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30D1C" w14:textId="77777777" w:rsidR="00585DDA" w:rsidRPr="00DA4D93" w:rsidRDefault="00585DDA" w:rsidP="00585DDA">
      <w:pPr>
        <w:pStyle w:val="boxrule"/>
      </w:pPr>
      <w:r w:rsidRPr="00DA4D93">
        <w:t>223.  TRUCKS, TRACTORS AND TRAILERS CLASSIFICATIONS</w:t>
      </w:r>
    </w:p>
    <w:p w14:paraId="25DA9429" w14:textId="77777777" w:rsidR="00585DDA" w:rsidRPr="00DA4D93" w:rsidRDefault="00585DDA" w:rsidP="00585DDA">
      <w:pPr>
        <w:pStyle w:val="blocktext1"/>
      </w:pPr>
      <w:r w:rsidRPr="00DA4D93">
        <w:t xml:space="preserve">Paragraph </w:t>
      </w:r>
      <w:r w:rsidRPr="00DA4D93">
        <w:rPr>
          <w:b/>
          <w:bCs/>
        </w:rPr>
        <w:t>B.</w:t>
      </w:r>
      <w:r w:rsidRPr="00DA4D93">
        <w:t xml:space="preserve"> is replaced by the following:</w:t>
      </w:r>
    </w:p>
    <w:p w14:paraId="4D72AA15" w14:textId="77777777" w:rsidR="00585DDA" w:rsidRPr="00DA4D93" w:rsidRDefault="00585DDA" w:rsidP="00585DDA">
      <w:pPr>
        <w:pStyle w:val="outlinehd2"/>
      </w:pPr>
      <w:r w:rsidRPr="00DA4D93">
        <w:tab/>
        <w:t>B.</w:t>
      </w:r>
      <w:r w:rsidRPr="00DA4D93">
        <w:tab/>
        <w:t>Primary Classifications – Rating Factors And Statistical Codes – Non-zone Rated</w:t>
      </w:r>
    </w:p>
    <w:p w14:paraId="42F3C284" w14:textId="77777777" w:rsidR="00585DDA" w:rsidRPr="00DA4D93" w:rsidRDefault="00585DDA" w:rsidP="00585DDA">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251"/>
        <w:gridCol w:w="2640"/>
        <w:gridCol w:w="1440"/>
        <w:gridCol w:w="1320"/>
        <w:gridCol w:w="1680"/>
        <w:gridCol w:w="840"/>
        <w:gridCol w:w="960"/>
        <w:gridCol w:w="960"/>
      </w:tblGrid>
      <w:tr w:rsidR="00585DDA" w:rsidRPr="00DA4D93" w14:paraId="32303AED" w14:textId="77777777" w:rsidTr="007B648B">
        <w:trPr>
          <w:cantSplit/>
          <w:trHeight w:val="255"/>
        </w:trPr>
        <w:tc>
          <w:tcPr>
            <w:tcW w:w="200" w:type="dxa"/>
            <w:tcBorders>
              <w:right w:val="single" w:sz="6" w:space="0" w:color="auto"/>
            </w:tcBorders>
            <w:shd w:val="clear" w:color="auto" w:fill="auto"/>
            <w:vAlign w:val="bottom"/>
          </w:tcPr>
          <w:p w14:paraId="1C7A2875" w14:textId="77777777" w:rsidR="00585DDA" w:rsidRPr="00DA4D93" w:rsidRDefault="00585DDA" w:rsidP="007B648B">
            <w:pPr>
              <w:pStyle w:val="tablehead"/>
            </w:pPr>
          </w:p>
        </w:tc>
        <w:tc>
          <w:tcPr>
            <w:tcW w:w="289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156ED691" w14:textId="77777777" w:rsidR="00585DDA" w:rsidRPr="00DA4D93" w:rsidRDefault="00585DDA" w:rsidP="007B648B">
            <w:pPr>
              <w:pStyle w:val="tablehead"/>
            </w:pPr>
            <w:r w:rsidRPr="00DA4D93">
              <w:t>Size Class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582A25C8" w14:textId="77777777" w:rsidR="00585DDA" w:rsidRPr="00DA4D93" w:rsidRDefault="00585DDA" w:rsidP="007B648B">
            <w:pPr>
              <w:pStyle w:val="tablehead"/>
            </w:pPr>
            <w:r w:rsidRPr="00DA4D93">
              <w:t>Radius</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63F850D5" w14:textId="77777777" w:rsidR="00585DDA" w:rsidRPr="00DA4D93" w:rsidRDefault="00585DDA" w:rsidP="007B648B">
            <w:pPr>
              <w:pStyle w:val="tablehead"/>
            </w:pPr>
            <w:r w:rsidRPr="00DA4D93">
              <w:t>Business Use</w:t>
            </w:r>
          </w:p>
        </w:tc>
        <w:tc>
          <w:tcPr>
            <w:tcW w:w="1680" w:type="dxa"/>
            <w:tcBorders>
              <w:top w:val="single" w:sz="6" w:space="0" w:color="auto"/>
              <w:left w:val="single" w:sz="6" w:space="0" w:color="auto"/>
              <w:bottom w:val="single" w:sz="6" w:space="0" w:color="auto"/>
              <w:right w:val="single" w:sz="6" w:space="0" w:color="auto"/>
            </w:tcBorders>
          </w:tcPr>
          <w:p w14:paraId="4841D9CA" w14:textId="77777777" w:rsidR="00585DDA" w:rsidRPr="00DA4D93" w:rsidRDefault="00585DDA" w:rsidP="007B648B">
            <w:pPr>
              <w:pStyle w:val="tablehead"/>
            </w:pPr>
            <w:r w:rsidRPr="00DA4D93">
              <w:t>Primary Class</w:t>
            </w:r>
            <w:r w:rsidRPr="00DA4D93">
              <w:br/>
              <w:t>Codes (Non-fleet</w:t>
            </w:r>
            <w:r w:rsidRPr="00DA4D93">
              <w:br/>
              <w:t>And Fleet)</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CEF21" w14:textId="77777777" w:rsidR="00585DDA" w:rsidRPr="00DA4D93" w:rsidRDefault="00585DDA" w:rsidP="007B648B">
            <w:pPr>
              <w:pStyle w:val="tablehead"/>
            </w:pPr>
            <w:r w:rsidRPr="00DA4D93">
              <w:t>Liability</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E892D" w14:textId="77777777" w:rsidR="00585DDA" w:rsidRPr="00DA4D93" w:rsidRDefault="00585DDA" w:rsidP="007B648B">
            <w:pPr>
              <w:pStyle w:val="tablehead"/>
            </w:pPr>
            <w:r w:rsidRPr="00DA4D93">
              <w:t>Collision</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14210" w14:textId="77777777" w:rsidR="00585DDA" w:rsidRPr="00DA4D93" w:rsidRDefault="00585DDA" w:rsidP="007B648B">
            <w:pPr>
              <w:pStyle w:val="tablehead"/>
            </w:pPr>
            <w:r w:rsidRPr="00DA4D93">
              <w:t>Other</w:t>
            </w:r>
            <w:r w:rsidRPr="00DA4D93">
              <w:br/>
              <w:t>Than</w:t>
            </w:r>
            <w:r w:rsidRPr="00DA4D93">
              <w:br/>
              <w:t>Collision</w:t>
            </w:r>
          </w:p>
        </w:tc>
      </w:tr>
      <w:tr w:rsidR="00585DDA" w:rsidRPr="00DA4D93" w14:paraId="5AA2E1C2" w14:textId="77777777" w:rsidTr="007B648B">
        <w:trPr>
          <w:cantSplit/>
          <w:trHeight w:val="190"/>
        </w:trPr>
        <w:tc>
          <w:tcPr>
            <w:tcW w:w="200" w:type="dxa"/>
            <w:tcBorders>
              <w:right w:val="single" w:sz="6" w:space="0" w:color="auto"/>
            </w:tcBorders>
            <w:shd w:val="clear" w:color="auto" w:fill="auto"/>
          </w:tcPr>
          <w:p w14:paraId="7F516B23"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1882422" w14:textId="77777777" w:rsidR="00585DDA" w:rsidRPr="00DA4D93" w:rsidRDefault="00585DDA" w:rsidP="007B648B">
            <w:pPr>
              <w:pStyle w:val="tabletext11"/>
              <w:jc w:val="center"/>
            </w:pPr>
            <w:r w:rsidRPr="00DA4D93">
              <w:rPr>
                <w:b/>
              </w:rPr>
              <w:t>Light Trucks</w:t>
            </w:r>
            <w:r w:rsidRPr="00DA4D93">
              <w:rPr>
                <w:b/>
              </w:rPr>
              <w:br/>
            </w:r>
            <w:r w:rsidRPr="00DA4D93">
              <w:t>(0 – 10,000 lbs. GVWR)</w:t>
            </w:r>
          </w:p>
        </w:tc>
        <w:tc>
          <w:tcPr>
            <w:tcW w:w="1440" w:type="dxa"/>
            <w:tcBorders>
              <w:top w:val="single" w:sz="6" w:space="0" w:color="auto"/>
              <w:left w:val="single" w:sz="6" w:space="0" w:color="auto"/>
              <w:right w:val="single" w:sz="6" w:space="0" w:color="auto"/>
            </w:tcBorders>
            <w:shd w:val="clear" w:color="auto" w:fill="auto"/>
            <w:vAlign w:val="center"/>
          </w:tcPr>
          <w:p w14:paraId="0EDF2776"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1F99E21"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00341DAD" w14:textId="77777777" w:rsidR="00585DDA" w:rsidRPr="00DA4D93" w:rsidRDefault="00585DDA" w:rsidP="007B648B">
            <w:pPr>
              <w:pStyle w:val="tabletext11"/>
              <w:tabs>
                <w:tab w:val="decimal" w:pos="480"/>
              </w:tabs>
              <w:rPr>
                <w:rFonts w:cs="Arial"/>
                <w:szCs w:val="18"/>
              </w:rPr>
            </w:pPr>
            <w:r w:rsidRPr="00DA4D93">
              <w:t>011-- and 014--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32679" w14:textId="77777777" w:rsidR="00585DDA" w:rsidRPr="00DA4D93" w:rsidRDefault="00585DDA" w:rsidP="007B648B">
            <w:pPr>
              <w:pStyle w:val="tabletext11"/>
              <w:jc w:val="center"/>
            </w:pPr>
            <w:r w:rsidRPr="00DA4D93">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C7EBBD" w14:textId="77777777" w:rsidR="00585DDA" w:rsidRPr="00DA4D93" w:rsidRDefault="00585DDA" w:rsidP="007B648B">
            <w:pPr>
              <w:pStyle w:val="tabletext11"/>
              <w:jc w:val="center"/>
            </w:pPr>
            <w:r w:rsidRPr="00DA4D93">
              <w:t>1.00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AB9C96" w14:textId="77777777" w:rsidR="00585DDA" w:rsidRPr="00DA4D93" w:rsidRDefault="00585DDA" w:rsidP="007B648B">
            <w:pPr>
              <w:pStyle w:val="tabletext11"/>
              <w:jc w:val="center"/>
            </w:pPr>
            <w:r w:rsidRPr="00DA4D93">
              <w:t>1.00</w:t>
            </w:r>
          </w:p>
        </w:tc>
      </w:tr>
      <w:tr w:rsidR="00585DDA" w:rsidRPr="00DA4D93" w14:paraId="48A1EB95" w14:textId="77777777" w:rsidTr="007B648B">
        <w:trPr>
          <w:cantSplit/>
          <w:trHeight w:val="190"/>
        </w:trPr>
        <w:tc>
          <w:tcPr>
            <w:tcW w:w="200" w:type="dxa"/>
            <w:tcBorders>
              <w:right w:val="single" w:sz="6" w:space="0" w:color="auto"/>
            </w:tcBorders>
            <w:shd w:val="clear" w:color="auto" w:fill="auto"/>
          </w:tcPr>
          <w:p w14:paraId="35BBC351"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F40CD38"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740DD287"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152888B"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664D0DF1" w14:textId="77777777" w:rsidR="00585DDA" w:rsidRPr="00DA4D93" w:rsidRDefault="00585DDA" w:rsidP="007B648B">
            <w:pPr>
              <w:pStyle w:val="tabletext11"/>
              <w:tabs>
                <w:tab w:val="decimal" w:pos="480"/>
              </w:tabs>
              <w:rPr>
                <w:rFonts w:cs="Arial"/>
                <w:szCs w:val="18"/>
              </w:rPr>
            </w:pPr>
            <w:r w:rsidRPr="00DA4D93">
              <w:t>021-- and 024--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CC166" w14:textId="77777777" w:rsidR="00585DDA" w:rsidRPr="00DA4D93" w:rsidRDefault="00585DDA" w:rsidP="007B648B">
            <w:pPr>
              <w:pStyle w:val="tabletext11"/>
              <w:jc w:val="center"/>
            </w:pPr>
            <w:r w:rsidRPr="00DA4D93">
              <w:t>1.39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440A5" w14:textId="77777777" w:rsidR="00585DDA" w:rsidRPr="00DA4D93" w:rsidRDefault="00585DDA" w:rsidP="007B648B">
            <w:pPr>
              <w:pStyle w:val="tabletext11"/>
              <w:jc w:val="center"/>
            </w:pPr>
            <w:r w:rsidRPr="00DA4D93">
              <w:t>1.13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0C493" w14:textId="77777777" w:rsidR="00585DDA" w:rsidRPr="00DA4D93" w:rsidRDefault="00585DDA" w:rsidP="007B648B">
            <w:pPr>
              <w:pStyle w:val="tabletext11"/>
              <w:jc w:val="center"/>
            </w:pPr>
            <w:r w:rsidRPr="00DA4D93">
              <w:t>0.80</w:t>
            </w:r>
          </w:p>
        </w:tc>
      </w:tr>
      <w:tr w:rsidR="00585DDA" w:rsidRPr="00DA4D93" w14:paraId="26A96B9F" w14:textId="77777777" w:rsidTr="007B648B">
        <w:trPr>
          <w:cantSplit/>
          <w:trHeight w:val="190"/>
        </w:trPr>
        <w:tc>
          <w:tcPr>
            <w:tcW w:w="200" w:type="dxa"/>
            <w:tcBorders>
              <w:right w:val="single" w:sz="6" w:space="0" w:color="auto"/>
            </w:tcBorders>
            <w:shd w:val="clear" w:color="auto" w:fill="auto"/>
          </w:tcPr>
          <w:p w14:paraId="06D7851B"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51A0559"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224BE513"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49FD727"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130DD76D" w14:textId="77777777" w:rsidR="00585DDA" w:rsidRPr="00DA4D93" w:rsidRDefault="00585DDA" w:rsidP="007B648B">
            <w:pPr>
              <w:pStyle w:val="tabletext11"/>
              <w:tabs>
                <w:tab w:val="decimal" w:pos="480"/>
              </w:tabs>
              <w:rPr>
                <w:rFonts w:cs="Arial"/>
                <w:szCs w:val="18"/>
              </w:rPr>
            </w:pPr>
            <w:r w:rsidRPr="00DA4D93">
              <w:t>031-- and 034--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E256D" w14:textId="77777777" w:rsidR="00585DDA" w:rsidRPr="00DA4D93" w:rsidRDefault="00585DDA" w:rsidP="007B648B">
            <w:pPr>
              <w:pStyle w:val="tabletext11"/>
              <w:jc w:val="center"/>
            </w:pPr>
            <w:r w:rsidRPr="00DA4D93">
              <w:t>1.12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E7C3F" w14:textId="77777777" w:rsidR="00585DDA" w:rsidRPr="00DA4D93" w:rsidRDefault="00585DDA" w:rsidP="007B648B">
            <w:pPr>
              <w:pStyle w:val="tabletext11"/>
              <w:jc w:val="center"/>
            </w:pPr>
            <w:r w:rsidRPr="00DA4D93">
              <w:t>1.10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158D3" w14:textId="77777777" w:rsidR="00585DDA" w:rsidRPr="00DA4D93" w:rsidRDefault="00585DDA" w:rsidP="007B648B">
            <w:pPr>
              <w:pStyle w:val="tabletext11"/>
              <w:jc w:val="center"/>
            </w:pPr>
            <w:r w:rsidRPr="00DA4D93">
              <w:t>0.92</w:t>
            </w:r>
          </w:p>
        </w:tc>
      </w:tr>
      <w:tr w:rsidR="00585DDA" w:rsidRPr="00DA4D93" w14:paraId="50C0274C" w14:textId="77777777" w:rsidTr="007B648B">
        <w:trPr>
          <w:cantSplit/>
          <w:trHeight w:val="190"/>
        </w:trPr>
        <w:tc>
          <w:tcPr>
            <w:tcW w:w="200" w:type="dxa"/>
            <w:tcBorders>
              <w:right w:val="single" w:sz="6" w:space="0" w:color="auto"/>
            </w:tcBorders>
            <w:shd w:val="clear" w:color="auto" w:fill="auto"/>
          </w:tcPr>
          <w:p w14:paraId="4C928BDA"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D0C02E9"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40D880E2"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CD52894"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2882A4BC" w14:textId="77777777" w:rsidR="00585DDA" w:rsidRPr="00DA4D93" w:rsidRDefault="00585DDA" w:rsidP="007B648B">
            <w:pPr>
              <w:pStyle w:val="tabletext11"/>
              <w:tabs>
                <w:tab w:val="decimal" w:pos="480"/>
              </w:tabs>
              <w:rPr>
                <w:rFonts w:cs="Arial"/>
                <w:szCs w:val="18"/>
              </w:rPr>
            </w:pPr>
            <w:r w:rsidRPr="00DA4D93">
              <w:t>012-- and 015--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69A83" w14:textId="77777777" w:rsidR="00585DDA" w:rsidRPr="00DA4D93" w:rsidRDefault="00585DDA" w:rsidP="007B648B">
            <w:pPr>
              <w:pStyle w:val="tabletext11"/>
              <w:jc w:val="center"/>
            </w:pPr>
            <w:r w:rsidRPr="00DA4D93">
              <w:t>1.33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261BE" w14:textId="77777777" w:rsidR="00585DDA" w:rsidRPr="00DA4D93" w:rsidRDefault="00585DDA" w:rsidP="007B648B">
            <w:pPr>
              <w:pStyle w:val="tabletext11"/>
              <w:jc w:val="center"/>
            </w:pPr>
            <w:r w:rsidRPr="00DA4D93">
              <w:t>1.09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C7ACE" w14:textId="77777777" w:rsidR="00585DDA" w:rsidRPr="00DA4D93" w:rsidRDefault="00585DDA" w:rsidP="007B648B">
            <w:pPr>
              <w:pStyle w:val="tabletext11"/>
              <w:jc w:val="center"/>
            </w:pPr>
            <w:r w:rsidRPr="00DA4D93">
              <w:t>1.23</w:t>
            </w:r>
          </w:p>
        </w:tc>
      </w:tr>
      <w:tr w:rsidR="00585DDA" w:rsidRPr="00DA4D93" w14:paraId="1B7920EA" w14:textId="77777777" w:rsidTr="007B648B">
        <w:trPr>
          <w:cantSplit/>
          <w:trHeight w:val="190"/>
        </w:trPr>
        <w:tc>
          <w:tcPr>
            <w:tcW w:w="200" w:type="dxa"/>
            <w:tcBorders>
              <w:right w:val="single" w:sz="6" w:space="0" w:color="auto"/>
            </w:tcBorders>
            <w:shd w:val="clear" w:color="auto" w:fill="auto"/>
          </w:tcPr>
          <w:p w14:paraId="76B06F1D"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9A3A9F0"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46BB4683" w14:textId="77777777" w:rsidR="00585DDA" w:rsidRPr="00DA4D93" w:rsidRDefault="00585DDA" w:rsidP="007B648B">
            <w:pPr>
              <w:pStyle w:val="tabletext11"/>
              <w:jc w:val="center"/>
            </w:pPr>
            <w:r w:rsidRPr="00DA4D93">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98CDFC4"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4C712351" w14:textId="77777777" w:rsidR="00585DDA" w:rsidRPr="00DA4D93" w:rsidRDefault="00585DDA" w:rsidP="007B648B">
            <w:pPr>
              <w:pStyle w:val="tabletext11"/>
              <w:tabs>
                <w:tab w:val="decimal" w:pos="480"/>
              </w:tabs>
              <w:rPr>
                <w:rFonts w:cs="Arial"/>
                <w:szCs w:val="18"/>
              </w:rPr>
            </w:pPr>
            <w:r w:rsidRPr="00DA4D93">
              <w:t>022-- and 025--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4AE59" w14:textId="77777777" w:rsidR="00585DDA" w:rsidRPr="00DA4D93" w:rsidRDefault="00585DDA" w:rsidP="007B648B">
            <w:pPr>
              <w:pStyle w:val="tabletext11"/>
              <w:jc w:val="center"/>
            </w:pPr>
            <w:r w:rsidRPr="00DA4D93">
              <w:t>1.85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15097" w14:textId="77777777" w:rsidR="00585DDA" w:rsidRPr="00DA4D93" w:rsidRDefault="00585DDA" w:rsidP="007B648B">
            <w:pPr>
              <w:pStyle w:val="tabletext11"/>
              <w:jc w:val="center"/>
            </w:pPr>
            <w:r w:rsidRPr="00DA4D93">
              <w:t>1.23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D9CE8" w14:textId="77777777" w:rsidR="00585DDA" w:rsidRPr="00DA4D93" w:rsidRDefault="00585DDA" w:rsidP="007B648B">
            <w:pPr>
              <w:pStyle w:val="tabletext11"/>
              <w:jc w:val="center"/>
            </w:pPr>
            <w:r w:rsidRPr="00DA4D93">
              <w:t>0.98</w:t>
            </w:r>
          </w:p>
        </w:tc>
      </w:tr>
      <w:tr w:rsidR="00585DDA" w:rsidRPr="00DA4D93" w14:paraId="50822626" w14:textId="77777777" w:rsidTr="007B648B">
        <w:trPr>
          <w:cantSplit/>
          <w:trHeight w:val="190"/>
        </w:trPr>
        <w:tc>
          <w:tcPr>
            <w:tcW w:w="200" w:type="dxa"/>
            <w:tcBorders>
              <w:right w:val="single" w:sz="6" w:space="0" w:color="auto"/>
            </w:tcBorders>
            <w:shd w:val="clear" w:color="auto" w:fill="auto"/>
          </w:tcPr>
          <w:p w14:paraId="10F06011"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0A22259"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170C96B0"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8FD9635"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137858E8" w14:textId="77777777" w:rsidR="00585DDA" w:rsidRPr="00DA4D93" w:rsidRDefault="00585DDA" w:rsidP="007B648B">
            <w:pPr>
              <w:pStyle w:val="tabletext11"/>
              <w:tabs>
                <w:tab w:val="decimal" w:pos="480"/>
              </w:tabs>
              <w:rPr>
                <w:rFonts w:cs="Arial"/>
                <w:szCs w:val="18"/>
              </w:rPr>
            </w:pPr>
            <w:r w:rsidRPr="00DA4D93">
              <w:t>032-- and 035--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7741B" w14:textId="77777777" w:rsidR="00585DDA" w:rsidRPr="00DA4D93" w:rsidRDefault="00585DDA" w:rsidP="007B648B">
            <w:pPr>
              <w:pStyle w:val="tabletext11"/>
              <w:jc w:val="center"/>
            </w:pPr>
            <w:r w:rsidRPr="00DA4D93">
              <w:t>1.49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DEFA6" w14:textId="77777777" w:rsidR="00585DDA" w:rsidRPr="00DA4D93" w:rsidRDefault="00585DDA" w:rsidP="007B648B">
            <w:pPr>
              <w:pStyle w:val="tabletext11"/>
              <w:jc w:val="center"/>
            </w:pPr>
            <w:r w:rsidRPr="00DA4D93">
              <w:t>1.20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F83DA" w14:textId="77777777" w:rsidR="00585DDA" w:rsidRPr="00DA4D93" w:rsidRDefault="00585DDA" w:rsidP="007B648B">
            <w:pPr>
              <w:pStyle w:val="tabletext11"/>
              <w:jc w:val="center"/>
            </w:pPr>
            <w:r w:rsidRPr="00DA4D93">
              <w:t>1.12</w:t>
            </w:r>
          </w:p>
        </w:tc>
      </w:tr>
      <w:tr w:rsidR="00585DDA" w:rsidRPr="00DA4D93" w14:paraId="63573140" w14:textId="77777777" w:rsidTr="007B648B">
        <w:trPr>
          <w:cantSplit/>
          <w:trHeight w:val="190"/>
        </w:trPr>
        <w:tc>
          <w:tcPr>
            <w:tcW w:w="200" w:type="dxa"/>
            <w:tcBorders>
              <w:right w:val="single" w:sz="6" w:space="0" w:color="auto"/>
            </w:tcBorders>
            <w:shd w:val="clear" w:color="auto" w:fill="auto"/>
          </w:tcPr>
          <w:p w14:paraId="2BFE657C"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9880C2E"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53481B26"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04663DD"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7771CDB4" w14:textId="77777777" w:rsidR="00585DDA" w:rsidRPr="00DA4D93" w:rsidRDefault="00585DDA" w:rsidP="007B648B">
            <w:pPr>
              <w:pStyle w:val="tabletext11"/>
              <w:tabs>
                <w:tab w:val="decimal" w:pos="480"/>
              </w:tabs>
              <w:rPr>
                <w:rFonts w:cs="Arial"/>
                <w:szCs w:val="18"/>
              </w:rPr>
            </w:pPr>
            <w:r w:rsidRPr="00DA4D93">
              <w:t>013-- and 016--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D69F9" w14:textId="77777777" w:rsidR="00585DDA" w:rsidRPr="00DA4D93" w:rsidRDefault="00585DDA" w:rsidP="007B648B">
            <w:pPr>
              <w:pStyle w:val="tabletext11"/>
              <w:jc w:val="center"/>
            </w:pPr>
            <w:r w:rsidRPr="00DA4D93">
              <w:t>1.30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771C4" w14:textId="77777777" w:rsidR="00585DDA" w:rsidRPr="00DA4D93" w:rsidRDefault="00585DDA" w:rsidP="007B648B">
            <w:pPr>
              <w:pStyle w:val="tabletext11"/>
              <w:jc w:val="center"/>
            </w:pPr>
            <w:r w:rsidRPr="00DA4D93">
              <w:t>1.43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42CCC" w14:textId="77777777" w:rsidR="00585DDA" w:rsidRPr="00DA4D93" w:rsidRDefault="00585DDA" w:rsidP="007B648B">
            <w:pPr>
              <w:pStyle w:val="tabletext11"/>
              <w:jc w:val="center"/>
            </w:pPr>
            <w:r w:rsidRPr="00DA4D93">
              <w:t>1.26</w:t>
            </w:r>
          </w:p>
        </w:tc>
      </w:tr>
      <w:tr w:rsidR="00585DDA" w:rsidRPr="00DA4D93" w14:paraId="4BB6B52B" w14:textId="77777777" w:rsidTr="007B648B">
        <w:trPr>
          <w:cantSplit/>
          <w:trHeight w:val="190"/>
        </w:trPr>
        <w:tc>
          <w:tcPr>
            <w:tcW w:w="200" w:type="dxa"/>
            <w:tcBorders>
              <w:right w:val="single" w:sz="6" w:space="0" w:color="auto"/>
            </w:tcBorders>
            <w:shd w:val="clear" w:color="auto" w:fill="auto"/>
          </w:tcPr>
          <w:p w14:paraId="2309455C"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5B69D7C"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39C46754" w14:textId="77777777" w:rsidR="00585DDA" w:rsidRPr="00DA4D93" w:rsidRDefault="00585DDA" w:rsidP="007B648B">
            <w:pPr>
              <w:pStyle w:val="tabletext11"/>
              <w:jc w:val="center"/>
            </w:pPr>
            <w:r w:rsidRPr="00DA4D93">
              <w:t>Long</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EBCCDB8"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6C2CDB44" w14:textId="77777777" w:rsidR="00585DDA" w:rsidRPr="00DA4D93" w:rsidRDefault="00585DDA" w:rsidP="007B648B">
            <w:pPr>
              <w:pStyle w:val="tabletext11"/>
              <w:tabs>
                <w:tab w:val="decimal" w:pos="480"/>
              </w:tabs>
              <w:rPr>
                <w:rFonts w:cs="Arial"/>
                <w:szCs w:val="18"/>
              </w:rPr>
            </w:pPr>
            <w:r w:rsidRPr="00DA4D93">
              <w:t>023-- and 026--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4AE3A" w14:textId="77777777" w:rsidR="00585DDA" w:rsidRPr="00DA4D93" w:rsidRDefault="00585DDA" w:rsidP="007B648B">
            <w:pPr>
              <w:pStyle w:val="tabletext11"/>
              <w:jc w:val="center"/>
            </w:pPr>
            <w:r w:rsidRPr="00DA4D93">
              <w:t>1.80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C978C" w14:textId="77777777" w:rsidR="00585DDA" w:rsidRPr="00DA4D93" w:rsidRDefault="00585DDA" w:rsidP="007B648B">
            <w:pPr>
              <w:pStyle w:val="tabletext11"/>
              <w:jc w:val="center"/>
            </w:pPr>
            <w:r w:rsidRPr="00DA4D93">
              <w:t>1.61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EC3B4" w14:textId="77777777" w:rsidR="00585DDA" w:rsidRPr="00DA4D93" w:rsidRDefault="00585DDA" w:rsidP="007B648B">
            <w:pPr>
              <w:pStyle w:val="tabletext11"/>
              <w:jc w:val="center"/>
            </w:pPr>
            <w:r w:rsidRPr="00DA4D93">
              <w:t>1.01</w:t>
            </w:r>
          </w:p>
        </w:tc>
      </w:tr>
      <w:tr w:rsidR="00585DDA" w:rsidRPr="00DA4D93" w14:paraId="3526F044" w14:textId="77777777" w:rsidTr="007B648B">
        <w:trPr>
          <w:cantSplit/>
          <w:trHeight w:val="190"/>
        </w:trPr>
        <w:tc>
          <w:tcPr>
            <w:tcW w:w="200" w:type="dxa"/>
            <w:tcBorders>
              <w:right w:val="single" w:sz="6" w:space="0" w:color="auto"/>
            </w:tcBorders>
            <w:shd w:val="clear" w:color="auto" w:fill="auto"/>
          </w:tcPr>
          <w:p w14:paraId="3B511839"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1B283C"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79E3645A"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38DD9BE"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13E70A0B" w14:textId="77777777" w:rsidR="00585DDA" w:rsidRPr="00DA4D93" w:rsidRDefault="00585DDA" w:rsidP="007B648B">
            <w:pPr>
              <w:pStyle w:val="tabletext11"/>
              <w:tabs>
                <w:tab w:val="decimal" w:pos="480"/>
              </w:tabs>
              <w:rPr>
                <w:rFonts w:cs="Arial"/>
                <w:szCs w:val="18"/>
              </w:rPr>
            </w:pPr>
            <w:r w:rsidRPr="00DA4D93">
              <w:t>033-- and 036--</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90E6E" w14:textId="77777777" w:rsidR="00585DDA" w:rsidRPr="00DA4D93" w:rsidRDefault="00585DDA" w:rsidP="007B648B">
            <w:pPr>
              <w:pStyle w:val="tabletext11"/>
              <w:jc w:val="center"/>
            </w:pPr>
            <w:r w:rsidRPr="00DA4D93">
              <w:t>1.45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B61E9" w14:textId="77777777" w:rsidR="00585DDA" w:rsidRPr="00DA4D93" w:rsidRDefault="00585DDA" w:rsidP="007B648B">
            <w:pPr>
              <w:pStyle w:val="tabletext11"/>
              <w:jc w:val="center"/>
            </w:pPr>
            <w:r w:rsidRPr="00DA4D93">
              <w:t>1.58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7FA37" w14:textId="77777777" w:rsidR="00585DDA" w:rsidRPr="00DA4D93" w:rsidRDefault="00585DDA" w:rsidP="007B648B">
            <w:pPr>
              <w:pStyle w:val="tabletext11"/>
              <w:jc w:val="center"/>
            </w:pPr>
            <w:r w:rsidRPr="00DA4D93">
              <w:t>1.16</w:t>
            </w:r>
          </w:p>
        </w:tc>
      </w:tr>
      <w:tr w:rsidR="00585DDA" w:rsidRPr="00DA4D93" w14:paraId="7AF0B877" w14:textId="77777777" w:rsidTr="007B648B">
        <w:trPr>
          <w:cantSplit/>
          <w:trHeight w:val="190"/>
        </w:trPr>
        <w:tc>
          <w:tcPr>
            <w:tcW w:w="200" w:type="dxa"/>
            <w:tcBorders>
              <w:top w:val="nil"/>
              <w:right w:val="single" w:sz="6" w:space="0" w:color="auto"/>
            </w:tcBorders>
            <w:shd w:val="clear" w:color="auto" w:fill="auto"/>
          </w:tcPr>
          <w:p w14:paraId="31DC23D7"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557BF5A" w14:textId="77777777" w:rsidR="00585DDA" w:rsidRPr="00DA4D93" w:rsidRDefault="00585DDA" w:rsidP="007B648B">
            <w:pPr>
              <w:pStyle w:val="tabletext11"/>
              <w:jc w:val="center"/>
            </w:pPr>
            <w:r w:rsidRPr="00DA4D93">
              <w:rPr>
                <w:b/>
              </w:rPr>
              <w:t>Medium Trucks</w:t>
            </w:r>
            <w:r w:rsidRPr="00DA4D93">
              <w:rPr>
                <w:b/>
              </w:rPr>
              <w:br/>
            </w:r>
            <w:r w:rsidRPr="00DA4D93">
              <w:t>(10,001 – 20,000 lbs. GVWR)</w:t>
            </w:r>
          </w:p>
        </w:tc>
        <w:tc>
          <w:tcPr>
            <w:tcW w:w="1440" w:type="dxa"/>
            <w:tcBorders>
              <w:top w:val="single" w:sz="6" w:space="0" w:color="auto"/>
              <w:left w:val="single" w:sz="6" w:space="0" w:color="auto"/>
              <w:right w:val="single" w:sz="6" w:space="0" w:color="auto"/>
            </w:tcBorders>
            <w:shd w:val="clear" w:color="auto" w:fill="auto"/>
            <w:vAlign w:val="center"/>
          </w:tcPr>
          <w:p w14:paraId="7254CE23"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A750AE1"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372F1E73" w14:textId="77777777" w:rsidR="00585DDA" w:rsidRPr="00DA4D93" w:rsidRDefault="00585DDA" w:rsidP="007B648B">
            <w:pPr>
              <w:pStyle w:val="tabletext11"/>
              <w:tabs>
                <w:tab w:val="decimal" w:pos="480"/>
              </w:tabs>
              <w:rPr>
                <w:rFonts w:cs="Arial"/>
                <w:szCs w:val="18"/>
              </w:rPr>
            </w:pPr>
            <w:r w:rsidRPr="00DA4D93">
              <w:t>211-- and 214--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AFEAE9" w14:textId="77777777" w:rsidR="00585DDA" w:rsidRPr="00DA4D93" w:rsidRDefault="00585DDA" w:rsidP="007B648B">
            <w:pPr>
              <w:pStyle w:val="tabletext11"/>
              <w:jc w:val="center"/>
            </w:pPr>
            <w:r w:rsidRPr="00DA4D93">
              <w:t>1.03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3AAE8" w14:textId="77777777" w:rsidR="00585DDA" w:rsidRPr="00DA4D93" w:rsidRDefault="00585DDA" w:rsidP="007B648B">
            <w:pPr>
              <w:pStyle w:val="tabletext11"/>
              <w:jc w:val="center"/>
            </w:pPr>
            <w:r w:rsidRPr="00DA4D93">
              <w:t>0.92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08450" w14:textId="77777777" w:rsidR="00585DDA" w:rsidRPr="00DA4D93" w:rsidRDefault="00585DDA" w:rsidP="007B648B">
            <w:pPr>
              <w:pStyle w:val="tabletext11"/>
              <w:jc w:val="center"/>
            </w:pPr>
            <w:r w:rsidRPr="00DA4D93">
              <w:t>1.03</w:t>
            </w:r>
          </w:p>
        </w:tc>
      </w:tr>
      <w:tr w:rsidR="00585DDA" w:rsidRPr="00DA4D93" w14:paraId="79C88CC3" w14:textId="77777777" w:rsidTr="007B648B">
        <w:trPr>
          <w:cantSplit/>
          <w:trHeight w:val="190"/>
        </w:trPr>
        <w:tc>
          <w:tcPr>
            <w:tcW w:w="200" w:type="dxa"/>
            <w:tcBorders>
              <w:top w:val="nil"/>
              <w:right w:val="single" w:sz="6" w:space="0" w:color="auto"/>
            </w:tcBorders>
            <w:shd w:val="clear" w:color="auto" w:fill="auto"/>
          </w:tcPr>
          <w:p w14:paraId="7FE1B167"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05FA625"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4075984E"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A60D162"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6F4D8FC4" w14:textId="77777777" w:rsidR="00585DDA" w:rsidRPr="00DA4D93" w:rsidRDefault="00585DDA" w:rsidP="007B648B">
            <w:pPr>
              <w:pStyle w:val="tabletext11"/>
              <w:tabs>
                <w:tab w:val="decimal" w:pos="480"/>
              </w:tabs>
              <w:rPr>
                <w:rFonts w:cs="Arial"/>
                <w:szCs w:val="18"/>
              </w:rPr>
            </w:pPr>
            <w:r w:rsidRPr="00DA4D93">
              <w:t>221-- and 224--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13317" w14:textId="77777777" w:rsidR="00585DDA" w:rsidRPr="00DA4D93" w:rsidRDefault="00585DDA" w:rsidP="007B648B">
            <w:pPr>
              <w:pStyle w:val="tabletext11"/>
              <w:jc w:val="center"/>
            </w:pPr>
            <w:r w:rsidRPr="00DA4D93">
              <w:t>1.43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61A797" w14:textId="77777777" w:rsidR="00585DDA" w:rsidRPr="00DA4D93" w:rsidRDefault="00585DDA" w:rsidP="007B648B">
            <w:pPr>
              <w:pStyle w:val="tabletext11"/>
              <w:jc w:val="center"/>
            </w:pPr>
            <w:r w:rsidRPr="00DA4D93">
              <w:t>1.04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7021B" w14:textId="77777777" w:rsidR="00585DDA" w:rsidRPr="00DA4D93" w:rsidRDefault="00585DDA" w:rsidP="007B648B">
            <w:pPr>
              <w:pStyle w:val="tabletext11"/>
              <w:jc w:val="center"/>
            </w:pPr>
            <w:r w:rsidRPr="00DA4D93">
              <w:t>0.82</w:t>
            </w:r>
          </w:p>
        </w:tc>
      </w:tr>
      <w:tr w:rsidR="00585DDA" w:rsidRPr="00DA4D93" w14:paraId="1C42EAC7" w14:textId="77777777" w:rsidTr="007B648B">
        <w:trPr>
          <w:cantSplit/>
          <w:trHeight w:val="190"/>
        </w:trPr>
        <w:tc>
          <w:tcPr>
            <w:tcW w:w="200" w:type="dxa"/>
            <w:tcBorders>
              <w:top w:val="nil"/>
              <w:right w:val="single" w:sz="6" w:space="0" w:color="auto"/>
            </w:tcBorders>
            <w:shd w:val="clear" w:color="auto" w:fill="auto"/>
          </w:tcPr>
          <w:p w14:paraId="1DCD1592"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FC137E9"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128AD67D"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3534203"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5C186DAA" w14:textId="77777777" w:rsidR="00585DDA" w:rsidRPr="00DA4D93" w:rsidRDefault="00585DDA" w:rsidP="007B648B">
            <w:pPr>
              <w:pStyle w:val="tabletext11"/>
              <w:tabs>
                <w:tab w:val="decimal" w:pos="480"/>
              </w:tabs>
              <w:rPr>
                <w:rFonts w:cs="Arial"/>
                <w:szCs w:val="18"/>
              </w:rPr>
            </w:pPr>
            <w:r w:rsidRPr="00DA4D93">
              <w:t>231-- and 234--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40746" w14:textId="77777777" w:rsidR="00585DDA" w:rsidRPr="00DA4D93" w:rsidRDefault="00585DDA" w:rsidP="007B648B">
            <w:pPr>
              <w:pStyle w:val="tabletext11"/>
              <w:jc w:val="center"/>
            </w:pPr>
            <w:r w:rsidRPr="00DA4D93">
              <w:t>1.15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7CD36" w14:textId="77777777" w:rsidR="00585DDA" w:rsidRPr="00DA4D93" w:rsidRDefault="00585DDA" w:rsidP="007B648B">
            <w:pPr>
              <w:pStyle w:val="tabletext11"/>
              <w:jc w:val="center"/>
            </w:pPr>
            <w:r w:rsidRPr="00DA4D93">
              <w:t>1.01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88714" w14:textId="77777777" w:rsidR="00585DDA" w:rsidRPr="00DA4D93" w:rsidRDefault="00585DDA" w:rsidP="007B648B">
            <w:pPr>
              <w:pStyle w:val="tabletext11"/>
              <w:jc w:val="center"/>
            </w:pPr>
            <w:r w:rsidRPr="00DA4D93">
              <w:t>0.94</w:t>
            </w:r>
          </w:p>
        </w:tc>
      </w:tr>
      <w:tr w:rsidR="00585DDA" w:rsidRPr="00DA4D93" w14:paraId="56711714" w14:textId="77777777" w:rsidTr="007B648B">
        <w:trPr>
          <w:cantSplit/>
          <w:trHeight w:val="190"/>
        </w:trPr>
        <w:tc>
          <w:tcPr>
            <w:tcW w:w="200" w:type="dxa"/>
            <w:tcBorders>
              <w:top w:val="nil"/>
              <w:right w:val="single" w:sz="6" w:space="0" w:color="auto"/>
            </w:tcBorders>
            <w:shd w:val="clear" w:color="auto" w:fill="auto"/>
          </w:tcPr>
          <w:p w14:paraId="4E3585F8"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6616557"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1179AA2D"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38245A9"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37B7188C" w14:textId="77777777" w:rsidR="00585DDA" w:rsidRPr="00DA4D93" w:rsidRDefault="00585DDA" w:rsidP="007B648B">
            <w:pPr>
              <w:pStyle w:val="tabletext11"/>
              <w:tabs>
                <w:tab w:val="decimal" w:pos="480"/>
              </w:tabs>
              <w:rPr>
                <w:rFonts w:cs="Arial"/>
                <w:szCs w:val="18"/>
              </w:rPr>
            </w:pPr>
            <w:r w:rsidRPr="00DA4D93">
              <w:t>212-- and 215--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57686" w14:textId="77777777" w:rsidR="00585DDA" w:rsidRPr="00DA4D93" w:rsidRDefault="00585DDA" w:rsidP="007B648B">
            <w:pPr>
              <w:pStyle w:val="tabletext11"/>
              <w:jc w:val="center"/>
            </w:pPr>
            <w:r w:rsidRPr="00DA4D93">
              <w:t>1.37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0A6FB" w14:textId="77777777" w:rsidR="00585DDA" w:rsidRPr="00DA4D93" w:rsidRDefault="00585DDA" w:rsidP="007B648B">
            <w:pPr>
              <w:pStyle w:val="tabletext11"/>
              <w:jc w:val="center"/>
            </w:pPr>
            <w:r w:rsidRPr="00DA4D93">
              <w:t>1.15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2BCC8" w14:textId="77777777" w:rsidR="00585DDA" w:rsidRPr="00DA4D93" w:rsidRDefault="00585DDA" w:rsidP="007B648B">
            <w:pPr>
              <w:pStyle w:val="tabletext11"/>
              <w:jc w:val="center"/>
            </w:pPr>
            <w:r w:rsidRPr="00DA4D93">
              <w:t>1.26</w:t>
            </w:r>
          </w:p>
        </w:tc>
      </w:tr>
      <w:tr w:rsidR="00585DDA" w:rsidRPr="00DA4D93" w14:paraId="01BA4147" w14:textId="77777777" w:rsidTr="007B648B">
        <w:trPr>
          <w:cantSplit/>
          <w:trHeight w:val="190"/>
        </w:trPr>
        <w:tc>
          <w:tcPr>
            <w:tcW w:w="200" w:type="dxa"/>
            <w:tcBorders>
              <w:top w:val="nil"/>
              <w:right w:val="single" w:sz="6" w:space="0" w:color="auto"/>
            </w:tcBorders>
            <w:shd w:val="clear" w:color="auto" w:fill="auto"/>
          </w:tcPr>
          <w:p w14:paraId="4B8F2C9D"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EAF4E6A"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36600802" w14:textId="77777777" w:rsidR="00585DDA" w:rsidRPr="00DA4D93" w:rsidRDefault="00585DDA" w:rsidP="007B648B">
            <w:pPr>
              <w:pStyle w:val="tabletext11"/>
              <w:jc w:val="center"/>
            </w:pPr>
            <w:r w:rsidRPr="00DA4D93">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D2003DA"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704094D7" w14:textId="77777777" w:rsidR="00585DDA" w:rsidRPr="00DA4D93" w:rsidRDefault="00585DDA" w:rsidP="007B648B">
            <w:pPr>
              <w:pStyle w:val="tabletext11"/>
              <w:tabs>
                <w:tab w:val="decimal" w:pos="480"/>
              </w:tabs>
              <w:rPr>
                <w:rFonts w:cs="Arial"/>
                <w:szCs w:val="18"/>
              </w:rPr>
            </w:pPr>
            <w:r w:rsidRPr="00DA4D93">
              <w:t>222-- and 225--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AE35B" w14:textId="77777777" w:rsidR="00585DDA" w:rsidRPr="00DA4D93" w:rsidRDefault="00585DDA" w:rsidP="007B648B">
            <w:pPr>
              <w:pStyle w:val="tabletext11"/>
              <w:jc w:val="center"/>
            </w:pPr>
            <w:r w:rsidRPr="00DA4D93">
              <w:t>1.90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0FF96" w14:textId="77777777" w:rsidR="00585DDA" w:rsidRPr="00DA4D93" w:rsidRDefault="00585DDA" w:rsidP="007B648B">
            <w:pPr>
              <w:pStyle w:val="tabletext11"/>
              <w:jc w:val="center"/>
            </w:pPr>
            <w:r w:rsidRPr="00DA4D93">
              <w:t>1.29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9FC20" w14:textId="77777777" w:rsidR="00585DDA" w:rsidRPr="00DA4D93" w:rsidRDefault="00585DDA" w:rsidP="007B648B">
            <w:pPr>
              <w:pStyle w:val="tabletext11"/>
              <w:jc w:val="center"/>
            </w:pPr>
            <w:r w:rsidRPr="00DA4D93">
              <w:t>1.01</w:t>
            </w:r>
          </w:p>
        </w:tc>
      </w:tr>
      <w:tr w:rsidR="00585DDA" w:rsidRPr="00DA4D93" w14:paraId="62168566" w14:textId="77777777" w:rsidTr="007B648B">
        <w:trPr>
          <w:cantSplit/>
          <w:trHeight w:val="190"/>
        </w:trPr>
        <w:tc>
          <w:tcPr>
            <w:tcW w:w="200" w:type="dxa"/>
            <w:tcBorders>
              <w:top w:val="nil"/>
              <w:right w:val="single" w:sz="6" w:space="0" w:color="auto"/>
            </w:tcBorders>
            <w:shd w:val="clear" w:color="auto" w:fill="auto"/>
          </w:tcPr>
          <w:p w14:paraId="6166F89D"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65C853D"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66705CB6"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FA18D00"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73AB45DD" w14:textId="77777777" w:rsidR="00585DDA" w:rsidRPr="00DA4D93" w:rsidRDefault="00585DDA" w:rsidP="007B648B">
            <w:pPr>
              <w:pStyle w:val="tabletext11"/>
              <w:tabs>
                <w:tab w:val="decimal" w:pos="480"/>
              </w:tabs>
              <w:rPr>
                <w:rFonts w:cs="Arial"/>
                <w:szCs w:val="18"/>
              </w:rPr>
            </w:pPr>
            <w:r w:rsidRPr="00DA4D93">
              <w:t>232-- and 235--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41BB6" w14:textId="77777777" w:rsidR="00585DDA" w:rsidRPr="00DA4D93" w:rsidRDefault="00585DDA" w:rsidP="007B648B">
            <w:pPr>
              <w:pStyle w:val="tabletext11"/>
              <w:jc w:val="center"/>
            </w:pPr>
            <w:r w:rsidRPr="00DA4D93">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7C24D" w14:textId="77777777" w:rsidR="00585DDA" w:rsidRPr="00DA4D93" w:rsidRDefault="00585DDA" w:rsidP="007B648B">
            <w:pPr>
              <w:pStyle w:val="tabletext11"/>
              <w:jc w:val="center"/>
            </w:pPr>
            <w:r w:rsidRPr="00DA4D93">
              <w:t>1.26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5CBC2" w14:textId="77777777" w:rsidR="00585DDA" w:rsidRPr="00DA4D93" w:rsidRDefault="00585DDA" w:rsidP="007B648B">
            <w:pPr>
              <w:pStyle w:val="tabletext11"/>
              <w:jc w:val="center"/>
            </w:pPr>
            <w:r w:rsidRPr="00DA4D93">
              <w:t>1.15</w:t>
            </w:r>
          </w:p>
        </w:tc>
      </w:tr>
      <w:tr w:rsidR="00585DDA" w:rsidRPr="00DA4D93" w14:paraId="1154A1E9" w14:textId="77777777" w:rsidTr="007B648B">
        <w:trPr>
          <w:cantSplit/>
          <w:trHeight w:val="190"/>
        </w:trPr>
        <w:tc>
          <w:tcPr>
            <w:tcW w:w="200" w:type="dxa"/>
            <w:tcBorders>
              <w:top w:val="nil"/>
              <w:right w:val="single" w:sz="6" w:space="0" w:color="auto"/>
            </w:tcBorders>
            <w:shd w:val="clear" w:color="auto" w:fill="auto"/>
          </w:tcPr>
          <w:p w14:paraId="1508958A"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55D8FCD" w14:textId="77777777" w:rsidR="00585DDA" w:rsidRPr="00DA4D93" w:rsidRDefault="00585DDA" w:rsidP="007B648B">
            <w:pPr>
              <w:pStyle w:val="tabletext11"/>
              <w:jc w:val="center"/>
            </w:pPr>
            <w:r w:rsidRPr="00DA4D93">
              <w:rPr>
                <w:b/>
              </w:rPr>
              <w:t>Heavy Trucks</w:t>
            </w:r>
            <w:r w:rsidRPr="00DA4D93">
              <w:rPr>
                <w:b/>
              </w:rPr>
              <w:br/>
            </w:r>
            <w:r w:rsidRPr="00DA4D93">
              <w:t>(20,001 – 45,000 lbs. GVWR)</w:t>
            </w:r>
          </w:p>
        </w:tc>
        <w:tc>
          <w:tcPr>
            <w:tcW w:w="1440" w:type="dxa"/>
            <w:tcBorders>
              <w:top w:val="single" w:sz="6" w:space="0" w:color="auto"/>
              <w:left w:val="single" w:sz="6" w:space="0" w:color="auto"/>
              <w:right w:val="single" w:sz="6" w:space="0" w:color="auto"/>
            </w:tcBorders>
            <w:shd w:val="clear" w:color="auto" w:fill="auto"/>
            <w:vAlign w:val="center"/>
          </w:tcPr>
          <w:p w14:paraId="71625594"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47A121D"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3A15CC69" w14:textId="77777777" w:rsidR="00585DDA" w:rsidRPr="00DA4D93" w:rsidRDefault="00585DDA" w:rsidP="007B648B">
            <w:pPr>
              <w:pStyle w:val="tabletext11"/>
              <w:tabs>
                <w:tab w:val="decimal" w:pos="480"/>
              </w:tabs>
              <w:rPr>
                <w:rFonts w:cs="Arial"/>
                <w:szCs w:val="18"/>
              </w:rPr>
            </w:pPr>
            <w:r w:rsidRPr="00DA4D93">
              <w:t>311-- and 314--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FA4DE" w14:textId="77777777" w:rsidR="00585DDA" w:rsidRPr="00DA4D93" w:rsidRDefault="00585DDA" w:rsidP="007B648B">
            <w:pPr>
              <w:pStyle w:val="tabletext11"/>
              <w:jc w:val="center"/>
            </w:pPr>
            <w:r w:rsidRPr="00DA4D93">
              <w:t>1.01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4D8DB" w14:textId="77777777" w:rsidR="00585DDA" w:rsidRPr="00DA4D93" w:rsidRDefault="00585DDA" w:rsidP="007B648B">
            <w:pPr>
              <w:pStyle w:val="tabletext11"/>
              <w:jc w:val="center"/>
            </w:pPr>
            <w:r w:rsidRPr="00DA4D93">
              <w:t>1.10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FF4F0" w14:textId="77777777" w:rsidR="00585DDA" w:rsidRPr="00DA4D93" w:rsidRDefault="00585DDA" w:rsidP="007B648B">
            <w:pPr>
              <w:pStyle w:val="tabletext11"/>
              <w:jc w:val="center"/>
            </w:pPr>
            <w:r w:rsidRPr="00DA4D93">
              <w:t>0.91</w:t>
            </w:r>
          </w:p>
        </w:tc>
      </w:tr>
      <w:tr w:rsidR="00585DDA" w:rsidRPr="00DA4D93" w14:paraId="33963DA4" w14:textId="77777777" w:rsidTr="007B648B">
        <w:trPr>
          <w:cantSplit/>
          <w:trHeight w:val="190"/>
        </w:trPr>
        <w:tc>
          <w:tcPr>
            <w:tcW w:w="200" w:type="dxa"/>
            <w:tcBorders>
              <w:top w:val="nil"/>
              <w:right w:val="single" w:sz="6" w:space="0" w:color="auto"/>
            </w:tcBorders>
            <w:shd w:val="clear" w:color="auto" w:fill="auto"/>
          </w:tcPr>
          <w:p w14:paraId="76D431E5"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8B1E9E"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05227A21"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6B3F897"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11547FF7" w14:textId="77777777" w:rsidR="00585DDA" w:rsidRPr="00DA4D93" w:rsidRDefault="00585DDA" w:rsidP="007B648B">
            <w:pPr>
              <w:pStyle w:val="tabletext11"/>
              <w:tabs>
                <w:tab w:val="decimal" w:pos="480"/>
              </w:tabs>
              <w:rPr>
                <w:rFonts w:cs="Arial"/>
                <w:szCs w:val="18"/>
              </w:rPr>
            </w:pPr>
            <w:r w:rsidRPr="00DA4D93">
              <w:t>321-- and 324--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DE8AA" w14:textId="77777777" w:rsidR="00585DDA" w:rsidRPr="00DA4D93" w:rsidRDefault="00585DDA" w:rsidP="007B648B">
            <w:pPr>
              <w:pStyle w:val="tabletext11"/>
              <w:jc w:val="center"/>
            </w:pPr>
            <w:r w:rsidRPr="00DA4D93">
              <w:t>1.41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3BBF8" w14:textId="77777777" w:rsidR="00585DDA" w:rsidRPr="00DA4D93" w:rsidRDefault="00585DDA" w:rsidP="007B648B">
            <w:pPr>
              <w:pStyle w:val="tabletext11"/>
              <w:jc w:val="center"/>
            </w:pPr>
            <w:r w:rsidRPr="00DA4D93">
              <w:t>1.25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ED676" w14:textId="77777777" w:rsidR="00585DDA" w:rsidRPr="00DA4D93" w:rsidRDefault="00585DDA" w:rsidP="007B648B">
            <w:pPr>
              <w:pStyle w:val="tabletext11"/>
              <w:jc w:val="center"/>
            </w:pPr>
            <w:r w:rsidRPr="00DA4D93">
              <w:t>0.73</w:t>
            </w:r>
          </w:p>
        </w:tc>
      </w:tr>
      <w:tr w:rsidR="00585DDA" w:rsidRPr="00DA4D93" w14:paraId="5324C7CE" w14:textId="77777777" w:rsidTr="007B648B">
        <w:trPr>
          <w:cantSplit/>
          <w:trHeight w:val="190"/>
        </w:trPr>
        <w:tc>
          <w:tcPr>
            <w:tcW w:w="200" w:type="dxa"/>
            <w:tcBorders>
              <w:top w:val="nil"/>
              <w:right w:val="single" w:sz="6" w:space="0" w:color="auto"/>
            </w:tcBorders>
            <w:shd w:val="clear" w:color="auto" w:fill="auto"/>
          </w:tcPr>
          <w:p w14:paraId="25C78F13"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3C8A537"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73771C99"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B910FE5"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471B96D6" w14:textId="77777777" w:rsidR="00585DDA" w:rsidRPr="00DA4D93" w:rsidRDefault="00585DDA" w:rsidP="007B648B">
            <w:pPr>
              <w:pStyle w:val="tabletext11"/>
              <w:tabs>
                <w:tab w:val="decimal" w:pos="480"/>
              </w:tabs>
              <w:rPr>
                <w:rFonts w:cs="Arial"/>
                <w:szCs w:val="18"/>
              </w:rPr>
            </w:pPr>
            <w:r w:rsidRPr="00DA4D93">
              <w:t>331-- and 334--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676FF" w14:textId="77777777" w:rsidR="00585DDA" w:rsidRPr="00DA4D93" w:rsidRDefault="00585DDA" w:rsidP="007B648B">
            <w:pPr>
              <w:pStyle w:val="tabletext11"/>
              <w:jc w:val="center"/>
            </w:pPr>
            <w:r w:rsidRPr="00DA4D93">
              <w:t>1.14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FD3A7" w14:textId="77777777" w:rsidR="00585DDA" w:rsidRPr="00DA4D93" w:rsidRDefault="00585DDA" w:rsidP="007B648B">
            <w:pPr>
              <w:pStyle w:val="tabletext11"/>
              <w:jc w:val="center"/>
            </w:pPr>
            <w:r w:rsidRPr="00DA4D93">
              <w:t>1.22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77E4B" w14:textId="77777777" w:rsidR="00585DDA" w:rsidRPr="00DA4D93" w:rsidRDefault="00585DDA" w:rsidP="007B648B">
            <w:pPr>
              <w:pStyle w:val="tabletext11"/>
              <w:jc w:val="center"/>
            </w:pPr>
            <w:r w:rsidRPr="00DA4D93">
              <w:t>0.83</w:t>
            </w:r>
          </w:p>
        </w:tc>
      </w:tr>
      <w:tr w:rsidR="00585DDA" w:rsidRPr="00DA4D93" w14:paraId="0744EB4C" w14:textId="77777777" w:rsidTr="007B648B">
        <w:trPr>
          <w:cantSplit/>
          <w:trHeight w:val="190"/>
        </w:trPr>
        <w:tc>
          <w:tcPr>
            <w:tcW w:w="200" w:type="dxa"/>
            <w:tcBorders>
              <w:top w:val="nil"/>
              <w:right w:val="single" w:sz="6" w:space="0" w:color="auto"/>
            </w:tcBorders>
            <w:shd w:val="clear" w:color="auto" w:fill="auto"/>
          </w:tcPr>
          <w:p w14:paraId="45120B65"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04BE833"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5B17C371"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9B1BADD"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725A90F1" w14:textId="77777777" w:rsidR="00585DDA" w:rsidRPr="00DA4D93" w:rsidRDefault="00585DDA" w:rsidP="007B648B">
            <w:pPr>
              <w:pStyle w:val="tabletext11"/>
              <w:tabs>
                <w:tab w:val="decimal" w:pos="480"/>
              </w:tabs>
              <w:rPr>
                <w:rFonts w:cs="Arial"/>
                <w:szCs w:val="18"/>
              </w:rPr>
            </w:pPr>
            <w:r w:rsidRPr="00DA4D93">
              <w:t>312-- and 315--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75388" w14:textId="77777777" w:rsidR="00585DDA" w:rsidRPr="00DA4D93" w:rsidRDefault="00585DDA" w:rsidP="007B648B">
            <w:pPr>
              <w:pStyle w:val="tabletext11"/>
              <w:jc w:val="center"/>
            </w:pPr>
            <w:r w:rsidRPr="00DA4D93">
              <w:t>1.35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C441F" w14:textId="77777777" w:rsidR="00585DDA" w:rsidRPr="00DA4D93" w:rsidRDefault="00585DDA" w:rsidP="007B648B">
            <w:pPr>
              <w:pStyle w:val="tabletext11"/>
              <w:jc w:val="center"/>
            </w:pPr>
            <w:r w:rsidRPr="00DA4D93">
              <w:t>1.38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E508C" w14:textId="77777777" w:rsidR="00585DDA" w:rsidRPr="00DA4D93" w:rsidRDefault="00585DDA" w:rsidP="007B648B">
            <w:pPr>
              <w:pStyle w:val="tabletext11"/>
              <w:jc w:val="center"/>
            </w:pPr>
            <w:r w:rsidRPr="00DA4D93">
              <w:t>1.11</w:t>
            </w:r>
          </w:p>
        </w:tc>
      </w:tr>
      <w:tr w:rsidR="00585DDA" w:rsidRPr="00DA4D93" w14:paraId="6E8694F9" w14:textId="77777777" w:rsidTr="007B648B">
        <w:trPr>
          <w:cantSplit/>
          <w:trHeight w:val="190"/>
        </w:trPr>
        <w:tc>
          <w:tcPr>
            <w:tcW w:w="200" w:type="dxa"/>
            <w:tcBorders>
              <w:top w:val="nil"/>
              <w:right w:val="single" w:sz="6" w:space="0" w:color="auto"/>
            </w:tcBorders>
            <w:shd w:val="clear" w:color="auto" w:fill="auto"/>
          </w:tcPr>
          <w:p w14:paraId="7A036D51"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085AACB"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52F61D04" w14:textId="77777777" w:rsidR="00585DDA" w:rsidRPr="00DA4D93" w:rsidRDefault="00585DDA" w:rsidP="007B648B">
            <w:pPr>
              <w:pStyle w:val="tabletext11"/>
              <w:jc w:val="center"/>
            </w:pPr>
            <w:r w:rsidRPr="00DA4D93">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6C3F240"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66316C3F" w14:textId="77777777" w:rsidR="00585DDA" w:rsidRPr="00DA4D93" w:rsidRDefault="00585DDA" w:rsidP="007B648B">
            <w:pPr>
              <w:pStyle w:val="tabletext11"/>
              <w:tabs>
                <w:tab w:val="decimal" w:pos="480"/>
              </w:tabs>
              <w:rPr>
                <w:rFonts w:cs="Arial"/>
                <w:szCs w:val="18"/>
              </w:rPr>
            </w:pPr>
            <w:r w:rsidRPr="00DA4D93">
              <w:t>322-- and 325--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2956A" w14:textId="77777777" w:rsidR="00585DDA" w:rsidRPr="00DA4D93" w:rsidRDefault="00585DDA" w:rsidP="007B648B">
            <w:pPr>
              <w:pStyle w:val="tabletext11"/>
              <w:jc w:val="center"/>
            </w:pPr>
            <w:r w:rsidRPr="00DA4D93">
              <w:t>1.87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AC5E6" w14:textId="77777777" w:rsidR="00585DDA" w:rsidRPr="00DA4D93" w:rsidRDefault="00585DDA" w:rsidP="007B648B">
            <w:pPr>
              <w:pStyle w:val="tabletext11"/>
              <w:jc w:val="center"/>
            </w:pPr>
            <w:r w:rsidRPr="00DA4D93">
              <w:t>1.56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6B97B" w14:textId="77777777" w:rsidR="00585DDA" w:rsidRPr="00DA4D93" w:rsidRDefault="00585DDA" w:rsidP="007B648B">
            <w:pPr>
              <w:pStyle w:val="tabletext11"/>
              <w:jc w:val="center"/>
            </w:pPr>
            <w:r w:rsidRPr="00DA4D93">
              <w:t>0.89</w:t>
            </w:r>
          </w:p>
        </w:tc>
      </w:tr>
      <w:tr w:rsidR="00585DDA" w:rsidRPr="00DA4D93" w14:paraId="78809449" w14:textId="77777777" w:rsidTr="007B648B">
        <w:trPr>
          <w:cantSplit/>
          <w:trHeight w:val="190"/>
        </w:trPr>
        <w:tc>
          <w:tcPr>
            <w:tcW w:w="200" w:type="dxa"/>
            <w:tcBorders>
              <w:top w:val="nil"/>
              <w:right w:val="single" w:sz="6" w:space="0" w:color="auto"/>
            </w:tcBorders>
            <w:shd w:val="clear" w:color="auto" w:fill="auto"/>
          </w:tcPr>
          <w:p w14:paraId="3C0E06E0"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12A80F1"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56A14E8E"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54F6F7D"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5374BB71" w14:textId="77777777" w:rsidR="00585DDA" w:rsidRPr="00DA4D93" w:rsidRDefault="00585DDA" w:rsidP="007B648B">
            <w:pPr>
              <w:pStyle w:val="tabletext11"/>
              <w:tabs>
                <w:tab w:val="decimal" w:pos="480"/>
              </w:tabs>
              <w:rPr>
                <w:rFonts w:cs="Arial"/>
                <w:szCs w:val="18"/>
              </w:rPr>
            </w:pPr>
            <w:r w:rsidRPr="00DA4D93">
              <w:t>332-- and 335--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7BE42" w14:textId="77777777" w:rsidR="00585DDA" w:rsidRPr="00DA4D93" w:rsidRDefault="00585DDA" w:rsidP="007B648B">
            <w:pPr>
              <w:pStyle w:val="tabletext11"/>
              <w:jc w:val="center"/>
            </w:pPr>
            <w:r w:rsidRPr="00DA4D93">
              <w:t>1.51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ACC83" w14:textId="77777777" w:rsidR="00585DDA" w:rsidRPr="00DA4D93" w:rsidRDefault="00585DDA" w:rsidP="007B648B">
            <w:pPr>
              <w:pStyle w:val="tabletext11"/>
              <w:jc w:val="center"/>
            </w:pPr>
            <w:r w:rsidRPr="00DA4D93">
              <w:t>1.52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46B9A" w14:textId="77777777" w:rsidR="00585DDA" w:rsidRPr="00DA4D93" w:rsidRDefault="00585DDA" w:rsidP="007B648B">
            <w:pPr>
              <w:pStyle w:val="tabletext11"/>
              <w:jc w:val="center"/>
            </w:pPr>
            <w:r w:rsidRPr="00DA4D93">
              <w:t>1.02</w:t>
            </w:r>
          </w:p>
        </w:tc>
      </w:tr>
      <w:tr w:rsidR="00585DDA" w:rsidRPr="00DA4D93" w14:paraId="375DD950" w14:textId="77777777" w:rsidTr="007B648B">
        <w:trPr>
          <w:cantSplit/>
          <w:trHeight w:val="190"/>
        </w:trPr>
        <w:tc>
          <w:tcPr>
            <w:tcW w:w="200" w:type="dxa"/>
            <w:tcBorders>
              <w:top w:val="nil"/>
              <w:right w:val="single" w:sz="6" w:space="0" w:color="auto"/>
            </w:tcBorders>
            <w:shd w:val="clear" w:color="auto" w:fill="auto"/>
          </w:tcPr>
          <w:p w14:paraId="77C5AE33"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5B8DA21" w14:textId="77777777" w:rsidR="00585DDA" w:rsidRPr="00DA4D93" w:rsidRDefault="00585DDA" w:rsidP="007B648B">
            <w:pPr>
              <w:pStyle w:val="tabletext11"/>
              <w:jc w:val="center"/>
              <w:rPr>
                <w:b/>
              </w:rPr>
            </w:pPr>
            <w:r w:rsidRPr="00DA4D93">
              <w:rPr>
                <w:b/>
              </w:rPr>
              <w:t>Extra-heavy Trucks</w:t>
            </w:r>
            <w:r w:rsidRPr="00DA4D93">
              <w:rPr>
                <w:b/>
              </w:rPr>
              <w:br/>
            </w:r>
            <w:r w:rsidRPr="00DA4D93">
              <w:t>(Over 45,000 lbs. GVWR)</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4F950AB7"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3C8E985"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6DB36164" w14:textId="77777777" w:rsidR="00585DDA" w:rsidRPr="00DA4D93" w:rsidRDefault="00585DDA" w:rsidP="007B648B">
            <w:pPr>
              <w:pStyle w:val="tabletext11"/>
              <w:tabs>
                <w:tab w:val="decimal" w:pos="480"/>
              </w:tabs>
              <w:rPr>
                <w:rFonts w:cs="Arial"/>
                <w:szCs w:val="18"/>
              </w:rPr>
            </w:pPr>
            <w:r w:rsidRPr="00DA4D93">
              <w:t>401-- and 404--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C1D83" w14:textId="77777777" w:rsidR="00585DDA" w:rsidRPr="00DA4D93" w:rsidRDefault="00585DDA" w:rsidP="007B648B">
            <w:pPr>
              <w:pStyle w:val="tabletext11"/>
              <w:jc w:val="center"/>
            </w:pPr>
            <w:r w:rsidRPr="00DA4D93">
              <w:t>1.84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4D886" w14:textId="77777777" w:rsidR="00585DDA" w:rsidRPr="00DA4D93" w:rsidRDefault="00585DDA" w:rsidP="007B648B">
            <w:pPr>
              <w:pStyle w:val="tabletext11"/>
              <w:jc w:val="center"/>
            </w:pPr>
            <w:r w:rsidRPr="00DA4D93">
              <w:t>1.82</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34D6A" w14:textId="77777777" w:rsidR="00585DDA" w:rsidRPr="00DA4D93" w:rsidRDefault="00585DDA" w:rsidP="007B648B">
            <w:pPr>
              <w:pStyle w:val="tabletext11"/>
              <w:jc w:val="center"/>
            </w:pPr>
            <w:r w:rsidRPr="00DA4D93">
              <w:t>1.23</w:t>
            </w:r>
          </w:p>
        </w:tc>
      </w:tr>
      <w:tr w:rsidR="00585DDA" w:rsidRPr="00DA4D93" w14:paraId="4D9C0321" w14:textId="77777777" w:rsidTr="007B648B">
        <w:trPr>
          <w:cantSplit/>
          <w:trHeight w:val="190"/>
        </w:trPr>
        <w:tc>
          <w:tcPr>
            <w:tcW w:w="200" w:type="dxa"/>
            <w:tcBorders>
              <w:top w:val="nil"/>
              <w:right w:val="single" w:sz="6" w:space="0" w:color="auto"/>
            </w:tcBorders>
            <w:shd w:val="clear" w:color="auto" w:fill="auto"/>
          </w:tcPr>
          <w:p w14:paraId="2666AB01"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BBB1024"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267198E" w14:textId="77777777" w:rsidR="00585DDA" w:rsidRPr="00DA4D93" w:rsidRDefault="00585DDA" w:rsidP="007B648B">
            <w:pPr>
              <w:pStyle w:val="tabletext11"/>
              <w:jc w:val="center"/>
            </w:pPr>
            <w:r w:rsidRPr="00DA4D93">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84C4CAE"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12267EDD" w14:textId="77777777" w:rsidR="00585DDA" w:rsidRPr="00DA4D93" w:rsidRDefault="00585DDA" w:rsidP="007B648B">
            <w:pPr>
              <w:pStyle w:val="tabletext11"/>
              <w:tabs>
                <w:tab w:val="decimal" w:pos="480"/>
              </w:tabs>
              <w:rPr>
                <w:rFonts w:cs="Arial"/>
                <w:szCs w:val="18"/>
              </w:rPr>
            </w:pPr>
            <w:r w:rsidRPr="00DA4D93">
              <w:t>402-- and 405--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D9AFB" w14:textId="77777777" w:rsidR="00585DDA" w:rsidRPr="00DA4D93" w:rsidRDefault="00585DDA" w:rsidP="007B648B">
            <w:pPr>
              <w:pStyle w:val="tabletext11"/>
              <w:jc w:val="center"/>
            </w:pPr>
            <w:r w:rsidRPr="00DA4D93">
              <w:t>2.45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F7FF3" w14:textId="77777777" w:rsidR="00585DDA" w:rsidRPr="00DA4D93" w:rsidRDefault="00585DDA" w:rsidP="007B648B">
            <w:pPr>
              <w:pStyle w:val="tabletext11"/>
              <w:jc w:val="center"/>
            </w:pPr>
            <w:r w:rsidRPr="00DA4D93">
              <w:t>2.27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C7548" w14:textId="77777777" w:rsidR="00585DDA" w:rsidRPr="00DA4D93" w:rsidRDefault="00585DDA" w:rsidP="007B648B">
            <w:pPr>
              <w:pStyle w:val="tabletext11"/>
              <w:jc w:val="center"/>
            </w:pPr>
            <w:r w:rsidRPr="00DA4D93">
              <w:t>1.50</w:t>
            </w:r>
          </w:p>
        </w:tc>
      </w:tr>
      <w:tr w:rsidR="00585DDA" w:rsidRPr="00DA4D93" w14:paraId="608FA0BB" w14:textId="77777777" w:rsidTr="007B648B">
        <w:trPr>
          <w:cantSplit/>
          <w:trHeight w:val="190"/>
        </w:trPr>
        <w:tc>
          <w:tcPr>
            <w:tcW w:w="200" w:type="dxa"/>
            <w:tcBorders>
              <w:top w:val="nil"/>
              <w:right w:val="single" w:sz="6" w:space="0" w:color="auto"/>
            </w:tcBorders>
            <w:shd w:val="clear" w:color="auto" w:fill="auto"/>
          </w:tcPr>
          <w:p w14:paraId="7530D6C3"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DABE582" w14:textId="77777777" w:rsidR="00585DDA" w:rsidRPr="00DA4D93" w:rsidRDefault="00585DDA" w:rsidP="007B648B">
            <w:pPr>
              <w:pStyle w:val="tabletext11"/>
              <w:jc w:val="center"/>
            </w:pPr>
            <w:r w:rsidRPr="00DA4D93">
              <w:rPr>
                <w:b/>
              </w:rPr>
              <w:t>Heavy Truck-tractors</w:t>
            </w:r>
            <w:r w:rsidRPr="00DA4D93">
              <w:rPr>
                <w:b/>
              </w:rPr>
              <w:br/>
            </w:r>
            <w:r w:rsidRPr="00DA4D93">
              <w:t>(0 – 45,000 lbs. GCW)</w:t>
            </w:r>
          </w:p>
        </w:tc>
        <w:tc>
          <w:tcPr>
            <w:tcW w:w="1440" w:type="dxa"/>
            <w:tcBorders>
              <w:top w:val="single" w:sz="6" w:space="0" w:color="auto"/>
              <w:left w:val="single" w:sz="6" w:space="0" w:color="auto"/>
              <w:right w:val="single" w:sz="6" w:space="0" w:color="auto"/>
            </w:tcBorders>
            <w:shd w:val="clear" w:color="auto" w:fill="auto"/>
            <w:vAlign w:val="center"/>
          </w:tcPr>
          <w:p w14:paraId="76909101"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317B90B"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6022A134" w14:textId="77777777" w:rsidR="00585DDA" w:rsidRPr="00DA4D93" w:rsidRDefault="00585DDA" w:rsidP="007B648B">
            <w:pPr>
              <w:pStyle w:val="tabletext11"/>
              <w:tabs>
                <w:tab w:val="decimal" w:pos="480"/>
              </w:tabs>
              <w:rPr>
                <w:rFonts w:cs="Arial"/>
                <w:szCs w:val="18"/>
              </w:rPr>
            </w:pPr>
            <w:r w:rsidRPr="00DA4D93">
              <w:t>341-- and 344--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F294D" w14:textId="77777777" w:rsidR="00585DDA" w:rsidRPr="00DA4D93" w:rsidRDefault="00585DDA" w:rsidP="007B648B">
            <w:pPr>
              <w:pStyle w:val="tabletext11"/>
              <w:jc w:val="center"/>
            </w:pPr>
            <w:r w:rsidRPr="00DA4D93">
              <w:t>1.33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0278C" w14:textId="77777777" w:rsidR="00585DDA" w:rsidRPr="00DA4D93" w:rsidRDefault="00585DDA" w:rsidP="007B648B">
            <w:pPr>
              <w:pStyle w:val="tabletext11"/>
              <w:jc w:val="center"/>
            </w:pPr>
            <w:r w:rsidRPr="00DA4D93">
              <w:t>1.39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9DEA9" w14:textId="77777777" w:rsidR="00585DDA" w:rsidRPr="00DA4D93" w:rsidRDefault="00585DDA" w:rsidP="007B648B">
            <w:pPr>
              <w:pStyle w:val="tabletext11"/>
              <w:jc w:val="center"/>
            </w:pPr>
            <w:r w:rsidRPr="00DA4D93">
              <w:t>1.01</w:t>
            </w:r>
          </w:p>
        </w:tc>
      </w:tr>
      <w:tr w:rsidR="00585DDA" w:rsidRPr="00DA4D93" w14:paraId="72C5BD3B" w14:textId="77777777" w:rsidTr="007B648B">
        <w:trPr>
          <w:cantSplit/>
          <w:trHeight w:val="190"/>
        </w:trPr>
        <w:tc>
          <w:tcPr>
            <w:tcW w:w="200" w:type="dxa"/>
            <w:tcBorders>
              <w:top w:val="nil"/>
              <w:right w:val="single" w:sz="6" w:space="0" w:color="auto"/>
            </w:tcBorders>
            <w:shd w:val="clear" w:color="auto" w:fill="auto"/>
          </w:tcPr>
          <w:p w14:paraId="01160DA3"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615E8AD"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518C131C"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5C5EB72"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14E638D4" w14:textId="77777777" w:rsidR="00585DDA" w:rsidRPr="00DA4D93" w:rsidRDefault="00585DDA" w:rsidP="007B648B">
            <w:pPr>
              <w:pStyle w:val="tabletext11"/>
              <w:tabs>
                <w:tab w:val="decimal" w:pos="480"/>
              </w:tabs>
              <w:rPr>
                <w:rFonts w:cs="Arial"/>
                <w:szCs w:val="18"/>
              </w:rPr>
            </w:pPr>
            <w:r w:rsidRPr="00DA4D93">
              <w:t>351-- and 354--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ECA45" w14:textId="77777777" w:rsidR="00585DDA" w:rsidRPr="00DA4D93" w:rsidRDefault="00585DDA" w:rsidP="007B648B">
            <w:pPr>
              <w:pStyle w:val="tabletext11"/>
              <w:jc w:val="center"/>
            </w:pPr>
            <w:r w:rsidRPr="00DA4D93">
              <w:t>1.85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2AE2E" w14:textId="77777777" w:rsidR="00585DDA" w:rsidRPr="00DA4D93" w:rsidRDefault="00585DDA" w:rsidP="007B648B">
            <w:pPr>
              <w:pStyle w:val="tabletext11"/>
              <w:jc w:val="center"/>
            </w:pPr>
            <w:r w:rsidRPr="00DA4D93">
              <w:t>1.57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0F0E2" w14:textId="77777777" w:rsidR="00585DDA" w:rsidRPr="00DA4D93" w:rsidRDefault="00585DDA" w:rsidP="007B648B">
            <w:pPr>
              <w:pStyle w:val="tabletext11"/>
              <w:jc w:val="center"/>
            </w:pPr>
            <w:r w:rsidRPr="00DA4D93">
              <w:t>0.81</w:t>
            </w:r>
          </w:p>
        </w:tc>
      </w:tr>
      <w:tr w:rsidR="00585DDA" w:rsidRPr="00DA4D93" w14:paraId="782D665D" w14:textId="77777777" w:rsidTr="007B648B">
        <w:trPr>
          <w:cantSplit/>
          <w:trHeight w:val="190"/>
        </w:trPr>
        <w:tc>
          <w:tcPr>
            <w:tcW w:w="200" w:type="dxa"/>
            <w:tcBorders>
              <w:top w:val="nil"/>
              <w:right w:val="single" w:sz="6" w:space="0" w:color="auto"/>
            </w:tcBorders>
            <w:shd w:val="clear" w:color="auto" w:fill="auto"/>
          </w:tcPr>
          <w:p w14:paraId="26F963F1"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7BD06B"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50F777BB"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0B91920"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1805B273" w14:textId="77777777" w:rsidR="00585DDA" w:rsidRPr="00DA4D93" w:rsidRDefault="00585DDA" w:rsidP="007B648B">
            <w:pPr>
              <w:pStyle w:val="tabletext11"/>
              <w:tabs>
                <w:tab w:val="decimal" w:pos="480"/>
              </w:tabs>
              <w:rPr>
                <w:rFonts w:cs="Arial"/>
                <w:szCs w:val="18"/>
              </w:rPr>
            </w:pPr>
            <w:r w:rsidRPr="00DA4D93">
              <w:t>361-- and 364--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BA6BE" w14:textId="77777777" w:rsidR="00585DDA" w:rsidRPr="00DA4D93" w:rsidRDefault="00585DDA" w:rsidP="007B648B">
            <w:pPr>
              <w:pStyle w:val="tabletext11"/>
              <w:jc w:val="center"/>
            </w:pPr>
            <w:r w:rsidRPr="00DA4D93">
              <w:t>1.49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88D02" w14:textId="77777777" w:rsidR="00585DDA" w:rsidRPr="00DA4D93" w:rsidRDefault="00585DDA" w:rsidP="007B648B">
            <w:pPr>
              <w:pStyle w:val="tabletext11"/>
              <w:jc w:val="center"/>
            </w:pPr>
            <w:r w:rsidRPr="00DA4D93">
              <w:t>1.53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6523B" w14:textId="77777777" w:rsidR="00585DDA" w:rsidRPr="00DA4D93" w:rsidRDefault="00585DDA" w:rsidP="007B648B">
            <w:pPr>
              <w:pStyle w:val="tabletext11"/>
              <w:jc w:val="center"/>
            </w:pPr>
            <w:r w:rsidRPr="00DA4D93">
              <w:t>0.92</w:t>
            </w:r>
          </w:p>
        </w:tc>
      </w:tr>
      <w:tr w:rsidR="00585DDA" w:rsidRPr="00DA4D93" w14:paraId="6C9357FA" w14:textId="77777777" w:rsidTr="007B648B">
        <w:trPr>
          <w:cantSplit/>
          <w:trHeight w:val="190"/>
        </w:trPr>
        <w:tc>
          <w:tcPr>
            <w:tcW w:w="200" w:type="dxa"/>
            <w:tcBorders>
              <w:top w:val="nil"/>
              <w:right w:val="single" w:sz="6" w:space="0" w:color="auto"/>
            </w:tcBorders>
            <w:shd w:val="clear" w:color="auto" w:fill="auto"/>
          </w:tcPr>
          <w:p w14:paraId="00BD0230"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E099D6A"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right w:val="single" w:sz="6" w:space="0" w:color="auto"/>
            </w:tcBorders>
            <w:shd w:val="clear" w:color="auto" w:fill="auto"/>
            <w:vAlign w:val="center"/>
          </w:tcPr>
          <w:p w14:paraId="01E8CB45"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ACADA53" w14:textId="77777777" w:rsidR="00585DDA" w:rsidRPr="00DA4D93" w:rsidRDefault="00585DDA" w:rsidP="007B648B">
            <w:pPr>
              <w:pStyle w:val="tabletext11"/>
              <w:jc w:val="center"/>
            </w:pPr>
            <w:r w:rsidRPr="00DA4D93">
              <w:t>Service</w:t>
            </w:r>
          </w:p>
        </w:tc>
        <w:tc>
          <w:tcPr>
            <w:tcW w:w="1680" w:type="dxa"/>
            <w:tcBorders>
              <w:top w:val="single" w:sz="6" w:space="0" w:color="auto"/>
              <w:left w:val="single" w:sz="6" w:space="0" w:color="auto"/>
              <w:bottom w:val="single" w:sz="6" w:space="0" w:color="auto"/>
              <w:right w:val="single" w:sz="6" w:space="0" w:color="auto"/>
            </w:tcBorders>
          </w:tcPr>
          <w:p w14:paraId="33268E34" w14:textId="77777777" w:rsidR="00585DDA" w:rsidRPr="00DA4D93" w:rsidRDefault="00585DDA" w:rsidP="007B648B">
            <w:pPr>
              <w:pStyle w:val="tabletext11"/>
              <w:tabs>
                <w:tab w:val="decimal" w:pos="480"/>
              </w:tabs>
              <w:rPr>
                <w:rFonts w:cs="Arial"/>
                <w:szCs w:val="18"/>
              </w:rPr>
            </w:pPr>
            <w:r w:rsidRPr="00DA4D93">
              <w:t>342-- and 345--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A2885" w14:textId="77777777" w:rsidR="00585DDA" w:rsidRPr="00DA4D93" w:rsidRDefault="00585DDA" w:rsidP="007B648B">
            <w:pPr>
              <w:pStyle w:val="tabletext11"/>
              <w:jc w:val="center"/>
            </w:pPr>
            <w:r w:rsidRPr="00DA4D93">
              <w:t>1.77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16909" w14:textId="77777777" w:rsidR="00585DDA" w:rsidRPr="00DA4D93" w:rsidRDefault="00585DDA" w:rsidP="007B648B">
            <w:pPr>
              <w:pStyle w:val="tabletext11"/>
              <w:jc w:val="center"/>
            </w:pPr>
            <w:r w:rsidRPr="00DA4D93">
              <w:t>1.74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73544" w14:textId="77777777" w:rsidR="00585DDA" w:rsidRPr="00DA4D93" w:rsidRDefault="00585DDA" w:rsidP="007B648B">
            <w:pPr>
              <w:pStyle w:val="tabletext11"/>
              <w:jc w:val="center"/>
            </w:pPr>
            <w:r w:rsidRPr="00DA4D93">
              <w:t>1.23</w:t>
            </w:r>
          </w:p>
        </w:tc>
      </w:tr>
      <w:tr w:rsidR="00585DDA" w:rsidRPr="00DA4D93" w14:paraId="49FAC55B" w14:textId="77777777" w:rsidTr="007B648B">
        <w:trPr>
          <w:cantSplit/>
          <w:trHeight w:val="190"/>
        </w:trPr>
        <w:tc>
          <w:tcPr>
            <w:tcW w:w="200" w:type="dxa"/>
            <w:tcBorders>
              <w:top w:val="nil"/>
              <w:right w:val="single" w:sz="6" w:space="0" w:color="auto"/>
            </w:tcBorders>
            <w:shd w:val="clear" w:color="auto" w:fill="auto"/>
          </w:tcPr>
          <w:p w14:paraId="6BA30FB3"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99E25DC" w14:textId="77777777" w:rsidR="00585DDA" w:rsidRPr="00DA4D93" w:rsidRDefault="00585DDA" w:rsidP="007B648B">
            <w:pPr>
              <w:pStyle w:val="tabletext11"/>
              <w:jc w:val="center"/>
              <w:rPr>
                <w:b/>
              </w:rPr>
            </w:pPr>
          </w:p>
        </w:tc>
        <w:tc>
          <w:tcPr>
            <w:tcW w:w="1440" w:type="dxa"/>
            <w:tcBorders>
              <w:left w:val="single" w:sz="6" w:space="0" w:color="auto"/>
              <w:right w:val="single" w:sz="6" w:space="0" w:color="auto"/>
            </w:tcBorders>
            <w:shd w:val="clear" w:color="auto" w:fill="auto"/>
            <w:vAlign w:val="center"/>
          </w:tcPr>
          <w:p w14:paraId="731F4F0C" w14:textId="77777777" w:rsidR="00585DDA" w:rsidRPr="00DA4D93" w:rsidRDefault="00585DDA" w:rsidP="007B648B">
            <w:pPr>
              <w:pStyle w:val="tabletext11"/>
              <w:jc w:val="center"/>
            </w:pPr>
            <w:r w:rsidRPr="00DA4D93">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3286F4E" w14:textId="77777777" w:rsidR="00585DDA" w:rsidRPr="00DA4D93" w:rsidRDefault="00585DDA" w:rsidP="007B648B">
            <w:pPr>
              <w:pStyle w:val="tabletext11"/>
              <w:jc w:val="center"/>
            </w:pPr>
            <w:r w:rsidRPr="00DA4D93">
              <w:t>Retail</w:t>
            </w:r>
          </w:p>
        </w:tc>
        <w:tc>
          <w:tcPr>
            <w:tcW w:w="1680" w:type="dxa"/>
            <w:tcBorders>
              <w:top w:val="single" w:sz="6" w:space="0" w:color="auto"/>
              <w:left w:val="single" w:sz="6" w:space="0" w:color="auto"/>
              <w:bottom w:val="single" w:sz="6" w:space="0" w:color="auto"/>
              <w:right w:val="single" w:sz="6" w:space="0" w:color="auto"/>
            </w:tcBorders>
          </w:tcPr>
          <w:p w14:paraId="1142C533" w14:textId="77777777" w:rsidR="00585DDA" w:rsidRPr="00DA4D93" w:rsidRDefault="00585DDA" w:rsidP="007B648B">
            <w:pPr>
              <w:pStyle w:val="tabletext11"/>
              <w:tabs>
                <w:tab w:val="decimal" w:pos="480"/>
              </w:tabs>
              <w:rPr>
                <w:rFonts w:cs="Arial"/>
                <w:szCs w:val="18"/>
              </w:rPr>
            </w:pPr>
            <w:r w:rsidRPr="00DA4D93">
              <w:t>352-- and 355--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40267" w14:textId="77777777" w:rsidR="00585DDA" w:rsidRPr="00DA4D93" w:rsidRDefault="00585DDA" w:rsidP="007B648B">
            <w:pPr>
              <w:pStyle w:val="tabletext11"/>
              <w:jc w:val="center"/>
            </w:pPr>
            <w:r w:rsidRPr="00DA4D93">
              <w:t>2.46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D1131" w14:textId="77777777" w:rsidR="00585DDA" w:rsidRPr="00DA4D93" w:rsidRDefault="00585DDA" w:rsidP="007B648B">
            <w:pPr>
              <w:pStyle w:val="tabletext11"/>
              <w:jc w:val="center"/>
            </w:pPr>
            <w:r w:rsidRPr="00DA4D93">
              <w:t>1.96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97498" w14:textId="77777777" w:rsidR="00585DDA" w:rsidRPr="00DA4D93" w:rsidRDefault="00585DDA" w:rsidP="007B648B">
            <w:pPr>
              <w:pStyle w:val="tabletext11"/>
              <w:jc w:val="center"/>
            </w:pPr>
            <w:r w:rsidRPr="00DA4D93">
              <w:t>0.99</w:t>
            </w:r>
          </w:p>
        </w:tc>
      </w:tr>
      <w:tr w:rsidR="00585DDA" w:rsidRPr="00DA4D93" w14:paraId="5BE5A6E6" w14:textId="77777777" w:rsidTr="007B648B">
        <w:trPr>
          <w:cantSplit/>
          <w:trHeight w:val="190"/>
        </w:trPr>
        <w:tc>
          <w:tcPr>
            <w:tcW w:w="200" w:type="dxa"/>
            <w:tcBorders>
              <w:top w:val="nil"/>
              <w:right w:val="single" w:sz="6" w:space="0" w:color="auto"/>
            </w:tcBorders>
            <w:shd w:val="clear" w:color="auto" w:fill="auto"/>
          </w:tcPr>
          <w:p w14:paraId="3472219B"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800037" w14:textId="77777777" w:rsidR="00585DDA" w:rsidRPr="00DA4D93" w:rsidRDefault="00585DDA" w:rsidP="007B648B">
            <w:pPr>
              <w:pStyle w:val="tabletext11"/>
              <w:jc w:val="center"/>
              <w:rPr>
                <w:b/>
              </w:rPr>
            </w:pPr>
          </w:p>
        </w:tc>
        <w:tc>
          <w:tcPr>
            <w:tcW w:w="1440" w:type="dxa"/>
            <w:tcBorders>
              <w:left w:val="single" w:sz="6" w:space="0" w:color="auto"/>
              <w:bottom w:val="single" w:sz="6" w:space="0" w:color="auto"/>
              <w:right w:val="single" w:sz="6" w:space="0" w:color="auto"/>
            </w:tcBorders>
            <w:shd w:val="clear" w:color="auto" w:fill="auto"/>
            <w:vAlign w:val="center"/>
          </w:tcPr>
          <w:p w14:paraId="5E950DB4" w14:textId="77777777" w:rsidR="00585DDA" w:rsidRPr="00DA4D93" w:rsidRDefault="00585DDA" w:rsidP="007B648B">
            <w:pPr>
              <w:pStyle w:val="tabletext11"/>
              <w:jc w:val="cente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73B966C" w14:textId="77777777" w:rsidR="00585DDA" w:rsidRPr="00DA4D93" w:rsidRDefault="00585DDA" w:rsidP="007B648B">
            <w:pPr>
              <w:pStyle w:val="tabletext11"/>
              <w:jc w:val="center"/>
            </w:pPr>
            <w:r w:rsidRPr="00DA4D93">
              <w:t>Commercial</w:t>
            </w:r>
          </w:p>
        </w:tc>
        <w:tc>
          <w:tcPr>
            <w:tcW w:w="1680" w:type="dxa"/>
            <w:tcBorders>
              <w:top w:val="single" w:sz="6" w:space="0" w:color="auto"/>
              <w:left w:val="single" w:sz="6" w:space="0" w:color="auto"/>
              <w:bottom w:val="single" w:sz="6" w:space="0" w:color="auto"/>
              <w:right w:val="single" w:sz="6" w:space="0" w:color="auto"/>
            </w:tcBorders>
          </w:tcPr>
          <w:p w14:paraId="64067384" w14:textId="77777777" w:rsidR="00585DDA" w:rsidRPr="00DA4D93" w:rsidRDefault="00585DDA" w:rsidP="007B648B">
            <w:pPr>
              <w:pStyle w:val="tabletext11"/>
              <w:tabs>
                <w:tab w:val="decimal" w:pos="480"/>
              </w:tabs>
              <w:rPr>
                <w:rFonts w:cs="Arial"/>
                <w:szCs w:val="18"/>
              </w:rPr>
            </w:pPr>
            <w:r w:rsidRPr="00DA4D93">
              <w:t>362-- and 365--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A7754" w14:textId="77777777" w:rsidR="00585DDA" w:rsidRPr="00DA4D93" w:rsidRDefault="00585DDA" w:rsidP="007B648B">
            <w:pPr>
              <w:pStyle w:val="tabletext11"/>
              <w:jc w:val="center"/>
            </w:pPr>
            <w:r w:rsidRPr="00DA4D93">
              <w:t>1.98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0AC54" w14:textId="77777777" w:rsidR="00585DDA" w:rsidRPr="00DA4D93" w:rsidRDefault="00585DDA" w:rsidP="007B648B">
            <w:pPr>
              <w:pStyle w:val="tabletext11"/>
              <w:jc w:val="center"/>
            </w:pPr>
            <w:r w:rsidRPr="00DA4D93">
              <w:t>1.91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FF20D" w14:textId="77777777" w:rsidR="00585DDA" w:rsidRPr="00DA4D93" w:rsidRDefault="00585DDA" w:rsidP="007B648B">
            <w:pPr>
              <w:pStyle w:val="tabletext11"/>
              <w:jc w:val="center"/>
            </w:pPr>
            <w:r w:rsidRPr="00DA4D93">
              <w:t>1.13</w:t>
            </w:r>
          </w:p>
        </w:tc>
      </w:tr>
      <w:tr w:rsidR="00585DDA" w:rsidRPr="00DA4D93" w14:paraId="7F6C09A0" w14:textId="77777777" w:rsidTr="007B648B">
        <w:trPr>
          <w:cantSplit/>
          <w:trHeight w:val="190"/>
        </w:trPr>
        <w:tc>
          <w:tcPr>
            <w:tcW w:w="200" w:type="dxa"/>
            <w:tcBorders>
              <w:top w:val="nil"/>
              <w:right w:val="single" w:sz="6" w:space="0" w:color="auto"/>
            </w:tcBorders>
            <w:shd w:val="clear" w:color="auto" w:fill="auto"/>
          </w:tcPr>
          <w:p w14:paraId="1440BF04"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ECC0CA" w14:textId="77777777" w:rsidR="00585DDA" w:rsidRPr="00DA4D93" w:rsidRDefault="00585DDA" w:rsidP="007B648B">
            <w:pPr>
              <w:pStyle w:val="tabletext11"/>
              <w:jc w:val="center"/>
              <w:rPr>
                <w:b/>
              </w:rPr>
            </w:pPr>
            <w:r w:rsidRPr="00DA4D93">
              <w:rPr>
                <w:b/>
              </w:rPr>
              <w:t>Extra-heavy Truck-tractors</w:t>
            </w:r>
            <w:r w:rsidRPr="00DA4D93">
              <w:rPr>
                <w:b/>
              </w:rPr>
              <w:br/>
            </w:r>
            <w:r w:rsidRPr="00DA4D93">
              <w:t>(Over 45,000 lbs. GCW)</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FACD209"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4027624"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2D7B18DF" w14:textId="77777777" w:rsidR="00585DDA" w:rsidRPr="00DA4D93" w:rsidRDefault="00585DDA" w:rsidP="007B648B">
            <w:pPr>
              <w:pStyle w:val="tabletext11"/>
              <w:tabs>
                <w:tab w:val="decimal" w:pos="480"/>
              </w:tabs>
              <w:rPr>
                <w:rFonts w:cs="Arial"/>
                <w:szCs w:val="18"/>
              </w:rPr>
            </w:pPr>
            <w:r w:rsidRPr="00DA4D93">
              <w:t>501-- and 504--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5FC06" w14:textId="77777777" w:rsidR="00585DDA" w:rsidRPr="00DA4D93" w:rsidRDefault="00585DDA" w:rsidP="007B648B">
            <w:pPr>
              <w:pStyle w:val="tabletext11"/>
              <w:jc w:val="center"/>
            </w:pPr>
            <w:r w:rsidRPr="00DA4D93">
              <w:t>2.00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26A4A" w14:textId="77777777" w:rsidR="00585DDA" w:rsidRPr="00DA4D93" w:rsidRDefault="00585DDA" w:rsidP="007B648B">
            <w:pPr>
              <w:pStyle w:val="tabletext11"/>
              <w:jc w:val="center"/>
            </w:pPr>
            <w:r w:rsidRPr="00DA4D93">
              <w:t>1.99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4793E" w14:textId="77777777" w:rsidR="00585DDA" w:rsidRPr="00DA4D93" w:rsidRDefault="00585DDA" w:rsidP="007B648B">
            <w:pPr>
              <w:pStyle w:val="tabletext11"/>
              <w:jc w:val="center"/>
            </w:pPr>
            <w:r w:rsidRPr="00DA4D93">
              <w:t>1.09</w:t>
            </w:r>
          </w:p>
        </w:tc>
      </w:tr>
      <w:tr w:rsidR="00585DDA" w:rsidRPr="00DA4D93" w14:paraId="3FE23650" w14:textId="77777777" w:rsidTr="007B648B">
        <w:trPr>
          <w:cantSplit/>
          <w:trHeight w:val="190"/>
        </w:trPr>
        <w:tc>
          <w:tcPr>
            <w:tcW w:w="200" w:type="dxa"/>
            <w:tcBorders>
              <w:top w:val="nil"/>
              <w:right w:val="single" w:sz="6" w:space="0" w:color="auto"/>
            </w:tcBorders>
            <w:shd w:val="clear" w:color="auto" w:fill="auto"/>
          </w:tcPr>
          <w:p w14:paraId="6EBA319D"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80E42DA"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562797E9" w14:textId="77777777" w:rsidR="00585DDA" w:rsidRPr="00DA4D93" w:rsidRDefault="00585DDA" w:rsidP="007B648B">
            <w:pPr>
              <w:pStyle w:val="tabletext11"/>
              <w:jc w:val="center"/>
            </w:pPr>
            <w:r w:rsidRPr="00DA4D93">
              <w:t>Intermediate</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7FBA314"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vAlign w:val="center"/>
          </w:tcPr>
          <w:p w14:paraId="1BAC2383" w14:textId="77777777" w:rsidR="00585DDA" w:rsidRPr="00DA4D93" w:rsidRDefault="00585DDA" w:rsidP="007B648B">
            <w:pPr>
              <w:pStyle w:val="tabletext11"/>
              <w:tabs>
                <w:tab w:val="decimal" w:pos="480"/>
              </w:tabs>
              <w:rPr>
                <w:rFonts w:cs="Arial"/>
                <w:szCs w:val="18"/>
              </w:rPr>
            </w:pPr>
            <w:r w:rsidRPr="00DA4D93">
              <w:t>502-- and 505--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DB2BFC" w14:textId="77777777" w:rsidR="00585DDA" w:rsidRPr="00DA4D93" w:rsidRDefault="00585DDA" w:rsidP="007B648B">
            <w:pPr>
              <w:pStyle w:val="tabletext11"/>
              <w:jc w:val="center"/>
            </w:pPr>
            <w:r w:rsidRPr="00DA4D93">
              <w:t>2.66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3342C1" w14:textId="77777777" w:rsidR="00585DDA" w:rsidRPr="00DA4D93" w:rsidRDefault="00585DDA" w:rsidP="007B648B">
            <w:pPr>
              <w:pStyle w:val="tabletext11"/>
              <w:jc w:val="center"/>
            </w:pPr>
            <w:r w:rsidRPr="00DA4D93">
              <w:t>2.49</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94C8A5" w14:textId="77777777" w:rsidR="00585DDA" w:rsidRPr="00DA4D93" w:rsidRDefault="00585DDA" w:rsidP="007B648B">
            <w:pPr>
              <w:pStyle w:val="tabletext11"/>
              <w:jc w:val="center"/>
            </w:pPr>
            <w:r w:rsidRPr="00DA4D93">
              <w:t>1.34</w:t>
            </w:r>
          </w:p>
        </w:tc>
      </w:tr>
      <w:tr w:rsidR="00585DDA" w:rsidRPr="00DA4D93" w14:paraId="68FEF6C6" w14:textId="77777777" w:rsidTr="007B648B">
        <w:trPr>
          <w:cantSplit/>
          <w:trHeight w:val="190"/>
        </w:trPr>
        <w:tc>
          <w:tcPr>
            <w:tcW w:w="200" w:type="dxa"/>
            <w:tcBorders>
              <w:top w:val="nil"/>
              <w:right w:val="single" w:sz="6" w:space="0" w:color="auto"/>
            </w:tcBorders>
            <w:shd w:val="clear" w:color="auto" w:fill="auto"/>
          </w:tcPr>
          <w:p w14:paraId="644A62C4"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4BBF2E4" w14:textId="77777777" w:rsidR="00585DDA" w:rsidRPr="00DA4D93" w:rsidRDefault="00585DDA" w:rsidP="007B648B">
            <w:pPr>
              <w:pStyle w:val="tabletext11"/>
              <w:jc w:val="center"/>
              <w:rPr>
                <w:b/>
              </w:rPr>
            </w:pPr>
            <w:r w:rsidRPr="00DA4D93">
              <w:rPr>
                <w:b/>
              </w:rPr>
              <w:t>Semitrailers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0961C7B5"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7372B0C"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6A7B18FD" w14:textId="77777777" w:rsidR="00585DDA" w:rsidRPr="00DA4D93" w:rsidRDefault="00585DDA" w:rsidP="007B648B">
            <w:pPr>
              <w:pStyle w:val="tabletext11"/>
              <w:tabs>
                <w:tab w:val="decimal" w:pos="480"/>
              </w:tabs>
              <w:rPr>
                <w:rFonts w:cs="Arial"/>
                <w:szCs w:val="18"/>
              </w:rPr>
            </w:pPr>
            <w:r w:rsidRPr="00DA4D93">
              <w:t>671-- and 674--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A9381" w14:textId="77777777" w:rsidR="00585DDA" w:rsidRPr="00DA4D93" w:rsidRDefault="00585DDA" w:rsidP="007B648B">
            <w:pPr>
              <w:pStyle w:val="tabletext11"/>
              <w:jc w:val="center"/>
            </w:pPr>
            <w:r w:rsidRPr="00DA4D93">
              <w:t>0.18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97D6C" w14:textId="77777777" w:rsidR="00585DDA" w:rsidRPr="00DA4D93" w:rsidRDefault="00585DDA" w:rsidP="007B648B">
            <w:pPr>
              <w:pStyle w:val="tabletext11"/>
              <w:jc w:val="center"/>
            </w:pPr>
            <w:r w:rsidRPr="00DA4D93">
              <w:t>0.76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D95F8" w14:textId="77777777" w:rsidR="00585DDA" w:rsidRPr="00DA4D93" w:rsidRDefault="00585DDA" w:rsidP="007B648B">
            <w:pPr>
              <w:pStyle w:val="tabletext11"/>
              <w:jc w:val="center"/>
            </w:pPr>
            <w:r w:rsidRPr="00DA4D93">
              <w:t>0.55</w:t>
            </w:r>
          </w:p>
        </w:tc>
      </w:tr>
      <w:tr w:rsidR="00585DDA" w:rsidRPr="00DA4D93" w14:paraId="2EE317E4" w14:textId="77777777" w:rsidTr="007B648B">
        <w:trPr>
          <w:cantSplit/>
          <w:trHeight w:val="190"/>
        </w:trPr>
        <w:tc>
          <w:tcPr>
            <w:tcW w:w="200" w:type="dxa"/>
            <w:tcBorders>
              <w:top w:val="nil"/>
              <w:right w:val="single" w:sz="6" w:space="0" w:color="auto"/>
            </w:tcBorders>
            <w:shd w:val="clear" w:color="auto" w:fill="auto"/>
          </w:tcPr>
          <w:p w14:paraId="184E062A"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44F32E2"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6D5FAF5D" w14:textId="77777777" w:rsidR="00585DDA" w:rsidRPr="00DA4D93" w:rsidRDefault="00585DDA" w:rsidP="007B648B">
            <w:pPr>
              <w:pStyle w:val="tabletext11"/>
              <w:jc w:val="center"/>
            </w:pPr>
            <w:r w:rsidRPr="00DA4D93">
              <w:t>Intermediate</w:t>
            </w:r>
            <w:r w:rsidRPr="00DA4D93">
              <w:rPr>
                <w:rFonts w:ascii="Symbol" w:hAnsi="Symbol"/>
              </w:rPr>
              <w:sym w:font="Symbol" w:char="F02A"/>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AD76385"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0411ABFA" w14:textId="77777777" w:rsidR="00585DDA" w:rsidRPr="00DA4D93" w:rsidRDefault="00585DDA" w:rsidP="007B648B">
            <w:pPr>
              <w:pStyle w:val="tabletext11"/>
              <w:tabs>
                <w:tab w:val="decimal" w:pos="480"/>
              </w:tabs>
              <w:rPr>
                <w:rFonts w:cs="Arial"/>
                <w:szCs w:val="18"/>
              </w:rPr>
            </w:pPr>
            <w:r w:rsidRPr="00DA4D93">
              <w:t>672-- and 675--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FF5450" w14:textId="77777777" w:rsidR="00585DDA" w:rsidRPr="00DA4D93" w:rsidRDefault="00585DDA" w:rsidP="007B648B">
            <w:pPr>
              <w:pStyle w:val="tabletext11"/>
              <w:jc w:val="center"/>
            </w:pPr>
            <w:r w:rsidRPr="00DA4D93">
              <w:t>0.23</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24745" w14:textId="77777777" w:rsidR="00585DDA" w:rsidRPr="00DA4D93" w:rsidRDefault="00585DDA" w:rsidP="007B648B">
            <w:pPr>
              <w:pStyle w:val="tabletext11"/>
              <w:jc w:val="center"/>
            </w:pPr>
            <w:r w:rsidRPr="00DA4D93">
              <w:t>1.16</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50379" w14:textId="77777777" w:rsidR="00585DDA" w:rsidRPr="00DA4D93" w:rsidRDefault="00585DDA" w:rsidP="007B648B">
            <w:pPr>
              <w:pStyle w:val="tabletext11"/>
              <w:jc w:val="center"/>
            </w:pPr>
            <w:r w:rsidRPr="00DA4D93">
              <w:t>0.68</w:t>
            </w:r>
          </w:p>
        </w:tc>
      </w:tr>
      <w:tr w:rsidR="00585DDA" w:rsidRPr="00DA4D93" w14:paraId="404DF29D" w14:textId="77777777" w:rsidTr="007B648B">
        <w:trPr>
          <w:cantSplit/>
          <w:trHeight w:val="190"/>
        </w:trPr>
        <w:tc>
          <w:tcPr>
            <w:tcW w:w="200" w:type="dxa"/>
            <w:tcBorders>
              <w:top w:val="nil"/>
              <w:right w:val="single" w:sz="6" w:space="0" w:color="auto"/>
            </w:tcBorders>
            <w:shd w:val="clear" w:color="auto" w:fill="auto"/>
          </w:tcPr>
          <w:p w14:paraId="591864FC"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7E70B9D" w14:textId="77777777" w:rsidR="00585DDA" w:rsidRPr="00DA4D93" w:rsidRDefault="00585DDA" w:rsidP="007B648B">
            <w:pPr>
              <w:pStyle w:val="tabletext11"/>
              <w:jc w:val="center"/>
              <w:rPr>
                <w:b/>
              </w:rPr>
            </w:pPr>
            <w:r w:rsidRPr="00DA4D93">
              <w:rPr>
                <w:b/>
              </w:rPr>
              <w:t>Trailers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5B54760"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67FF056"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5533F180" w14:textId="77777777" w:rsidR="00585DDA" w:rsidRPr="00DA4D93" w:rsidRDefault="00585DDA" w:rsidP="007B648B">
            <w:pPr>
              <w:pStyle w:val="tabletext11"/>
              <w:tabs>
                <w:tab w:val="decimal" w:pos="480"/>
              </w:tabs>
              <w:rPr>
                <w:rFonts w:cs="Arial"/>
                <w:szCs w:val="18"/>
              </w:rPr>
            </w:pPr>
            <w:r w:rsidRPr="00DA4D93">
              <w:t>681-- and 684--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4A8AC" w14:textId="77777777" w:rsidR="00585DDA" w:rsidRPr="00DA4D93" w:rsidRDefault="00585DDA" w:rsidP="007B648B">
            <w:pPr>
              <w:pStyle w:val="tabletext11"/>
              <w:jc w:val="center"/>
            </w:pPr>
            <w:r w:rsidRPr="00DA4D93">
              <w:t>0.08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79AE9" w14:textId="77777777" w:rsidR="00585DDA" w:rsidRPr="00DA4D93" w:rsidRDefault="00585DDA" w:rsidP="007B648B">
            <w:pPr>
              <w:pStyle w:val="tabletext11"/>
              <w:jc w:val="center"/>
            </w:pPr>
            <w:r w:rsidRPr="00DA4D93">
              <w:t>0.51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EC0F9" w14:textId="77777777" w:rsidR="00585DDA" w:rsidRPr="00DA4D93" w:rsidRDefault="00585DDA" w:rsidP="007B648B">
            <w:pPr>
              <w:pStyle w:val="tabletext11"/>
              <w:jc w:val="center"/>
            </w:pPr>
            <w:r w:rsidRPr="00DA4D93">
              <w:t>0.71</w:t>
            </w:r>
          </w:p>
        </w:tc>
      </w:tr>
      <w:tr w:rsidR="00585DDA" w:rsidRPr="00DA4D93" w14:paraId="623EC776" w14:textId="77777777" w:rsidTr="007B648B">
        <w:trPr>
          <w:cantSplit/>
          <w:trHeight w:val="190"/>
        </w:trPr>
        <w:tc>
          <w:tcPr>
            <w:tcW w:w="200" w:type="dxa"/>
            <w:tcBorders>
              <w:top w:val="nil"/>
              <w:right w:val="single" w:sz="6" w:space="0" w:color="auto"/>
            </w:tcBorders>
            <w:shd w:val="clear" w:color="auto" w:fill="auto"/>
          </w:tcPr>
          <w:p w14:paraId="096148EE"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378868" w14:textId="77777777" w:rsidR="00585DDA" w:rsidRPr="00DA4D93" w:rsidRDefault="00585DDA" w:rsidP="007B648B">
            <w:pPr>
              <w:pStyle w:val="tabletext11"/>
              <w:jc w:val="center"/>
              <w:rP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1178F598" w14:textId="77777777" w:rsidR="00585DDA" w:rsidRPr="00DA4D93" w:rsidRDefault="00585DDA" w:rsidP="007B648B">
            <w:pPr>
              <w:pStyle w:val="tabletext11"/>
              <w:jc w:val="center"/>
            </w:pPr>
            <w:r w:rsidRPr="00DA4D93">
              <w:t>Intermediate</w:t>
            </w:r>
            <w:r w:rsidRPr="00DA4D93">
              <w:rPr>
                <w:rFonts w:ascii="Symbol" w:hAnsi="Symbol"/>
              </w:rPr>
              <w:sym w:font="Symbol" w:char="F02A"/>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8728CC7"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0D8F8FDA" w14:textId="77777777" w:rsidR="00585DDA" w:rsidRPr="00DA4D93" w:rsidRDefault="00585DDA" w:rsidP="007B648B">
            <w:pPr>
              <w:pStyle w:val="tabletext11"/>
              <w:tabs>
                <w:tab w:val="decimal" w:pos="480"/>
              </w:tabs>
              <w:rPr>
                <w:rFonts w:cs="Arial"/>
                <w:szCs w:val="18"/>
              </w:rPr>
            </w:pPr>
            <w:r w:rsidRPr="00DA4D93">
              <w:t>682-- and 685--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E64B4" w14:textId="77777777" w:rsidR="00585DDA" w:rsidRPr="00DA4D93" w:rsidRDefault="00585DDA" w:rsidP="007B648B">
            <w:pPr>
              <w:pStyle w:val="tabletext11"/>
              <w:jc w:val="center"/>
            </w:pPr>
            <w:r w:rsidRPr="00DA4D93">
              <w:t>0.11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A2450" w14:textId="77777777" w:rsidR="00585DDA" w:rsidRPr="00DA4D93" w:rsidRDefault="00585DDA" w:rsidP="007B648B">
            <w:pPr>
              <w:pStyle w:val="tabletext11"/>
              <w:jc w:val="center"/>
            </w:pPr>
            <w:r w:rsidRPr="00DA4D93">
              <w:t>0.77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FB926" w14:textId="77777777" w:rsidR="00585DDA" w:rsidRPr="00DA4D93" w:rsidRDefault="00585DDA" w:rsidP="007B648B">
            <w:pPr>
              <w:pStyle w:val="tabletext11"/>
              <w:jc w:val="center"/>
            </w:pPr>
            <w:r w:rsidRPr="00DA4D93">
              <w:t>0.87</w:t>
            </w:r>
          </w:p>
        </w:tc>
      </w:tr>
      <w:tr w:rsidR="00585DDA" w:rsidRPr="00DA4D93" w14:paraId="53B10610" w14:textId="77777777" w:rsidTr="007B648B">
        <w:trPr>
          <w:cantSplit/>
          <w:trHeight w:val="190"/>
        </w:trPr>
        <w:tc>
          <w:tcPr>
            <w:tcW w:w="200" w:type="dxa"/>
            <w:tcBorders>
              <w:top w:val="nil"/>
              <w:right w:val="single" w:sz="6" w:space="0" w:color="auto"/>
            </w:tcBorders>
            <w:shd w:val="clear" w:color="auto" w:fill="auto"/>
          </w:tcPr>
          <w:p w14:paraId="1D76DFD9" w14:textId="77777777" w:rsidR="00585DDA" w:rsidRPr="00DA4D93" w:rsidRDefault="00585DDA" w:rsidP="007B648B">
            <w:pPr>
              <w:pStyle w:val="tabletext11"/>
            </w:pPr>
          </w:p>
        </w:tc>
        <w:tc>
          <w:tcPr>
            <w:tcW w:w="289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4764379" w14:textId="77777777" w:rsidR="00585DDA" w:rsidRPr="00DA4D93" w:rsidRDefault="00585DDA" w:rsidP="007B648B">
            <w:pPr>
              <w:pStyle w:val="tabletext11"/>
              <w:jc w:val="center"/>
              <w:rPr>
                <w:b/>
              </w:rPr>
            </w:pPr>
            <w:r w:rsidRPr="00DA4D93">
              <w:rPr>
                <w:b/>
              </w:rPr>
              <w:t>Service Or Utility Trailers</w:t>
            </w:r>
            <w:r w:rsidRPr="00DA4D93">
              <w:rPr>
                <w:b/>
              </w:rPr>
              <w:br/>
            </w:r>
            <w:r w:rsidRPr="00DA4D93">
              <w:t>(Registered GVWR of 3,000 lbs.</w:t>
            </w:r>
            <w:r w:rsidRPr="00DA4D93">
              <w:br/>
              <w:t>or less)</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78076945" w14:textId="77777777" w:rsidR="00585DDA" w:rsidRPr="00DA4D93" w:rsidRDefault="00585DDA" w:rsidP="007B648B">
            <w:pPr>
              <w:pStyle w:val="tabletext11"/>
              <w:jc w:val="center"/>
            </w:pPr>
            <w:r w:rsidRPr="00DA4D93">
              <w:t>Local</w:t>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F5E870F"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tcPr>
          <w:p w14:paraId="78702230" w14:textId="77777777" w:rsidR="00585DDA" w:rsidRPr="00DA4D93" w:rsidRDefault="00585DDA" w:rsidP="007B648B">
            <w:pPr>
              <w:pStyle w:val="tabletext11"/>
              <w:tabs>
                <w:tab w:val="decimal" w:pos="480"/>
              </w:tabs>
              <w:rPr>
                <w:rFonts w:cs="Arial"/>
                <w:szCs w:val="18"/>
              </w:rPr>
            </w:pPr>
            <w:r w:rsidRPr="00DA4D93">
              <w:t>691-- and 694--</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C802E" w14:textId="77777777" w:rsidR="00585DDA" w:rsidRPr="00DA4D93" w:rsidRDefault="00585DDA" w:rsidP="007B648B">
            <w:pPr>
              <w:pStyle w:val="tabletext11"/>
              <w:jc w:val="center"/>
            </w:pPr>
            <w:r w:rsidRPr="00DA4D93">
              <w:t>0.18</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E1830" w14:textId="77777777" w:rsidR="00585DDA" w:rsidRPr="00DA4D93" w:rsidRDefault="00585DDA" w:rsidP="007B648B">
            <w:pPr>
              <w:pStyle w:val="tabletext11"/>
              <w:jc w:val="center"/>
            </w:pPr>
            <w:r w:rsidRPr="00DA4D93">
              <w:t>0.44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2BB1C" w14:textId="77777777" w:rsidR="00585DDA" w:rsidRPr="00DA4D93" w:rsidRDefault="00585DDA" w:rsidP="007B648B">
            <w:pPr>
              <w:pStyle w:val="tabletext11"/>
              <w:jc w:val="center"/>
            </w:pPr>
            <w:r w:rsidRPr="00DA4D93">
              <w:t>0.76</w:t>
            </w:r>
          </w:p>
        </w:tc>
      </w:tr>
      <w:tr w:rsidR="00585DDA" w:rsidRPr="00DA4D93" w14:paraId="4C4C2FE7" w14:textId="77777777" w:rsidTr="007B648B">
        <w:trPr>
          <w:cantSplit/>
          <w:trHeight w:val="190"/>
        </w:trPr>
        <w:tc>
          <w:tcPr>
            <w:tcW w:w="200" w:type="dxa"/>
            <w:tcBorders>
              <w:top w:val="nil"/>
              <w:bottom w:val="nil"/>
              <w:right w:val="single" w:sz="6" w:space="0" w:color="auto"/>
            </w:tcBorders>
            <w:shd w:val="clear" w:color="auto" w:fill="auto"/>
          </w:tcPr>
          <w:p w14:paraId="494270B9" w14:textId="77777777" w:rsidR="00585DDA" w:rsidRPr="00DA4D93" w:rsidRDefault="00585DDA" w:rsidP="007B648B">
            <w:pPr>
              <w:pStyle w:val="tabletext11"/>
            </w:pPr>
          </w:p>
        </w:tc>
        <w:tc>
          <w:tcPr>
            <w:tcW w:w="289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EB4C0A" w14:textId="77777777" w:rsidR="00585DDA" w:rsidRPr="00DA4D93" w:rsidRDefault="00585DDA" w:rsidP="007B648B">
            <w:pPr>
              <w:pStyle w:val="tabletext11"/>
              <w:jc w:val="cente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14:paraId="21D0E584" w14:textId="77777777" w:rsidR="00585DDA" w:rsidRPr="00DA4D93" w:rsidRDefault="00585DDA" w:rsidP="007B648B">
            <w:pPr>
              <w:pStyle w:val="tabletext11"/>
              <w:jc w:val="center"/>
            </w:pPr>
            <w:r w:rsidRPr="00DA4D93">
              <w:t>Intermediate</w:t>
            </w:r>
            <w:r w:rsidRPr="00DA4D93">
              <w:rPr>
                <w:rFonts w:ascii="Symbol" w:hAnsi="Symbol"/>
              </w:rPr>
              <w:sym w:font="Symbol" w:char="F02A"/>
            </w: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601B02C" w14:textId="77777777" w:rsidR="00585DDA" w:rsidRPr="00DA4D93" w:rsidRDefault="00585DDA" w:rsidP="007B648B">
            <w:pPr>
              <w:pStyle w:val="tabletext11"/>
              <w:jc w:val="center"/>
            </w:pPr>
            <w:r w:rsidRPr="00DA4D93">
              <w:t>All uses</w:t>
            </w:r>
          </w:p>
        </w:tc>
        <w:tc>
          <w:tcPr>
            <w:tcW w:w="1680" w:type="dxa"/>
            <w:tcBorders>
              <w:top w:val="single" w:sz="6" w:space="0" w:color="auto"/>
              <w:left w:val="single" w:sz="6" w:space="0" w:color="auto"/>
              <w:bottom w:val="single" w:sz="6" w:space="0" w:color="auto"/>
              <w:right w:val="single" w:sz="6" w:space="0" w:color="auto"/>
            </w:tcBorders>
            <w:vAlign w:val="center"/>
          </w:tcPr>
          <w:p w14:paraId="69D0832A" w14:textId="77777777" w:rsidR="00585DDA" w:rsidRPr="00DA4D93" w:rsidRDefault="00585DDA" w:rsidP="007B648B">
            <w:pPr>
              <w:pStyle w:val="tabletext11"/>
              <w:tabs>
                <w:tab w:val="decimal" w:pos="480"/>
              </w:tabs>
              <w:rPr>
                <w:rFonts w:cs="Arial"/>
                <w:szCs w:val="18"/>
              </w:rPr>
            </w:pPr>
            <w:r w:rsidRPr="00DA4D93">
              <w:t>692-- and 695--</w:t>
            </w:r>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44D3C5" w14:textId="77777777" w:rsidR="00585DDA" w:rsidRPr="00DA4D93" w:rsidRDefault="00585DDA" w:rsidP="007B648B">
            <w:pPr>
              <w:pStyle w:val="tabletext11"/>
              <w:jc w:val="center"/>
            </w:pPr>
            <w:r w:rsidRPr="00DA4D93">
              <w:t>0.24</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7D33E4" w14:textId="77777777" w:rsidR="00585DDA" w:rsidRPr="00DA4D93" w:rsidRDefault="00585DDA" w:rsidP="007B648B">
            <w:pPr>
              <w:pStyle w:val="tabletext11"/>
              <w:jc w:val="center"/>
            </w:pPr>
            <w:r w:rsidRPr="00DA4D93">
              <w:t>0.67</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3C6719" w14:textId="77777777" w:rsidR="00585DDA" w:rsidRPr="00DA4D93" w:rsidRDefault="00585DDA" w:rsidP="007B648B">
            <w:pPr>
              <w:pStyle w:val="tabletext11"/>
              <w:jc w:val="center"/>
            </w:pPr>
            <w:r w:rsidRPr="00DA4D93">
              <w:t>0.93</w:t>
            </w:r>
          </w:p>
        </w:tc>
      </w:tr>
      <w:tr w:rsidR="00585DDA" w:rsidRPr="00DA4D93" w14:paraId="4CDDEC60" w14:textId="77777777" w:rsidTr="007B648B">
        <w:trPr>
          <w:cantSplit/>
          <w:trHeight w:val="190"/>
        </w:trPr>
        <w:tc>
          <w:tcPr>
            <w:tcW w:w="200" w:type="dxa"/>
            <w:tcBorders>
              <w:top w:val="nil"/>
              <w:right w:val="single" w:sz="6" w:space="0" w:color="auto"/>
            </w:tcBorders>
            <w:shd w:val="clear" w:color="auto" w:fill="auto"/>
          </w:tcPr>
          <w:p w14:paraId="21D69AA5" w14:textId="77777777" w:rsidR="00585DDA" w:rsidRPr="00DA4D93" w:rsidRDefault="00585DDA" w:rsidP="007B648B">
            <w:pPr>
              <w:pStyle w:val="tabletext11"/>
            </w:pPr>
          </w:p>
        </w:tc>
        <w:tc>
          <w:tcPr>
            <w:tcW w:w="251" w:type="dxa"/>
            <w:tcBorders>
              <w:top w:val="single" w:sz="6" w:space="0" w:color="auto"/>
              <w:left w:val="single" w:sz="6" w:space="0" w:color="auto"/>
              <w:bottom w:val="single" w:sz="6" w:space="0" w:color="auto"/>
            </w:tcBorders>
            <w:shd w:val="clear" w:color="auto" w:fill="auto"/>
          </w:tcPr>
          <w:p w14:paraId="40F76ABB" w14:textId="77777777" w:rsidR="00585DDA" w:rsidRPr="00DA4D93" w:rsidRDefault="00585DDA" w:rsidP="007B648B">
            <w:pPr>
              <w:pStyle w:val="tabletext11"/>
            </w:pPr>
            <w:r w:rsidRPr="00DA4D93">
              <w:rPr>
                <w:rFonts w:ascii="Symbol" w:hAnsi="Symbol"/>
              </w:rPr>
              <w:sym w:font="Symbol" w:char="F02A"/>
            </w:r>
          </w:p>
        </w:tc>
        <w:tc>
          <w:tcPr>
            <w:tcW w:w="9840" w:type="dxa"/>
            <w:gridSpan w:val="7"/>
            <w:tcBorders>
              <w:top w:val="single" w:sz="6" w:space="0" w:color="auto"/>
              <w:left w:val="nil"/>
              <w:bottom w:val="single" w:sz="6" w:space="0" w:color="auto"/>
              <w:right w:val="single" w:sz="6" w:space="0" w:color="auto"/>
            </w:tcBorders>
            <w:shd w:val="clear" w:color="auto" w:fill="auto"/>
            <w:vAlign w:val="center"/>
          </w:tcPr>
          <w:p w14:paraId="6EC66A03" w14:textId="77777777" w:rsidR="00585DDA" w:rsidRPr="00DA4D93" w:rsidRDefault="00585DDA" w:rsidP="007B648B">
            <w:pPr>
              <w:pStyle w:val="tabletext11"/>
              <w:tabs>
                <w:tab w:val="decimal" w:pos="480"/>
              </w:tabs>
            </w:pPr>
            <w:r w:rsidRPr="00DA4D93">
              <w:rPr>
                <w:rFonts w:cs="Arial"/>
                <w:szCs w:val="18"/>
              </w:rPr>
              <w:t>For trailers used with light trucks which regularly operate beyond a 200-mile radius, use the primary rating factor for the intermediate rating class.</w:t>
            </w:r>
          </w:p>
        </w:tc>
      </w:tr>
    </w:tbl>
    <w:p w14:paraId="78C1FF4E" w14:textId="77777777" w:rsidR="00585DDA" w:rsidRPr="00DA4D93" w:rsidRDefault="00585DDA" w:rsidP="00585DDA">
      <w:pPr>
        <w:pStyle w:val="tablecaption"/>
      </w:pPr>
      <w:r w:rsidRPr="00DA4D93">
        <w:t>Table 223.B. Primary Classifications – Rating Factors And Statistical Codes – Non-zone Rated</w:t>
      </w:r>
    </w:p>
    <w:p w14:paraId="456C4AC6" w14:textId="77777777" w:rsidR="00585DDA" w:rsidRPr="00DA4D93" w:rsidRDefault="00585DDA" w:rsidP="00585DDA">
      <w:pPr>
        <w:pStyle w:val="isonormal"/>
      </w:pPr>
    </w:p>
    <w:p w14:paraId="667D5615" w14:textId="77777777" w:rsidR="00585DDA" w:rsidRPr="00DA4D93" w:rsidRDefault="00585DDA" w:rsidP="00585DDA">
      <w:pPr>
        <w:pStyle w:val="blocktext1"/>
      </w:pPr>
      <w:r w:rsidRPr="00DA4D93">
        <w:t xml:space="preserve">Paragraph </w:t>
      </w:r>
      <w:r w:rsidRPr="00DA4D93">
        <w:rPr>
          <w:b/>
          <w:bCs/>
        </w:rPr>
        <w:t>C.</w:t>
      </w:r>
      <w:r w:rsidRPr="00DA4D93">
        <w:t xml:space="preserve"> is replaced by the following:</w:t>
      </w:r>
    </w:p>
    <w:p w14:paraId="715C60C2" w14:textId="77777777" w:rsidR="00585DDA" w:rsidRPr="00DA4D93" w:rsidRDefault="00585DDA" w:rsidP="00585DDA">
      <w:pPr>
        <w:pStyle w:val="outlinehd2"/>
      </w:pPr>
      <w:r w:rsidRPr="00DA4D93">
        <w:lastRenderedPageBreak/>
        <w:tab/>
        <w:t>C.</w:t>
      </w:r>
      <w:r w:rsidRPr="00DA4D93">
        <w:tab/>
        <w:t>Secondary Classification – Special Industry Class – Non-zone Rated</w:t>
      </w:r>
    </w:p>
    <w:p w14:paraId="7FF8D959" w14:textId="77777777" w:rsidR="00585DDA" w:rsidRPr="00DA4D93" w:rsidRDefault="00585DDA" w:rsidP="00585DDA">
      <w:pPr>
        <w:pStyle w:val="outlinehd3"/>
      </w:pPr>
      <w:r w:rsidRPr="00DA4D93">
        <w:tab/>
        <w:t>1.</w:t>
      </w:r>
      <w:r w:rsidRPr="00DA4D93">
        <w:tab/>
        <w:t>Application</w:t>
      </w:r>
    </w:p>
    <w:p w14:paraId="08B73AAC" w14:textId="77777777" w:rsidR="00585DDA" w:rsidRPr="00DA4D93" w:rsidRDefault="00585DDA" w:rsidP="00585DDA">
      <w:pPr>
        <w:pStyle w:val="blocktext4"/>
      </w:pPr>
      <w:r w:rsidRPr="00DA4D93">
        <w:t>Classify the vehicle according to its use. Insert the code provided in the 4th and 5th digits of the classification code.</w:t>
      </w:r>
    </w:p>
    <w:p w14:paraId="78529E64" w14:textId="77777777" w:rsidR="00585DDA" w:rsidRPr="00DA4D93" w:rsidRDefault="00585DDA" w:rsidP="00585DDA">
      <w:pPr>
        <w:pStyle w:val="outlinehd3"/>
      </w:pPr>
      <w:r w:rsidRPr="00DA4D93">
        <w:tab/>
        <w:t>2.</w:t>
      </w:r>
      <w:r w:rsidRPr="00DA4D93">
        <w:tab/>
        <w:t>Autos Having More Than One Use</w:t>
      </w:r>
    </w:p>
    <w:p w14:paraId="14934E3A" w14:textId="77777777" w:rsidR="00585DDA" w:rsidRPr="00DA4D93" w:rsidRDefault="00585DDA" w:rsidP="00585DDA">
      <w:pPr>
        <w:pStyle w:val="blocktext4"/>
      </w:pPr>
      <w:r w:rsidRPr="00DA4D93">
        <w:t>Where more than one secondary rating factor applies, use the highest-rated classification unless 80% of the use is in a lower-rated activity. In that case, use the lower-rated classification.</w:t>
      </w:r>
    </w:p>
    <w:p w14:paraId="722CD01F" w14:textId="77777777" w:rsidR="00585DDA" w:rsidRPr="00DA4D93" w:rsidRDefault="00585DDA" w:rsidP="00585DDA">
      <w:pPr>
        <w:pStyle w:val="outlinehd3"/>
      </w:pPr>
      <w:r w:rsidRPr="00DA4D93">
        <w:tab/>
        <w:t>3.</w:t>
      </w:r>
      <w:r w:rsidRPr="00DA4D93">
        <w:tab/>
        <w:t>Trucking Operations</w:t>
      </w:r>
    </w:p>
    <w:p w14:paraId="3C393949" w14:textId="77777777" w:rsidR="00585DDA" w:rsidRPr="00DA4D93" w:rsidRDefault="00585DDA" w:rsidP="00585DDA">
      <w:pPr>
        <w:pStyle w:val="blocktext4"/>
      </w:pPr>
      <w:r w:rsidRPr="00DA4D93">
        <w:t xml:space="preserve">A risk engaged in trucking operations described in Rule </w:t>
      </w:r>
      <w:r w:rsidRPr="00DA4D93">
        <w:rPr>
          <w:b/>
          <w:bCs/>
        </w:rPr>
        <w:t>224.A.1.</w:t>
      </w:r>
      <w:r w:rsidRPr="00DA4D93">
        <w:t xml:space="preserve"> is assigned to the truckers secondary classification even though they advertise or describe themselves as a contractor, building contractor, building material dealer, sand and gravel hauler, or some other similar name.</w:t>
      </w:r>
    </w:p>
    <w:p w14:paraId="7A578174" w14:textId="77777777" w:rsidR="00585DDA" w:rsidRPr="00DA4D93" w:rsidRDefault="00585DDA" w:rsidP="00585DDA">
      <w:pPr>
        <w:pStyle w:val="outlinehd3"/>
      </w:pPr>
      <w:r w:rsidRPr="00DA4D93">
        <w:tab/>
        <w:t>4.</w:t>
      </w:r>
      <w:r w:rsidRPr="00DA4D93">
        <w:tab/>
        <w:t>Secondary Classification Factors</w:t>
      </w:r>
    </w:p>
    <w:p w14:paraId="0A0E3A7A" w14:textId="77777777" w:rsidR="00585DDA" w:rsidRPr="00DA4D93" w:rsidRDefault="00585DDA" w:rsidP="00585DDA">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960"/>
        <w:gridCol w:w="840"/>
      </w:tblGrid>
      <w:tr w:rsidR="00585DDA" w:rsidRPr="00DA4D93" w14:paraId="3DD61FEF" w14:textId="77777777" w:rsidTr="007B648B">
        <w:trPr>
          <w:cantSplit/>
          <w:trHeight w:val="190"/>
        </w:trPr>
        <w:tc>
          <w:tcPr>
            <w:tcW w:w="200" w:type="dxa"/>
            <w:tcBorders>
              <w:right w:val="single" w:sz="6" w:space="0" w:color="auto"/>
            </w:tcBorders>
            <w:shd w:val="clear" w:color="auto" w:fill="auto"/>
          </w:tcPr>
          <w:p w14:paraId="5EE60D32" w14:textId="77777777" w:rsidR="00585DDA" w:rsidRPr="00DA4D93" w:rsidRDefault="00585DDA" w:rsidP="007B648B">
            <w:pPr>
              <w:pStyle w:val="tablehead"/>
              <w:jc w:val="left"/>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3A951DD1" w14:textId="77777777" w:rsidR="00585DDA" w:rsidRPr="00DA4D93" w:rsidRDefault="00585DDA" w:rsidP="007B648B">
            <w:pPr>
              <w:pStyle w:val="tablehead"/>
            </w:pPr>
            <w:r w:rsidRPr="00DA4D93">
              <w:t>Trucks, Tractors And Trailers Secondary Classification</w:t>
            </w:r>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05A5AEED" w14:textId="77777777" w:rsidR="00585DDA" w:rsidRPr="00DA4D93" w:rsidRDefault="00585DDA" w:rsidP="007B648B">
            <w:pPr>
              <w:pStyle w:val="tablehead"/>
            </w:pPr>
            <w:r w:rsidRPr="00DA4D93">
              <w:t>Code</w:t>
            </w:r>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0345EF6" w14:textId="77777777" w:rsidR="00585DDA" w:rsidRPr="00DA4D93" w:rsidRDefault="00585DDA" w:rsidP="007B648B">
            <w:pPr>
              <w:pStyle w:val="tablehead"/>
            </w:pPr>
            <w:r w:rsidRPr="00DA4D93">
              <w:t>Liability</w:t>
            </w:r>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342BEB4B" w14:textId="77777777" w:rsidR="00585DDA" w:rsidRPr="00DA4D93" w:rsidRDefault="00585DDA" w:rsidP="007B648B">
            <w:pPr>
              <w:pStyle w:val="tablehead"/>
            </w:pPr>
            <w:r w:rsidRPr="00DA4D93">
              <w:t>Other</w:t>
            </w:r>
            <w:r w:rsidRPr="00DA4D93">
              <w:br/>
              <w:t>Than</w:t>
            </w:r>
            <w:r w:rsidRPr="00DA4D93">
              <w:br/>
              <w:t>Collision</w:t>
            </w:r>
          </w:p>
        </w:tc>
        <w:tc>
          <w:tcPr>
            <w:tcW w:w="1800" w:type="dxa"/>
            <w:gridSpan w:val="2"/>
            <w:tcBorders>
              <w:top w:val="single" w:sz="6" w:space="0" w:color="auto"/>
              <w:left w:val="single" w:sz="6" w:space="0" w:color="auto"/>
              <w:bottom w:val="single" w:sz="6" w:space="0" w:color="auto"/>
              <w:right w:val="single" w:sz="6" w:space="0" w:color="auto"/>
            </w:tcBorders>
            <w:vAlign w:val="bottom"/>
          </w:tcPr>
          <w:p w14:paraId="13EE739E" w14:textId="77777777" w:rsidR="00585DDA" w:rsidRPr="00DA4D93" w:rsidRDefault="00585DDA" w:rsidP="007B648B">
            <w:pPr>
              <w:pStyle w:val="tablehead"/>
            </w:pPr>
            <w:r w:rsidRPr="00DA4D93">
              <w:t>Collision</w:t>
            </w:r>
          </w:p>
        </w:tc>
      </w:tr>
      <w:tr w:rsidR="00585DDA" w:rsidRPr="00DA4D93" w14:paraId="5396343F" w14:textId="77777777" w:rsidTr="007B648B">
        <w:trPr>
          <w:cantSplit/>
          <w:trHeight w:val="190"/>
        </w:trPr>
        <w:tc>
          <w:tcPr>
            <w:tcW w:w="200" w:type="dxa"/>
            <w:tcBorders>
              <w:right w:val="single" w:sz="6" w:space="0" w:color="auto"/>
            </w:tcBorders>
            <w:shd w:val="clear" w:color="auto" w:fill="auto"/>
          </w:tcPr>
          <w:p w14:paraId="5A93DBC1" w14:textId="77777777" w:rsidR="00585DDA" w:rsidRPr="00DA4D93" w:rsidRDefault="00585DDA" w:rsidP="007B648B">
            <w:pPr>
              <w:pStyle w:val="tablehead"/>
              <w:jc w:val="left"/>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75626356" w14:textId="77777777" w:rsidR="00585DDA" w:rsidRPr="00DA4D93" w:rsidRDefault="00585DDA" w:rsidP="007B648B">
            <w:pPr>
              <w:pStyle w:val="tablehead"/>
            </w:pPr>
          </w:p>
        </w:tc>
        <w:tc>
          <w:tcPr>
            <w:tcW w:w="720" w:type="dxa"/>
            <w:vMerge/>
            <w:tcBorders>
              <w:top w:val="single" w:sz="6" w:space="0" w:color="auto"/>
              <w:left w:val="single" w:sz="6" w:space="0" w:color="auto"/>
              <w:bottom w:val="single" w:sz="6" w:space="0" w:color="auto"/>
              <w:right w:val="single" w:sz="6" w:space="0" w:color="auto"/>
            </w:tcBorders>
            <w:vAlign w:val="bottom"/>
          </w:tcPr>
          <w:p w14:paraId="5A89CD7B" w14:textId="77777777" w:rsidR="00585DDA" w:rsidRPr="00DA4D93" w:rsidRDefault="00585DDA" w:rsidP="007B648B">
            <w:pPr>
              <w:pStyle w:val="tablehead"/>
              <w:jc w:val="left"/>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39CCF9B" w14:textId="77777777" w:rsidR="00585DDA" w:rsidRPr="00DA4D93" w:rsidRDefault="00585DDA" w:rsidP="007B648B">
            <w:pPr>
              <w:pStyle w:val="tablehead"/>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61D56B09" w14:textId="77777777" w:rsidR="00585DDA" w:rsidRPr="00DA4D93" w:rsidRDefault="00585DDA" w:rsidP="007B648B">
            <w:pPr>
              <w:pStyle w:val="tablehead"/>
            </w:pPr>
          </w:p>
        </w:tc>
        <w:tc>
          <w:tcPr>
            <w:tcW w:w="960" w:type="dxa"/>
            <w:tcBorders>
              <w:top w:val="single" w:sz="6" w:space="0" w:color="auto"/>
              <w:left w:val="single" w:sz="6" w:space="0" w:color="auto"/>
              <w:bottom w:val="single" w:sz="6" w:space="0" w:color="auto"/>
              <w:right w:val="single" w:sz="6" w:space="0" w:color="auto"/>
            </w:tcBorders>
            <w:vAlign w:val="bottom"/>
          </w:tcPr>
          <w:p w14:paraId="537830AE" w14:textId="77777777" w:rsidR="00585DDA" w:rsidRPr="00DA4D93" w:rsidRDefault="00585DDA" w:rsidP="007B648B">
            <w:pPr>
              <w:pStyle w:val="tablehead"/>
            </w:pPr>
            <w:r w:rsidRPr="00DA4D93">
              <w:t>Trucks</w:t>
            </w:r>
            <w:r w:rsidRPr="00DA4D93">
              <w:br/>
              <w:t>And</w:t>
            </w:r>
            <w:r w:rsidRPr="00DA4D93">
              <w:br/>
              <w:t>Truck-tractors</w:t>
            </w:r>
          </w:p>
        </w:tc>
        <w:tc>
          <w:tcPr>
            <w:tcW w:w="840" w:type="dxa"/>
            <w:tcBorders>
              <w:top w:val="single" w:sz="6" w:space="0" w:color="auto"/>
              <w:left w:val="single" w:sz="6" w:space="0" w:color="auto"/>
              <w:bottom w:val="single" w:sz="6" w:space="0" w:color="auto"/>
              <w:right w:val="single" w:sz="6" w:space="0" w:color="auto"/>
            </w:tcBorders>
            <w:vAlign w:val="bottom"/>
          </w:tcPr>
          <w:p w14:paraId="44F05914" w14:textId="77777777" w:rsidR="00585DDA" w:rsidRPr="00DA4D93" w:rsidRDefault="00585DDA" w:rsidP="007B648B">
            <w:pPr>
              <w:pStyle w:val="tablehead"/>
            </w:pPr>
            <w:r w:rsidRPr="00DA4D93">
              <w:t>Trailers</w:t>
            </w:r>
          </w:p>
        </w:tc>
      </w:tr>
      <w:tr w:rsidR="00585DDA" w:rsidRPr="00DA4D93" w14:paraId="26E9C8E3" w14:textId="77777777" w:rsidTr="007B648B">
        <w:trPr>
          <w:cantSplit/>
          <w:trHeight w:val="190"/>
        </w:trPr>
        <w:tc>
          <w:tcPr>
            <w:tcW w:w="200" w:type="dxa"/>
            <w:tcBorders>
              <w:right w:val="single" w:sz="6" w:space="0" w:color="auto"/>
            </w:tcBorders>
            <w:shd w:val="clear" w:color="auto" w:fill="auto"/>
          </w:tcPr>
          <w:p w14:paraId="445F48E0"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67B9A1C" w14:textId="77777777" w:rsidR="00585DDA" w:rsidRPr="00DA4D93" w:rsidRDefault="00585DDA" w:rsidP="007B648B">
            <w:pPr>
              <w:pStyle w:val="tabletext11"/>
            </w:pPr>
            <w:r w:rsidRPr="00DA4D93">
              <w:t>Truckers: Autos used to haul or transport goods, materials or commodities for another, other than autos used in moving operations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ED3EAC2" w14:textId="77777777" w:rsidR="00585DDA" w:rsidRPr="00DA4D93" w:rsidRDefault="00585DDA" w:rsidP="007B648B">
            <w:pPr>
              <w:pStyle w:val="tabletext11"/>
            </w:pPr>
            <w:r w:rsidRPr="00DA4D93">
              <w:t>Common Carriers</w:t>
            </w:r>
          </w:p>
        </w:tc>
        <w:tc>
          <w:tcPr>
            <w:tcW w:w="720" w:type="dxa"/>
            <w:tcBorders>
              <w:top w:val="single" w:sz="6" w:space="0" w:color="auto"/>
              <w:left w:val="single" w:sz="6" w:space="0" w:color="auto"/>
              <w:bottom w:val="single" w:sz="6" w:space="0" w:color="auto"/>
              <w:right w:val="single" w:sz="6" w:space="0" w:color="auto"/>
            </w:tcBorders>
            <w:vAlign w:val="center"/>
          </w:tcPr>
          <w:p w14:paraId="42E1CC00" w14:textId="77777777" w:rsidR="00585DDA" w:rsidRPr="00DA4D93" w:rsidRDefault="00585DDA" w:rsidP="007B648B">
            <w:pPr>
              <w:pStyle w:val="tabletext11"/>
              <w:tabs>
                <w:tab w:val="decimal" w:pos="280"/>
              </w:tabs>
              <w:jc w:val="center"/>
            </w:pPr>
            <w:r w:rsidRPr="00DA4D93">
              <w:t>---21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5BE654"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A0058C"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7901AE63"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508C06B2"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59ED0027" w14:textId="77777777" w:rsidTr="007B648B">
        <w:trPr>
          <w:cantSplit/>
          <w:trHeight w:val="190"/>
        </w:trPr>
        <w:tc>
          <w:tcPr>
            <w:tcW w:w="200" w:type="dxa"/>
            <w:tcBorders>
              <w:right w:val="single" w:sz="6" w:space="0" w:color="auto"/>
            </w:tcBorders>
            <w:shd w:val="clear" w:color="auto" w:fill="auto"/>
          </w:tcPr>
          <w:p w14:paraId="71CC675B"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9A6056B"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2AC15A" w14:textId="77777777" w:rsidR="00585DDA" w:rsidRPr="00DA4D93" w:rsidRDefault="00585DDA" w:rsidP="007B648B">
            <w:pPr>
              <w:pStyle w:val="tabletext11"/>
            </w:pPr>
            <w:r w:rsidRPr="00DA4D93">
              <w:t>Contract Carriers (Other than Chemical or Iron and Steel Haulers)</w:t>
            </w:r>
          </w:p>
        </w:tc>
        <w:tc>
          <w:tcPr>
            <w:tcW w:w="720" w:type="dxa"/>
            <w:tcBorders>
              <w:top w:val="single" w:sz="6" w:space="0" w:color="auto"/>
              <w:left w:val="single" w:sz="6" w:space="0" w:color="auto"/>
              <w:bottom w:val="single" w:sz="6" w:space="0" w:color="auto"/>
              <w:right w:val="single" w:sz="6" w:space="0" w:color="auto"/>
            </w:tcBorders>
            <w:vAlign w:val="center"/>
          </w:tcPr>
          <w:p w14:paraId="60484740" w14:textId="77777777" w:rsidR="00585DDA" w:rsidRPr="00DA4D93" w:rsidRDefault="00585DDA" w:rsidP="007B648B">
            <w:pPr>
              <w:pStyle w:val="tabletext11"/>
              <w:tabs>
                <w:tab w:val="decimal" w:pos="280"/>
              </w:tabs>
              <w:jc w:val="center"/>
            </w:pPr>
            <w:r w:rsidRPr="00DA4D93">
              <w:t>---22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E24CE0"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ABFE86"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5C5029A7"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0A5AD6BE"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26D42AE1" w14:textId="77777777" w:rsidTr="007B648B">
        <w:trPr>
          <w:cantSplit/>
          <w:trHeight w:val="190"/>
        </w:trPr>
        <w:tc>
          <w:tcPr>
            <w:tcW w:w="200" w:type="dxa"/>
            <w:tcBorders>
              <w:right w:val="single" w:sz="6" w:space="0" w:color="auto"/>
            </w:tcBorders>
            <w:shd w:val="clear" w:color="auto" w:fill="auto"/>
          </w:tcPr>
          <w:p w14:paraId="742BBCCB"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CF6B5C6"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FA85ADA" w14:textId="77777777" w:rsidR="00585DDA" w:rsidRPr="00DA4D93" w:rsidRDefault="00585DDA" w:rsidP="007B648B">
            <w:pPr>
              <w:pStyle w:val="tabletext11"/>
            </w:pPr>
            <w:r w:rsidRPr="00DA4D93">
              <w:t>Contract Carriers Hauling Chemicals</w:t>
            </w:r>
          </w:p>
        </w:tc>
        <w:tc>
          <w:tcPr>
            <w:tcW w:w="720" w:type="dxa"/>
            <w:tcBorders>
              <w:top w:val="single" w:sz="6" w:space="0" w:color="auto"/>
              <w:left w:val="single" w:sz="6" w:space="0" w:color="auto"/>
              <w:bottom w:val="single" w:sz="6" w:space="0" w:color="auto"/>
              <w:right w:val="single" w:sz="6" w:space="0" w:color="auto"/>
            </w:tcBorders>
            <w:vAlign w:val="center"/>
          </w:tcPr>
          <w:p w14:paraId="68B22294" w14:textId="77777777" w:rsidR="00585DDA" w:rsidRPr="00DA4D93" w:rsidRDefault="00585DDA" w:rsidP="007B648B">
            <w:pPr>
              <w:pStyle w:val="tabletext11"/>
              <w:tabs>
                <w:tab w:val="decimal" w:pos="280"/>
              </w:tabs>
              <w:jc w:val="center"/>
            </w:pPr>
            <w:r w:rsidRPr="00DA4D93">
              <w:t>---23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E56940"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037BCA"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60B0CF6B"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7A12304E"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0B4B4777" w14:textId="77777777" w:rsidTr="007B648B">
        <w:trPr>
          <w:cantSplit/>
          <w:trHeight w:val="190"/>
        </w:trPr>
        <w:tc>
          <w:tcPr>
            <w:tcW w:w="200" w:type="dxa"/>
            <w:tcBorders>
              <w:right w:val="single" w:sz="6" w:space="0" w:color="auto"/>
            </w:tcBorders>
            <w:shd w:val="clear" w:color="auto" w:fill="auto"/>
          </w:tcPr>
          <w:p w14:paraId="347DCE09"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955F002"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E5542B" w14:textId="77777777" w:rsidR="00585DDA" w:rsidRPr="00DA4D93" w:rsidRDefault="00585DDA" w:rsidP="007B648B">
            <w:pPr>
              <w:pStyle w:val="tabletext11"/>
            </w:pPr>
            <w:r w:rsidRPr="00DA4D93">
              <w:t>Contract Carriers Hauling Iron and Steel</w:t>
            </w:r>
          </w:p>
        </w:tc>
        <w:tc>
          <w:tcPr>
            <w:tcW w:w="720" w:type="dxa"/>
            <w:tcBorders>
              <w:top w:val="single" w:sz="6" w:space="0" w:color="auto"/>
              <w:left w:val="single" w:sz="6" w:space="0" w:color="auto"/>
              <w:bottom w:val="single" w:sz="6" w:space="0" w:color="auto"/>
              <w:right w:val="single" w:sz="6" w:space="0" w:color="auto"/>
            </w:tcBorders>
            <w:vAlign w:val="center"/>
          </w:tcPr>
          <w:p w14:paraId="08DACE7D" w14:textId="77777777" w:rsidR="00585DDA" w:rsidRPr="00DA4D93" w:rsidRDefault="00585DDA" w:rsidP="007B648B">
            <w:pPr>
              <w:pStyle w:val="tabletext11"/>
              <w:tabs>
                <w:tab w:val="decimal" w:pos="280"/>
              </w:tabs>
              <w:jc w:val="center"/>
            </w:pPr>
            <w:r w:rsidRPr="00DA4D93">
              <w:t>---24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305538"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422DF1"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4FE96645"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4805383D"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0332E443" w14:textId="77777777" w:rsidTr="007B648B">
        <w:trPr>
          <w:cantSplit/>
          <w:trHeight w:val="190"/>
        </w:trPr>
        <w:tc>
          <w:tcPr>
            <w:tcW w:w="200" w:type="dxa"/>
            <w:tcBorders>
              <w:right w:val="single" w:sz="6" w:space="0" w:color="auto"/>
            </w:tcBorders>
            <w:shd w:val="clear" w:color="auto" w:fill="auto"/>
          </w:tcPr>
          <w:p w14:paraId="620168C2"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B1CD415"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012243" w14:textId="77777777" w:rsidR="00585DDA" w:rsidRPr="00DA4D93" w:rsidRDefault="00585DDA" w:rsidP="007B648B">
            <w:pPr>
              <w:pStyle w:val="tabletext11"/>
            </w:pPr>
            <w:r w:rsidRPr="00DA4D93">
              <w:t>Exempt Carriers (Other than Livestock Haulers)</w:t>
            </w:r>
          </w:p>
        </w:tc>
        <w:tc>
          <w:tcPr>
            <w:tcW w:w="720" w:type="dxa"/>
            <w:tcBorders>
              <w:top w:val="single" w:sz="6" w:space="0" w:color="auto"/>
              <w:left w:val="single" w:sz="6" w:space="0" w:color="auto"/>
              <w:bottom w:val="single" w:sz="6" w:space="0" w:color="auto"/>
              <w:right w:val="single" w:sz="6" w:space="0" w:color="auto"/>
            </w:tcBorders>
            <w:vAlign w:val="center"/>
          </w:tcPr>
          <w:p w14:paraId="628C4F43" w14:textId="77777777" w:rsidR="00585DDA" w:rsidRPr="00DA4D93" w:rsidRDefault="00585DDA" w:rsidP="007B648B">
            <w:pPr>
              <w:pStyle w:val="tabletext11"/>
              <w:tabs>
                <w:tab w:val="decimal" w:pos="280"/>
              </w:tabs>
              <w:jc w:val="center"/>
            </w:pPr>
            <w:r w:rsidRPr="00DA4D93">
              <w:t>---25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C99EE6"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E1A410"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2B5FD0BB"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15D76463"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0C0EAB89" w14:textId="77777777" w:rsidTr="007B648B">
        <w:trPr>
          <w:cantSplit/>
          <w:trHeight w:val="190"/>
        </w:trPr>
        <w:tc>
          <w:tcPr>
            <w:tcW w:w="200" w:type="dxa"/>
            <w:tcBorders>
              <w:right w:val="single" w:sz="6" w:space="0" w:color="auto"/>
            </w:tcBorders>
            <w:shd w:val="clear" w:color="auto" w:fill="auto"/>
          </w:tcPr>
          <w:p w14:paraId="526B9DF4"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5977BA7"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F6F7044" w14:textId="77777777" w:rsidR="00585DDA" w:rsidRPr="00DA4D93" w:rsidRDefault="00585DDA" w:rsidP="007B648B">
            <w:pPr>
              <w:pStyle w:val="tabletext11"/>
            </w:pPr>
            <w:r w:rsidRPr="00DA4D93">
              <w:t>Exempt Carriers Hauling Livestock</w:t>
            </w:r>
          </w:p>
        </w:tc>
        <w:tc>
          <w:tcPr>
            <w:tcW w:w="720" w:type="dxa"/>
            <w:tcBorders>
              <w:top w:val="single" w:sz="6" w:space="0" w:color="auto"/>
              <w:left w:val="single" w:sz="6" w:space="0" w:color="auto"/>
              <w:bottom w:val="single" w:sz="6" w:space="0" w:color="auto"/>
              <w:right w:val="single" w:sz="6" w:space="0" w:color="auto"/>
            </w:tcBorders>
            <w:vAlign w:val="center"/>
          </w:tcPr>
          <w:p w14:paraId="113295D5" w14:textId="77777777" w:rsidR="00585DDA" w:rsidRPr="00DA4D93" w:rsidRDefault="00585DDA" w:rsidP="007B648B">
            <w:pPr>
              <w:pStyle w:val="tabletext11"/>
              <w:tabs>
                <w:tab w:val="decimal" w:pos="280"/>
              </w:tabs>
              <w:jc w:val="center"/>
            </w:pPr>
            <w:r w:rsidRPr="00DA4D93">
              <w:t>---26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AAB789"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4FF497"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4266F4F6"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02D04C60"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016D4E9D" w14:textId="77777777" w:rsidTr="007B648B">
        <w:trPr>
          <w:cantSplit/>
          <w:trHeight w:val="190"/>
        </w:trPr>
        <w:tc>
          <w:tcPr>
            <w:tcW w:w="200" w:type="dxa"/>
            <w:tcBorders>
              <w:right w:val="single" w:sz="6" w:space="0" w:color="auto"/>
            </w:tcBorders>
            <w:shd w:val="clear" w:color="auto" w:fill="auto"/>
          </w:tcPr>
          <w:p w14:paraId="29D76424"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7297A7B"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D4CA13B" w14:textId="77777777" w:rsidR="00585DDA" w:rsidRPr="00DA4D93" w:rsidRDefault="00585DDA" w:rsidP="007B648B">
            <w:pPr>
              <w:pStyle w:val="tabletext11"/>
            </w:pPr>
            <w:r w:rsidRPr="00DA4D93">
              <w:t>Carriers Engaged in both Private Carriage and Transporting Goods, Materials or Commodities for Others</w:t>
            </w:r>
          </w:p>
        </w:tc>
        <w:tc>
          <w:tcPr>
            <w:tcW w:w="720" w:type="dxa"/>
            <w:tcBorders>
              <w:top w:val="single" w:sz="6" w:space="0" w:color="auto"/>
              <w:left w:val="single" w:sz="6" w:space="0" w:color="auto"/>
              <w:bottom w:val="single" w:sz="6" w:space="0" w:color="auto"/>
              <w:right w:val="single" w:sz="6" w:space="0" w:color="auto"/>
            </w:tcBorders>
            <w:vAlign w:val="center"/>
          </w:tcPr>
          <w:p w14:paraId="1FD21CD1" w14:textId="77777777" w:rsidR="00585DDA" w:rsidRPr="00DA4D93" w:rsidRDefault="00585DDA" w:rsidP="007B648B">
            <w:pPr>
              <w:pStyle w:val="tabletext11"/>
              <w:tabs>
                <w:tab w:val="decimal" w:pos="280"/>
              </w:tabs>
              <w:jc w:val="center"/>
            </w:pPr>
            <w:r w:rsidRPr="00DA4D93">
              <w:t>---02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A8433C"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282F50"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14ABD3BA"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1EE63ADF"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5BE62875" w14:textId="77777777" w:rsidTr="007B648B">
        <w:trPr>
          <w:cantSplit/>
          <w:trHeight w:val="190"/>
        </w:trPr>
        <w:tc>
          <w:tcPr>
            <w:tcW w:w="200" w:type="dxa"/>
            <w:tcBorders>
              <w:right w:val="single" w:sz="6" w:space="0" w:color="auto"/>
            </w:tcBorders>
            <w:shd w:val="clear" w:color="auto" w:fill="auto"/>
          </w:tcPr>
          <w:p w14:paraId="596D8917"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A313011"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C0DD305" w14:textId="77777777" w:rsidR="00585DDA" w:rsidRPr="00DA4D93" w:rsidRDefault="00585DDA" w:rsidP="007B648B">
            <w:pPr>
              <w:pStyle w:val="tabletext11"/>
            </w:pPr>
            <w:r w:rsidRPr="00DA4D93">
              <w:t>Tow Trucks For Hire</w:t>
            </w:r>
          </w:p>
        </w:tc>
        <w:tc>
          <w:tcPr>
            <w:tcW w:w="720" w:type="dxa"/>
            <w:tcBorders>
              <w:top w:val="single" w:sz="6" w:space="0" w:color="auto"/>
              <w:left w:val="single" w:sz="6" w:space="0" w:color="auto"/>
              <w:bottom w:val="single" w:sz="6" w:space="0" w:color="auto"/>
              <w:right w:val="single" w:sz="6" w:space="0" w:color="auto"/>
            </w:tcBorders>
            <w:vAlign w:val="center"/>
          </w:tcPr>
          <w:p w14:paraId="29652E4D" w14:textId="77777777" w:rsidR="00585DDA" w:rsidRPr="00DA4D93" w:rsidRDefault="00585DDA" w:rsidP="007B648B">
            <w:pPr>
              <w:pStyle w:val="tabletext11"/>
              <w:tabs>
                <w:tab w:val="decimal" w:pos="280"/>
              </w:tabs>
              <w:jc w:val="center"/>
            </w:pPr>
            <w:r w:rsidRPr="00DA4D93">
              <w:t>---03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ADFE64" w14:textId="77777777" w:rsidR="00585DDA" w:rsidRPr="00DA4D93" w:rsidRDefault="00585DDA" w:rsidP="007B648B">
            <w:pPr>
              <w:pStyle w:val="tabletext11"/>
              <w:tabs>
                <w:tab w:val="decimal" w:pos="0"/>
              </w:tabs>
              <w:jc w:val="center"/>
            </w:pPr>
            <w:r w:rsidRPr="00DA4D93">
              <w:t>2.01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050192" w14:textId="77777777" w:rsidR="00585DDA" w:rsidRPr="00DA4D93" w:rsidRDefault="00585DDA" w:rsidP="007B648B">
            <w:pPr>
              <w:pStyle w:val="tabletext11"/>
              <w:tabs>
                <w:tab w:val="decimal" w:pos="0"/>
                <w:tab w:val="decimal" w:pos="640"/>
              </w:tabs>
              <w:jc w:val="center"/>
            </w:pPr>
            <w:r w:rsidRPr="00DA4D93">
              <w:t>1.95</w:t>
            </w:r>
          </w:p>
        </w:tc>
        <w:tc>
          <w:tcPr>
            <w:tcW w:w="960" w:type="dxa"/>
            <w:tcBorders>
              <w:top w:val="single" w:sz="6" w:space="0" w:color="auto"/>
              <w:left w:val="single" w:sz="6" w:space="0" w:color="auto"/>
              <w:bottom w:val="single" w:sz="6" w:space="0" w:color="auto"/>
              <w:right w:val="single" w:sz="6" w:space="0" w:color="auto"/>
            </w:tcBorders>
            <w:vAlign w:val="center"/>
          </w:tcPr>
          <w:p w14:paraId="4219FD34"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7A139272"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103B9A98" w14:textId="77777777" w:rsidTr="007B648B">
        <w:trPr>
          <w:cantSplit/>
          <w:trHeight w:val="190"/>
        </w:trPr>
        <w:tc>
          <w:tcPr>
            <w:tcW w:w="200" w:type="dxa"/>
            <w:tcBorders>
              <w:right w:val="single" w:sz="6" w:space="0" w:color="auto"/>
            </w:tcBorders>
            <w:shd w:val="clear" w:color="auto" w:fill="auto"/>
          </w:tcPr>
          <w:p w14:paraId="27AAF2E3"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434B4E5"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50CAB81" w14:textId="77777777" w:rsidR="00585DDA" w:rsidRPr="00DA4D93" w:rsidRDefault="00585DDA" w:rsidP="007B648B">
            <w:pPr>
              <w:pStyle w:val="tabletext11"/>
            </w:pPr>
            <w:r w:rsidRPr="00DA4D93">
              <w:t>Movers</w:t>
            </w:r>
          </w:p>
        </w:tc>
        <w:tc>
          <w:tcPr>
            <w:tcW w:w="720" w:type="dxa"/>
            <w:tcBorders>
              <w:top w:val="single" w:sz="6" w:space="0" w:color="auto"/>
              <w:left w:val="single" w:sz="6" w:space="0" w:color="auto"/>
              <w:bottom w:val="single" w:sz="6" w:space="0" w:color="auto"/>
              <w:right w:val="single" w:sz="6" w:space="0" w:color="auto"/>
            </w:tcBorders>
            <w:vAlign w:val="center"/>
          </w:tcPr>
          <w:p w14:paraId="621C466F" w14:textId="77777777" w:rsidR="00585DDA" w:rsidRPr="00DA4D93" w:rsidRDefault="00585DDA" w:rsidP="007B648B">
            <w:pPr>
              <w:pStyle w:val="tabletext11"/>
              <w:tabs>
                <w:tab w:val="decimal" w:pos="280"/>
              </w:tabs>
              <w:jc w:val="center"/>
            </w:pPr>
            <w:r w:rsidRPr="00DA4D93">
              <w:t>---05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C6F09B" w14:textId="77777777" w:rsidR="00585DDA" w:rsidRPr="00DA4D93" w:rsidRDefault="00585DDA" w:rsidP="007B648B">
            <w:pPr>
              <w:pStyle w:val="tabletext11"/>
              <w:tabs>
                <w:tab w:val="decimal" w:pos="0"/>
              </w:tabs>
              <w:jc w:val="center"/>
            </w:pPr>
            <w:r w:rsidRPr="00DA4D93">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0953CE" w14:textId="77777777" w:rsidR="00585DDA" w:rsidRPr="00DA4D93" w:rsidRDefault="00585DDA" w:rsidP="007B648B">
            <w:pPr>
              <w:pStyle w:val="tabletext11"/>
              <w:tabs>
                <w:tab w:val="decimal" w:pos="0"/>
                <w:tab w:val="decimal" w:pos="640"/>
              </w:tabs>
              <w:jc w:val="center"/>
            </w:pPr>
            <w:r w:rsidRPr="00DA4D93">
              <w:t>1.00</w:t>
            </w:r>
          </w:p>
        </w:tc>
        <w:tc>
          <w:tcPr>
            <w:tcW w:w="960" w:type="dxa"/>
            <w:tcBorders>
              <w:top w:val="single" w:sz="6" w:space="0" w:color="auto"/>
              <w:left w:val="single" w:sz="6" w:space="0" w:color="auto"/>
              <w:bottom w:val="single" w:sz="6" w:space="0" w:color="auto"/>
              <w:right w:val="single" w:sz="6" w:space="0" w:color="auto"/>
            </w:tcBorders>
            <w:vAlign w:val="center"/>
          </w:tcPr>
          <w:p w14:paraId="18E0FC73" w14:textId="77777777" w:rsidR="00585DDA" w:rsidRPr="00DA4D93" w:rsidRDefault="00585DDA" w:rsidP="007B648B">
            <w:pPr>
              <w:pStyle w:val="tabletext11"/>
              <w:tabs>
                <w:tab w:val="decimal" w:pos="0"/>
                <w:tab w:val="decimal" w:pos="640"/>
              </w:tabs>
              <w:jc w:val="center"/>
            </w:pPr>
            <w:r w:rsidRPr="00DA4D93">
              <w:t>1.00</w:t>
            </w:r>
          </w:p>
        </w:tc>
        <w:tc>
          <w:tcPr>
            <w:tcW w:w="840" w:type="dxa"/>
            <w:tcBorders>
              <w:top w:val="single" w:sz="6" w:space="0" w:color="auto"/>
              <w:left w:val="single" w:sz="6" w:space="0" w:color="auto"/>
              <w:bottom w:val="single" w:sz="6" w:space="0" w:color="auto"/>
              <w:right w:val="single" w:sz="6" w:space="0" w:color="auto"/>
            </w:tcBorders>
            <w:vAlign w:val="center"/>
          </w:tcPr>
          <w:p w14:paraId="0A418FF0" w14:textId="77777777" w:rsidR="00585DDA" w:rsidRPr="00DA4D93" w:rsidRDefault="00585DDA" w:rsidP="007B648B">
            <w:pPr>
              <w:pStyle w:val="tabletext11"/>
              <w:tabs>
                <w:tab w:val="decimal" w:pos="0"/>
                <w:tab w:val="decimal" w:pos="640"/>
              </w:tabs>
              <w:jc w:val="center"/>
            </w:pPr>
            <w:r w:rsidRPr="00DA4D93">
              <w:t>1.00</w:t>
            </w:r>
          </w:p>
        </w:tc>
      </w:tr>
      <w:tr w:rsidR="00585DDA" w:rsidRPr="00DA4D93" w14:paraId="22718132" w14:textId="77777777" w:rsidTr="007B648B">
        <w:trPr>
          <w:cantSplit/>
          <w:trHeight w:val="190"/>
        </w:trPr>
        <w:tc>
          <w:tcPr>
            <w:tcW w:w="200" w:type="dxa"/>
            <w:tcBorders>
              <w:right w:val="single" w:sz="6" w:space="0" w:color="auto"/>
            </w:tcBorders>
            <w:shd w:val="clear" w:color="auto" w:fill="auto"/>
          </w:tcPr>
          <w:p w14:paraId="59A679BB"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298E3D5"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E69479C" w14:textId="77777777" w:rsidR="00585DDA" w:rsidRPr="00DA4D93" w:rsidRDefault="00585DDA" w:rsidP="007B648B">
            <w:pPr>
              <w:pStyle w:val="tabletext11"/>
            </w:pPr>
            <w:r w:rsidRPr="00DA4D93">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720" w:type="dxa"/>
            <w:tcBorders>
              <w:top w:val="single" w:sz="6" w:space="0" w:color="auto"/>
              <w:left w:val="single" w:sz="6" w:space="0" w:color="auto"/>
              <w:bottom w:val="single" w:sz="6" w:space="0" w:color="auto"/>
              <w:right w:val="single" w:sz="6" w:space="0" w:color="auto"/>
            </w:tcBorders>
            <w:vAlign w:val="center"/>
          </w:tcPr>
          <w:p w14:paraId="47ECEE5C" w14:textId="77777777" w:rsidR="00585DDA" w:rsidRPr="00DA4D93" w:rsidRDefault="00585DDA" w:rsidP="007B648B">
            <w:pPr>
              <w:pStyle w:val="tabletext11"/>
              <w:tabs>
                <w:tab w:val="decimal" w:pos="280"/>
              </w:tabs>
              <w:jc w:val="center"/>
            </w:pPr>
            <w:r w:rsidRPr="00DA4D93">
              <w:t>---06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810C39" w14:textId="77777777" w:rsidR="00585DDA" w:rsidRPr="00DA4D93" w:rsidRDefault="00585DDA" w:rsidP="007B648B">
            <w:pPr>
              <w:pStyle w:val="tabletext11"/>
              <w:tabs>
                <w:tab w:val="decimal" w:pos="0"/>
              </w:tabs>
              <w:jc w:val="center"/>
            </w:pPr>
            <w:r w:rsidRPr="00DA4D93">
              <w:t>2.18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BEC783" w14:textId="77777777" w:rsidR="00585DDA" w:rsidRPr="00DA4D93" w:rsidRDefault="00585DDA" w:rsidP="007B648B">
            <w:pPr>
              <w:pStyle w:val="tabletext11"/>
              <w:tabs>
                <w:tab w:val="decimal" w:pos="0"/>
                <w:tab w:val="decimal" w:pos="640"/>
              </w:tabs>
              <w:jc w:val="center"/>
            </w:pPr>
            <w:r w:rsidRPr="00DA4D93">
              <w:t>1.90</w:t>
            </w:r>
          </w:p>
        </w:tc>
        <w:tc>
          <w:tcPr>
            <w:tcW w:w="960" w:type="dxa"/>
            <w:tcBorders>
              <w:top w:val="single" w:sz="6" w:space="0" w:color="auto"/>
              <w:left w:val="single" w:sz="6" w:space="0" w:color="auto"/>
              <w:bottom w:val="single" w:sz="6" w:space="0" w:color="auto"/>
              <w:right w:val="single" w:sz="6" w:space="0" w:color="auto"/>
            </w:tcBorders>
            <w:vAlign w:val="center"/>
          </w:tcPr>
          <w:p w14:paraId="1DF8E082" w14:textId="77777777" w:rsidR="00585DDA" w:rsidRPr="00DA4D93" w:rsidRDefault="00585DDA" w:rsidP="007B648B">
            <w:pPr>
              <w:pStyle w:val="tabletext11"/>
              <w:tabs>
                <w:tab w:val="decimal" w:pos="0"/>
                <w:tab w:val="decimal" w:pos="640"/>
              </w:tabs>
              <w:jc w:val="center"/>
            </w:pPr>
            <w:r w:rsidRPr="00DA4D93">
              <w:t>2.24</w:t>
            </w:r>
          </w:p>
        </w:tc>
        <w:tc>
          <w:tcPr>
            <w:tcW w:w="840" w:type="dxa"/>
            <w:tcBorders>
              <w:top w:val="single" w:sz="6" w:space="0" w:color="auto"/>
              <w:left w:val="single" w:sz="6" w:space="0" w:color="auto"/>
              <w:bottom w:val="single" w:sz="6" w:space="0" w:color="auto"/>
              <w:right w:val="single" w:sz="6" w:space="0" w:color="auto"/>
            </w:tcBorders>
            <w:vAlign w:val="center"/>
          </w:tcPr>
          <w:p w14:paraId="6FC98EA0" w14:textId="77777777" w:rsidR="00585DDA" w:rsidRPr="00DA4D93" w:rsidRDefault="00585DDA" w:rsidP="007B648B">
            <w:pPr>
              <w:pStyle w:val="tabletext11"/>
              <w:tabs>
                <w:tab w:val="decimal" w:pos="0"/>
                <w:tab w:val="decimal" w:pos="640"/>
              </w:tabs>
              <w:jc w:val="center"/>
            </w:pPr>
            <w:r w:rsidRPr="00DA4D93">
              <w:t>1.99</w:t>
            </w:r>
          </w:p>
        </w:tc>
      </w:tr>
      <w:tr w:rsidR="00585DDA" w:rsidRPr="00DA4D93" w14:paraId="4A9BBE20" w14:textId="77777777" w:rsidTr="007B648B">
        <w:trPr>
          <w:cantSplit/>
          <w:trHeight w:val="190"/>
        </w:trPr>
        <w:tc>
          <w:tcPr>
            <w:tcW w:w="200" w:type="dxa"/>
            <w:tcBorders>
              <w:right w:val="single" w:sz="6" w:space="0" w:color="auto"/>
            </w:tcBorders>
            <w:shd w:val="clear" w:color="auto" w:fill="auto"/>
          </w:tcPr>
          <w:p w14:paraId="77761262"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7AC34CA"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471CE2B" w14:textId="77777777" w:rsidR="00585DDA" w:rsidRPr="00DA4D93" w:rsidRDefault="00585DDA" w:rsidP="007B648B">
            <w:pPr>
              <w:pStyle w:val="tabletext11"/>
            </w:pPr>
            <w:r w:rsidRPr="00DA4D93">
              <w:t>All Other Truckers</w:t>
            </w:r>
          </w:p>
        </w:tc>
        <w:tc>
          <w:tcPr>
            <w:tcW w:w="720" w:type="dxa"/>
            <w:tcBorders>
              <w:top w:val="single" w:sz="6" w:space="0" w:color="auto"/>
              <w:left w:val="single" w:sz="6" w:space="0" w:color="auto"/>
              <w:bottom w:val="single" w:sz="6" w:space="0" w:color="auto"/>
              <w:right w:val="single" w:sz="6" w:space="0" w:color="auto"/>
            </w:tcBorders>
            <w:vAlign w:val="center"/>
          </w:tcPr>
          <w:p w14:paraId="4CFF4EF1" w14:textId="77777777" w:rsidR="00585DDA" w:rsidRPr="00DA4D93" w:rsidRDefault="00585DDA" w:rsidP="007B648B">
            <w:pPr>
              <w:pStyle w:val="tabletext11"/>
              <w:tabs>
                <w:tab w:val="decimal" w:pos="280"/>
              </w:tabs>
              <w:jc w:val="center"/>
            </w:pPr>
            <w:r w:rsidRPr="00DA4D93">
              <w:t>---29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844F2F" w14:textId="77777777" w:rsidR="00585DDA" w:rsidRPr="00DA4D93" w:rsidRDefault="00585DDA" w:rsidP="007B648B">
            <w:pPr>
              <w:pStyle w:val="tabletext11"/>
              <w:tabs>
                <w:tab w:val="decimal" w:pos="0"/>
              </w:tabs>
              <w:jc w:val="center"/>
            </w:pPr>
            <w:r w:rsidRPr="00DA4D93">
              <w:t>1.98</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DEC3E5" w14:textId="77777777" w:rsidR="00585DDA" w:rsidRPr="00DA4D93" w:rsidRDefault="00585DDA" w:rsidP="007B648B">
            <w:pPr>
              <w:pStyle w:val="tabletext11"/>
              <w:tabs>
                <w:tab w:val="decimal" w:pos="0"/>
                <w:tab w:val="decimal" w:pos="640"/>
              </w:tabs>
              <w:jc w:val="center"/>
            </w:pPr>
            <w:r w:rsidRPr="00DA4D93">
              <w:t>1.73</w:t>
            </w:r>
          </w:p>
        </w:tc>
        <w:tc>
          <w:tcPr>
            <w:tcW w:w="960" w:type="dxa"/>
            <w:tcBorders>
              <w:top w:val="single" w:sz="6" w:space="0" w:color="auto"/>
              <w:left w:val="single" w:sz="6" w:space="0" w:color="auto"/>
              <w:bottom w:val="single" w:sz="6" w:space="0" w:color="auto"/>
              <w:right w:val="single" w:sz="6" w:space="0" w:color="auto"/>
            </w:tcBorders>
            <w:vAlign w:val="center"/>
          </w:tcPr>
          <w:p w14:paraId="740E11EA" w14:textId="77777777" w:rsidR="00585DDA" w:rsidRPr="00DA4D93" w:rsidRDefault="00585DDA" w:rsidP="007B648B">
            <w:pPr>
              <w:pStyle w:val="tabletext11"/>
              <w:tabs>
                <w:tab w:val="decimal" w:pos="0"/>
                <w:tab w:val="decimal" w:pos="640"/>
              </w:tabs>
              <w:jc w:val="center"/>
            </w:pPr>
            <w:r w:rsidRPr="00DA4D93">
              <w:t>2.04</w:t>
            </w:r>
          </w:p>
        </w:tc>
        <w:tc>
          <w:tcPr>
            <w:tcW w:w="840" w:type="dxa"/>
            <w:tcBorders>
              <w:top w:val="single" w:sz="6" w:space="0" w:color="auto"/>
              <w:left w:val="single" w:sz="6" w:space="0" w:color="auto"/>
              <w:bottom w:val="single" w:sz="6" w:space="0" w:color="auto"/>
              <w:right w:val="single" w:sz="6" w:space="0" w:color="auto"/>
            </w:tcBorders>
            <w:vAlign w:val="center"/>
          </w:tcPr>
          <w:p w14:paraId="5AD22329" w14:textId="77777777" w:rsidR="00585DDA" w:rsidRPr="00DA4D93" w:rsidRDefault="00585DDA" w:rsidP="007B648B">
            <w:pPr>
              <w:pStyle w:val="tabletext11"/>
              <w:tabs>
                <w:tab w:val="decimal" w:pos="0"/>
                <w:tab w:val="decimal" w:pos="640"/>
              </w:tabs>
              <w:jc w:val="center"/>
            </w:pPr>
            <w:r w:rsidRPr="00DA4D93">
              <w:t>1.81</w:t>
            </w:r>
          </w:p>
        </w:tc>
      </w:tr>
      <w:tr w:rsidR="00585DDA" w:rsidRPr="00DA4D93" w14:paraId="3EEBFE17" w14:textId="77777777" w:rsidTr="007B648B">
        <w:trPr>
          <w:cantSplit/>
          <w:trHeight w:val="190"/>
        </w:trPr>
        <w:tc>
          <w:tcPr>
            <w:tcW w:w="200" w:type="dxa"/>
            <w:tcBorders>
              <w:right w:val="single" w:sz="6" w:space="0" w:color="auto"/>
            </w:tcBorders>
            <w:shd w:val="clear" w:color="auto" w:fill="auto"/>
          </w:tcPr>
          <w:p w14:paraId="53D9B07C"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1545D3C" w14:textId="77777777" w:rsidR="00585DDA" w:rsidRPr="00DA4D93" w:rsidRDefault="00585DDA" w:rsidP="007B648B">
            <w:pPr>
              <w:pStyle w:val="tabletext11"/>
            </w:pPr>
            <w:r w:rsidRPr="00DA4D93">
              <w:t>Food Delivery: Autos used by food manufacturers to transport raw and finished products or used in wholesale distribution of food</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C89BEFA" w14:textId="77777777" w:rsidR="00585DDA" w:rsidRPr="00DA4D93" w:rsidRDefault="00585DDA" w:rsidP="007B648B">
            <w:pPr>
              <w:pStyle w:val="tabletext11"/>
            </w:pPr>
            <w:r w:rsidRPr="00DA4D93">
              <w:t>Canneries and Packing Plants</w:t>
            </w:r>
          </w:p>
        </w:tc>
        <w:tc>
          <w:tcPr>
            <w:tcW w:w="720" w:type="dxa"/>
            <w:tcBorders>
              <w:top w:val="single" w:sz="6" w:space="0" w:color="auto"/>
              <w:left w:val="single" w:sz="6" w:space="0" w:color="auto"/>
              <w:bottom w:val="single" w:sz="6" w:space="0" w:color="auto"/>
              <w:right w:val="single" w:sz="6" w:space="0" w:color="auto"/>
            </w:tcBorders>
            <w:vAlign w:val="center"/>
          </w:tcPr>
          <w:p w14:paraId="4B708A82" w14:textId="77777777" w:rsidR="00585DDA" w:rsidRPr="00DA4D93" w:rsidRDefault="00585DDA" w:rsidP="007B648B">
            <w:pPr>
              <w:pStyle w:val="tabletext11"/>
              <w:tabs>
                <w:tab w:val="decimal" w:pos="280"/>
              </w:tabs>
              <w:jc w:val="center"/>
            </w:pPr>
            <w:r w:rsidRPr="00DA4D93">
              <w:t>---31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7E89A6" w14:textId="77777777" w:rsidR="00585DDA" w:rsidRPr="00DA4D93" w:rsidRDefault="00585DDA" w:rsidP="007B648B">
            <w:pPr>
              <w:pStyle w:val="tabletext11"/>
              <w:tabs>
                <w:tab w:val="decimal" w:pos="0"/>
              </w:tabs>
              <w:jc w:val="center"/>
            </w:pPr>
            <w:r w:rsidRPr="00DA4D93">
              <w:t>1.71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7378C7" w14:textId="77777777" w:rsidR="00585DDA" w:rsidRPr="00DA4D93" w:rsidRDefault="00585DDA" w:rsidP="007B648B">
            <w:pPr>
              <w:pStyle w:val="tabletext11"/>
              <w:tabs>
                <w:tab w:val="decimal" w:pos="0"/>
                <w:tab w:val="decimal" w:pos="640"/>
              </w:tabs>
              <w:jc w:val="center"/>
            </w:pPr>
            <w:r w:rsidRPr="00DA4D93">
              <w:t>1.13</w:t>
            </w:r>
          </w:p>
        </w:tc>
        <w:tc>
          <w:tcPr>
            <w:tcW w:w="960" w:type="dxa"/>
            <w:tcBorders>
              <w:top w:val="single" w:sz="6" w:space="0" w:color="auto"/>
              <w:left w:val="single" w:sz="6" w:space="0" w:color="auto"/>
              <w:bottom w:val="single" w:sz="6" w:space="0" w:color="auto"/>
              <w:right w:val="single" w:sz="6" w:space="0" w:color="auto"/>
            </w:tcBorders>
            <w:vAlign w:val="center"/>
          </w:tcPr>
          <w:p w14:paraId="44ED2B1B" w14:textId="77777777" w:rsidR="00585DDA" w:rsidRPr="00DA4D93" w:rsidRDefault="00585DDA" w:rsidP="007B648B">
            <w:pPr>
              <w:pStyle w:val="tabletext11"/>
              <w:tabs>
                <w:tab w:val="decimal" w:pos="0"/>
                <w:tab w:val="decimal" w:pos="640"/>
              </w:tabs>
              <w:jc w:val="center"/>
            </w:pPr>
            <w:r w:rsidRPr="00DA4D93">
              <w:t>1.48</w:t>
            </w:r>
          </w:p>
        </w:tc>
        <w:tc>
          <w:tcPr>
            <w:tcW w:w="840" w:type="dxa"/>
            <w:tcBorders>
              <w:top w:val="single" w:sz="6" w:space="0" w:color="auto"/>
              <w:left w:val="single" w:sz="6" w:space="0" w:color="auto"/>
              <w:bottom w:val="single" w:sz="6" w:space="0" w:color="auto"/>
              <w:right w:val="single" w:sz="6" w:space="0" w:color="auto"/>
            </w:tcBorders>
            <w:vAlign w:val="center"/>
          </w:tcPr>
          <w:p w14:paraId="599B8938" w14:textId="77777777" w:rsidR="00585DDA" w:rsidRPr="00DA4D93" w:rsidRDefault="00585DDA" w:rsidP="007B648B">
            <w:pPr>
              <w:pStyle w:val="tabletext11"/>
              <w:tabs>
                <w:tab w:val="decimal" w:pos="0"/>
                <w:tab w:val="decimal" w:pos="640"/>
              </w:tabs>
              <w:jc w:val="center"/>
            </w:pPr>
            <w:r w:rsidRPr="00DA4D93">
              <w:t>1.62</w:t>
            </w:r>
          </w:p>
        </w:tc>
      </w:tr>
      <w:tr w:rsidR="00585DDA" w:rsidRPr="00DA4D93" w14:paraId="43A33D19" w14:textId="77777777" w:rsidTr="007B648B">
        <w:trPr>
          <w:cantSplit/>
          <w:trHeight w:val="190"/>
        </w:trPr>
        <w:tc>
          <w:tcPr>
            <w:tcW w:w="200" w:type="dxa"/>
            <w:tcBorders>
              <w:right w:val="single" w:sz="6" w:space="0" w:color="auto"/>
            </w:tcBorders>
            <w:shd w:val="clear" w:color="auto" w:fill="auto"/>
          </w:tcPr>
          <w:p w14:paraId="7E7F7C89"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BD99F35"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6BDB5CE" w14:textId="77777777" w:rsidR="00585DDA" w:rsidRPr="00DA4D93" w:rsidRDefault="00585DDA" w:rsidP="007B648B">
            <w:pPr>
              <w:pStyle w:val="tabletext11"/>
            </w:pPr>
            <w:r w:rsidRPr="00DA4D93">
              <w:t>Fish and Seafood</w:t>
            </w:r>
          </w:p>
        </w:tc>
        <w:tc>
          <w:tcPr>
            <w:tcW w:w="720" w:type="dxa"/>
            <w:tcBorders>
              <w:top w:val="single" w:sz="6" w:space="0" w:color="auto"/>
              <w:left w:val="single" w:sz="6" w:space="0" w:color="auto"/>
              <w:bottom w:val="single" w:sz="6" w:space="0" w:color="auto"/>
              <w:right w:val="single" w:sz="6" w:space="0" w:color="auto"/>
            </w:tcBorders>
            <w:vAlign w:val="center"/>
          </w:tcPr>
          <w:p w14:paraId="16F47BED" w14:textId="77777777" w:rsidR="00585DDA" w:rsidRPr="00DA4D93" w:rsidRDefault="00585DDA" w:rsidP="007B648B">
            <w:pPr>
              <w:pStyle w:val="tabletext11"/>
              <w:tabs>
                <w:tab w:val="decimal" w:pos="280"/>
              </w:tabs>
              <w:jc w:val="center"/>
            </w:pPr>
            <w:r w:rsidRPr="00DA4D93">
              <w:t>---32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42EFA4" w14:textId="77777777" w:rsidR="00585DDA" w:rsidRPr="00DA4D93" w:rsidRDefault="00585DDA" w:rsidP="007B648B">
            <w:pPr>
              <w:pStyle w:val="tabletext11"/>
              <w:tabs>
                <w:tab w:val="decimal" w:pos="0"/>
              </w:tabs>
              <w:jc w:val="center"/>
            </w:pPr>
            <w:r w:rsidRPr="00DA4D93">
              <w:t>1.71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F0376C" w14:textId="77777777" w:rsidR="00585DDA" w:rsidRPr="00DA4D93" w:rsidRDefault="00585DDA" w:rsidP="007B648B">
            <w:pPr>
              <w:pStyle w:val="tabletext11"/>
              <w:tabs>
                <w:tab w:val="decimal" w:pos="0"/>
                <w:tab w:val="decimal" w:pos="640"/>
              </w:tabs>
              <w:jc w:val="center"/>
            </w:pPr>
            <w:r w:rsidRPr="00DA4D93">
              <w:t>1.13</w:t>
            </w:r>
          </w:p>
        </w:tc>
        <w:tc>
          <w:tcPr>
            <w:tcW w:w="960" w:type="dxa"/>
            <w:tcBorders>
              <w:top w:val="single" w:sz="6" w:space="0" w:color="auto"/>
              <w:left w:val="single" w:sz="6" w:space="0" w:color="auto"/>
              <w:bottom w:val="single" w:sz="6" w:space="0" w:color="auto"/>
              <w:right w:val="single" w:sz="6" w:space="0" w:color="auto"/>
            </w:tcBorders>
            <w:vAlign w:val="center"/>
          </w:tcPr>
          <w:p w14:paraId="108B2A11" w14:textId="77777777" w:rsidR="00585DDA" w:rsidRPr="00DA4D93" w:rsidRDefault="00585DDA" w:rsidP="007B648B">
            <w:pPr>
              <w:pStyle w:val="tabletext11"/>
              <w:tabs>
                <w:tab w:val="decimal" w:pos="0"/>
                <w:tab w:val="decimal" w:pos="640"/>
              </w:tabs>
              <w:jc w:val="center"/>
            </w:pPr>
            <w:r w:rsidRPr="00DA4D93">
              <w:t>1.48</w:t>
            </w:r>
          </w:p>
        </w:tc>
        <w:tc>
          <w:tcPr>
            <w:tcW w:w="840" w:type="dxa"/>
            <w:tcBorders>
              <w:top w:val="single" w:sz="6" w:space="0" w:color="auto"/>
              <w:left w:val="single" w:sz="6" w:space="0" w:color="auto"/>
              <w:bottom w:val="single" w:sz="6" w:space="0" w:color="auto"/>
              <w:right w:val="single" w:sz="6" w:space="0" w:color="auto"/>
            </w:tcBorders>
            <w:vAlign w:val="center"/>
          </w:tcPr>
          <w:p w14:paraId="45D97D28" w14:textId="77777777" w:rsidR="00585DDA" w:rsidRPr="00DA4D93" w:rsidRDefault="00585DDA" w:rsidP="007B648B">
            <w:pPr>
              <w:pStyle w:val="tabletext11"/>
              <w:tabs>
                <w:tab w:val="decimal" w:pos="0"/>
                <w:tab w:val="decimal" w:pos="640"/>
              </w:tabs>
              <w:jc w:val="center"/>
            </w:pPr>
            <w:r w:rsidRPr="00DA4D93">
              <w:t>1.62</w:t>
            </w:r>
          </w:p>
        </w:tc>
      </w:tr>
      <w:tr w:rsidR="00585DDA" w:rsidRPr="00DA4D93" w14:paraId="250A211E" w14:textId="77777777" w:rsidTr="007B648B">
        <w:trPr>
          <w:cantSplit/>
          <w:trHeight w:val="190"/>
        </w:trPr>
        <w:tc>
          <w:tcPr>
            <w:tcW w:w="200" w:type="dxa"/>
            <w:tcBorders>
              <w:right w:val="single" w:sz="6" w:space="0" w:color="auto"/>
            </w:tcBorders>
            <w:shd w:val="clear" w:color="auto" w:fill="auto"/>
          </w:tcPr>
          <w:p w14:paraId="686BD28E"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B796FB3"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BEDEE6" w14:textId="77777777" w:rsidR="00585DDA" w:rsidRPr="00DA4D93" w:rsidRDefault="00585DDA" w:rsidP="007B648B">
            <w:pPr>
              <w:pStyle w:val="tabletext11"/>
            </w:pPr>
            <w:r w:rsidRPr="00DA4D93">
              <w:t>Frozen Foods</w:t>
            </w:r>
          </w:p>
        </w:tc>
        <w:tc>
          <w:tcPr>
            <w:tcW w:w="720" w:type="dxa"/>
            <w:tcBorders>
              <w:top w:val="single" w:sz="6" w:space="0" w:color="auto"/>
              <w:left w:val="single" w:sz="6" w:space="0" w:color="auto"/>
              <w:bottom w:val="single" w:sz="6" w:space="0" w:color="auto"/>
              <w:right w:val="single" w:sz="6" w:space="0" w:color="auto"/>
            </w:tcBorders>
            <w:vAlign w:val="center"/>
          </w:tcPr>
          <w:p w14:paraId="5179F239" w14:textId="77777777" w:rsidR="00585DDA" w:rsidRPr="00DA4D93" w:rsidRDefault="00585DDA" w:rsidP="007B648B">
            <w:pPr>
              <w:pStyle w:val="tabletext11"/>
              <w:tabs>
                <w:tab w:val="decimal" w:pos="280"/>
              </w:tabs>
              <w:jc w:val="center"/>
            </w:pPr>
            <w:r w:rsidRPr="00DA4D93">
              <w:t>---33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4E5849" w14:textId="77777777" w:rsidR="00585DDA" w:rsidRPr="00DA4D93" w:rsidRDefault="00585DDA" w:rsidP="007B648B">
            <w:pPr>
              <w:pStyle w:val="tabletext11"/>
              <w:tabs>
                <w:tab w:val="decimal" w:pos="0"/>
              </w:tabs>
              <w:jc w:val="center"/>
            </w:pPr>
            <w:r w:rsidRPr="00DA4D93">
              <w:t>1.71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9DD1B8" w14:textId="77777777" w:rsidR="00585DDA" w:rsidRPr="00DA4D93" w:rsidRDefault="00585DDA" w:rsidP="007B648B">
            <w:pPr>
              <w:pStyle w:val="tabletext11"/>
              <w:tabs>
                <w:tab w:val="decimal" w:pos="0"/>
                <w:tab w:val="decimal" w:pos="640"/>
              </w:tabs>
              <w:jc w:val="center"/>
            </w:pPr>
            <w:r w:rsidRPr="00DA4D93">
              <w:t>1.13</w:t>
            </w:r>
          </w:p>
        </w:tc>
        <w:tc>
          <w:tcPr>
            <w:tcW w:w="960" w:type="dxa"/>
            <w:tcBorders>
              <w:top w:val="single" w:sz="6" w:space="0" w:color="auto"/>
              <w:left w:val="single" w:sz="6" w:space="0" w:color="auto"/>
              <w:bottom w:val="single" w:sz="6" w:space="0" w:color="auto"/>
              <w:right w:val="single" w:sz="6" w:space="0" w:color="auto"/>
            </w:tcBorders>
            <w:vAlign w:val="center"/>
          </w:tcPr>
          <w:p w14:paraId="77835A94" w14:textId="77777777" w:rsidR="00585DDA" w:rsidRPr="00DA4D93" w:rsidRDefault="00585DDA" w:rsidP="007B648B">
            <w:pPr>
              <w:pStyle w:val="tabletext11"/>
              <w:tabs>
                <w:tab w:val="decimal" w:pos="0"/>
                <w:tab w:val="decimal" w:pos="640"/>
              </w:tabs>
              <w:jc w:val="center"/>
            </w:pPr>
            <w:r w:rsidRPr="00DA4D93">
              <w:t>1.48</w:t>
            </w:r>
          </w:p>
        </w:tc>
        <w:tc>
          <w:tcPr>
            <w:tcW w:w="840" w:type="dxa"/>
            <w:tcBorders>
              <w:top w:val="single" w:sz="6" w:space="0" w:color="auto"/>
              <w:left w:val="single" w:sz="6" w:space="0" w:color="auto"/>
              <w:bottom w:val="single" w:sz="6" w:space="0" w:color="auto"/>
              <w:right w:val="single" w:sz="6" w:space="0" w:color="auto"/>
            </w:tcBorders>
            <w:vAlign w:val="center"/>
          </w:tcPr>
          <w:p w14:paraId="0536DEB3" w14:textId="77777777" w:rsidR="00585DDA" w:rsidRPr="00DA4D93" w:rsidRDefault="00585DDA" w:rsidP="007B648B">
            <w:pPr>
              <w:pStyle w:val="tabletext11"/>
              <w:tabs>
                <w:tab w:val="decimal" w:pos="0"/>
                <w:tab w:val="decimal" w:pos="640"/>
              </w:tabs>
              <w:jc w:val="center"/>
            </w:pPr>
            <w:r w:rsidRPr="00DA4D93">
              <w:t>1.62</w:t>
            </w:r>
          </w:p>
        </w:tc>
      </w:tr>
      <w:tr w:rsidR="00585DDA" w:rsidRPr="00DA4D93" w14:paraId="0DE4DFD0" w14:textId="77777777" w:rsidTr="007B648B">
        <w:trPr>
          <w:cantSplit/>
          <w:trHeight w:val="190"/>
        </w:trPr>
        <w:tc>
          <w:tcPr>
            <w:tcW w:w="200" w:type="dxa"/>
            <w:tcBorders>
              <w:right w:val="single" w:sz="6" w:space="0" w:color="auto"/>
            </w:tcBorders>
            <w:shd w:val="clear" w:color="auto" w:fill="auto"/>
          </w:tcPr>
          <w:p w14:paraId="10A53632"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D1CDBC8"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728434D" w14:textId="77777777" w:rsidR="00585DDA" w:rsidRPr="00DA4D93" w:rsidRDefault="00585DDA" w:rsidP="007B648B">
            <w:pPr>
              <w:pStyle w:val="tabletext11"/>
            </w:pPr>
            <w:r w:rsidRPr="00DA4D93">
              <w:t>Fruits and Vegetables</w:t>
            </w:r>
          </w:p>
        </w:tc>
        <w:tc>
          <w:tcPr>
            <w:tcW w:w="720" w:type="dxa"/>
            <w:tcBorders>
              <w:top w:val="single" w:sz="6" w:space="0" w:color="auto"/>
              <w:left w:val="single" w:sz="6" w:space="0" w:color="auto"/>
              <w:bottom w:val="single" w:sz="6" w:space="0" w:color="auto"/>
              <w:right w:val="single" w:sz="6" w:space="0" w:color="auto"/>
            </w:tcBorders>
            <w:vAlign w:val="center"/>
          </w:tcPr>
          <w:p w14:paraId="6EAAAAED" w14:textId="77777777" w:rsidR="00585DDA" w:rsidRPr="00DA4D93" w:rsidRDefault="00585DDA" w:rsidP="007B648B">
            <w:pPr>
              <w:pStyle w:val="tabletext11"/>
              <w:tabs>
                <w:tab w:val="decimal" w:pos="280"/>
              </w:tabs>
              <w:jc w:val="center"/>
            </w:pPr>
            <w:r w:rsidRPr="00DA4D93">
              <w:t>---34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6C2AA7" w14:textId="77777777" w:rsidR="00585DDA" w:rsidRPr="00DA4D93" w:rsidRDefault="00585DDA" w:rsidP="007B648B">
            <w:pPr>
              <w:pStyle w:val="tabletext11"/>
              <w:tabs>
                <w:tab w:val="decimal" w:pos="0"/>
              </w:tabs>
              <w:jc w:val="center"/>
            </w:pPr>
            <w:r w:rsidRPr="00DA4D93">
              <w:t>1.71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AD1984" w14:textId="77777777" w:rsidR="00585DDA" w:rsidRPr="00DA4D93" w:rsidRDefault="00585DDA" w:rsidP="007B648B">
            <w:pPr>
              <w:pStyle w:val="tabletext11"/>
              <w:tabs>
                <w:tab w:val="decimal" w:pos="0"/>
                <w:tab w:val="decimal" w:pos="640"/>
              </w:tabs>
              <w:jc w:val="center"/>
            </w:pPr>
            <w:r w:rsidRPr="00DA4D93">
              <w:t>1.13</w:t>
            </w:r>
          </w:p>
        </w:tc>
        <w:tc>
          <w:tcPr>
            <w:tcW w:w="960" w:type="dxa"/>
            <w:tcBorders>
              <w:top w:val="single" w:sz="6" w:space="0" w:color="auto"/>
              <w:left w:val="single" w:sz="6" w:space="0" w:color="auto"/>
              <w:bottom w:val="single" w:sz="6" w:space="0" w:color="auto"/>
              <w:right w:val="single" w:sz="6" w:space="0" w:color="auto"/>
            </w:tcBorders>
            <w:vAlign w:val="center"/>
          </w:tcPr>
          <w:p w14:paraId="5FB8B66A" w14:textId="77777777" w:rsidR="00585DDA" w:rsidRPr="00DA4D93" w:rsidRDefault="00585DDA" w:rsidP="007B648B">
            <w:pPr>
              <w:pStyle w:val="tabletext11"/>
              <w:tabs>
                <w:tab w:val="decimal" w:pos="0"/>
                <w:tab w:val="decimal" w:pos="640"/>
              </w:tabs>
              <w:jc w:val="center"/>
            </w:pPr>
            <w:r w:rsidRPr="00DA4D93">
              <w:t>1.48</w:t>
            </w:r>
          </w:p>
        </w:tc>
        <w:tc>
          <w:tcPr>
            <w:tcW w:w="840" w:type="dxa"/>
            <w:tcBorders>
              <w:top w:val="single" w:sz="6" w:space="0" w:color="auto"/>
              <w:left w:val="single" w:sz="6" w:space="0" w:color="auto"/>
              <w:bottom w:val="single" w:sz="6" w:space="0" w:color="auto"/>
              <w:right w:val="single" w:sz="6" w:space="0" w:color="auto"/>
            </w:tcBorders>
            <w:vAlign w:val="center"/>
          </w:tcPr>
          <w:p w14:paraId="4C3AFC10" w14:textId="77777777" w:rsidR="00585DDA" w:rsidRPr="00DA4D93" w:rsidRDefault="00585DDA" w:rsidP="007B648B">
            <w:pPr>
              <w:pStyle w:val="tabletext11"/>
              <w:tabs>
                <w:tab w:val="decimal" w:pos="0"/>
                <w:tab w:val="decimal" w:pos="640"/>
              </w:tabs>
              <w:jc w:val="center"/>
            </w:pPr>
            <w:r w:rsidRPr="00DA4D93">
              <w:t>1.62</w:t>
            </w:r>
          </w:p>
        </w:tc>
      </w:tr>
      <w:tr w:rsidR="00585DDA" w:rsidRPr="00DA4D93" w14:paraId="29585889" w14:textId="77777777" w:rsidTr="007B648B">
        <w:trPr>
          <w:cantSplit/>
          <w:trHeight w:val="190"/>
        </w:trPr>
        <w:tc>
          <w:tcPr>
            <w:tcW w:w="200" w:type="dxa"/>
            <w:tcBorders>
              <w:right w:val="single" w:sz="6" w:space="0" w:color="auto"/>
            </w:tcBorders>
            <w:shd w:val="clear" w:color="auto" w:fill="auto"/>
          </w:tcPr>
          <w:p w14:paraId="206AD48E"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D690295"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094F469" w14:textId="77777777" w:rsidR="00585DDA" w:rsidRPr="00DA4D93" w:rsidRDefault="00585DDA" w:rsidP="007B648B">
            <w:pPr>
              <w:pStyle w:val="tabletext11"/>
            </w:pPr>
            <w:r w:rsidRPr="00DA4D93">
              <w:t>Meat or Poultry</w:t>
            </w:r>
          </w:p>
        </w:tc>
        <w:tc>
          <w:tcPr>
            <w:tcW w:w="720" w:type="dxa"/>
            <w:tcBorders>
              <w:top w:val="single" w:sz="6" w:space="0" w:color="auto"/>
              <w:left w:val="single" w:sz="6" w:space="0" w:color="auto"/>
              <w:bottom w:val="single" w:sz="6" w:space="0" w:color="auto"/>
              <w:right w:val="single" w:sz="6" w:space="0" w:color="auto"/>
            </w:tcBorders>
            <w:vAlign w:val="center"/>
          </w:tcPr>
          <w:p w14:paraId="6D71114C" w14:textId="77777777" w:rsidR="00585DDA" w:rsidRPr="00DA4D93" w:rsidRDefault="00585DDA" w:rsidP="007B648B">
            <w:pPr>
              <w:pStyle w:val="tabletext11"/>
              <w:tabs>
                <w:tab w:val="decimal" w:pos="280"/>
              </w:tabs>
              <w:jc w:val="center"/>
            </w:pPr>
            <w:r w:rsidRPr="00DA4D93">
              <w:t>---35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B17072" w14:textId="77777777" w:rsidR="00585DDA" w:rsidRPr="00DA4D93" w:rsidRDefault="00585DDA" w:rsidP="007B648B">
            <w:pPr>
              <w:pStyle w:val="tabletext11"/>
              <w:tabs>
                <w:tab w:val="decimal" w:pos="0"/>
              </w:tabs>
              <w:jc w:val="center"/>
            </w:pPr>
            <w:r w:rsidRPr="00DA4D93">
              <w:t>1.75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3390B8" w14:textId="77777777" w:rsidR="00585DDA" w:rsidRPr="00DA4D93" w:rsidRDefault="00585DDA" w:rsidP="007B648B">
            <w:pPr>
              <w:pStyle w:val="tabletext11"/>
              <w:tabs>
                <w:tab w:val="decimal" w:pos="0"/>
                <w:tab w:val="decimal" w:pos="640"/>
              </w:tabs>
              <w:jc w:val="center"/>
            </w:pPr>
            <w:r w:rsidRPr="00DA4D93">
              <w:t>1.28</w:t>
            </w:r>
          </w:p>
        </w:tc>
        <w:tc>
          <w:tcPr>
            <w:tcW w:w="960" w:type="dxa"/>
            <w:tcBorders>
              <w:top w:val="single" w:sz="6" w:space="0" w:color="auto"/>
              <w:left w:val="single" w:sz="6" w:space="0" w:color="auto"/>
              <w:bottom w:val="single" w:sz="6" w:space="0" w:color="auto"/>
              <w:right w:val="single" w:sz="6" w:space="0" w:color="auto"/>
            </w:tcBorders>
            <w:vAlign w:val="center"/>
          </w:tcPr>
          <w:p w14:paraId="0C43AB61" w14:textId="77777777" w:rsidR="00585DDA" w:rsidRPr="00DA4D93" w:rsidRDefault="00585DDA" w:rsidP="007B648B">
            <w:pPr>
              <w:pStyle w:val="tabletext11"/>
              <w:tabs>
                <w:tab w:val="decimal" w:pos="0"/>
                <w:tab w:val="decimal" w:pos="640"/>
              </w:tabs>
              <w:jc w:val="center"/>
            </w:pPr>
            <w:r w:rsidRPr="00DA4D93">
              <w:t>1.48</w:t>
            </w:r>
          </w:p>
        </w:tc>
        <w:tc>
          <w:tcPr>
            <w:tcW w:w="840" w:type="dxa"/>
            <w:tcBorders>
              <w:top w:val="single" w:sz="6" w:space="0" w:color="auto"/>
              <w:left w:val="single" w:sz="6" w:space="0" w:color="auto"/>
              <w:bottom w:val="single" w:sz="6" w:space="0" w:color="auto"/>
              <w:right w:val="single" w:sz="6" w:space="0" w:color="auto"/>
            </w:tcBorders>
            <w:vAlign w:val="center"/>
          </w:tcPr>
          <w:p w14:paraId="1B12551F" w14:textId="77777777" w:rsidR="00585DDA" w:rsidRPr="00DA4D93" w:rsidRDefault="00585DDA" w:rsidP="007B648B">
            <w:pPr>
              <w:pStyle w:val="tabletext11"/>
              <w:tabs>
                <w:tab w:val="decimal" w:pos="0"/>
                <w:tab w:val="decimal" w:pos="640"/>
              </w:tabs>
              <w:jc w:val="center"/>
            </w:pPr>
            <w:r w:rsidRPr="00DA4D93">
              <w:t>1.62</w:t>
            </w:r>
          </w:p>
        </w:tc>
      </w:tr>
      <w:tr w:rsidR="00585DDA" w:rsidRPr="00DA4D93" w14:paraId="303B055B" w14:textId="77777777" w:rsidTr="007B648B">
        <w:trPr>
          <w:cantSplit/>
          <w:trHeight w:val="190"/>
        </w:trPr>
        <w:tc>
          <w:tcPr>
            <w:tcW w:w="200" w:type="dxa"/>
            <w:tcBorders>
              <w:right w:val="single" w:sz="6" w:space="0" w:color="auto"/>
            </w:tcBorders>
            <w:shd w:val="clear" w:color="auto" w:fill="auto"/>
          </w:tcPr>
          <w:p w14:paraId="3D49442E"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EC96C55"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4DC7A1" w14:textId="77777777" w:rsidR="00585DDA" w:rsidRPr="00DA4D93" w:rsidRDefault="00585DDA" w:rsidP="007B648B">
            <w:pPr>
              <w:pStyle w:val="tabletext11"/>
            </w:pPr>
            <w:r w:rsidRPr="00DA4D93">
              <w:t>All Other Food Delivery</w:t>
            </w:r>
          </w:p>
        </w:tc>
        <w:tc>
          <w:tcPr>
            <w:tcW w:w="720" w:type="dxa"/>
            <w:tcBorders>
              <w:top w:val="single" w:sz="6" w:space="0" w:color="auto"/>
              <w:left w:val="single" w:sz="6" w:space="0" w:color="auto"/>
              <w:bottom w:val="single" w:sz="6" w:space="0" w:color="auto"/>
              <w:right w:val="single" w:sz="6" w:space="0" w:color="auto"/>
            </w:tcBorders>
            <w:vAlign w:val="center"/>
          </w:tcPr>
          <w:p w14:paraId="52F041A8" w14:textId="77777777" w:rsidR="00585DDA" w:rsidRPr="00DA4D93" w:rsidRDefault="00585DDA" w:rsidP="007B648B">
            <w:pPr>
              <w:pStyle w:val="tabletext11"/>
              <w:tabs>
                <w:tab w:val="decimal" w:pos="280"/>
              </w:tabs>
              <w:jc w:val="center"/>
            </w:pPr>
            <w:r w:rsidRPr="00DA4D93">
              <w:t>---39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139F86" w14:textId="77777777" w:rsidR="00585DDA" w:rsidRPr="00DA4D93" w:rsidRDefault="00585DDA" w:rsidP="007B648B">
            <w:pPr>
              <w:pStyle w:val="tabletext11"/>
              <w:tabs>
                <w:tab w:val="decimal" w:pos="0"/>
              </w:tabs>
              <w:jc w:val="center"/>
            </w:pPr>
            <w:r w:rsidRPr="00DA4D93">
              <w:t>1.71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DBBB30" w14:textId="77777777" w:rsidR="00585DDA" w:rsidRPr="00DA4D93" w:rsidRDefault="00585DDA" w:rsidP="007B648B">
            <w:pPr>
              <w:pStyle w:val="tabletext11"/>
              <w:tabs>
                <w:tab w:val="decimal" w:pos="0"/>
                <w:tab w:val="decimal" w:pos="640"/>
              </w:tabs>
              <w:jc w:val="center"/>
            </w:pPr>
            <w:r w:rsidRPr="00DA4D93">
              <w:t>1.13</w:t>
            </w:r>
          </w:p>
        </w:tc>
        <w:tc>
          <w:tcPr>
            <w:tcW w:w="960" w:type="dxa"/>
            <w:tcBorders>
              <w:top w:val="single" w:sz="6" w:space="0" w:color="auto"/>
              <w:left w:val="single" w:sz="6" w:space="0" w:color="auto"/>
              <w:bottom w:val="single" w:sz="6" w:space="0" w:color="auto"/>
              <w:right w:val="single" w:sz="6" w:space="0" w:color="auto"/>
            </w:tcBorders>
            <w:vAlign w:val="center"/>
          </w:tcPr>
          <w:p w14:paraId="1DA8DC4F" w14:textId="77777777" w:rsidR="00585DDA" w:rsidRPr="00DA4D93" w:rsidRDefault="00585DDA" w:rsidP="007B648B">
            <w:pPr>
              <w:pStyle w:val="tabletext11"/>
              <w:tabs>
                <w:tab w:val="decimal" w:pos="0"/>
                <w:tab w:val="decimal" w:pos="640"/>
              </w:tabs>
              <w:jc w:val="center"/>
            </w:pPr>
            <w:r w:rsidRPr="00DA4D93">
              <w:t>1.48</w:t>
            </w:r>
          </w:p>
        </w:tc>
        <w:tc>
          <w:tcPr>
            <w:tcW w:w="840" w:type="dxa"/>
            <w:tcBorders>
              <w:top w:val="single" w:sz="6" w:space="0" w:color="auto"/>
              <w:left w:val="single" w:sz="6" w:space="0" w:color="auto"/>
              <w:bottom w:val="single" w:sz="6" w:space="0" w:color="auto"/>
              <w:right w:val="single" w:sz="6" w:space="0" w:color="auto"/>
            </w:tcBorders>
            <w:vAlign w:val="center"/>
          </w:tcPr>
          <w:p w14:paraId="72187B31" w14:textId="77777777" w:rsidR="00585DDA" w:rsidRPr="00DA4D93" w:rsidRDefault="00585DDA" w:rsidP="007B648B">
            <w:pPr>
              <w:pStyle w:val="tabletext11"/>
              <w:tabs>
                <w:tab w:val="decimal" w:pos="0"/>
                <w:tab w:val="decimal" w:pos="640"/>
              </w:tabs>
              <w:jc w:val="center"/>
            </w:pPr>
            <w:r w:rsidRPr="00DA4D93">
              <w:t>1.62</w:t>
            </w:r>
          </w:p>
        </w:tc>
      </w:tr>
      <w:tr w:rsidR="00585DDA" w:rsidRPr="00DA4D93" w14:paraId="11608B60" w14:textId="77777777" w:rsidTr="007B648B">
        <w:trPr>
          <w:cantSplit/>
          <w:trHeight w:val="190"/>
        </w:trPr>
        <w:tc>
          <w:tcPr>
            <w:tcW w:w="200" w:type="dxa"/>
            <w:tcBorders>
              <w:right w:val="single" w:sz="6" w:space="0" w:color="auto"/>
            </w:tcBorders>
            <w:shd w:val="clear" w:color="auto" w:fill="auto"/>
          </w:tcPr>
          <w:p w14:paraId="634945F4"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D0D8FF0" w14:textId="77777777" w:rsidR="00585DDA" w:rsidRPr="00DA4D93" w:rsidRDefault="00585DDA" w:rsidP="007B648B">
            <w:pPr>
              <w:pStyle w:val="tabletext11"/>
            </w:pPr>
            <w:r w:rsidRPr="00DA4D93">
              <w:t>Specialized Delivery: Autos used in deliveries subject to time and similar constraints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C57AC0C" w14:textId="77777777" w:rsidR="00585DDA" w:rsidRPr="00DA4D93" w:rsidRDefault="00585DDA" w:rsidP="007B648B">
            <w:pPr>
              <w:pStyle w:val="tabletext11"/>
            </w:pPr>
            <w:r w:rsidRPr="00DA4D93">
              <w:t>Armored Cars</w:t>
            </w:r>
          </w:p>
        </w:tc>
        <w:tc>
          <w:tcPr>
            <w:tcW w:w="720" w:type="dxa"/>
            <w:tcBorders>
              <w:top w:val="single" w:sz="6" w:space="0" w:color="auto"/>
              <w:left w:val="single" w:sz="6" w:space="0" w:color="auto"/>
              <w:bottom w:val="single" w:sz="6" w:space="0" w:color="auto"/>
              <w:right w:val="single" w:sz="6" w:space="0" w:color="auto"/>
            </w:tcBorders>
            <w:vAlign w:val="center"/>
          </w:tcPr>
          <w:p w14:paraId="2A703B9A" w14:textId="77777777" w:rsidR="00585DDA" w:rsidRPr="00DA4D93" w:rsidRDefault="00585DDA" w:rsidP="007B648B">
            <w:pPr>
              <w:pStyle w:val="tabletext11"/>
              <w:tabs>
                <w:tab w:val="decimal" w:pos="280"/>
              </w:tabs>
              <w:jc w:val="center"/>
            </w:pPr>
            <w:r w:rsidRPr="00DA4D93">
              <w:t>---41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AB445C" w14:textId="77777777" w:rsidR="00585DDA" w:rsidRPr="00DA4D93" w:rsidRDefault="00585DDA" w:rsidP="007B648B">
            <w:pPr>
              <w:pStyle w:val="tabletext11"/>
              <w:tabs>
                <w:tab w:val="decimal" w:pos="0"/>
              </w:tabs>
              <w:jc w:val="center"/>
            </w:pPr>
            <w:r w:rsidRPr="00DA4D93">
              <w:t>1.53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6A46D9" w14:textId="77777777" w:rsidR="00585DDA" w:rsidRPr="00DA4D93" w:rsidRDefault="00585DDA" w:rsidP="007B648B">
            <w:pPr>
              <w:pStyle w:val="tabletext11"/>
              <w:tabs>
                <w:tab w:val="decimal" w:pos="0"/>
                <w:tab w:val="decimal" w:pos="640"/>
              </w:tabs>
              <w:jc w:val="center"/>
            </w:pPr>
            <w:r w:rsidRPr="00DA4D93">
              <w:t>1.43</w:t>
            </w:r>
          </w:p>
        </w:tc>
        <w:tc>
          <w:tcPr>
            <w:tcW w:w="960" w:type="dxa"/>
            <w:tcBorders>
              <w:top w:val="single" w:sz="6" w:space="0" w:color="auto"/>
              <w:left w:val="single" w:sz="6" w:space="0" w:color="auto"/>
              <w:bottom w:val="single" w:sz="6" w:space="0" w:color="auto"/>
              <w:right w:val="single" w:sz="6" w:space="0" w:color="auto"/>
            </w:tcBorders>
            <w:vAlign w:val="center"/>
          </w:tcPr>
          <w:p w14:paraId="372CF356" w14:textId="77777777" w:rsidR="00585DDA" w:rsidRPr="00DA4D93" w:rsidRDefault="00585DDA" w:rsidP="007B648B">
            <w:pPr>
              <w:pStyle w:val="tabletext11"/>
              <w:tabs>
                <w:tab w:val="decimal" w:pos="0"/>
                <w:tab w:val="decimal" w:pos="640"/>
              </w:tabs>
              <w:jc w:val="center"/>
            </w:pPr>
            <w:r w:rsidRPr="00DA4D93">
              <w:t>1.47</w:t>
            </w:r>
          </w:p>
        </w:tc>
        <w:tc>
          <w:tcPr>
            <w:tcW w:w="840" w:type="dxa"/>
            <w:tcBorders>
              <w:top w:val="single" w:sz="6" w:space="0" w:color="auto"/>
              <w:left w:val="single" w:sz="6" w:space="0" w:color="auto"/>
              <w:bottom w:val="single" w:sz="6" w:space="0" w:color="auto"/>
              <w:right w:val="single" w:sz="6" w:space="0" w:color="auto"/>
            </w:tcBorders>
            <w:vAlign w:val="center"/>
          </w:tcPr>
          <w:p w14:paraId="527FF180" w14:textId="77777777" w:rsidR="00585DDA" w:rsidRPr="00DA4D93" w:rsidRDefault="00585DDA" w:rsidP="007B648B">
            <w:pPr>
              <w:pStyle w:val="tabletext11"/>
              <w:tabs>
                <w:tab w:val="decimal" w:pos="0"/>
                <w:tab w:val="decimal" w:pos="640"/>
              </w:tabs>
              <w:jc w:val="center"/>
            </w:pPr>
            <w:r w:rsidRPr="00DA4D93">
              <w:t>1.49</w:t>
            </w:r>
          </w:p>
        </w:tc>
      </w:tr>
      <w:tr w:rsidR="00585DDA" w:rsidRPr="00DA4D93" w14:paraId="2CBEACEE" w14:textId="77777777" w:rsidTr="007B648B">
        <w:trPr>
          <w:cantSplit/>
          <w:trHeight w:val="190"/>
        </w:trPr>
        <w:tc>
          <w:tcPr>
            <w:tcW w:w="200" w:type="dxa"/>
            <w:tcBorders>
              <w:right w:val="single" w:sz="6" w:space="0" w:color="auto"/>
            </w:tcBorders>
            <w:shd w:val="clear" w:color="auto" w:fill="auto"/>
          </w:tcPr>
          <w:p w14:paraId="3FCFAD7A"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D3F05BA"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5CB7356" w14:textId="77777777" w:rsidR="00585DDA" w:rsidRPr="00DA4D93" w:rsidRDefault="00585DDA" w:rsidP="007B648B">
            <w:pPr>
              <w:pStyle w:val="tabletext11"/>
            </w:pPr>
            <w:r w:rsidRPr="00DA4D93">
              <w:t>Film Delivery</w:t>
            </w:r>
          </w:p>
        </w:tc>
        <w:tc>
          <w:tcPr>
            <w:tcW w:w="720" w:type="dxa"/>
            <w:tcBorders>
              <w:top w:val="single" w:sz="6" w:space="0" w:color="auto"/>
              <w:left w:val="single" w:sz="6" w:space="0" w:color="auto"/>
              <w:bottom w:val="single" w:sz="6" w:space="0" w:color="auto"/>
              <w:right w:val="single" w:sz="6" w:space="0" w:color="auto"/>
            </w:tcBorders>
            <w:vAlign w:val="center"/>
          </w:tcPr>
          <w:p w14:paraId="391457A6" w14:textId="77777777" w:rsidR="00585DDA" w:rsidRPr="00DA4D93" w:rsidRDefault="00585DDA" w:rsidP="007B648B">
            <w:pPr>
              <w:pStyle w:val="tabletext11"/>
              <w:tabs>
                <w:tab w:val="decimal" w:pos="280"/>
              </w:tabs>
              <w:jc w:val="center"/>
            </w:pPr>
            <w:r w:rsidRPr="00DA4D93">
              <w:t>---42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7357FD" w14:textId="77777777" w:rsidR="00585DDA" w:rsidRPr="00DA4D93" w:rsidRDefault="00585DDA" w:rsidP="007B648B">
            <w:pPr>
              <w:pStyle w:val="tabletext11"/>
              <w:tabs>
                <w:tab w:val="decimal" w:pos="0"/>
              </w:tabs>
              <w:jc w:val="center"/>
            </w:pPr>
            <w:r w:rsidRPr="00DA4D93">
              <w:t>1.53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037933" w14:textId="77777777" w:rsidR="00585DDA" w:rsidRPr="00DA4D93" w:rsidRDefault="00585DDA" w:rsidP="007B648B">
            <w:pPr>
              <w:pStyle w:val="tabletext11"/>
              <w:tabs>
                <w:tab w:val="decimal" w:pos="0"/>
                <w:tab w:val="decimal" w:pos="640"/>
              </w:tabs>
              <w:jc w:val="center"/>
            </w:pPr>
            <w:r w:rsidRPr="00DA4D93">
              <w:t>1.43</w:t>
            </w:r>
          </w:p>
        </w:tc>
        <w:tc>
          <w:tcPr>
            <w:tcW w:w="960" w:type="dxa"/>
            <w:tcBorders>
              <w:top w:val="single" w:sz="6" w:space="0" w:color="auto"/>
              <w:left w:val="single" w:sz="6" w:space="0" w:color="auto"/>
              <w:bottom w:val="single" w:sz="6" w:space="0" w:color="auto"/>
              <w:right w:val="single" w:sz="6" w:space="0" w:color="auto"/>
            </w:tcBorders>
            <w:vAlign w:val="center"/>
          </w:tcPr>
          <w:p w14:paraId="304D6FC5" w14:textId="77777777" w:rsidR="00585DDA" w:rsidRPr="00DA4D93" w:rsidRDefault="00585DDA" w:rsidP="007B648B">
            <w:pPr>
              <w:pStyle w:val="tabletext11"/>
              <w:tabs>
                <w:tab w:val="decimal" w:pos="0"/>
                <w:tab w:val="decimal" w:pos="640"/>
              </w:tabs>
              <w:jc w:val="center"/>
            </w:pPr>
            <w:r w:rsidRPr="00DA4D93">
              <w:t>1.47</w:t>
            </w:r>
          </w:p>
        </w:tc>
        <w:tc>
          <w:tcPr>
            <w:tcW w:w="840" w:type="dxa"/>
            <w:tcBorders>
              <w:top w:val="single" w:sz="6" w:space="0" w:color="auto"/>
              <w:left w:val="single" w:sz="6" w:space="0" w:color="auto"/>
              <w:bottom w:val="single" w:sz="6" w:space="0" w:color="auto"/>
              <w:right w:val="single" w:sz="6" w:space="0" w:color="auto"/>
            </w:tcBorders>
            <w:vAlign w:val="center"/>
          </w:tcPr>
          <w:p w14:paraId="25C5B508" w14:textId="77777777" w:rsidR="00585DDA" w:rsidRPr="00DA4D93" w:rsidRDefault="00585DDA" w:rsidP="007B648B">
            <w:pPr>
              <w:pStyle w:val="tabletext11"/>
              <w:tabs>
                <w:tab w:val="decimal" w:pos="0"/>
                <w:tab w:val="decimal" w:pos="640"/>
              </w:tabs>
              <w:jc w:val="center"/>
            </w:pPr>
            <w:r w:rsidRPr="00DA4D93">
              <w:t>1.49</w:t>
            </w:r>
          </w:p>
        </w:tc>
      </w:tr>
      <w:tr w:rsidR="00585DDA" w:rsidRPr="00DA4D93" w14:paraId="24D75AC9" w14:textId="77777777" w:rsidTr="007B648B">
        <w:trPr>
          <w:cantSplit/>
          <w:trHeight w:val="190"/>
        </w:trPr>
        <w:tc>
          <w:tcPr>
            <w:tcW w:w="200" w:type="dxa"/>
            <w:tcBorders>
              <w:right w:val="single" w:sz="6" w:space="0" w:color="auto"/>
            </w:tcBorders>
            <w:shd w:val="clear" w:color="auto" w:fill="auto"/>
          </w:tcPr>
          <w:p w14:paraId="29FCE2B4"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591EEBA"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A803F85" w14:textId="77777777" w:rsidR="00585DDA" w:rsidRPr="00DA4D93" w:rsidRDefault="00585DDA" w:rsidP="007B648B">
            <w:pPr>
              <w:pStyle w:val="tabletext11"/>
            </w:pPr>
            <w:r w:rsidRPr="00DA4D93">
              <w:t>Magazines or Newspapers</w:t>
            </w:r>
          </w:p>
        </w:tc>
        <w:tc>
          <w:tcPr>
            <w:tcW w:w="720" w:type="dxa"/>
            <w:tcBorders>
              <w:top w:val="single" w:sz="6" w:space="0" w:color="auto"/>
              <w:left w:val="single" w:sz="6" w:space="0" w:color="auto"/>
              <w:bottom w:val="single" w:sz="6" w:space="0" w:color="auto"/>
              <w:right w:val="single" w:sz="6" w:space="0" w:color="auto"/>
            </w:tcBorders>
            <w:vAlign w:val="center"/>
          </w:tcPr>
          <w:p w14:paraId="1511A504" w14:textId="77777777" w:rsidR="00585DDA" w:rsidRPr="00DA4D93" w:rsidRDefault="00585DDA" w:rsidP="007B648B">
            <w:pPr>
              <w:pStyle w:val="tabletext11"/>
              <w:tabs>
                <w:tab w:val="decimal" w:pos="280"/>
              </w:tabs>
              <w:jc w:val="center"/>
            </w:pPr>
            <w:r w:rsidRPr="00DA4D93">
              <w:t>---43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F439CE" w14:textId="77777777" w:rsidR="00585DDA" w:rsidRPr="00DA4D93" w:rsidRDefault="00585DDA" w:rsidP="007B648B">
            <w:pPr>
              <w:pStyle w:val="tabletext11"/>
              <w:tabs>
                <w:tab w:val="decimal" w:pos="0"/>
              </w:tabs>
              <w:jc w:val="center"/>
            </w:pPr>
            <w:r w:rsidRPr="00DA4D93">
              <w:t>1.53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5A8C40" w14:textId="77777777" w:rsidR="00585DDA" w:rsidRPr="00DA4D93" w:rsidRDefault="00585DDA" w:rsidP="007B648B">
            <w:pPr>
              <w:pStyle w:val="tabletext11"/>
              <w:tabs>
                <w:tab w:val="decimal" w:pos="0"/>
                <w:tab w:val="decimal" w:pos="640"/>
              </w:tabs>
              <w:jc w:val="center"/>
            </w:pPr>
            <w:r w:rsidRPr="00DA4D93">
              <w:t>1.43</w:t>
            </w:r>
          </w:p>
        </w:tc>
        <w:tc>
          <w:tcPr>
            <w:tcW w:w="960" w:type="dxa"/>
            <w:tcBorders>
              <w:top w:val="single" w:sz="6" w:space="0" w:color="auto"/>
              <w:left w:val="single" w:sz="6" w:space="0" w:color="auto"/>
              <w:bottom w:val="single" w:sz="6" w:space="0" w:color="auto"/>
              <w:right w:val="single" w:sz="6" w:space="0" w:color="auto"/>
            </w:tcBorders>
            <w:vAlign w:val="center"/>
          </w:tcPr>
          <w:p w14:paraId="70C322C0" w14:textId="77777777" w:rsidR="00585DDA" w:rsidRPr="00DA4D93" w:rsidRDefault="00585DDA" w:rsidP="007B648B">
            <w:pPr>
              <w:pStyle w:val="tabletext11"/>
              <w:tabs>
                <w:tab w:val="decimal" w:pos="0"/>
                <w:tab w:val="decimal" w:pos="640"/>
              </w:tabs>
              <w:jc w:val="center"/>
            </w:pPr>
            <w:r w:rsidRPr="00DA4D93">
              <w:t>1.47</w:t>
            </w:r>
          </w:p>
        </w:tc>
        <w:tc>
          <w:tcPr>
            <w:tcW w:w="840" w:type="dxa"/>
            <w:tcBorders>
              <w:top w:val="single" w:sz="6" w:space="0" w:color="auto"/>
              <w:left w:val="single" w:sz="6" w:space="0" w:color="auto"/>
              <w:bottom w:val="single" w:sz="6" w:space="0" w:color="auto"/>
              <w:right w:val="single" w:sz="6" w:space="0" w:color="auto"/>
            </w:tcBorders>
            <w:vAlign w:val="center"/>
          </w:tcPr>
          <w:p w14:paraId="0919261A" w14:textId="77777777" w:rsidR="00585DDA" w:rsidRPr="00DA4D93" w:rsidRDefault="00585DDA" w:rsidP="007B648B">
            <w:pPr>
              <w:pStyle w:val="tabletext11"/>
              <w:tabs>
                <w:tab w:val="decimal" w:pos="0"/>
                <w:tab w:val="decimal" w:pos="640"/>
              </w:tabs>
              <w:jc w:val="center"/>
            </w:pPr>
            <w:r w:rsidRPr="00DA4D93">
              <w:t>1.49</w:t>
            </w:r>
          </w:p>
        </w:tc>
      </w:tr>
      <w:tr w:rsidR="00585DDA" w:rsidRPr="00DA4D93" w14:paraId="038BF0EC" w14:textId="77777777" w:rsidTr="007B648B">
        <w:trPr>
          <w:cantSplit/>
          <w:trHeight w:val="190"/>
        </w:trPr>
        <w:tc>
          <w:tcPr>
            <w:tcW w:w="200" w:type="dxa"/>
            <w:tcBorders>
              <w:right w:val="single" w:sz="6" w:space="0" w:color="auto"/>
            </w:tcBorders>
            <w:shd w:val="clear" w:color="auto" w:fill="auto"/>
          </w:tcPr>
          <w:p w14:paraId="74C2925B"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77595E2"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503DD70" w14:textId="77777777" w:rsidR="00585DDA" w:rsidRPr="00DA4D93" w:rsidRDefault="00585DDA" w:rsidP="007B648B">
            <w:pPr>
              <w:pStyle w:val="tabletext11"/>
            </w:pPr>
            <w:r w:rsidRPr="00DA4D93">
              <w:t>Mail and Parcel Post</w:t>
            </w:r>
          </w:p>
        </w:tc>
        <w:tc>
          <w:tcPr>
            <w:tcW w:w="720" w:type="dxa"/>
            <w:tcBorders>
              <w:top w:val="single" w:sz="6" w:space="0" w:color="auto"/>
              <w:left w:val="single" w:sz="6" w:space="0" w:color="auto"/>
              <w:bottom w:val="single" w:sz="6" w:space="0" w:color="auto"/>
              <w:right w:val="single" w:sz="6" w:space="0" w:color="auto"/>
            </w:tcBorders>
            <w:vAlign w:val="center"/>
          </w:tcPr>
          <w:p w14:paraId="2052DF77" w14:textId="77777777" w:rsidR="00585DDA" w:rsidRPr="00DA4D93" w:rsidRDefault="00585DDA" w:rsidP="007B648B">
            <w:pPr>
              <w:pStyle w:val="tabletext11"/>
              <w:tabs>
                <w:tab w:val="decimal" w:pos="280"/>
              </w:tabs>
              <w:jc w:val="center"/>
            </w:pPr>
            <w:r w:rsidRPr="00DA4D93">
              <w:t>---44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53A08A" w14:textId="77777777" w:rsidR="00585DDA" w:rsidRPr="00DA4D93" w:rsidRDefault="00585DDA" w:rsidP="007B648B">
            <w:pPr>
              <w:pStyle w:val="tabletext11"/>
              <w:tabs>
                <w:tab w:val="decimal" w:pos="0"/>
              </w:tabs>
              <w:jc w:val="center"/>
            </w:pPr>
            <w:r w:rsidRPr="00DA4D93">
              <w:t>1.53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428C78" w14:textId="77777777" w:rsidR="00585DDA" w:rsidRPr="00DA4D93" w:rsidRDefault="00585DDA" w:rsidP="007B648B">
            <w:pPr>
              <w:pStyle w:val="tabletext11"/>
              <w:tabs>
                <w:tab w:val="decimal" w:pos="0"/>
                <w:tab w:val="decimal" w:pos="640"/>
              </w:tabs>
              <w:jc w:val="center"/>
            </w:pPr>
            <w:r w:rsidRPr="00DA4D93">
              <w:t>1.43</w:t>
            </w:r>
          </w:p>
        </w:tc>
        <w:tc>
          <w:tcPr>
            <w:tcW w:w="960" w:type="dxa"/>
            <w:tcBorders>
              <w:top w:val="single" w:sz="6" w:space="0" w:color="auto"/>
              <w:left w:val="single" w:sz="6" w:space="0" w:color="auto"/>
              <w:bottom w:val="single" w:sz="6" w:space="0" w:color="auto"/>
              <w:right w:val="single" w:sz="6" w:space="0" w:color="auto"/>
            </w:tcBorders>
            <w:vAlign w:val="center"/>
          </w:tcPr>
          <w:p w14:paraId="2113DC98" w14:textId="77777777" w:rsidR="00585DDA" w:rsidRPr="00DA4D93" w:rsidRDefault="00585DDA" w:rsidP="007B648B">
            <w:pPr>
              <w:pStyle w:val="tabletext11"/>
              <w:tabs>
                <w:tab w:val="decimal" w:pos="0"/>
                <w:tab w:val="decimal" w:pos="640"/>
              </w:tabs>
              <w:jc w:val="center"/>
            </w:pPr>
            <w:r w:rsidRPr="00DA4D93">
              <w:t>1.47</w:t>
            </w:r>
          </w:p>
        </w:tc>
        <w:tc>
          <w:tcPr>
            <w:tcW w:w="840" w:type="dxa"/>
            <w:tcBorders>
              <w:top w:val="single" w:sz="6" w:space="0" w:color="auto"/>
              <w:left w:val="single" w:sz="6" w:space="0" w:color="auto"/>
              <w:bottom w:val="single" w:sz="6" w:space="0" w:color="auto"/>
              <w:right w:val="single" w:sz="6" w:space="0" w:color="auto"/>
            </w:tcBorders>
            <w:vAlign w:val="center"/>
          </w:tcPr>
          <w:p w14:paraId="12027695" w14:textId="77777777" w:rsidR="00585DDA" w:rsidRPr="00DA4D93" w:rsidRDefault="00585DDA" w:rsidP="007B648B">
            <w:pPr>
              <w:pStyle w:val="tabletext11"/>
              <w:tabs>
                <w:tab w:val="decimal" w:pos="0"/>
                <w:tab w:val="decimal" w:pos="640"/>
              </w:tabs>
              <w:jc w:val="center"/>
            </w:pPr>
            <w:r w:rsidRPr="00DA4D93">
              <w:t>1.49</w:t>
            </w:r>
          </w:p>
        </w:tc>
      </w:tr>
      <w:tr w:rsidR="00585DDA" w:rsidRPr="00DA4D93" w14:paraId="37095142" w14:textId="77777777" w:rsidTr="007B648B">
        <w:trPr>
          <w:cantSplit/>
          <w:trHeight w:val="190"/>
        </w:trPr>
        <w:tc>
          <w:tcPr>
            <w:tcW w:w="200" w:type="dxa"/>
            <w:tcBorders>
              <w:right w:val="single" w:sz="6" w:space="0" w:color="auto"/>
            </w:tcBorders>
            <w:shd w:val="clear" w:color="auto" w:fill="auto"/>
          </w:tcPr>
          <w:p w14:paraId="2AA64974"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485CB810"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80E1E3F" w14:textId="77777777" w:rsidR="00585DDA" w:rsidRPr="00DA4D93" w:rsidRDefault="00585DDA" w:rsidP="007B648B">
            <w:pPr>
              <w:pStyle w:val="tabletext11"/>
            </w:pPr>
            <w:r w:rsidRPr="00DA4D93">
              <w:t>All Other Specialized Delivery</w:t>
            </w:r>
          </w:p>
        </w:tc>
        <w:tc>
          <w:tcPr>
            <w:tcW w:w="720" w:type="dxa"/>
            <w:tcBorders>
              <w:top w:val="single" w:sz="6" w:space="0" w:color="auto"/>
              <w:left w:val="single" w:sz="6" w:space="0" w:color="auto"/>
              <w:bottom w:val="single" w:sz="6" w:space="0" w:color="auto"/>
              <w:right w:val="single" w:sz="6" w:space="0" w:color="auto"/>
            </w:tcBorders>
            <w:vAlign w:val="center"/>
          </w:tcPr>
          <w:p w14:paraId="40AB27F6" w14:textId="77777777" w:rsidR="00585DDA" w:rsidRPr="00DA4D93" w:rsidRDefault="00585DDA" w:rsidP="007B648B">
            <w:pPr>
              <w:pStyle w:val="tabletext11"/>
              <w:tabs>
                <w:tab w:val="decimal" w:pos="280"/>
              </w:tabs>
              <w:jc w:val="center"/>
            </w:pPr>
            <w:r w:rsidRPr="00DA4D93">
              <w:t>---49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28D061" w14:textId="77777777" w:rsidR="00585DDA" w:rsidRPr="00DA4D93" w:rsidRDefault="00585DDA" w:rsidP="007B648B">
            <w:pPr>
              <w:pStyle w:val="tabletext11"/>
              <w:tabs>
                <w:tab w:val="decimal" w:pos="0"/>
              </w:tabs>
              <w:jc w:val="center"/>
            </w:pPr>
            <w:r w:rsidRPr="00DA4D93">
              <w:t>1.53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CEBBB5" w14:textId="77777777" w:rsidR="00585DDA" w:rsidRPr="00DA4D93" w:rsidRDefault="00585DDA" w:rsidP="007B648B">
            <w:pPr>
              <w:pStyle w:val="tabletext11"/>
              <w:tabs>
                <w:tab w:val="decimal" w:pos="0"/>
                <w:tab w:val="decimal" w:pos="640"/>
              </w:tabs>
              <w:jc w:val="center"/>
            </w:pPr>
            <w:r w:rsidRPr="00DA4D93">
              <w:t>1.43</w:t>
            </w:r>
          </w:p>
        </w:tc>
        <w:tc>
          <w:tcPr>
            <w:tcW w:w="960" w:type="dxa"/>
            <w:tcBorders>
              <w:top w:val="single" w:sz="6" w:space="0" w:color="auto"/>
              <w:left w:val="single" w:sz="6" w:space="0" w:color="auto"/>
              <w:bottom w:val="single" w:sz="6" w:space="0" w:color="auto"/>
              <w:right w:val="single" w:sz="6" w:space="0" w:color="auto"/>
            </w:tcBorders>
            <w:vAlign w:val="center"/>
          </w:tcPr>
          <w:p w14:paraId="3703D783" w14:textId="77777777" w:rsidR="00585DDA" w:rsidRPr="00DA4D93" w:rsidRDefault="00585DDA" w:rsidP="007B648B">
            <w:pPr>
              <w:pStyle w:val="tabletext11"/>
              <w:tabs>
                <w:tab w:val="decimal" w:pos="0"/>
                <w:tab w:val="decimal" w:pos="640"/>
              </w:tabs>
              <w:jc w:val="center"/>
            </w:pPr>
            <w:r w:rsidRPr="00DA4D93">
              <w:t>1.47</w:t>
            </w:r>
          </w:p>
        </w:tc>
        <w:tc>
          <w:tcPr>
            <w:tcW w:w="840" w:type="dxa"/>
            <w:tcBorders>
              <w:top w:val="single" w:sz="6" w:space="0" w:color="auto"/>
              <w:left w:val="single" w:sz="6" w:space="0" w:color="auto"/>
              <w:bottom w:val="single" w:sz="6" w:space="0" w:color="auto"/>
              <w:right w:val="single" w:sz="6" w:space="0" w:color="auto"/>
            </w:tcBorders>
            <w:vAlign w:val="center"/>
          </w:tcPr>
          <w:p w14:paraId="296F89E1" w14:textId="77777777" w:rsidR="00585DDA" w:rsidRPr="00DA4D93" w:rsidRDefault="00585DDA" w:rsidP="007B648B">
            <w:pPr>
              <w:pStyle w:val="tabletext11"/>
              <w:tabs>
                <w:tab w:val="decimal" w:pos="0"/>
                <w:tab w:val="decimal" w:pos="640"/>
              </w:tabs>
              <w:jc w:val="center"/>
            </w:pPr>
            <w:r w:rsidRPr="00DA4D93">
              <w:t>1.49</w:t>
            </w:r>
          </w:p>
        </w:tc>
      </w:tr>
      <w:tr w:rsidR="00585DDA" w:rsidRPr="00DA4D93" w14:paraId="3BF195C6" w14:textId="77777777" w:rsidTr="007B648B">
        <w:trPr>
          <w:cantSplit/>
          <w:trHeight w:val="190"/>
        </w:trPr>
        <w:tc>
          <w:tcPr>
            <w:tcW w:w="200" w:type="dxa"/>
            <w:tcBorders>
              <w:right w:val="single" w:sz="6" w:space="0" w:color="auto"/>
            </w:tcBorders>
            <w:shd w:val="clear" w:color="auto" w:fill="auto"/>
          </w:tcPr>
          <w:p w14:paraId="7B7F269E"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7F96CD7" w14:textId="77777777" w:rsidR="00585DDA" w:rsidRPr="00DA4D93" w:rsidRDefault="00585DDA" w:rsidP="007B648B">
            <w:pPr>
              <w:pStyle w:val="tabletext11"/>
            </w:pPr>
            <w:r w:rsidRPr="00DA4D93">
              <w:t xml:space="preserve">Waste Disposal: Autos transporting salvage and waste material for disposal </w:t>
            </w:r>
            <w:r w:rsidRPr="00DA4D93">
              <w:lastRenderedPageBreak/>
              <w:t>or resale</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D14E3F" w14:textId="77777777" w:rsidR="00585DDA" w:rsidRPr="00DA4D93" w:rsidRDefault="00585DDA" w:rsidP="007B648B">
            <w:pPr>
              <w:pStyle w:val="tabletext11"/>
            </w:pPr>
            <w:r w:rsidRPr="00DA4D93">
              <w:lastRenderedPageBreak/>
              <w:t>Auto Dismantlers</w:t>
            </w:r>
          </w:p>
        </w:tc>
        <w:tc>
          <w:tcPr>
            <w:tcW w:w="720" w:type="dxa"/>
            <w:tcBorders>
              <w:top w:val="single" w:sz="6" w:space="0" w:color="auto"/>
              <w:left w:val="single" w:sz="6" w:space="0" w:color="auto"/>
              <w:bottom w:val="single" w:sz="6" w:space="0" w:color="auto"/>
              <w:right w:val="single" w:sz="6" w:space="0" w:color="auto"/>
            </w:tcBorders>
            <w:vAlign w:val="center"/>
          </w:tcPr>
          <w:p w14:paraId="76B38E11" w14:textId="77777777" w:rsidR="00585DDA" w:rsidRPr="00DA4D93" w:rsidRDefault="00585DDA" w:rsidP="007B648B">
            <w:pPr>
              <w:pStyle w:val="tabletext11"/>
              <w:tabs>
                <w:tab w:val="decimal" w:pos="280"/>
              </w:tabs>
              <w:jc w:val="center"/>
            </w:pPr>
            <w:r w:rsidRPr="00DA4D93">
              <w:t>---51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5E1171" w14:textId="77777777" w:rsidR="00585DDA" w:rsidRPr="00DA4D93" w:rsidRDefault="00585DDA" w:rsidP="007B648B">
            <w:pPr>
              <w:pStyle w:val="tabletext11"/>
              <w:tabs>
                <w:tab w:val="decimal" w:pos="0"/>
              </w:tabs>
              <w:jc w:val="center"/>
            </w:pPr>
            <w:r w:rsidRPr="00DA4D93">
              <w:t>1.36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D01236" w14:textId="77777777" w:rsidR="00585DDA" w:rsidRPr="00DA4D93" w:rsidRDefault="00585DDA" w:rsidP="007B648B">
            <w:pPr>
              <w:pStyle w:val="tabletext11"/>
              <w:tabs>
                <w:tab w:val="decimal" w:pos="0"/>
                <w:tab w:val="decimal" w:pos="640"/>
              </w:tabs>
              <w:jc w:val="center"/>
            </w:pPr>
            <w:r w:rsidRPr="00DA4D93">
              <w:t>1.38</w:t>
            </w:r>
          </w:p>
        </w:tc>
        <w:tc>
          <w:tcPr>
            <w:tcW w:w="960" w:type="dxa"/>
            <w:tcBorders>
              <w:top w:val="single" w:sz="6" w:space="0" w:color="auto"/>
              <w:left w:val="single" w:sz="6" w:space="0" w:color="auto"/>
              <w:bottom w:val="single" w:sz="6" w:space="0" w:color="auto"/>
              <w:right w:val="single" w:sz="6" w:space="0" w:color="auto"/>
            </w:tcBorders>
            <w:vAlign w:val="center"/>
          </w:tcPr>
          <w:p w14:paraId="79578C9D" w14:textId="77777777" w:rsidR="00585DDA" w:rsidRPr="00DA4D93" w:rsidRDefault="00585DDA" w:rsidP="007B648B">
            <w:pPr>
              <w:pStyle w:val="tabletext11"/>
              <w:tabs>
                <w:tab w:val="decimal" w:pos="0"/>
                <w:tab w:val="decimal" w:pos="640"/>
              </w:tabs>
              <w:jc w:val="center"/>
            </w:pPr>
            <w:r w:rsidRPr="00DA4D93">
              <w:t>1.40</w:t>
            </w:r>
          </w:p>
        </w:tc>
        <w:tc>
          <w:tcPr>
            <w:tcW w:w="840" w:type="dxa"/>
            <w:tcBorders>
              <w:top w:val="single" w:sz="6" w:space="0" w:color="auto"/>
              <w:left w:val="single" w:sz="6" w:space="0" w:color="auto"/>
              <w:bottom w:val="single" w:sz="6" w:space="0" w:color="auto"/>
              <w:right w:val="single" w:sz="6" w:space="0" w:color="auto"/>
            </w:tcBorders>
            <w:vAlign w:val="center"/>
          </w:tcPr>
          <w:p w14:paraId="2EBA4B90" w14:textId="77777777" w:rsidR="00585DDA" w:rsidRPr="00DA4D93" w:rsidRDefault="00585DDA" w:rsidP="007B648B">
            <w:pPr>
              <w:pStyle w:val="tabletext11"/>
              <w:tabs>
                <w:tab w:val="decimal" w:pos="0"/>
                <w:tab w:val="decimal" w:pos="640"/>
              </w:tabs>
              <w:jc w:val="center"/>
            </w:pPr>
            <w:r w:rsidRPr="00DA4D93">
              <w:t>1.68</w:t>
            </w:r>
          </w:p>
        </w:tc>
      </w:tr>
      <w:tr w:rsidR="00585DDA" w:rsidRPr="00DA4D93" w14:paraId="3AFAD464" w14:textId="77777777" w:rsidTr="007B648B">
        <w:trPr>
          <w:cantSplit/>
          <w:trHeight w:val="190"/>
        </w:trPr>
        <w:tc>
          <w:tcPr>
            <w:tcW w:w="200" w:type="dxa"/>
            <w:tcBorders>
              <w:right w:val="single" w:sz="6" w:space="0" w:color="auto"/>
            </w:tcBorders>
            <w:shd w:val="clear" w:color="auto" w:fill="auto"/>
          </w:tcPr>
          <w:p w14:paraId="3E0BAB31"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0B33D9B"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4F5619" w14:textId="77777777" w:rsidR="00585DDA" w:rsidRPr="00DA4D93" w:rsidRDefault="00585DDA" w:rsidP="007B648B">
            <w:pPr>
              <w:pStyle w:val="tabletext11"/>
            </w:pPr>
            <w:r w:rsidRPr="00DA4D93">
              <w:t>Building Wrecking Operators</w:t>
            </w:r>
          </w:p>
        </w:tc>
        <w:tc>
          <w:tcPr>
            <w:tcW w:w="720" w:type="dxa"/>
            <w:tcBorders>
              <w:top w:val="single" w:sz="6" w:space="0" w:color="auto"/>
              <w:left w:val="single" w:sz="6" w:space="0" w:color="auto"/>
              <w:bottom w:val="single" w:sz="6" w:space="0" w:color="auto"/>
              <w:right w:val="single" w:sz="6" w:space="0" w:color="auto"/>
            </w:tcBorders>
            <w:vAlign w:val="center"/>
          </w:tcPr>
          <w:p w14:paraId="19A6E16A" w14:textId="77777777" w:rsidR="00585DDA" w:rsidRPr="00DA4D93" w:rsidRDefault="00585DDA" w:rsidP="007B648B">
            <w:pPr>
              <w:pStyle w:val="tabletext11"/>
              <w:tabs>
                <w:tab w:val="decimal" w:pos="280"/>
              </w:tabs>
              <w:jc w:val="center"/>
            </w:pPr>
            <w:r w:rsidRPr="00DA4D93">
              <w:t>---52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225B4D" w14:textId="77777777" w:rsidR="00585DDA" w:rsidRPr="00DA4D93" w:rsidRDefault="00585DDA" w:rsidP="007B648B">
            <w:pPr>
              <w:pStyle w:val="tabletext11"/>
              <w:tabs>
                <w:tab w:val="decimal" w:pos="0"/>
              </w:tabs>
              <w:jc w:val="center"/>
            </w:pPr>
            <w:r w:rsidRPr="00DA4D93">
              <w:t>1.36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1570DC" w14:textId="77777777" w:rsidR="00585DDA" w:rsidRPr="00DA4D93" w:rsidRDefault="00585DDA" w:rsidP="007B648B">
            <w:pPr>
              <w:pStyle w:val="tabletext11"/>
              <w:tabs>
                <w:tab w:val="decimal" w:pos="0"/>
                <w:tab w:val="decimal" w:pos="640"/>
              </w:tabs>
              <w:jc w:val="center"/>
            </w:pPr>
            <w:r w:rsidRPr="00DA4D93">
              <w:t>1.38</w:t>
            </w:r>
          </w:p>
        </w:tc>
        <w:tc>
          <w:tcPr>
            <w:tcW w:w="960" w:type="dxa"/>
            <w:tcBorders>
              <w:top w:val="single" w:sz="6" w:space="0" w:color="auto"/>
              <w:left w:val="single" w:sz="6" w:space="0" w:color="auto"/>
              <w:bottom w:val="single" w:sz="6" w:space="0" w:color="auto"/>
              <w:right w:val="single" w:sz="6" w:space="0" w:color="auto"/>
            </w:tcBorders>
            <w:vAlign w:val="center"/>
          </w:tcPr>
          <w:p w14:paraId="3097AA99" w14:textId="77777777" w:rsidR="00585DDA" w:rsidRPr="00DA4D93" w:rsidRDefault="00585DDA" w:rsidP="007B648B">
            <w:pPr>
              <w:pStyle w:val="tabletext11"/>
              <w:tabs>
                <w:tab w:val="decimal" w:pos="0"/>
                <w:tab w:val="decimal" w:pos="640"/>
              </w:tabs>
              <w:jc w:val="center"/>
            </w:pPr>
            <w:r w:rsidRPr="00DA4D93">
              <w:t>1.40</w:t>
            </w:r>
          </w:p>
        </w:tc>
        <w:tc>
          <w:tcPr>
            <w:tcW w:w="840" w:type="dxa"/>
            <w:tcBorders>
              <w:top w:val="single" w:sz="6" w:space="0" w:color="auto"/>
              <w:left w:val="single" w:sz="6" w:space="0" w:color="auto"/>
              <w:bottom w:val="single" w:sz="6" w:space="0" w:color="auto"/>
              <w:right w:val="single" w:sz="6" w:space="0" w:color="auto"/>
            </w:tcBorders>
            <w:vAlign w:val="center"/>
          </w:tcPr>
          <w:p w14:paraId="45788107" w14:textId="77777777" w:rsidR="00585DDA" w:rsidRPr="00DA4D93" w:rsidRDefault="00585DDA" w:rsidP="007B648B">
            <w:pPr>
              <w:pStyle w:val="tabletext11"/>
              <w:tabs>
                <w:tab w:val="decimal" w:pos="0"/>
                <w:tab w:val="decimal" w:pos="640"/>
              </w:tabs>
              <w:jc w:val="center"/>
            </w:pPr>
            <w:r w:rsidRPr="00DA4D93">
              <w:t>1.68</w:t>
            </w:r>
          </w:p>
        </w:tc>
      </w:tr>
      <w:tr w:rsidR="00585DDA" w:rsidRPr="00DA4D93" w14:paraId="7A97D15A" w14:textId="77777777" w:rsidTr="007B648B">
        <w:trPr>
          <w:cantSplit/>
          <w:trHeight w:val="190"/>
        </w:trPr>
        <w:tc>
          <w:tcPr>
            <w:tcW w:w="200" w:type="dxa"/>
            <w:tcBorders>
              <w:right w:val="single" w:sz="6" w:space="0" w:color="auto"/>
            </w:tcBorders>
            <w:shd w:val="clear" w:color="auto" w:fill="auto"/>
          </w:tcPr>
          <w:p w14:paraId="43B2DAEB"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3F853400"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428BA8A" w14:textId="77777777" w:rsidR="00585DDA" w:rsidRPr="00DA4D93" w:rsidRDefault="00585DDA" w:rsidP="007B648B">
            <w:pPr>
              <w:pStyle w:val="tabletext11"/>
            </w:pPr>
            <w:r w:rsidRPr="00DA4D93">
              <w:t>Garbage</w:t>
            </w:r>
          </w:p>
        </w:tc>
        <w:tc>
          <w:tcPr>
            <w:tcW w:w="720" w:type="dxa"/>
            <w:tcBorders>
              <w:top w:val="single" w:sz="6" w:space="0" w:color="auto"/>
              <w:left w:val="single" w:sz="6" w:space="0" w:color="auto"/>
              <w:bottom w:val="single" w:sz="6" w:space="0" w:color="auto"/>
              <w:right w:val="single" w:sz="6" w:space="0" w:color="auto"/>
            </w:tcBorders>
            <w:vAlign w:val="center"/>
          </w:tcPr>
          <w:p w14:paraId="59893877" w14:textId="77777777" w:rsidR="00585DDA" w:rsidRPr="00DA4D93" w:rsidRDefault="00585DDA" w:rsidP="007B648B">
            <w:pPr>
              <w:pStyle w:val="tabletext11"/>
              <w:tabs>
                <w:tab w:val="decimal" w:pos="280"/>
              </w:tabs>
              <w:jc w:val="center"/>
            </w:pPr>
            <w:r w:rsidRPr="00DA4D93">
              <w:t>---53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4822A6" w14:textId="77777777" w:rsidR="00585DDA" w:rsidRPr="00DA4D93" w:rsidRDefault="00585DDA" w:rsidP="007B648B">
            <w:pPr>
              <w:pStyle w:val="tabletext11"/>
              <w:tabs>
                <w:tab w:val="decimal" w:pos="0"/>
              </w:tabs>
              <w:jc w:val="center"/>
            </w:pPr>
            <w:r w:rsidRPr="00DA4D93">
              <w:t>2.01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5DF9E" w14:textId="77777777" w:rsidR="00585DDA" w:rsidRPr="00DA4D93" w:rsidRDefault="00585DDA" w:rsidP="007B648B">
            <w:pPr>
              <w:pStyle w:val="tabletext11"/>
              <w:tabs>
                <w:tab w:val="decimal" w:pos="0"/>
                <w:tab w:val="decimal" w:pos="640"/>
              </w:tabs>
              <w:jc w:val="center"/>
            </w:pPr>
            <w:r w:rsidRPr="00DA4D93">
              <w:t>2.35</w:t>
            </w:r>
          </w:p>
        </w:tc>
        <w:tc>
          <w:tcPr>
            <w:tcW w:w="960" w:type="dxa"/>
            <w:tcBorders>
              <w:top w:val="single" w:sz="6" w:space="0" w:color="auto"/>
              <w:left w:val="single" w:sz="6" w:space="0" w:color="auto"/>
              <w:bottom w:val="single" w:sz="6" w:space="0" w:color="auto"/>
              <w:right w:val="single" w:sz="6" w:space="0" w:color="auto"/>
            </w:tcBorders>
            <w:vAlign w:val="center"/>
          </w:tcPr>
          <w:p w14:paraId="61409BC5" w14:textId="77777777" w:rsidR="00585DDA" w:rsidRPr="00DA4D93" w:rsidRDefault="00585DDA" w:rsidP="007B648B">
            <w:pPr>
              <w:pStyle w:val="tabletext11"/>
              <w:tabs>
                <w:tab w:val="decimal" w:pos="0"/>
                <w:tab w:val="decimal" w:pos="640"/>
              </w:tabs>
              <w:jc w:val="center"/>
            </w:pPr>
            <w:r w:rsidRPr="00DA4D93">
              <w:t>1.40</w:t>
            </w:r>
          </w:p>
        </w:tc>
        <w:tc>
          <w:tcPr>
            <w:tcW w:w="840" w:type="dxa"/>
            <w:tcBorders>
              <w:top w:val="single" w:sz="6" w:space="0" w:color="auto"/>
              <w:left w:val="single" w:sz="6" w:space="0" w:color="auto"/>
              <w:bottom w:val="single" w:sz="6" w:space="0" w:color="auto"/>
              <w:right w:val="single" w:sz="6" w:space="0" w:color="auto"/>
            </w:tcBorders>
            <w:vAlign w:val="center"/>
          </w:tcPr>
          <w:p w14:paraId="06A4C7F6" w14:textId="77777777" w:rsidR="00585DDA" w:rsidRPr="00DA4D93" w:rsidRDefault="00585DDA" w:rsidP="007B648B">
            <w:pPr>
              <w:pStyle w:val="tabletext11"/>
              <w:tabs>
                <w:tab w:val="decimal" w:pos="0"/>
                <w:tab w:val="decimal" w:pos="640"/>
              </w:tabs>
              <w:jc w:val="center"/>
            </w:pPr>
            <w:r w:rsidRPr="00DA4D93">
              <w:t>1.68</w:t>
            </w:r>
          </w:p>
        </w:tc>
      </w:tr>
      <w:tr w:rsidR="00585DDA" w:rsidRPr="00DA4D93" w14:paraId="1B007470" w14:textId="77777777" w:rsidTr="007B648B">
        <w:trPr>
          <w:cantSplit/>
          <w:trHeight w:val="190"/>
        </w:trPr>
        <w:tc>
          <w:tcPr>
            <w:tcW w:w="200" w:type="dxa"/>
            <w:tcBorders>
              <w:right w:val="single" w:sz="6" w:space="0" w:color="auto"/>
            </w:tcBorders>
            <w:shd w:val="clear" w:color="auto" w:fill="auto"/>
          </w:tcPr>
          <w:p w14:paraId="2D47513F"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404B8ED"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4372A2C" w14:textId="77777777" w:rsidR="00585DDA" w:rsidRPr="00DA4D93" w:rsidRDefault="00585DDA" w:rsidP="007B648B">
            <w:pPr>
              <w:pStyle w:val="tabletext11"/>
            </w:pPr>
            <w:r w:rsidRPr="00DA4D93">
              <w:t>Junk Dealers</w:t>
            </w:r>
          </w:p>
        </w:tc>
        <w:tc>
          <w:tcPr>
            <w:tcW w:w="720" w:type="dxa"/>
            <w:tcBorders>
              <w:top w:val="single" w:sz="6" w:space="0" w:color="auto"/>
              <w:left w:val="single" w:sz="6" w:space="0" w:color="auto"/>
              <w:bottom w:val="single" w:sz="6" w:space="0" w:color="auto"/>
              <w:right w:val="single" w:sz="6" w:space="0" w:color="auto"/>
            </w:tcBorders>
            <w:vAlign w:val="center"/>
          </w:tcPr>
          <w:p w14:paraId="3359BE2A" w14:textId="77777777" w:rsidR="00585DDA" w:rsidRPr="00DA4D93" w:rsidRDefault="00585DDA" w:rsidP="007B648B">
            <w:pPr>
              <w:pStyle w:val="tabletext11"/>
              <w:tabs>
                <w:tab w:val="decimal" w:pos="280"/>
              </w:tabs>
              <w:jc w:val="center"/>
            </w:pPr>
            <w:r w:rsidRPr="00DA4D93">
              <w:t>---54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E1257B" w14:textId="77777777" w:rsidR="00585DDA" w:rsidRPr="00DA4D93" w:rsidRDefault="00585DDA" w:rsidP="007B648B">
            <w:pPr>
              <w:pStyle w:val="tabletext11"/>
              <w:tabs>
                <w:tab w:val="decimal" w:pos="0"/>
              </w:tabs>
              <w:jc w:val="center"/>
            </w:pPr>
            <w:r w:rsidRPr="00DA4D93">
              <w:t>1.36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679975" w14:textId="77777777" w:rsidR="00585DDA" w:rsidRPr="00DA4D93" w:rsidRDefault="00585DDA" w:rsidP="007B648B">
            <w:pPr>
              <w:pStyle w:val="tabletext11"/>
              <w:tabs>
                <w:tab w:val="decimal" w:pos="0"/>
                <w:tab w:val="decimal" w:pos="640"/>
              </w:tabs>
              <w:jc w:val="center"/>
            </w:pPr>
            <w:r w:rsidRPr="00DA4D93">
              <w:t>1.38</w:t>
            </w:r>
          </w:p>
        </w:tc>
        <w:tc>
          <w:tcPr>
            <w:tcW w:w="960" w:type="dxa"/>
            <w:tcBorders>
              <w:top w:val="single" w:sz="6" w:space="0" w:color="auto"/>
              <w:left w:val="single" w:sz="6" w:space="0" w:color="auto"/>
              <w:bottom w:val="single" w:sz="6" w:space="0" w:color="auto"/>
              <w:right w:val="single" w:sz="6" w:space="0" w:color="auto"/>
            </w:tcBorders>
            <w:vAlign w:val="center"/>
          </w:tcPr>
          <w:p w14:paraId="4D76D2B4" w14:textId="77777777" w:rsidR="00585DDA" w:rsidRPr="00DA4D93" w:rsidRDefault="00585DDA" w:rsidP="007B648B">
            <w:pPr>
              <w:pStyle w:val="tabletext11"/>
              <w:tabs>
                <w:tab w:val="decimal" w:pos="0"/>
                <w:tab w:val="decimal" w:pos="640"/>
              </w:tabs>
              <w:jc w:val="center"/>
            </w:pPr>
            <w:r w:rsidRPr="00DA4D93">
              <w:t>1.40</w:t>
            </w:r>
          </w:p>
        </w:tc>
        <w:tc>
          <w:tcPr>
            <w:tcW w:w="840" w:type="dxa"/>
            <w:tcBorders>
              <w:top w:val="single" w:sz="6" w:space="0" w:color="auto"/>
              <w:left w:val="single" w:sz="6" w:space="0" w:color="auto"/>
              <w:bottom w:val="single" w:sz="6" w:space="0" w:color="auto"/>
              <w:right w:val="single" w:sz="6" w:space="0" w:color="auto"/>
            </w:tcBorders>
            <w:vAlign w:val="center"/>
          </w:tcPr>
          <w:p w14:paraId="627E1BE1" w14:textId="77777777" w:rsidR="00585DDA" w:rsidRPr="00DA4D93" w:rsidRDefault="00585DDA" w:rsidP="007B648B">
            <w:pPr>
              <w:pStyle w:val="tabletext11"/>
              <w:tabs>
                <w:tab w:val="decimal" w:pos="0"/>
                <w:tab w:val="decimal" w:pos="640"/>
              </w:tabs>
              <w:jc w:val="center"/>
            </w:pPr>
            <w:r w:rsidRPr="00DA4D93">
              <w:t>1.68</w:t>
            </w:r>
          </w:p>
        </w:tc>
      </w:tr>
      <w:tr w:rsidR="00585DDA" w:rsidRPr="00DA4D93" w14:paraId="37FDD783" w14:textId="77777777" w:rsidTr="007B648B">
        <w:trPr>
          <w:cantSplit/>
          <w:trHeight w:val="190"/>
        </w:trPr>
        <w:tc>
          <w:tcPr>
            <w:tcW w:w="200" w:type="dxa"/>
            <w:tcBorders>
              <w:right w:val="single" w:sz="6" w:space="0" w:color="auto"/>
            </w:tcBorders>
            <w:shd w:val="clear" w:color="auto" w:fill="auto"/>
          </w:tcPr>
          <w:p w14:paraId="7B7F9D2A"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9BD421A"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C9DC460" w14:textId="77777777" w:rsidR="00585DDA" w:rsidRPr="00DA4D93" w:rsidRDefault="00585DDA" w:rsidP="007B648B">
            <w:pPr>
              <w:pStyle w:val="tabletext11"/>
            </w:pPr>
            <w:r w:rsidRPr="00DA4D93">
              <w:t>All Other Waste Disposal</w:t>
            </w:r>
          </w:p>
        </w:tc>
        <w:tc>
          <w:tcPr>
            <w:tcW w:w="720" w:type="dxa"/>
            <w:tcBorders>
              <w:top w:val="single" w:sz="6" w:space="0" w:color="auto"/>
              <w:left w:val="single" w:sz="6" w:space="0" w:color="auto"/>
              <w:bottom w:val="single" w:sz="6" w:space="0" w:color="auto"/>
              <w:right w:val="single" w:sz="6" w:space="0" w:color="auto"/>
            </w:tcBorders>
            <w:vAlign w:val="center"/>
          </w:tcPr>
          <w:p w14:paraId="6B83640C" w14:textId="77777777" w:rsidR="00585DDA" w:rsidRPr="00DA4D93" w:rsidRDefault="00585DDA" w:rsidP="007B648B">
            <w:pPr>
              <w:pStyle w:val="tabletext11"/>
              <w:tabs>
                <w:tab w:val="decimal" w:pos="280"/>
              </w:tabs>
              <w:jc w:val="center"/>
            </w:pPr>
            <w:r w:rsidRPr="00DA4D93">
              <w:t>---59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A22403" w14:textId="77777777" w:rsidR="00585DDA" w:rsidRPr="00DA4D93" w:rsidRDefault="00585DDA" w:rsidP="007B648B">
            <w:pPr>
              <w:pStyle w:val="tabletext11"/>
              <w:tabs>
                <w:tab w:val="decimal" w:pos="0"/>
              </w:tabs>
              <w:jc w:val="center"/>
            </w:pPr>
            <w:r w:rsidRPr="00DA4D93">
              <w:t>1.36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4C401D" w14:textId="77777777" w:rsidR="00585DDA" w:rsidRPr="00DA4D93" w:rsidRDefault="00585DDA" w:rsidP="007B648B">
            <w:pPr>
              <w:pStyle w:val="tabletext11"/>
              <w:tabs>
                <w:tab w:val="decimal" w:pos="0"/>
                <w:tab w:val="decimal" w:pos="640"/>
              </w:tabs>
              <w:jc w:val="center"/>
            </w:pPr>
            <w:r w:rsidRPr="00DA4D93">
              <w:t>1.38</w:t>
            </w:r>
          </w:p>
        </w:tc>
        <w:tc>
          <w:tcPr>
            <w:tcW w:w="960" w:type="dxa"/>
            <w:tcBorders>
              <w:top w:val="single" w:sz="6" w:space="0" w:color="auto"/>
              <w:left w:val="single" w:sz="6" w:space="0" w:color="auto"/>
              <w:bottom w:val="single" w:sz="6" w:space="0" w:color="auto"/>
              <w:right w:val="single" w:sz="6" w:space="0" w:color="auto"/>
            </w:tcBorders>
            <w:vAlign w:val="center"/>
          </w:tcPr>
          <w:p w14:paraId="6D4454C6" w14:textId="77777777" w:rsidR="00585DDA" w:rsidRPr="00DA4D93" w:rsidRDefault="00585DDA" w:rsidP="007B648B">
            <w:pPr>
              <w:pStyle w:val="tabletext11"/>
              <w:tabs>
                <w:tab w:val="decimal" w:pos="0"/>
                <w:tab w:val="decimal" w:pos="640"/>
              </w:tabs>
              <w:jc w:val="center"/>
            </w:pPr>
            <w:r w:rsidRPr="00DA4D93">
              <w:t>1.40</w:t>
            </w:r>
          </w:p>
        </w:tc>
        <w:tc>
          <w:tcPr>
            <w:tcW w:w="840" w:type="dxa"/>
            <w:tcBorders>
              <w:top w:val="single" w:sz="6" w:space="0" w:color="auto"/>
              <w:left w:val="single" w:sz="6" w:space="0" w:color="auto"/>
              <w:bottom w:val="single" w:sz="6" w:space="0" w:color="auto"/>
              <w:right w:val="single" w:sz="6" w:space="0" w:color="auto"/>
            </w:tcBorders>
            <w:vAlign w:val="center"/>
          </w:tcPr>
          <w:p w14:paraId="717531A1" w14:textId="77777777" w:rsidR="00585DDA" w:rsidRPr="00DA4D93" w:rsidRDefault="00585DDA" w:rsidP="007B648B">
            <w:pPr>
              <w:pStyle w:val="tabletext11"/>
              <w:tabs>
                <w:tab w:val="decimal" w:pos="0"/>
                <w:tab w:val="decimal" w:pos="640"/>
              </w:tabs>
              <w:jc w:val="center"/>
            </w:pPr>
            <w:r w:rsidRPr="00DA4D93">
              <w:t>1.68</w:t>
            </w:r>
          </w:p>
        </w:tc>
      </w:tr>
      <w:tr w:rsidR="00585DDA" w:rsidRPr="00DA4D93" w14:paraId="272E8836" w14:textId="77777777" w:rsidTr="007B648B">
        <w:trPr>
          <w:cantSplit/>
          <w:trHeight w:val="190"/>
        </w:trPr>
        <w:tc>
          <w:tcPr>
            <w:tcW w:w="200" w:type="dxa"/>
            <w:tcBorders>
              <w:right w:val="single" w:sz="6" w:space="0" w:color="auto"/>
            </w:tcBorders>
            <w:shd w:val="clear" w:color="auto" w:fill="auto"/>
          </w:tcPr>
          <w:p w14:paraId="20419755"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F574A16" w14:textId="77777777" w:rsidR="00585DDA" w:rsidRPr="00DA4D93" w:rsidRDefault="00585DDA" w:rsidP="007B648B">
            <w:pPr>
              <w:pStyle w:val="tabletext11"/>
            </w:pPr>
            <w:r w:rsidRPr="00DA4D93">
              <w:t>Farmers: Autos owned by a farmer, used in connection with the operation of their own farm and occasionally used to haul commodities for other farmers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2C1D5EE" w14:textId="77777777" w:rsidR="00585DDA" w:rsidRPr="00DA4D93" w:rsidRDefault="00585DDA" w:rsidP="007B648B">
            <w:pPr>
              <w:pStyle w:val="tabletext11"/>
            </w:pPr>
            <w:r w:rsidRPr="00DA4D93">
              <w:t>Individually Owned or Family Corporation (Other than 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0138DE30" w14:textId="77777777" w:rsidR="00585DDA" w:rsidRPr="00DA4D93" w:rsidRDefault="00585DDA" w:rsidP="007B648B">
            <w:pPr>
              <w:pStyle w:val="tabletext11"/>
              <w:tabs>
                <w:tab w:val="decimal" w:pos="280"/>
              </w:tabs>
              <w:jc w:val="center"/>
            </w:pPr>
            <w:r w:rsidRPr="00DA4D93">
              <w:t>---61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B078ED" w14:textId="77777777" w:rsidR="00585DDA" w:rsidRPr="00DA4D93" w:rsidRDefault="00585DDA" w:rsidP="007B648B">
            <w:pPr>
              <w:pStyle w:val="tabletext11"/>
              <w:tabs>
                <w:tab w:val="decimal" w:pos="0"/>
              </w:tabs>
              <w:jc w:val="center"/>
            </w:pPr>
            <w:r w:rsidRPr="00DA4D93">
              <w:t>0.49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1C23B7" w14:textId="77777777" w:rsidR="00585DDA" w:rsidRPr="00DA4D93" w:rsidRDefault="00585DDA" w:rsidP="007B648B">
            <w:pPr>
              <w:pStyle w:val="tabletext11"/>
              <w:tabs>
                <w:tab w:val="decimal" w:pos="0"/>
                <w:tab w:val="decimal" w:pos="640"/>
              </w:tabs>
              <w:jc w:val="center"/>
            </w:pPr>
            <w:r w:rsidRPr="00DA4D93">
              <w:t>0.76</w:t>
            </w:r>
          </w:p>
        </w:tc>
        <w:tc>
          <w:tcPr>
            <w:tcW w:w="960" w:type="dxa"/>
            <w:tcBorders>
              <w:top w:val="single" w:sz="6" w:space="0" w:color="auto"/>
              <w:left w:val="single" w:sz="6" w:space="0" w:color="auto"/>
              <w:bottom w:val="single" w:sz="6" w:space="0" w:color="auto"/>
              <w:right w:val="single" w:sz="6" w:space="0" w:color="auto"/>
            </w:tcBorders>
            <w:vAlign w:val="center"/>
          </w:tcPr>
          <w:p w14:paraId="30932662" w14:textId="77777777" w:rsidR="00585DDA" w:rsidRPr="00DA4D93" w:rsidRDefault="00585DDA" w:rsidP="007B648B">
            <w:pPr>
              <w:pStyle w:val="tabletext11"/>
              <w:tabs>
                <w:tab w:val="decimal" w:pos="0"/>
                <w:tab w:val="decimal" w:pos="640"/>
              </w:tabs>
              <w:jc w:val="center"/>
            </w:pPr>
            <w:r w:rsidRPr="00DA4D93">
              <w:t>0.87</w:t>
            </w:r>
          </w:p>
        </w:tc>
        <w:tc>
          <w:tcPr>
            <w:tcW w:w="840" w:type="dxa"/>
            <w:tcBorders>
              <w:top w:val="single" w:sz="6" w:space="0" w:color="auto"/>
              <w:left w:val="single" w:sz="6" w:space="0" w:color="auto"/>
              <w:bottom w:val="single" w:sz="6" w:space="0" w:color="auto"/>
              <w:right w:val="single" w:sz="6" w:space="0" w:color="auto"/>
            </w:tcBorders>
            <w:vAlign w:val="center"/>
          </w:tcPr>
          <w:p w14:paraId="18343DAB" w14:textId="77777777" w:rsidR="00585DDA" w:rsidRPr="00DA4D93" w:rsidRDefault="00585DDA" w:rsidP="007B648B">
            <w:pPr>
              <w:pStyle w:val="tabletext11"/>
              <w:tabs>
                <w:tab w:val="decimal" w:pos="0"/>
                <w:tab w:val="decimal" w:pos="640"/>
              </w:tabs>
              <w:jc w:val="center"/>
            </w:pPr>
            <w:r w:rsidRPr="00DA4D93">
              <w:t>0.87</w:t>
            </w:r>
          </w:p>
        </w:tc>
      </w:tr>
      <w:tr w:rsidR="00585DDA" w:rsidRPr="00DA4D93" w14:paraId="7E36B0F0" w14:textId="77777777" w:rsidTr="007B648B">
        <w:trPr>
          <w:cantSplit/>
          <w:trHeight w:val="190"/>
        </w:trPr>
        <w:tc>
          <w:tcPr>
            <w:tcW w:w="200" w:type="dxa"/>
            <w:tcBorders>
              <w:right w:val="single" w:sz="6" w:space="0" w:color="auto"/>
            </w:tcBorders>
            <w:shd w:val="clear" w:color="auto" w:fill="auto"/>
          </w:tcPr>
          <w:p w14:paraId="3F2C5735"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31A730F"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8BCC204" w14:textId="77777777" w:rsidR="00585DDA" w:rsidRPr="00DA4D93" w:rsidRDefault="00585DDA" w:rsidP="007B648B">
            <w:pPr>
              <w:pStyle w:val="tabletext11"/>
            </w:pPr>
            <w:r w:rsidRPr="00DA4D93">
              <w:t>Livestock Hauling</w:t>
            </w:r>
          </w:p>
        </w:tc>
        <w:tc>
          <w:tcPr>
            <w:tcW w:w="720" w:type="dxa"/>
            <w:tcBorders>
              <w:top w:val="single" w:sz="6" w:space="0" w:color="auto"/>
              <w:left w:val="single" w:sz="6" w:space="0" w:color="auto"/>
              <w:bottom w:val="single" w:sz="6" w:space="0" w:color="auto"/>
              <w:right w:val="single" w:sz="6" w:space="0" w:color="auto"/>
            </w:tcBorders>
            <w:vAlign w:val="center"/>
          </w:tcPr>
          <w:p w14:paraId="0C6BFCCE" w14:textId="77777777" w:rsidR="00585DDA" w:rsidRPr="00DA4D93" w:rsidRDefault="00585DDA" w:rsidP="007B648B">
            <w:pPr>
              <w:pStyle w:val="tabletext11"/>
              <w:tabs>
                <w:tab w:val="decimal" w:pos="280"/>
              </w:tabs>
              <w:jc w:val="center"/>
            </w:pPr>
            <w:r w:rsidRPr="00DA4D93">
              <w:t>---62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CE2D26" w14:textId="77777777" w:rsidR="00585DDA" w:rsidRPr="00DA4D93" w:rsidRDefault="00585DDA" w:rsidP="007B648B">
            <w:pPr>
              <w:pStyle w:val="tabletext11"/>
              <w:tabs>
                <w:tab w:val="decimal" w:pos="0"/>
              </w:tabs>
              <w:jc w:val="center"/>
            </w:pPr>
            <w:r w:rsidRPr="00DA4D93">
              <w:t>0.49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A6DB20" w14:textId="77777777" w:rsidR="00585DDA" w:rsidRPr="00DA4D93" w:rsidRDefault="00585DDA" w:rsidP="007B648B">
            <w:pPr>
              <w:pStyle w:val="tabletext11"/>
              <w:tabs>
                <w:tab w:val="decimal" w:pos="0"/>
                <w:tab w:val="decimal" w:pos="640"/>
              </w:tabs>
              <w:jc w:val="center"/>
            </w:pPr>
            <w:r w:rsidRPr="00DA4D93">
              <w:t>0.76</w:t>
            </w:r>
          </w:p>
        </w:tc>
        <w:tc>
          <w:tcPr>
            <w:tcW w:w="960" w:type="dxa"/>
            <w:tcBorders>
              <w:top w:val="single" w:sz="6" w:space="0" w:color="auto"/>
              <w:left w:val="single" w:sz="6" w:space="0" w:color="auto"/>
              <w:bottom w:val="single" w:sz="6" w:space="0" w:color="auto"/>
              <w:right w:val="single" w:sz="6" w:space="0" w:color="auto"/>
            </w:tcBorders>
            <w:vAlign w:val="center"/>
          </w:tcPr>
          <w:p w14:paraId="2931500A" w14:textId="77777777" w:rsidR="00585DDA" w:rsidRPr="00DA4D93" w:rsidRDefault="00585DDA" w:rsidP="007B648B">
            <w:pPr>
              <w:pStyle w:val="tabletext11"/>
              <w:tabs>
                <w:tab w:val="decimal" w:pos="0"/>
                <w:tab w:val="decimal" w:pos="640"/>
              </w:tabs>
              <w:jc w:val="center"/>
            </w:pPr>
            <w:r w:rsidRPr="00DA4D93">
              <w:t>0.91</w:t>
            </w:r>
          </w:p>
        </w:tc>
        <w:tc>
          <w:tcPr>
            <w:tcW w:w="840" w:type="dxa"/>
            <w:tcBorders>
              <w:top w:val="single" w:sz="6" w:space="0" w:color="auto"/>
              <w:left w:val="single" w:sz="6" w:space="0" w:color="auto"/>
              <w:bottom w:val="single" w:sz="6" w:space="0" w:color="auto"/>
              <w:right w:val="single" w:sz="6" w:space="0" w:color="auto"/>
            </w:tcBorders>
            <w:vAlign w:val="center"/>
          </w:tcPr>
          <w:p w14:paraId="63D85B62" w14:textId="77777777" w:rsidR="00585DDA" w:rsidRPr="00DA4D93" w:rsidRDefault="00585DDA" w:rsidP="007B648B">
            <w:pPr>
              <w:pStyle w:val="tabletext11"/>
              <w:tabs>
                <w:tab w:val="decimal" w:pos="0"/>
                <w:tab w:val="decimal" w:pos="640"/>
              </w:tabs>
              <w:jc w:val="center"/>
            </w:pPr>
            <w:r w:rsidRPr="00DA4D93">
              <w:t>0.87</w:t>
            </w:r>
          </w:p>
        </w:tc>
      </w:tr>
      <w:tr w:rsidR="00585DDA" w:rsidRPr="00DA4D93" w14:paraId="5CB6B83C" w14:textId="77777777" w:rsidTr="007B648B">
        <w:trPr>
          <w:cantSplit/>
          <w:trHeight w:val="190"/>
        </w:trPr>
        <w:tc>
          <w:tcPr>
            <w:tcW w:w="200" w:type="dxa"/>
            <w:tcBorders>
              <w:right w:val="single" w:sz="6" w:space="0" w:color="auto"/>
            </w:tcBorders>
            <w:shd w:val="clear" w:color="auto" w:fill="auto"/>
            <w:vAlign w:val="center"/>
          </w:tcPr>
          <w:p w14:paraId="132EEE70"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A7DECEC"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1BF6CFFC" w14:textId="77777777" w:rsidR="00585DDA" w:rsidRPr="00DA4D93" w:rsidRDefault="00585DDA" w:rsidP="007B648B">
            <w:pPr>
              <w:pStyle w:val="tabletext11"/>
            </w:pPr>
            <w:r w:rsidRPr="00DA4D93">
              <w:t>All Other Farmers</w:t>
            </w:r>
          </w:p>
        </w:tc>
        <w:tc>
          <w:tcPr>
            <w:tcW w:w="720" w:type="dxa"/>
            <w:tcBorders>
              <w:top w:val="single" w:sz="6" w:space="0" w:color="auto"/>
              <w:left w:val="single" w:sz="6" w:space="0" w:color="auto"/>
              <w:bottom w:val="single" w:sz="6" w:space="0" w:color="auto"/>
              <w:right w:val="single" w:sz="6" w:space="0" w:color="auto"/>
            </w:tcBorders>
            <w:vAlign w:val="center"/>
          </w:tcPr>
          <w:p w14:paraId="6695BD80" w14:textId="77777777" w:rsidR="00585DDA" w:rsidRPr="00DA4D93" w:rsidRDefault="00585DDA" w:rsidP="007B648B">
            <w:pPr>
              <w:pStyle w:val="tabletext11"/>
              <w:tabs>
                <w:tab w:val="decimal" w:pos="280"/>
              </w:tabs>
              <w:jc w:val="center"/>
            </w:pPr>
            <w:r w:rsidRPr="00DA4D93">
              <w:t>---</w:t>
            </w:r>
            <w:del w:id="0" w:author="Author">
              <w:r w:rsidRPr="00DA4D93" w:rsidDel="00BA2520">
                <w:delText>63</w:delText>
              </w:r>
            </w:del>
            <w:ins w:id="1" w:author="Author">
              <w:r w:rsidRPr="00DA4D93">
                <w:t>69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93D83B" w14:textId="77777777" w:rsidR="00585DDA" w:rsidRPr="00DA4D93" w:rsidRDefault="00585DDA" w:rsidP="007B648B">
            <w:pPr>
              <w:pStyle w:val="tabletext11"/>
              <w:tabs>
                <w:tab w:val="decimal" w:pos="0"/>
              </w:tabs>
              <w:jc w:val="center"/>
            </w:pPr>
            <w:r w:rsidRPr="00DA4D93">
              <w:t>0.49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DB0528" w14:textId="77777777" w:rsidR="00585DDA" w:rsidRPr="00DA4D93" w:rsidRDefault="00585DDA" w:rsidP="007B648B">
            <w:pPr>
              <w:pStyle w:val="tabletext11"/>
              <w:tabs>
                <w:tab w:val="decimal" w:pos="0"/>
                <w:tab w:val="decimal" w:pos="640"/>
              </w:tabs>
              <w:jc w:val="center"/>
            </w:pPr>
            <w:r w:rsidRPr="00DA4D93">
              <w:t>0.76</w:t>
            </w:r>
          </w:p>
        </w:tc>
        <w:tc>
          <w:tcPr>
            <w:tcW w:w="960" w:type="dxa"/>
            <w:tcBorders>
              <w:top w:val="single" w:sz="6" w:space="0" w:color="auto"/>
              <w:left w:val="single" w:sz="6" w:space="0" w:color="auto"/>
              <w:bottom w:val="single" w:sz="6" w:space="0" w:color="auto"/>
              <w:right w:val="single" w:sz="6" w:space="0" w:color="auto"/>
            </w:tcBorders>
            <w:vAlign w:val="center"/>
          </w:tcPr>
          <w:p w14:paraId="0861B271" w14:textId="77777777" w:rsidR="00585DDA" w:rsidRPr="00DA4D93" w:rsidRDefault="00585DDA" w:rsidP="007B648B">
            <w:pPr>
              <w:pStyle w:val="tabletext11"/>
              <w:tabs>
                <w:tab w:val="decimal" w:pos="0"/>
                <w:tab w:val="decimal" w:pos="640"/>
              </w:tabs>
              <w:jc w:val="center"/>
            </w:pPr>
            <w:r w:rsidRPr="00DA4D93">
              <w:t>0.91</w:t>
            </w:r>
          </w:p>
        </w:tc>
        <w:tc>
          <w:tcPr>
            <w:tcW w:w="840" w:type="dxa"/>
            <w:tcBorders>
              <w:top w:val="single" w:sz="6" w:space="0" w:color="auto"/>
              <w:left w:val="single" w:sz="6" w:space="0" w:color="auto"/>
              <w:bottom w:val="single" w:sz="6" w:space="0" w:color="auto"/>
              <w:right w:val="single" w:sz="6" w:space="0" w:color="auto"/>
            </w:tcBorders>
            <w:vAlign w:val="center"/>
          </w:tcPr>
          <w:p w14:paraId="27074389" w14:textId="77777777" w:rsidR="00585DDA" w:rsidRPr="00DA4D93" w:rsidRDefault="00585DDA" w:rsidP="007B648B">
            <w:pPr>
              <w:pStyle w:val="tabletext11"/>
              <w:tabs>
                <w:tab w:val="decimal" w:pos="0"/>
                <w:tab w:val="decimal" w:pos="640"/>
              </w:tabs>
              <w:jc w:val="center"/>
            </w:pPr>
            <w:r w:rsidRPr="00DA4D93">
              <w:t>0.87</w:t>
            </w:r>
          </w:p>
        </w:tc>
      </w:tr>
      <w:tr w:rsidR="00585DDA" w:rsidRPr="00DA4D93" w14:paraId="5D5C25F8" w14:textId="77777777" w:rsidTr="007B648B">
        <w:trPr>
          <w:cantSplit/>
          <w:trHeight w:val="190"/>
        </w:trPr>
        <w:tc>
          <w:tcPr>
            <w:tcW w:w="200" w:type="dxa"/>
            <w:tcBorders>
              <w:right w:val="single" w:sz="6" w:space="0" w:color="auto"/>
            </w:tcBorders>
            <w:shd w:val="clear" w:color="auto" w:fill="auto"/>
          </w:tcPr>
          <w:p w14:paraId="68C6AAFD"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89A99E8" w14:textId="77777777" w:rsidR="00585DDA" w:rsidRPr="00DA4D93" w:rsidRDefault="00585DDA" w:rsidP="007B648B">
            <w:pPr>
              <w:pStyle w:val="tabletext11"/>
            </w:pPr>
            <w:r w:rsidRPr="00DA4D93">
              <w:t>Dump and Transit Mix (Use these factors and codes only when no other secondary classification applies.)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E0F25A2" w14:textId="77777777" w:rsidR="00585DDA" w:rsidRPr="00DA4D93" w:rsidRDefault="00585DDA" w:rsidP="007B648B">
            <w:pPr>
              <w:pStyle w:val="tabletext11"/>
            </w:pPr>
            <w:r w:rsidRPr="00DA4D93">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36239537" w14:textId="77777777" w:rsidR="00585DDA" w:rsidRPr="00DA4D93" w:rsidRDefault="00585DDA" w:rsidP="007B648B">
            <w:pPr>
              <w:pStyle w:val="tabletext11"/>
              <w:tabs>
                <w:tab w:val="decimal" w:pos="280"/>
              </w:tabs>
              <w:jc w:val="center"/>
            </w:pPr>
            <w:r w:rsidRPr="00DA4D93">
              <w:t>---71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201EE6" w14:textId="77777777" w:rsidR="00585DDA" w:rsidRPr="00DA4D93" w:rsidRDefault="00585DDA" w:rsidP="007B648B">
            <w:pPr>
              <w:pStyle w:val="tabletext11"/>
              <w:tabs>
                <w:tab w:val="decimal" w:pos="0"/>
              </w:tabs>
              <w:jc w:val="center"/>
            </w:pPr>
            <w:r w:rsidRPr="00DA4D93">
              <w:t>0.89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4E0EB6" w14:textId="77777777" w:rsidR="00585DDA" w:rsidRPr="00DA4D93" w:rsidRDefault="00585DDA" w:rsidP="007B648B">
            <w:pPr>
              <w:pStyle w:val="tabletext11"/>
              <w:tabs>
                <w:tab w:val="decimal" w:pos="0"/>
                <w:tab w:val="decimal" w:pos="640"/>
              </w:tabs>
              <w:jc w:val="center"/>
            </w:pPr>
            <w:r w:rsidRPr="00DA4D93">
              <w:t>0.93</w:t>
            </w:r>
          </w:p>
        </w:tc>
        <w:tc>
          <w:tcPr>
            <w:tcW w:w="960" w:type="dxa"/>
            <w:tcBorders>
              <w:top w:val="single" w:sz="6" w:space="0" w:color="auto"/>
              <w:left w:val="single" w:sz="6" w:space="0" w:color="auto"/>
              <w:bottom w:val="single" w:sz="6" w:space="0" w:color="auto"/>
              <w:right w:val="single" w:sz="6" w:space="0" w:color="auto"/>
            </w:tcBorders>
            <w:vAlign w:val="center"/>
          </w:tcPr>
          <w:p w14:paraId="2A971597" w14:textId="77777777" w:rsidR="00585DDA" w:rsidRPr="00DA4D93" w:rsidRDefault="00585DDA" w:rsidP="007B648B">
            <w:pPr>
              <w:pStyle w:val="tabletext11"/>
              <w:tabs>
                <w:tab w:val="decimal" w:pos="0"/>
                <w:tab w:val="decimal" w:pos="640"/>
              </w:tabs>
              <w:jc w:val="center"/>
            </w:pPr>
            <w:r w:rsidRPr="00DA4D93">
              <w:t>0.83</w:t>
            </w:r>
          </w:p>
        </w:tc>
        <w:tc>
          <w:tcPr>
            <w:tcW w:w="840" w:type="dxa"/>
            <w:tcBorders>
              <w:top w:val="single" w:sz="6" w:space="0" w:color="auto"/>
              <w:left w:val="single" w:sz="6" w:space="0" w:color="auto"/>
              <w:bottom w:val="single" w:sz="6" w:space="0" w:color="auto"/>
              <w:right w:val="single" w:sz="6" w:space="0" w:color="auto"/>
            </w:tcBorders>
            <w:vAlign w:val="center"/>
          </w:tcPr>
          <w:p w14:paraId="0124018D" w14:textId="77777777" w:rsidR="00585DDA" w:rsidRPr="00DA4D93" w:rsidRDefault="00585DDA" w:rsidP="007B648B">
            <w:pPr>
              <w:pStyle w:val="tabletext11"/>
              <w:tabs>
                <w:tab w:val="decimal" w:pos="0"/>
                <w:tab w:val="decimal" w:pos="640"/>
              </w:tabs>
              <w:jc w:val="center"/>
            </w:pPr>
            <w:r w:rsidRPr="00DA4D93">
              <w:t>1.83</w:t>
            </w:r>
          </w:p>
        </w:tc>
      </w:tr>
      <w:tr w:rsidR="00585DDA" w:rsidRPr="00DA4D93" w14:paraId="5B9D905F" w14:textId="77777777" w:rsidTr="007B648B">
        <w:trPr>
          <w:cantSplit/>
          <w:trHeight w:val="190"/>
        </w:trPr>
        <w:tc>
          <w:tcPr>
            <w:tcW w:w="200" w:type="dxa"/>
            <w:tcBorders>
              <w:right w:val="single" w:sz="6" w:space="0" w:color="auto"/>
            </w:tcBorders>
            <w:shd w:val="clear" w:color="auto" w:fill="auto"/>
          </w:tcPr>
          <w:p w14:paraId="332995F1"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D6A0907"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7E94083" w14:textId="77777777" w:rsidR="00585DDA" w:rsidRPr="00DA4D93" w:rsidRDefault="00585DDA" w:rsidP="007B648B">
            <w:pPr>
              <w:pStyle w:val="tabletext11"/>
            </w:pPr>
            <w:r w:rsidRPr="00DA4D93">
              <w:t>Sand and Gravel (Other than Quarrying)</w:t>
            </w:r>
          </w:p>
        </w:tc>
        <w:tc>
          <w:tcPr>
            <w:tcW w:w="720" w:type="dxa"/>
            <w:tcBorders>
              <w:top w:val="single" w:sz="6" w:space="0" w:color="auto"/>
              <w:left w:val="single" w:sz="6" w:space="0" w:color="auto"/>
              <w:bottom w:val="single" w:sz="6" w:space="0" w:color="auto"/>
              <w:right w:val="single" w:sz="6" w:space="0" w:color="auto"/>
            </w:tcBorders>
            <w:vAlign w:val="center"/>
          </w:tcPr>
          <w:p w14:paraId="5A5CBBCD" w14:textId="77777777" w:rsidR="00585DDA" w:rsidRPr="00DA4D93" w:rsidRDefault="00585DDA" w:rsidP="007B648B">
            <w:pPr>
              <w:pStyle w:val="tabletext11"/>
              <w:tabs>
                <w:tab w:val="decimal" w:pos="280"/>
              </w:tabs>
              <w:jc w:val="center"/>
            </w:pPr>
            <w:r w:rsidRPr="00DA4D93">
              <w:t>---72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9D9BFD" w14:textId="77777777" w:rsidR="00585DDA" w:rsidRPr="00DA4D93" w:rsidRDefault="00585DDA" w:rsidP="007B648B">
            <w:pPr>
              <w:pStyle w:val="tabletext11"/>
              <w:tabs>
                <w:tab w:val="decimal" w:pos="0"/>
              </w:tabs>
              <w:jc w:val="center"/>
            </w:pPr>
            <w:r w:rsidRPr="00DA4D93">
              <w:t>1.40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75FDB1" w14:textId="77777777" w:rsidR="00585DDA" w:rsidRPr="00DA4D93" w:rsidRDefault="00585DDA" w:rsidP="007B648B">
            <w:pPr>
              <w:pStyle w:val="tabletext11"/>
              <w:tabs>
                <w:tab w:val="decimal" w:pos="0"/>
                <w:tab w:val="decimal" w:pos="640"/>
              </w:tabs>
              <w:jc w:val="center"/>
            </w:pPr>
            <w:r w:rsidRPr="00DA4D93">
              <w:t>0.93</w:t>
            </w:r>
          </w:p>
        </w:tc>
        <w:tc>
          <w:tcPr>
            <w:tcW w:w="960" w:type="dxa"/>
            <w:tcBorders>
              <w:top w:val="single" w:sz="6" w:space="0" w:color="auto"/>
              <w:left w:val="single" w:sz="6" w:space="0" w:color="auto"/>
              <w:bottom w:val="single" w:sz="6" w:space="0" w:color="auto"/>
              <w:right w:val="single" w:sz="6" w:space="0" w:color="auto"/>
            </w:tcBorders>
            <w:vAlign w:val="center"/>
          </w:tcPr>
          <w:p w14:paraId="409265C3" w14:textId="77777777" w:rsidR="00585DDA" w:rsidRPr="00DA4D93" w:rsidRDefault="00585DDA" w:rsidP="007B648B">
            <w:pPr>
              <w:pStyle w:val="tabletext11"/>
              <w:tabs>
                <w:tab w:val="decimal" w:pos="0"/>
                <w:tab w:val="decimal" w:pos="640"/>
              </w:tabs>
              <w:jc w:val="center"/>
            </w:pPr>
            <w:r w:rsidRPr="00DA4D93">
              <w:t>1.07</w:t>
            </w:r>
          </w:p>
        </w:tc>
        <w:tc>
          <w:tcPr>
            <w:tcW w:w="840" w:type="dxa"/>
            <w:tcBorders>
              <w:top w:val="single" w:sz="6" w:space="0" w:color="auto"/>
              <w:left w:val="single" w:sz="6" w:space="0" w:color="auto"/>
              <w:bottom w:val="single" w:sz="6" w:space="0" w:color="auto"/>
              <w:right w:val="single" w:sz="6" w:space="0" w:color="auto"/>
            </w:tcBorders>
            <w:vAlign w:val="center"/>
          </w:tcPr>
          <w:p w14:paraId="4B56CA59" w14:textId="77777777" w:rsidR="00585DDA" w:rsidRPr="00DA4D93" w:rsidRDefault="00585DDA" w:rsidP="007B648B">
            <w:pPr>
              <w:pStyle w:val="tabletext11"/>
              <w:tabs>
                <w:tab w:val="decimal" w:pos="0"/>
                <w:tab w:val="decimal" w:pos="640"/>
              </w:tabs>
              <w:jc w:val="center"/>
            </w:pPr>
            <w:r w:rsidRPr="00DA4D93">
              <w:t>1.83</w:t>
            </w:r>
          </w:p>
        </w:tc>
      </w:tr>
      <w:tr w:rsidR="00585DDA" w:rsidRPr="00DA4D93" w14:paraId="57C2801E" w14:textId="77777777" w:rsidTr="007B648B">
        <w:trPr>
          <w:cantSplit/>
          <w:trHeight w:val="190"/>
        </w:trPr>
        <w:tc>
          <w:tcPr>
            <w:tcW w:w="200" w:type="dxa"/>
            <w:tcBorders>
              <w:right w:val="single" w:sz="6" w:space="0" w:color="auto"/>
            </w:tcBorders>
            <w:shd w:val="clear" w:color="auto" w:fill="auto"/>
          </w:tcPr>
          <w:p w14:paraId="46B876C3"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2DB0E00C"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58FF197" w14:textId="77777777" w:rsidR="00585DDA" w:rsidRPr="00DA4D93" w:rsidRDefault="00585DDA" w:rsidP="007B648B">
            <w:pPr>
              <w:pStyle w:val="tabletext11"/>
            </w:pPr>
            <w:r w:rsidRPr="00DA4D93">
              <w:t>Mining</w:t>
            </w:r>
          </w:p>
        </w:tc>
        <w:tc>
          <w:tcPr>
            <w:tcW w:w="720" w:type="dxa"/>
            <w:tcBorders>
              <w:top w:val="single" w:sz="6" w:space="0" w:color="auto"/>
              <w:left w:val="single" w:sz="6" w:space="0" w:color="auto"/>
              <w:bottom w:val="single" w:sz="6" w:space="0" w:color="auto"/>
              <w:right w:val="single" w:sz="6" w:space="0" w:color="auto"/>
            </w:tcBorders>
            <w:vAlign w:val="center"/>
          </w:tcPr>
          <w:p w14:paraId="2E3427C4" w14:textId="77777777" w:rsidR="00585DDA" w:rsidRPr="00DA4D93" w:rsidRDefault="00585DDA" w:rsidP="007B648B">
            <w:pPr>
              <w:pStyle w:val="tabletext11"/>
              <w:tabs>
                <w:tab w:val="decimal" w:pos="280"/>
              </w:tabs>
              <w:jc w:val="center"/>
            </w:pPr>
            <w:r w:rsidRPr="00DA4D93">
              <w:t>---73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E65210" w14:textId="77777777" w:rsidR="00585DDA" w:rsidRPr="00DA4D93" w:rsidRDefault="00585DDA" w:rsidP="007B648B">
            <w:pPr>
              <w:pStyle w:val="tabletext11"/>
              <w:tabs>
                <w:tab w:val="decimal" w:pos="0"/>
              </w:tabs>
              <w:jc w:val="center"/>
            </w:pPr>
            <w:r w:rsidRPr="00DA4D93">
              <w:t>0.89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E6EAB5" w14:textId="77777777" w:rsidR="00585DDA" w:rsidRPr="00DA4D93" w:rsidRDefault="00585DDA" w:rsidP="007B648B">
            <w:pPr>
              <w:pStyle w:val="tabletext11"/>
              <w:tabs>
                <w:tab w:val="decimal" w:pos="0"/>
                <w:tab w:val="decimal" w:pos="640"/>
              </w:tabs>
              <w:jc w:val="center"/>
            </w:pPr>
            <w:r w:rsidRPr="00DA4D93">
              <w:t>0.93</w:t>
            </w:r>
          </w:p>
        </w:tc>
        <w:tc>
          <w:tcPr>
            <w:tcW w:w="960" w:type="dxa"/>
            <w:tcBorders>
              <w:top w:val="single" w:sz="6" w:space="0" w:color="auto"/>
              <w:left w:val="single" w:sz="6" w:space="0" w:color="auto"/>
              <w:bottom w:val="single" w:sz="6" w:space="0" w:color="auto"/>
              <w:right w:val="single" w:sz="6" w:space="0" w:color="auto"/>
            </w:tcBorders>
            <w:vAlign w:val="center"/>
          </w:tcPr>
          <w:p w14:paraId="04C6F2C1" w14:textId="77777777" w:rsidR="00585DDA" w:rsidRPr="00DA4D93" w:rsidRDefault="00585DDA" w:rsidP="007B648B">
            <w:pPr>
              <w:pStyle w:val="tabletext11"/>
              <w:tabs>
                <w:tab w:val="decimal" w:pos="0"/>
                <w:tab w:val="decimal" w:pos="640"/>
              </w:tabs>
              <w:jc w:val="center"/>
            </w:pPr>
            <w:r w:rsidRPr="00DA4D93">
              <w:t>0.83</w:t>
            </w:r>
          </w:p>
        </w:tc>
        <w:tc>
          <w:tcPr>
            <w:tcW w:w="840" w:type="dxa"/>
            <w:tcBorders>
              <w:top w:val="single" w:sz="6" w:space="0" w:color="auto"/>
              <w:left w:val="single" w:sz="6" w:space="0" w:color="auto"/>
              <w:bottom w:val="single" w:sz="6" w:space="0" w:color="auto"/>
              <w:right w:val="single" w:sz="6" w:space="0" w:color="auto"/>
            </w:tcBorders>
            <w:vAlign w:val="center"/>
          </w:tcPr>
          <w:p w14:paraId="5F5B9726" w14:textId="77777777" w:rsidR="00585DDA" w:rsidRPr="00DA4D93" w:rsidRDefault="00585DDA" w:rsidP="007B648B">
            <w:pPr>
              <w:pStyle w:val="tabletext11"/>
              <w:tabs>
                <w:tab w:val="decimal" w:pos="0"/>
                <w:tab w:val="decimal" w:pos="640"/>
              </w:tabs>
              <w:jc w:val="center"/>
            </w:pPr>
            <w:r w:rsidRPr="00DA4D93">
              <w:t>1.83</w:t>
            </w:r>
          </w:p>
        </w:tc>
      </w:tr>
      <w:tr w:rsidR="00585DDA" w:rsidRPr="00DA4D93" w14:paraId="36BEFCF5" w14:textId="77777777" w:rsidTr="007B648B">
        <w:trPr>
          <w:cantSplit/>
          <w:trHeight w:val="190"/>
        </w:trPr>
        <w:tc>
          <w:tcPr>
            <w:tcW w:w="200" w:type="dxa"/>
            <w:tcBorders>
              <w:right w:val="single" w:sz="6" w:space="0" w:color="auto"/>
            </w:tcBorders>
            <w:shd w:val="clear" w:color="auto" w:fill="auto"/>
          </w:tcPr>
          <w:p w14:paraId="5BB9EDA4"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6DE9841"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483A9C4" w14:textId="77777777" w:rsidR="00585DDA" w:rsidRPr="00DA4D93" w:rsidRDefault="00585DDA" w:rsidP="007B648B">
            <w:pPr>
              <w:pStyle w:val="tabletext11"/>
            </w:pPr>
            <w:r w:rsidRPr="00DA4D93">
              <w:t>Quarrying</w:t>
            </w:r>
          </w:p>
        </w:tc>
        <w:tc>
          <w:tcPr>
            <w:tcW w:w="720" w:type="dxa"/>
            <w:tcBorders>
              <w:top w:val="single" w:sz="6" w:space="0" w:color="auto"/>
              <w:left w:val="single" w:sz="6" w:space="0" w:color="auto"/>
              <w:bottom w:val="single" w:sz="6" w:space="0" w:color="auto"/>
              <w:right w:val="single" w:sz="6" w:space="0" w:color="auto"/>
            </w:tcBorders>
            <w:vAlign w:val="center"/>
          </w:tcPr>
          <w:p w14:paraId="6A1487DC" w14:textId="77777777" w:rsidR="00585DDA" w:rsidRPr="00DA4D93" w:rsidRDefault="00585DDA" w:rsidP="007B648B">
            <w:pPr>
              <w:pStyle w:val="tabletext11"/>
              <w:tabs>
                <w:tab w:val="decimal" w:pos="280"/>
              </w:tabs>
              <w:jc w:val="center"/>
            </w:pPr>
            <w:r w:rsidRPr="00DA4D93">
              <w:t>---74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AD03F3" w14:textId="77777777" w:rsidR="00585DDA" w:rsidRPr="00DA4D93" w:rsidRDefault="00585DDA" w:rsidP="007B648B">
            <w:pPr>
              <w:pStyle w:val="tabletext11"/>
              <w:tabs>
                <w:tab w:val="decimal" w:pos="0"/>
              </w:tabs>
              <w:jc w:val="center"/>
            </w:pPr>
            <w:r w:rsidRPr="00DA4D93">
              <w:t>0.89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7D52DF" w14:textId="77777777" w:rsidR="00585DDA" w:rsidRPr="00DA4D93" w:rsidRDefault="00585DDA" w:rsidP="007B648B">
            <w:pPr>
              <w:pStyle w:val="tabletext11"/>
              <w:tabs>
                <w:tab w:val="decimal" w:pos="0"/>
                <w:tab w:val="decimal" w:pos="640"/>
              </w:tabs>
              <w:jc w:val="center"/>
            </w:pPr>
            <w:r w:rsidRPr="00DA4D93">
              <w:t>0.93</w:t>
            </w:r>
          </w:p>
        </w:tc>
        <w:tc>
          <w:tcPr>
            <w:tcW w:w="960" w:type="dxa"/>
            <w:tcBorders>
              <w:top w:val="single" w:sz="6" w:space="0" w:color="auto"/>
              <w:left w:val="single" w:sz="6" w:space="0" w:color="auto"/>
              <w:bottom w:val="single" w:sz="6" w:space="0" w:color="auto"/>
              <w:right w:val="single" w:sz="6" w:space="0" w:color="auto"/>
            </w:tcBorders>
            <w:vAlign w:val="center"/>
          </w:tcPr>
          <w:p w14:paraId="7AE12DCB" w14:textId="77777777" w:rsidR="00585DDA" w:rsidRPr="00DA4D93" w:rsidRDefault="00585DDA" w:rsidP="007B648B">
            <w:pPr>
              <w:pStyle w:val="tabletext11"/>
              <w:tabs>
                <w:tab w:val="decimal" w:pos="0"/>
                <w:tab w:val="decimal" w:pos="640"/>
              </w:tabs>
              <w:jc w:val="center"/>
            </w:pPr>
            <w:r w:rsidRPr="00DA4D93">
              <w:t>0.83</w:t>
            </w:r>
          </w:p>
        </w:tc>
        <w:tc>
          <w:tcPr>
            <w:tcW w:w="840" w:type="dxa"/>
            <w:tcBorders>
              <w:top w:val="single" w:sz="6" w:space="0" w:color="auto"/>
              <w:left w:val="single" w:sz="6" w:space="0" w:color="auto"/>
              <w:bottom w:val="single" w:sz="6" w:space="0" w:color="auto"/>
              <w:right w:val="single" w:sz="6" w:space="0" w:color="auto"/>
            </w:tcBorders>
            <w:vAlign w:val="center"/>
          </w:tcPr>
          <w:p w14:paraId="2BA6BD75" w14:textId="77777777" w:rsidR="00585DDA" w:rsidRPr="00DA4D93" w:rsidRDefault="00585DDA" w:rsidP="007B648B">
            <w:pPr>
              <w:pStyle w:val="tabletext11"/>
              <w:tabs>
                <w:tab w:val="decimal" w:pos="0"/>
                <w:tab w:val="decimal" w:pos="640"/>
              </w:tabs>
              <w:jc w:val="center"/>
            </w:pPr>
            <w:r w:rsidRPr="00DA4D93">
              <w:t>1.83</w:t>
            </w:r>
          </w:p>
        </w:tc>
      </w:tr>
      <w:tr w:rsidR="00585DDA" w:rsidRPr="00DA4D93" w14:paraId="0A11C35F" w14:textId="77777777" w:rsidTr="007B648B">
        <w:trPr>
          <w:cantSplit/>
          <w:trHeight w:val="190"/>
        </w:trPr>
        <w:tc>
          <w:tcPr>
            <w:tcW w:w="200" w:type="dxa"/>
            <w:tcBorders>
              <w:right w:val="single" w:sz="6" w:space="0" w:color="auto"/>
            </w:tcBorders>
            <w:shd w:val="clear" w:color="auto" w:fill="auto"/>
          </w:tcPr>
          <w:p w14:paraId="57FB1978"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70D01F6"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110D64" w14:textId="77777777" w:rsidR="00585DDA" w:rsidRPr="00DA4D93" w:rsidRDefault="00585DDA" w:rsidP="007B648B">
            <w:pPr>
              <w:pStyle w:val="tabletext11"/>
            </w:pPr>
            <w:r w:rsidRPr="00DA4D93">
              <w:t>All Other Dump and Transit Mix</w:t>
            </w:r>
          </w:p>
        </w:tc>
        <w:tc>
          <w:tcPr>
            <w:tcW w:w="720" w:type="dxa"/>
            <w:tcBorders>
              <w:top w:val="single" w:sz="6" w:space="0" w:color="auto"/>
              <w:left w:val="single" w:sz="6" w:space="0" w:color="auto"/>
              <w:bottom w:val="single" w:sz="6" w:space="0" w:color="auto"/>
              <w:right w:val="single" w:sz="6" w:space="0" w:color="auto"/>
            </w:tcBorders>
            <w:vAlign w:val="center"/>
          </w:tcPr>
          <w:p w14:paraId="0E3B72B3" w14:textId="77777777" w:rsidR="00585DDA" w:rsidRPr="00DA4D93" w:rsidRDefault="00585DDA" w:rsidP="007B648B">
            <w:pPr>
              <w:pStyle w:val="tabletext11"/>
              <w:tabs>
                <w:tab w:val="decimal" w:pos="280"/>
              </w:tabs>
              <w:jc w:val="center"/>
            </w:pPr>
            <w:r w:rsidRPr="00DA4D93">
              <w:t>---79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ABE770" w14:textId="77777777" w:rsidR="00585DDA" w:rsidRPr="00DA4D93" w:rsidRDefault="00585DDA" w:rsidP="007B648B">
            <w:pPr>
              <w:pStyle w:val="tabletext11"/>
              <w:tabs>
                <w:tab w:val="decimal" w:pos="0"/>
              </w:tabs>
              <w:jc w:val="center"/>
            </w:pPr>
            <w:r w:rsidRPr="00DA4D93">
              <w:t>0.89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DA862E" w14:textId="77777777" w:rsidR="00585DDA" w:rsidRPr="00DA4D93" w:rsidRDefault="00585DDA" w:rsidP="007B648B">
            <w:pPr>
              <w:pStyle w:val="tabletext11"/>
              <w:tabs>
                <w:tab w:val="decimal" w:pos="0"/>
                <w:tab w:val="decimal" w:pos="640"/>
              </w:tabs>
              <w:jc w:val="center"/>
            </w:pPr>
            <w:r w:rsidRPr="00DA4D93">
              <w:t>0.93</w:t>
            </w:r>
          </w:p>
        </w:tc>
        <w:tc>
          <w:tcPr>
            <w:tcW w:w="960" w:type="dxa"/>
            <w:tcBorders>
              <w:top w:val="single" w:sz="6" w:space="0" w:color="auto"/>
              <w:left w:val="single" w:sz="6" w:space="0" w:color="auto"/>
              <w:bottom w:val="single" w:sz="6" w:space="0" w:color="auto"/>
              <w:right w:val="single" w:sz="6" w:space="0" w:color="auto"/>
            </w:tcBorders>
            <w:vAlign w:val="center"/>
          </w:tcPr>
          <w:p w14:paraId="445A9264" w14:textId="77777777" w:rsidR="00585DDA" w:rsidRPr="00DA4D93" w:rsidRDefault="00585DDA" w:rsidP="007B648B">
            <w:pPr>
              <w:pStyle w:val="tabletext11"/>
              <w:tabs>
                <w:tab w:val="decimal" w:pos="0"/>
                <w:tab w:val="decimal" w:pos="640"/>
              </w:tabs>
              <w:jc w:val="center"/>
            </w:pPr>
            <w:r w:rsidRPr="00DA4D93">
              <w:t>0.83</w:t>
            </w:r>
          </w:p>
        </w:tc>
        <w:tc>
          <w:tcPr>
            <w:tcW w:w="840" w:type="dxa"/>
            <w:tcBorders>
              <w:top w:val="single" w:sz="6" w:space="0" w:color="auto"/>
              <w:left w:val="single" w:sz="6" w:space="0" w:color="auto"/>
              <w:bottom w:val="single" w:sz="6" w:space="0" w:color="auto"/>
              <w:right w:val="single" w:sz="6" w:space="0" w:color="auto"/>
            </w:tcBorders>
            <w:vAlign w:val="center"/>
          </w:tcPr>
          <w:p w14:paraId="61AECD95" w14:textId="77777777" w:rsidR="00585DDA" w:rsidRPr="00DA4D93" w:rsidRDefault="00585DDA" w:rsidP="007B648B">
            <w:pPr>
              <w:pStyle w:val="tabletext11"/>
              <w:tabs>
                <w:tab w:val="decimal" w:pos="0"/>
                <w:tab w:val="decimal" w:pos="640"/>
              </w:tabs>
              <w:jc w:val="center"/>
            </w:pPr>
            <w:r w:rsidRPr="00DA4D93">
              <w:t>1.83</w:t>
            </w:r>
          </w:p>
        </w:tc>
      </w:tr>
      <w:tr w:rsidR="00585DDA" w:rsidRPr="00DA4D93" w14:paraId="17F6EE3A" w14:textId="77777777" w:rsidTr="007B648B">
        <w:trPr>
          <w:cantSplit/>
          <w:trHeight w:val="190"/>
        </w:trPr>
        <w:tc>
          <w:tcPr>
            <w:tcW w:w="200" w:type="dxa"/>
            <w:tcBorders>
              <w:right w:val="single" w:sz="6" w:space="0" w:color="auto"/>
            </w:tcBorders>
            <w:shd w:val="clear" w:color="auto" w:fill="auto"/>
          </w:tcPr>
          <w:p w14:paraId="6680B8C0"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33C8227" w14:textId="77777777" w:rsidR="00585DDA" w:rsidRPr="00DA4D93" w:rsidRDefault="00585DDA" w:rsidP="007B648B">
            <w:pPr>
              <w:pStyle w:val="tabletext11"/>
            </w:pPr>
            <w:r w:rsidRPr="00DA4D93">
              <w:t>Contractors (Other than dump trucks)</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359FB4A" w14:textId="77777777" w:rsidR="00585DDA" w:rsidRPr="00DA4D93" w:rsidRDefault="00585DDA" w:rsidP="007B648B">
            <w:pPr>
              <w:pStyle w:val="tabletext11"/>
            </w:pPr>
            <w:r w:rsidRPr="00DA4D93">
              <w:t>Building Commercial</w:t>
            </w:r>
          </w:p>
        </w:tc>
        <w:tc>
          <w:tcPr>
            <w:tcW w:w="720" w:type="dxa"/>
            <w:tcBorders>
              <w:top w:val="single" w:sz="6" w:space="0" w:color="auto"/>
              <w:left w:val="single" w:sz="6" w:space="0" w:color="auto"/>
              <w:bottom w:val="single" w:sz="6" w:space="0" w:color="auto"/>
              <w:right w:val="single" w:sz="6" w:space="0" w:color="auto"/>
            </w:tcBorders>
            <w:vAlign w:val="center"/>
          </w:tcPr>
          <w:p w14:paraId="5E0A4017" w14:textId="77777777" w:rsidR="00585DDA" w:rsidRPr="00DA4D93" w:rsidRDefault="00585DDA" w:rsidP="007B648B">
            <w:pPr>
              <w:pStyle w:val="tabletext11"/>
              <w:tabs>
                <w:tab w:val="decimal" w:pos="280"/>
              </w:tabs>
              <w:jc w:val="center"/>
            </w:pPr>
            <w:r w:rsidRPr="00DA4D93">
              <w:t>---81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499616" w14:textId="77777777" w:rsidR="00585DDA" w:rsidRPr="00DA4D93" w:rsidRDefault="00585DDA" w:rsidP="007B648B">
            <w:pPr>
              <w:pStyle w:val="tabletext11"/>
              <w:tabs>
                <w:tab w:val="decimal" w:pos="0"/>
              </w:tabs>
              <w:jc w:val="center"/>
            </w:pPr>
            <w:r w:rsidRPr="00DA4D93">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0F9AC5" w14:textId="77777777" w:rsidR="00585DDA" w:rsidRPr="00DA4D93" w:rsidRDefault="00585DDA" w:rsidP="007B648B">
            <w:pPr>
              <w:pStyle w:val="tabletext11"/>
              <w:tabs>
                <w:tab w:val="decimal" w:pos="0"/>
                <w:tab w:val="decimal" w:pos="640"/>
              </w:tabs>
              <w:jc w:val="center"/>
            </w:pPr>
            <w:r w:rsidRPr="00DA4D93">
              <w:t>1.06</w:t>
            </w:r>
          </w:p>
        </w:tc>
        <w:tc>
          <w:tcPr>
            <w:tcW w:w="960" w:type="dxa"/>
            <w:tcBorders>
              <w:top w:val="single" w:sz="6" w:space="0" w:color="auto"/>
              <w:left w:val="single" w:sz="6" w:space="0" w:color="auto"/>
              <w:bottom w:val="single" w:sz="6" w:space="0" w:color="auto"/>
              <w:right w:val="single" w:sz="6" w:space="0" w:color="auto"/>
            </w:tcBorders>
            <w:vAlign w:val="center"/>
          </w:tcPr>
          <w:p w14:paraId="65B123B2" w14:textId="77777777" w:rsidR="00585DDA" w:rsidRPr="00DA4D93" w:rsidRDefault="00585DDA" w:rsidP="007B648B">
            <w:pPr>
              <w:pStyle w:val="tabletext11"/>
              <w:tabs>
                <w:tab w:val="decimal" w:pos="0"/>
                <w:tab w:val="decimal" w:pos="640"/>
              </w:tabs>
              <w:jc w:val="center"/>
            </w:pPr>
            <w:r w:rsidRPr="00DA4D93">
              <w:t>1.07</w:t>
            </w:r>
          </w:p>
        </w:tc>
        <w:tc>
          <w:tcPr>
            <w:tcW w:w="840" w:type="dxa"/>
            <w:tcBorders>
              <w:top w:val="single" w:sz="6" w:space="0" w:color="auto"/>
              <w:left w:val="single" w:sz="6" w:space="0" w:color="auto"/>
              <w:bottom w:val="single" w:sz="6" w:space="0" w:color="auto"/>
              <w:right w:val="single" w:sz="6" w:space="0" w:color="auto"/>
            </w:tcBorders>
            <w:vAlign w:val="center"/>
          </w:tcPr>
          <w:p w14:paraId="57B36357" w14:textId="77777777" w:rsidR="00585DDA" w:rsidRPr="00DA4D93" w:rsidRDefault="00585DDA" w:rsidP="007B648B">
            <w:pPr>
              <w:pStyle w:val="tabletext11"/>
              <w:tabs>
                <w:tab w:val="decimal" w:pos="0"/>
                <w:tab w:val="decimal" w:pos="640"/>
              </w:tabs>
              <w:jc w:val="center"/>
            </w:pPr>
            <w:r w:rsidRPr="00DA4D93">
              <w:t>0.49</w:t>
            </w:r>
          </w:p>
        </w:tc>
      </w:tr>
      <w:tr w:rsidR="00585DDA" w:rsidRPr="00DA4D93" w14:paraId="03804C02" w14:textId="77777777" w:rsidTr="007B648B">
        <w:trPr>
          <w:cantSplit/>
          <w:trHeight w:val="190"/>
        </w:trPr>
        <w:tc>
          <w:tcPr>
            <w:tcW w:w="200" w:type="dxa"/>
            <w:tcBorders>
              <w:right w:val="single" w:sz="6" w:space="0" w:color="auto"/>
            </w:tcBorders>
            <w:shd w:val="clear" w:color="auto" w:fill="auto"/>
          </w:tcPr>
          <w:p w14:paraId="771DF6F1"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53976D84"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351456E" w14:textId="77777777" w:rsidR="00585DDA" w:rsidRPr="00DA4D93" w:rsidRDefault="00585DDA" w:rsidP="007B648B">
            <w:pPr>
              <w:pStyle w:val="tabletext11"/>
            </w:pPr>
            <w:r w:rsidRPr="00DA4D93">
              <w:t>Building Private Dwellings</w:t>
            </w:r>
          </w:p>
        </w:tc>
        <w:tc>
          <w:tcPr>
            <w:tcW w:w="720" w:type="dxa"/>
            <w:tcBorders>
              <w:top w:val="single" w:sz="6" w:space="0" w:color="auto"/>
              <w:left w:val="single" w:sz="6" w:space="0" w:color="auto"/>
              <w:bottom w:val="single" w:sz="6" w:space="0" w:color="auto"/>
              <w:right w:val="single" w:sz="6" w:space="0" w:color="auto"/>
            </w:tcBorders>
            <w:vAlign w:val="center"/>
          </w:tcPr>
          <w:p w14:paraId="0FE17D0F" w14:textId="77777777" w:rsidR="00585DDA" w:rsidRPr="00DA4D93" w:rsidRDefault="00585DDA" w:rsidP="007B648B">
            <w:pPr>
              <w:pStyle w:val="tabletext11"/>
              <w:tabs>
                <w:tab w:val="decimal" w:pos="280"/>
              </w:tabs>
              <w:jc w:val="center"/>
            </w:pPr>
            <w:r w:rsidRPr="00DA4D93">
              <w:t>---82</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8751BC" w14:textId="77777777" w:rsidR="00585DDA" w:rsidRPr="00DA4D93" w:rsidRDefault="00585DDA" w:rsidP="007B648B">
            <w:pPr>
              <w:pStyle w:val="tabletext11"/>
              <w:tabs>
                <w:tab w:val="decimal" w:pos="0"/>
              </w:tabs>
              <w:jc w:val="center"/>
            </w:pPr>
            <w:r w:rsidRPr="00DA4D93">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57765B" w14:textId="77777777" w:rsidR="00585DDA" w:rsidRPr="00DA4D93" w:rsidRDefault="00585DDA" w:rsidP="007B648B">
            <w:pPr>
              <w:pStyle w:val="tabletext11"/>
              <w:tabs>
                <w:tab w:val="decimal" w:pos="0"/>
                <w:tab w:val="decimal" w:pos="640"/>
              </w:tabs>
              <w:jc w:val="center"/>
            </w:pPr>
            <w:r w:rsidRPr="00DA4D93">
              <w:t>1.06</w:t>
            </w:r>
          </w:p>
        </w:tc>
        <w:tc>
          <w:tcPr>
            <w:tcW w:w="960" w:type="dxa"/>
            <w:tcBorders>
              <w:top w:val="single" w:sz="6" w:space="0" w:color="auto"/>
              <w:left w:val="single" w:sz="6" w:space="0" w:color="auto"/>
              <w:bottom w:val="single" w:sz="6" w:space="0" w:color="auto"/>
              <w:right w:val="single" w:sz="6" w:space="0" w:color="auto"/>
            </w:tcBorders>
            <w:vAlign w:val="center"/>
          </w:tcPr>
          <w:p w14:paraId="686471D3" w14:textId="77777777" w:rsidR="00585DDA" w:rsidRPr="00DA4D93" w:rsidRDefault="00585DDA" w:rsidP="007B648B">
            <w:pPr>
              <w:pStyle w:val="tabletext11"/>
              <w:tabs>
                <w:tab w:val="decimal" w:pos="0"/>
                <w:tab w:val="decimal" w:pos="640"/>
              </w:tabs>
              <w:jc w:val="center"/>
            </w:pPr>
            <w:r w:rsidRPr="00DA4D93">
              <w:t>1.07</w:t>
            </w:r>
          </w:p>
        </w:tc>
        <w:tc>
          <w:tcPr>
            <w:tcW w:w="840" w:type="dxa"/>
            <w:tcBorders>
              <w:top w:val="single" w:sz="6" w:space="0" w:color="auto"/>
              <w:left w:val="single" w:sz="6" w:space="0" w:color="auto"/>
              <w:bottom w:val="single" w:sz="6" w:space="0" w:color="auto"/>
              <w:right w:val="single" w:sz="6" w:space="0" w:color="auto"/>
            </w:tcBorders>
            <w:vAlign w:val="center"/>
          </w:tcPr>
          <w:p w14:paraId="706F93A6" w14:textId="77777777" w:rsidR="00585DDA" w:rsidRPr="00DA4D93" w:rsidRDefault="00585DDA" w:rsidP="007B648B">
            <w:pPr>
              <w:pStyle w:val="tabletext11"/>
              <w:tabs>
                <w:tab w:val="decimal" w:pos="0"/>
                <w:tab w:val="decimal" w:pos="640"/>
              </w:tabs>
              <w:jc w:val="center"/>
            </w:pPr>
            <w:r w:rsidRPr="00DA4D93">
              <w:t>0.55</w:t>
            </w:r>
          </w:p>
        </w:tc>
      </w:tr>
      <w:tr w:rsidR="00585DDA" w:rsidRPr="00DA4D93" w14:paraId="2A56C1EF" w14:textId="77777777" w:rsidTr="007B648B">
        <w:trPr>
          <w:cantSplit/>
          <w:trHeight w:val="190"/>
        </w:trPr>
        <w:tc>
          <w:tcPr>
            <w:tcW w:w="200" w:type="dxa"/>
            <w:tcBorders>
              <w:right w:val="single" w:sz="6" w:space="0" w:color="auto"/>
            </w:tcBorders>
            <w:shd w:val="clear" w:color="auto" w:fill="auto"/>
          </w:tcPr>
          <w:p w14:paraId="6BF09036"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6D95D42"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BDB6758" w14:textId="77777777" w:rsidR="00585DDA" w:rsidRPr="00DA4D93" w:rsidRDefault="00585DDA" w:rsidP="007B648B">
            <w:pPr>
              <w:pStyle w:val="tabletext11"/>
            </w:pPr>
            <w:r w:rsidRPr="00DA4D93">
              <w:t>Electrical, Plumbing, Masonry, Plastering and Other Repair or Service</w:t>
            </w:r>
          </w:p>
        </w:tc>
        <w:tc>
          <w:tcPr>
            <w:tcW w:w="720" w:type="dxa"/>
            <w:tcBorders>
              <w:top w:val="single" w:sz="6" w:space="0" w:color="auto"/>
              <w:left w:val="single" w:sz="6" w:space="0" w:color="auto"/>
              <w:bottom w:val="single" w:sz="6" w:space="0" w:color="auto"/>
              <w:right w:val="single" w:sz="6" w:space="0" w:color="auto"/>
            </w:tcBorders>
            <w:vAlign w:val="center"/>
          </w:tcPr>
          <w:p w14:paraId="0B1887EB" w14:textId="77777777" w:rsidR="00585DDA" w:rsidRPr="00DA4D93" w:rsidRDefault="00585DDA" w:rsidP="007B648B">
            <w:pPr>
              <w:pStyle w:val="tabletext11"/>
              <w:tabs>
                <w:tab w:val="decimal" w:pos="280"/>
              </w:tabs>
              <w:jc w:val="center"/>
            </w:pPr>
            <w:r w:rsidRPr="00DA4D93">
              <w:t>---83</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22F9E5" w14:textId="77777777" w:rsidR="00585DDA" w:rsidRPr="00DA4D93" w:rsidRDefault="00585DDA" w:rsidP="007B648B">
            <w:pPr>
              <w:pStyle w:val="tabletext11"/>
              <w:tabs>
                <w:tab w:val="decimal" w:pos="0"/>
              </w:tabs>
              <w:jc w:val="center"/>
            </w:pPr>
            <w:r w:rsidRPr="00DA4D93">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D99086" w14:textId="77777777" w:rsidR="00585DDA" w:rsidRPr="00DA4D93" w:rsidRDefault="00585DDA" w:rsidP="007B648B">
            <w:pPr>
              <w:pStyle w:val="tabletext11"/>
              <w:tabs>
                <w:tab w:val="decimal" w:pos="0"/>
                <w:tab w:val="decimal" w:pos="640"/>
              </w:tabs>
              <w:jc w:val="center"/>
            </w:pPr>
            <w:r w:rsidRPr="00DA4D93">
              <w:t>0.91</w:t>
            </w:r>
          </w:p>
        </w:tc>
        <w:tc>
          <w:tcPr>
            <w:tcW w:w="960" w:type="dxa"/>
            <w:tcBorders>
              <w:top w:val="single" w:sz="6" w:space="0" w:color="auto"/>
              <w:left w:val="single" w:sz="6" w:space="0" w:color="auto"/>
              <w:bottom w:val="single" w:sz="6" w:space="0" w:color="auto"/>
              <w:right w:val="single" w:sz="6" w:space="0" w:color="auto"/>
            </w:tcBorders>
            <w:vAlign w:val="center"/>
          </w:tcPr>
          <w:p w14:paraId="6C8A1F59" w14:textId="77777777" w:rsidR="00585DDA" w:rsidRPr="00DA4D93" w:rsidRDefault="00585DDA" w:rsidP="007B648B">
            <w:pPr>
              <w:pStyle w:val="tabletext11"/>
              <w:tabs>
                <w:tab w:val="decimal" w:pos="0"/>
                <w:tab w:val="decimal" w:pos="640"/>
              </w:tabs>
              <w:jc w:val="center"/>
            </w:pPr>
            <w:r w:rsidRPr="00DA4D93">
              <w:t>1.00</w:t>
            </w:r>
          </w:p>
        </w:tc>
        <w:tc>
          <w:tcPr>
            <w:tcW w:w="840" w:type="dxa"/>
            <w:tcBorders>
              <w:top w:val="single" w:sz="6" w:space="0" w:color="auto"/>
              <w:left w:val="single" w:sz="6" w:space="0" w:color="auto"/>
              <w:bottom w:val="single" w:sz="6" w:space="0" w:color="auto"/>
              <w:right w:val="single" w:sz="6" w:space="0" w:color="auto"/>
            </w:tcBorders>
            <w:vAlign w:val="center"/>
          </w:tcPr>
          <w:p w14:paraId="09E17BCB" w14:textId="77777777" w:rsidR="00585DDA" w:rsidRPr="00DA4D93" w:rsidRDefault="00585DDA" w:rsidP="007B648B">
            <w:pPr>
              <w:pStyle w:val="tabletext11"/>
              <w:tabs>
                <w:tab w:val="decimal" w:pos="0"/>
                <w:tab w:val="decimal" w:pos="640"/>
              </w:tabs>
              <w:jc w:val="center"/>
            </w:pPr>
            <w:r w:rsidRPr="00DA4D93">
              <w:t>0.56</w:t>
            </w:r>
          </w:p>
        </w:tc>
      </w:tr>
      <w:tr w:rsidR="00585DDA" w:rsidRPr="00DA4D93" w14:paraId="18DB0ECB" w14:textId="77777777" w:rsidTr="007B648B">
        <w:trPr>
          <w:cantSplit/>
          <w:trHeight w:val="190"/>
        </w:trPr>
        <w:tc>
          <w:tcPr>
            <w:tcW w:w="200" w:type="dxa"/>
            <w:tcBorders>
              <w:right w:val="single" w:sz="6" w:space="0" w:color="auto"/>
            </w:tcBorders>
            <w:shd w:val="clear" w:color="auto" w:fill="auto"/>
          </w:tcPr>
          <w:p w14:paraId="5D5AC796"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7EA7B68E"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136977" w14:textId="77777777" w:rsidR="00585DDA" w:rsidRPr="00DA4D93" w:rsidRDefault="00585DDA" w:rsidP="007B648B">
            <w:pPr>
              <w:pStyle w:val="tabletext11"/>
            </w:pPr>
            <w:r w:rsidRPr="00DA4D93">
              <w:t>Excavating</w:t>
            </w:r>
          </w:p>
        </w:tc>
        <w:tc>
          <w:tcPr>
            <w:tcW w:w="720" w:type="dxa"/>
            <w:tcBorders>
              <w:top w:val="single" w:sz="6" w:space="0" w:color="auto"/>
              <w:left w:val="single" w:sz="6" w:space="0" w:color="auto"/>
              <w:bottom w:val="single" w:sz="6" w:space="0" w:color="auto"/>
              <w:right w:val="single" w:sz="6" w:space="0" w:color="auto"/>
            </w:tcBorders>
            <w:vAlign w:val="center"/>
          </w:tcPr>
          <w:p w14:paraId="1AC1A1B8" w14:textId="77777777" w:rsidR="00585DDA" w:rsidRPr="00DA4D93" w:rsidRDefault="00585DDA" w:rsidP="007B648B">
            <w:pPr>
              <w:pStyle w:val="tabletext11"/>
              <w:tabs>
                <w:tab w:val="decimal" w:pos="280"/>
              </w:tabs>
              <w:jc w:val="center"/>
            </w:pPr>
            <w:r w:rsidRPr="00DA4D93">
              <w:t>---84</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65DF20" w14:textId="77777777" w:rsidR="00585DDA" w:rsidRPr="00DA4D93" w:rsidRDefault="00585DDA" w:rsidP="007B648B">
            <w:pPr>
              <w:pStyle w:val="tabletext11"/>
              <w:tabs>
                <w:tab w:val="decimal" w:pos="0"/>
              </w:tabs>
              <w:jc w:val="center"/>
            </w:pPr>
            <w:r w:rsidRPr="00DA4D93">
              <w:t>0.86</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2D797D" w14:textId="77777777" w:rsidR="00585DDA" w:rsidRPr="00DA4D93" w:rsidRDefault="00585DDA" w:rsidP="007B648B">
            <w:pPr>
              <w:pStyle w:val="tabletext11"/>
              <w:tabs>
                <w:tab w:val="decimal" w:pos="0"/>
                <w:tab w:val="decimal" w:pos="640"/>
              </w:tabs>
              <w:jc w:val="center"/>
            </w:pPr>
            <w:r w:rsidRPr="00DA4D93">
              <w:t>1.06</w:t>
            </w:r>
          </w:p>
        </w:tc>
        <w:tc>
          <w:tcPr>
            <w:tcW w:w="960" w:type="dxa"/>
            <w:tcBorders>
              <w:top w:val="single" w:sz="6" w:space="0" w:color="auto"/>
              <w:left w:val="single" w:sz="6" w:space="0" w:color="auto"/>
              <w:bottom w:val="single" w:sz="6" w:space="0" w:color="auto"/>
              <w:right w:val="single" w:sz="6" w:space="0" w:color="auto"/>
            </w:tcBorders>
            <w:vAlign w:val="center"/>
          </w:tcPr>
          <w:p w14:paraId="479A5FFD" w14:textId="77777777" w:rsidR="00585DDA" w:rsidRPr="00DA4D93" w:rsidRDefault="00585DDA" w:rsidP="007B648B">
            <w:pPr>
              <w:pStyle w:val="tabletext11"/>
              <w:tabs>
                <w:tab w:val="decimal" w:pos="0"/>
                <w:tab w:val="decimal" w:pos="640"/>
              </w:tabs>
              <w:jc w:val="center"/>
            </w:pPr>
            <w:r w:rsidRPr="00DA4D93">
              <w:t>1.04</w:t>
            </w:r>
          </w:p>
        </w:tc>
        <w:tc>
          <w:tcPr>
            <w:tcW w:w="840" w:type="dxa"/>
            <w:tcBorders>
              <w:top w:val="single" w:sz="6" w:space="0" w:color="auto"/>
              <w:left w:val="single" w:sz="6" w:space="0" w:color="auto"/>
              <w:bottom w:val="single" w:sz="6" w:space="0" w:color="auto"/>
              <w:right w:val="single" w:sz="6" w:space="0" w:color="auto"/>
            </w:tcBorders>
            <w:vAlign w:val="center"/>
          </w:tcPr>
          <w:p w14:paraId="086153DE" w14:textId="77777777" w:rsidR="00585DDA" w:rsidRPr="00DA4D93" w:rsidRDefault="00585DDA" w:rsidP="007B648B">
            <w:pPr>
              <w:pStyle w:val="tabletext11"/>
              <w:tabs>
                <w:tab w:val="decimal" w:pos="0"/>
                <w:tab w:val="decimal" w:pos="640"/>
              </w:tabs>
              <w:jc w:val="center"/>
            </w:pPr>
            <w:r w:rsidRPr="00DA4D93">
              <w:t>0.72</w:t>
            </w:r>
          </w:p>
        </w:tc>
      </w:tr>
      <w:tr w:rsidR="00585DDA" w:rsidRPr="00DA4D93" w14:paraId="1F14B16D" w14:textId="77777777" w:rsidTr="007B648B">
        <w:trPr>
          <w:cantSplit/>
          <w:trHeight w:val="190"/>
        </w:trPr>
        <w:tc>
          <w:tcPr>
            <w:tcW w:w="200" w:type="dxa"/>
            <w:tcBorders>
              <w:right w:val="single" w:sz="6" w:space="0" w:color="auto"/>
            </w:tcBorders>
            <w:shd w:val="clear" w:color="auto" w:fill="auto"/>
          </w:tcPr>
          <w:p w14:paraId="26D33C7E"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10C470D6"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B298B05" w14:textId="77777777" w:rsidR="00585DDA" w:rsidRPr="00DA4D93" w:rsidRDefault="00585DDA" w:rsidP="007B648B">
            <w:pPr>
              <w:pStyle w:val="tabletext11"/>
            </w:pPr>
            <w:r w:rsidRPr="00DA4D93">
              <w:t>Street and Road</w:t>
            </w:r>
          </w:p>
        </w:tc>
        <w:tc>
          <w:tcPr>
            <w:tcW w:w="720" w:type="dxa"/>
            <w:tcBorders>
              <w:top w:val="single" w:sz="6" w:space="0" w:color="auto"/>
              <w:left w:val="single" w:sz="6" w:space="0" w:color="auto"/>
              <w:bottom w:val="single" w:sz="6" w:space="0" w:color="auto"/>
              <w:right w:val="single" w:sz="6" w:space="0" w:color="auto"/>
            </w:tcBorders>
            <w:vAlign w:val="center"/>
          </w:tcPr>
          <w:p w14:paraId="63C73161" w14:textId="77777777" w:rsidR="00585DDA" w:rsidRPr="00DA4D93" w:rsidRDefault="00585DDA" w:rsidP="007B648B">
            <w:pPr>
              <w:pStyle w:val="tabletext11"/>
              <w:tabs>
                <w:tab w:val="decimal" w:pos="280"/>
              </w:tabs>
              <w:jc w:val="center"/>
            </w:pPr>
            <w:r w:rsidRPr="00DA4D93">
              <w:t>---85</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BE4C06" w14:textId="77777777" w:rsidR="00585DDA" w:rsidRPr="00DA4D93" w:rsidRDefault="00585DDA" w:rsidP="007B648B">
            <w:pPr>
              <w:pStyle w:val="tabletext11"/>
              <w:tabs>
                <w:tab w:val="decimal" w:pos="0"/>
              </w:tabs>
              <w:jc w:val="center"/>
            </w:pPr>
            <w:r w:rsidRPr="00DA4D93">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7770B2" w14:textId="77777777" w:rsidR="00585DDA" w:rsidRPr="00DA4D93" w:rsidRDefault="00585DDA" w:rsidP="007B648B">
            <w:pPr>
              <w:pStyle w:val="tabletext11"/>
              <w:tabs>
                <w:tab w:val="decimal" w:pos="0"/>
                <w:tab w:val="decimal" w:pos="640"/>
              </w:tabs>
              <w:jc w:val="center"/>
            </w:pPr>
            <w:r w:rsidRPr="00DA4D93">
              <w:t>1.06</w:t>
            </w:r>
          </w:p>
        </w:tc>
        <w:tc>
          <w:tcPr>
            <w:tcW w:w="960" w:type="dxa"/>
            <w:tcBorders>
              <w:top w:val="single" w:sz="6" w:space="0" w:color="auto"/>
              <w:left w:val="single" w:sz="6" w:space="0" w:color="auto"/>
              <w:bottom w:val="single" w:sz="6" w:space="0" w:color="auto"/>
              <w:right w:val="single" w:sz="6" w:space="0" w:color="auto"/>
            </w:tcBorders>
            <w:vAlign w:val="center"/>
          </w:tcPr>
          <w:p w14:paraId="472B59DE" w14:textId="77777777" w:rsidR="00585DDA" w:rsidRPr="00DA4D93" w:rsidRDefault="00585DDA" w:rsidP="007B648B">
            <w:pPr>
              <w:pStyle w:val="tabletext11"/>
              <w:tabs>
                <w:tab w:val="decimal" w:pos="0"/>
                <w:tab w:val="decimal" w:pos="640"/>
              </w:tabs>
              <w:jc w:val="center"/>
            </w:pPr>
            <w:r w:rsidRPr="00DA4D93">
              <w:t>1.10</w:t>
            </w:r>
          </w:p>
        </w:tc>
        <w:tc>
          <w:tcPr>
            <w:tcW w:w="840" w:type="dxa"/>
            <w:tcBorders>
              <w:top w:val="single" w:sz="6" w:space="0" w:color="auto"/>
              <w:left w:val="single" w:sz="6" w:space="0" w:color="auto"/>
              <w:bottom w:val="single" w:sz="6" w:space="0" w:color="auto"/>
              <w:right w:val="single" w:sz="6" w:space="0" w:color="auto"/>
            </w:tcBorders>
            <w:vAlign w:val="center"/>
          </w:tcPr>
          <w:p w14:paraId="65238791" w14:textId="77777777" w:rsidR="00585DDA" w:rsidRPr="00DA4D93" w:rsidRDefault="00585DDA" w:rsidP="007B648B">
            <w:pPr>
              <w:pStyle w:val="tabletext11"/>
              <w:tabs>
                <w:tab w:val="decimal" w:pos="0"/>
                <w:tab w:val="decimal" w:pos="640"/>
              </w:tabs>
              <w:jc w:val="center"/>
            </w:pPr>
            <w:r w:rsidRPr="00DA4D93">
              <w:t>0.72</w:t>
            </w:r>
          </w:p>
        </w:tc>
      </w:tr>
      <w:tr w:rsidR="00585DDA" w:rsidRPr="00DA4D93" w14:paraId="68AE83D9" w14:textId="77777777" w:rsidTr="007B648B">
        <w:trPr>
          <w:cantSplit/>
          <w:trHeight w:val="190"/>
        </w:trPr>
        <w:tc>
          <w:tcPr>
            <w:tcW w:w="200" w:type="dxa"/>
            <w:tcBorders>
              <w:right w:val="single" w:sz="6" w:space="0" w:color="auto"/>
            </w:tcBorders>
            <w:shd w:val="clear" w:color="auto" w:fill="auto"/>
          </w:tcPr>
          <w:p w14:paraId="77E75DB7"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02031B63"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3E59A4" w14:textId="77777777" w:rsidR="00585DDA" w:rsidRPr="00DA4D93" w:rsidRDefault="00585DDA" w:rsidP="007B648B">
            <w:pPr>
              <w:pStyle w:val="tabletext11"/>
            </w:pPr>
            <w:r w:rsidRPr="00DA4D93">
              <w:t>All Other Contractors</w:t>
            </w:r>
          </w:p>
        </w:tc>
        <w:tc>
          <w:tcPr>
            <w:tcW w:w="720" w:type="dxa"/>
            <w:tcBorders>
              <w:top w:val="single" w:sz="6" w:space="0" w:color="auto"/>
              <w:left w:val="single" w:sz="6" w:space="0" w:color="auto"/>
              <w:bottom w:val="single" w:sz="6" w:space="0" w:color="auto"/>
              <w:right w:val="single" w:sz="6" w:space="0" w:color="auto"/>
            </w:tcBorders>
            <w:vAlign w:val="center"/>
          </w:tcPr>
          <w:p w14:paraId="0F01B6A9" w14:textId="77777777" w:rsidR="00585DDA" w:rsidRPr="00DA4D93" w:rsidRDefault="00585DDA" w:rsidP="007B648B">
            <w:pPr>
              <w:pStyle w:val="tabletext11"/>
              <w:tabs>
                <w:tab w:val="decimal" w:pos="280"/>
              </w:tabs>
              <w:jc w:val="center"/>
            </w:pPr>
            <w:r w:rsidRPr="00DA4D93">
              <w:t>---89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C91FD9" w14:textId="77777777" w:rsidR="00585DDA" w:rsidRPr="00DA4D93" w:rsidRDefault="00585DDA" w:rsidP="007B648B">
            <w:pPr>
              <w:pStyle w:val="tabletext11"/>
              <w:tabs>
                <w:tab w:val="decimal" w:pos="0"/>
              </w:tabs>
              <w:jc w:val="center"/>
            </w:pPr>
            <w:r w:rsidRPr="00DA4D93">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D7B958" w14:textId="77777777" w:rsidR="00585DDA" w:rsidRPr="00DA4D93" w:rsidRDefault="00585DDA" w:rsidP="007B648B">
            <w:pPr>
              <w:pStyle w:val="tabletext11"/>
              <w:tabs>
                <w:tab w:val="decimal" w:pos="0"/>
                <w:tab w:val="decimal" w:pos="640"/>
              </w:tabs>
              <w:jc w:val="center"/>
            </w:pPr>
            <w:r w:rsidRPr="00DA4D93">
              <w:t>1.06</w:t>
            </w:r>
          </w:p>
        </w:tc>
        <w:tc>
          <w:tcPr>
            <w:tcW w:w="960" w:type="dxa"/>
            <w:tcBorders>
              <w:top w:val="single" w:sz="6" w:space="0" w:color="auto"/>
              <w:left w:val="single" w:sz="6" w:space="0" w:color="auto"/>
              <w:bottom w:val="single" w:sz="6" w:space="0" w:color="auto"/>
              <w:right w:val="single" w:sz="6" w:space="0" w:color="auto"/>
            </w:tcBorders>
            <w:vAlign w:val="center"/>
          </w:tcPr>
          <w:p w14:paraId="7BEE6C49" w14:textId="77777777" w:rsidR="00585DDA" w:rsidRPr="00DA4D93" w:rsidRDefault="00585DDA" w:rsidP="007B648B">
            <w:pPr>
              <w:pStyle w:val="tabletext11"/>
              <w:tabs>
                <w:tab w:val="decimal" w:pos="0"/>
                <w:tab w:val="decimal" w:pos="640"/>
              </w:tabs>
              <w:jc w:val="center"/>
            </w:pPr>
            <w:r w:rsidRPr="00DA4D93">
              <w:t>1.10</w:t>
            </w:r>
          </w:p>
        </w:tc>
        <w:tc>
          <w:tcPr>
            <w:tcW w:w="840" w:type="dxa"/>
            <w:tcBorders>
              <w:top w:val="single" w:sz="6" w:space="0" w:color="auto"/>
              <w:left w:val="single" w:sz="6" w:space="0" w:color="auto"/>
              <w:bottom w:val="single" w:sz="6" w:space="0" w:color="auto"/>
              <w:right w:val="single" w:sz="6" w:space="0" w:color="auto"/>
            </w:tcBorders>
            <w:vAlign w:val="center"/>
          </w:tcPr>
          <w:p w14:paraId="04BD2E86" w14:textId="77777777" w:rsidR="00585DDA" w:rsidRPr="00DA4D93" w:rsidRDefault="00585DDA" w:rsidP="007B648B">
            <w:pPr>
              <w:pStyle w:val="tabletext11"/>
              <w:tabs>
                <w:tab w:val="decimal" w:pos="0"/>
                <w:tab w:val="decimal" w:pos="640"/>
              </w:tabs>
              <w:jc w:val="center"/>
            </w:pPr>
            <w:r w:rsidRPr="00DA4D93">
              <w:t>0.72</w:t>
            </w:r>
          </w:p>
        </w:tc>
      </w:tr>
      <w:tr w:rsidR="00585DDA" w:rsidRPr="00DA4D93" w14:paraId="7D326256" w14:textId="77777777" w:rsidTr="007B648B">
        <w:trPr>
          <w:cantSplit/>
          <w:trHeight w:val="190"/>
        </w:trPr>
        <w:tc>
          <w:tcPr>
            <w:tcW w:w="200" w:type="dxa"/>
            <w:tcBorders>
              <w:right w:val="single" w:sz="6" w:space="0" w:color="auto"/>
            </w:tcBorders>
            <w:shd w:val="clear" w:color="auto" w:fill="auto"/>
          </w:tcPr>
          <w:p w14:paraId="0A050C61" w14:textId="77777777" w:rsidR="00585DDA" w:rsidRPr="00DA4D93" w:rsidRDefault="00585DDA" w:rsidP="007B648B">
            <w:pPr>
              <w:pStyle w:val="tabletext11"/>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EB891F8" w14:textId="77777777" w:rsidR="00585DDA" w:rsidRPr="00DA4D93" w:rsidRDefault="00585DDA" w:rsidP="007B648B">
            <w:pPr>
              <w:pStyle w:val="tabletext11"/>
            </w:pPr>
            <w:r w:rsidRPr="00DA4D93">
              <w:t>Other</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9C4C1CC" w14:textId="77777777" w:rsidR="00585DDA" w:rsidRPr="00DA4D93" w:rsidRDefault="00585DDA" w:rsidP="007B648B">
            <w:pPr>
              <w:pStyle w:val="tabletext11"/>
            </w:pPr>
            <w:r w:rsidRPr="00DA4D93">
              <w:t>Logging and Lumbering</w:t>
            </w:r>
          </w:p>
        </w:tc>
        <w:tc>
          <w:tcPr>
            <w:tcW w:w="720" w:type="dxa"/>
            <w:tcBorders>
              <w:top w:val="single" w:sz="6" w:space="0" w:color="auto"/>
              <w:left w:val="single" w:sz="6" w:space="0" w:color="auto"/>
              <w:bottom w:val="single" w:sz="6" w:space="0" w:color="auto"/>
              <w:right w:val="single" w:sz="6" w:space="0" w:color="auto"/>
            </w:tcBorders>
            <w:vAlign w:val="center"/>
          </w:tcPr>
          <w:p w14:paraId="5C4B5565" w14:textId="77777777" w:rsidR="00585DDA" w:rsidRPr="00DA4D93" w:rsidRDefault="00585DDA" w:rsidP="007B648B">
            <w:pPr>
              <w:pStyle w:val="tabletext11"/>
              <w:tabs>
                <w:tab w:val="decimal" w:pos="280"/>
              </w:tabs>
              <w:jc w:val="center"/>
            </w:pPr>
            <w:r w:rsidRPr="00DA4D93">
              <w:t>---91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17FCED" w14:textId="77777777" w:rsidR="00585DDA" w:rsidRPr="00DA4D93" w:rsidRDefault="00585DDA" w:rsidP="007B648B">
            <w:pPr>
              <w:pStyle w:val="tabletext11"/>
              <w:tabs>
                <w:tab w:val="decimal" w:pos="0"/>
              </w:tabs>
              <w:jc w:val="center"/>
            </w:pPr>
            <w:r w:rsidRPr="00DA4D93">
              <w:t>1.21</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4EE5E5" w14:textId="77777777" w:rsidR="00585DDA" w:rsidRPr="00DA4D93" w:rsidRDefault="00585DDA" w:rsidP="007B648B">
            <w:pPr>
              <w:pStyle w:val="tabletext11"/>
              <w:tabs>
                <w:tab w:val="decimal" w:pos="0"/>
                <w:tab w:val="decimal" w:pos="640"/>
              </w:tabs>
              <w:jc w:val="center"/>
            </w:pPr>
            <w:r w:rsidRPr="00DA4D93">
              <w:t>1.00</w:t>
            </w:r>
          </w:p>
        </w:tc>
        <w:tc>
          <w:tcPr>
            <w:tcW w:w="960" w:type="dxa"/>
            <w:tcBorders>
              <w:top w:val="single" w:sz="6" w:space="0" w:color="auto"/>
              <w:left w:val="single" w:sz="6" w:space="0" w:color="auto"/>
              <w:bottom w:val="single" w:sz="6" w:space="0" w:color="auto"/>
              <w:right w:val="single" w:sz="6" w:space="0" w:color="auto"/>
            </w:tcBorders>
            <w:vAlign w:val="center"/>
          </w:tcPr>
          <w:p w14:paraId="0DD634D9" w14:textId="77777777" w:rsidR="00585DDA" w:rsidRPr="00DA4D93" w:rsidRDefault="00585DDA" w:rsidP="007B648B">
            <w:pPr>
              <w:pStyle w:val="tabletext11"/>
              <w:tabs>
                <w:tab w:val="decimal" w:pos="0"/>
                <w:tab w:val="decimal" w:pos="640"/>
              </w:tabs>
              <w:jc w:val="center"/>
            </w:pPr>
            <w:r w:rsidRPr="00DA4D93">
              <w:t>1.94</w:t>
            </w:r>
          </w:p>
        </w:tc>
        <w:tc>
          <w:tcPr>
            <w:tcW w:w="840" w:type="dxa"/>
            <w:tcBorders>
              <w:top w:val="single" w:sz="6" w:space="0" w:color="auto"/>
              <w:left w:val="single" w:sz="6" w:space="0" w:color="auto"/>
              <w:bottom w:val="single" w:sz="6" w:space="0" w:color="auto"/>
              <w:right w:val="single" w:sz="6" w:space="0" w:color="auto"/>
            </w:tcBorders>
            <w:vAlign w:val="center"/>
          </w:tcPr>
          <w:p w14:paraId="6DB61437" w14:textId="77777777" w:rsidR="00585DDA" w:rsidRPr="00DA4D93" w:rsidRDefault="00585DDA" w:rsidP="007B648B">
            <w:pPr>
              <w:pStyle w:val="tabletext11"/>
              <w:tabs>
                <w:tab w:val="decimal" w:pos="0"/>
                <w:tab w:val="decimal" w:pos="640"/>
              </w:tabs>
              <w:jc w:val="center"/>
            </w:pPr>
            <w:r w:rsidRPr="00DA4D93">
              <w:t>1.00</w:t>
            </w:r>
          </w:p>
        </w:tc>
      </w:tr>
      <w:tr w:rsidR="00585DDA" w:rsidRPr="00DA4D93" w14:paraId="733BD02B" w14:textId="77777777" w:rsidTr="007B648B">
        <w:trPr>
          <w:cantSplit/>
          <w:trHeight w:val="190"/>
        </w:trPr>
        <w:tc>
          <w:tcPr>
            <w:tcW w:w="200" w:type="dxa"/>
            <w:tcBorders>
              <w:right w:val="single" w:sz="6" w:space="0" w:color="auto"/>
            </w:tcBorders>
            <w:shd w:val="clear" w:color="auto" w:fill="auto"/>
          </w:tcPr>
          <w:p w14:paraId="10F36DDD" w14:textId="77777777" w:rsidR="00585DDA" w:rsidRPr="00DA4D93" w:rsidRDefault="00585DDA" w:rsidP="007B648B">
            <w:pPr>
              <w:pStyle w:val="tabletext11"/>
            </w:pPr>
          </w:p>
        </w:tc>
        <w:tc>
          <w:tcPr>
            <w:tcW w:w="1811" w:type="dxa"/>
            <w:vMerge/>
            <w:tcBorders>
              <w:top w:val="single" w:sz="6" w:space="0" w:color="auto"/>
              <w:left w:val="single" w:sz="6" w:space="0" w:color="auto"/>
              <w:bottom w:val="single" w:sz="6" w:space="0" w:color="auto"/>
              <w:right w:val="single" w:sz="6" w:space="0" w:color="auto"/>
            </w:tcBorders>
            <w:vAlign w:val="center"/>
          </w:tcPr>
          <w:p w14:paraId="65CA6B0F" w14:textId="77777777" w:rsidR="00585DDA" w:rsidRPr="00DA4D93" w:rsidRDefault="00585DDA" w:rsidP="007B648B">
            <w:pPr>
              <w:pStyle w:val="tabletext11"/>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17A0BFF" w14:textId="77777777" w:rsidR="00585DDA" w:rsidRPr="00DA4D93" w:rsidRDefault="00585DDA" w:rsidP="007B648B">
            <w:pPr>
              <w:pStyle w:val="tabletext11"/>
            </w:pPr>
            <w:r w:rsidRPr="00DA4D93">
              <w:t>All Other</w:t>
            </w:r>
          </w:p>
        </w:tc>
        <w:tc>
          <w:tcPr>
            <w:tcW w:w="720" w:type="dxa"/>
            <w:tcBorders>
              <w:top w:val="single" w:sz="6" w:space="0" w:color="auto"/>
              <w:left w:val="single" w:sz="6" w:space="0" w:color="auto"/>
              <w:bottom w:val="single" w:sz="6" w:space="0" w:color="auto"/>
              <w:right w:val="single" w:sz="6" w:space="0" w:color="auto"/>
            </w:tcBorders>
            <w:vAlign w:val="center"/>
          </w:tcPr>
          <w:p w14:paraId="622AFE8A" w14:textId="77777777" w:rsidR="00585DDA" w:rsidRPr="00DA4D93" w:rsidRDefault="00585DDA" w:rsidP="007B648B">
            <w:pPr>
              <w:pStyle w:val="tabletext11"/>
              <w:tabs>
                <w:tab w:val="decimal" w:pos="280"/>
              </w:tabs>
              <w:jc w:val="center"/>
            </w:pPr>
            <w:r w:rsidRPr="00DA4D93">
              <w:t>---99</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73EA39" w14:textId="77777777" w:rsidR="00585DDA" w:rsidRPr="00DA4D93" w:rsidRDefault="00585DDA" w:rsidP="007B648B">
            <w:pPr>
              <w:pStyle w:val="tabletext11"/>
              <w:tabs>
                <w:tab w:val="decimal" w:pos="0"/>
              </w:tabs>
              <w:jc w:val="center"/>
            </w:pPr>
            <w:r w:rsidRPr="00DA4D93">
              <w:t>1.00</w:t>
            </w:r>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ED4A5F" w14:textId="77777777" w:rsidR="00585DDA" w:rsidRPr="00DA4D93" w:rsidRDefault="00585DDA" w:rsidP="007B648B">
            <w:pPr>
              <w:pStyle w:val="tabletext11"/>
              <w:tabs>
                <w:tab w:val="decimal" w:pos="0"/>
                <w:tab w:val="decimal" w:pos="640"/>
              </w:tabs>
              <w:jc w:val="center"/>
            </w:pPr>
            <w:r w:rsidRPr="00DA4D93">
              <w:t>1.00</w:t>
            </w:r>
          </w:p>
        </w:tc>
        <w:tc>
          <w:tcPr>
            <w:tcW w:w="960" w:type="dxa"/>
            <w:tcBorders>
              <w:top w:val="single" w:sz="6" w:space="0" w:color="auto"/>
              <w:left w:val="single" w:sz="6" w:space="0" w:color="auto"/>
              <w:bottom w:val="single" w:sz="6" w:space="0" w:color="auto"/>
              <w:right w:val="single" w:sz="6" w:space="0" w:color="auto"/>
            </w:tcBorders>
            <w:vAlign w:val="center"/>
          </w:tcPr>
          <w:p w14:paraId="754B0B28" w14:textId="77777777" w:rsidR="00585DDA" w:rsidRPr="00DA4D93" w:rsidRDefault="00585DDA" w:rsidP="007B648B">
            <w:pPr>
              <w:pStyle w:val="tabletext11"/>
              <w:tabs>
                <w:tab w:val="decimal" w:pos="0"/>
                <w:tab w:val="decimal" w:pos="640"/>
              </w:tabs>
              <w:jc w:val="center"/>
            </w:pPr>
            <w:r w:rsidRPr="00DA4D93">
              <w:t>1.00</w:t>
            </w:r>
          </w:p>
        </w:tc>
        <w:tc>
          <w:tcPr>
            <w:tcW w:w="840" w:type="dxa"/>
            <w:tcBorders>
              <w:top w:val="single" w:sz="6" w:space="0" w:color="auto"/>
              <w:left w:val="single" w:sz="6" w:space="0" w:color="auto"/>
              <w:bottom w:val="single" w:sz="6" w:space="0" w:color="auto"/>
              <w:right w:val="single" w:sz="6" w:space="0" w:color="auto"/>
            </w:tcBorders>
            <w:vAlign w:val="center"/>
          </w:tcPr>
          <w:p w14:paraId="5AF7E5E8" w14:textId="77777777" w:rsidR="00585DDA" w:rsidRPr="00DA4D93" w:rsidRDefault="00585DDA" w:rsidP="007B648B">
            <w:pPr>
              <w:pStyle w:val="tabletext11"/>
              <w:tabs>
                <w:tab w:val="decimal" w:pos="0"/>
                <w:tab w:val="decimal" w:pos="640"/>
              </w:tabs>
              <w:jc w:val="center"/>
            </w:pPr>
            <w:r w:rsidRPr="00DA4D93">
              <w:t>1.00</w:t>
            </w:r>
          </w:p>
        </w:tc>
      </w:tr>
    </w:tbl>
    <w:p w14:paraId="511BF1B0" w14:textId="287C44E4" w:rsidR="00E11D70" w:rsidRDefault="00585DDA" w:rsidP="00585DDA">
      <w:pPr>
        <w:pStyle w:val="tablecaption"/>
      </w:pPr>
      <w:r w:rsidRPr="00DA4D93">
        <w:t>Table 223.C.4. Secondary Classification Factors</w:t>
      </w:r>
    </w:p>
    <w:p w14:paraId="426BB18D" w14:textId="38873614" w:rsidR="00585DDA" w:rsidRDefault="00585DDA" w:rsidP="00585DDA">
      <w:pPr>
        <w:pStyle w:val="isonormal"/>
        <w:jc w:val="left"/>
      </w:pPr>
    </w:p>
    <w:p w14:paraId="4A2CABAD" w14:textId="77777777" w:rsidR="00585DDA" w:rsidRDefault="00585DDA" w:rsidP="00585DDA">
      <w:pPr>
        <w:pStyle w:val="isonormal"/>
        <w:sectPr w:rsidR="00585DDA" w:rsidSect="006D486B">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735" w:right="960" w:bottom="1560" w:left="1200" w:header="575" w:footer="480" w:gutter="0"/>
          <w:cols w:space="480"/>
          <w:docGrid w:linePitch="326"/>
        </w:sectPr>
      </w:pPr>
    </w:p>
    <w:p w14:paraId="2EC2F340" w14:textId="77777777" w:rsidR="00585DDA" w:rsidRPr="0087417F" w:rsidRDefault="00585DDA" w:rsidP="00585DDA">
      <w:pPr>
        <w:pStyle w:val="boxrule"/>
      </w:pPr>
      <w:r w:rsidRPr="0087417F">
        <w:lastRenderedPageBreak/>
        <w:t>225.  PREMIUM DEVELOPMENT – ZONE-RATED AUTOS</w:t>
      </w:r>
    </w:p>
    <w:p w14:paraId="07FAAB35" w14:textId="77777777" w:rsidR="00585DDA" w:rsidRPr="0087417F" w:rsidRDefault="00585DDA" w:rsidP="00585DDA">
      <w:pPr>
        <w:pStyle w:val="blocktext1"/>
        <w:rPr>
          <w:b/>
        </w:rPr>
      </w:pPr>
      <w:r w:rsidRPr="0087417F">
        <w:t xml:space="preserve">The following is added to Paragraph </w:t>
      </w:r>
      <w:r w:rsidRPr="0087417F">
        <w:rPr>
          <w:b/>
          <w:bCs/>
        </w:rPr>
        <w:t>C.1.:</w:t>
      </w:r>
    </w:p>
    <w:p w14:paraId="3686B246" w14:textId="77777777" w:rsidR="00585DDA" w:rsidRPr="0087417F" w:rsidRDefault="00585DDA" w:rsidP="00585DDA">
      <w:pPr>
        <w:pStyle w:val="space4"/>
        <w:rPr>
          <w:bCs/>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1156"/>
        <w:gridCol w:w="1157"/>
        <w:gridCol w:w="1157"/>
      </w:tblGrid>
      <w:tr w:rsidR="00585DDA" w:rsidRPr="0087417F" w14:paraId="1A8E9B69" w14:textId="77777777" w:rsidTr="007B648B">
        <w:trPr>
          <w:cantSplit/>
          <w:trHeight w:val="190"/>
        </w:trPr>
        <w:tc>
          <w:tcPr>
            <w:tcW w:w="200" w:type="dxa"/>
          </w:tcPr>
          <w:p w14:paraId="6871ECBC" w14:textId="77777777" w:rsidR="00585DDA" w:rsidRPr="0087417F" w:rsidRDefault="00585DDA" w:rsidP="007B648B">
            <w:pPr>
              <w:pStyle w:val="tablehead"/>
            </w:pPr>
          </w:p>
        </w:tc>
        <w:tc>
          <w:tcPr>
            <w:tcW w:w="1330" w:type="dxa"/>
            <w:tcBorders>
              <w:top w:val="single" w:sz="6" w:space="0" w:color="auto"/>
              <w:left w:val="single" w:sz="6" w:space="0" w:color="auto"/>
              <w:bottom w:val="single" w:sz="6" w:space="0" w:color="auto"/>
              <w:right w:val="single" w:sz="6" w:space="0" w:color="auto"/>
            </w:tcBorders>
            <w:vAlign w:val="bottom"/>
          </w:tcPr>
          <w:p w14:paraId="7593E92C" w14:textId="77777777" w:rsidR="00585DDA" w:rsidRPr="0087417F" w:rsidRDefault="00585DDA" w:rsidP="007B648B">
            <w:pPr>
              <w:pStyle w:val="tablehead"/>
            </w:pPr>
            <w:r w:rsidRPr="0087417F">
              <w:t>Number Of</w:t>
            </w:r>
            <w:r w:rsidRPr="0087417F">
              <w:br/>
              <w:t>Powered</w:t>
            </w:r>
            <w:r w:rsidRPr="0087417F">
              <w:br/>
              <w:t>Vehicles</w:t>
            </w:r>
          </w:p>
        </w:tc>
        <w:tc>
          <w:tcPr>
            <w:tcW w:w="1156" w:type="dxa"/>
            <w:tcBorders>
              <w:top w:val="single" w:sz="6" w:space="0" w:color="auto"/>
              <w:left w:val="single" w:sz="6" w:space="0" w:color="auto"/>
              <w:bottom w:val="single" w:sz="6" w:space="0" w:color="auto"/>
              <w:right w:val="single" w:sz="6" w:space="0" w:color="auto"/>
            </w:tcBorders>
            <w:vAlign w:val="bottom"/>
          </w:tcPr>
          <w:p w14:paraId="46652702" w14:textId="77777777" w:rsidR="00585DDA" w:rsidRPr="0087417F" w:rsidRDefault="00585DDA" w:rsidP="007B648B">
            <w:pPr>
              <w:pStyle w:val="tablehead"/>
            </w:pPr>
            <w:r w:rsidRPr="0087417F">
              <w:t>Liability</w:t>
            </w:r>
          </w:p>
        </w:tc>
        <w:tc>
          <w:tcPr>
            <w:tcW w:w="1157" w:type="dxa"/>
            <w:tcBorders>
              <w:top w:val="single" w:sz="6" w:space="0" w:color="auto"/>
              <w:left w:val="single" w:sz="6" w:space="0" w:color="auto"/>
              <w:bottom w:val="single" w:sz="6" w:space="0" w:color="auto"/>
              <w:right w:val="single" w:sz="6" w:space="0" w:color="auto"/>
            </w:tcBorders>
            <w:vAlign w:val="bottom"/>
          </w:tcPr>
          <w:p w14:paraId="31965277" w14:textId="77777777" w:rsidR="00585DDA" w:rsidRPr="0087417F" w:rsidRDefault="00585DDA" w:rsidP="007B648B">
            <w:pPr>
              <w:pStyle w:val="tablehead"/>
            </w:pPr>
            <w:r w:rsidRPr="0087417F">
              <w:t>Collision</w:t>
            </w:r>
          </w:p>
        </w:tc>
        <w:tc>
          <w:tcPr>
            <w:tcW w:w="1157" w:type="dxa"/>
            <w:tcBorders>
              <w:top w:val="single" w:sz="6" w:space="0" w:color="auto"/>
              <w:left w:val="single" w:sz="6" w:space="0" w:color="auto"/>
              <w:bottom w:val="single" w:sz="6" w:space="0" w:color="auto"/>
              <w:right w:val="single" w:sz="6" w:space="0" w:color="auto"/>
            </w:tcBorders>
            <w:vAlign w:val="bottom"/>
          </w:tcPr>
          <w:p w14:paraId="6EE677CB" w14:textId="77777777" w:rsidR="00585DDA" w:rsidRPr="0087417F" w:rsidRDefault="00585DDA" w:rsidP="007B648B">
            <w:pPr>
              <w:pStyle w:val="tablehead"/>
            </w:pPr>
            <w:r w:rsidRPr="0087417F">
              <w:t>Other Than</w:t>
            </w:r>
            <w:r w:rsidRPr="0087417F">
              <w:br/>
              <w:t>Collision</w:t>
            </w:r>
          </w:p>
        </w:tc>
      </w:tr>
      <w:tr w:rsidR="00585DDA" w:rsidRPr="0087417F" w14:paraId="37D6DAFD" w14:textId="77777777" w:rsidTr="007B648B">
        <w:trPr>
          <w:cantSplit/>
          <w:trHeight w:val="190"/>
        </w:trPr>
        <w:tc>
          <w:tcPr>
            <w:tcW w:w="200" w:type="dxa"/>
          </w:tcPr>
          <w:p w14:paraId="6BECDDF0"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790B355F" w14:textId="77777777" w:rsidR="00585DDA" w:rsidRPr="0087417F" w:rsidRDefault="00585DDA" w:rsidP="007B648B">
            <w:pPr>
              <w:pStyle w:val="tabletext11"/>
              <w:jc w:val="center"/>
            </w:pPr>
            <w:r w:rsidRPr="0087417F">
              <w:t>0</w:t>
            </w:r>
          </w:p>
        </w:tc>
        <w:tc>
          <w:tcPr>
            <w:tcW w:w="1156" w:type="dxa"/>
            <w:tcBorders>
              <w:top w:val="single" w:sz="6" w:space="0" w:color="auto"/>
              <w:left w:val="single" w:sz="6" w:space="0" w:color="auto"/>
              <w:bottom w:val="single" w:sz="6" w:space="0" w:color="auto"/>
              <w:right w:val="single" w:sz="6" w:space="0" w:color="auto"/>
            </w:tcBorders>
            <w:vAlign w:val="bottom"/>
          </w:tcPr>
          <w:p w14:paraId="3E0B8103"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5A612189"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5B506F9E" w14:textId="77777777" w:rsidR="00585DDA" w:rsidRPr="0087417F" w:rsidRDefault="00585DDA" w:rsidP="007B648B">
            <w:pPr>
              <w:pStyle w:val="tabletext11"/>
              <w:jc w:val="center"/>
            </w:pPr>
            <w:r w:rsidRPr="0087417F">
              <w:t>1.00</w:t>
            </w:r>
          </w:p>
        </w:tc>
      </w:tr>
      <w:tr w:rsidR="00585DDA" w:rsidRPr="0087417F" w14:paraId="7DA069BE" w14:textId="77777777" w:rsidTr="007B648B">
        <w:trPr>
          <w:cantSplit/>
          <w:trHeight w:val="190"/>
        </w:trPr>
        <w:tc>
          <w:tcPr>
            <w:tcW w:w="200" w:type="dxa"/>
          </w:tcPr>
          <w:p w14:paraId="489BE68A"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1FE812AD" w14:textId="77777777" w:rsidR="00585DDA" w:rsidRPr="0087417F" w:rsidRDefault="00585DDA" w:rsidP="007B648B">
            <w:pPr>
              <w:pStyle w:val="tabletext11"/>
              <w:jc w:val="center"/>
            </w:pPr>
            <w:r w:rsidRPr="0087417F">
              <w:t>1</w:t>
            </w:r>
          </w:p>
        </w:tc>
        <w:tc>
          <w:tcPr>
            <w:tcW w:w="1156" w:type="dxa"/>
            <w:tcBorders>
              <w:top w:val="single" w:sz="6" w:space="0" w:color="auto"/>
              <w:left w:val="single" w:sz="6" w:space="0" w:color="auto"/>
              <w:bottom w:val="single" w:sz="6" w:space="0" w:color="auto"/>
              <w:right w:val="single" w:sz="6" w:space="0" w:color="auto"/>
            </w:tcBorders>
            <w:vAlign w:val="bottom"/>
          </w:tcPr>
          <w:p w14:paraId="252148D2"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08F36F31"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7DFD688A" w14:textId="77777777" w:rsidR="00585DDA" w:rsidRPr="0087417F" w:rsidRDefault="00585DDA" w:rsidP="007B648B">
            <w:pPr>
              <w:pStyle w:val="tabletext11"/>
              <w:jc w:val="center"/>
            </w:pPr>
            <w:r w:rsidRPr="0087417F">
              <w:t>1.00</w:t>
            </w:r>
          </w:p>
        </w:tc>
      </w:tr>
      <w:tr w:rsidR="00585DDA" w:rsidRPr="0087417F" w14:paraId="5CBE56D7" w14:textId="77777777" w:rsidTr="007B648B">
        <w:trPr>
          <w:cantSplit/>
          <w:trHeight w:val="190"/>
        </w:trPr>
        <w:tc>
          <w:tcPr>
            <w:tcW w:w="200" w:type="dxa"/>
          </w:tcPr>
          <w:p w14:paraId="0E05A8B8"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0A2656B7" w14:textId="77777777" w:rsidR="00585DDA" w:rsidRPr="0087417F" w:rsidRDefault="00585DDA" w:rsidP="007B648B">
            <w:pPr>
              <w:pStyle w:val="tabletext11"/>
              <w:jc w:val="center"/>
            </w:pPr>
            <w:r w:rsidRPr="0087417F">
              <w:t>2</w:t>
            </w:r>
          </w:p>
        </w:tc>
        <w:tc>
          <w:tcPr>
            <w:tcW w:w="1156" w:type="dxa"/>
            <w:tcBorders>
              <w:top w:val="single" w:sz="6" w:space="0" w:color="auto"/>
              <w:left w:val="single" w:sz="6" w:space="0" w:color="auto"/>
              <w:bottom w:val="single" w:sz="6" w:space="0" w:color="auto"/>
              <w:right w:val="single" w:sz="6" w:space="0" w:color="auto"/>
            </w:tcBorders>
          </w:tcPr>
          <w:p w14:paraId="7BD962F9"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5DB6E902"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4D15E9FC" w14:textId="77777777" w:rsidR="00585DDA" w:rsidRPr="0087417F" w:rsidRDefault="00585DDA" w:rsidP="007B648B">
            <w:pPr>
              <w:pStyle w:val="tabletext11"/>
              <w:jc w:val="center"/>
            </w:pPr>
            <w:r w:rsidRPr="0087417F">
              <w:t>1.00</w:t>
            </w:r>
          </w:p>
        </w:tc>
      </w:tr>
      <w:tr w:rsidR="00585DDA" w:rsidRPr="0087417F" w14:paraId="72E7DE14" w14:textId="77777777" w:rsidTr="007B648B">
        <w:trPr>
          <w:cantSplit/>
          <w:trHeight w:val="190"/>
        </w:trPr>
        <w:tc>
          <w:tcPr>
            <w:tcW w:w="200" w:type="dxa"/>
          </w:tcPr>
          <w:p w14:paraId="0D165E56"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2E2DAFC2" w14:textId="77777777" w:rsidR="00585DDA" w:rsidRPr="0087417F" w:rsidRDefault="00585DDA" w:rsidP="007B648B">
            <w:pPr>
              <w:pStyle w:val="tabletext11"/>
              <w:jc w:val="center"/>
            </w:pPr>
            <w:r w:rsidRPr="0087417F">
              <w:t>3 to 4</w:t>
            </w:r>
          </w:p>
        </w:tc>
        <w:tc>
          <w:tcPr>
            <w:tcW w:w="1156" w:type="dxa"/>
            <w:tcBorders>
              <w:top w:val="single" w:sz="6" w:space="0" w:color="auto"/>
              <w:left w:val="single" w:sz="6" w:space="0" w:color="auto"/>
              <w:bottom w:val="single" w:sz="6" w:space="0" w:color="auto"/>
              <w:right w:val="single" w:sz="6" w:space="0" w:color="auto"/>
            </w:tcBorders>
          </w:tcPr>
          <w:p w14:paraId="29BC66E4"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3BC40242" w14:textId="77777777" w:rsidR="00585DDA" w:rsidRPr="0087417F" w:rsidRDefault="00585DDA" w:rsidP="007B648B">
            <w:pPr>
              <w:pStyle w:val="tabletext11"/>
              <w:jc w:val="center"/>
            </w:pPr>
            <w:r w:rsidRPr="0087417F">
              <w:t>1.00</w:t>
            </w:r>
          </w:p>
        </w:tc>
        <w:tc>
          <w:tcPr>
            <w:tcW w:w="1157" w:type="dxa"/>
            <w:tcBorders>
              <w:top w:val="single" w:sz="6" w:space="0" w:color="auto"/>
              <w:left w:val="single" w:sz="6" w:space="0" w:color="auto"/>
              <w:bottom w:val="single" w:sz="6" w:space="0" w:color="auto"/>
              <w:right w:val="single" w:sz="6" w:space="0" w:color="auto"/>
            </w:tcBorders>
          </w:tcPr>
          <w:p w14:paraId="6997781D" w14:textId="77777777" w:rsidR="00585DDA" w:rsidRPr="0087417F" w:rsidRDefault="00585DDA" w:rsidP="007B648B">
            <w:pPr>
              <w:pStyle w:val="tabletext11"/>
              <w:jc w:val="center"/>
            </w:pPr>
            <w:r w:rsidRPr="0087417F">
              <w:t>1.00</w:t>
            </w:r>
          </w:p>
        </w:tc>
      </w:tr>
      <w:tr w:rsidR="00585DDA" w:rsidRPr="0087417F" w14:paraId="55B60BC3" w14:textId="77777777" w:rsidTr="007B648B">
        <w:trPr>
          <w:cantSplit/>
          <w:trHeight w:val="190"/>
        </w:trPr>
        <w:tc>
          <w:tcPr>
            <w:tcW w:w="200" w:type="dxa"/>
          </w:tcPr>
          <w:p w14:paraId="443F9489"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56321B91" w14:textId="77777777" w:rsidR="00585DDA" w:rsidRPr="0087417F" w:rsidRDefault="00585DDA" w:rsidP="007B648B">
            <w:pPr>
              <w:pStyle w:val="tabletext11"/>
              <w:jc w:val="center"/>
            </w:pPr>
            <w:r w:rsidRPr="0087417F">
              <w:t>5 to 9</w:t>
            </w:r>
          </w:p>
        </w:tc>
        <w:tc>
          <w:tcPr>
            <w:tcW w:w="1156" w:type="dxa"/>
            <w:tcBorders>
              <w:top w:val="single" w:sz="6" w:space="0" w:color="auto"/>
              <w:left w:val="single" w:sz="6" w:space="0" w:color="auto"/>
              <w:bottom w:val="single" w:sz="6" w:space="0" w:color="auto"/>
              <w:right w:val="single" w:sz="6" w:space="0" w:color="auto"/>
            </w:tcBorders>
            <w:vAlign w:val="bottom"/>
          </w:tcPr>
          <w:p w14:paraId="5B5874AC"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6B80D302"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482BDC7A" w14:textId="77777777" w:rsidR="00585DDA" w:rsidRPr="0087417F" w:rsidRDefault="00585DDA" w:rsidP="007B648B">
            <w:pPr>
              <w:pStyle w:val="tabletext11"/>
              <w:jc w:val="center"/>
            </w:pPr>
            <w:r w:rsidRPr="0087417F">
              <w:t>0.59</w:t>
            </w:r>
          </w:p>
        </w:tc>
      </w:tr>
      <w:tr w:rsidR="00585DDA" w:rsidRPr="0087417F" w14:paraId="1AD3952E" w14:textId="77777777" w:rsidTr="007B648B">
        <w:trPr>
          <w:cantSplit/>
          <w:trHeight w:val="190"/>
        </w:trPr>
        <w:tc>
          <w:tcPr>
            <w:tcW w:w="200" w:type="dxa"/>
          </w:tcPr>
          <w:p w14:paraId="43EE10B4"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1F03B391" w14:textId="77777777" w:rsidR="00585DDA" w:rsidRPr="0087417F" w:rsidRDefault="00585DDA" w:rsidP="007B648B">
            <w:pPr>
              <w:pStyle w:val="tabletext11"/>
              <w:jc w:val="center"/>
            </w:pPr>
            <w:r w:rsidRPr="0087417F">
              <w:t>10 to 14</w:t>
            </w:r>
          </w:p>
        </w:tc>
        <w:tc>
          <w:tcPr>
            <w:tcW w:w="1156" w:type="dxa"/>
            <w:tcBorders>
              <w:top w:val="single" w:sz="6" w:space="0" w:color="auto"/>
              <w:left w:val="single" w:sz="6" w:space="0" w:color="auto"/>
              <w:bottom w:val="single" w:sz="6" w:space="0" w:color="auto"/>
              <w:right w:val="single" w:sz="6" w:space="0" w:color="auto"/>
            </w:tcBorders>
            <w:vAlign w:val="bottom"/>
          </w:tcPr>
          <w:p w14:paraId="6C0C83E9"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372D715D"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6562D007" w14:textId="77777777" w:rsidR="00585DDA" w:rsidRPr="0087417F" w:rsidRDefault="00585DDA" w:rsidP="007B648B">
            <w:pPr>
              <w:pStyle w:val="tabletext11"/>
              <w:jc w:val="center"/>
            </w:pPr>
            <w:r w:rsidRPr="0087417F">
              <w:t>0.59</w:t>
            </w:r>
          </w:p>
        </w:tc>
      </w:tr>
      <w:tr w:rsidR="00585DDA" w:rsidRPr="0087417F" w14:paraId="4DE3B75F" w14:textId="77777777" w:rsidTr="007B648B">
        <w:trPr>
          <w:cantSplit/>
          <w:trHeight w:val="190"/>
        </w:trPr>
        <w:tc>
          <w:tcPr>
            <w:tcW w:w="200" w:type="dxa"/>
          </w:tcPr>
          <w:p w14:paraId="420ECA1F"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4C6CDAE2" w14:textId="77777777" w:rsidR="00585DDA" w:rsidRPr="0087417F" w:rsidRDefault="00585DDA" w:rsidP="007B648B">
            <w:pPr>
              <w:pStyle w:val="tabletext11"/>
              <w:jc w:val="center"/>
            </w:pPr>
            <w:r w:rsidRPr="0087417F">
              <w:t>15 to 19</w:t>
            </w:r>
          </w:p>
        </w:tc>
        <w:tc>
          <w:tcPr>
            <w:tcW w:w="1156" w:type="dxa"/>
            <w:tcBorders>
              <w:top w:val="single" w:sz="6" w:space="0" w:color="auto"/>
              <w:left w:val="single" w:sz="6" w:space="0" w:color="auto"/>
              <w:bottom w:val="single" w:sz="6" w:space="0" w:color="auto"/>
              <w:right w:val="single" w:sz="6" w:space="0" w:color="auto"/>
            </w:tcBorders>
            <w:vAlign w:val="bottom"/>
          </w:tcPr>
          <w:p w14:paraId="0715DEDB"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6D13275C"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12D9F048" w14:textId="77777777" w:rsidR="00585DDA" w:rsidRPr="0087417F" w:rsidRDefault="00585DDA" w:rsidP="007B648B">
            <w:pPr>
              <w:pStyle w:val="tabletext11"/>
              <w:jc w:val="center"/>
            </w:pPr>
            <w:r w:rsidRPr="0087417F">
              <w:t>0.59</w:t>
            </w:r>
          </w:p>
        </w:tc>
      </w:tr>
      <w:tr w:rsidR="00585DDA" w:rsidRPr="0087417F" w14:paraId="11D63126" w14:textId="77777777" w:rsidTr="007B648B">
        <w:trPr>
          <w:cantSplit/>
          <w:trHeight w:val="190"/>
        </w:trPr>
        <w:tc>
          <w:tcPr>
            <w:tcW w:w="200" w:type="dxa"/>
          </w:tcPr>
          <w:p w14:paraId="33FEA0B6"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4A6840DB" w14:textId="77777777" w:rsidR="00585DDA" w:rsidRPr="0087417F" w:rsidRDefault="00585DDA" w:rsidP="007B648B">
            <w:pPr>
              <w:pStyle w:val="tabletext11"/>
              <w:jc w:val="center"/>
            </w:pPr>
            <w:r w:rsidRPr="0087417F">
              <w:t>20 to 29</w:t>
            </w:r>
          </w:p>
        </w:tc>
        <w:tc>
          <w:tcPr>
            <w:tcW w:w="1156" w:type="dxa"/>
            <w:tcBorders>
              <w:top w:val="single" w:sz="6" w:space="0" w:color="auto"/>
              <w:left w:val="single" w:sz="6" w:space="0" w:color="auto"/>
              <w:bottom w:val="single" w:sz="6" w:space="0" w:color="auto"/>
              <w:right w:val="single" w:sz="6" w:space="0" w:color="auto"/>
            </w:tcBorders>
            <w:vAlign w:val="bottom"/>
          </w:tcPr>
          <w:p w14:paraId="1C8CEA20"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64FE9BEC"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16B0A5D2" w14:textId="77777777" w:rsidR="00585DDA" w:rsidRPr="0087417F" w:rsidRDefault="00585DDA" w:rsidP="007B648B">
            <w:pPr>
              <w:pStyle w:val="tabletext11"/>
              <w:jc w:val="center"/>
            </w:pPr>
            <w:r w:rsidRPr="0087417F">
              <w:t>0.59</w:t>
            </w:r>
          </w:p>
        </w:tc>
      </w:tr>
      <w:tr w:rsidR="00585DDA" w:rsidRPr="0087417F" w14:paraId="48FB4166" w14:textId="77777777" w:rsidTr="007B648B">
        <w:trPr>
          <w:cantSplit/>
          <w:trHeight w:val="190"/>
        </w:trPr>
        <w:tc>
          <w:tcPr>
            <w:tcW w:w="200" w:type="dxa"/>
          </w:tcPr>
          <w:p w14:paraId="612839B2"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5F3A5906" w14:textId="77777777" w:rsidR="00585DDA" w:rsidRPr="0087417F" w:rsidRDefault="00585DDA" w:rsidP="007B648B">
            <w:pPr>
              <w:pStyle w:val="tabletext11"/>
              <w:jc w:val="center"/>
            </w:pPr>
            <w:r w:rsidRPr="0087417F">
              <w:t>30 to 39</w:t>
            </w:r>
          </w:p>
        </w:tc>
        <w:tc>
          <w:tcPr>
            <w:tcW w:w="1156" w:type="dxa"/>
            <w:tcBorders>
              <w:top w:val="single" w:sz="6" w:space="0" w:color="auto"/>
              <w:left w:val="single" w:sz="6" w:space="0" w:color="auto"/>
              <w:bottom w:val="single" w:sz="6" w:space="0" w:color="auto"/>
              <w:right w:val="single" w:sz="6" w:space="0" w:color="auto"/>
            </w:tcBorders>
            <w:vAlign w:val="bottom"/>
          </w:tcPr>
          <w:p w14:paraId="5C762294"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3B197B15"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5B939D02" w14:textId="77777777" w:rsidR="00585DDA" w:rsidRPr="0087417F" w:rsidRDefault="00585DDA" w:rsidP="007B648B">
            <w:pPr>
              <w:pStyle w:val="tabletext11"/>
              <w:jc w:val="center"/>
            </w:pPr>
            <w:r w:rsidRPr="0087417F">
              <w:t>0.59</w:t>
            </w:r>
          </w:p>
        </w:tc>
      </w:tr>
      <w:tr w:rsidR="00585DDA" w:rsidRPr="0087417F" w14:paraId="6F2CF5F2" w14:textId="77777777" w:rsidTr="007B648B">
        <w:trPr>
          <w:cantSplit/>
          <w:trHeight w:val="190"/>
        </w:trPr>
        <w:tc>
          <w:tcPr>
            <w:tcW w:w="200" w:type="dxa"/>
          </w:tcPr>
          <w:p w14:paraId="6A08C091"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6CD064B2" w14:textId="77777777" w:rsidR="00585DDA" w:rsidRPr="0087417F" w:rsidRDefault="00585DDA" w:rsidP="007B648B">
            <w:pPr>
              <w:pStyle w:val="tabletext11"/>
              <w:jc w:val="center"/>
            </w:pPr>
            <w:r w:rsidRPr="0087417F">
              <w:t>40 to 49</w:t>
            </w:r>
          </w:p>
        </w:tc>
        <w:tc>
          <w:tcPr>
            <w:tcW w:w="1156" w:type="dxa"/>
            <w:tcBorders>
              <w:top w:val="single" w:sz="6" w:space="0" w:color="auto"/>
              <w:left w:val="single" w:sz="6" w:space="0" w:color="auto"/>
              <w:bottom w:val="single" w:sz="6" w:space="0" w:color="auto"/>
              <w:right w:val="single" w:sz="6" w:space="0" w:color="auto"/>
            </w:tcBorders>
            <w:vAlign w:val="bottom"/>
          </w:tcPr>
          <w:p w14:paraId="11B401B2"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41B1B50C"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597B6DB7" w14:textId="77777777" w:rsidR="00585DDA" w:rsidRPr="0087417F" w:rsidRDefault="00585DDA" w:rsidP="007B648B">
            <w:pPr>
              <w:pStyle w:val="tabletext11"/>
              <w:jc w:val="center"/>
            </w:pPr>
            <w:r w:rsidRPr="0087417F">
              <w:t>0.59</w:t>
            </w:r>
          </w:p>
        </w:tc>
      </w:tr>
      <w:tr w:rsidR="00585DDA" w:rsidRPr="0087417F" w14:paraId="0CBC25E7" w14:textId="77777777" w:rsidTr="007B648B">
        <w:trPr>
          <w:cantSplit/>
          <w:trHeight w:val="190"/>
        </w:trPr>
        <w:tc>
          <w:tcPr>
            <w:tcW w:w="200" w:type="dxa"/>
          </w:tcPr>
          <w:p w14:paraId="2AE43768"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102E593D" w14:textId="77777777" w:rsidR="00585DDA" w:rsidRPr="0087417F" w:rsidRDefault="00585DDA" w:rsidP="007B648B">
            <w:pPr>
              <w:pStyle w:val="tabletext11"/>
              <w:jc w:val="center"/>
            </w:pPr>
            <w:r w:rsidRPr="0087417F">
              <w:t>50 to 59</w:t>
            </w:r>
          </w:p>
        </w:tc>
        <w:tc>
          <w:tcPr>
            <w:tcW w:w="1156" w:type="dxa"/>
            <w:tcBorders>
              <w:top w:val="single" w:sz="6" w:space="0" w:color="auto"/>
              <w:left w:val="single" w:sz="6" w:space="0" w:color="auto"/>
              <w:bottom w:val="single" w:sz="6" w:space="0" w:color="auto"/>
              <w:right w:val="single" w:sz="6" w:space="0" w:color="auto"/>
            </w:tcBorders>
            <w:vAlign w:val="bottom"/>
          </w:tcPr>
          <w:p w14:paraId="5D224570"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06CEB015"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4245D9AA" w14:textId="77777777" w:rsidR="00585DDA" w:rsidRPr="0087417F" w:rsidRDefault="00585DDA" w:rsidP="007B648B">
            <w:pPr>
              <w:pStyle w:val="tabletext11"/>
              <w:jc w:val="center"/>
            </w:pPr>
            <w:r w:rsidRPr="0087417F">
              <w:t>0.59</w:t>
            </w:r>
          </w:p>
        </w:tc>
      </w:tr>
      <w:tr w:rsidR="00585DDA" w:rsidRPr="0087417F" w14:paraId="7FC149A0" w14:textId="77777777" w:rsidTr="007B648B">
        <w:trPr>
          <w:cantSplit/>
          <w:trHeight w:val="190"/>
        </w:trPr>
        <w:tc>
          <w:tcPr>
            <w:tcW w:w="200" w:type="dxa"/>
          </w:tcPr>
          <w:p w14:paraId="2906CBE9"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04C97DF1" w14:textId="77777777" w:rsidR="00585DDA" w:rsidRPr="0087417F" w:rsidRDefault="00585DDA" w:rsidP="007B648B">
            <w:pPr>
              <w:pStyle w:val="tabletext11"/>
              <w:jc w:val="center"/>
            </w:pPr>
            <w:r w:rsidRPr="0087417F">
              <w:t>60 to 69</w:t>
            </w:r>
          </w:p>
        </w:tc>
        <w:tc>
          <w:tcPr>
            <w:tcW w:w="1156" w:type="dxa"/>
            <w:tcBorders>
              <w:top w:val="single" w:sz="6" w:space="0" w:color="auto"/>
              <w:left w:val="single" w:sz="6" w:space="0" w:color="auto"/>
              <w:bottom w:val="single" w:sz="6" w:space="0" w:color="auto"/>
              <w:right w:val="single" w:sz="6" w:space="0" w:color="auto"/>
            </w:tcBorders>
            <w:vAlign w:val="bottom"/>
          </w:tcPr>
          <w:p w14:paraId="40F1474A"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0348B954"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17FA7E05" w14:textId="77777777" w:rsidR="00585DDA" w:rsidRPr="0087417F" w:rsidRDefault="00585DDA" w:rsidP="007B648B">
            <w:pPr>
              <w:pStyle w:val="tabletext11"/>
              <w:jc w:val="center"/>
            </w:pPr>
            <w:r w:rsidRPr="0087417F">
              <w:t>0.59</w:t>
            </w:r>
          </w:p>
        </w:tc>
      </w:tr>
      <w:tr w:rsidR="00585DDA" w:rsidRPr="0087417F" w14:paraId="31B119AC" w14:textId="77777777" w:rsidTr="007B648B">
        <w:trPr>
          <w:cantSplit/>
          <w:trHeight w:val="190"/>
        </w:trPr>
        <w:tc>
          <w:tcPr>
            <w:tcW w:w="200" w:type="dxa"/>
          </w:tcPr>
          <w:p w14:paraId="35327EBB"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6D348C4B" w14:textId="77777777" w:rsidR="00585DDA" w:rsidRPr="0087417F" w:rsidRDefault="00585DDA" w:rsidP="007B648B">
            <w:pPr>
              <w:pStyle w:val="tabletext11"/>
              <w:jc w:val="center"/>
            </w:pPr>
            <w:r w:rsidRPr="0087417F">
              <w:t>70 to 79</w:t>
            </w:r>
          </w:p>
        </w:tc>
        <w:tc>
          <w:tcPr>
            <w:tcW w:w="1156" w:type="dxa"/>
            <w:tcBorders>
              <w:top w:val="single" w:sz="6" w:space="0" w:color="auto"/>
              <w:left w:val="single" w:sz="6" w:space="0" w:color="auto"/>
              <w:bottom w:val="single" w:sz="6" w:space="0" w:color="auto"/>
              <w:right w:val="single" w:sz="6" w:space="0" w:color="auto"/>
            </w:tcBorders>
            <w:vAlign w:val="bottom"/>
          </w:tcPr>
          <w:p w14:paraId="13F71A93"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09C340AA"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22946345" w14:textId="77777777" w:rsidR="00585DDA" w:rsidRPr="0087417F" w:rsidRDefault="00585DDA" w:rsidP="007B648B">
            <w:pPr>
              <w:pStyle w:val="tabletext11"/>
              <w:jc w:val="center"/>
            </w:pPr>
            <w:r w:rsidRPr="0087417F">
              <w:t>0.59</w:t>
            </w:r>
          </w:p>
        </w:tc>
      </w:tr>
      <w:tr w:rsidR="00585DDA" w:rsidRPr="0087417F" w14:paraId="3BFA20C2" w14:textId="77777777" w:rsidTr="007B648B">
        <w:trPr>
          <w:cantSplit/>
          <w:trHeight w:val="190"/>
        </w:trPr>
        <w:tc>
          <w:tcPr>
            <w:tcW w:w="200" w:type="dxa"/>
          </w:tcPr>
          <w:p w14:paraId="72329986"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1A3892CF" w14:textId="77777777" w:rsidR="00585DDA" w:rsidRPr="0087417F" w:rsidRDefault="00585DDA" w:rsidP="007B648B">
            <w:pPr>
              <w:pStyle w:val="tabletext11"/>
              <w:jc w:val="center"/>
            </w:pPr>
            <w:r w:rsidRPr="0087417F">
              <w:t>80 to 89</w:t>
            </w:r>
          </w:p>
        </w:tc>
        <w:tc>
          <w:tcPr>
            <w:tcW w:w="1156" w:type="dxa"/>
            <w:tcBorders>
              <w:top w:val="single" w:sz="6" w:space="0" w:color="auto"/>
              <w:left w:val="single" w:sz="6" w:space="0" w:color="auto"/>
              <w:bottom w:val="single" w:sz="6" w:space="0" w:color="auto"/>
              <w:right w:val="single" w:sz="6" w:space="0" w:color="auto"/>
            </w:tcBorders>
            <w:vAlign w:val="bottom"/>
          </w:tcPr>
          <w:p w14:paraId="0764BCAF"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3EA742DE"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31BD0874" w14:textId="77777777" w:rsidR="00585DDA" w:rsidRPr="0087417F" w:rsidRDefault="00585DDA" w:rsidP="007B648B">
            <w:pPr>
              <w:pStyle w:val="tabletext11"/>
              <w:jc w:val="center"/>
            </w:pPr>
            <w:r w:rsidRPr="0087417F">
              <w:t>0.59</w:t>
            </w:r>
          </w:p>
        </w:tc>
      </w:tr>
      <w:tr w:rsidR="00585DDA" w:rsidRPr="0087417F" w14:paraId="4D67351D" w14:textId="77777777" w:rsidTr="007B648B">
        <w:trPr>
          <w:cantSplit/>
          <w:trHeight w:val="190"/>
        </w:trPr>
        <w:tc>
          <w:tcPr>
            <w:tcW w:w="200" w:type="dxa"/>
          </w:tcPr>
          <w:p w14:paraId="05C78B6C"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533C52A6" w14:textId="77777777" w:rsidR="00585DDA" w:rsidRPr="0087417F" w:rsidRDefault="00585DDA" w:rsidP="007B648B">
            <w:pPr>
              <w:pStyle w:val="tabletext11"/>
              <w:jc w:val="center"/>
            </w:pPr>
            <w:r w:rsidRPr="0087417F">
              <w:t>90 to 99</w:t>
            </w:r>
          </w:p>
        </w:tc>
        <w:tc>
          <w:tcPr>
            <w:tcW w:w="1156" w:type="dxa"/>
            <w:tcBorders>
              <w:top w:val="single" w:sz="6" w:space="0" w:color="auto"/>
              <w:left w:val="single" w:sz="6" w:space="0" w:color="auto"/>
              <w:bottom w:val="single" w:sz="6" w:space="0" w:color="auto"/>
              <w:right w:val="single" w:sz="6" w:space="0" w:color="auto"/>
            </w:tcBorders>
            <w:vAlign w:val="bottom"/>
          </w:tcPr>
          <w:p w14:paraId="4C3B8EC8"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23E17EC0"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1CC85B67" w14:textId="77777777" w:rsidR="00585DDA" w:rsidRPr="0087417F" w:rsidRDefault="00585DDA" w:rsidP="007B648B">
            <w:pPr>
              <w:pStyle w:val="tabletext11"/>
              <w:jc w:val="center"/>
            </w:pPr>
            <w:r w:rsidRPr="0087417F">
              <w:t>0.59</w:t>
            </w:r>
          </w:p>
        </w:tc>
      </w:tr>
      <w:tr w:rsidR="00585DDA" w:rsidRPr="0087417F" w14:paraId="27E63E41" w14:textId="77777777" w:rsidTr="007B648B">
        <w:trPr>
          <w:cantSplit/>
          <w:trHeight w:val="190"/>
        </w:trPr>
        <w:tc>
          <w:tcPr>
            <w:tcW w:w="200" w:type="dxa"/>
          </w:tcPr>
          <w:p w14:paraId="0B6D8A4E"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045F93FA" w14:textId="77777777" w:rsidR="00585DDA" w:rsidRPr="0087417F" w:rsidRDefault="00585DDA" w:rsidP="007B648B">
            <w:pPr>
              <w:pStyle w:val="tabletext11"/>
              <w:jc w:val="center"/>
            </w:pPr>
            <w:r w:rsidRPr="0087417F">
              <w:t>100 to 114</w:t>
            </w:r>
          </w:p>
        </w:tc>
        <w:tc>
          <w:tcPr>
            <w:tcW w:w="1156" w:type="dxa"/>
            <w:tcBorders>
              <w:top w:val="single" w:sz="6" w:space="0" w:color="auto"/>
              <w:left w:val="single" w:sz="6" w:space="0" w:color="auto"/>
              <w:bottom w:val="single" w:sz="6" w:space="0" w:color="auto"/>
              <w:right w:val="single" w:sz="6" w:space="0" w:color="auto"/>
            </w:tcBorders>
            <w:vAlign w:val="bottom"/>
          </w:tcPr>
          <w:p w14:paraId="61BC95CA"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1ACB5A86"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065C8EFD" w14:textId="77777777" w:rsidR="00585DDA" w:rsidRPr="0087417F" w:rsidRDefault="00585DDA" w:rsidP="007B648B">
            <w:pPr>
              <w:pStyle w:val="tabletext11"/>
              <w:jc w:val="center"/>
            </w:pPr>
            <w:r w:rsidRPr="0087417F">
              <w:t>0.59</w:t>
            </w:r>
          </w:p>
        </w:tc>
      </w:tr>
      <w:tr w:rsidR="00585DDA" w:rsidRPr="0087417F" w14:paraId="683E5362" w14:textId="77777777" w:rsidTr="007B648B">
        <w:trPr>
          <w:cantSplit/>
          <w:trHeight w:val="190"/>
        </w:trPr>
        <w:tc>
          <w:tcPr>
            <w:tcW w:w="200" w:type="dxa"/>
          </w:tcPr>
          <w:p w14:paraId="46EEFBE2"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5941F6C0" w14:textId="77777777" w:rsidR="00585DDA" w:rsidRPr="0087417F" w:rsidRDefault="00585DDA" w:rsidP="007B648B">
            <w:pPr>
              <w:pStyle w:val="tabletext11"/>
              <w:jc w:val="center"/>
            </w:pPr>
            <w:r w:rsidRPr="0087417F">
              <w:t>115 to 129</w:t>
            </w:r>
          </w:p>
        </w:tc>
        <w:tc>
          <w:tcPr>
            <w:tcW w:w="1156" w:type="dxa"/>
            <w:tcBorders>
              <w:top w:val="single" w:sz="6" w:space="0" w:color="auto"/>
              <w:left w:val="single" w:sz="6" w:space="0" w:color="auto"/>
              <w:bottom w:val="single" w:sz="6" w:space="0" w:color="auto"/>
              <w:right w:val="single" w:sz="6" w:space="0" w:color="auto"/>
            </w:tcBorders>
            <w:vAlign w:val="bottom"/>
          </w:tcPr>
          <w:p w14:paraId="52A401EF"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78EB1406"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6D6C2117" w14:textId="77777777" w:rsidR="00585DDA" w:rsidRPr="0087417F" w:rsidRDefault="00585DDA" w:rsidP="007B648B">
            <w:pPr>
              <w:pStyle w:val="tabletext11"/>
              <w:jc w:val="center"/>
            </w:pPr>
            <w:r w:rsidRPr="0087417F">
              <w:t>0.59</w:t>
            </w:r>
          </w:p>
        </w:tc>
      </w:tr>
      <w:tr w:rsidR="00585DDA" w:rsidRPr="0087417F" w14:paraId="7FC7260A" w14:textId="77777777" w:rsidTr="007B648B">
        <w:trPr>
          <w:cantSplit/>
          <w:trHeight w:val="190"/>
        </w:trPr>
        <w:tc>
          <w:tcPr>
            <w:tcW w:w="200" w:type="dxa"/>
          </w:tcPr>
          <w:p w14:paraId="3A11C353"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567F1022" w14:textId="77777777" w:rsidR="00585DDA" w:rsidRPr="0087417F" w:rsidRDefault="00585DDA" w:rsidP="007B648B">
            <w:pPr>
              <w:pStyle w:val="tabletext11"/>
              <w:jc w:val="center"/>
            </w:pPr>
            <w:r w:rsidRPr="0087417F">
              <w:t>130 to 154</w:t>
            </w:r>
          </w:p>
        </w:tc>
        <w:tc>
          <w:tcPr>
            <w:tcW w:w="1156" w:type="dxa"/>
            <w:tcBorders>
              <w:top w:val="single" w:sz="6" w:space="0" w:color="auto"/>
              <w:left w:val="single" w:sz="6" w:space="0" w:color="auto"/>
              <w:bottom w:val="single" w:sz="6" w:space="0" w:color="auto"/>
              <w:right w:val="single" w:sz="6" w:space="0" w:color="auto"/>
            </w:tcBorders>
            <w:vAlign w:val="bottom"/>
          </w:tcPr>
          <w:p w14:paraId="639ABF0B"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429FE8E8"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0BB6D2F1" w14:textId="77777777" w:rsidR="00585DDA" w:rsidRPr="0087417F" w:rsidRDefault="00585DDA" w:rsidP="007B648B">
            <w:pPr>
              <w:pStyle w:val="tabletext11"/>
              <w:jc w:val="center"/>
            </w:pPr>
            <w:r w:rsidRPr="0087417F">
              <w:t>0.59</w:t>
            </w:r>
          </w:p>
        </w:tc>
      </w:tr>
      <w:tr w:rsidR="00585DDA" w:rsidRPr="0087417F" w14:paraId="3E688A01" w14:textId="77777777" w:rsidTr="007B648B">
        <w:trPr>
          <w:cantSplit/>
          <w:trHeight w:val="190"/>
        </w:trPr>
        <w:tc>
          <w:tcPr>
            <w:tcW w:w="200" w:type="dxa"/>
          </w:tcPr>
          <w:p w14:paraId="160B3A35"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47C4BE5F" w14:textId="77777777" w:rsidR="00585DDA" w:rsidRPr="0087417F" w:rsidRDefault="00585DDA" w:rsidP="007B648B">
            <w:pPr>
              <w:pStyle w:val="tabletext11"/>
              <w:jc w:val="center"/>
            </w:pPr>
            <w:r w:rsidRPr="0087417F">
              <w:t>155 to 194</w:t>
            </w:r>
          </w:p>
        </w:tc>
        <w:tc>
          <w:tcPr>
            <w:tcW w:w="1156" w:type="dxa"/>
            <w:tcBorders>
              <w:top w:val="single" w:sz="6" w:space="0" w:color="auto"/>
              <w:left w:val="single" w:sz="6" w:space="0" w:color="auto"/>
              <w:bottom w:val="single" w:sz="6" w:space="0" w:color="auto"/>
              <w:right w:val="single" w:sz="6" w:space="0" w:color="auto"/>
            </w:tcBorders>
            <w:vAlign w:val="bottom"/>
          </w:tcPr>
          <w:p w14:paraId="61C8286A"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56C3458B"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1C4FD9F0" w14:textId="77777777" w:rsidR="00585DDA" w:rsidRPr="0087417F" w:rsidRDefault="00585DDA" w:rsidP="007B648B">
            <w:pPr>
              <w:pStyle w:val="tabletext11"/>
              <w:jc w:val="center"/>
            </w:pPr>
            <w:r w:rsidRPr="0087417F">
              <w:t>0.59</w:t>
            </w:r>
          </w:p>
        </w:tc>
      </w:tr>
      <w:tr w:rsidR="00585DDA" w:rsidRPr="0087417F" w14:paraId="2CD00918" w14:textId="77777777" w:rsidTr="007B648B">
        <w:trPr>
          <w:cantSplit/>
          <w:trHeight w:val="190"/>
        </w:trPr>
        <w:tc>
          <w:tcPr>
            <w:tcW w:w="200" w:type="dxa"/>
          </w:tcPr>
          <w:p w14:paraId="4B831C95"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7FEC6042" w14:textId="77777777" w:rsidR="00585DDA" w:rsidRPr="0087417F" w:rsidRDefault="00585DDA" w:rsidP="007B648B">
            <w:pPr>
              <w:pStyle w:val="tabletext11"/>
              <w:jc w:val="center"/>
            </w:pPr>
            <w:r w:rsidRPr="0087417F">
              <w:t>195 to 289</w:t>
            </w:r>
          </w:p>
        </w:tc>
        <w:tc>
          <w:tcPr>
            <w:tcW w:w="1156" w:type="dxa"/>
            <w:tcBorders>
              <w:top w:val="single" w:sz="6" w:space="0" w:color="auto"/>
              <w:left w:val="single" w:sz="6" w:space="0" w:color="auto"/>
              <w:bottom w:val="single" w:sz="6" w:space="0" w:color="auto"/>
              <w:right w:val="single" w:sz="6" w:space="0" w:color="auto"/>
            </w:tcBorders>
            <w:vAlign w:val="bottom"/>
          </w:tcPr>
          <w:p w14:paraId="2A35C5E7"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6BF6078E"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588CCE37" w14:textId="77777777" w:rsidR="00585DDA" w:rsidRPr="0087417F" w:rsidRDefault="00585DDA" w:rsidP="007B648B">
            <w:pPr>
              <w:pStyle w:val="tabletext11"/>
              <w:jc w:val="center"/>
            </w:pPr>
            <w:r w:rsidRPr="0087417F">
              <w:t>0.59</w:t>
            </w:r>
          </w:p>
        </w:tc>
      </w:tr>
      <w:tr w:rsidR="00585DDA" w:rsidRPr="0087417F" w14:paraId="64F719F9" w14:textId="77777777" w:rsidTr="007B648B">
        <w:trPr>
          <w:cantSplit/>
          <w:trHeight w:val="190"/>
        </w:trPr>
        <w:tc>
          <w:tcPr>
            <w:tcW w:w="200" w:type="dxa"/>
          </w:tcPr>
          <w:p w14:paraId="43F9B3E3" w14:textId="77777777" w:rsidR="00585DDA" w:rsidRPr="0087417F" w:rsidRDefault="00585DDA" w:rsidP="007B648B">
            <w:pPr>
              <w:pStyle w:val="tabletext11"/>
            </w:pPr>
          </w:p>
        </w:tc>
        <w:tc>
          <w:tcPr>
            <w:tcW w:w="1330" w:type="dxa"/>
            <w:tcBorders>
              <w:top w:val="single" w:sz="6" w:space="0" w:color="auto"/>
              <w:left w:val="single" w:sz="6" w:space="0" w:color="auto"/>
              <w:bottom w:val="single" w:sz="6" w:space="0" w:color="auto"/>
              <w:right w:val="single" w:sz="6" w:space="0" w:color="auto"/>
            </w:tcBorders>
          </w:tcPr>
          <w:p w14:paraId="5D76E0F5" w14:textId="77777777" w:rsidR="00585DDA" w:rsidRPr="0087417F" w:rsidRDefault="00585DDA" w:rsidP="007B648B">
            <w:pPr>
              <w:pStyle w:val="tabletext11"/>
              <w:jc w:val="center"/>
            </w:pPr>
            <w:r w:rsidRPr="0087417F">
              <w:t>290 or greater</w:t>
            </w:r>
          </w:p>
        </w:tc>
        <w:tc>
          <w:tcPr>
            <w:tcW w:w="1156" w:type="dxa"/>
            <w:tcBorders>
              <w:top w:val="single" w:sz="6" w:space="0" w:color="auto"/>
              <w:left w:val="single" w:sz="6" w:space="0" w:color="auto"/>
              <w:bottom w:val="single" w:sz="6" w:space="0" w:color="auto"/>
              <w:right w:val="single" w:sz="6" w:space="0" w:color="auto"/>
            </w:tcBorders>
            <w:vAlign w:val="bottom"/>
          </w:tcPr>
          <w:p w14:paraId="34A0FA82" w14:textId="77777777" w:rsidR="00585DDA" w:rsidRPr="0087417F" w:rsidRDefault="00585DDA" w:rsidP="007B648B">
            <w:pPr>
              <w:pStyle w:val="tabletext11"/>
              <w:jc w:val="center"/>
            </w:pPr>
            <w:r w:rsidRPr="0087417F">
              <w:t>0.74</w:t>
            </w:r>
          </w:p>
        </w:tc>
        <w:tc>
          <w:tcPr>
            <w:tcW w:w="1157" w:type="dxa"/>
            <w:tcBorders>
              <w:top w:val="single" w:sz="6" w:space="0" w:color="auto"/>
              <w:left w:val="single" w:sz="6" w:space="0" w:color="auto"/>
              <w:bottom w:val="single" w:sz="6" w:space="0" w:color="auto"/>
              <w:right w:val="single" w:sz="6" w:space="0" w:color="auto"/>
            </w:tcBorders>
            <w:vAlign w:val="bottom"/>
          </w:tcPr>
          <w:p w14:paraId="1EB72F76" w14:textId="77777777" w:rsidR="00585DDA" w:rsidRPr="0087417F" w:rsidRDefault="00585DDA" w:rsidP="007B648B">
            <w:pPr>
              <w:pStyle w:val="tabletext11"/>
              <w:jc w:val="center"/>
            </w:pPr>
            <w:r w:rsidRPr="0087417F">
              <w:t>0.63</w:t>
            </w:r>
          </w:p>
        </w:tc>
        <w:tc>
          <w:tcPr>
            <w:tcW w:w="1157" w:type="dxa"/>
            <w:tcBorders>
              <w:top w:val="single" w:sz="6" w:space="0" w:color="auto"/>
              <w:left w:val="single" w:sz="6" w:space="0" w:color="auto"/>
              <w:bottom w:val="single" w:sz="6" w:space="0" w:color="auto"/>
              <w:right w:val="single" w:sz="6" w:space="0" w:color="auto"/>
            </w:tcBorders>
            <w:vAlign w:val="bottom"/>
          </w:tcPr>
          <w:p w14:paraId="74A47A5C" w14:textId="77777777" w:rsidR="00585DDA" w:rsidRPr="0087417F" w:rsidRDefault="00585DDA" w:rsidP="007B648B">
            <w:pPr>
              <w:pStyle w:val="tabletext11"/>
              <w:jc w:val="center"/>
            </w:pPr>
            <w:r w:rsidRPr="0087417F">
              <w:t>0.59</w:t>
            </w:r>
          </w:p>
        </w:tc>
      </w:tr>
    </w:tbl>
    <w:p w14:paraId="76AC5DB7" w14:textId="77777777" w:rsidR="00585DDA" w:rsidRPr="0087417F" w:rsidRDefault="00585DDA" w:rsidP="00585DDA">
      <w:pPr>
        <w:pStyle w:val="tablecaption"/>
      </w:pPr>
      <w:r w:rsidRPr="0087417F">
        <w:t>Table 225.C.1. Fleet Size Rating Factors – Zone Rated</w:t>
      </w:r>
    </w:p>
    <w:p w14:paraId="4D9423C6" w14:textId="77777777" w:rsidR="00585DDA" w:rsidRPr="0087417F" w:rsidRDefault="00585DDA" w:rsidP="00585DDA">
      <w:pPr>
        <w:pStyle w:val="isonormal"/>
      </w:pPr>
    </w:p>
    <w:p w14:paraId="472D4B28" w14:textId="77777777" w:rsidR="00585DDA" w:rsidRPr="0087417F" w:rsidRDefault="00585DDA" w:rsidP="00585DDA">
      <w:pPr>
        <w:pStyle w:val="blocktext1"/>
      </w:pPr>
      <w:r w:rsidRPr="0087417F">
        <w:t xml:space="preserve">The following is added to Paragraph </w:t>
      </w:r>
      <w:r w:rsidRPr="0087417F">
        <w:rPr>
          <w:b/>
          <w:bCs/>
        </w:rPr>
        <w:t>C.2.:</w:t>
      </w:r>
    </w:p>
    <w:p w14:paraId="2FA90A69" w14:textId="77777777" w:rsidR="00585DDA" w:rsidRPr="0087417F" w:rsidRDefault="00585DDA" w:rsidP="00585DDA">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585DDA" w:rsidRPr="0087417F" w14:paraId="303C9A6E" w14:textId="77777777" w:rsidTr="007B648B">
        <w:trPr>
          <w:cantSplit/>
          <w:trHeight w:val="255"/>
        </w:trPr>
        <w:tc>
          <w:tcPr>
            <w:tcW w:w="200" w:type="dxa"/>
            <w:tcBorders>
              <w:right w:val="single" w:sz="6" w:space="0" w:color="auto"/>
            </w:tcBorders>
            <w:shd w:val="clear" w:color="auto" w:fill="auto"/>
            <w:vAlign w:val="bottom"/>
          </w:tcPr>
          <w:p w14:paraId="03011F90" w14:textId="77777777" w:rsidR="00585DDA" w:rsidRPr="0087417F" w:rsidRDefault="00585DDA" w:rsidP="007B648B">
            <w:pPr>
              <w:pStyle w:val="tablehead"/>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47A61" w14:textId="77777777" w:rsidR="00585DDA" w:rsidRPr="0087417F" w:rsidRDefault="00585DDA" w:rsidP="007B648B">
            <w:pPr>
              <w:pStyle w:val="tablehead"/>
            </w:pPr>
            <w:r w:rsidRPr="0087417F">
              <w:t>Size Class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5B77B561" w14:textId="77777777" w:rsidR="00585DDA" w:rsidRPr="0087417F" w:rsidRDefault="00585DDA" w:rsidP="007B648B">
            <w:pPr>
              <w:pStyle w:val="tablehead"/>
            </w:pPr>
            <w:r w:rsidRPr="0087417F">
              <w:t>Business Use</w:t>
            </w:r>
          </w:p>
        </w:tc>
        <w:tc>
          <w:tcPr>
            <w:tcW w:w="1600" w:type="dxa"/>
            <w:tcBorders>
              <w:top w:val="single" w:sz="6" w:space="0" w:color="auto"/>
              <w:left w:val="single" w:sz="6" w:space="0" w:color="auto"/>
              <w:bottom w:val="single" w:sz="6" w:space="0" w:color="auto"/>
              <w:right w:val="single" w:sz="6" w:space="0" w:color="auto"/>
            </w:tcBorders>
          </w:tcPr>
          <w:p w14:paraId="1A76286D" w14:textId="77777777" w:rsidR="00585DDA" w:rsidRPr="0087417F" w:rsidRDefault="00585DDA" w:rsidP="007B648B">
            <w:pPr>
              <w:pStyle w:val="tablehead"/>
            </w:pPr>
            <w:r w:rsidRPr="0087417F">
              <w:t>Primary Class</w:t>
            </w:r>
            <w:r w:rsidRPr="0087417F">
              <w:br/>
              <w:t>Codes (Non-fleet</w:t>
            </w:r>
            <w:r w:rsidRPr="0087417F">
              <w:br/>
              <w:t>And Fleet)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99D70" w14:textId="77777777" w:rsidR="00585DDA" w:rsidRPr="0087417F" w:rsidRDefault="00585DDA" w:rsidP="007B648B">
            <w:pPr>
              <w:pStyle w:val="tablehead"/>
            </w:pPr>
            <w:r w:rsidRPr="0087417F">
              <w:t>Liability</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9A23D" w14:textId="77777777" w:rsidR="00585DDA" w:rsidRPr="0087417F" w:rsidRDefault="00585DDA" w:rsidP="007B648B">
            <w:pPr>
              <w:pStyle w:val="tablehead"/>
            </w:pPr>
            <w:r w:rsidRPr="0087417F">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1BBC1" w14:textId="77777777" w:rsidR="00585DDA" w:rsidRPr="0087417F" w:rsidRDefault="00585DDA" w:rsidP="007B648B">
            <w:pPr>
              <w:pStyle w:val="tablehead"/>
            </w:pPr>
            <w:r w:rsidRPr="0087417F">
              <w:t>Other Than</w:t>
            </w:r>
            <w:r w:rsidRPr="0087417F">
              <w:br/>
              <w:t>Collision</w:t>
            </w:r>
          </w:p>
        </w:tc>
      </w:tr>
      <w:tr w:rsidR="00585DDA" w:rsidRPr="0087417F" w14:paraId="41478D64" w14:textId="77777777" w:rsidTr="007B648B">
        <w:trPr>
          <w:cantSplit/>
          <w:trHeight w:val="190"/>
        </w:trPr>
        <w:tc>
          <w:tcPr>
            <w:tcW w:w="200" w:type="dxa"/>
            <w:tcBorders>
              <w:top w:val="nil"/>
              <w:right w:val="single" w:sz="6" w:space="0" w:color="auto"/>
            </w:tcBorders>
            <w:shd w:val="clear" w:color="auto" w:fill="auto"/>
          </w:tcPr>
          <w:p w14:paraId="1FFD3419" w14:textId="77777777" w:rsidR="00585DDA" w:rsidRPr="0087417F" w:rsidRDefault="00585DDA" w:rsidP="007B648B">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FC45728" w14:textId="77777777" w:rsidR="00585DDA" w:rsidRPr="0087417F" w:rsidRDefault="00585DDA" w:rsidP="007B648B">
            <w:pPr>
              <w:pStyle w:val="tabletext11"/>
              <w:jc w:val="center"/>
            </w:pPr>
            <w:r w:rsidRPr="0087417F">
              <w:rPr>
                <w:b/>
              </w:rPr>
              <w:t>Medium Trucks</w:t>
            </w:r>
            <w:r w:rsidRPr="0087417F">
              <w:rPr>
                <w:b/>
              </w:rPr>
              <w:br/>
            </w:r>
            <w:r w:rsidRPr="0087417F">
              <w:t>(10,001 – 20,000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A507C96" w14:textId="77777777" w:rsidR="00585DDA" w:rsidRPr="0087417F" w:rsidRDefault="00585DDA" w:rsidP="007B648B">
            <w:pPr>
              <w:pStyle w:val="tabletext11"/>
              <w:jc w:val="center"/>
            </w:pPr>
            <w:r w:rsidRPr="0087417F">
              <w:t>Service</w:t>
            </w:r>
          </w:p>
        </w:tc>
        <w:tc>
          <w:tcPr>
            <w:tcW w:w="1600" w:type="dxa"/>
            <w:tcBorders>
              <w:top w:val="single" w:sz="6" w:space="0" w:color="auto"/>
              <w:left w:val="single" w:sz="6" w:space="0" w:color="auto"/>
              <w:bottom w:val="single" w:sz="6" w:space="0" w:color="auto"/>
              <w:right w:val="single" w:sz="6" w:space="0" w:color="auto"/>
            </w:tcBorders>
          </w:tcPr>
          <w:p w14:paraId="3CC86547" w14:textId="77777777" w:rsidR="00585DDA" w:rsidRPr="0087417F" w:rsidRDefault="00585DDA" w:rsidP="007B648B">
            <w:pPr>
              <w:pStyle w:val="tabletext11"/>
              <w:tabs>
                <w:tab w:val="decimal" w:pos="480"/>
              </w:tabs>
            </w:pPr>
            <w:r w:rsidRPr="0087417F">
              <w:t>213-- and 216--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22603" w14:textId="77777777" w:rsidR="00585DDA" w:rsidRPr="0087417F" w:rsidRDefault="00585DDA" w:rsidP="007B648B">
            <w:pPr>
              <w:pStyle w:val="tabletext11"/>
              <w:tabs>
                <w:tab w:val="decimal" w:pos="480"/>
              </w:tabs>
            </w:pPr>
            <w:r w:rsidRPr="0087417F">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93D65" w14:textId="77777777" w:rsidR="00585DDA" w:rsidRPr="0087417F" w:rsidRDefault="00585DDA" w:rsidP="007B648B">
            <w:pPr>
              <w:pStyle w:val="tabletext11"/>
              <w:tabs>
                <w:tab w:val="decimal" w:pos="480"/>
              </w:tabs>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532B8" w14:textId="77777777" w:rsidR="00585DDA" w:rsidRPr="0087417F" w:rsidRDefault="00585DDA" w:rsidP="007B648B">
            <w:pPr>
              <w:pStyle w:val="tabletext11"/>
              <w:tabs>
                <w:tab w:val="decimal" w:pos="0"/>
              </w:tabs>
              <w:jc w:val="center"/>
            </w:pPr>
            <w:r w:rsidRPr="0087417F">
              <w:t>1.00</w:t>
            </w:r>
          </w:p>
        </w:tc>
      </w:tr>
      <w:tr w:rsidR="00585DDA" w:rsidRPr="0087417F" w14:paraId="72722475" w14:textId="77777777" w:rsidTr="007B648B">
        <w:trPr>
          <w:cantSplit/>
          <w:trHeight w:val="190"/>
        </w:trPr>
        <w:tc>
          <w:tcPr>
            <w:tcW w:w="200" w:type="dxa"/>
            <w:tcBorders>
              <w:top w:val="nil"/>
              <w:right w:val="single" w:sz="6" w:space="0" w:color="auto"/>
            </w:tcBorders>
            <w:shd w:val="clear" w:color="auto" w:fill="auto"/>
          </w:tcPr>
          <w:p w14:paraId="71081948" w14:textId="77777777" w:rsidR="00585DDA" w:rsidRPr="0087417F" w:rsidRDefault="00585DDA" w:rsidP="007B648B">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EBEC4D5" w14:textId="77777777" w:rsidR="00585DDA" w:rsidRPr="0087417F" w:rsidRDefault="00585DDA" w:rsidP="007B648B">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7920BF3" w14:textId="77777777" w:rsidR="00585DDA" w:rsidRPr="0087417F" w:rsidRDefault="00585DDA" w:rsidP="007B648B">
            <w:pPr>
              <w:pStyle w:val="tabletext11"/>
              <w:jc w:val="center"/>
            </w:pPr>
            <w:r w:rsidRPr="0087417F">
              <w:t>Retail</w:t>
            </w:r>
          </w:p>
        </w:tc>
        <w:tc>
          <w:tcPr>
            <w:tcW w:w="1600" w:type="dxa"/>
            <w:tcBorders>
              <w:top w:val="single" w:sz="6" w:space="0" w:color="auto"/>
              <w:left w:val="single" w:sz="6" w:space="0" w:color="auto"/>
              <w:bottom w:val="single" w:sz="6" w:space="0" w:color="auto"/>
              <w:right w:val="single" w:sz="6" w:space="0" w:color="auto"/>
            </w:tcBorders>
          </w:tcPr>
          <w:p w14:paraId="18E14AB0" w14:textId="77777777" w:rsidR="00585DDA" w:rsidRPr="0087417F" w:rsidRDefault="00585DDA" w:rsidP="007B648B">
            <w:pPr>
              <w:pStyle w:val="tabletext11"/>
              <w:tabs>
                <w:tab w:val="decimal" w:pos="480"/>
              </w:tabs>
            </w:pPr>
            <w:r w:rsidRPr="0087417F">
              <w:t>223-- and 226--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AFA83" w14:textId="77777777" w:rsidR="00585DDA" w:rsidRPr="0087417F" w:rsidRDefault="00585DDA" w:rsidP="007B648B">
            <w:pPr>
              <w:pStyle w:val="tabletext11"/>
              <w:tabs>
                <w:tab w:val="decimal" w:pos="480"/>
              </w:tabs>
              <w:rPr>
                <w:highlight w:val="yellow"/>
              </w:rPr>
            </w:pPr>
            <w:r w:rsidRPr="0087417F">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92C62"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89FAA"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30859224" w14:textId="77777777" w:rsidTr="007B648B">
        <w:trPr>
          <w:cantSplit/>
          <w:trHeight w:val="190"/>
        </w:trPr>
        <w:tc>
          <w:tcPr>
            <w:tcW w:w="200" w:type="dxa"/>
            <w:tcBorders>
              <w:top w:val="nil"/>
              <w:right w:val="single" w:sz="6" w:space="0" w:color="auto"/>
            </w:tcBorders>
            <w:shd w:val="clear" w:color="auto" w:fill="auto"/>
          </w:tcPr>
          <w:p w14:paraId="1FED8555" w14:textId="77777777" w:rsidR="00585DDA" w:rsidRPr="0087417F" w:rsidRDefault="00585DDA" w:rsidP="007B648B">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620C5D9" w14:textId="77777777" w:rsidR="00585DDA" w:rsidRPr="0087417F" w:rsidRDefault="00585DDA" w:rsidP="007B648B">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25309F8" w14:textId="77777777" w:rsidR="00585DDA" w:rsidRPr="0087417F" w:rsidRDefault="00585DDA" w:rsidP="007B648B">
            <w:pPr>
              <w:pStyle w:val="tabletext11"/>
              <w:jc w:val="center"/>
            </w:pPr>
            <w:r w:rsidRPr="0087417F">
              <w:t>Commercial</w:t>
            </w:r>
          </w:p>
        </w:tc>
        <w:tc>
          <w:tcPr>
            <w:tcW w:w="1600" w:type="dxa"/>
            <w:tcBorders>
              <w:top w:val="single" w:sz="6" w:space="0" w:color="auto"/>
              <w:left w:val="single" w:sz="6" w:space="0" w:color="auto"/>
              <w:bottom w:val="single" w:sz="6" w:space="0" w:color="auto"/>
              <w:right w:val="single" w:sz="6" w:space="0" w:color="auto"/>
            </w:tcBorders>
          </w:tcPr>
          <w:p w14:paraId="26B25DEA" w14:textId="77777777" w:rsidR="00585DDA" w:rsidRPr="0087417F" w:rsidRDefault="00585DDA" w:rsidP="007B648B">
            <w:pPr>
              <w:pStyle w:val="tabletext11"/>
              <w:tabs>
                <w:tab w:val="decimal" w:pos="480"/>
              </w:tabs>
            </w:pPr>
            <w:r w:rsidRPr="0087417F">
              <w:t>233-- and 236--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9A649" w14:textId="77777777" w:rsidR="00585DDA" w:rsidRPr="0087417F" w:rsidRDefault="00585DDA" w:rsidP="007B648B">
            <w:pPr>
              <w:pStyle w:val="tabletext11"/>
              <w:tabs>
                <w:tab w:val="decimal" w:pos="480"/>
              </w:tabs>
              <w:rPr>
                <w:highlight w:val="yellow"/>
              </w:rPr>
            </w:pPr>
            <w:r w:rsidRPr="0087417F">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D14EA"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8190B"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62F79E49" w14:textId="77777777" w:rsidTr="007B648B">
        <w:trPr>
          <w:cantSplit/>
          <w:trHeight w:val="190"/>
        </w:trPr>
        <w:tc>
          <w:tcPr>
            <w:tcW w:w="200" w:type="dxa"/>
            <w:tcBorders>
              <w:top w:val="nil"/>
              <w:right w:val="single" w:sz="6" w:space="0" w:color="auto"/>
            </w:tcBorders>
            <w:shd w:val="clear" w:color="auto" w:fill="auto"/>
          </w:tcPr>
          <w:p w14:paraId="0F442C13" w14:textId="77777777" w:rsidR="00585DDA" w:rsidRPr="0087417F" w:rsidRDefault="00585DDA" w:rsidP="007B648B">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55B82D5" w14:textId="77777777" w:rsidR="00585DDA" w:rsidRPr="0087417F" w:rsidRDefault="00585DDA" w:rsidP="007B648B">
            <w:pPr>
              <w:pStyle w:val="tabletext11"/>
              <w:jc w:val="center"/>
            </w:pPr>
            <w:r w:rsidRPr="0087417F">
              <w:rPr>
                <w:b/>
              </w:rPr>
              <w:t>Heavy Trucks</w:t>
            </w:r>
            <w:r w:rsidRPr="0087417F">
              <w:rPr>
                <w:b/>
              </w:rPr>
              <w:br/>
            </w:r>
            <w:r w:rsidRPr="0087417F">
              <w:t>(20,001 –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2B70C7A" w14:textId="77777777" w:rsidR="00585DDA" w:rsidRPr="0087417F" w:rsidRDefault="00585DDA" w:rsidP="007B648B">
            <w:pPr>
              <w:pStyle w:val="tabletext11"/>
              <w:jc w:val="center"/>
            </w:pPr>
            <w:r w:rsidRPr="0087417F">
              <w:t>Service</w:t>
            </w:r>
          </w:p>
        </w:tc>
        <w:tc>
          <w:tcPr>
            <w:tcW w:w="1600" w:type="dxa"/>
            <w:tcBorders>
              <w:top w:val="single" w:sz="6" w:space="0" w:color="auto"/>
              <w:left w:val="single" w:sz="6" w:space="0" w:color="auto"/>
              <w:bottom w:val="single" w:sz="6" w:space="0" w:color="auto"/>
              <w:right w:val="single" w:sz="6" w:space="0" w:color="auto"/>
            </w:tcBorders>
          </w:tcPr>
          <w:p w14:paraId="2366A221" w14:textId="77777777" w:rsidR="00585DDA" w:rsidRPr="0087417F" w:rsidRDefault="00585DDA" w:rsidP="007B648B">
            <w:pPr>
              <w:pStyle w:val="tabletext11"/>
              <w:tabs>
                <w:tab w:val="decimal" w:pos="480"/>
              </w:tabs>
            </w:pPr>
            <w:r w:rsidRPr="0087417F">
              <w:t>313-- and 316--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3667E7E"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E0F6B95"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09F1BBB"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7447436C" w14:textId="77777777" w:rsidTr="007B648B">
        <w:trPr>
          <w:cantSplit/>
          <w:trHeight w:val="190"/>
        </w:trPr>
        <w:tc>
          <w:tcPr>
            <w:tcW w:w="200" w:type="dxa"/>
            <w:tcBorders>
              <w:top w:val="nil"/>
              <w:right w:val="single" w:sz="6" w:space="0" w:color="auto"/>
            </w:tcBorders>
            <w:shd w:val="clear" w:color="auto" w:fill="auto"/>
          </w:tcPr>
          <w:p w14:paraId="5080500D" w14:textId="77777777" w:rsidR="00585DDA" w:rsidRPr="0087417F" w:rsidRDefault="00585DDA" w:rsidP="007B648B">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58BF463" w14:textId="77777777" w:rsidR="00585DDA" w:rsidRPr="0087417F" w:rsidRDefault="00585DDA" w:rsidP="007B648B">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52B68DC" w14:textId="77777777" w:rsidR="00585DDA" w:rsidRPr="0087417F" w:rsidRDefault="00585DDA" w:rsidP="007B648B">
            <w:pPr>
              <w:pStyle w:val="tabletext11"/>
              <w:jc w:val="center"/>
            </w:pPr>
            <w:r w:rsidRPr="0087417F">
              <w:t>Retail</w:t>
            </w:r>
          </w:p>
        </w:tc>
        <w:tc>
          <w:tcPr>
            <w:tcW w:w="1600" w:type="dxa"/>
            <w:tcBorders>
              <w:top w:val="single" w:sz="6" w:space="0" w:color="auto"/>
              <w:left w:val="single" w:sz="6" w:space="0" w:color="auto"/>
              <w:bottom w:val="single" w:sz="6" w:space="0" w:color="auto"/>
              <w:right w:val="single" w:sz="6" w:space="0" w:color="auto"/>
            </w:tcBorders>
          </w:tcPr>
          <w:p w14:paraId="2D62932B" w14:textId="77777777" w:rsidR="00585DDA" w:rsidRPr="0087417F" w:rsidRDefault="00585DDA" w:rsidP="007B648B">
            <w:pPr>
              <w:pStyle w:val="tabletext11"/>
              <w:tabs>
                <w:tab w:val="decimal" w:pos="480"/>
              </w:tabs>
            </w:pPr>
            <w:r w:rsidRPr="0087417F">
              <w:t>323-- and 326--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9B4AAE5"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30CD799"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EB80290"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79DC5B58" w14:textId="77777777" w:rsidTr="007B648B">
        <w:trPr>
          <w:cantSplit/>
          <w:trHeight w:val="190"/>
        </w:trPr>
        <w:tc>
          <w:tcPr>
            <w:tcW w:w="200" w:type="dxa"/>
            <w:tcBorders>
              <w:top w:val="nil"/>
              <w:right w:val="single" w:sz="6" w:space="0" w:color="auto"/>
            </w:tcBorders>
            <w:shd w:val="clear" w:color="auto" w:fill="auto"/>
          </w:tcPr>
          <w:p w14:paraId="6CF282D6" w14:textId="77777777" w:rsidR="00585DDA" w:rsidRPr="0087417F" w:rsidRDefault="00585DDA" w:rsidP="007B648B">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E924EA5" w14:textId="77777777" w:rsidR="00585DDA" w:rsidRPr="0087417F" w:rsidRDefault="00585DDA" w:rsidP="007B648B">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DDFD001" w14:textId="77777777" w:rsidR="00585DDA" w:rsidRPr="0087417F" w:rsidRDefault="00585DDA" w:rsidP="007B648B">
            <w:pPr>
              <w:pStyle w:val="tabletext11"/>
              <w:jc w:val="center"/>
            </w:pPr>
            <w:r w:rsidRPr="0087417F">
              <w:t>Commercial</w:t>
            </w:r>
          </w:p>
        </w:tc>
        <w:tc>
          <w:tcPr>
            <w:tcW w:w="1600" w:type="dxa"/>
            <w:tcBorders>
              <w:top w:val="single" w:sz="6" w:space="0" w:color="auto"/>
              <w:left w:val="single" w:sz="6" w:space="0" w:color="auto"/>
              <w:bottom w:val="single" w:sz="6" w:space="0" w:color="auto"/>
              <w:right w:val="single" w:sz="6" w:space="0" w:color="auto"/>
            </w:tcBorders>
          </w:tcPr>
          <w:p w14:paraId="4E3B9BD1" w14:textId="77777777" w:rsidR="00585DDA" w:rsidRPr="0087417F" w:rsidRDefault="00585DDA" w:rsidP="007B648B">
            <w:pPr>
              <w:pStyle w:val="tabletext11"/>
              <w:tabs>
                <w:tab w:val="decimal" w:pos="480"/>
              </w:tabs>
            </w:pPr>
            <w:r w:rsidRPr="0087417F">
              <w:t>333-- and 336--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FD57884"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B7D46C2"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0103C0C"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43B86A19" w14:textId="77777777" w:rsidTr="007B648B">
        <w:trPr>
          <w:cantSplit/>
          <w:trHeight w:val="190"/>
        </w:trPr>
        <w:tc>
          <w:tcPr>
            <w:tcW w:w="200" w:type="dxa"/>
            <w:tcBorders>
              <w:top w:val="nil"/>
              <w:right w:val="single" w:sz="6" w:space="0" w:color="auto"/>
            </w:tcBorders>
            <w:shd w:val="clear" w:color="auto" w:fill="auto"/>
          </w:tcPr>
          <w:p w14:paraId="15A927A6" w14:textId="77777777" w:rsidR="00585DDA" w:rsidRPr="0087417F" w:rsidRDefault="00585DDA" w:rsidP="007B648B">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562B558" w14:textId="77777777" w:rsidR="00585DDA" w:rsidRPr="0087417F" w:rsidRDefault="00585DDA" w:rsidP="007B648B">
            <w:pPr>
              <w:pStyle w:val="tabletext11"/>
              <w:jc w:val="center"/>
              <w:rPr>
                <w:b/>
              </w:rPr>
            </w:pPr>
            <w:r w:rsidRPr="0087417F">
              <w:rPr>
                <w:b/>
              </w:rPr>
              <w:t>Extra-heavy Trucks</w:t>
            </w:r>
            <w:r w:rsidRPr="0087417F">
              <w:rPr>
                <w:b/>
              </w:rPr>
              <w:br/>
            </w:r>
            <w:r w:rsidRPr="0087417F">
              <w:t>(Over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6D3A0A1" w14:textId="77777777" w:rsidR="00585DDA" w:rsidRPr="0087417F" w:rsidRDefault="00585DDA" w:rsidP="007B648B">
            <w:pPr>
              <w:pStyle w:val="tabletext11"/>
              <w:jc w:val="center"/>
            </w:pPr>
            <w:r w:rsidRPr="0087417F">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7FC5E1AE" w14:textId="77777777" w:rsidR="00585DDA" w:rsidRPr="0087417F" w:rsidRDefault="00585DDA" w:rsidP="007B648B">
            <w:pPr>
              <w:pStyle w:val="tabletext11"/>
              <w:tabs>
                <w:tab w:val="decimal" w:pos="480"/>
              </w:tabs>
            </w:pPr>
            <w:r w:rsidRPr="0087417F">
              <w:t>403-- and 406--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6FBBF5" w14:textId="77777777" w:rsidR="00585DDA" w:rsidRPr="0087417F" w:rsidRDefault="00585DDA" w:rsidP="007B648B">
            <w:pPr>
              <w:pStyle w:val="tabletext11"/>
              <w:tabs>
                <w:tab w:val="decimal" w:pos="480"/>
              </w:tabs>
            </w:pPr>
            <w:r w:rsidRPr="0087417F">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8A87A4" w14:textId="77777777" w:rsidR="00585DDA" w:rsidRPr="0087417F" w:rsidRDefault="00585DDA" w:rsidP="007B648B">
            <w:pPr>
              <w:pStyle w:val="tabletext11"/>
              <w:tabs>
                <w:tab w:val="decimal" w:pos="480"/>
              </w:tabs>
            </w:pPr>
            <w:r w:rsidRPr="0087417F">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8245B0" w14:textId="77777777" w:rsidR="00585DDA" w:rsidRPr="0087417F" w:rsidRDefault="00585DDA" w:rsidP="007B648B">
            <w:pPr>
              <w:pStyle w:val="tabletext11"/>
              <w:tabs>
                <w:tab w:val="decimal" w:pos="0"/>
              </w:tabs>
              <w:jc w:val="center"/>
            </w:pPr>
            <w:r w:rsidRPr="0087417F">
              <w:t>1.16</w:t>
            </w:r>
          </w:p>
        </w:tc>
      </w:tr>
      <w:tr w:rsidR="00585DDA" w:rsidRPr="0087417F" w14:paraId="2EF797FE" w14:textId="77777777" w:rsidTr="007B648B">
        <w:trPr>
          <w:cantSplit/>
          <w:trHeight w:val="190"/>
        </w:trPr>
        <w:tc>
          <w:tcPr>
            <w:tcW w:w="200" w:type="dxa"/>
            <w:tcBorders>
              <w:top w:val="nil"/>
              <w:right w:val="single" w:sz="6" w:space="0" w:color="auto"/>
            </w:tcBorders>
            <w:shd w:val="clear" w:color="auto" w:fill="auto"/>
          </w:tcPr>
          <w:p w14:paraId="14CB0FFC" w14:textId="77777777" w:rsidR="00585DDA" w:rsidRPr="0087417F" w:rsidRDefault="00585DDA" w:rsidP="007B648B">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D30F44A" w14:textId="77777777" w:rsidR="00585DDA" w:rsidRPr="0087417F" w:rsidRDefault="00585DDA" w:rsidP="007B648B">
            <w:pPr>
              <w:pStyle w:val="tabletext11"/>
              <w:jc w:val="center"/>
            </w:pPr>
            <w:r w:rsidRPr="0087417F">
              <w:rPr>
                <w:b/>
              </w:rPr>
              <w:t>Heavy Truck-tractors</w:t>
            </w:r>
            <w:r w:rsidRPr="0087417F">
              <w:rPr>
                <w:b/>
              </w:rPr>
              <w:br/>
            </w:r>
            <w:r w:rsidRPr="0087417F">
              <w:t>(0 –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A188822" w14:textId="77777777" w:rsidR="00585DDA" w:rsidRPr="0087417F" w:rsidRDefault="00585DDA" w:rsidP="007B648B">
            <w:pPr>
              <w:pStyle w:val="tabletext11"/>
              <w:jc w:val="center"/>
            </w:pPr>
            <w:r w:rsidRPr="0087417F">
              <w:t>Service</w:t>
            </w:r>
          </w:p>
        </w:tc>
        <w:tc>
          <w:tcPr>
            <w:tcW w:w="1600" w:type="dxa"/>
            <w:tcBorders>
              <w:top w:val="single" w:sz="6" w:space="0" w:color="auto"/>
              <w:left w:val="single" w:sz="6" w:space="0" w:color="auto"/>
              <w:bottom w:val="single" w:sz="6" w:space="0" w:color="auto"/>
              <w:right w:val="single" w:sz="6" w:space="0" w:color="auto"/>
            </w:tcBorders>
          </w:tcPr>
          <w:p w14:paraId="4A2B649B" w14:textId="77777777" w:rsidR="00585DDA" w:rsidRPr="0087417F" w:rsidRDefault="00585DDA" w:rsidP="007B648B">
            <w:pPr>
              <w:pStyle w:val="tabletext11"/>
              <w:tabs>
                <w:tab w:val="decimal" w:pos="480"/>
              </w:tabs>
            </w:pPr>
            <w:r w:rsidRPr="0087417F">
              <w:t>343-- and 346--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DBF697E"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33F0926"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44ED2BF"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005D8A8F" w14:textId="77777777" w:rsidTr="007B648B">
        <w:trPr>
          <w:cantSplit/>
          <w:trHeight w:val="190"/>
        </w:trPr>
        <w:tc>
          <w:tcPr>
            <w:tcW w:w="200" w:type="dxa"/>
            <w:tcBorders>
              <w:top w:val="nil"/>
              <w:right w:val="single" w:sz="6" w:space="0" w:color="auto"/>
            </w:tcBorders>
            <w:shd w:val="clear" w:color="auto" w:fill="auto"/>
          </w:tcPr>
          <w:p w14:paraId="6B8EC45C" w14:textId="77777777" w:rsidR="00585DDA" w:rsidRPr="0087417F" w:rsidRDefault="00585DDA" w:rsidP="007B648B">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F0FFC80" w14:textId="77777777" w:rsidR="00585DDA" w:rsidRPr="0087417F" w:rsidRDefault="00585DDA" w:rsidP="007B648B">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35696BE" w14:textId="77777777" w:rsidR="00585DDA" w:rsidRPr="0087417F" w:rsidRDefault="00585DDA" w:rsidP="007B648B">
            <w:pPr>
              <w:pStyle w:val="tabletext11"/>
              <w:jc w:val="center"/>
            </w:pPr>
            <w:r w:rsidRPr="0087417F">
              <w:t>Retail</w:t>
            </w:r>
          </w:p>
        </w:tc>
        <w:tc>
          <w:tcPr>
            <w:tcW w:w="1600" w:type="dxa"/>
            <w:tcBorders>
              <w:top w:val="single" w:sz="6" w:space="0" w:color="auto"/>
              <w:left w:val="single" w:sz="6" w:space="0" w:color="auto"/>
              <w:bottom w:val="single" w:sz="6" w:space="0" w:color="auto"/>
              <w:right w:val="single" w:sz="6" w:space="0" w:color="auto"/>
            </w:tcBorders>
          </w:tcPr>
          <w:p w14:paraId="2BE19B24" w14:textId="77777777" w:rsidR="00585DDA" w:rsidRPr="0087417F" w:rsidRDefault="00585DDA" w:rsidP="007B648B">
            <w:pPr>
              <w:pStyle w:val="tabletext11"/>
              <w:tabs>
                <w:tab w:val="decimal" w:pos="480"/>
              </w:tabs>
            </w:pPr>
            <w:r w:rsidRPr="0087417F">
              <w:t>353-- and 356--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9097CB0"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C011FCA"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22D5688"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178DB662" w14:textId="77777777" w:rsidTr="007B648B">
        <w:trPr>
          <w:cantSplit/>
          <w:trHeight w:val="190"/>
        </w:trPr>
        <w:tc>
          <w:tcPr>
            <w:tcW w:w="200" w:type="dxa"/>
            <w:tcBorders>
              <w:top w:val="nil"/>
              <w:right w:val="single" w:sz="6" w:space="0" w:color="auto"/>
            </w:tcBorders>
            <w:shd w:val="clear" w:color="auto" w:fill="auto"/>
          </w:tcPr>
          <w:p w14:paraId="1F9939B0" w14:textId="77777777" w:rsidR="00585DDA" w:rsidRPr="0087417F" w:rsidRDefault="00585DDA" w:rsidP="007B648B">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446CF15" w14:textId="77777777" w:rsidR="00585DDA" w:rsidRPr="0087417F" w:rsidRDefault="00585DDA" w:rsidP="007B648B">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B833F0E" w14:textId="77777777" w:rsidR="00585DDA" w:rsidRPr="0087417F" w:rsidRDefault="00585DDA" w:rsidP="007B648B">
            <w:pPr>
              <w:pStyle w:val="tabletext11"/>
              <w:jc w:val="center"/>
            </w:pPr>
            <w:r w:rsidRPr="0087417F">
              <w:t>Commercial</w:t>
            </w:r>
          </w:p>
        </w:tc>
        <w:tc>
          <w:tcPr>
            <w:tcW w:w="1600" w:type="dxa"/>
            <w:tcBorders>
              <w:top w:val="single" w:sz="6" w:space="0" w:color="auto"/>
              <w:left w:val="single" w:sz="6" w:space="0" w:color="auto"/>
              <w:bottom w:val="single" w:sz="6" w:space="0" w:color="auto"/>
              <w:right w:val="single" w:sz="6" w:space="0" w:color="auto"/>
            </w:tcBorders>
          </w:tcPr>
          <w:p w14:paraId="3516E18A" w14:textId="77777777" w:rsidR="00585DDA" w:rsidRPr="0087417F" w:rsidRDefault="00585DDA" w:rsidP="007B648B">
            <w:pPr>
              <w:pStyle w:val="tabletext11"/>
              <w:tabs>
                <w:tab w:val="decimal" w:pos="480"/>
              </w:tabs>
            </w:pPr>
            <w:r w:rsidRPr="0087417F">
              <w:t>363-- and 366--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D742B9"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2279A02" w14:textId="77777777" w:rsidR="00585DDA" w:rsidRPr="0087417F" w:rsidRDefault="00585DDA" w:rsidP="007B648B">
            <w:pPr>
              <w:pStyle w:val="tabletext11"/>
              <w:tabs>
                <w:tab w:val="decimal" w:pos="480"/>
              </w:tabs>
              <w:rPr>
                <w:highlight w:val="yellow"/>
              </w:rPr>
            </w:pPr>
            <w:r w:rsidRPr="0087417F">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44C20A9" w14:textId="77777777" w:rsidR="00585DDA" w:rsidRPr="0087417F" w:rsidRDefault="00585DDA" w:rsidP="007B648B">
            <w:pPr>
              <w:pStyle w:val="tabletext11"/>
              <w:tabs>
                <w:tab w:val="decimal" w:pos="0"/>
              </w:tabs>
              <w:jc w:val="center"/>
              <w:rPr>
                <w:highlight w:val="yellow"/>
              </w:rPr>
            </w:pPr>
            <w:r w:rsidRPr="0087417F">
              <w:t>1.00</w:t>
            </w:r>
          </w:p>
        </w:tc>
      </w:tr>
      <w:tr w:rsidR="00585DDA" w:rsidRPr="0087417F" w14:paraId="01328632" w14:textId="77777777" w:rsidTr="007B648B">
        <w:trPr>
          <w:cantSplit/>
          <w:trHeight w:val="190"/>
        </w:trPr>
        <w:tc>
          <w:tcPr>
            <w:tcW w:w="200" w:type="dxa"/>
            <w:tcBorders>
              <w:top w:val="nil"/>
              <w:right w:val="single" w:sz="6" w:space="0" w:color="auto"/>
            </w:tcBorders>
            <w:shd w:val="clear" w:color="auto" w:fill="auto"/>
          </w:tcPr>
          <w:p w14:paraId="329A8FEA" w14:textId="77777777" w:rsidR="00585DDA" w:rsidRPr="0087417F" w:rsidRDefault="00585DDA" w:rsidP="007B648B">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E8FD454" w14:textId="77777777" w:rsidR="00585DDA" w:rsidRPr="0087417F" w:rsidRDefault="00585DDA" w:rsidP="007B648B">
            <w:pPr>
              <w:pStyle w:val="tabletext11"/>
              <w:jc w:val="center"/>
              <w:rPr>
                <w:b/>
              </w:rPr>
            </w:pPr>
            <w:r w:rsidRPr="0087417F">
              <w:rPr>
                <w:b/>
              </w:rPr>
              <w:t>Extra-heavy</w:t>
            </w:r>
            <w:r w:rsidRPr="0087417F">
              <w:rPr>
                <w:b/>
              </w:rPr>
              <w:br/>
              <w:t>Truck-tractors</w:t>
            </w:r>
            <w:r w:rsidRPr="0087417F">
              <w:rPr>
                <w:b/>
              </w:rPr>
              <w:br/>
            </w:r>
            <w:r w:rsidRPr="0087417F">
              <w:t>(Over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ED18FEE" w14:textId="77777777" w:rsidR="00585DDA" w:rsidRPr="0087417F" w:rsidRDefault="00585DDA" w:rsidP="007B648B">
            <w:pPr>
              <w:pStyle w:val="tabletext11"/>
              <w:jc w:val="center"/>
            </w:pPr>
            <w:r w:rsidRPr="0087417F">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688B6936" w14:textId="77777777" w:rsidR="00585DDA" w:rsidRPr="0087417F" w:rsidRDefault="00585DDA" w:rsidP="007B648B">
            <w:pPr>
              <w:pStyle w:val="tabletext11"/>
              <w:tabs>
                <w:tab w:val="decimal" w:pos="480"/>
              </w:tabs>
            </w:pPr>
            <w:r w:rsidRPr="0087417F">
              <w:t>503-- and 506--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502EF5" w14:textId="77777777" w:rsidR="00585DDA" w:rsidRPr="0087417F" w:rsidRDefault="00585DDA" w:rsidP="007B648B">
            <w:pPr>
              <w:pStyle w:val="tabletext11"/>
              <w:tabs>
                <w:tab w:val="decimal" w:pos="480"/>
              </w:tabs>
            </w:pPr>
            <w:r w:rsidRPr="0087417F">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64DE2" w14:textId="77777777" w:rsidR="00585DDA" w:rsidRPr="0087417F" w:rsidRDefault="00585DDA" w:rsidP="007B648B">
            <w:pPr>
              <w:pStyle w:val="tabletext11"/>
              <w:tabs>
                <w:tab w:val="decimal" w:pos="480"/>
              </w:tabs>
            </w:pPr>
            <w:r w:rsidRPr="0087417F">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86D1FC" w14:textId="77777777" w:rsidR="00585DDA" w:rsidRPr="0087417F" w:rsidRDefault="00585DDA" w:rsidP="007B648B">
            <w:pPr>
              <w:pStyle w:val="tabletext11"/>
              <w:tabs>
                <w:tab w:val="decimal" w:pos="0"/>
              </w:tabs>
              <w:jc w:val="center"/>
            </w:pPr>
            <w:r w:rsidRPr="0087417F">
              <w:t>1.16</w:t>
            </w:r>
          </w:p>
        </w:tc>
      </w:tr>
      <w:tr w:rsidR="00585DDA" w:rsidRPr="0087417F" w14:paraId="43A75666" w14:textId="77777777" w:rsidTr="007B648B">
        <w:trPr>
          <w:cantSplit/>
          <w:trHeight w:val="190"/>
        </w:trPr>
        <w:tc>
          <w:tcPr>
            <w:tcW w:w="200" w:type="dxa"/>
            <w:tcBorders>
              <w:top w:val="nil"/>
              <w:right w:val="single" w:sz="6" w:space="0" w:color="auto"/>
            </w:tcBorders>
            <w:shd w:val="clear" w:color="auto" w:fill="auto"/>
          </w:tcPr>
          <w:p w14:paraId="0A52D0E2" w14:textId="77777777" w:rsidR="00585DDA" w:rsidRPr="0087417F" w:rsidRDefault="00585DDA" w:rsidP="007B648B">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62421BB" w14:textId="77777777" w:rsidR="00585DDA" w:rsidRPr="0087417F" w:rsidRDefault="00585DDA" w:rsidP="007B648B">
            <w:pPr>
              <w:pStyle w:val="tabletext11"/>
              <w:jc w:val="center"/>
              <w:rPr>
                <w:b/>
              </w:rPr>
            </w:pPr>
            <w:r w:rsidRPr="0087417F">
              <w:rPr>
                <w:b/>
              </w:rPr>
              <w:t>Semitrailers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32EC7AE" w14:textId="77777777" w:rsidR="00585DDA" w:rsidRPr="0087417F" w:rsidRDefault="00585DDA" w:rsidP="007B648B">
            <w:pPr>
              <w:pStyle w:val="tabletext11"/>
              <w:jc w:val="center"/>
            </w:pPr>
            <w:r w:rsidRPr="0087417F">
              <w:t>All uses</w:t>
            </w:r>
          </w:p>
        </w:tc>
        <w:tc>
          <w:tcPr>
            <w:tcW w:w="1600" w:type="dxa"/>
            <w:tcBorders>
              <w:top w:val="single" w:sz="6" w:space="0" w:color="auto"/>
              <w:left w:val="single" w:sz="6" w:space="0" w:color="auto"/>
              <w:bottom w:val="single" w:sz="6" w:space="0" w:color="auto"/>
              <w:right w:val="single" w:sz="6" w:space="0" w:color="auto"/>
            </w:tcBorders>
          </w:tcPr>
          <w:p w14:paraId="44AF3E02" w14:textId="77777777" w:rsidR="00585DDA" w:rsidRPr="0087417F" w:rsidRDefault="00585DDA" w:rsidP="007B648B">
            <w:pPr>
              <w:pStyle w:val="tabletext11"/>
              <w:tabs>
                <w:tab w:val="decimal" w:pos="480"/>
              </w:tabs>
            </w:pPr>
            <w:r w:rsidRPr="0087417F">
              <w:t>673-- and 676--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AA227" w14:textId="77777777" w:rsidR="00585DDA" w:rsidRPr="0087417F" w:rsidRDefault="00585DDA" w:rsidP="007B648B">
            <w:pPr>
              <w:pStyle w:val="tabletext11"/>
              <w:tabs>
                <w:tab w:val="decimal" w:pos="480"/>
              </w:tabs>
            </w:pPr>
            <w:r w:rsidRPr="0087417F">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B7A52" w14:textId="77777777" w:rsidR="00585DDA" w:rsidRPr="0087417F" w:rsidRDefault="00585DDA" w:rsidP="007B648B">
            <w:pPr>
              <w:pStyle w:val="tabletext11"/>
              <w:tabs>
                <w:tab w:val="decimal" w:pos="480"/>
              </w:tabs>
            </w:pPr>
            <w:r w:rsidRPr="0087417F">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098EB" w14:textId="77777777" w:rsidR="00585DDA" w:rsidRPr="0087417F" w:rsidRDefault="00585DDA" w:rsidP="007B648B">
            <w:pPr>
              <w:pStyle w:val="tabletext11"/>
              <w:tabs>
                <w:tab w:val="decimal" w:pos="0"/>
              </w:tabs>
              <w:jc w:val="center"/>
            </w:pPr>
            <w:r w:rsidRPr="0087417F">
              <w:t>0.69</w:t>
            </w:r>
          </w:p>
        </w:tc>
      </w:tr>
      <w:tr w:rsidR="00585DDA" w:rsidRPr="0087417F" w14:paraId="60F5AC01" w14:textId="77777777" w:rsidTr="007B648B">
        <w:trPr>
          <w:cantSplit/>
          <w:trHeight w:val="190"/>
        </w:trPr>
        <w:tc>
          <w:tcPr>
            <w:tcW w:w="200" w:type="dxa"/>
            <w:tcBorders>
              <w:top w:val="nil"/>
              <w:right w:val="single" w:sz="6" w:space="0" w:color="auto"/>
            </w:tcBorders>
            <w:shd w:val="clear" w:color="auto" w:fill="auto"/>
          </w:tcPr>
          <w:p w14:paraId="05AA5788" w14:textId="77777777" w:rsidR="00585DDA" w:rsidRPr="0087417F" w:rsidRDefault="00585DDA" w:rsidP="007B648B">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2ECB307" w14:textId="77777777" w:rsidR="00585DDA" w:rsidRPr="0087417F" w:rsidRDefault="00585DDA" w:rsidP="007B648B">
            <w:pPr>
              <w:pStyle w:val="tabletext11"/>
              <w:jc w:val="center"/>
              <w:rPr>
                <w:b/>
              </w:rPr>
            </w:pPr>
            <w:r w:rsidRPr="0087417F">
              <w:rPr>
                <w:b/>
              </w:rPr>
              <w:t>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D9CFD57" w14:textId="77777777" w:rsidR="00585DDA" w:rsidRPr="0087417F" w:rsidRDefault="00585DDA" w:rsidP="007B648B">
            <w:pPr>
              <w:pStyle w:val="tabletext11"/>
              <w:jc w:val="center"/>
            </w:pPr>
            <w:r w:rsidRPr="0087417F">
              <w:t>All uses</w:t>
            </w:r>
          </w:p>
        </w:tc>
        <w:tc>
          <w:tcPr>
            <w:tcW w:w="1600" w:type="dxa"/>
            <w:tcBorders>
              <w:top w:val="single" w:sz="6" w:space="0" w:color="auto"/>
              <w:left w:val="single" w:sz="6" w:space="0" w:color="auto"/>
              <w:bottom w:val="single" w:sz="6" w:space="0" w:color="auto"/>
              <w:right w:val="single" w:sz="6" w:space="0" w:color="auto"/>
            </w:tcBorders>
          </w:tcPr>
          <w:p w14:paraId="0AAFDEBB" w14:textId="77777777" w:rsidR="00585DDA" w:rsidRPr="0087417F" w:rsidRDefault="00585DDA" w:rsidP="007B648B">
            <w:pPr>
              <w:pStyle w:val="tabletext11"/>
              <w:tabs>
                <w:tab w:val="decimal" w:pos="480"/>
              </w:tabs>
            </w:pPr>
            <w:r w:rsidRPr="0087417F">
              <w:t>683-- and 686--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0639C" w14:textId="77777777" w:rsidR="00585DDA" w:rsidRPr="0087417F" w:rsidRDefault="00585DDA" w:rsidP="007B648B">
            <w:pPr>
              <w:pStyle w:val="tabletext11"/>
              <w:tabs>
                <w:tab w:val="decimal" w:pos="480"/>
              </w:tabs>
              <w:rPr>
                <w:highlight w:val="yellow"/>
              </w:rPr>
            </w:pPr>
            <w:r w:rsidRPr="0087417F">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A0993" w14:textId="77777777" w:rsidR="00585DDA" w:rsidRPr="0087417F" w:rsidRDefault="00585DDA" w:rsidP="007B648B">
            <w:pPr>
              <w:pStyle w:val="tabletext11"/>
              <w:tabs>
                <w:tab w:val="decimal" w:pos="480"/>
              </w:tabs>
              <w:rPr>
                <w:highlight w:val="yellow"/>
              </w:rPr>
            </w:pPr>
            <w:r w:rsidRPr="0087417F">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E2531" w14:textId="77777777" w:rsidR="00585DDA" w:rsidRPr="0087417F" w:rsidRDefault="00585DDA" w:rsidP="007B648B">
            <w:pPr>
              <w:pStyle w:val="tabletext11"/>
              <w:tabs>
                <w:tab w:val="decimal" w:pos="0"/>
              </w:tabs>
              <w:jc w:val="center"/>
              <w:rPr>
                <w:highlight w:val="yellow"/>
              </w:rPr>
            </w:pPr>
            <w:r w:rsidRPr="0087417F">
              <w:t>0.69</w:t>
            </w:r>
          </w:p>
        </w:tc>
      </w:tr>
      <w:tr w:rsidR="00585DDA" w:rsidRPr="0087417F" w14:paraId="7620A24B" w14:textId="77777777" w:rsidTr="007B648B">
        <w:trPr>
          <w:cantSplit/>
          <w:trHeight w:val="190"/>
        </w:trPr>
        <w:tc>
          <w:tcPr>
            <w:tcW w:w="200" w:type="dxa"/>
            <w:tcBorders>
              <w:top w:val="nil"/>
              <w:right w:val="single" w:sz="6" w:space="0" w:color="auto"/>
            </w:tcBorders>
            <w:shd w:val="clear" w:color="auto" w:fill="auto"/>
          </w:tcPr>
          <w:p w14:paraId="4BD48F15" w14:textId="77777777" w:rsidR="00585DDA" w:rsidRPr="0087417F" w:rsidRDefault="00585DDA" w:rsidP="007B648B">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48207F9" w14:textId="77777777" w:rsidR="00585DDA" w:rsidRPr="0087417F" w:rsidRDefault="00585DDA" w:rsidP="007B648B">
            <w:pPr>
              <w:pStyle w:val="tabletext11"/>
              <w:jc w:val="center"/>
              <w:rPr>
                <w:b/>
              </w:rPr>
            </w:pPr>
            <w:r w:rsidRPr="0087417F">
              <w:rPr>
                <w:b/>
              </w:rPr>
              <w:t xml:space="preserve">Service Or </w:t>
            </w:r>
            <w:r w:rsidRPr="0087417F">
              <w:rPr>
                <w:b/>
              </w:rPr>
              <w:br/>
              <w:t>Utility Trailers</w:t>
            </w:r>
            <w:r w:rsidRPr="0087417F">
              <w:rPr>
                <w:b/>
              </w:rPr>
              <w:br/>
            </w:r>
            <w:r w:rsidRPr="0087417F">
              <w:t>(0 – 2,000 lbs. Load Capacity)</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B78B225" w14:textId="77777777" w:rsidR="00585DDA" w:rsidRPr="0087417F" w:rsidRDefault="00585DDA" w:rsidP="007B648B">
            <w:pPr>
              <w:pStyle w:val="tabletext11"/>
              <w:jc w:val="center"/>
            </w:pPr>
            <w:r w:rsidRPr="0087417F">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60573BB6" w14:textId="77777777" w:rsidR="00585DDA" w:rsidRPr="0087417F" w:rsidRDefault="00585DDA" w:rsidP="007B648B">
            <w:pPr>
              <w:pStyle w:val="tabletext11"/>
              <w:tabs>
                <w:tab w:val="decimal" w:pos="480"/>
              </w:tabs>
            </w:pPr>
            <w:r w:rsidRPr="0087417F">
              <w:t>693-- and 696--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9AA224" w14:textId="77777777" w:rsidR="00585DDA" w:rsidRPr="0087417F" w:rsidRDefault="00585DDA" w:rsidP="007B648B">
            <w:pPr>
              <w:pStyle w:val="tabletext11"/>
              <w:tabs>
                <w:tab w:val="decimal" w:pos="480"/>
              </w:tabs>
              <w:rPr>
                <w:highlight w:val="yellow"/>
              </w:rPr>
            </w:pPr>
            <w:r w:rsidRPr="0087417F">
              <w:t>0.00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4AFD93" w14:textId="77777777" w:rsidR="00585DDA" w:rsidRPr="0087417F" w:rsidRDefault="00585DDA" w:rsidP="007B648B">
            <w:pPr>
              <w:pStyle w:val="tabletext11"/>
              <w:tabs>
                <w:tab w:val="decimal" w:pos="480"/>
              </w:tabs>
              <w:rPr>
                <w:highlight w:val="yellow"/>
              </w:rPr>
            </w:pPr>
            <w:r w:rsidRPr="0087417F">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EE903F" w14:textId="77777777" w:rsidR="00585DDA" w:rsidRPr="0087417F" w:rsidRDefault="00585DDA" w:rsidP="007B648B">
            <w:pPr>
              <w:pStyle w:val="tabletext11"/>
              <w:tabs>
                <w:tab w:val="decimal" w:pos="0"/>
              </w:tabs>
              <w:jc w:val="center"/>
              <w:rPr>
                <w:highlight w:val="yellow"/>
              </w:rPr>
            </w:pPr>
            <w:r w:rsidRPr="0087417F">
              <w:t>0.69</w:t>
            </w:r>
          </w:p>
        </w:tc>
      </w:tr>
    </w:tbl>
    <w:p w14:paraId="5CFF0491" w14:textId="77777777" w:rsidR="00585DDA" w:rsidRPr="0087417F" w:rsidRDefault="00585DDA" w:rsidP="00585DDA">
      <w:pPr>
        <w:pStyle w:val="tablecaption"/>
      </w:pPr>
      <w:r w:rsidRPr="0087417F">
        <w:t>Table 225.C.2. Primary Classifications – Rating Factors And Statistical Codes – Zone Rated</w:t>
      </w:r>
    </w:p>
    <w:p w14:paraId="3E5F091D" w14:textId="77777777" w:rsidR="00585DDA" w:rsidRPr="0087417F" w:rsidRDefault="00585DDA" w:rsidP="00585DDA">
      <w:pPr>
        <w:pStyle w:val="isonormal"/>
      </w:pPr>
    </w:p>
    <w:p w14:paraId="5EED8097" w14:textId="77777777" w:rsidR="00585DDA" w:rsidRPr="0087417F" w:rsidRDefault="00585DDA" w:rsidP="00585DDA">
      <w:pPr>
        <w:pStyle w:val="blocktext1"/>
      </w:pPr>
      <w:r w:rsidRPr="0087417F">
        <w:t xml:space="preserve">The following is added to Paragraph </w:t>
      </w:r>
      <w:r w:rsidRPr="0087417F">
        <w:rPr>
          <w:b/>
          <w:bCs/>
        </w:rPr>
        <w:t>C.3.:</w:t>
      </w:r>
    </w:p>
    <w:p w14:paraId="586AFFA3" w14:textId="77777777" w:rsidR="00585DDA" w:rsidRPr="0087417F" w:rsidRDefault="00585DDA" w:rsidP="00585DDA">
      <w:pPr>
        <w:pStyle w:val="outlinehd4"/>
      </w:pPr>
      <w:r w:rsidRPr="0087417F">
        <w:tab/>
        <w:t>a.</w:t>
      </w:r>
      <w:r w:rsidRPr="0087417F">
        <w:tab/>
        <w:t>Application</w:t>
      </w:r>
    </w:p>
    <w:p w14:paraId="1BDE07CE" w14:textId="77777777" w:rsidR="00585DDA" w:rsidRPr="0087417F" w:rsidRDefault="00585DDA" w:rsidP="00585DDA">
      <w:pPr>
        <w:pStyle w:val="blocktext5"/>
      </w:pPr>
      <w:r w:rsidRPr="0087417F">
        <w:t>Classify the vehicle according to its use. Insert the code provided, in the 4th and 5th digits of the classification code.</w:t>
      </w:r>
    </w:p>
    <w:p w14:paraId="2FDE196B" w14:textId="77777777" w:rsidR="00585DDA" w:rsidRPr="0087417F" w:rsidRDefault="00585DDA" w:rsidP="00585DDA">
      <w:pPr>
        <w:pStyle w:val="outlinehd4"/>
      </w:pPr>
      <w:r w:rsidRPr="0087417F">
        <w:tab/>
        <w:t>b.</w:t>
      </w:r>
      <w:r w:rsidRPr="0087417F">
        <w:tab/>
        <w:t>Autos Having More Than One Use</w:t>
      </w:r>
    </w:p>
    <w:p w14:paraId="7681DE75" w14:textId="77777777" w:rsidR="00585DDA" w:rsidRPr="0087417F" w:rsidRDefault="00585DDA" w:rsidP="00585DDA">
      <w:pPr>
        <w:pStyle w:val="blocktext5"/>
      </w:pPr>
      <w:r w:rsidRPr="0087417F">
        <w:t>Where more than one secondary rating factor applies, use the highest-rated classification unless 80% of the use is in a lower-rated activity. In that case, use the lower-rated classification.</w:t>
      </w:r>
    </w:p>
    <w:p w14:paraId="6F401E5F" w14:textId="77777777" w:rsidR="00585DDA" w:rsidRPr="0087417F" w:rsidRDefault="00585DDA" w:rsidP="00585DDA">
      <w:pPr>
        <w:pStyle w:val="outlinehd4"/>
      </w:pPr>
      <w:r w:rsidRPr="0087417F">
        <w:tab/>
        <w:t>c.</w:t>
      </w:r>
      <w:r w:rsidRPr="0087417F">
        <w:tab/>
        <w:t>Trucking Operations</w:t>
      </w:r>
    </w:p>
    <w:p w14:paraId="09DA03B3" w14:textId="77777777" w:rsidR="00585DDA" w:rsidRPr="0087417F" w:rsidRDefault="00585DDA" w:rsidP="00585DDA">
      <w:pPr>
        <w:pStyle w:val="blocktext5"/>
      </w:pPr>
      <w:r w:rsidRPr="0087417F">
        <w:t xml:space="preserve">A risk engaged in trucking operations described in Rule </w:t>
      </w:r>
      <w:r w:rsidRPr="0087417F">
        <w:rPr>
          <w:b/>
          <w:bCs/>
        </w:rPr>
        <w:t>224.A.1.</w:t>
      </w:r>
      <w:r w:rsidRPr="0087417F">
        <w:t xml:space="preserve"> is assigned to the truckers secondary classification even though they advertise or describe themselves as a contractor, building contractor, building material dealer, sand and gravel hauler, or some other similar name.</w:t>
      </w:r>
    </w:p>
    <w:p w14:paraId="0BCC8DC6" w14:textId="77777777" w:rsidR="00585DDA" w:rsidRPr="0087417F" w:rsidRDefault="00585DDA" w:rsidP="00585DDA">
      <w:pPr>
        <w:pStyle w:val="outlinehd4"/>
      </w:pPr>
      <w:r w:rsidRPr="0087417F">
        <w:tab/>
        <w:t>d.</w:t>
      </w:r>
      <w:r w:rsidRPr="0087417F">
        <w:tab/>
        <w:t>Secondary Classification Factors</w:t>
      </w:r>
    </w:p>
    <w:p w14:paraId="41678AB2" w14:textId="77777777" w:rsidR="00585DDA" w:rsidRPr="0087417F" w:rsidRDefault="00585DDA" w:rsidP="00585DDA">
      <w:pPr>
        <w:pStyle w:val="space4"/>
      </w:pPr>
    </w:p>
    <w:tbl>
      <w:tblPr>
        <w:tblW w:w="10291" w:type="dxa"/>
        <w:tblInd w:w="-161" w:type="dxa"/>
        <w:tblLayout w:type="fixed"/>
        <w:tblCellMar>
          <w:left w:w="50" w:type="dxa"/>
          <w:right w:w="50" w:type="dxa"/>
        </w:tblCellMar>
        <w:tblLook w:val="04A0" w:firstRow="1" w:lastRow="0" w:firstColumn="1" w:lastColumn="0" w:noHBand="0" w:noVBand="1"/>
      </w:tblPr>
      <w:tblGrid>
        <w:gridCol w:w="201"/>
        <w:gridCol w:w="1813"/>
        <w:gridCol w:w="3597"/>
        <w:gridCol w:w="880"/>
        <w:gridCol w:w="880"/>
        <w:gridCol w:w="880"/>
        <w:gridCol w:w="1020"/>
        <w:gridCol w:w="1020"/>
      </w:tblGrid>
      <w:tr w:rsidR="00585DDA" w:rsidRPr="0087417F" w14:paraId="634608E1" w14:textId="77777777" w:rsidTr="007B648B">
        <w:trPr>
          <w:cantSplit/>
          <w:trHeight w:val="190"/>
        </w:trPr>
        <w:tc>
          <w:tcPr>
            <w:tcW w:w="201" w:type="dxa"/>
            <w:tcBorders>
              <w:top w:val="nil"/>
              <w:left w:val="nil"/>
              <w:bottom w:val="nil"/>
              <w:right w:val="single" w:sz="6" w:space="0" w:color="auto"/>
            </w:tcBorders>
          </w:tcPr>
          <w:p w14:paraId="3C40971F" w14:textId="77777777" w:rsidR="00585DDA" w:rsidRPr="0087417F" w:rsidRDefault="00585DDA" w:rsidP="007B648B">
            <w:pPr>
              <w:pStyle w:val="tablehead"/>
              <w:jc w:val="left"/>
            </w:pPr>
          </w:p>
        </w:tc>
        <w:tc>
          <w:tcPr>
            <w:tcW w:w="541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14F24C8B" w14:textId="77777777" w:rsidR="00585DDA" w:rsidRPr="0087417F" w:rsidRDefault="00585DDA" w:rsidP="007B648B">
            <w:pPr>
              <w:pStyle w:val="tablehead"/>
            </w:pPr>
            <w:r w:rsidRPr="0087417F">
              <w:t>Trucks, Tractors And Trailers Secondary Classification</w:t>
            </w:r>
          </w:p>
        </w:tc>
        <w:tc>
          <w:tcPr>
            <w:tcW w:w="880" w:type="dxa"/>
            <w:vMerge w:val="restart"/>
            <w:tcBorders>
              <w:top w:val="single" w:sz="6" w:space="0" w:color="auto"/>
              <w:left w:val="single" w:sz="6" w:space="0" w:color="auto"/>
              <w:bottom w:val="single" w:sz="6" w:space="0" w:color="auto"/>
              <w:right w:val="single" w:sz="6" w:space="0" w:color="auto"/>
            </w:tcBorders>
            <w:vAlign w:val="bottom"/>
            <w:hideMark/>
          </w:tcPr>
          <w:p w14:paraId="2E6F2087" w14:textId="77777777" w:rsidR="00585DDA" w:rsidRPr="0087417F" w:rsidRDefault="00585DDA" w:rsidP="007B648B">
            <w:pPr>
              <w:pStyle w:val="tablehead"/>
            </w:pPr>
            <w:r w:rsidRPr="0087417F">
              <w:t>Code</w:t>
            </w:r>
          </w:p>
        </w:tc>
        <w:tc>
          <w:tcPr>
            <w:tcW w:w="880" w:type="dxa"/>
            <w:vMerge w:val="restart"/>
            <w:tcBorders>
              <w:top w:val="single" w:sz="6" w:space="0" w:color="auto"/>
              <w:left w:val="single" w:sz="6" w:space="0" w:color="auto"/>
              <w:bottom w:val="single" w:sz="6" w:space="0" w:color="auto"/>
              <w:right w:val="single" w:sz="6" w:space="0" w:color="auto"/>
            </w:tcBorders>
            <w:vAlign w:val="bottom"/>
            <w:hideMark/>
          </w:tcPr>
          <w:p w14:paraId="783F9F13" w14:textId="77777777" w:rsidR="00585DDA" w:rsidRPr="0087417F" w:rsidRDefault="00585DDA" w:rsidP="007B648B">
            <w:pPr>
              <w:pStyle w:val="tablehead"/>
            </w:pPr>
            <w:r w:rsidRPr="0087417F">
              <w:t>Liability</w:t>
            </w:r>
          </w:p>
        </w:tc>
        <w:tc>
          <w:tcPr>
            <w:tcW w:w="880" w:type="dxa"/>
            <w:vMerge w:val="restart"/>
            <w:tcBorders>
              <w:top w:val="single" w:sz="6" w:space="0" w:color="auto"/>
              <w:left w:val="single" w:sz="6" w:space="0" w:color="auto"/>
              <w:bottom w:val="single" w:sz="6" w:space="0" w:color="auto"/>
              <w:right w:val="single" w:sz="6" w:space="0" w:color="auto"/>
            </w:tcBorders>
            <w:vAlign w:val="bottom"/>
            <w:hideMark/>
          </w:tcPr>
          <w:p w14:paraId="3BC69968" w14:textId="77777777" w:rsidR="00585DDA" w:rsidRPr="0087417F" w:rsidRDefault="00585DDA" w:rsidP="007B648B">
            <w:pPr>
              <w:pStyle w:val="tablehead"/>
            </w:pPr>
            <w:r w:rsidRPr="0087417F">
              <w:t>Other</w:t>
            </w:r>
            <w:r w:rsidRPr="0087417F">
              <w:br/>
              <w:t>Than</w:t>
            </w:r>
            <w:r w:rsidRPr="0087417F">
              <w:br/>
              <w:t>Collision</w:t>
            </w:r>
          </w:p>
        </w:tc>
        <w:tc>
          <w:tcPr>
            <w:tcW w:w="2040" w:type="dxa"/>
            <w:gridSpan w:val="2"/>
            <w:tcBorders>
              <w:top w:val="single" w:sz="6" w:space="0" w:color="auto"/>
              <w:left w:val="single" w:sz="6" w:space="0" w:color="auto"/>
              <w:bottom w:val="single" w:sz="6" w:space="0" w:color="auto"/>
              <w:right w:val="single" w:sz="6" w:space="0" w:color="auto"/>
            </w:tcBorders>
            <w:vAlign w:val="bottom"/>
            <w:hideMark/>
          </w:tcPr>
          <w:p w14:paraId="4CF80E36" w14:textId="77777777" w:rsidR="00585DDA" w:rsidRPr="0087417F" w:rsidRDefault="00585DDA" w:rsidP="007B648B">
            <w:pPr>
              <w:pStyle w:val="tablehead"/>
            </w:pPr>
            <w:r w:rsidRPr="0087417F">
              <w:t>Collision</w:t>
            </w:r>
          </w:p>
        </w:tc>
      </w:tr>
      <w:tr w:rsidR="00585DDA" w:rsidRPr="0087417F" w14:paraId="7338A50E" w14:textId="77777777" w:rsidTr="007B648B">
        <w:trPr>
          <w:cantSplit/>
          <w:trHeight w:val="190"/>
        </w:trPr>
        <w:tc>
          <w:tcPr>
            <w:tcW w:w="201" w:type="dxa"/>
            <w:tcBorders>
              <w:top w:val="nil"/>
              <w:left w:val="nil"/>
              <w:bottom w:val="nil"/>
              <w:right w:val="single" w:sz="6" w:space="0" w:color="auto"/>
            </w:tcBorders>
          </w:tcPr>
          <w:p w14:paraId="10CF82B9" w14:textId="77777777" w:rsidR="00585DDA" w:rsidRPr="0087417F" w:rsidRDefault="00585DDA" w:rsidP="007B648B">
            <w:pPr>
              <w:pStyle w:val="tablehead"/>
              <w:jc w:val="left"/>
            </w:pPr>
          </w:p>
        </w:tc>
        <w:tc>
          <w:tcPr>
            <w:tcW w:w="5410" w:type="dxa"/>
            <w:gridSpan w:val="2"/>
            <w:vMerge/>
            <w:tcBorders>
              <w:top w:val="single" w:sz="6" w:space="0" w:color="auto"/>
              <w:left w:val="single" w:sz="6" w:space="0" w:color="auto"/>
              <w:bottom w:val="single" w:sz="6" w:space="0" w:color="auto"/>
              <w:right w:val="single" w:sz="6" w:space="0" w:color="auto"/>
            </w:tcBorders>
            <w:vAlign w:val="center"/>
            <w:hideMark/>
          </w:tcPr>
          <w:p w14:paraId="03D6A4AA" w14:textId="77777777" w:rsidR="00585DDA" w:rsidRPr="0087417F" w:rsidRDefault="00585DDA" w:rsidP="007B648B">
            <w:pPr>
              <w:overflowPunct/>
              <w:autoSpaceDE/>
              <w:autoSpaceDN/>
              <w:adjustRightInd/>
              <w:spacing w:before="0" w:line="240" w:lineRule="auto"/>
              <w:jc w:val="left"/>
              <w:rPr>
                <w:rFonts w:ascii="Arial" w:hAnsi="Arial"/>
                <w:b/>
                <w:sz w:val="18"/>
              </w:rPr>
            </w:pPr>
          </w:p>
        </w:tc>
        <w:tc>
          <w:tcPr>
            <w:tcW w:w="880" w:type="dxa"/>
            <w:vMerge/>
            <w:tcBorders>
              <w:top w:val="single" w:sz="6" w:space="0" w:color="auto"/>
              <w:left w:val="single" w:sz="6" w:space="0" w:color="auto"/>
              <w:bottom w:val="single" w:sz="6" w:space="0" w:color="auto"/>
              <w:right w:val="single" w:sz="6" w:space="0" w:color="auto"/>
            </w:tcBorders>
            <w:vAlign w:val="center"/>
            <w:hideMark/>
          </w:tcPr>
          <w:p w14:paraId="5C77BCBD" w14:textId="77777777" w:rsidR="00585DDA" w:rsidRPr="0087417F" w:rsidRDefault="00585DDA" w:rsidP="007B648B">
            <w:pPr>
              <w:overflowPunct/>
              <w:autoSpaceDE/>
              <w:autoSpaceDN/>
              <w:adjustRightInd/>
              <w:spacing w:before="0" w:line="240" w:lineRule="auto"/>
              <w:jc w:val="left"/>
              <w:rPr>
                <w:rFonts w:ascii="Arial" w:hAnsi="Arial"/>
                <w:b/>
                <w:sz w:val="18"/>
              </w:rPr>
            </w:pPr>
          </w:p>
        </w:tc>
        <w:tc>
          <w:tcPr>
            <w:tcW w:w="880" w:type="dxa"/>
            <w:vMerge/>
            <w:tcBorders>
              <w:top w:val="single" w:sz="6" w:space="0" w:color="auto"/>
              <w:left w:val="single" w:sz="6" w:space="0" w:color="auto"/>
              <w:bottom w:val="single" w:sz="6" w:space="0" w:color="auto"/>
              <w:right w:val="single" w:sz="6" w:space="0" w:color="auto"/>
            </w:tcBorders>
            <w:vAlign w:val="center"/>
            <w:hideMark/>
          </w:tcPr>
          <w:p w14:paraId="7890743A" w14:textId="77777777" w:rsidR="00585DDA" w:rsidRPr="0087417F" w:rsidRDefault="00585DDA" w:rsidP="007B648B">
            <w:pPr>
              <w:overflowPunct/>
              <w:autoSpaceDE/>
              <w:autoSpaceDN/>
              <w:adjustRightInd/>
              <w:spacing w:before="0" w:line="240" w:lineRule="auto"/>
              <w:jc w:val="left"/>
              <w:rPr>
                <w:rFonts w:ascii="Arial" w:hAnsi="Arial"/>
                <w:b/>
                <w:sz w:val="18"/>
              </w:rPr>
            </w:pPr>
          </w:p>
        </w:tc>
        <w:tc>
          <w:tcPr>
            <w:tcW w:w="880" w:type="dxa"/>
            <w:vMerge/>
            <w:tcBorders>
              <w:top w:val="single" w:sz="6" w:space="0" w:color="auto"/>
              <w:left w:val="single" w:sz="6" w:space="0" w:color="auto"/>
              <w:bottom w:val="single" w:sz="6" w:space="0" w:color="auto"/>
              <w:right w:val="single" w:sz="6" w:space="0" w:color="auto"/>
            </w:tcBorders>
            <w:vAlign w:val="center"/>
            <w:hideMark/>
          </w:tcPr>
          <w:p w14:paraId="58C7BF8B" w14:textId="77777777" w:rsidR="00585DDA" w:rsidRPr="0087417F" w:rsidRDefault="00585DDA" w:rsidP="007B648B">
            <w:pPr>
              <w:overflowPunct/>
              <w:autoSpaceDE/>
              <w:autoSpaceDN/>
              <w:adjustRightInd/>
              <w:spacing w:before="0" w:line="240" w:lineRule="auto"/>
              <w:jc w:val="left"/>
              <w:rPr>
                <w:rFonts w:ascii="Arial" w:hAnsi="Arial"/>
                <w:b/>
                <w:sz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020C15AF" w14:textId="77777777" w:rsidR="00585DDA" w:rsidRPr="0087417F" w:rsidRDefault="00585DDA" w:rsidP="007B648B">
            <w:pPr>
              <w:pStyle w:val="tablehead"/>
            </w:pPr>
            <w:r w:rsidRPr="0087417F">
              <w:t>Trucks</w:t>
            </w:r>
            <w:r w:rsidRPr="0087417F">
              <w:br/>
              <w:t>And</w:t>
            </w:r>
            <w:r w:rsidRPr="0087417F">
              <w:br/>
              <w:t>Truck-tractors</w:t>
            </w:r>
          </w:p>
        </w:tc>
        <w:tc>
          <w:tcPr>
            <w:tcW w:w="1020" w:type="dxa"/>
            <w:tcBorders>
              <w:top w:val="single" w:sz="6" w:space="0" w:color="auto"/>
              <w:left w:val="single" w:sz="6" w:space="0" w:color="auto"/>
              <w:bottom w:val="single" w:sz="6" w:space="0" w:color="auto"/>
              <w:right w:val="single" w:sz="6" w:space="0" w:color="auto"/>
            </w:tcBorders>
            <w:vAlign w:val="bottom"/>
            <w:hideMark/>
          </w:tcPr>
          <w:p w14:paraId="24A89A6A" w14:textId="77777777" w:rsidR="00585DDA" w:rsidRPr="0087417F" w:rsidRDefault="00585DDA" w:rsidP="007B648B">
            <w:pPr>
              <w:pStyle w:val="tablehead"/>
            </w:pPr>
            <w:r w:rsidRPr="0087417F">
              <w:t>Trailers</w:t>
            </w:r>
          </w:p>
        </w:tc>
      </w:tr>
      <w:tr w:rsidR="00585DDA" w:rsidRPr="0087417F" w14:paraId="547C2471" w14:textId="77777777" w:rsidTr="007B648B">
        <w:trPr>
          <w:cantSplit/>
          <w:trHeight w:val="190"/>
        </w:trPr>
        <w:tc>
          <w:tcPr>
            <w:tcW w:w="201" w:type="dxa"/>
            <w:tcBorders>
              <w:top w:val="nil"/>
              <w:left w:val="nil"/>
              <w:bottom w:val="nil"/>
              <w:right w:val="single" w:sz="6" w:space="0" w:color="auto"/>
            </w:tcBorders>
          </w:tcPr>
          <w:p w14:paraId="5F21050B"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0CB53B0" w14:textId="77777777" w:rsidR="00585DDA" w:rsidRPr="0087417F" w:rsidRDefault="00585DDA" w:rsidP="007B648B">
            <w:pPr>
              <w:pStyle w:val="tabletext11"/>
            </w:pPr>
            <w:r w:rsidRPr="0087417F">
              <w:t>Truckers: Autos used to haul or transport goods, materials or commodities for another, other than autos used in moving operations</w:t>
            </w:r>
          </w:p>
        </w:tc>
        <w:tc>
          <w:tcPr>
            <w:tcW w:w="3597" w:type="dxa"/>
            <w:tcBorders>
              <w:top w:val="single" w:sz="6" w:space="0" w:color="auto"/>
              <w:left w:val="single" w:sz="6" w:space="0" w:color="auto"/>
              <w:bottom w:val="single" w:sz="6" w:space="0" w:color="auto"/>
              <w:right w:val="single" w:sz="6" w:space="0" w:color="auto"/>
            </w:tcBorders>
            <w:vAlign w:val="bottom"/>
            <w:hideMark/>
          </w:tcPr>
          <w:p w14:paraId="63562E7F" w14:textId="77777777" w:rsidR="00585DDA" w:rsidRPr="0087417F" w:rsidRDefault="00585DDA" w:rsidP="007B648B">
            <w:pPr>
              <w:pStyle w:val="tabletext11"/>
            </w:pPr>
            <w:r w:rsidRPr="0087417F">
              <w:t>Common Carriers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7C42BABD" w14:textId="77777777" w:rsidR="00585DDA" w:rsidRPr="0087417F" w:rsidRDefault="00585DDA" w:rsidP="007B648B">
            <w:pPr>
              <w:pStyle w:val="tabletext11"/>
              <w:tabs>
                <w:tab w:val="decimal" w:pos="280"/>
              </w:tabs>
              <w:jc w:val="center"/>
            </w:pPr>
            <w:r w:rsidRPr="0087417F">
              <w:t>---21</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2702E77D"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35775F9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3F9AA14F"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A2B26CC"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0C75ABE4" w14:textId="77777777" w:rsidTr="007B648B">
        <w:trPr>
          <w:cantSplit/>
          <w:trHeight w:val="190"/>
        </w:trPr>
        <w:tc>
          <w:tcPr>
            <w:tcW w:w="201" w:type="dxa"/>
            <w:tcBorders>
              <w:top w:val="nil"/>
              <w:left w:val="nil"/>
              <w:bottom w:val="nil"/>
              <w:right w:val="single" w:sz="6" w:space="0" w:color="auto"/>
            </w:tcBorders>
          </w:tcPr>
          <w:p w14:paraId="398EF611"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82BD0C"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7E9B4B26" w14:textId="77777777" w:rsidR="00585DDA" w:rsidRPr="0087417F" w:rsidRDefault="00585DDA" w:rsidP="007B648B">
            <w:pPr>
              <w:pStyle w:val="tabletext11"/>
            </w:pPr>
            <w:r w:rsidRPr="0087417F">
              <w:t>Contract Carriers (Other than Chemical or Iron and Steel Haulers)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269EF02F" w14:textId="77777777" w:rsidR="00585DDA" w:rsidRPr="0087417F" w:rsidRDefault="00585DDA" w:rsidP="007B648B">
            <w:pPr>
              <w:pStyle w:val="tabletext11"/>
              <w:tabs>
                <w:tab w:val="decimal" w:pos="280"/>
              </w:tabs>
              <w:jc w:val="center"/>
            </w:pPr>
            <w:r w:rsidRPr="0087417F">
              <w:t>---22</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3A710CD2"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1E05B4A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5BF00E68"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23659E46"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61B097B" w14:textId="77777777" w:rsidTr="007B648B">
        <w:trPr>
          <w:cantSplit/>
          <w:trHeight w:val="190"/>
        </w:trPr>
        <w:tc>
          <w:tcPr>
            <w:tcW w:w="201" w:type="dxa"/>
            <w:tcBorders>
              <w:top w:val="nil"/>
              <w:left w:val="nil"/>
              <w:bottom w:val="nil"/>
              <w:right w:val="single" w:sz="6" w:space="0" w:color="auto"/>
            </w:tcBorders>
          </w:tcPr>
          <w:p w14:paraId="194FEFBF"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AAD226B"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F0E26E8" w14:textId="77777777" w:rsidR="00585DDA" w:rsidRPr="0087417F" w:rsidRDefault="00585DDA" w:rsidP="007B648B">
            <w:pPr>
              <w:pStyle w:val="tabletext11"/>
            </w:pPr>
            <w:r w:rsidRPr="0087417F">
              <w:t>Contract Carriers Hauling Chemicals</w:t>
            </w:r>
          </w:p>
        </w:tc>
        <w:tc>
          <w:tcPr>
            <w:tcW w:w="880" w:type="dxa"/>
            <w:tcBorders>
              <w:top w:val="single" w:sz="6" w:space="0" w:color="auto"/>
              <w:left w:val="single" w:sz="6" w:space="0" w:color="auto"/>
              <w:bottom w:val="single" w:sz="6" w:space="0" w:color="auto"/>
              <w:right w:val="single" w:sz="6" w:space="0" w:color="auto"/>
            </w:tcBorders>
            <w:vAlign w:val="center"/>
            <w:hideMark/>
          </w:tcPr>
          <w:p w14:paraId="6CF7696C" w14:textId="77777777" w:rsidR="00585DDA" w:rsidRPr="0087417F" w:rsidRDefault="00585DDA" w:rsidP="007B648B">
            <w:pPr>
              <w:pStyle w:val="tabletext11"/>
              <w:tabs>
                <w:tab w:val="decimal" w:pos="280"/>
              </w:tabs>
              <w:jc w:val="center"/>
            </w:pPr>
            <w:r w:rsidRPr="0087417F">
              <w:t>---23</w:t>
            </w:r>
          </w:p>
        </w:tc>
        <w:tc>
          <w:tcPr>
            <w:tcW w:w="880" w:type="dxa"/>
            <w:tcBorders>
              <w:top w:val="single" w:sz="6" w:space="0" w:color="auto"/>
              <w:left w:val="single" w:sz="6" w:space="0" w:color="auto"/>
              <w:bottom w:val="single" w:sz="6" w:space="0" w:color="auto"/>
              <w:right w:val="single" w:sz="6" w:space="0" w:color="auto"/>
            </w:tcBorders>
            <w:noWrap/>
            <w:hideMark/>
          </w:tcPr>
          <w:p w14:paraId="6A943796"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5325704C"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5E5208A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C229782"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AB35CA7" w14:textId="77777777" w:rsidTr="007B648B">
        <w:trPr>
          <w:cantSplit/>
          <w:trHeight w:val="190"/>
        </w:trPr>
        <w:tc>
          <w:tcPr>
            <w:tcW w:w="201" w:type="dxa"/>
            <w:tcBorders>
              <w:top w:val="nil"/>
              <w:left w:val="nil"/>
              <w:bottom w:val="nil"/>
              <w:right w:val="single" w:sz="6" w:space="0" w:color="auto"/>
            </w:tcBorders>
          </w:tcPr>
          <w:p w14:paraId="76477073"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DB1D188"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9C01BA9" w14:textId="77777777" w:rsidR="00585DDA" w:rsidRPr="0087417F" w:rsidRDefault="00585DDA" w:rsidP="007B648B">
            <w:pPr>
              <w:pStyle w:val="tabletext11"/>
            </w:pPr>
            <w:r w:rsidRPr="0087417F">
              <w:t>Contract Carriers Hauling Iron and Steel</w:t>
            </w:r>
          </w:p>
        </w:tc>
        <w:tc>
          <w:tcPr>
            <w:tcW w:w="880" w:type="dxa"/>
            <w:tcBorders>
              <w:top w:val="single" w:sz="6" w:space="0" w:color="auto"/>
              <w:left w:val="single" w:sz="6" w:space="0" w:color="auto"/>
              <w:bottom w:val="single" w:sz="6" w:space="0" w:color="auto"/>
              <w:right w:val="single" w:sz="6" w:space="0" w:color="auto"/>
            </w:tcBorders>
            <w:vAlign w:val="center"/>
            <w:hideMark/>
          </w:tcPr>
          <w:p w14:paraId="79F1E048" w14:textId="77777777" w:rsidR="00585DDA" w:rsidRPr="0087417F" w:rsidRDefault="00585DDA" w:rsidP="007B648B">
            <w:pPr>
              <w:pStyle w:val="tabletext11"/>
              <w:tabs>
                <w:tab w:val="decimal" w:pos="280"/>
              </w:tabs>
              <w:jc w:val="center"/>
            </w:pPr>
            <w:r w:rsidRPr="0087417F">
              <w:t>---24</w:t>
            </w:r>
          </w:p>
        </w:tc>
        <w:tc>
          <w:tcPr>
            <w:tcW w:w="880" w:type="dxa"/>
            <w:tcBorders>
              <w:top w:val="single" w:sz="6" w:space="0" w:color="auto"/>
              <w:left w:val="single" w:sz="6" w:space="0" w:color="auto"/>
              <w:bottom w:val="single" w:sz="6" w:space="0" w:color="auto"/>
              <w:right w:val="single" w:sz="6" w:space="0" w:color="auto"/>
            </w:tcBorders>
            <w:noWrap/>
            <w:hideMark/>
          </w:tcPr>
          <w:p w14:paraId="4F362BB5"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6C379AD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C3C0D03"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6CBFCF1"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730EAB8" w14:textId="77777777" w:rsidTr="007B648B">
        <w:trPr>
          <w:cantSplit/>
          <w:trHeight w:val="190"/>
        </w:trPr>
        <w:tc>
          <w:tcPr>
            <w:tcW w:w="201" w:type="dxa"/>
            <w:tcBorders>
              <w:top w:val="nil"/>
              <w:left w:val="nil"/>
              <w:bottom w:val="nil"/>
              <w:right w:val="single" w:sz="6" w:space="0" w:color="auto"/>
            </w:tcBorders>
          </w:tcPr>
          <w:p w14:paraId="3DF647DD"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C2FB0EB"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CA2F3B9" w14:textId="77777777" w:rsidR="00585DDA" w:rsidRPr="0087417F" w:rsidRDefault="00585DDA" w:rsidP="007B648B">
            <w:pPr>
              <w:pStyle w:val="tabletext11"/>
            </w:pPr>
            <w:r w:rsidRPr="0087417F">
              <w:t>Exempt Carriers (Other than Livestock Haulers)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526CDD91" w14:textId="77777777" w:rsidR="00585DDA" w:rsidRPr="0087417F" w:rsidRDefault="00585DDA" w:rsidP="007B648B">
            <w:pPr>
              <w:pStyle w:val="tabletext11"/>
              <w:tabs>
                <w:tab w:val="decimal" w:pos="280"/>
              </w:tabs>
              <w:jc w:val="center"/>
            </w:pPr>
            <w:r w:rsidRPr="0087417F">
              <w:t>---25</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357CE9F4"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14280D29"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5F8D975D"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55F4B0D6"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7BBCE246" w14:textId="77777777" w:rsidTr="007B648B">
        <w:trPr>
          <w:cantSplit/>
          <w:trHeight w:val="190"/>
        </w:trPr>
        <w:tc>
          <w:tcPr>
            <w:tcW w:w="201" w:type="dxa"/>
            <w:tcBorders>
              <w:top w:val="nil"/>
              <w:left w:val="nil"/>
              <w:bottom w:val="nil"/>
              <w:right w:val="single" w:sz="6" w:space="0" w:color="auto"/>
            </w:tcBorders>
          </w:tcPr>
          <w:p w14:paraId="1AA95AAE"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0883C6"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7B43678" w14:textId="77777777" w:rsidR="00585DDA" w:rsidRPr="0087417F" w:rsidRDefault="00585DDA" w:rsidP="007B648B">
            <w:pPr>
              <w:pStyle w:val="tabletext11"/>
            </w:pPr>
            <w:r w:rsidRPr="0087417F">
              <w:t>Exempt Carriers Hauling Livestock</w:t>
            </w:r>
          </w:p>
        </w:tc>
        <w:tc>
          <w:tcPr>
            <w:tcW w:w="880" w:type="dxa"/>
            <w:tcBorders>
              <w:top w:val="single" w:sz="6" w:space="0" w:color="auto"/>
              <w:left w:val="single" w:sz="6" w:space="0" w:color="auto"/>
              <w:bottom w:val="single" w:sz="6" w:space="0" w:color="auto"/>
              <w:right w:val="single" w:sz="6" w:space="0" w:color="auto"/>
            </w:tcBorders>
            <w:vAlign w:val="center"/>
            <w:hideMark/>
          </w:tcPr>
          <w:p w14:paraId="379A7708" w14:textId="77777777" w:rsidR="00585DDA" w:rsidRPr="0087417F" w:rsidRDefault="00585DDA" w:rsidP="007B648B">
            <w:pPr>
              <w:pStyle w:val="tabletext11"/>
              <w:tabs>
                <w:tab w:val="decimal" w:pos="280"/>
              </w:tabs>
              <w:jc w:val="center"/>
            </w:pPr>
            <w:r w:rsidRPr="0087417F">
              <w:t>---26</w:t>
            </w:r>
          </w:p>
        </w:tc>
        <w:tc>
          <w:tcPr>
            <w:tcW w:w="880" w:type="dxa"/>
            <w:tcBorders>
              <w:top w:val="single" w:sz="6" w:space="0" w:color="auto"/>
              <w:left w:val="single" w:sz="6" w:space="0" w:color="auto"/>
              <w:bottom w:val="single" w:sz="6" w:space="0" w:color="auto"/>
              <w:right w:val="single" w:sz="6" w:space="0" w:color="auto"/>
            </w:tcBorders>
            <w:noWrap/>
            <w:hideMark/>
          </w:tcPr>
          <w:p w14:paraId="3BD534CA"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7D56FCC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D2C3E81"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75669707"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0860EC0" w14:textId="77777777" w:rsidTr="007B648B">
        <w:trPr>
          <w:cantSplit/>
          <w:trHeight w:val="190"/>
        </w:trPr>
        <w:tc>
          <w:tcPr>
            <w:tcW w:w="201" w:type="dxa"/>
            <w:tcBorders>
              <w:top w:val="nil"/>
              <w:left w:val="nil"/>
              <w:bottom w:val="nil"/>
              <w:right w:val="single" w:sz="6" w:space="0" w:color="auto"/>
            </w:tcBorders>
          </w:tcPr>
          <w:p w14:paraId="184185A7"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B112A3"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824CF2E" w14:textId="77777777" w:rsidR="00585DDA" w:rsidRPr="0087417F" w:rsidRDefault="00585DDA" w:rsidP="007B648B">
            <w:pPr>
              <w:pStyle w:val="tabletext11"/>
            </w:pPr>
            <w:r w:rsidRPr="0087417F">
              <w:t>Carriers Engaged in both Private Carriage and Transporting Goods, Materials or Commodities for Others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772CFAFD" w14:textId="77777777" w:rsidR="00585DDA" w:rsidRPr="0087417F" w:rsidRDefault="00585DDA" w:rsidP="007B648B">
            <w:pPr>
              <w:pStyle w:val="tabletext11"/>
              <w:tabs>
                <w:tab w:val="decimal" w:pos="280"/>
              </w:tabs>
              <w:jc w:val="center"/>
            </w:pPr>
            <w:r w:rsidRPr="0087417F">
              <w:t>---02</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13A5AF9A"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564E6BCE"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198A94E8"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747F3E4D"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88DC59E" w14:textId="77777777" w:rsidTr="007B648B">
        <w:trPr>
          <w:cantSplit/>
          <w:trHeight w:val="190"/>
        </w:trPr>
        <w:tc>
          <w:tcPr>
            <w:tcW w:w="201" w:type="dxa"/>
            <w:tcBorders>
              <w:top w:val="nil"/>
              <w:left w:val="nil"/>
              <w:bottom w:val="nil"/>
              <w:right w:val="single" w:sz="6" w:space="0" w:color="auto"/>
            </w:tcBorders>
          </w:tcPr>
          <w:p w14:paraId="41F0C27A"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619D48"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7DBC0A0" w14:textId="77777777" w:rsidR="00585DDA" w:rsidRPr="0087417F" w:rsidRDefault="00585DDA" w:rsidP="007B648B">
            <w:pPr>
              <w:pStyle w:val="tabletext11"/>
            </w:pPr>
            <w:r w:rsidRPr="0087417F">
              <w:t>Tow Trucks For Hire</w:t>
            </w:r>
          </w:p>
        </w:tc>
        <w:tc>
          <w:tcPr>
            <w:tcW w:w="880" w:type="dxa"/>
            <w:tcBorders>
              <w:top w:val="single" w:sz="6" w:space="0" w:color="auto"/>
              <w:left w:val="single" w:sz="6" w:space="0" w:color="auto"/>
              <w:bottom w:val="single" w:sz="6" w:space="0" w:color="auto"/>
              <w:right w:val="single" w:sz="6" w:space="0" w:color="auto"/>
            </w:tcBorders>
            <w:vAlign w:val="center"/>
            <w:hideMark/>
          </w:tcPr>
          <w:p w14:paraId="2479A26D" w14:textId="77777777" w:rsidR="00585DDA" w:rsidRPr="0087417F" w:rsidRDefault="00585DDA" w:rsidP="007B648B">
            <w:pPr>
              <w:pStyle w:val="tabletext11"/>
              <w:tabs>
                <w:tab w:val="decimal" w:pos="280"/>
              </w:tabs>
              <w:jc w:val="center"/>
            </w:pPr>
            <w:r w:rsidRPr="0087417F">
              <w:t>---03</w:t>
            </w:r>
          </w:p>
        </w:tc>
        <w:tc>
          <w:tcPr>
            <w:tcW w:w="880" w:type="dxa"/>
            <w:tcBorders>
              <w:top w:val="single" w:sz="6" w:space="0" w:color="auto"/>
              <w:left w:val="single" w:sz="6" w:space="0" w:color="auto"/>
              <w:bottom w:val="single" w:sz="6" w:space="0" w:color="auto"/>
              <w:right w:val="single" w:sz="6" w:space="0" w:color="auto"/>
            </w:tcBorders>
            <w:noWrap/>
            <w:hideMark/>
          </w:tcPr>
          <w:p w14:paraId="69590371"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16E5E9B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D438E9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73C0DA90"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4942F80" w14:textId="77777777" w:rsidTr="007B648B">
        <w:trPr>
          <w:cantSplit/>
          <w:trHeight w:val="190"/>
        </w:trPr>
        <w:tc>
          <w:tcPr>
            <w:tcW w:w="201" w:type="dxa"/>
            <w:tcBorders>
              <w:top w:val="nil"/>
              <w:left w:val="nil"/>
              <w:bottom w:val="nil"/>
              <w:right w:val="single" w:sz="6" w:space="0" w:color="auto"/>
            </w:tcBorders>
          </w:tcPr>
          <w:p w14:paraId="01E30942"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DE6C7B2"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987E3A4" w14:textId="77777777" w:rsidR="00585DDA" w:rsidRPr="0087417F" w:rsidRDefault="00585DDA" w:rsidP="007B648B">
            <w:pPr>
              <w:pStyle w:val="tabletext11"/>
            </w:pPr>
            <w:r w:rsidRPr="0087417F">
              <w:t>Movers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0D34CB3F" w14:textId="77777777" w:rsidR="00585DDA" w:rsidRPr="0087417F" w:rsidRDefault="00585DDA" w:rsidP="007B648B">
            <w:pPr>
              <w:pStyle w:val="tabletext11"/>
              <w:tabs>
                <w:tab w:val="decimal" w:pos="280"/>
              </w:tabs>
              <w:jc w:val="center"/>
            </w:pPr>
            <w:r w:rsidRPr="0087417F">
              <w:t>---05</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3D65D9FF"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0768E8A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5EB1058F"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482F2B12"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AA95964" w14:textId="77777777" w:rsidTr="007B648B">
        <w:trPr>
          <w:cantSplit/>
          <w:trHeight w:val="190"/>
        </w:trPr>
        <w:tc>
          <w:tcPr>
            <w:tcW w:w="201" w:type="dxa"/>
            <w:tcBorders>
              <w:top w:val="nil"/>
              <w:left w:val="nil"/>
              <w:bottom w:val="nil"/>
              <w:right w:val="single" w:sz="6" w:space="0" w:color="auto"/>
            </w:tcBorders>
          </w:tcPr>
          <w:p w14:paraId="53EF12CC"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5B0F906"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14E17A6" w14:textId="77777777" w:rsidR="00585DDA" w:rsidRPr="0087417F" w:rsidRDefault="00585DDA" w:rsidP="007B648B">
            <w:pPr>
              <w:pStyle w:val="tabletext11"/>
            </w:pPr>
            <w:r w:rsidRPr="0087417F">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880" w:type="dxa"/>
            <w:tcBorders>
              <w:top w:val="single" w:sz="6" w:space="0" w:color="auto"/>
              <w:left w:val="single" w:sz="6" w:space="0" w:color="auto"/>
              <w:bottom w:val="single" w:sz="6" w:space="0" w:color="auto"/>
              <w:right w:val="single" w:sz="6" w:space="0" w:color="auto"/>
            </w:tcBorders>
            <w:vAlign w:val="center"/>
            <w:hideMark/>
          </w:tcPr>
          <w:p w14:paraId="6BEE052E" w14:textId="77777777" w:rsidR="00585DDA" w:rsidRPr="0087417F" w:rsidRDefault="00585DDA" w:rsidP="007B648B">
            <w:pPr>
              <w:pStyle w:val="tabletext11"/>
              <w:tabs>
                <w:tab w:val="decimal" w:pos="280"/>
              </w:tabs>
              <w:jc w:val="center"/>
            </w:pPr>
            <w:r w:rsidRPr="0087417F">
              <w:t>---06</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2549B9A9" w14:textId="77777777" w:rsidR="00585DDA" w:rsidRPr="0087417F" w:rsidRDefault="00585DDA" w:rsidP="007B648B">
            <w:pPr>
              <w:pStyle w:val="tabletext11"/>
              <w:tabs>
                <w:tab w:val="decimal" w:pos="0"/>
              </w:tabs>
              <w:jc w:val="center"/>
            </w:pPr>
            <w:r w:rsidRPr="0087417F">
              <w:t>1.10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18645D4B"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5D5BB201"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21C8AD34"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028715DF" w14:textId="77777777" w:rsidTr="007B648B">
        <w:trPr>
          <w:cantSplit/>
          <w:trHeight w:val="190"/>
        </w:trPr>
        <w:tc>
          <w:tcPr>
            <w:tcW w:w="201" w:type="dxa"/>
            <w:tcBorders>
              <w:top w:val="nil"/>
              <w:left w:val="nil"/>
              <w:bottom w:val="nil"/>
              <w:right w:val="single" w:sz="6" w:space="0" w:color="auto"/>
            </w:tcBorders>
          </w:tcPr>
          <w:p w14:paraId="3DD71F54"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0D9B6BB"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B43D5E9" w14:textId="77777777" w:rsidR="00585DDA" w:rsidRPr="0087417F" w:rsidRDefault="00585DDA" w:rsidP="007B648B">
            <w:pPr>
              <w:pStyle w:val="tabletext11"/>
            </w:pPr>
            <w:r w:rsidRPr="0087417F">
              <w:t>All Other Truckers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34722B68" w14:textId="77777777" w:rsidR="00585DDA" w:rsidRPr="0087417F" w:rsidRDefault="00585DDA" w:rsidP="007B648B">
            <w:pPr>
              <w:pStyle w:val="tabletext11"/>
              <w:tabs>
                <w:tab w:val="decimal" w:pos="280"/>
              </w:tabs>
              <w:jc w:val="center"/>
            </w:pPr>
            <w:r w:rsidRPr="0087417F">
              <w:t>---29</w:t>
            </w:r>
          </w:p>
        </w:tc>
        <w:tc>
          <w:tcPr>
            <w:tcW w:w="880" w:type="dxa"/>
            <w:tcBorders>
              <w:top w:val="single" w:sz="6" w:space="0" w:color="auto"/>
              <w:left w:val="single" w:sz="6" w:space="0" w:color="auto"/>
              <w:bottom w:val="single" w:sz="6" w:space="0" w:color="auto"/>
              <w:right w:val="single" w:sz="6" w:space="0" w:color="auto"/>
            </w:tcBorders>
            <w:noWrap/>
            <w:hideMark/>
          </w:tcPr>
          <w:p w14:paraId="1AF7F8F8"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361700CF"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B86E05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7058321A"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9641D53" w14:textId="77777777" w:rsidTr="007B648B">
        <w:trPr>
          <w:cantSplit/>
          <w:trHeight w:val="190"/>
        </w:trPr>
        <w:tc>
          <w:tcPr>
            <w:tcW w:w="201" w:type="dxa"/>
            <w:tcBorders>
              <w:top w:val="nil"/>
              <w:left w:val="nil"/>
              <w:bottom w:val="nil"/>
              <w:right w:val="single" w:sz="6" w:space="0" w:color="auto"/>
            </w:tcBorders>
          </w:tcPr>
          <w:p w14:paraId="135EBA65"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42178E1" w14:textId="77777777" w:rsidR="00585DDA" w:rsidRPr="0087417F" w:rsidRDefault="00585DDA" w:rsidP="007B648B">
            <w:pPr>
              <w:pStyle w:val="tabletext11"/>
            </w:pPr>
            <w:r w:rsidRPr="0087417F">
              <w:t>Food Delivery: Autos used by food manufacturers to transport raw and finished products or used in wholesale distribution of food</w:t>
            </w:r>
          </w:p>
        </w:tc>
        <w:tc>
          <w:tcPr>
            <w:tcW w:w="3597" w:type="dxa"/>
            <w:tcBorders>
              <w:top w:val="single" w:sz="6" w:space="0" w:color="auto"/>
              <w:left w:val="single" w:sz="6" w:space="0" w:color="auto"/>
              <w:bottom w:val="single" w:sz="6" w:space="0" w:color="auto"/>
              <w:right w:val="single" w:sz="6" w:space="0" w:color="auto"/>
            </w:tcBorders>
            <w:vAlign w:val="bottom"/>
            <w:hideMark/>
          </w:tcPr>
          <w:p w14:paraId="03272576" w14:textId="77777777" w:rsidR="00585DDA" w:rsidRPr="0087417F" w:rsidRDefault="00585DDA" w:rsidP="007B648B">
            <w:pPr>
              <w:pStyle w:val="tabletext11"/>
            </w:pPr>
            <w:r w:rsidRPr="0087417F">
              <w:t>Canneries and Packing Plants</w:t>
            </w:r>
          </w:p>
        </w:tc>
        <w:tc>
          <w:tcPr>
            <w:tcW w:w="880" w:type="dxa"/>
            <w:tcBorders>
              <w:top w:val="single" w:sz="6" w:space="0" w:color="auto"/>
              <w:left w:val="single" w:sz="6" w:space="0" w:color="auto"/>
              <w:bottom w:val="single" w:sz="6" w:space="0" w:color="auto"/>
              <w:right w:val="single" w:sz="6" w:space="0" w:color="auto"/>
            </w:tcBorders>
            <w:vAlign w:val="center"/>
            <w:hideMark/>
          </w:tcPr>
          <w:p w14:paraId="0FD4CB8E" w14:textId="77777777" w:rsidR="00585DDA" w:rsidRPr="0087417F" w:rsidRDefault="00585DDA" w:rsidP="007B648B">
            <w:pPr>
              <w:pStyle w:val="tabletext11"/>
              <w:tabs>
                <w:tab w:val="decimal" w:pos="280"/>
              </w:tabs>
              <w:jc w:val="center"/>
            </w:pPr>
            <w:r w:rsidRPr="0087417F">
              <w:t>---31</w:t>
            </w:r>
          </w:p>
        </w:tc>
        <w:tc>
          <w:tcPr>
            <w:tcW w:w="880" w:type="dxa"/>
            <w:tcBorders>
              <w:top w:val="single" w:sz="6" w:space="0" w:color="auto"/>
              <w:left w:val="single" w:sz="6" w:space="0" w:color="auto"/>
              <w:bottom w:val="single" w:sz="6" w:space="0" w:color="auto"/>
              <w:right w:val="single" w:sz="6" w:space="0" w:color="auto"/>
            </w:tcBorders>
            <w:noWrap/>
            <w:hideMark/>
          </w:tcPr>
          <w:p w14:paraId="7191B617"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7E03875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686BFF8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236BFAD"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3712A814" w14:textId="77777777" w:rsidTr="007B648B">
        <w:trPr>
          <w:cantSplit/>
          <w:trHeight w:val="190"/>
        </w:trPr>
        <w:tc>
          <w:tcPr>
            <w:tcW w:w="201" w:type="dxa"/>
            <w:tcBorders>
              <w:top w:val="nil"/>
              <w:left w:val="nil"/>
              <w:bottom w:val="nil"/>
              <w:right w:val="single" w:sz="6" w:space="0" w:color="auto"/>
            </w:tcBorders>
          </w:tcPr>
          <w:p w14:paraId="70C5CBF2"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F2DF819"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193DA95" w14:textId="77777777" w:rsidR="00585DDA" w:rsidRPr="0087417F" w:rsidRDefault="00585DDA" w:rsidP="007B648B">
            <w:pPr>
              <w:pStyle w:val="tabletext11"/>
            </w:pPr>
            <w:r w:rsidRPr="0087417F">
              <w:t>Fish and Seafood</w:t>
            </w:r>
          </w:p>
        </w:tc>
        <w:tc>
          <w:tcPr>
            <w:tcW w:w="880" w:type="dxa"/>
            <w:tcBorders>
              <w:top w:val="single" w:sz="6" w:space="0" w:color="auto"/>
              <w:left w:val="single" w:sz="6" w:space="0" w:color="auto"/>
              <w:bottom w:val="single" w:sz="6" w:space="0" w:color="auto"/>
              <w:right w:val="single" w:sz="6" w:space="0" w:color="auto"/>
            </w:tcBorders>
            <w:vAlign w:val="center"/>
            <w:hideMark/>
          </w:tcPr>
          <w:p w14:paraId="30355794" w14:textId="77777777" w:rsidR="00585DDA" w:rsidRPr="0087417F" w:rsidRDefault="00585DDA" w:rsidP="007B648B">
            <w:pPr>
              <w:pStyle w:val="tabletext11"/>
              <w:tabs>
                <w:tab w:val="decimal" w:pos="280"/>
              </w:tabs>
              <w:jc w:val="center"/>
            </w:pPr>
            <w:r w:rsidRPr="0087417F">
              <w:t>---32</w:t>
            </w:r>
          </w:p>
        </w:tc>
        <w:tc>
          <w:tcPr>
            <w:tcW w:w="880" w:type="dxa"/>
            <w:tcBorders>
              <w:top w:val="single" w:sz="6" w:space="0" w:color="auto"/>
              <w:left w:val="single" w:sz="6" w:space="0" w:color="auto"/>
              <w:bottom w:val="single" w:sz="6" w:space="0" w:color="auto"/>
              <w:right w:val="single" w:sz="6" w:space="0" w:color="auto"/>
            </w:tcBorders>
            <w:noWrap/>
            <w:hideMark/>
          </w:tcPr>
          <w:p w14:paraId="096D8D41"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4AD0AAD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236C4BC"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A2636D7"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C751B6C" w14:textId="77777777" w:rsidTr="007B648B">
        <w:trPr>
          <w:cantSplit/>
          <w:trHeight w:val="190"/>
        </w:trPr>
        <w:tc>
          <w:tcPr>
            <w:tcW w:w="201" w:type="dxa"/>
            <w:tcBorders>
              <w:top w:val="nil"/>
              <w:left w:val="nil"/>
              <w:bottom w:val="nil"/>
              <w:right w:val="single" w:sz="6" w:space="0" w:color="auto"/>
            </w:tcBorders>
          </w:tcPr>
          <w:p w14:paraId="61C6D62A"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12ED5D"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528D60A" w14:textId="77777777" w:rsidR="00585DDA" w:rsidRPr="0087417F" w:rsidRDefault="00585DDA" w:rsidP="007B648B">
            <w:pPr>
              <w:pStyle w:val="tabletext11"/>
            </w:pPr>
            <w:r w:rsidRPr="0087417F">
              <w:t>Frozen Foods</w:t>
            </w:r>
          </w:p>
        </w:tc>
        <w:tc>
          <w:tcPr>
            <w:tcW w:w="880" w:type="dxa"/>
            <w:tcBorders>
              <w:top w:val="single" w:sz="6" w:space="0" w:color="auto"/>
              <w:left w:val="single" w:sz="6" w:space="0" w:color="auto"/>
              <w:bottom w:val="single" w:sz="6" w:space="0" w:color="auto"/>
              <w:right w:val="single" w:sz="6" w:space="0" w:color="auto"/>
            </w:tcBorders>
            <w:vAlign w:val="center"/>
            <w:hideMark/>
          </w:tcPr>
          <w:p w14:paraId="0AA7FB87" w14:textId="77777777" w:rsidR="00585DDA" w:rsidRPr="0087417F" w:rsidRDefault="00585DDA" w:rsidP="007B648B">
            <w:pPr>
              <w:pStyle w:val="tabletext11"/>
              <w:tabs>
                <w:tab w:val="decimal" w:pos="280"/>
              </w:tabs>
              <w:jc w:val="center"/>
            </w:pPr>
            <w:r w:rsidRPr="0087417F">
              <w:t>---33</w:t>
            </w:r>
          </w:p>
        </w:tc>
        <w:tc>
          <w:tcPr>
            <w:tcW w:w="880" w:type="dxa"/>
            <w:tcBorders>
              <w:top w:val="single" w:sz="6" w:space="0" w:color="auto"/>
              <w:left w:val="single" w:sz="6" w:space="0" w:color="auto"/>
              <w:bottom w:val="single" w:sz="6" w:space="0" w:color="auto"/>
              <w:right w:val="single" w:sz="6" w:space="0" w:color="auto"/>
            </w:tcBorders>
            <w:noWrap/>
            <w:hideMark/>
          </w:tcPr>
          <w:p w14:paraId="69691EDD"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00D206AA"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4565D5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50475AD9"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041AF98" w14:textId="77777777" w:rsidTr="007B648B">
        <w:trPr>
          <w:cantSplit/>
          <w:trHeight w:val="190"/>
        </w:trPr>
        <w:tc>
          <w:tcPr>
            <w:tcW w:w="201" w:type="dxa"/>
            <w:tcBorders>
              <w:top w:val="nil"/>
              <w:left w:val="nil"/>
              <w:bottom w:val="nil"/>
              <w:right w:val="single" w:sz="6" w:space="0" w:color="auto"/>
            </w:tcBorders>
          </w:tcPr>
          <w:p w14:paraId="13A9E5A3"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7DB6B2A"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7AB1901" w14:textId="77777777" w:rsidR="00585DDA" w:rsidRPr="0087417F" w:rsidRDefault="00585DDA" w:rsidP="007B648B">
            <w:pPr>
              <w:pStyle w:val="tabletext11"/>
            </w:pPr>
            <w:r w:rsidRPr="0087417F">
              <w:t>Fruits and Vegetables</w:t>
            </w:r>
          </w:p>
        </w:tc>
        <w:tc>
          <w:tcPr>
            <w:tcW w:w="880" w:type="dxa"/>
            <w:tcBorders>
              <w:top w:val="single" w:sz="6" w:space="0" w:color="auto"/>
              <w:left w:val="single" w:sz="6" w:space="0" w:color="auto"/>
              <w:bottom w:val="single" w:sz="6" w:space="0" w:color="auto"/>
              <w:right w:val="single" w:sz="6" w:space="0" w:color="auto"/>
            </w:tcBorders>
            <w:vAlign w:val="center"/>
            <w:hideMark/>
          </w:tcPr>
          <w:p w14:paraId="39EB00D3" w14:textId="77777777" w:rsidR="00585DDA" w:rsidRPr="0087417F" w:rsidRDefault="00585DDA" w:rsidP="007B648B">
            <w:pPr>
              <w:pStyle w:val="tabletext11"/>
              <w:tabs>
                <w:tab w:val="decimal" w:pos="280"/>
              </w:tabs>
              <w:jc w:val="center"/>
            </w:pPr>
            <w:r w:rsidRPr="0087417F">
              <w:t>---34</w:t>
            </w:r>
          </w:p>
        </w:tc>
        <w:tc>
          <w:tcPr>
            <w:tcW w:w="880" w:type="dxa"/>
            <w:tcBorders>
              <w:top w:val="single" w:sz="6" w:space="0" w:color="auto"/>
              <w:left w:val="single" w:sz="6" w:space="0" w:color="auto"/>
              <w:bottom w:val="single" w:sz="6" w:space="0" w:color="auto"/>
              <w:right w:val="single" w:sz="6" w:space="0" w:color="auto"/>
            </w:tcBorders>
            <w:noWrap/>
            <w:hideMark/>
          </w:tcPr>
          <w:p w14:paraId="078B60BE"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090B1472"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91C0E78"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463B5C9"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6AA75B9C" w14:textId="77777777" w:rsidTr="007B648B">
        <w:trPr>
          <w:cantSplit/>
          <w:trHeight w:val="190"/>
        </w:trPr>
        <w:tc>
          <w:tcPr>
            <w:tcW w:w="201" w:type="dxa"/>
            <w:tcBorders>
              <w:top w:val="nil"/>
              <w:left w:val="nil"/>
              <w:bottom w:val="nil"/>
              <w:right w:val="single" w:sz="6" w:space="0" w:color="auto"/>
            </w:tcBorders>
          </w:tcPr>
          <w:p w14:paraId="02FA3051"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31C3B96"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7D26D11E" w14:textId="77777777" w:rsidR="00585DDA" w:rsidRPr="0087417F" w:rsidRDefault="00585DDA" w:rsidP="007B648B">
            <w:pPr>
              <w:pStyle w:val="tabletext11"/>
            </w:pPr>
            <w:r w:rsidRPr="0087417F">
              <w:t>Meat or Poultry</w:t>
            </w:r>
          </w:p>
        </w:tc>
        <w:tc>
          <w:tcPr>
            <w:tcW w:w="880" w:type="dxa"/>
            <w:tcBorders>
              <w:top w:val="single" w:sz="6" w:space="0" w:color="auto"/>
              <w:left w:val="single" w:sz="6" w:space="0" w:color="auto"/>
              <w:bottom w:val="single" w:sz="6" w:space="0" w:color="auto"/>
              <w:right w:val="single" w:sz="6" w:space="0" w:color="auto"/>
            </w:tcBorders>
            <w:vAlign w:val="center"/>
            <w:hideMark/>
          </w:tcPr>
          <w:p w14:paraId="553164C2" w14:textId="77777777" w:rsidR="00585DDA" w:rsidRPr="0087417F" w:rsidRDefault="00585DDA" w:rsidP="007B648B">
            <w:pPr>
              <w:pStyle w:val="tabletext11"/>
              <w:tabs>
                <w:tab w:val="decimal" w:pos="280"/>
              </w:tabs>
              <w:jc w:val="center"/>
            </w:pPr>
            <w:r w:rsidRPr="0087417F">
              <w:t>---35</w:t>
            </w:r>
          </w:p>
        </w:tc>
        <w:tc>
          <w:tcPr>
            <w:tcW w:w="880" w:type="dxa"/>
            <w:tcBorders>
              <w:top w:val="single" w:sz="6" w:space="0" w:color="auto"/>
              <w:left w:val="single" w:sz="6" w:space="0" w:color="auto"/>
              <w:bottom w:val="single" w:sz="6" w:space="0" w:color="auto"/>
              <w:right w:val="single" w:sz="6" w:space="0" w:color="auto"/>
            </w:tcBorders>
            <w:noWrap/>
            <w:hideMark/>
          </w:tcPr>
          <w:p w14:paraId="62F33FDD"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28E5F5E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9165E21"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A25E3F8"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0D53CFBD" w14:textId="77777777" w:rsidTr="007B648B">
        <w:trPr>
          <w:cantSplit/>
          <w:trHeight w:val="190"/>
        </w:trPr>
        <w:tc>
          <w:tcPr>
            <w:tcW w:w="201" w:type="dxa"/>
            <w:tcBorders>
              <w:top w:val="nil"/>
              <w:left w:val="nil"/>
              <w:bottom w:val="nil"/>
              <w:right w:val="single" w:sz="6" w:space="0" w:color="auto"/>
            </w:tcBorders>
          </w:tcPr>
          <w:p w14:paraId="31726A8E"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D6E9F3B"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67DF6582" w14:textId="77777777" w:rsidR="00585DDA" w:rsidRPr="0087417F" w:rsidRDefault="00585DDA" w:rsidP="007B648B">
            <w:pPr>
              <w:pStyle w:val="tabletext11"/>
            </w:pPr>
            <w:r w:rsidRPr="0087417F">
              <w:t>All Other Food Delivery</w:t>
            </w:r>
          </w:p>
        </w:tc>
        <w:tc>
          <w:tcPr>
            <w:tcW w:w="880" w:type="dxa"/>
            <w:tcBorders>
              <w:top w:val="single" w:sz="6" w:space="0" w:color="auto"/>
              <w:left w:val="single" w:sz="6" w:space="0" w:color="auto"/>
              <w:bottom w:val="single" w:sz="6" w:space="0" w:color="auto"/>
              <w:right w:val="single" w:sz="6" w:space="0" w:color="auto"/>
            </w:tcBorders>
            <w:vAlign w:val="center"/>
            <w:hideMark/>
          </w:tcPr>
          <w:p w14:paraId="00462C95" w14:textId="77777777" w:rsidR="00585DDA" w:rsidRPr="0087417F" w:rsidRDefault="00585DDA" w:rsidP="007B648B">
            <w:pPr>
              <w:pStyle w:val="tabletext11"/>
              <w:tabs>
                <w:tab w:val="decimal" w:pos="280"/>
              </w:tabs>
              <w:jc w:val="center"/>
            </w:pPr>
            <w:r w:rsidRPr="0087417F">
              <w:t>---39</w:t>
            </w:r>
          </w:p>
        </w:tc>
        <w:tc>
          <w:tcPr>
            <w:tcW w:w="880" w:type="dxa"/>
            <w:tcBorders>
              <w:top w:val="single" w:sz="6" w:space="0" w:color="auto"/>
              <w:left w:val="single" w:sz="6" w:space="0" w:color="auto"/>
              <w:bottom w:val="single" w:sz="6" w:space="0" w:color="auto"/>
              <w:right w:val="single" w:sz="6" w:space="0" w:color="auto"/>
            </w:tcBorders>
            <w:noWrap/>
            <w:hideMark/>
          </w:tcPr>
          <w:p w14:paraId="1F290960"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0459790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7784B88A"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39A86C69"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E11F05A" w14:textId="77777777" w:rsidTr="007B648B">
        <w:trPr>
          <w:cantSplit/>
          <w:trHeight w:val="190"/>
        </w:trPr>
        <w:tc>
          <w:tcPr>
            <w:tcW w:w="201" w:type="dxa"/>
            <w:tcBorders>
              <w:top w:val="nil"/>
              <w:left w:val="nil"/>
              <w:bottom w:val="nil"/>
              <w:right w:val="single" w:sz="6" w:space="0" w:color="auto"/>
            </w:tcBorders>
          </w:tcPr>
          <w:p w14:paraId="63554619"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96F0F03" w14:textId="77777777" w:rsidR="00585DDA" w:rsidRPr="0087417F" w:rsidRDefault="00585DDA" w:rsidP="007B648B">
            <w:pPr>
              <w:pStyle w:val="tabletext11"/>
            </w:pPr>
            <w:r w:rsidRPr="0087417F">
              <w:t xml:space="preserve">Specialized Delivery: Autos used in deliveries subject to </w:t>
            </w:r>
            <w:r w:rsidRPr="0087417F">
              <w:lastRenderedPageBreak/>
              <w:t>time and similar constraints</w:t>
            </w:r>
          </w:p>
        </w:tc>
        <w:tc>
          <w:tcPr>
            <w:tcW w:w="3597" w:type="dxa"/>
            <w:tcBorders>
              <w:top w:val="single" w:sz="6" w:space="0" w:color="auto"/>
              <w:left w:val="single" w:sz="6" w:space="0" w:color="auto"/>
              <w:bottom w:val="single" w:sz="6" w:space="0" w:color="auto"/>
              <w:right w:val="single" w:sz="6" w:space="0" w:color="auto"/>
            </w:tcBorders>
            <w:vAlign w:val="bottom"/>
            <w:hideMark/>
          </w:tcPr>
          <w:p w14:paraId="149FCF71" w14:textId="77777777" w:rsidR="00585DDA" w:rsidRPr="0087417F" w:rsidRDefault="00585DDA" w:rsidP="007B648B">
            <w:pPr>
              <w:pStyle w:val="tabletext11"/>
            </w:pPr>
            <w:r w:rsidRPr="0087417F">
              <w:lastRenderedPageBreak/>
              <w:t>Armored Cars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51E5E45D" w14:textId="77777777" w:rsidR="00585DDA" w:rsidRPr="0087417F" w:rsidRDefault="00585DDA" w:rsidP="007B648B">
            <w:pPr>
              <w:pStyle w:val="tabletext11"/>
              <w:tabs>
                <w:tab w:val="decimal" w:pos="280"/>
              </w:tabs>
              <w:jc w:val="center"/>
            </w:pPr>
            <w:r w:rsidRPr="0087417F">
              <w:t>---41</w:t>
            </w:r>
          </w:p>
        </w:tc>
        <w:tc>
          <w:tcPr>
            <w:tcW w:w="880" w:type="dxa"/>
            <w:tcBorders>
              <w:top w:val="single" w:sz="6" w:space="0" w:color="auto"/>
              <w:left w:val="single" w:sz="6" w:space="0" w:color="auto"/>
              <w:bottom w:val="single" w:sz="6" w:space="0" w:color="auto"/>
              <w:right w:val="single" w:sz="6" w:space="0" w:color="auto"/>
            </w:tcBorders>
            <w:noWrap/>
            <w:hideMark/>
          </w:tcPr>
          <w:p w14:paraId="7B76941B"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0F1CC539"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5DC6E77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32AA65D8"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38AC2C0" w14:textId="77777777" w:rsidTr="007B648B">
        <w:trPr>
          <w:cantSplit/>
          <w:trHeight w:val="190"/>
        </w:trPr>
        <w:tc>
          <w:tcPr>
            <w:tcW w:w="201" w:type="dxa"/>
            <w:tcBorders>
              <w:top w:val="nil"/>
              <w:left w:val="nil"/>
              <w:bottom w:val="nil"/>
              <w:right w:val="single" w:sz="6" w:space="0" w:color="auto"/>
            </w:tcBorders>
          </w:tcPr>
          <w:p w14:paraId="213E8137"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5EFF09F"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0EEF535" w14:textId="77777777" w:rsidR="00585DDA" w:rsidRPr="0087417F" w:rsidRDefault="00585DDA" w:rsidP="007B648B">
            <w:pPr>
              <w:pStyle w:val="tabletext11"/>
            </w:pPr>
            <w:r w:rsidRPr="0087417F">
              <w:t>Film Delivery</w:t>
            </w:r>
          </w:p>
        </w:tc>
        <w:tc>
          <w:tcPr>
            <w:tcW w:w="880" w:type="dxa"/>
            <w:tcBorders>
              <w:top w:val="single" w:sz="6" w:space="0" w:color="auto"/>
              <w:left w:val="single" w:sz="6" w:space="0" w:color="auto"/>
              <w:bottom w:val="single" w:sz="6" w:space="0" w:color="auto"/>
              <w:right w:val="single" w:sz="6" w:space="0" w:color="auto"/>
            </w:tcBorders>
            <w:vAlign w:val="center"/>
            <w:hideMark/>
          </w:tcPr>
          <w:p w14:paraId="3A41A608" w14:textId="77777777" w:rsidR="00585DDA" w:rsidRPr="0087417F" w:rsidRDefault="00585DDA" w:rsidP="007B648B">
            <w:pPr>
              <w:pStyle w:val="tabletext11"/>
              <w:tabs>
                <w:tab w:val="decimal" w:pos="280"/>
              </w:tabs>
              <w:jc w:val="center"/>
            </w:pPr>
            <w:r w:rsidRPr="0087417F">
              <w:t>---42</w:t>
            </w:r>
          </w:p>
        </w:tc>
        <w:tc>
          <w:tcPr>
            <w:tcW w:w="880" w:type="dxa"/>
            <w:tcBorders>
              <w:top w:val="single" w:sz="6" w:space="0" w:color="auto"/>
              <w:left w:val="single" w:sz="6" w:space="0" w:color="auto"/>
              <w:bottom w:val="single" w:sz="6" w:space="0" w:color="auto"/>
              <w:right w:val="single" w:sz="6" w:space="0" w:color="auto"/>
            </w:tcBorders>
            <w:noWrap/>
            <w:hideMark/>
          </w:tcPr>
          <w:p w14:paraId="038B4818"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11596344"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D41D111"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50FE36D7"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10B5692C" w14:textId="77777777" w:rsidTr="007B648B">
        <w:trPr>
          <w:cantSplit/>
          <w:trHeight w:val="190"/>
        </w:trPr>
        <w:tc>
          <w:tcPr>
            <w:tcW w:w="201" w:type="dxa"/>
            <w:tcBorders>
              <w:top w:val="nil"/>
              <w:left w:val="nil"/>
              <w:bottom w:val="nil"/>
              <w:right w:val="single" w:sz="6" w:space="0" w:color="auto"/>
            </w:tcBorders>
          </w:tcPr>
          <w:p w14:paraId="3D5E2820"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0362E70"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19A05E39" w14:textId="77777777" w:rsidR="00585DDA" w:rsidRPr="0087417F" w:rsidRDefault="00585DDA" w:rsidP="007B648B">
            <w:pPr>
              <w:pStyle w:val="tabletext11"/>
            </w:pPr>
            <w:r w:rsidRPr="0087417F">
              <w:t>Magazines or Newspapers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384B7AE3" w14:textId="77777777" w:rsidR="00585DDA" w:rsidRPr="0087417F" w:rsidRDefault="00585DDA" w:rsidP="007B648B">
            <w:pPr>
              <w:pStyle w:val="tabletext11"/>
              <w:tabs>
                <w:tab w:val="decimal" w:pos="280"/>
              </w:tabs>
              <w:jc w:val="center"/>
            </w:pPr>
            <w:r w:rsidRPr="0087417F">
              <w:t>---43</w:t>
            </w:r>
          </w:p>
        </w:tc>
        <w:tc>
          <w:tcPr>
            <w:tcW w:w="880" w:type="dxa"/>
            <w:tcBorders>
              <w:top w:val="single" w:sz="6" w:space="0" w:color="auto"/>
              <w:left w:val="single" w:sz="6" w:space="0" w:color="auto"/>
              <w:bottom w:val="single" w:sz="6" w:space="0" w:color="auto"/>
              <w:right w:val="single" w:sz="6" w:space="0" w:color="auto"/>
            </w:tcBorders>
            <w:noWrap/>
            <w:hideMark/>
          </w:tcPr>
          <w:p w14:paraId="42B6298F"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61653DA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3FAD5F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8EEEAE0"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71398C0" w14:textId="77777777" w:rsidTr="007B648B">
        <w:trPr>
          <w:cantSplit/>
          <w:trHeight w:val="190"/>
        </w:trPr>
        <w:tc>
          <w:tcPr>
            <w:tcW w:w="201" w:type="dxa"/>
            <w:tcBorders>
              <w:top w:val="nil"/>
              <w:left w:val="nil"/>
              <w:bottom w:val="nil"/>
              <w:right w:val="single" w:sz="6" w:space="0" w:color="auto"/>
            </w:tcBorders>
          </w:tcPr>
          <w:p w14:paraId="1A906FA3"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1791F6"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D476AB9" w14:textId="77777777" w:rsidR="00585DDA" w:rsidRPr="0087417F" w:rsidRDefault="00585DDA" w:rsidP="007B648B">
            <w:pPr>
              <w:pStyle w:val="tabletext11"/>
            </w:pPr>
            <w:r w:rsidRPr="0087417F">
              <w:t>Mail and Parcel Post</w:t>
            </w:r>
          </w:p>
        </w:tc>
        <w:tc>
          <w:tcPr>
            <w:tcW w:w="880" w:type="dxa"/>
            <w:tcBorders>
              <w:top w:val="single" w:sz="6" w:space="0" w:color="auto"/>
              <w:left w:val="single" w:sz="6" w:space="0" w:color="auto"/>
              <w:bottom w:val="single" w:sz="6" w:space="0" w:color="auto"/>
              <w:right w:val="single" w:sz="6" w:space="0" w:color="auto"/>
            </w:tcBorders>
            <w:vAlign w:val="center"/>
            <w:hideMark/>
          </w:tcPr>
          <w:p w14:paraId="47D62BAD" w14:textId="77777777" w:rsidR="00585DDA" w:rsidRPr="0087417F" w:rsidRDefault="00585DDA" w:rsidP="007B648B">
            <w:pPr>
              <w:pStyle w:val="tabletext11"/>
              <w:tabs>
                <w:tab w:val="decimal" w:pos="280"/>
              </w:tabs>
              <w:jc w:val="center"/>
            </w:pPr>
            <w:r w:rsidRPr="0087417F">
              <w:t>---44</w:t>
            </w:r>
          </w:p>
        </w:tc>
        <w:tc>
          <w:tcPr>
            <w:tcW w:w="880" w:type="dxa"/>
            <w:tcBorders>
              <w:top w:val="single" w:sz="6" w:space="0" w:color="auto"/>
              <w:left w:val="single" w:sz="6" w:space="0" w:color="auto"/>
              <w:bottom w:val="single" w:sz="6" w:space="0" w:color="auto"/>
              <w:right w:val="single" w:sz="6" w:space="0" w:color="auto"/>
            </w:tcBorders>
            <w:noWrap/>
            <w:hideMark/>
          </w:tcPr>
          <w:p w14:paraId="7E5657F9"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5179DA4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AB7A22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1D442CE"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5BC4E0C" w14:textId="77777777" w:rsidTr="007B648B">
        <w:trPr>
          <w:cantSplit/>
          <w:trHeight w:val="190"/>
        </w:trPr>
        <w:tc>
          <w:tcPr>
            <w:tcW w:w="201" w:type="dxa"/>
            <w:tcBorders>
              <w:top w:val="nil"/>
              <w:left w:val="nil"/>
              <w:bottom w:val="nil"/>
              <w:right w:val="single" w:sz="6" w:space="0" w:color="auto"/>
            </w:tcBorders>
          </w:tcPr>
          <w:p w14:paraId="55D7D545"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41D888A"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C0BF31F" w14:textId="77777777" w:rsidR="00585DDA" w:rsidRPr="0087417F" w:rsidRDefault="00585DDA" w:rsidP="007B648B">
            <w:pPr>
              <w:pStyle w:val="tabletext11"/>
            </w:pPr>
            <w:r w:rsidRPr="0087417F">
              <w:t>All Other Specialized Delivery</w:t>
            </w:r>
          </w:p>
        </w:tc>
        <w:tc>
          <w:tcPr>
            <w:tcW w:w="880" w:type="dxa"/>
            <w:tcBorders>
              <w:top w:val="single" w:sz="6" w:space="0" w:color="auto"/>
              <w:left w:val="single" w:sz="6" w:space="0" w:color="auto"/>
              <w:bottom w:val="single" w:sz="6" w:space="0" w:color="auto"/>
              <w:right w:val="single" w:sz="6" w:space="0" w:color="auto"/>
            </w:tcBorders>
            <w:vAlign w:val="center"/>
            <w:hideMark/>
          </w:tcPr>
          <w:p w14:paraId="417AAFB3" w14:textId="77777777" w:rsidR="00585DDA" w:rsidRPr="0087417F" w:rsidRDefault="00585DDA" w:rsidP="007B648B">
            <w:pPr>
              <w:pStyle w:val="tabletext11"/>
              <w:tabs>
                <w:tab w:val="decimal" w:pos="280"/>
              </w:tabs>
              <w:jc w:val="center"/>
            </w:pPr>
            <w:r w:rsidRPr="0087417F">
              <w:t>---49</w:t>
            </w:r>
          </w:p>
        </w:tc>
        <w:tc>
          <w:tcPr>
            <w:tcW w:w="880" w:type="dxa"/>
            <w:tcBorders>
              <w:top w:val="single" w:sz="6" w:space="0" w:color="auto"/>
              <w:left w:val="single" w:sz="6" w:space="0" w:color="auto"/>
              <w:bottom w:val="single" w:sz="6" w:space="0" w:color="auto"/>
              <w:right w:val="single" w:sz="6" w:space="0" w:color="auto"/>
            </w:tcBorders>
            <w:noWrap/>
            <w:hideMark/>
          </w:tcPr>
          <w:p w14:paraId="1AB32BCA"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66A39BFA"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DA3BD7B"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7DA8F497"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556B3D9" w14:textId="77777777" w:rsidTr="007B648B">
        <w:trPr>
          <w:cantSplit/>
          <w:trHeight w:val="190"/>
        </w:trPr>
        <w:tc>
          <w:tcPr>
            <w:tcW w:w="201" w:type="dxa"/>
            <w:tcBorders>
              <w:top w:val="nil"/>
              <w:left w:val="nil"/>
              <w:bottom w:val="nil"/>
              <w:right w:val="single" w:sz="6" w:space="0" w:color="auto"/>
            </w:tcBorders>
          </w:tcPr>
          <w:p w14:paraId="340B12AE"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7D85B67" w14:textId="77777777" w:rsidR="00585DDA" w:rsidRPr="0087417F" w:rsidRDefault="00585DDA" w:rsidP="007B648B">
            <w:pPr>
              <w:pStyle w:val="tabletext11"/>
            </w:pPr>
            <w:r w:rsidRPr="0087417F">
              <w:t>Waste Disposal: Autos transporting salvage and waste material for disposal or resale</w:t>
            </w:r>
          </w:p>
        </w:tc>
        <w:tc>
          <w:tcPr>
            <w:tcW w:w="3597" w:type="dxa"/>
            <w:tcBorders>
              <w:top w:val="single" w:sz="6" w:space="0" w:color="auto"/>
              <w:left w:val="single" w:sz="6" w:space="0" w:color="auto"/>
              <w:bottom w:val="single" w:sz="6" w:space="0" w:color="auto"/>
              <w:right w:val="single" w:sz="6" w:space="0" w:color="auto"/>
            </w:tcBorders>
            <w:vAlign w:val="bottom"/>
            <w:hideMark/>
          </w:tcPr>
          <w:p w14:paraId="32374F1E" w14:textId="77777777" w:rsidR="00585DDA" w:rsidRPr="0087417F" w:rsidRDefault="00585DDA" w:rsidP="007B648B">
            <w:pPr>
              <w:pStyle w:val="tabletext11"/>
            </w:pPr>
            <w:r w:rsidRPr="0087417F">
              <w:t>Auto Dismantlers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0EE2FD6E" w14:textId="77777777" w:rsidR="00585DDA" w:rsidRPr="0087417F" w:rsidRDefault="00585DDA" w:rsidP="007B648B">
            <w:pPr>
              <w:pStyle w:val="tabletext11"/>
              <w:tabs>
                <w:tab w:val="decimal" w:pos="280"/>
              </w:tabs>
              <w:jc w:val="center"/>
            </w:pPr>
            <w:r w:rsidRPr="0087417F">
              <w:t>---51</w:t>
            </w:r>
          </w:p>
        </w:tc>
        <w:tc>
          <w:tcPr>
            <w:tcW w:w="880" w:type="dxa"/>
            <w:tcBorders>
              <w:top w:val="single" w:sz="6" w:space="0" w:color="auto"/>
              <w:left w:val="single" w:sz="6" w:space="0" w:color="auto"/>
              <w:bottom w:val="single" w:sz="6" w:space="0" w:color="auto"/>
              <w:right w:val="single" w:sz="6" w:space="0" w:color="auto"/>
            </w:tcBorders>
            <w:noWrap/>
            <w:hideMark/>
          </w:tcPr>
          <w:p w14:paraId="35211C09"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523D4C2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49F4791"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3D893F85"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A751A03" w14:textId="77777777" w:rsidTr="007B648B">
        <w:trPr>
          <w:cantSplit/>
          <w:trHeight w:val="190"/>
        </w:trPr>
        <w:tc>
          <w:tcPr>
            <w:tcW w:w="201" w:type="dxa"/>
            <w:tcBorders>
              <w:top w:val="nil"/>
              <w:left w:val="nil"/>
              <w:bottom w:val="nil"/>
              <w:right w:val="single" w:sz="6" w:space="0" w:color="auto"/>
            </w:tcBorders>
          </w:tcPr>
          <w:p w14:paraId="7A3E6033"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5FD7299"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27222AFB" w14:textId="77777777" w:rsidR="00585DDA" w:rsidRPr="0087417F" w:rsidRDefault="00585DDA" w:rsidP="007B648B">
            <w:pPr>
              <w:pStyle w:val="tabletext11"/>
            </w:pPr>
            <w:r w:rsidRPr="0087417F">
              <w:t>Building Wrecking Operators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64D79907" w14:textId="77777777" w:rsidR="00585DDA" w:rsidRPr="0087417F" w:rsidRDefault="00585DDA" w:rsidP="007B648B">
            <w:pPr>
              <w:pStyle w:val="tabletext11"/>
              <w:tabs>
                <w:tab w:val="decimal" w:pos="280"/>
              </w:tabs>
              <w:jc w:val="center"/>
            </w:pPr>
            <w:r w:rsidRPr="0087417F">
              <w:t>---52</w:t>
            </w:r>
          </w:p>
        </w:tc>
        <w:tc>
          <w:tcPr>
            <w:tcW w:w="880" w:type="dxa"/>
            <w:tcBorders>
              <w:top w:val="single" w:sz="6" w:space="0" w:color="auto"/>
              <w:left w:val="single" w:sz="6" w:space="0" w:color="auto"/>
              <w:bottom w:val="single" w:sz="6" w:space="0" w:color="auto"/>
              <w:right w:val="single" w:sz="6" w:space="0" w:color="auto"/>
            </w:tcBorders>
            <w:noWrap/>
            <w:hideMark/>
          </w:tcPr>
          <w:p w14:paraId="3E168413"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00D5A14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E98C223"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655C8C09"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5A71FD3" w14:textId="77777777" w:rsidTr="007B648B">
        <w:trPr>
          <w:cantSplit/>
          <w:trHeight w:val="190"/>
        </w:trPr>
        <w:tc>
          <w:tcPr>
            <w:tcW w:w="201" w:type="dxa"/>
            <w:tcBorders>
              <w:top w:val="nil"/>
              <w:left w:val="nil"/>
              <w:bottom w:val="nil"/>
              <w:right w:val="single" w:sz="6" w:space="0" w:color="auto"/>
            </w:tcBorders>
          </w:tcPr>
          <w:p w14:paraId="6973B410"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6CFB4E3"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95B3198" w14:textId="77777777" w:rsidR="00585DDA" w:rsidRPr="0087417F" w:rsidRDefault="00585DDA" w:rsidP="007B648B">
            <w:pPr>
              <w:pStyle w:val="tabletext11"/>
            </w:pPr>
            <w:r w:rsidRPr="0087417F">
              <w:t>Garbage</w:t>
            </w:r>
          </w:p>
        </w:tc>
        <w:tc>
          <w:tcPr>
            <w:tcW w:w="880" w:type="dxa"/>
            <w:tcBorders>
              <w:top w:val="single" w:sz="6" w:space="0" w:color="auto"/>
              <w:left w:val="single" w:sz="6" w:space="0" w:color="auto"/>
              <w:bottom w:val="single" w:sz="6" w:space="0" w:color="auto"/>
              <w:right w:val="single" w:sz="6" w:space="0" w:color="auto"/>
            </w:tcBorders>
            <w:vAlign w:val="center"/>
            <w:hideMark/>
          </w:tcPr>
          <w:p w14:paraId="7A8A78D8" w14:textId="77777777" w:rsidR="00585DDA" w:rsidRPr="0087417F" w:rsidRDefault="00585DDA" w:rsidP="007B648B">
            <w:pPr>
              <w:pStyle w:val="tabletext11"/>
              <w:tabs>
                <w:tab w:val="decimal" w:pos="280"/>
              </w:tabs>
              <w:jc w:val="center"/>
            </w:pPr>
            <w:r w:rsidRPr="0087417F">
              <w:t>---53</w:t>
            </w:r>
          </w:p>
        </w:tc>
        <w:tc>
          <w:tcPr>
            <w:tcW w:w="880" w:type="dxa"/>
            <w:tcBorders>
              <w:top w:val="single" w:sz="6" w:space="0" w:color="auto"/>
              <w:left w:val="single" w:sz="6" w:space="0" w:color="auto"/>
              <w:bottom w:val="single" w:sz="6" w:space="0" w:color="auto"/>
              <w:right w:val="single" w:sz="6" w:space="0" w:color="auto"/>
            </w:tcBorders>
            <w:noWrap/>
            <w:hideMark/>
          </w:tcPr>
          <w:p w14:paraId="2D4AF480"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2F929A0F"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62CF6D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6062ADD"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84B5B6E" w14:textId="77777777" w:rsidTr="007B648B">
        <w:trPr>
          <w:cantSplit/>
          <w:trHeight w:val="190"/>
        </w:trPr>
        <w:tc>
          <w:tcPr>
            <w:tcW w:w="201" w:type="dxa"/>
            <w:tcBorders>
              <w:top w:val="nil"/>
              <w:left w:val="nil"/>
              <w:bottom w:val="nil"/>
              <w:right w:val="single" w:sz="6" w:space="0" w:color="auto"/>
            </w:tcBorders>
          </w:tcPr>
          <w:p w14:paraId="077CBCB2"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75FA060"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A98670F" w14:textId="77777777" w:rsidR="00585DDA" w:rsidRPr="0087417F" w:rsidRDefault="00585DDA" w:rsidP="007B648B">
            <w:pPr>
              <w:pStyle w:val="tabletext11"/>
            </w:pPr>
            <w:r w:rsidRPr="0087417F">
              <w:t>Junk Dealers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13B6584F" w14:textId="77777777" w:rsidR="00585DDA" w:rsidRPr="0087417F" w:rsidRDefault="00585DDA" w:rsidP="007B648B">
            <w:pPr>
              <w:pStyle w:val="tabletext11"/>
              <w:tabs>
                <w:tab w:val="decimal" w:pos="280"/>
              </w:tabs>
              <w:jc w:val="center"/>
            </w:pPr>
            <w:r w:rsidRPr="0087417F">
              <w:t>---54</w:t>
            </w:r>
          </w:p>
        </w:tc>
        <w:tc>
          <w:tcPr>
            <w:tcW w:w="880" w:type="dxa"/>
            <w:tcBorders>
              <w:top w:val="single" w:sz="6" w:space="0" w:color="auto"/>
              <w:left w:val="single" w:sz="6" w:space="0" w:color="auto"/>
              <w:bottom w:val="single" w:sz="6" w:space="0" w:color="auto"/>
              <w:right w:val="single" w:sz="6" w:space="0" w:color="auto"/>
            </w:tcBorders>
            <w:noWrap/>
            <w:hideMark/>
          </w:tcPr>
          <w:p w14:paraId="55668878"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598E3F28"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119BA0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3023F84"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FDECD72" w14:textId="77777777" w:rsidTr="007B648B">
        <w:trPr>
          <w:cantSplit/>
          <w:trHeight w:val="190"/>
        </w:trPr>
        <w:tc>
          <w:tcPr>
            <w:tcW w:w="201" w:type="dxa"/>
            <w:tcBorders>
              <w:top w:val="nil"/>
              <w:left w:val="nil"/>
              <w:bottom w:val="nil"/>
              <w:right w:val="single" w:sz="6" w:space="0" w:color="auto"/>
            </w:tcBorders>
          </w:tcPr>
          <w:p w14:paraId="5DFF78CE"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CCA5B9E"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6A297BA3" w14:textId="77777777" w:rsidR="00585DDA" w:rsidRPr="0087417F" w:rsidRDefault="00585DDA" w:rsidP="007B648B">
            <w:pPr>
              <w:pStyle w:val="tabletext11"/>
            </w:pPr>
            <w:r w:rsidRPr="0087417F">
              <w:t>All Other Waste Disposal</w:t>
            </w:r>
          </w:p>
        </w:tc>
        <w:tc>
          <w:tcPr>
            <w:tcW w:w="880" w:type="dxa"/>
            <w:tcBorders>
              <w:top w:val="single" w:sz="6" w:space="0" w:color="auto"/>
              <w:left w:val="single" w:sz="6" w:space="0" w:color="auto"/>
              <w:bottom w:val="single" w:sz="6" w:space="0" w:color="auto"/>
              <w:right w:val="single" w:sz="6" w:space="0" w:color="auto"/>
            </w:tcBorders>
            <w:vAlign w:val="center"/>
            <w:hideMark/>
          </w:tcPr>
          <w:p w14:paraId="547901BE" w14:textId="77777777" w:rsidR="00585DDA" w:rsidRPr="0087417F" w:rsidRDefault="00585DDA" w:rsidP="007B648B">
            <w:pPr>
              <w:pStyle w:val="tabletext11"/>
              <w:tabs>
                <w:tab w:val="decimal" w:pos="280"/>
              </w:tabs>
              <w:jc w:val="center"/>
            </w:pPr>
            <w:r w:rsidRPr="0087417F">
              <w:t>---59</w:t>
            </w:r>
          </w:p>
        </w:tc>
        <w:tc>
          <w:tcPr>
            <w:tcW w:w="880" w:type="dxa"/>
            <w:tcBorders>
              <w:top w:val="single" w:sz="6" w:space="0" w:color="auto"/>
              <w:left w:val="single" w:sz="6" w:space="0" w:color="auto"/>
              <w:bottom w:val="single" w:sz="6" w:space="0" w:color="auto"/>
              <w:right w:val="single" w:sz="6" w:space="0" w:color="auto"/>
            </w:tcBorders>
            <w:noWrap/>
            <w:hideMark/>
          </w:tcPr>
          <w:p w14:paraId="4144B495"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03D09AD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74CFD981"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64D80FB0"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794191F" w14:textId="77777777" w:rsidTr="007B648B">
        <w:trPr>
          <w:cantSplit/>
          <w:trHeight w:val="190"/>
        </w:trPr>
        <w:tc>
          <w:tcPr>
            <w:tcW w:w="201" w:type="dxa"/>
            <w:tcBorders>
              <w:top w:val="nil"/>
              <w:left w:val="nil"/>
              <w:bottom w:val="nil"/>
              <w:right w:val="single" w:sz="6" w:space="0" w:color="auto"/>
            </w:tcBorders>
          </w:tcPr>
          <w:p w14:paraId="317C6794"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C9E7874" w14:textId="77777777" w:rsidR="00585DDA" w:rsidRPr="0087417F" w:rsidRDefault="00585DDA" w:rsidP="007B648B">
            <w:pPr>
              <w:pStyle w:val="tabletext11"/>
            </w:pPr>
            <w:r w:rsidRPr="0087417F">
              <w:t>Farmers: Autos owned by a farmer, used in connection with the operation of their own farm and occasionally used to haul commodities for other farmers</w:t>
            </w:r>
          </w:p>
        </w:tc>
        <w:tc>
          <w:tcPr>
            <w:tcW w:w="3597" w:type="dxa"/>
            <w:tcBorders>
              <w:top w:val="single" w:sz="6" w:space="0" w:color="auto"/>
              <w:left w:val="single" w:sz="6" w:space="0" w:color="auto"/>
              <w:bottom w:val="single" w:sz="6" w:space="0" w:color="auto"/>
              <w:right w:val="single" w:sz="6" w:space="0" w:color="auto"/>
            </w:tcBorders>
            <w:vAlign w:val="bottom"/>
            <w:hideMark/>
          </w:tcPr>
          <w:p w14:paraId="367FABE5" w14:textId="77777777" w:rsidR="00585DDA" w:rsidRPr="0087417F" w:rsidRDefault="00585DDA" w:rsidP="007B648B">
            <w:pPr>
              <w:pStyle w:val="tabletext11"/>
            </w:pPr>
            <w:r w:rsidRPr="0087417F">
              <w:t>Individually Owned or Family Corporation (Other than Livestock Hauling)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5AF23B0B" w14:textId="77777777" w:rsidR="00585DDA" w:rsidRPr="0087417F" w:rsidRDefault="00585DDA" w:rsidP="007B648B">
            <w:pPr>
              <w:pStyle w:val="tabletext11"/>
              <w:tabs>
                <w:tab w:val="decimal" w:pos="280"/>
              </w:tabs>
              <w:jc w:val="center"/>
            </w:pPr>
            <w:r w:rsidRPr="0087417F">
              <w:t>---61</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19D00072"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5BADDB0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37B84534"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3343B56E"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37041B7" w14:textId="77777777" w:rsidTr="007B648B">
        <w:trPr>
          <w:cantSplit/>
          <w:trHeight w:val="190"/>
        </w:trPr>
        <w:tc>
          <w:tcPr>
            <w:tcW w:w="201" w:type="dxa"/>
            <w:tcBorders>
              <w:top w:val="nil"/>
              <w:left w:val="nil"/>
              <w:bottom w:val="nil"/>
              <w:right w:val="single" w:sz="6" w:space="0" w:color="auto"/>
            </w:tcBorders>
          </w:tcPr>
          <w:p w14:paraId="1794A423"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699F71"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3B168BE4" w14:textId="77777777" w:rsidR="00585DDA" w:rsidRPr="0087417F" w:rsidRDefault="00585DDA" w:rsidP="007B648B">
            <w:pPr>
              <w:pStyle w:val="tabletext11"/>
            </w:pPr>
            <w:r w:rsidRPr="0087417F">
              <w:t>Livestock Hauling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6B017B7F" w14:textId="77777777" w:rsidR="00585DDA" w:rsidRPr="0087417F" w:rsidRDefault="00585DDA" w:rsidP="007B648B">
            <w:pPr>
              <w:pStyle w:val="tabletext11"/>
              <w:tabs>
                <w:tab w:val="decimal" w:pos="280"/>
              </w:tabs>
              <w:jc w:val="center"/>
            </w:pPr>
            <w:r w:rsidRPr="0087417F">
              <w:t>---62</w:t>
            </w:r>
          </w:p>
        </w:tc>
        <w:tc>
          <w:tcPr>
            <w:tcW w:w="880" w:type="dxa"/>
            <w:tcBorders>
              <w:top w:val="single" w:sz="6" w:space="0" w:color="auto"/>
              <w:left w:val="single" w:sz="6" w:space="0" w:color="auto"/>
              <w:bottom w:val="single" w:sz="6" w:space="0" w:color="auto"/>
              <w:right w:val="single" w:sz="6" w:space="0" w:color="auto"/>
            </w:tcBorders>
            <w:noWrap/>
            <w:hideMark/>
          </w:tcPr>
          <w:p w14:paraId="32EBB6E4"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17D41722"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3E881FB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73550FA"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63E7726" w14:textId="77777777" w:rsidTr="007B648B">
        <w:trPr>
          <w:cantSplit/>
          <w:trHeight w:val="190"/>
        </w:trPr>
        <w:tc>
          <w:tcPr>
            <w:tcW w:w="201" w:type="dxa"/>
            <w:tcBorders>
              <w:top w:val="nil"/>
              <w:left w:val="nil"/>
              <w:bottom w:val="nil"/>
              <w:right w:val="single" w:sz="6" w:space="0" w:color="auto"/>
            </w:tcBorders>
            <w:vAlign w:val="center"/>
          </w:tcPr>
          <w:p w14:paraId="2495DA7B"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EB61B9"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center"/>
            <w:hideMark/>
          </w:tcPr>
          <w:p w14:paraId="1810C329" w14:textId="77777777" w:rsidR="00585DDA" w:rsidRPr="0087417F" w:rsidRDefault="00585DDA" w:rsidP="007B648B">
            <w:pPr>
              <w:pStyle w:val="tabletext11"/>
            </w:pPr>
            <w:r w:rsidRPr="0087417F">
              <w:t>All Other Farmers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561BC446" w14:textId="77777777" w:rsidR="00585DDA" w:rsidRPr="0087417F" w:rsidRDefault="00585DDA" w:rsidP="007B648B">
            <w:pPr>
              <w:pStyle w:val="tabletext11"/>
              <w:tabs>
                <w:tab w:val="decimal" w:pos="280"/>
              </w:tabs>
              <w:jc w:val="center"/>
            </w:pPr>
            <w:r w:rsidRPr="0087417F">
              <w:t>---</w:t>
            </w:r>
            <w:del w:id="2" w:author="Author">
              <w:r w:rsidRPr="0087417F" w:rsidDel="00452F89">
                <w:delText>63</w:delText>
              </w:r>
            </w:del>
            <w:ins w:id="3" w:author="Author">
              <w:r w:rsidRPr="0087417F">
                <w:t>69</w:t>
              </w:r>
            </w:ins>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02459D1B"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43A8C8F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3D324908"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4D288335"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621DEBFC" w14:textId="77777777" w:rsidTr="007B648B">
        <w:trPr>
          <w:cantSplit/>
          <w:trHeight w:val="190"/>
        </w:trPr>
        <w:tc>
          <w:tcPr>
            <w:tcW w:w="201" w:type="dxa"/>
            <w:tcBorders>
              <w:top w:val="nil"/>
              <w:left w:val="nil"/>
              <w:bottom w:val="nil"/>
              <w:right w:val="single" w:sz="6" w:space="0" w:color="auto"/>
            </w:tcBorders>
          </w:tcPr>
          <w:p w14:paraId="456DC00D"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E6D84FF" w14:textId="77777777" w:rsidR="00585DDA" w:rsidRPr="0087417F" w:rsidRDefault="00585DDA" w:rsidP="007B648B">
            <w:pPr>
              <w:pStyle w:val="tabletext11"/>
            </w:pPr>
            <w:r w:rsidRPr="0087417F">
              <w:t>Dump and Transit Mix (Use these factors and codes only when no other secondary classification applies.)</w:t>
            </w:r>
          </w:p>
        </w:tc>
        <w:tc>
          <w:tcPr>
            <w:tcW w:w="3597" w:type="dxa"/>
            <w:tcBorders>
              <w:top w:val="single" w:sz="6" w:space="0" w:color="auto"/>
              <w:left w:val="single" w:sz="6" w:space="0" w:color="auto"/>
              <w:bottom w:val="single" w:sz="6" w:space="0" w:color="auto"/>
              <w:right w:val="single" w:sz="6" w:space="0" w:color="auto"/>
            </w:tcBorders>
            <w:vAlign w:val="bottom"/>
            <w:hideMark/>
          </w:tcPr>
          <w:p w14:paraId="6A93EF0B" w14:textId="77777777" w:rsidR="00585DDA" w:rsidRPr="0087417F" w:rsidRDefault="00585DDA" w:rsidP="007B648B">
            <w:pPr>
              <w:pStyle w:val="tabletext11"/>
            </w:pPr>
            <w:r w:rsidRPr="0087417F">
              <w:t>Excavating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484672FB" w14:textId="77777777" w:rsidR="00585DDA" w:rsidRPr="0087417F" w:rsidRDefault="00585DDA" w:rsidP="007B648B">
            <w:pPr>
              <w:pStyle w:val="tabletext11"/>
              <w:tabs>
                <w:tab w:val="decimal" w:pos="280"/>
              </w:tabs>
              <w:jc w:val="center"/>
            </w:pPr>
            <w:r w:rsidRPr="0087417F">
              <w:t>---71</w:t>
            </w:r>
          </w:p>
        </w:tc>
        <w:tc>
          <w:tcPr>
            <w:tcW w:w="880" w:type="dxa"/>
            <w:tcBorders>
              <w:top w:val="single" w:sz="6" w:space="0" w:color="auto"/>
              <w:left w:val="single" w:sz="6" w:space="0" w:color="auto"/>
              <w:bottom w:val="single" w:sz="6" w:space="0" w:color="auto"/>
              <w:right w:val="single" w:sz="6" w:space="0" w:color="auto"/>
            </w:tcBorders>
            <w:noWrap/>
            <w:hideMark/>
          </w:tcPr>
          <w:p w14:paraId="51B5D5EF"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47DD07FE"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58870C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5E5AF2B5"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78A2B24" w14:textId="77777777" w:rsidTr="007B648B">
        <w:trPr>
          <w:cantSplit/>
          <w:trHeight w:val="190"/>
        </w:trPr>
        <w:tc>
          <w:tcPr>
            <w:tcW w:w="201" w:type="dxa"/>
            <w:tcBorders>
              <w:top w:val="nil"/>
              <w:left w:val="nil"/>
              <w:bottom w:val="nil"/>
              <w:right w:val="single" w:sz="6" w:space="0" w:color="auto"/>
            </w:tcBorders>
          </w:tcPr>
          <w:p w14:paraId="30F30168"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589CAF8"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23C8447" w14:textId="77777777" w:rsidR="00585DDA" w:rsidRPr="0087417F" w:rsidRDefault="00585DDA" w:rsidP="007B648B">
            <w:pPr>
              <w:pStyle w:val="tabletext11"/>
            </w:pPr>
            <w:r w:rsidRPr="0087417F">
              <w:t>Sand and Gravel (Other than Quarrying)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26AB7F1F" w14:textId="77777777" w:rsidR="00585DDA" w:rsidRPr="0087417F" w:rsidRDefault="00585DDA" w:rsidP="007B648B">
            <w:pPr>
              <w:pStyle w:val="tabletext11"/>
              <w:tabs>
                <w:tab w:val="decimal" w:pos="280"/>
              </w:tabs>
              <w:jc w:val="center"/>
            </w:pPr>
            <w:r w:rsidRPr="0087417F">
              <w:t>---72</w:t>
            </w:r>
          </w:p>
        </w:tc>
        <w:tc>
          <w:tcPr>
            <w:tcW w:w="880" w:type="dxa"/>
            <w:tcBorders>
              <w:top w:val="single" w:sz="6" w:space="0" w:color="auto"/>
              <w:left w:val="single" w:sz="6" w:space="0" w:color="auto"/>
              <w:bottom w:val="single" w:sz="6" w:space="0" w:color="auto"/>
              <w:right w:val="single" w:sz="6" w:space="0" w:color="auto"/>
            </w:tcBorders>
            <w:noWrap/>
            <w:hideMark/>
          </w:tcPr>
          <w:p w14:paraId="1C388E3F"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40B5D364"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A7B6844"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B5BB061"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029E4EF5" w14:textId="77777777" w:rsidTr="007B648B">
        <w:trPr>
          <w:cantSplit/>
          <w:trHeight w:val="190"/>
        </w:trPr>
        <w:tc>
          <w:tcPr>
            <w:tcW w:w="201" w:type="dxa"/>
            <w:tcBorders>
              <w:top w:val="nil"/>
              <w:left w:val="nil"/>
              <w:bottom w:val="nil"/>
              <w:right w:val="single" w:sz="6" w:space="0" w:color="auto"/>
            </w:tcBorders>
          </w:tcPr>
          <w:p w14:paraId="6AA5DCDE"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81713DA"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28617EEB" w14:textId="77777777" w:rsidR="00585DDA" w:rsidRPr="0087417F" w:rsidRDefault="00585DDA" w:rsidP="007B648B">
            <w:pPr>
              <w:pStyle w:val="tabletext11"/>
            </w:pPr>
            <w:r w:rsidRPr="0087417F">
              <w:t>Mining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3F4EC66D" w14:textId="77777777" w:rsidR="00585DDA" w:rsidRPr="0087417F" w:rsidRDefault="00585DDA" w:rsidP="007B648B">
            <w:pPr>
              <w:pStyle w:val="tabletext11"/>
              <w:tabs>
                <w:tab w:val="decimal" w:pos="280"/>
              </w:tabs>
              <w:jc w:val="center"/>
            </w:pPr>
            <w:r w:rsidRPr="0087417F">
              <w:t>---73</w:t>
            </w:r>
          </w:p>
        </w:tc>
        <w:tc>
          <w:tcPr>
            <w:tcW w:w="880" w:type="dxa"/>
            <w:tcBorders>
              <w:top w:val="single" w:sz="6" w:space="0" w:color="auto"/>
              <w:left w:val="single" w:sz="6" w:space="0" w:color="auto"/>
              <w:bottom w:val="single" w:sz="6" w:space="0" w:color="auto"/>
              <w:right w:val="single" w:sz="6" w:space="0" w:color="auto"/>
            </w:tcBorders>
            <w:noWrap/>
            <w:hideMark/>
          </w:tcPr>
          <w:p w14:paraId="4C1F2142"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614BBCC3"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3195723D"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D4C4921"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5A04136D" w14:textId="77777777" w:rsidTr="007B648B">
        <w:trPr>
          <w:cantSplit/>
          <w:trHeight w:val="190"/>
        </w:trPr>
        <w:tc>
          <w:tcPr>
            <w:tcW w:w="201" w:type="dxa"/>
            <w:tcBorders>
              <w:top w:val="nil"/>
              <w:left w:val="nil"/>
              <w:bottom w:val="nil"/>
              <w:right w:val="single" w:sz="6" w:space="0" w:color="auto"/>
            </w:tcBorders>
          </w:tcPr>
          <w:p w14:paraId="0E47C9ED"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31A300F"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4EB2B1AD" w14:textId="77777777" w:rsidR="00585DDA" w:rsidRPr="0087417F" w:rsidRDefault="00585DDA" w:rsidP="007B648B">
            <w:pPr>
              <w:pStyle w:val="tabletext11"/>
            </w:pPr>
            <w:r w:rsidRPr="0087417F">
              <w:t>Quarrying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38570800" w14:textId="77777777" w:rsidR="00585DDA" w:rsidRPr="0087417F" w:rsidRDefault="00585DDA" w:rsidP="007B648B">
            <w:pPr>
              <w:pStyle w:val="tabletext11"/>
              <w:tabs>
                <w:tab w:val="decimal" w:pos="280"/>
              </w:tabs>
              <w:jc w:val="center"/>
            </w:pPr>
            <w:r w:rsidRPr="0087417F">
              <w:t>---74</w:t>
            </w:r>
          </w:p>
        </w:tc>
        <w:tc>
          <w:tcPr>
            <w:tcW w:w="880" w:type="dxa"/>
            <w:tcBorders>
              <w:top w:val="single" w:sz="6" w:space="0" w:color="auto"/>
              <w:left w:val="single" w:sz="6" w:space="0" w:color="auto"/>
              <w:bottom w:val="single" w:sz="6" w:space="0" w:color="auto"/>
              <w:right w:val="single" w:sz="6" w:space="0" w:color="auto"/>
            </w:tcBorders>
            <w:noWrap/>
            <w:hideMark/>
          </w:tcPr>
          <w:p w14:paraId="7DDAACC8"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49236B1E"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6ED13E7A"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6C56D3B1"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50B1505" w14:textId="77777777" w:rsidTr="007B648B">
        <w:trPr>
          <w:cantSplit/>
          <w:trHeight w:val="190"/>
        </w:trPr>
        <w:tc>
          <w:tcPr>
            <w:tcW w:w="201" w:type="dxa"/>
            <w:tcBorders>
              <w:top w:val="nil"/>
              <w:left w:val="nil"/>
              <w:bottom w:val="nil"/>
              <w:right w:val="single" w:sz="6" w:space="0" w:color="auto"/>
            </w:tcBorders>
          </w:tcPr>
          <w:p w14:paraId="696A2C9D"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93E7215"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BAB4A72" w14:textId="77777777" w:rsidR="00585DDA" w:rsidRPr="0087417F" w:rsidRDefault="00585DDA" w:rsidP="007B648B">
            <w:pPr>
              <w:pStyle w:val="tabletext11"/>
            </w:pPr>
            <w:r w:rsidRPr="0087417F">
              <w:t>All Other Dump and Transit Mix</w:t>
            </w:r>
          </w:p>
        </w:tc>
        <w:tc>
          <w:tcPr>
            <w:tcW w:w="880" w:type="dxa"/>
            <w:tcBorders>
              <w:top w:val="single" w:sz="6" w:space="0" w:color="auto"/>
              <w:left w:val="single" w:sz="6" w:space="0" w:color="auto"/>
              <w:bottom w:val="single" w:sz="6" w:space="0" w:color="auto"/>
              <w:right w:val="single" w:sz="6" w:space="0" w:color="auto"/>
            </w:tcBorders>
            <w:vAlign w:val="center"/>
            <w:hideMark/>
          </w:tcPr>
          <w:p w14:paraId="5553E7CE" w14:textId="77777777" w:rsidR="00585DDA" w:rsidRPr="0087417F" w:rsidRDefault="00585DDA" w:rsidP="007B648B">
            <w:pPr>
              <w:pStyle w:val="tabletext11"/>
              <w:tabs>
                <w:tab w:val="decimal" w:pos="280"/>
              </w:tabs>
              <w:jc w:val="center"/>
            </w:pPr>
            <w:r w:rsidRPr="0087417F">
              <w:t>---79</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0EF0B55D"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436A570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619866E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2EB085D5"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546ECB2" w14:textId="77777777" w:rsidTr="007B648B">
        <w:trPr>
          <w:cantSplit/>
          <w:trHeight w:val="190"/>
        </w:trPr>
        <w:tc>
          <w:tcPr>
            <w:tcW w:w="201" w:type="dxa"/>
            <w:tcBorders>
              <w:top w:val="nil"/>
              <w:left w:val="nil"/>
              <w:bottom w:val="nil"/>
              <w:right w:val="single" w:sz="6" w:space="0" w:color="auto"/>
            </w:tcBorders>
          </w:tcPr>
          <w:p w14:paraId="55323615"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251B899" w14:textId="77777777" w:rsidR="00585DDA" w:rsidRPr="0087417F" w:rsidRDefault="00585DDA" w:rsidP="007B648B">
            <w:pPr>
              <w:pStyle w:val="tabletext11"/>
            </w:pPr>
            <w:r w:rsidRPr="0087417F">
              <w:t>Contractors (Other than dump trucks)</w:t>
            </w:r>
          </w:p>
        </w:tc>
        <w:tc>
          <w:tcPr>
            <w:tcW w:w="3597" w:type="dxa"/>
            <w:tcBorders>
              <w:top w:val="single" w:sz="6" w:space="0" w:color="auto"/>
              <w:left w:val="single" w:sz="6" w:space="0" w:color="auto"/>
              <w:bottom w:val="single" w:sz="6" w:space="0" w:color="auto"/>
              <w:right w:val="single" w:sz="6" w:space="0" w:color="auto"/>
            </w:tcBorders>
            <w:vAlign w:val="bottom"/>
            <w:hideMark/>
          </w:tcPr>
          <w:p w14:paraId="14236774" w14:textId="77777777" w:rsidR="00585DDA" w:rsidRPr="0087417F" w:rsidRDefault="00585DDA" w:rsidP="007B648B">
            <w:pPr>
              <w:pStyle w:val="tabletext11"/>
            </w:pPr>
            <w:r w:rsidRPr="0087417F">
              <w:t>Building Commercial</w:t>
            </w:r>
          </w:p>
        </w:tc>
        <w:tc>
          <w:tcPr>
            <w:tcW w:w="880" w:type="dxa"/>
            <w:tcBorders>
              <w:top w:val="single" w:sz="6" w:space="0" w:color="auto"/>
              <w:left w:val="single" w:sz="6" w:space="0" w:color="auto"/>
              <w:bottom w:val="single" w:sz="6" w:space="0" w:color="auto"/>
              <w:right w:val="single" w:sz="6" w:space="0" w:color="auto"/>
            </w:tcBorders>
            <w:vAlign w:val="center"/>
            <w:hideMark/>
          </w:tcPr>
          <w:p w14:paraId="2D448484" w14:textId="77777777" w:rsidR="00585DDA" w:rsidRPr="0087417F" w:rsidRDefault="00585DDA" w:rsidP="007B648B">
            <w:pPr>
              <w:pStyle w:val="tabletext11"/>
              <w:tabs>
                <w:tab w:val="decimal" w:pos="280"/>
              </w:tabs>
              <w:jc w:val="center"/>
            </w:pPr>
            <w:r w:rsidRPr="0087417F">
              <w:t>---81</w:t>
            </w:r>
          </w:p>
        </w:tc>
        <w:tc>
          <w:tcPr>
            <w:tcW w:w="880" w:type="dxa"/>
            <w:tcBorders>
              <w:top w:val="single" w:sz="6" w:space="0" w:color="auto"/>
              <w:left w:val="single" w:sz="6" w:space="0" w:color="auto"/>
              <w:bottom w:val="single" w:sz="6" w:space="0" w:color="auto"/>
              <w:right w:val="single" w:sz="6" w:space="0" w:color="auto"/>
            </w:tcBorders>
            <w:noWrap/>
            <w:hideMark/>
          </w:tcPr>
          <w:p w14:paraId="389C8F59"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6934298A"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12A75AB"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4F0CF21"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7DEF8563" w14:textId="77777777" w:rsidTr="007B648B">
        <w:trPr>
          <w:cantSplit/>
          <w:trHeight w:val="190"/>
        </w:trPr>
        <w:tc>
          <w:tcPr>
            <w:tcW w:w="201" w:type="dxa"/>
            <w:tcBorders>
              <w:top w:val="nil"/>
              <w:left w:val="nil"/>
              <w:bottom w:val="nil"/>
              <w:right w:val="single" w:sz="6" w:space="0" w:color="auto"/>
            </w:tcBorders>
          </w:tcPr>
          <w:p w14:paraId="4CF33BFC"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A510BCA"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23E04AD" w14:textId="77777777" w:rsidR="00585DDA" w:rsidRPr="0087417F" w:rsidRDefault="00585DDA" w:rsidP="007B648B">
            <w:pPr>
              <w:pStyle w:val="tabletext11"/>
            </w:pPr>
            <w:r w:rsidRPr="0087417F">
              <w:t>Building Private Dwellings</w:t>
            </w:r>
          </w:p>
        </w:tc>
        <w:tc>
          <w:tcPr>
            <w:tcW w:w="880" w:type="dxa"/>
            <w:tcBorders>
              <w:top w:val="single" w:sz="6" w:space="0" w:color="auto"/>
              <w:left w:val="single" w:sz="6" w:space="0" w:color="auto"/>
              <w:bottom w:val="single" w:sz="6" w:space="0" w:color="auto"/>
              <w:right w:val="single" w:sz="6" w:space="0" w:color="auto"/>
            </w:tcBorders>
            <w:vAlign w:val="center"/>
            <w:hideMark/>
          </w:tcPr>
          <w:p w14:paraId="20460E7B" w14:textId="77777777" w:rsidR="00585DDA" w:rsidRPr="0087417F" w:rsidRDefault="00585DDA" w:rsidP="007B648B">
            <w:pPr>
              <w:pStyle w:val="tabletext11"/>
              <w:tabs>
                <w:tab w:val="decimal" w:pos="280"/>
              </w:tabs>
              <w:jc w:val="center"/>
            </w:pPr>
            <w:r w:rsidRPr="0087417F">
              <w:t>---82</w:t>
            </w:r>
          </w:p>
        </w:tc>
        <w:tc>
          <w:tcPr>
            <w:tcW w:w="880" w:type="dxa"/>
            <w:tcBorders>
              <w:top w:val="single" w:sz="6" w:space="0" w:color="auto"/>
              <w:left w:val="single" w:sz="6" w:space="0" w:color="auto"/>
              <w:bottom w:val="single" w:sz="6" w:space="0" w:color="auto"/>
              <w:right w:val="single" w:sz="6" w:space="0" w:color="auto"/>
            </w:tcBorders>
            <w:noWrap/>
            <w:hideMark/>
          </w:tcPr>
          <w:p w14:paraId="3AA64FEA"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19549C93"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5E0781B3"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6107A91C"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F31A60A" w14:textId="77777777" w:rsidTr="007B648B">
        <w:trPr>
          <w:cantSplit/>
          <w:trHeight w:val="190"/>
        </w:trPr>
        <w:tc>
          <w:tcPr>
            <w:tcW w:w="201" w:type="dxa"/>
            <w:tcBorders>
              <w:top w:val="nil"/>
              <w:left w:val="nil"/>
              <w:bottom w:val="nil"/>
              <w:right w:val="single" w:sz="6" w:space="0" w:color="auto"/>
            </w:tcBorders>
          </w:tcPr>
          <w:p w14:paraId="68DD2E95"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85101A5"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26B8BF8E" w14:textId="77777777" w:rsidR="00585DDA" w:rsidRPr="0087417F" w:rsidRDefault="00585DDA" w:rsidP="007B648B">
            <w:pPr>
              <w:pStyle w:val="tabletext11"/>
            </w:pPr>
            <w:r w:rsidRPr="0087417F">
              <w:t>Electrical, Plumbing, Masonry, Plastering and Other Repair or Service</w:t>
            </w:r>
          </w:p>
        </w:tc>
        <w:tc>
          <w:tcPr>
            <w:tcW w:w="880" w:type="dxa"/>
            <w:tcBorders>
              <w:top w:val="single" w:sz="6" w:space="0" w:color="auto"/>
              <w:left w:val="single" w:sz="6" w:space="0" w:color="auto"/>
              <w:bottom w:val="single" w:sz="6" w:space="0" w:color="auto"/>
              <w:right w:val="single" w:sz="6" w:space="0" w:color="auto"/>
            </w:tcBorders>
            <w:vAlign w:val="center"/>
            <w:hideMark/>
          </w:tcPr>
          <w:p w14:paraId="18996F4C" w14:textId="77777777" w:rsidR="00585DDA" w:rsidRPr="0087417F" w:rsidRDefault="00585DDA" w:rsidP="007B648B">
            <w:pPr>
              <w:pStyle w:val="tabletext11"/>
              <w:tabs>
                <w:tab w:val="decimal" w:pos="280"/>
              </w:tabs>
              <w:jc w:val="center"/>
            </w:pPr>
            <w:r w:rsidRPr="0087417F">
              <w:t>---83</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514F7FBD"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vAlign w:val="center"/>
            <w:hideMark/>
          </w:tcPr>
          <w:p w14:paraId="71E45A49"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6068A08C"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vAlign w:val="center"/>
            <w:hideMark/>
          </w:tcPr>
          <w:p w14:paraId="28E408C8"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4C71BEE6" w14:textId="77777777" w:rsidTr="007B648B">
        <w:trPr>
          <w:cantSplit/>
          <w:trHeight w:val="190"/>
        </w:trPr>
        <w:tc>
          <w:tcPr>
            <w:tcW w:w="201" w:type="dxa"/>
            <w:tcBorders>
              <w:top w:val="nil"/>
              <w:left w:val="nil"/>
              <w:bottom w:val="nil"/>
              <w:right w:val="single" w:sz="6" w:space="0" w:color="auto"/>
            </w:tcBorders>
          </w:tcPr>
          <w:p w14:paraId="3EBBAF1D"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139D170"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622490B9" w14:textId="77777777" w:rsidR="00585DDA" w:rsidRPr="0087417F" w:rsidRDefault="00585DDA" w:rsidP="007B648B">
            <w:pPr>
              <w:pStyle w:val="tabletext11"/>
            </w:pPr>
            <w:r w:rsidRPr="0087417F">
              <w:t>Excavating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2FD0FDA6" w14:textId="77777777" w:rsidR="00585DDA" w:rsidRPr="0087417F" w:rsidRDefault="00585DDA" w:rsidP="007B648B">
            <w:pPr>
              <w:pStyle w:val="tabletext11"/>
              <w:tabs>
                <w:tab w:val="decimal" w:pos="280"/>
              </w:tabs>
              <w:jc w:val="center"/>
            </w:pPr>
            <w:r w:rsidRPr="0087417F">
              <w:t>---84</w:t>
            </w:r>
          </w:p>
        </w:tc>
        <w:tc>
          <w:tcPr>
            <w:tcW w:w="880" w:type="dxa"/>
            <w:tcBorders>
              <w:top w:val="single" w:sz="6" w:space="0" w:color="auto"/>
              <w:left w:val="single" w:sz="6" w:space="0" w:color="auto"/>
              <w:bottom w:val="single" w:sz="6" w:space="0" w:color="auto"/>
              <w:right w:val="single" w:sz="6" w:space="0" w:color="auto"/>
            </w:tcBorders>
            <w:noWrap/>
            <w:hideMark/>
          </w:tcPr>
          <w:p w14:paraId="7F9F871E"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260F847C"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3C5A42D1"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6DC2277C"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70B03758" w14:textId="77777777" w:rsidTr="007B648B">
        <w:trPr>
          <w:cantSplit/>
          <w:trHeight w:val="190"/>
        </w:trPr>
        <w:tc>
          <w:tcPr>
            <w:tcW w:w="201" w:type="dxa"/>
            <w:tcBorders>
              <w:top w:val="nil"/>
              <w:left w:val="nil"/>
              <w:bottom w:val="nil"/>
              <w:right w:val="single" w:sz="6" w:space="0" w:color="auto"/>
            </w:tcBorders>
          </w:tcPr>
          <w:p w14:paraId="42B56B53"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4E32CF6"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5A40C317" w14:textId="77777777" w:rsidR="00585DDA" w:rsidRPr="0087417F" w:rsidRDefault="00585DDA" w:rsidP="007B648B">
            <w:pPr>
              <w:pStyle w:val="tabletext11"/>
            </w:pPr>
            <w:r w:rsidRPr="0087417F">
              <w:t>Street and Road</w:t>
            </w:r>
          </w:p>
        </w:tc>
        <w:tc>
          <w:tcPr>
            <w:tcW w:w="880" w:type="dxa"/>
            <w:tcBorders>
              <w:top w:val="single" w:sz="6" w:space="0" w:color="auto"/>
              <w:left w:val="single" w:sz="6" w:space="0" w:color="auto"/>
              <w:bottom w:val="single" w:sz="6" w:space="0" w:color="auto"/>
              <w:right w:val="single" w:sz="6" w:space="0" w:color="auto"/>
            </w:tcBorders>
            <w:vAlign w:val="center"/>
            <w:hideMark/>
          </w:tcPr>
          <w:p w14:paraId="01892E83" w14:textId="77777777" w:rsidR="00585DDA" w:rsidRPr="0087417F" w:rsidRDefault="00585DDA" w:rsidP="007B648B">
            <w:pPr>
              <w:pStyle w:val="tabletext11"/>
              <w:tabs>
                <w:tab w:val="decimal" w:pos="280"/>
              </w:tabs>
              <w:jc w:val="center"/>
            </w:pPr>
            <w:r w:rsidRPr="0087417F">
              <w:t>---85</w:t>
            </w:r>
          </w:p>
        </w:tc>
        <w:tc>
          <w:tcPr>
            <w:tcW w:w="880" w:type="dxa"/>
            <w:tcBorders>
              <w:top w:val="single" w:sz="6" w:space="0" w:color="auto"/>
              <w:left w:val="single" w:sz="6" w:space="0" w:color="auto"/>
              <w:bottom w:val="single" w:sz="6" w:space="0" w:color="auto"/>
              <w:right w:val="single" w:sz="6" w:space="0" w:color="auto"/>
            </w:tcBorders>
            <w:noWrap/>
            <w:hideMark/>
          </w:tcPr>
          <w:p w14:paraId="06CA1350"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11538EA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D9355B2"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284B6D63"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27699AC9" w14:textId="77777777" w:rsidTr="007B648B">
        <w:trPr>
          <w:cantSplit/>
          <w:trHeight w:val="190"/>
        </w:trPr>
        <w:tc>
          <w:tcPr>
            <w:tcW w:w="201" w:type="dxa"/>
            <w:tcBorders>
              <w:top w:val="nil"/>
              <w:left w:val="nil"/>
              <w:bottom w:val="nil"/>
              <w:right w:val="single" w:sz="6" w:space="0" w:color="auto"/>
            </w:tcBorders>
          </w:tcPr>
          <w:p w14:paraId="334816A4"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F996C2A"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6BD7783F" w14:textId="77777777" w:rsidR="00585DDA" w:rsidRPr="0087417F" w:rsidRDefault="00585DDA" w:rsidP="007B648B">
            <w:pPr>
              <w:pStyle w:val="tabletext11"/>
            </w:pPr>
            <w:r w:rsidRPr="0087417F">
              <w:t>All Other Contractors</w:t>
            </w:r>
          </w:p>
        </w:tc>
        <w:tc>
          <w:tcPr>
            <w:tcW w:w="880" w:type="dxa"/>
            <w:tcBorders>
              <w:top w:val="single" w:sz="6" w:space="0" w:color="auto"/>
              <w:left w:val="single" w:sz="6" w:space="0" w:color="auto"/>
              <w:bottom w:val="single" w:sz="6" w:space="0" w:color="auto"/>
              <w:right w:val="single" w:sz="6" w:space="0" w:color="auto"/>
            </w:tcBorders>
            <w:vAlign w:val="center"/>
            <w:hideMark/>
          </w:tcPr>
          <w:p w14:paraId="442D05CB" w14:textId="77777777" w:rsidR="00585DDA" w:rsidRPr="0087417F" w:rsidRDefault="00585DDA" w:rsidP="007B648B">
            <w:pPr>
              <w:pStyle w:val="tabletext11"/>
              <w:tabs>
                <w:tab w:val="decimal" w:pos="280"/>
              </w:tabs>
              <w:jc w:val="center"/>
            </w:pPr>
            <w:r w:rsidRPr="0087417F">
              <w:t>---89</w:t>
            </w:r>
          </w:p>
        </w:tc>
        <w:tc>
          <w:tcPr>
            <w:tcW w:w="880" w:type="dxa"/>
            <w:tcBorders>
              <w:top w:val="single" w:sz="6" w:space="0" w:color="auto"/>
              <w:left w:val="single" w:sz="6" w:space="0" w:color="auto"/>
              <w:bottom w:val="single" w:sz="6" w:space="0" w:color="auto"/>
              <w:right w:val="single" w:sz="6" w:space="0" w:color="auto"/>
            </w:tcBorders>
            <w:noWrap/>
            <w:hideMark/>
          </w:tcPr>
          <w:p w14:paraId="0E440ECC"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63F8579D"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49460205"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DC84772"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0FDD0727" w14:textId="77777777" w:rsidTr="007B648B">
        <w:trPr>
          <w:cantSplit/>
          <w:trHeight w:val="190"/>
        </w:trPr>
        <w:tc>
          <w:tcPr>
            <w:tcW w:w="201" w:type="dxa"/>
            <w:tcBorders>
              <w:top w:val="nil"/>
              <w:left w:val="nil"/>
              <w:bottom w:val="nil"/>
              <w:right w:val="single" w:sz="6" w:space="0" w:color="auto"/>
            </w:tcBorders>
          </w:tcPr>
          <w:p w14:paraId="1963D79B" w14:textId="77777777" w:rsidR="00585DDA" w:rsidRPr="0087417F" w:rsidRDefault="00585DDA" w:rsidP="007B648B">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6530CD5" w14:textId="77777777" w:rsidR="00585DDA" w:rsidRPr="0087417F" w:rsidRDefault="00585DDA" w:rsidP="007B648B">
            <w:pPr>
              <w:pStyle w:val="tabletext11"/>
            </w:pPr>
            <w:r w:rsidRPr="0087417F">
              <w:t>Other</w:t>
            </w:r>
          </w:p>
        </w:tc>
        <w:tc>
          <w:tcPr>
            <w:tcW w:w="3597" w:type="dxa"/>
            <w:tcBorders>
              <w:top w:val="single" w:sz="6" w:space="0" w:color="auto"/>
              <w:left w:val="single" w:sz="6" w:space="0" w:color="auto"/>
              <w:bottom w:val="single" w:sz="6" w:space="0" w:color="auto"/>
              <w:right w:val="single" w:sz="6" w:space="0" w:color="auto"/>
            </w:tcBorders>
            <w:vAlign w:val="bottom"/>
            <w:hideMark/>
          </w:tcPr>
          <w:p w14:paraId="5B2011B5" w14:textId="77777777" w:rsidR="00585DDA" w:rsidRPr="0087417F" w:rsidRDefault="00585DDA" w:rsidP="007B648B">
            <w:pPr>
              <w:pStyle w:val="tabletext11"/>
            </w:pPr>
            <w:r w:rsidRPr="0087417F">
              <w:t>Logging and Lumbering</w:t>
            </w:r>
          </w:p>
        </w:tc>
        <w:tc>
          <w:tcPr>
            <w:tcW w:w="880" w:type="dxa"/>
            <w:tcBorders>
              <w:top w:val="single" w:sz="6" w:space="0" w:color="auto"/>
              <w:left w:val="single" w:sz="6" w:space="0" w:color="auto"/>
              <w:bottom w:val="single" w:sz="6" w:space="0" w:color="auto"/>
              <w:right w:val="single" w:sz="6" w:space="0" w:color="auto"/>
            </w:tcBorders>
            <w:vAlign w:val="center"/>
            <w:hideMark/>
          </w:tcPr>
          <w:p w14:paraId="78542DC8" w14:textId="77777777" w:rsidR="00585DDA" w:rsidRPr="0087417F" w:rsidRDefault="00585DDA" w:rsidP="007B648B">
            <w:pPr>
              <w:pStyle w:val="tabletext11"/>
              <w:tabs>
                <w:tab w:val="decimal" w:pos="280"/>
              </w:tabs>
              <w:jc w:val="center"/>
            </w:pPr>
            <w:r w:rsidRPr="0087417F">
              <w:t>---91</w:t>
            </w:r>
          </w:p>
        </w:tc>
        <w:tc>
          <w:tcPr>
            <w:tcW w:w="880" w:type="dxa"/>
            <w:tcBorders>
              <w:top w:val="single" w:sz="6" w:space="0" w:color="auto"/>
              <w:left w:val="single" w:sz="6" w:space="0" w:color="auto"/>
              <w:bottom w:val="single" w:sz="6" w:space="0" w:color="auto"/>
              <w:right w:val="single" w:sz="6" w:space="0" w:color="auto"/>
            </w:tcBorders>
            <w:noWrap/>
            <w:hideMark/>
          </w:tcPr>
          <w:p w14:paraId="506D5A7A"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0E34C7E0"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19E48FC7"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706C8FFE" w14:textId="77777777" w:rsidR="00585DDA" w:rsidRPr="0087417F" w:rsidRDefault="00585DDA" w:rsidP="007B648B">
            <w:pPr>
              <w:pStyle w:val="tabletext11"/>
              <w:tabs>
                <w:tab w:val="decimal" w:pos="0"/>
                <w:tab w:val="decimal" w:pos="640"/>
              </w:tabs>
              <w:jc w:val="center"/>
            </w:pPr>
            <w:r w:rsidRPr="0087417F">
              <w:t>1.00</w:t>
            </w:r>
          </w:p>
        </w:tc>
      </w:tr>
      <w:tr w:rsidR="00585DDA" w:rsidRPr="0087417F" w14:paraId="6FE99A8A" w14:textId="77777777" w:rsidTr="007B648B">
        <w:trPr>
          <w:cantSplit/>
          <w:trHeight w:val="190"/>
        </w:trPr>
        <w:tc>
          <w:tcPr>
            <w:tcW w:w="201" w:type="dxa"/>
            <w:tcBorders>
              <w:top w:val="nil"/>
              <w:left w:val="nil"/>
              <w:bottom w:val="nil"/>
              <w:right w:val="single" w:sz="6" w:space="0" w:color="auto"/>
            </w:tcBorders>
          </w:tcPr>
          <w:p w14:paraId="2D680AA8" w14:textId="77777777" w:rsidR="00585DDA" w:rsidRPr="0087417F" w:rsidRDefault="00585DDA" w:rsidP="007B648B">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6D9E4F" w14:textId="77777777" w:rsidR="00585DDA" w:rsidRPr="0087417F" w:rsidRDefault="00585DDA" w:rsidP="007B648B">
            <w:pPr>
              <w:overflowPunct/>
              <w:autoSpaceDE/>
              <w:autoSpaceDN/>
              <w:adjustRightInd/>
              <w:spacing w:before="0" w:line="240" w:lineRule="auto"/>
              <w:jc w:val="left"/>
              <w:rPr>
                <w:rFonts w:ascii="Arial" w:hAnsi="Arial"/>
                <w:sz w:val="18"/>
              </w:rPr>
            </w:pPr>
          </w:p>
        </w:tc>
        <w:tc>
          <w:tcPr>
            <w:tcW w:w="3597" w:type="dxa"/>
            <w:tcBorders>
              <w:top w:val="single" w:sz="6" w:space="0" w:color="auto"/>
              <w:left w:val="single" w:sz="6" w:space="0" w:color="auto"/>
              <w:bottom w:val="single" w:sz="6" w:space="0" w:color="auto"/>
              <w:right w:val="single" w:sz="6" w:space="0" w:color="auto"/>
            </w:tcBorders>
            <w:vAlign w:val="bottom"/>
            <w:hideMark/>
          </w:tcPr>
          <w:p w14:paraId="075EF6EC" w14:textId="77777777" w:rsidR="00585DDA" w:rsidRPr="0087417F" w:rsidRDefault="00585DDA" w:rsidP="007B648B">
            <w:pPr>
              <w:pStyle w:val="tabletext11"/>
            </w:pPr>
            <w:r w:rsidRPr="0087417F">
              <w:t>All Other</w:t>
            </w:r>
          </w:p>
        </w:tc>
        <w:tc>
          <w:tcPr>
            <w:tcW w:w="880" w:type="dxa"/>
            <w:tcBorders>
              <w:top w:val="single" w:sz="6" w:space="0" w:color="auto"/>
              <w:left w:val="single" w:sz="6" w:space="0" w:color="auto"/>
              <w:bottom w:val="single" w:sz="6" w:space="0" w:color="auto"/>
              <w:right w:val="single" w:sz="6" w:space="0" w:color="auto"/>
            </w:tcBorders>
            <w:vAlign w:val="center"/>
            <w:hideMark/>
          </w:tcPr>
          <w:p w14:paraId="61337461" w14:textId="77777777" w:rsidR="00585DDA" w:rsidRPr="0087417F" w:rsidRDefault="00585DDA" w:rsidP="007B648B">
            <w:pPr>
              <w:pStyle w:val="tabletext11"/>
              <w:tabs>
                <w:tab w:val="decimal" w:pos="280"/>
              </w:tabs>
              <w:jc w:val="center"/>
            </w:pPr>
            <w:r w:rsidRPr="0087417F">
              <w:t>---99</w:t>
            </w:r>
          </w:p>
        </w:tc>
        <w:tc>
          <w:tcPr>
            <w:tcW w:w="880" w:type="dxa"/>
            <w:tcBorders>
              <w:top w:val="single" w:sz="6" w:space="0" w:color="auto"/>
              <w:left w:val="single" w:sz="6" w:space="0" w:color="auto"/>
              <w:bottom w:val="single" w:sz="6" w:space="0" w:color="auto"/>
              <w:right w:val="single" w:sz="6" w:space="0" w:color="auto"/>
            </w:tcBorders>
            <w:noWrap/>
            <w:hideMark/>
          </w:tcPr>
          <w:p w14:paraId="0E04935E" w14:textId="77777777" w:rsidR="00585DDA" w:rsidRPr="0087417F" w:rsidRDefault="00585DDA" w:rsidP="007B648B">
            <w:pPr>
              <w:pStyle w:val="tabletext11"/>
              <w:tabs>
                <w:tab w:val="decimal" w:pos="0"/>
              </w:tabs>
              <w:jc w:val="center"/>
            </w:pPr>
            <w:r w:rsidRPr="0087417F">
              <w:t>1.00</w:t>
            </w:r>
          </w:p>
        </w:tc>
        <w:tc>
          <w:tcPr>
            <w:tcW w:w="880" w:type="dxa"/>
            <w:tcBorders>
              <w:top w:val="single" w:sz="6" w:space="0" w:color="auto"/>
              <w:left w:val="single" w:sz="6" w:space="0" w:color="auto"/>
              <w:bottom w:val="single" w:sz="6" w:space="0" w:color="auto"/>
              <w:right w:val="single" w:sz="6" w:space="0" w:color="auto"/>
            </w:tcBorders>
            <w:noWrap/>
            <w:hideMark/>
          </w:tcPr>
          <w:p w14:paraId="609646BA"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02435A6" w14:textId="77777777" w:rsidR="00585DDA" w:rsidRPr="0087417F" w:rsidRDefault="00585DDA" w:rsidP="007B648B">
            <w:pPr>
              <w:pStyle w:val="tabletext11"/>
              <w:tabs>
                <w:tab w:val="decimal" w:pos="0"/>
                <w:tab w:val="decimal" w:pos="640"/>
              </w:tabs>
              <w:jc w:val="center"/>
            </w:pPr>
            <w:r w:rsidRPr="0087417F">
              <w:t>1.00</w:t>
            </w:r>
          </w:p>
        </w:tc>
        <w:tc>
          <w:tcPr>
            <w:tcW w:w="1020" w:type="dxa"/>
            <w:tcBorders>
              <w:top w:val="single" w:sz="6" w:space="0" w:color="auto"/>
              <w:left w:val="single" w:sz="6" w:space="0" w:color="auto"/>
              <w:bottom w:val="single" w:sz="6" w:space="0" w:color="auto"/>
              <w:right w:val="single" w:sz="6" w:space="0" w:color="auto"/>
            </w:tcBorders>
            <w:hideMark/>
          </w:tcPr>
          <w:p w14:paraId="082AE040" w14:textId="77777777" w:rsidR="00585DDA" w:rsidRPr="0087417F" w:rsidRDefault="00585DDA" w:rsidP="007B648B">
            <w:pPr>
              <w:pStyle w:val="tabletext11"/>
              <w:tabs>
                <w:tab w:val="decimal" w:pos="0"/>
                <w:tab w:val="decimal" w:pos="640"/>
              </w:tabs>
              <w:jc w:val="center"/>
            </w:pPr>
            <w:r w:rsidRPr="0087417F">
              <w:t>1.00</w:t>
            </w:r>
          </w:p>
        </w:tc>
      </w:tr>
    </w:tbl>
    <w:p w14:paraId="36327E86" w14:textId="7C74E902" w:rsidR="00585DDA" w:rsidRDefault="00585DDA" w:rsidP="00585DDA">
      <w:pPr>
        <w:pStyle w:val="tablecaption"/>
      </w:pPr>
      <w:r w:rsidRPr="0087417F">
        <w:t>Table 225.C.3.d. Secondary Classification Factors</w:t>
      </w:r>
    </w:p>
    <w:p w14:paraId="2C1BDF0D" w14:textId="4448C0BA" w:rsidR="00585DDA" w:rsidRDefault="00585DDA" w:rsidP="00585DDA">
      <w:pPr>
        <w:pStyle w:val="isonormal"/>
        <w:jc w:val="left"/>
      </w:pPr>
    </w:p>
    <w:p w14:paraId="1636EE97" w14:textId="77777777" w:rsidR="00585DDA" w:rsidRDefault="00585DDA" w:rsidP="00585DDA">
      <w:pPr>
        <w:pStyle w:val="isonormal"/>
        <w:sectPr w:rsidR="00585DDA" w:rsidSect="00585DDA">
          <w:pgSz w:w="12240" w:h="15840"/>
          <w:pgMar w:top="1735" w:right="960" w:bottom="1560" w:left="1200" w:header="575" w:footer="480" w:gutter="0"/>
          <w:cols w:space="480"/>
          <w:noEndnote/>
          <w:docGrid w:linePitch="326"/>
        </w:sectPr>
      </w:pPr>
    </w:p>
    <w:p w14:paraId="546BC144" w14:textId="77777777" w:rsidR="00585DDA" w:rsidRPr="0064569F" w:rsidRDefault="00585DDA" w:rsidP="00585DDA">
      <w:pPr>
        <w:pStyle w:val="boxrule"/>
      </w:pPr>
      <w:bookmarkStart w:id="4" w:name="_Hlk117176481"/>
      <w:r w:rsidRPr="0064569F">
        <w:t>298.  DEDUCTIBLE INSURANCE</w:t>
      </w:r>
    </w:p>
    <w:p w14:paraId="44E22033" w14:textId="77777777" w:rsidR="00585DDA" w:rsidRPr="0064569F" w:rsidRDefault="00585DDA" w:rsidP="00585DDA">
      <w:pPr>
        <w:pStyle w:val="blocktext1"/>
      </w:pPr>
      <w:r w:rsidRPr="0064569F">
        <w:t xml:space="preserve">Paragraph </w:t>
      </w:r>
      <w:r w:rsidRPr="0064569F">
        <w:rPr>
          <w:b/>
        </w:rPr>
        <w:t>A.</w:t>
      </w:r>
      <w:r w:rsidRPr="0064569F">
        <w:t xml:space="preserve"> is replaced by the following:</w:t>
      </w:r>
    </w:p>
    <w:p w14:paraId="31FA1DD8" w14:textId="77777777" w:rsidR="00585DDA" w:rsidRPr="0064569F" w:rsidRDefault="00585DDA" w:rsidP="00585DDA">
      <w:pPr>
        <w:pStyle w:val="outlinehd2"/>
      </w:pPr>
      <w:r w:rsidRPr="0064569F">
        <w:tab/>
        <w:t>A.</w:t>
      </w:r>
      <w:r w:rsidRPr="0064569F">
        <w:tab/>
        <w:t>Liability Coverages</w:t>
      </w:r>
    </w:p>
    <w:p w14:paraId="6357AEB9" w14:textId="77777777" w:rsidR="00585DDA" w:rsidRPr="0064569F" w:rsidRDefault="00585DDA" w:rsidP="00585DDA">
      <w:pPr>
        <w:pStyle w:val="blocktext3"/>
      </w:pPr>
      <w:r w:rsidRPr="0064569F">
        <w:t xml:space="preserve">If liability is written on a deductible basis, the deductible applies to owned and non-owned coverage. The deductible amount applies to the loss portion of the claim that exceeds the single limit equivalent of the minimum per accident limit for bodily injury and/or the minimum per accident limit for property damage required by the Alaska Motor Vehicle Safety Responsibility Act, and not the expenses incurred by the company. Use Alaska Deductible Liability Coverage Endorsement </w:t>
      </w:r>
      <w:r w:rsidRPr="0064569F">
        <w:rPr>
          <w:rStyle w:val="formlink"/>
          <w:color w:val="000000"/>
        </w:rPr>
        <w:t>CA 03 08</w:t>
      </w:r>
      <w:r w:rsidRPr="0064569F">
        <w:rPr>
          <w:b/>
        </w:rPr>
        <w:t>.</w:t>
      </w:r>
    </w:p>
    <w:p w14:paraId="35D6E572" w14:textId="77777777" w:rsidR="00585DDA" w:rsidRPr="0064569F" w:rsidRDefault="00585DDA" w:rsidP="00585DDA">
      <w:pPr>
        <w:pStyle w:val="outlinetxt3"/>
      </w:pPr>
      <w:r w:rsidRPr="0064569F">
        <w:rPr>
          <w:b/>
          <w:bCs/>
        </w:rPr>
        <w:tab/>
        <w:t>1.</w:t>
      </w:r>
      <w:r w:rsidRPr="0064569F">
        <w:rPr>
          <w:b/>
          <w:bCs/>
        </w:rPr>
        <w:tab/>
      </w:r>
      <w:r w:rsidRPr="0064569F">
        <w:t>The Liability Deductible Discount Factor is subtracted from the Increased Limits Factor as shown in the premium formulas elsewhere in this manual.</w:t>
      </w:r>
    </w:p>
    <w:p w14:paraId="102D1205" w14:textId="77777777" w:rsidR="00585DDA" w:rsidRPr="0064569F" w:rsidRDefault="00585DDA" w:rsidP="00585DDA">
      <w:pPr>
        <w:pStyle w:val="outlinetxt4"/>
      </w:pPr>
      <w:r w:rsidRPr="0064569F">
        <w:rPr>
          <w:b/>
          <w:bCs/>
        </w:rPr>
        <w:tab/>
        <w:t>a.</w:t>
      </w:r>
      <w:r w:rsidRPr="0064569F">
        <w:rPr>
          <w:b/>
          <w:bCs/>
        </w:rPr>
        <w:tab/>
      </w:r>
      <w:r w:rsidRPr="0064569F">
        <w:rPr>
          <w:bCs/>
        </w:rPr>
        <w:t xml:space="preserve">Always </w:t>
      </w:r>
      <w:r w:rsidRPr="0064569F">
        <w:t>use the factors designated for Other Than Zone-rated, regardless of the radius of operations, in the following cases:</w:t>
      </w:r>
    </w:p>
    <w:p w14:paraId="2C1907DC" w14:textId="77777777" w:rsidR="00585DDA" w:rsidRPr="0064569F" w:rsidRDefault="00585DDA" w:rsidP="00585DDA">
      <w:pPr>
        <w:pStyle w:val="outlinetxt5"/>
        <w:rPr>
          <w:bCs/>
        </w:rPr>
      </w:pPr>
      <w:r w:rsidRPr="0064569F">
        <w:tab/>
      </w:r>
      <w:r w:rsidRPr="0064569F">
        <w:rPr>
          <w:b/>
          <w:bCs/>
        </w:rPr>
        <w:t>(1)</w:t>
      </w:r>
      <w:r w:rsidRPr="0064569F">
        <w:tab/>
      </w:r>
      <w:r w:rsidRPr="0064569F">
        <w:rPr>
          <w:bCs/>
        </w:rPr>
        <w:t xml:space="preserve">When rating any risk using </w:t>
      </w:r>
      <w:r w:rsidRPr="0064569F">
        <w:t>Section VI – Special Types</w:t>
      </w:r>
    </w:p>
    <w:p w14:paraId="574F45AF" w14:textId="77777777" w:rsidR="00585DDA" w:rsidRPr="0064569F" w:rsidRDefault="00585DDA" w:rsidP="00585DDA">
      <w:pPr>
        <w:pStyle w:val="outlinetxt5"/>
        <w:rPr>
          <w:b/>
        </w:rPr>
      </w:pPr>
      <w:r w:rsidRPr="0064569F">
        <w:tab/>
      </w:r>
      <w:r w:rsidRPr="0064569F">
        <w:rPr>
          <w:b/>
          <w:bCs/>
        </w:rPr>
        <w:t>(2)</w:t>
      </w:r>
      <w:r w:rsidRPr="0064569F">
        <w:tab/>
      </w:r>
      <w:r w:rsidRPr="0064569F">
        <w:rPr>
          <w:bCs/>
        </w:rPr>
        <w:t xml:space="preserve">When rating the Drive Other Car Coverage, Rule </w:t>
      </w:r>
      <w:r w:rsidRPr="0064569F">
        <w:rPr>
          <w:b/>
        </w:rPr>
        <w:t>288.</w:t>
      </w:r>
    </w:p>
    <w:p w14:paraId="17311E59" w14:textId="77777777" w:rsidR="00585DDA" w:rsidRPr="0064569F" w:rsidRDefault="00585DDA" w:rsidP="00585DDA">
      <w:pPr>
        <w:pStyle w:val="outlinehd2"/>
      </w:pPr>
      <w:r w:rsidRPr="0064569F">
        <w:rPr>
          <w:bCs/>
        </w:rPr>
        <w:tab/>
        <w:t>2.</w:t>
      </w:r>
      <w:r w:rsidRPr="0064569F">
        <w:rPr>
          <w:bCs/>
        </w:rPr>
        <w:tab/>
      </w:r>
      <w:r w:rsidRPr="0064569F">
        <w:t>Liability Deductible Discount Factors</w:t>
      </w:r>
    </w:p>
    <w:p w14:paraId="5265F2A7" w14:textId="77777777" w:rsidR="00585DDA" w:rsidRPr="0064569F" w:rsidRDefault="00585DDA" w:rsidP="00585DDA">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760"/>
        <w:gridCol w:w="140"/>
        <w:gridCol w:w="922"/>
        <w:gridCol w:w="923"/>
        <w:gridCol w:w="922"/>
        <w:gridCol w:w="923"/>
      </w:tblGrid>
      <w:tr w:rsidR="00585DDA" w:rsidRPr="0064569F" w14:paraId="4EB6EA29" w14:textId="77777777" w:rsidTr="007B648B">
        <w:trPr>
          <w:cantSplit/>
          <w:trHeight w:val="190"/>
        </w:trPr>
        <w:tc>
          <w:tcPr>
            <w:tcW w:w="200" w:type="dxa"/>
          </w:tcPr>
          <w:p w14:paraId="2C1AE4F5" w14:textId="77777777" w:rsidR="00585DDA" w:rsidRPr="0064569F" w:rsidRDefault="00585DDA" w:rsidP="007B648B">
            <w:pPr>
              <w:pStyle w:val="tablehead"/>
            </w:pPr>
            <w:r w:rsidRPr="0064569F">
              <w:br/>
            </w:r>
          </w:p>
        </w:tc>
        <w:tc>
          <w:tcPr>
            <w:tcW w:w="1110" w:type="dxa"/>
            <w:gridSpan w:val="3"/>
            <w:vMerge w:val="restart"/>
            <w:tcBorders>
              <w:top w:val="single" w:sz="6" w:space="0" w:color="auto"/>
              <w:left w:val="single" w:sz="6" w:space="0" w:color="auto"/>
            </w:tcBorders>
            <w:vAlign w:val="bottom"/>
          </w:tcPr>
          <w:p w14:paraId="1ECE6140" w14:textId="77777777" w:rsidR="00585DDA" w:rsidRPr="0064569F" w:rsidRDefault="00585DDA" w:rsidP="007B648B">
            <w:pPr>
              <w:pStyle w:val="tablehead"/>
            </w:pPr>
            <w:r w:rsidRPr="0064569F">
              <w:br/>
            </w:r>
            <w:r w:rsidRPr="0064569F">
              <w:br/>
              <w:t>Deductible</w:t>
            </w:r>
            <w:r w:rsidRPr="0064569F">
              <w:br/>
              <w:t>Amount</w:t>
            </w:r>
          </w:p>
        </w:tc>
        <w:tc>
          <w:tcPr>
            <w:tcW w:w="1845" w:type="dxa"/>
            <w:gridSpan w:val="2"/>
            <w:tcBorders>
              <w:top w:val="single" w:sz="6" w:space="0" w:color="auto"/>
              <w:left w:val="single" w:sz="6" w:space="0" w:color="auto"/>
              <w:bottom w:val="single" w:sz="6" w:space="0" w:color="auto"/>
              <w:right w:val="single" w:sz="6" w:space="0" w:color="auto"/>
            </w:tcBorders>
          </w:tcPr>
          <w:p w14:paraId="6E758A59" w14:textId="77777777" w:rsidR="00585DDA" w:rsidRPr="0064569F" w:rsidRDefault="00585DDA" w:rsidP="007B648B">
            <w:pPr>
              <w:pStyle w:val="tablehead"/>
            </w:pPr>
            <w:r w:rsidRPr="0064569F">
              <w:t>Combined</w:t>
            </w:r>
            <w:r w:rsidRPr="0064569F">
              <w:br/>
              <w:t>Single Limit</w:t>
            </w:r>
          </w:p>
        </w:tc>
        <w:tc>
          <w:tcPr>
            <w:tcW w:w="1845" w:type="dxa"/>
            <w:gridSpan w:val="2"/>
            <w:tcBorders>
              <w:top w:val="single" w:sz="6" w:space="0" w:color="auto"/>
              <w:left w:val="nil"/>
              <w:bottom w:val="single" w:sz="6" w:space="0" w:color="auto"/>
              <w:right w:val="single" w:sz="6" w:space="0" w:color="auto"/>
            </w:tcBorders>
          </w:tcPr>
          <w:p w14:paraId="2E4957B8" w14:textId="77777777" w:rsidR="00585DDA" w:rsidRPr="0064569F" w:rsidRDefault="00585DDA" w:rsidP="007B648B">
            <w:pPr>
              <w:pStyle w:val="tablehead"/>
            </w:pPr>
            <w:r w:rsidRPr="0064569F">
              <w:t>Property Damage</w:t>
            </w:r>
            <w:r w:rsidRPr="0064569F">
              <w:br/>
              <w:t>Per Accident</w:t>
            </w:r>
          </w:p>
        </w:tc>
      </w:tr>
      <w:tr w:rsidR="00585DDA" w:rsidRPr="0064569F" w14:paraId="22B2AC10" w14:textId="77777777" w:rsidTr="007B648B">
        <w:trPr>
          <w:cantSplit/>
          <w:trHeight w:val="190"/>
        </w:trPr>
        <w:tc>
          <w:tcPr>
            <w:tcW w:w="200" w:type="dxa"/>
          </w:tcPr>
          <w:p w14:paraId="5A420933" w14:textId="77777777" w:rsidR="00585DDA" w:rsidRPr="0064569F" w:rsidRDefault="00585DDA" w:rsidP="007B648B">
            <w:pPr>
              <w:pStyle w:val="tabletext11"/>
            </w:pPr>
          </w:p>
        </w:tc>
        <w:tc>
          <w:tcPr>
            <w:tcW w:w="1110" w:type="dxa"/>
            <w:gridSpan w:val="3"/>
            <w:vMerge/>
            <w:tcBorders>
              <w:left w:val="single" w:sz="6" w:space="0" w:color="auto"/>
              <w:bottom w:val="single" w:sz="6" w:space="0" w:color="auto"/>
            </w:tcBorders>
            <w:vAlign w:val="bottom"/>
          </w:tcPr>
          <w:p w14:paraId="3267CF5B" w14:textId="77777777" w:rsidR="00585DDA" w:rsidRPr="0064569F" w:rsidRDefault="00585DDA" w:rsidP="007B648B">
            <w:pPr>
              <w:pStyle w:val="tablehead"/>
            </w:pPr>
          </w:p>
        </w:tc>
        <w:tc>
          <w:tcPr>
            <w:tcW w:w="922" w:type="dxa"/>
            <w:tcBorders>
              <w:left w:val="single" w:sz="6" w:space="0" w:color="auto"/>
              <w:bottom w:val="single" w:sz="6" w:space="0" w:color="auto"/>
              <w:right w:val="single" w:sz="6" w:space="0" w:color="auto"/>
            </w:tcBorders>
            <w:vAlign w:val="bottom"/>
          </w:tcPr>
          <w:p w14:paraId="538AAA21" w14:textId="77777777" w:rsidR="00585DDA" w:rsidRPr="0064569F" w:rsidRDefault="00585DDA" w:rsidP="007B648B">
            <w:pPr>
              <w:pStyle w:val="tablehead"/>
            </w:pPr>
            <w:r w:rsidRPr="0064569F">
              <w:t>Non-zone</w:t>
            </w:r>
            <w:r w:rsidRPr="0064569F">
              <w:br/>
              <w:t>Rated</w:t>
            </w:r>
          </w:p>
        </w:tc>
        <w:tc>
          <w:tcPr>
            <w:tcW w:w="923" w:type="dxa"/>
            <w:tcBorders>
              <w:left w:val="single" w:sz="6" w:space="0" w:color="auto"/>
              <w:bottom w:val="single" w:sz="6" w:space="0" w:color="auto"/>
              <w:right w:val="single" w:sz="6" w:space="0" w:color="auto"/>
            </w:tcBorders>
            <w:vAlign w:val="bottom"/>
          </w:tcPr>
          <w:p w14:paraId="09AD8630" w14:textId="77777777" w:rsidR="00585DDA" w:rsidRPr="0064569F" w:rsidRDefault="00585DDA" w:rsidP="007B648B">
            <w:pPr>
              <w:pStyle w:val="tablehead"/>
            </w:pPr>
            <w:r w:rsidRPr="0064569F">
              <w:t>Zone</w:t>
            </w:r>
            <w:r w:rsidRPr="0064569F">
              <w:br/>
              <w:t>Rated</w:t>
            </w:r>
          </w:p>
        </w:tc>
        <w:tc>
          <w:tcPr>
            <w:tcW w:w="922" w:type="dxa"/>
            <w:tcBorders>
              <w:left w:val="nil"/>
              <w:bottom w:val="single" w:sz="6" w:space="0" w:color="auto"/>
              <w:right w:val="single" w:sz="6" w:space="0" w:color="auto"/>
            </w:tcBorders>
            <w:vAlign w:val="bottom"/>
          </w:tcPr>
          <w:p w14:paraId="61019CE1" w14:textId="77777777" w:rsidR="00585DDA" w:rsidRPr="0064569F" w:rsidRDefault="00585DDA" w:rsidP="007B648B">
            <w:pPr>
              <w:pStyle w:val="tablehead"/>
            </w:pPr>
            <w:r w:rsidRPr="0064569F">
              <w:t>Non-zone</w:t>
            </w:r>
            <w:r w:rsidRPr="0064569F">
              <w:br/>
              <w:t>Rated</w:t>
            </w:r>
          </w:p>
        </w:tc>
        <w:tc>
          <w:tcPr>
            <w:tcW w:w="923" w:type="dxa"/>
            <w:tcBorders>
              <w:left w:val="nil"/>
              <w:bottom w:val="single" w:sz="6" w:space="0" w:color="auto"/>
              <w:right w:val="single" w:sz="6" w:space="0" w:color="auto"/>
            </w:tcBorders>
            <w:vAlign w:val="bottom"/>
          </w:tcPr>
          <w:p w14:paraId="15EC3B7B" w14:textId="77777777" w:rsidR="00585DDA" w:rsidRPr="0064569F" w:rsidRDefault="00585DDA" w:rsidP="007B648B">
            <w:pPr>
              <w:pStyle w:val="tablehead"/>
            </w:pPr>
            <w:r w:rsidRPr="0064569F">
              <w:t>Zone</w:t>
            </w:r>
            <w:r w:rsidRPr="0064569F">
              <w:br/>
              <w:t>Rated</w:t>
            </w:r>
          </w:p>
        </w:tc>
      </w:tr>
      <w:tr w:rsidR="00585DDA" w:rsidRPr="0064569F" w14:paraId="2B3E4C5F" w14:textId="77777777" w:rsidTr="007B648B">
        <w:trPr>
          <w:cantSplit/>
          <w:trHeight w:val="190"/>
        </w:trPr>
        <w:tc>
          <w:tcPr>
            <w:tcW w:w="200" w:type="dxa"/>
          </w:tcPr>
          <w:p w14:paraId="3B7F9524" w14:textId="77777777" w:rsidR="00585DDA" w:rsidRPr="0064569F" w:rsidRDefault="00585DDA" w:rsidP="007B648B">
            <w:pPr>
              <w:pStyle w:val="tabletext11"/>
            </w:pPr>
          </w:p>
        </w:tc>
        <w:tc>
          <w:tcPr>
            <w:tcW w:w="210" w:type="dxa"/>
            <w:tcBorders>
              <w:left w:val="single" w:sz="6" w:space="0" w:color="auto"/>
            </w:tcBorders>
          </w:tcPr>
          <w:p w14:paraId="288949D1" w14:textId="77777777" w:rsidR="00585DDA" w:rsidRPr="0064569F" w:rsidRDefault="00585DDA" w:rsidP="007B648B">
            <w:pPr>
              <w:pStyle w:val="tabletext11"/>
            </w:pPr>
          </w:p>
        </w:tc>
        <w:tc>
          <w:tcPr>
            <w:tcW w:w="760" w:type="dxa"/>
            <w:tcBorders>
              <w:left w:val="nil"/>
            </w:tcBorders>
            <w:vAlign w:val="bottom"/>
          </w:tcPr>
          <w:p w14:paraId="35E19232" w14:textId="77777777" w:rsidR="00585DDA" w:rsidRPr="0064569F" w:rsidRDefault="00585DDA" w:rsidP="007B648B">
            <w:pPr>
              <w:pStyle w:val="tabletext11"/>
              <w:jc w:val="right"/>
            </w:pPr>
            <w:r w:rsidRPr="0064569F">
              <w:t>None</w:t>
            </w:r>
          </w:p>
        </w:tc>
        <w:tc>
          <w:tcPr>
            <w:tcW w:w="140" w:type="dxa"/>
            <w:tcBorders>
              <w:left w:val="nil"/>
            </w:tcBorders>
            <w:vAlign w:val="bottom"/>
          </w:tcPr>
          <w:p w14:paraId="29B255A4" w14:textId="77777777" w:rsidR="00585DDA" w:rsidRPr="0064569F" w:rsidRDefault="00585DDA" w:rsidP="007B648B">
            <w:pPr>
              <w:pStyle w:val="tabletext11"/>
              <w:jc w:val="right"/>
            </w:pPr>
          </w:p>
        </w:tc>
        <w:tc>
          <w:tcPr>
            <w:tcW w:w="922" w:type="dxa"/>
            <w:tcBorders>
              <w:left w:val="single" w:sz="6" w:space="0" w:color="auto"/>
              <w:right w:val="single" w:sz="6" w:space="0" w:color="auto"/>
            </w:tcBorders>
          </w:tcPr>
          <w:p w14:paraId="398C4760" w14:textId="77777777" w:rsidR="00585DDA" w:rsidRPr="0064569F" w:rsidRDefault="00585DDA" w:rsidP="007B648B">
            <w:pPr>
              <w:pStyle w:val="tabletext11"/>
              <w:jc w:val="center"/>
            </w:pPr>
            <w:r w:rsidRPr="0064569F">
              <w:t>0.000</w:t>
            </w:r>
          </w:p>
        </w:tc>
        <w:tc>
          <w:tcPr>
            <w:tcW w:w="923" w:type="dxa"/>
            <w:tcBorders>
              <w:left w:val="single" w:sz="6" w:space="0" w:color="auto"/>
              <w:right w:val="single" w:sz="6" w:space="0" w:color="auto"/>
            </w:tcBorders>
          </w:tcPr>
          <w:p w14:paraId="559AFCB3" w14:textId="77777777" w:rsidR="00585DDA" w:rsidRPr="0064569F" w:rsidRDefault="00585DDA" w:rsidP="007B648B">
            <w:pPr>
              <w:pStyle w:val="tabletext11"/>
              <w:jc w:val="center"/>
            </w:pPr>
            <w:r w:rsidRPr="0064569F">
              <w:t>0.000</w:t>
            </w:r>
          </w:p>
        </w:tc>
        <w:tc>
          <w:tcPr>
            <w:tcW w:w="922" w:type="dxa"/>
            <w:tcBorders>
              <w:left w:val="nil"/>
              <w:right w:val="single" w:sz="6" w:space="0" w:color="auto"/>
            </w:tcBorders>
          </w:tcPr>
          <w:p w14:paraId="35DD3C2A" w14:textId="77777777" w:rsidR="00585DDA" w:rsidRPr="0064569F" w:rsidRDefault="00585DDA" w:rsidP="007B648B">
            <w:pPr>
              <w:pStyle w:val="tabletext11"/>
              <w:jc w:val="center"/>
            </w:pPr>
            <w:r w:rsidRPr="0064569F">
              <w:t>0.000</w:t>
            </w:r>
          </w:p>
        </w:tc>
        <w:tc>
          <w:tcPr>
            <w:tcW w:w="923" w:type="dxa"/>
            <w:tcBorders>
              <w:left w:val="nil"/>
              <w:right w:val="single" w:sz="6" w:space="0" w:color="auto"/>
            </w:tcBorders>
          </w:tcPr>
          <w:p w14:paraId="0359E8A2" w14:textId="77777777" w:rsidR="00585DDA" w:rsidRPr="0064569F" w:rsidRDefault="00585DDA" w:rsidP="007B648B">
            <w:pPr>
              <w:pStyle w:val="tabletext11"/>
              <w:jc w:val="center"/>
            </w:pPr>
            <w:r w:rsidRPr="0064569F">
              <w:t>0.000</w:t>
            </w:r>
          </w:p>
        </w:tc>
      </w:tr>
      <w:tr w:rsidR="00585DDA" w:rsidRPr="0064569F" w14:paraId="42D6094A" w14:textId="77777777" w:rsidTr="007B648B">
        <w:trPr>
          <w:cantSplit/>
          <w:trHeight w:val="190"/>
        </w:trPr>
        <w:tc>
          <w:tcPr>
            <w:tcW w:w="200" w:type="dxa"/>
          </w:tcPr>
          <w:p w14:paraId="100490DC" w14:textId="77777777" w:rsidR="00585DDA" w:rsidRPr="0064569F" w:rsidRDefault="00585DDA" w:rsidP="007B648B">
            <w:pPr>
              <w:pStyle w:val="tabletext11"/>
            </w:pPr>
          </w:p>
        </w:tc>
        <w:tc>
          <w:tcPr>
            <w:tcW w:w="210" w:type="dxa"/>
            <w:tcBorders>
              <w:left w:val="single" w:sz="6" w:space="0" w:color="auto"/>
            </w:tcBorders>
          </w:tcPr>
          <w:p w14:paraId="1A36122E" w14:textId="77777777" w:rsidR="00585DDA" w:rsidRPr="0064569F" w:rsidRDefault="00585DDA" w:rsidP="007B648B">
            <w:pPr>
              <w:pStyle w:val="tabletext11"/>
            </w:pPr>
            <w:r w:rsidRPr="0064569F">
              <w:t>$</w:t>
            </w:r>
          </w:p>
        </w:tc>
        <w:tc>
          <w:tcPr>
            <w:tcW w:w="760" w:type="dxa"/>
            <w:tcBorders>
              <w:left w:val="nil"/>
            </w:tcBorders>
            <w:vAlign w:val="bottom"/>
          </w:tcPr>
          <w:p w14:paraId="2764226A" w14:textId="77777777" w:rsidR="00585DDA" w:rsidRPr="0064569F" w:rsidRDefault="00585DDA" w:rsidP="007B648B">
            <w:pPr>
              <w:pStyle w:val="tabletext11"/>
              <w:jc w:val="right"/>
            </w:pPr>
            <w:r w:rsidRPr="0064569F">
              <w:t>250</w:t>
            </w:r>
          </w:p>
        </w:tc>
        <w:tc>
          <w:tcPr>
            <w:tcW w:w="140" w:type="dxa"/>
            <w:tcBorders>
              <w:left w:val="nil"/>
            </w:tcBorders>
            <w:vAlign w:val="bottom"/>
          </w:tcPr>
          <w:p w14:paraId="4788FCB9" w14:textId="77777777" w:rsidR="00585DDA" w:rsidRPr="0064569F" w:rsidRDefault="00585DDA" w:rsidP="007B648B">
            <w:pPr>
              <w:pStyle w:val="tabletext11"/>
              <w:jc w:val="right"/>
            </w:pPr>
          </w:p>
        </w:tc>
        <w:tc>
          <w:tcPr>
            <w:tcW w:w="922" w:type="dxa"/>
            <w:tcBorders>
              <w:left w:val="single" w:sz="6" w:space="0" w:color="auto"/>
              <w:right w:val="single" w:sz="6" w:space="0" w:color="auto"/>
            </w:tcBorders>
          </w:tcPr>
          <w:p w14:paraId="6D54123B" w14:textId="77777777" w:rsidR="00585DDA" w:rsidRPr="0064569F" w:rsidRDefault="00585DDA" w:rsidP="007B648B">
            <w:pPr>
              <w:pStyle w:val="tabletext11"/>
              <w:jc w:val="center"/>
            </w:pPr>
            <w:r w:rsidRPr="0064569F">
              <w:t>N/A</w:t>
            </w:r>
          </w:p>
        </w:tc>
        <w:tc>
          <w:tcPr>
            <w:tcW w:w="923" w:type="dxa"/>
            <w:tcBorders>
              <w:left w:val="single" w:sz="6" w:space="0" w:color="auto"/>
              <w:right w:val="single" w:sz="6" w:space="0" w:color="auto"/>
            </w:tcBorders>
          </w:tcPr>
          <w:p w14:paraId="4D4C5725" w14:textId="77777777" w:rsidR="00585DDA" w:rsidRPr="0064569F" w:rsidRDefault="00585DDA" w:rsidP="007B648B">
            <w:pPr>
              <w:pStyle w:val="tabletext11"/>
              <w:jc w:val="center"/>
            </w:pPr>
            <w:r w:rsidRPr="0064569F">
              <w:t>N/A</w:t>
            </w:r>
          </w:p>
        </w:tc>
        <w:tc>
          <w:tcPr>
            <w:tcW w:w="922" w:type="dxa"/>
            <w:tcBorders>
              <w:left w:val="nil"/>
              <w:right w:val="single" w:sz="6" w:space="0" w:color="auto"/>
            </w:tcBorders>
          </w:tcPr>
          <w:p w14:paraId="04B80E12" w14:textId="77777777" w:rsidR="00585DDA" w:rsidRPr="0064569F" w:rsidRDefault="00585DDA" w:rsidP="007B648B">
            <w:pPr>
              <w:pStyle w:val="tabletext11"/>
              <w:jc w:val="center"/>
            </w:pPr>
            <w:r w:rsidRPr="0064569F">
              <w:t>N/A</w:t>
            </w:r>
          </w:p>
        </w:tc>
        <w:tc>
          <w:tcPr>
            <w:tcW w:w="923" w:type="dxa"/>
            <w:tcBorders>
              <w:left w:val="nil"/>
              <w:right w:val="single" w:sz="6" w:space="0" w:color="auto"/>
            </w:tcBorders>
          </w:tcPr>
          <w:p w14:paraId="24008409" w14:textId="77777777" w:rsidR="00585DDA" w:rsidRPr="0064569F" w:rsidRDefault="00585DDA" w:rsidP="007B648B">
            <w:pPr>
              <w:pStyle w:val="tabletext11"/>
              <w:jc w:val="center"/>
            </w:pPr>
            <w:r w:rsidRPr="0064569F">
              <w:t>N/A</w:t>
            </w:r>
          </w:p>
        </w:tc>
      </w:tr>
      <w:tr w:rsidR="00585DDA" w:rsidRPr="0064569F" w14:paraId="7769E7DF" w14:textId="77777777" w:rsidTr="007B648B">
        <w:trPr>
          <w:cantSplit/>
          <w:trHeight w:val="190"/>
        </w:trPr>
        <w:tc>
          <w:tcPr>
            <w:tcW w:w="200" w:type="dxa"/>
          </w:tcPr>
          <w:p w14:paraId="282F2251" w14:textId="77777777" w:rsidR="00585DDA" w:rsidRPr="0064569F" w:rsidRDefault="00585DDA" w:rsidP="007B648B">
            <w:pPr>
              <w:pStyle w:val="tabletext11"/>
            </w:pPr>
          </w:p>
        </w:tc>
        <w:tc>
          <w:tcPr>
            <w:tcW w:w="210" w:type="dxa"/>
            <w:tcBorders>
              <w:left w:val="single" w:sz="6" w:space="0" w:color="auto"/>
            </w:tcBorders>
          </w:tcPr>
          <w:p w14:paraId="33444D60" w14:textId="77777777" w:rsidR="00585DDA" w:rsidRPr="0064569F" w:rsidRDefault="00585DDA" w:rsidP="007B648B">
            <w:pPr>
              <w:pStyle w:val="tabletext11"/>
            </w:pPr>
          </w:p>
        </w:tc>
        <w:tc>
          <w:tcPr>
            <w:tcW w:w="760" w:type="dxa"/>
            <w:vAlign w:val="bottom"/>
          </w:tcPr>
          <w:p w14:paraId="5E592E72" w14:textId="77777777" w:rsidR="00585DDA" w:rsidRPr="0064569F" w:rsidRDefault="00585DDA" w:rsidP="007B648B">
            <w:pPr>
              <w:pStyle w:val="tabletext11"/>
              <w:jc w:val="right"/>
            </w:pPr>
            <w:r w:rsidRPr="0064569F">
              <w:t>500</w:t>
            </w:r>
          </w:p>
        </w:tc>
        <w:tc>
          <w:tcPr>
            <w:tcW w:w="140" w:type="dxa"/>
            <w:vAlign w:val="bottom"/>
          </w:tcPr>
          <w:p w14:paraId="1E57ABB3" w14:textId="77777777" w:rsidR="00585DDA" w:rsidRPr="0064569F" w:rsidRDefault="00585DDA" w:rsidP="007B648B">
            <w:pPr>
              <w:pStyle w:val="tabletext11"/>
              <w:jc w:val="right"/>
            </w:pPr>
          </w:p>
        </w:tc>
        <w:tc>
          <w:tcPr>
            <w:tcW w:w="922" w:type="dxa"/>
            <w:tcBorders>
              <w:left w:val="single" w:sz="6" w:space="0" w:color="auto"/>
              <w:right w:val="single" w:sz="6" w:space="0" w:color="auto"/>
            </w:tcBorders>
          </w:tcPr>
          <w:p w14:paraId="2462B52A" w14:textId="77777777" w:rsidR="00585DDA" w:rsidRPr="0064569F" w:rsidRDefault="00585DDA" w:rsidP="007B648B">
            <w:pPr>
              <w:pStyle w:val="tabletext11"/>
              <w:jc w:val="center"/>
            </w:pPr>
            <w:r w:rsidRPr="0064569F">
              <w:t>N/A</w:t>
            </w:r>
          </w:p>
        </w:tc>
        <w:tc>
          <w:tcPr>
            <w:tcW w:w="923" w:type="dxa"/>
            <w:tcBorders>
              <w:left w:val="single" w:sz="6" w:space="0" w:color="auto"/>
              <w:right w:val="single" w:sz="6" w:space="0" w:color="auto"/>
            </w:tcBorders>
          </w:tcPr>
          <w:p w14:paraId="79CCDC81" w14:textId="77777777" w:rsidR="00585DDA" w:rsidRPr="0064569F" w:rsidRDefault="00585DDA" w:rsidP="007B648B">
            <w:pPr>
              <w:pStyle w:val="tabletext11"/>
              <w:jc w:val="center"/>
            </w:pPr>
            <w:r w:rsidRPr="0064569F">
              <w:t>N/A</w:t>
            </w:r>
          </w:p>
        </w:tc>
        <w:tc>
          <w:tcPr>
            <w:tcW w:w="922" w:type="dxa"/>
            <w:tcBorders>
              <w:left w:val="nil"/>
              <w:right w:val="single" w:sz="6" w:space="0" w:color="auto"/>
            </w:tcBorders>
          </w:tcPr>
          <w:p w14:paraId="43342F4F" w14:textId="77777777" w:rsidR="00585DDA" w:rsidRPr="0064569F" w:rsidRDefault="00585DDA" w:rsidP="007B648B">
            <w:pPr>
              <w:pStyle w:val="tabletext11"/>
              <w:jc w:val="center"/>
            </w:pPr>
            <w:r w:rsidRPr="0064569F">
              <w:t>N/A</w:t>
            </w:r>
          </w:p>
        </w:tc>
        <w:tc>
          <w:tcPr>
            <w:tcW w:w="923" w:type="dxa"/>
            <w:tcBorders>
              <w:left w:val="nil"/>
              <w:right w:val="single" w:sz="6" w:space="0" w:color="auto"/>
            </w:tcBorders>
          </w:tcPr>
          <w:p w14:paraId="4407B9A6" w14:textId="77777777" w:rsidR="00585DDA" w:rsidRPr="0064569F" w:rsidRDefault="00585DDA" w:rsidP="007B648B">
            <w:pPr>
              <w:pStyle w:val="tabletext11"/>
              <w:jc w:val="center"/>
            </w:pPr>
            <w:r w:rsidRPr="0064569F">
              <w:t>N/A</w:t>
            </w:r>
          </w:p>
        </w:tc>
      </w:tr>
      <w:tr w:rsidR="00585DDA" w:rsidRPr="0064569F" w14:paraId="76F4448C" w14:textId="77777777" w:rsidTr="007B648B">
        <w:trPr>
          <w:cantSplit/>
          <w:trHeight w:val="190"/>
        </w:trPr>
        <w:tc>
          <w:tcPr>
            <w:tcW w:w="200" w:type="dxa"/>
          </w:tcPr>
          <w:p w14:paraId="34F15CA9" w14:textId="77777777" w:rsidR="00585DDA" w:rsidRPr="0064569F" w:rsidRDefault="00585DDA" w:rsidP="007B648B">
            <w:pPr>
              <w:pStyle w:val="tabletext11"/>
            </w:pPr>
          </w:p>
        </w:tc>
        <w:tc>
          <w:tcPr>
            <w:tcW w:w="210" w:type="dxa"/>
            <w:tcBorders>
              <w:left w:val="single" w:sz="6" w:space="0" w:color="auto"/>
            </w:tcBorders>
          </w:tcPr>
          <w:p w14:paraId="2A7C829B" w14:textId="77777777" w:rsidR="00585DDA" w:rsidRPr="0064569F" w:rsidRDefault="00585DDA" w:rsidP="007B648B">
            <w:pPr>
              <w:pStyle w:val="tabletext11"/>
            </w:pPr>
          </w:p>
        </w:tc>
        <w:tc>
          <w:tcPr>
            <w:tcW w:w="760" w:type="dxa"/>
            <w:vAlign w:val="bottom"/>
          </w:tcPr>
          <w:p w14:paraId="05AB4B87" w14:textId="77777777" w:rsidR="00585DDA" w:rsidRPr="0064569F" w:rsidRDefault="00585DDA" w:rsidP="007B648B">
            <w:pPr>
              <w:pStyle w:val="tabletext11"/>
              <w:jc w:val="right"/>
            </w:pPr>
            <w:r w:rsidRPr="0064569F">
              <w:t>1,000</w:t>
            </w:r>
          </w:p>
        </w:tc>
        <w:tc>
          <w:tcPr>
            <w:tcW w:w="140" w:type="dxa"/>
            <w:vAlign w:val="bottom"/>
          </w:tcPr>
          <w:p w14:paraId="177D3E01"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3AC07C8A" w14:textId="77777777" w:rsidR="00585DDA" w:rsidRPr="0064569F" w:rsidRDefault="00585DDA" w:rsidP="007B648B">
            <w:pPr>
              <w:pStyle w:val="tabletext11"/>
              <w:jc w:val="center"/>
              <w:rPr>
                <w:rFonts w:cs="Arial"/>
                <w:color w:val="000000"/>
                <w:szCs w:val="18"/>
              </w:rPr>
            </w:pPr>
            <w:r w:rsidRPr="0064569F">
              <w:rPr>
                <w:rFonts w:cs="Arial"/>
                <w:color w:val="000000"/>
                <w:szCs w:val="18"/>
              </w:rPr>
              <w:t>0.001</w:t>
            </w:r>
          </w:p>
        </w:tc>
        <w:tc>
          <w:tcPr>
            <w:tcW w:w="923" w:type="dxa"/>
            <w:tcBorders>
              <w:left w:val="single" w:sz="6" w:space="0" w:color="auto"/>
              <w:right w:val="single" w:sz="6" w:space="0" w:color="auto"/>
            </w:tcBorders>
            <w:vAlign w:val="bottom"/>
          </w:tcPr>
          <w:p w14:paraId="05767B40" w14:textId="77777777" w:rsidR="00585DDA" w:rsidRPr="0064569F" w:rsidRDefault="00585DDA" w:rsidP="007B648B">
            <w:pPr>
              <w:pStyle w:val="tabletext11"/>
              <w:jc w:val="center"/>
              <w:rPr>
                <w:rFonts w:cs="Arial"/>
                <w:color w:val="000000"/>
                <w:szCs w:val="18"/>
              </w:rPr>
            </w:pPr>
            <w:r w:rsidRPr="0064569F">
              <w:rPr>
                <w:rFonts w:cs="Arial"/>
                <w:color w:val="000000"/>
                <w:szCs w:val="18"/>
              </w:rPr>
              <w:t>0.001</w:t>
            </w:r>
          </w:p>
        </w:tc>
        <w:tc>
          <w:tcPr>
            <w:tcW w:w="922" w:type="dxa"/>
            <w:tcBorders>
              <w:left w:val="nil"/>
              <w:right w:val="single" w:sz="6" w:space="0" w:color="auto"/>
            </w:tcBorders>
            <w:vAlign w:val="bottom"/>
          </w:tcPr>
          <w:p w14:paraId="2D62F3CF" w14:textId="77777777" w:rsidR="00585DDA" w:rsidRPr="0064569F" w:rsidRDefault="00585DDA" w:rsidP="007B648B">
            <w:pPr>
              <w:pStyle w:val="tabletext11"/>
              <w:jc w:val="center"/>
              <w:rPr>
                <w:rFonts w:cs="Arial"/>
                <w:color w:val="000000"/>
                <w:szCs w:val="18"/>
              </w:rPr>
            </w:pPr>
            <w:r w:rsidRPr="0064569F">
              <w:rPr>
                <w:rFonts w:cs="Arial"/>
                <w:color w:val="000000"/>
                <w:szCs w:val="18"/>
              </w:rPr>
              <w:t>0.001</w:t>
            </w:r>
          </w:p>
        </w:tc>
        <w:tc>
          <w:tcPr>
            <w:tcW w:w="923" w:type="dxa"/>
            <w:tcBorders>
              <w:left w:val="nil"/>
              <w:right w:val="single" w:sz="6" w:space="0" w:color="auto"/>
            </w:tcBorders>
            <w:vAlign w:val="bottom"/>
          </w:tcPr>
          <w:p w14:paraId="48301075" w14:textId="77777777" w:rsidR="00585DDA" w:rsidRPr="0064569F" w:rsidRDefault="00585DDA" w:rsidP="007B648B">
            <w:pPr>
              <w:pStyle w:val="tabletext11"/>
              <w:jc w:val="center"/>
              <w:rPr>
                <w:rFonts w:cs="Arial"/>
                <w:color w:val="000000"/>
                <w:szCs w:val="18"/>
              </w:rPr>
            </w:pPr>
            <w:r w:rsidRPr="0064569F">
              <w:rPr>
                <w:rFonts w:cs="Arial"/>
                <w:color w:val="000000"/>
                <w:szCs w:val="18"/>
              </w:rPr>
              <w:t>0.002</w:t>
            </w:r>
          </w:p>
        </w:tc>
      </w:tr>
      <w:tr w:rsidR="00585DDA" w:rsidRPr="0064569F" w14:paraId="20528E80" w14:textId="77777777" w:rsidTr="007B648B">
        <w:trPr>
          <w:cantSplit/>
          <w:trHeight w:val="190"/>
        </w:trPr>
        <w:tc>
          <w:tcPr>
            <w:tcW w:w="200" w:type="dxa"/>
          </w:tcPr>
          <w:p w14:paraId="13F6AC38" w14:textId="77777777" w:rsidR="00585DDA" w:rsidRPr="0064569F" w:rsidRDefault="00585DDA" w:rsidP="007B648B">
            <w:pPr>
              <w:pStyle w:val="tabletext11"/>
            </w:pPr>
          </w:p>
        </w:tc>
        <w:tc>
          <w:tcPr>
            <w:tcW w:w="210" w:type="dxa"/>
            <w:tcBorders>
              <w:left w:val="single" w:sz="6" w:space="0" w:color="auto"/>
            </w:tcBorders>
          </w:tcPr>
          <w:p w14:paraId="79398F78" w14:textId="77777777" w:rsidR="00585DDA" w:rsidRPr="0064569F" w:rsidRDefault="00585DDA" w:rsidP="007B648B">
            <w:pPr>
              <w:pStyle w:val="tabletext11"/>
            </w:pPr>
          </w:p>
        </w:tc>
        <w:tc>
          <w:tcPr>
            <w:tcW w:w="760" w:type="dxa"/>
            <w:vAlign w:val="bottom"/>
          </w:tcPr>
          <w:p w14:paraId="3041F877" w14:textId="77777777" w:rsidR="00585DDA" w:rsidRPr="0064569F" w:rsidRDefault="00585DDA" w:rsidP="007B648B">
            <w:pPr>
              <w:pStyle w:val="tabletext11"/>
              <w:jc w:val="right"/>
            </w:pPr>
            <w:r w:rsidRPr="0064569F">
              <w:t>2,500</w:t>
            </w:r>
          </w:p>
        </w:tc>
        <w:tc>
          <w:tcPr>
            <w:tcW w:w="140" w:type="dxa"/>
            <w:vAlign w:val="bottom"/>
          </w:tcPr>
          <w:p w14:paraId="6DE5A918"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1E9502F2" w14:textId="77777777" w:rsidR="00585DDA" w:rsidRPr="0064569F" w:rsidRDefault="00585DDA" w:rsidP="007B648B">
            <w:pPr>
              <w:pStyle w:val="tabletext11"/>
              <w:jc w:val="center"/>
              <w:rPr>
                <w:rFonts w:cs="Arial"/>
                <w:color w:val="000000"/>
                <w:szCs w:val="18"/>
              </w:rPr>
            </w:pPr>
            <w:r w:rsidRPr="0064569F">
              <w:rPr>
                <w:rFonts w:cs="Arial"/>
                <w:color w:val="000000"/>
                <w:szCs w:val="18"/>
              </w:rPr>
              <w:t>0.003</w:t>
            </w:r>
          </w:p>
        </w:tc>
        <w:tc>
          <w:tcPr>
            <w:tcW w:w="923" w:type="dxa"/>
            <w:tcBorders>
              <w:left w:val="single" w:sz="6" w:space="0" w:color="auto"/>
              <w:right w:val="single" w:sz="6" w:space="0" w:color="auto"/>
            </w:tcBorders>
            <w:vAlign w:val="bottom"/>
          </w:tcPr>
          <w:p w14:paraId="559EAFE4" w14:textId="77777777" w:rsidR="00585DDA" w:rsidRPr="0064569F" w:rsidRDefault="00585DDA" w:rsidP="007B648B">
            <w:pPr>
              <w:pStyle w:val="tabletext11"/>
              <w:jc w:val="center"/>
              <w:rPr>
                <w:rFonts w:cs="Arial"/>
                <w:color w:val="000000"/>
                <w:szCs w:val="18"/>
              </w:rPr>
            </w:pPr>
            <w:r w:rsidRPr="0064569F">
              <w:rPr>
                <w:rFonts w:cs="Arial"/>
                <w:color w:val="000000"/>
                <w:szCs w:val="18"/>
              </w:rPr>
              <w:t>0.004</w:t>
            </w:r>
          </w:p>
        </w:tc>
        <w:tc>
          <w:tcPr>
            <w:tcW w:w="922" w:type="dxa"/>
            <w:tcBorders>
              <w:left w:val="nil"/>
              <w:right w:val="single" w:sz="6" w:space="0" w:color="auto"/>
            </w:tcBorders>
            <w:vAlign w:val="bottom"/>
          </w:tcPr>
          <w:p w14:paraId="43CE9D96" w14:textId="77777777" w:rsidR="00585DDA" w:rsidRPr="0064569F" w:rsidRDefault="00585DDA" w:rsidP="007B648B">
            <w:pPr>
              <w:pStyle w:val="tabletext11"/>
              <w:jc w:val="center"/>
              <w:rPr>
                <w:rFonts w:cs="Arial"/>
                <w:color w:val="000000"/>
                <w:szCs w:val="18"/>
              </w:rPr>
            </w:pPr>
            <w:r w:rsidRPr="0064569F">
              <w:rPr>
                <w:rFonts w:cs="Arial"/>
                <w:color w:val="000000"/>
                <w:szCs w:val="18"/>
              </w:rPr>
              <w:t>0.003</w:t>
            </w:r>
          </w:p>
        </w:tc>
        <w:tc>
          <w:tcPr>
            <w:tcW w:w="923" w:type="dxa"/>
            <w:tcBorders>
              <w:left w:val="nil"/>
              <w:right w:val="single" w:sz="6" w:space="0" w:color="auto"/>
            </w:tcBorders>
            <w:vAlign w:val="bottom"/>
          </w:tcPr>
          <w:p w14:paraId="68806293" w14:textId="77777777" w:rsidR="00585DDA" w:rsidRPr="0064569F" w:rsidRDefault="00585DDA" w:rsidP="007B648B">
            <w:pPr>
              <w:pStyle w:val="tabletext11"/>
              <w:jc w:val="center"/>
              <w:rPr>
                <w:rFonts w:cs="Arial"/>
                <w:color w:val="000000"/>
                <w:szCs w:val="18"/>
              </w:rPr>
            </w:pPr>
            <w:r w:rsidRPr="0064569F">
              <w:rPr>
                <w:rFonts w:cs="Arial"/>
                <w:color w:val="000000"/>
                <w:szCs w:val="18"/>
              </w:rPr>
              <w:t>0.005</w:t>
            </w:r>
          </w:p>
        </w:tc>
      </w:tr>
      <w:tr w:rsidR="00585DDA" w:rsidRPr="0064569F" w14:paraId="3FC9DB09" w14:textId="77777777" w:rsidTr="007B648B">
        <w:trPr>
          <w:cantSplit/>
          <w:trHeight w:val="190"/>
        </w:trPr>
        <w:tc>
          <w:tcPr>
            <w:tcW w:w="200" w:type="dxa"/>
          </w:tcPr>
          <w:p w14:paraId="1A3189F6" w14:textId="77777777" w:rsidR="00585DDA" w:rsidRPr="0064569F" w:rsidRDefault="00585DDA" w:rsidP="007B648B">
            <w:pPr>
              <w:pStyle w:val="tabletext11"/>
            </w:pPr>
          </w:p>
        </w:tc>
        <w:tc>
          <w:tcPr>
            <w:tcW w:w="210" w:type="dxa"/>
            <w:tcBorders>
              <w:left w:val="single" w:sz="6" w:space="0" w:color="auto"/>
            </w:tcBorders>
          </w:tcPr>
          <w:p w14:paraId="79866473" w14:textId="77777777" w:rsidR="00585DDA" w:rsidRPr="0064569F" w:rsidRDefault="00585DDA" w:rsidP="007B648B">
            <w:pPr>
              <w:pStyle w:val="tabletext11"/>
            </w:pPr>
          </w:p>
        </w:tc>
        <w:tc>
          <w:tcPr>
            <w:tcW w:w="760" w:type="dxa"/>
            <w:vAlign w:val="bottom"/>
          </w:tcPr>
          <w:p w14:paraId="33C897EC" w14:textId="77777777" w:rsidR="00585DDA" w:rsidRPr="0064569F" w:rsidRDefault="00585DDA" w:rsidP="007B648B">
            <w:pPr>
              <w:pStyle w:val="tabletext11"/>
              <w:jc w:val="right"/>
            </w:pPr>
            <w:r w:rsidRPr="0064569F">
              <w:t>5,000</w:t>
            </w:r>
          </w:p>
        </w:tc>
        <w:tc>
          <w:tcPr>
            <w:tcW w:w="140" w:type="dxa"/>
            <w:vAlign w:val="bottom"/>
          </w:tcPr>
          <w:p w14:paraId="31791439"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0D09A03C" w14:textId="77777777" w:rsidR="00585DDA" w:rsidRPr="0064569F" w:rsidRDefault="00585DDA" w:rsidP="007B648B">
            <w:pPr>
              <w:pStyle w:val="tabletext11"/>
              <w:jc w:val="center"/>
              <w:rPr>
                <w:rFonts w:cs="Arial"/>
                <w:color w:val="000000"/>
                <w:szCs w:val="18"/>
              </w:rPr>
            </w:pPr>
            <w:r w:rsidRPr="0064569F">
              <w:rPr>
                <w:rFonts w:cs="Arial"/>
                <w:color w:val="000000"/>
                <w:szCs w:val="18"/>
              </w:rPr>
              <w:t>0.006</w:t>
            </w:r>
          </w:p>
        </w:tc>
        <w:tc>
          <w:tcPr>
            <w:tcW w:w="923" w:type="dxa"/>
            <w:tcBorders>
              <w:left w:val="single" w:sz="6" w:space="0" w:color="auto"/>
              <w:right w:val="single" w:sz="6" w:space="0" w:color="auto"/>
            </w:tcBorders>
            <w:vAlign w:val="bottom"/>
          </w:tcPr>
          <w:p w14:paraId="4554C2E3" w14:textId="77777777" w:rsidR="00585DDA" w:rsidRPr="0064569F" w:rsidRDefault="00585DDA" w:rsidP="007B648B">
            <w:pPr>
              <w:pStyle w:val="tabletext11"/>
              <w:jc w:val="center"/>
              <w:rPr>
                <w:rFonts w:cs="Arial"/>
                <w:color w:val="000000"/>
                <w:szCs w:val="18"/>
              </w:rPr>
            </w:pPr>
            <w:r w:rsidRPr="0064569F">
              <w:rPr>
                <w:rFonts w:cs="Arial"/>
                <w:color w:val="000000"/>
                <w:szCs w:val="18"/>
              </w:rPr>
              <w:t>0.007</w:t>
            </w:r>
          </w:p>
        </w:tc>
        <w:tc>
          <w:tcPr>
            <w:tcW w:w="922" w:type="dxa"/>
            <w:tcBorders>
              <w:left w:val="nil"/>
              <w:right w:val="single" w:sz="6" w:space="0" w:color="auto"/>
            </w:tcBorders>
            <w:vAlign w:val="bottom"/>
          </w:tcPr>
          <w:p w14:paraId="5FC554EE" w14:textId="77777777" w:rsidR="00585DDA" w:rsidRPr="0064569F" w:rsidRDefault="00585DDA" w:rsidP="007B648B">
            <w:pPr>
              <w:pStyle w:val="tabletext11"/>
              <w:jc w:val="center"/>
              <w:rPr>
                <w:rFonts w:cs="Arial"/>
                <w:color w:val="000000"/>
                <w:szCs w:val="18"/>
              </w:rPr>
            </w:pPr>
            <w:r w:rsidRPr="0064569F">
              <w:rPr>
                <w:rFonts w:cs="Arial"/>
                <w:color w:val="000000"/>
                <w:szCs w:val="18"/>
              </w:rPr>
              <w:t>0.005</w:t>
            </w:r>
          </w:p>
        </w:tc>
        <w:tc>
          <w:tcPr>
            <w:tcW w:w="923" w:type="dxa"/>
            <w:tcBorders>
              <w:left w:val="nil"/>
              <w:right w:val="single" w:sz="6" w:space="0" w:color="auto"/>
            </w:tcBorders>
            <w:vAlign w:val="bottom"/>
          </w:tcPr>
          <w:p w14:paraId="30581FD4" w14:textId="77777777" w:rsidR="00585DDA" w:rsidRPr="0064569F" w:rsidRDefault="00585DDA" w:rsidP="007B648B">
            <w:pPr>
              <w:pStyle w:val="tabletext11"/>
              <w:jc w:val="center"/>
              <w:rPr>
                <w:rFonts w:cs="Arial"/>
                <w:color w:val="000000"/>
                <w:szCs w:val="18"/>
              </w:rPr>
            </w:pPr>
            <w:r w:rsidRPr="0064569F">
              <w:rPr>
                <w:rFonts w:cs="Arial"/>
                <w:color w:val="000000"/>
                <w:szCs w:val="18"/>
              </w:rPr>
              <w:t>0.008</w:t>
            </w:r>
          </w:p>
        </w:tc>
      </w:tr>
      <w:tr w:rsidR="00585DDA" w:rsidRPr="0064569F" w14:paraId="4E52F559" w14:textId="77777777" w:rsidTr="007B648B">
        <w:trPr>
          <w:cantSplit/>
          <w:trHeight w:val="190"/>
        </w:trPr>
        <w:tc>
          <w:tcPr>
            <w:tcW w:w="200" w:type="dxa"/>
          </w:tcPr>
          <w:p w14:paraId="3DE4CC00" w14:textId="77777777" w:rsidR="00585DDA" w:rsidRPr="0064569F" w:rsidRDefault="00585DDA" w:rsidP="007B648B">
            <w:pPr>
              <w:pStyle w:val="tabletext11"/>
            </w:pPr>
          </w:p>
        </w:tc>
        <w:tc>
          <w:tcPr>
            <w:tcW w:w="210" w:type="dxa"/>
            <w:tcBorders>
              <w:left w:val="single" w:sz="6" w:space="0" w:color="auto"/>
            </w:tcBorders>
          </w:tcPr>
          <w:p w14:paraId="0D72ECC7" w14:textId="77777777" w:rsidR="00585DDA" w:rsidRPr="0064569F" w:rsidRDefault="00585DDA" w:rsidP="007B648B">
            <w:pPr>
              <w:pStyle w:val="tabletext11"/>
            </w:pPr>
          </w:p>
        </w:tc>
        <w:tc>
          <w:tcPr>
            <w:tcW w:w="760" w:type="dxa"/>
            <w:vAlign w:val="bottom"/>
          </w:tcPr>
          <w:p w14:paraId="0CF23A6E" w14:textId="77777777" w:rsidR="00585DDA" w:rsidRPr="0064569F" w:rsidRDefault="00585DDA" w:rsidP="007B648B">
            <w:pPr>
              <w:pStyle w:val="tabletext11"/>
              <w:jc w:val="right"/>
            </w:pPr>
            <w:r w:rsidRPr="0064569F">
              <w:t>10,000</w:t>
            </w:r>
          </w:p>
        </w:tc>
        <w:tc>
          <w:tcPr>
            <w:tcW w:w="140" w:type="dxa"/>
            <w:vAlign w:val="bottom"/>
          </w:tcPr>
          <w:p w14:paraId="43B840EA"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0E9F1845" w14:textId="77777777" w:rsidR="00585DDA" w:rsidRPr="0064569F" w:rsidRDefault="00585DDA" w:rsidP="007B648B">
            <w:pPr>
              <w:pStyle w:val="tabletext11"/>
              <w:jc w:val="center"/>
              <w:rPr>
                <w:rFonts w:cs="Arial"/>
                <w:color w:val="000000"/>
                <w:szCs w:val="18"/>
              </w:rPr>
            </w:pPr>
            <w:r w:rsidRPr="0064569F">
              <w:rPr>
                <w:rFonts w:cs="Arial"/>
                <w:color w:val="000000"/>
                <w:szCs w:val="18"/>
              </w:rPr>
              <w:t>0.013</w:t>
            </w:r>
          </w:p>
        </w:tc>
        <w:tc>
          <w:tcPr>
            <w:tcW w:w="923" w:type="dxa"/>
            <w:tcBorders>
              <w:left w:val="single" w:sz="6" w:space="0" w:color="auto"/>
              <w:right w:val="single" w:sz="6" w:space="0" w:color="auto"/>
            </w:tcBorders>
            <w:vAlign w:val="bottom"/>
          </w:tcPr>
          <w:p w14:paraId="0872B895" w14:textId="77777777" w:rsidR="00585DDA" w:rsidRPr="0064569F" w:rsidRDefault="00585DDA" w:rsidP="007B648B">
            <w:pPr>
              <w:pStyle w:val="tabletext11"/>
              <w:jc w:val="center"/>
              <w:rPr>
                <w:rFonts w:cs="Arial"/>
                <w:color w:val="000000"/>
                <w:szCs w:val="18"/>
              </w:rPr>
            </w:pPr>
            <w:r w:rsidRPr="0064569F">
              <w:rPr>
                <w:rFonts w:cs="Arial"/>
                <w:color w:val="000000"/>
                <w:szCs w:val="18"/>
              </w:rPr>
              <w:t>0.014</w:t>
            </w:r>
          </w:p>
        </w:tc>
        <w:tc>
          <w:tcPr>
            <w:tcW w:w="922" w:type="dxa"/>
            <w:tcBorders>
              <w:left w:val="nil"/>
              <w:right w:val="single" w:sz="6" w:space="0" w:color="auto"/>
            </w:tcBorders>
            <w:vAlign w:val="bottom"/>
          </w:tcPr>
          <w:p w14:paraId="341FD15F" w14:textId="77777777" w:rsidR="00585DDA" w:rsidRPr="0064569F" w:rsidRDefault="00585DDA" w:rsidP="007B648B">
            <w:pPr>
              <w:pStyle w:val="tabletext11"/>
              <w:jc w:val="center"/>
              <w:rPr>
                <w:rFonts w:cs="Arial"/>
                <w:color w:val="000000"/>
                <w:szCs w:val="18"/>
              </w:rPr>
            </w:pPr>
            <w:r w:rsidRPr="0064569F">
              <w:rPr>
                <w:rFonts w:cs="Arial"/>
                <w:color w:val="000000"/>
                <w:szCs w:val="18"/>
              </w:rPr>
              <w:t>0.009</w:t>
            </w:r>
          </w:p>
        </w:tc>
        <w:tc>
          <w:tcPr>
            <w:tcW w:w="923" w:type="dxa"/>
            <w:tcBorders>
              <w:left w:val="nil"/>
              <w:right w:val="single" w:sz="6" w:space="0" w:color="auto"/>
            </w:tcBorders>
            <w:vAlign w:val="bottom"/>
          </w:tcPr>
          <w:p w14:paraId="43AFE78D" w14:textId="77777777" w:rsidR="00585DDA" w:rsidRPr="0064569F" w:rsidRDefault="00585DDA" w:rsidP="007B648B">
            <w:pPr>
              <w:pStyle w:val="tabletext11"/>
              <w:jc w:val="center"/>
              <w:rPr>
                <w:rFonts w:cs="Arial"/>
                <w:color w:val="000000"/>
                <w:szCs w:val="18"/>
              </w:rPr>
            </w:pPr>
            <w:r w:rsidRPr="0064569F">
              <w:rPr>
                <w:rFonts w:cs="Arial"/>
                <w:color w:val="000000"/>
                <w:szCs w:val="18"/>
              </w:rPr>
              <w:t>0.015</w:t>
            </w:r>
          </w:p>
        </w:tc>
      </w:tr>
      <w:tr w:rsidR="00585DDA" w:rsidRPr="0064569F" w14:paraId="3DA1BBE1" w14:textId="77777777" w:rsidTr="007B648B">
        <w:trPr>
          <w:cantSplit/>
          <w:trHeight w:val="190"/>
        </w:trPr>
        <w:tc>
          <w:tcPr>
            <w:tcW w:w="200" w:type="dxa"/>
          </w:tcPr>
          <w:p w14:paraId="5F9B2B1A" w14:textId="77777777" w:rsidR="00585DDA" w:rsidRPr="0064569F" w:rsidRDefault="00585DDA" w:rsidP="007B648B">
            <w:pPr>
              <w:pStyle w:val="tabletext11"/>
            </w:pPr>
          </w:p>
        </w:tc>
        <w:tc>
          <w:tcPr>
            <w:tcW w:w="210" w:type="dxa"/>
            <w:tcBorders>
              <w:left w:val="single" w:sz="6" w:space="0" w:color="auto"/>
            </w:tcBorders>
          </w:tcPr>
          <w:p w14:paraId="5ED16121" w14:textId="77777777" w:rsidR="00585DDA" w:rsidRPr="0064569F" w:rsidRDefault="00585DDA" w:rsidP="007B648B">
            <w:pPr>
              <w:pStyle w:val="tabletext11"/>
            </w:pPr>
          </w:p>
        </w:tc>
        <w:tc>
          <w:tcPr>
            <w:tcW w:w="760" w:type="dxa"/>
            <w:vAlign w:val="bottom"/>
          </w:tcPr>
          <w:p w14:paraId="21882347" w14:textId="77777777" w:rsidR="00585DDA" w:rsidRPr="0064569F" w:rsidRDefault="00585DDA" w:rsidP="007B648B">
            <w:pPr>
              <w:pStyle w:val="tabletext11"/>
              <w:jc w:val="right"/>
            </w:pPr>
            <w:r w:rsidRPr="0064569F">
              <w:t>20,000</w:t>
            </w:r>
          </w:p>
        </w:tc>
        <w:tc>
          <w:tcPr>
            <w:tcW w:w="140" w:type="dxa"/>
            <w:vAlign w:val="bottom"/>
          </w:tcPr>
          <w:p w14:paraId="7EBE3108"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616C02BB" w14:textId="77777777" w:rsidR="00585DDA" w:rsidRPr="0064569F" w:rsidRDefault="00585DDA" w:rsidP="007B648B">
            <w:pPr>
              <w:pStyle w:val="tabletext11"/>
              <w:jc w:val="center"/>
              <w:rPr>
                <w:rFonts w:cs="Arial"/>
                <w:color w:val="000000"/>
                <w:szCs w:val="18"/>
              </w:rPr>
            </w:pPr>
            <w:r w:rsidRPr="0064569F">
              <w:rPr>
                <w:rFonts w:cs="Arial"/>
                <w:color w:val="000000"/>
                <w:szCs w:val="18"/>
              </w:rPr>
              <w:t>0.024</w:t>
            </w:r>
          </w:p>
        </w:tc>
        <w:tc>
          <w:tcPr>
            <w:tcW w:w="923" w:type="dxa"/>
            <w:tcBorders>
              <w:left w:val="single" w:sz="6" w:space="0" w:color="auto"/>
              <w:right w:val="single" w:sz="6" w:space="0" w:color="auto"/>
            </w:tcBorders>
            <w:vAlign w:val="bottom"/>
          </w:tcPr>
          <w:p w14:paraId="07B19F79" w14:textId="77777777" w:rsidR="00585DDA" w:rsidRPr="0064569F" w:rsidRDefault="00585DDA" w:rsidP="007B648B">
            <w:pPr>
              <w:pStyle w:val="tabletext11"/>
              <w:jc w:val="center"/>
              <w:rPr>
                <w:rFonts w:cs="Arial"/>
                <w:color w:val="000000"/>
                <w:szCs w:val="18"/>
              </w:rPr>
            </w:pPr>
            <w:r w:rsidRPr="0064569F">
              <w:rPr>
                <w:rFonts w:cs="Arial"/>
                <w:color w:val="000000"/>
                <w:szCs w:val="18"/>
              </w:rPr>
              <w:t>0.027</w:t>
            </w:r>
          </w:p>
        </w:tc>
        <w:tc>
          <w:tcPr>
            <w:tcW w:w="922" w:type="dxa"/>
            <w:tcBorders>
              <w:left w:val="nil"/>
              <w:right w:val="single" w:sz="6" w:space="0" w:color="auto"/>
            </w:tcBorders>
            <w:vAlign w:val="bottom"/>
          </w:tcPr>
          <w:p w14:paraId="443F88C6" w14:textId="77777777" w:rsidR="00585DDA" w:rsidRPr="0064569F" w:rsidRDefault="00585DDA" w:rsidP="007B648B">
            <w:pPr>
              <w:pStyle w:val="tabletext11"/>
              <w:jc w:val="center"/>
              <w:rPr>
                <w:rFonts w:cs="Arial"/>
                <w:color w:val="000000"/>
                <w:szCs w:val="18"/>
              </w:rPr>
            </w:pPr>
            <w:r w:rsidRPr="0064569F">
              <w:rPr>
                <w:rFonts w:cs="Arial"/>
                <w:color w:val="000000"/>
                <w:szCs w:val="18"/>
              </w:rPr>
              <w:t>0.014</w:t>
            </w:r>
          </w:p>
        </w:tc>
        <w:tc>
          <w:tcPr>
            <w:tcW w:w="923" w:type="dxa"/>
            <w:tcBorders>
              <w:left w:val="nil"/>
              <w:right w:val="single" w:sz="6" w:space="0" w:color="auto"/>
            </w:tcBorders>
            <w:vAlign w:val="bottom"/>
          </w:tcPr>
          <w:p w14:paraId="546EE706" w14:textId="77777777" w:rsidR="00585DDA" w:rsidRPr="0064569F" w:rsidRDefault="00585DDA" w:rsidP="007B648B">
            <w:pPr>
              <w:pStyle w:val="tabletext11"/>
              <w:jc w:val="center"/>
              <w:rPr>
                <w:rFonts w:cs="Arial"/>
                <w:color w:val="000000"/>
                <w:szCs w:val="18"/>
              </w:rPr>
            </w:pPr>
            <w:r w:rsidRPr="0064569F">
              <w:rPr>
                <w:rFonts w:cs="Arial"/>
                <w:color w:val="000000"/>
                <w:szCs w:val="18"/>
              </w:rPr>
              <w:t>0.024</w:t>
            </w:r>
          </w:p>
        </w:tc>
      </w:tr>
      <w:tr w:rsidR="00585DDA" w:rsidRPr="0064569F" w14:paraId="6E610EE8" w14:textId="77777777" w:rsidTr="007B648B">
        <w:trPr>
          <w:cantSplit/>
          <w:trHeight w:val="190"/>
        </w:trPr>
        <w:tc>
          <w:tcPr>
            <w:tcW w:w="200" w:type="dxa"/>
          </w:tcPr>
          <w:p w14:paraId="00B17365" w14:textId="77777777" w:rsidR="00585DDA" w:rsidRPr="0064569F" w:rsidRDefault="00585DDA" w:rsidP="007B648B">
            <w:pPr>
              <w:pStyle w:val="tabletext11"/>
            </w:pPr>
          </w:p>
        </w:tc>
        <w:tc>
          <w:tcPr>
            <w:tcW w:w="210" w:type="dxa"/>
            <w:tcBorders>
              <w:left w:val="single" w:sz="6" w:space="0" w:color="auto"/>
            </w:tcBorders>
          </w:tcPr>
          <w:p w14:paraId="32A49633" w14:textId="77777777" w:rsidR="00585DDA" w:rsidRPr="0064569F" w:rsidRDefault="00585DDA" w:rsidP="007B648B">
            <w:pPr>
              <w:pStyle w:val="tabletext11"/>
            </w:pPr>
          </w:p>
        </w:tc>
        <w:tc>
          <w:tcPr>
            <w:tcW w:w="760" w:type="dxa"/>
            <w:vAlign w:val="bottom"/>
          </w:tcPr>
          <w:p w14:paraId="6F22F852" w14:textId="77777777" w:rsidR="00585DDA" w:rsidRPr="0064569F" w:rsidRDefault="00585DDA" w:rsidP="007B648B">
            <w:pPr>
              <w:pStyle w:val="tabletext11"/>
              <w:jc w:val="right"/>
            </w:pPr>
            <w:r w:rsidRPr="0064569F">
              <w:t>25,000</w:t>
            </w:r>
          </w:p>
        </w:tc>
        <w:tc>
          <w:tcPr>
            <w:tcW w:w="140" w:type="dxa"/>
            <w:vAlign w:val="bottom"/>
          </w:tcPr>
          <w:p w14:paraId="2B9D464F"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4B9EFEC5" w14:textId="77777777" w:rsidR="00585DDA" w:rsidRPr="0064569F" w:rsidRDefault="00585DDA" w:rsidP="007B648B">
            <w:pPr>
              <w:pStyle w:val="tabletext11"/>
              <w:jc w:val="center"/>
              <w:rPr>
                <w:rFonts w:cs="Arial"/>
                <w:color w:val="000000"/>
                <w:szCs w:val="18"/>
              </w:rPr>
            </w:pPr>
            <w:r w:rsidRPr="0064569F">
              <w:rPr>
                <w:rFonts w:cs="Arial"/>
                <w:color w:val="000000"/>
                <w:szCs w:val="18"/>
              </w:rPr>
              <w:t>0.030</w:t>
            </w:r>
          </w:p>
        </w:tc>
        <w:tc>
          <w:tcPr>
            <w:tcW w:w="923" w:type="dxa"/>
            <w:tcBorders>
              <w:left w:val="single" w:sz="6" w:space="0" w:color="auto"/>
              <w:right w:val="single" w:sz="6" w:space="0" w:color="auto"/>
            </w:tcBorders>
            <w:vAlign w:val="bottom"/>
          </w:tcPr>
          <w:p w14:paraId="2DA09CA4" w14:textId="77777777" w:rsidR="00585DDA" w:rsidRPr="0064569F" w:rsidRDefault="00585DDA" w:rsidP="007B648B">
            <w:pPr>
              <w:pStyle w:val="tabletext11"/>
              <w:jc w:val="center"/>
              <w:rPr>
                <w:rFonts w:cs="Arial"/>
                <w:color w:val="000000"/>
                <w:szCs w:val="18"/>
              </w:rPr>
            </w:pPr>
            <w:r w:rsidRPr="0064569F">
              <w:rPr>
                <w:rFonts w:cs="Arial"/>
                <w:color w:val="000000"/>
                <w:szCs w:val="18"/>
              </w:rPr>
              <w:t>0.033</w:t>
            </w:r>
          </w:p>
        </w:tc>
        <w:tc>
          <w:tcPr>
            <w:tcW w:w="922" w:type="dxa"/>
            <w:tcBorders>
              <w:left w:val="nil"/>
              <w:right w:val="single" w:sz="6" w:space="0" w:color="auto"/>
            </w:tcBorders>
            <w:vAlign w:val="bottom"/>
          </w:tcPr>
          <w:p w14:paraId="05A60797" w14:textId="77777777" w:rsidR="00585DDA" w:rsidRPr="0064569F" w:rsidRDefault="00585DDA" w:rsidP="007B648B">
            <w:pPr>
              <w:pStyle w:val="tabletext11"/>
              <w:jc w:val="center"/>
              <w:rPr>
                <w:rFonts w:cs="Arial"/>
                <w:color w:val="000000"/>
                <w:szCs w:val="18"/>
              </w:rPr>
            </w:pPr>
            <w:r w:rsidRPr="0064569F">
              <w:rPr>
                <w:rFonts w:cs="Arial"/>
                <w:color w:val="000000"/>
                <w:szCs w:val="18"/>
              </w:rPr>
              <w:t>0.016</w:t>
            </w:r>
          </w:p>
        </w:tc>
        <w:tc>
          <w:tcPr>
            <w:tcW w:w="923" w:type="dxa"/>
            <w:tcBorders>
              <w:left w:val="nil"/>
              <w:right w:val="single" w:sz="6" w:space="0" w:color="auto"/>
            </w:tcBorders>
            <w:vAlign w:val="bottom"/>
          </w:tcPr>
          <w:p w14:paraId="4D7DCE52" w14:textId="77777777" w:rsidR="00585DDA" w:rsidRPr="0064569F" w:rsidRDefault="00585DDA" w:rsidP="007B648B">
            <w:pPr>
              <w:pStyle w:val="tabletext11"/>
              <w:jc w:val="center"/>
              <w:rPr>
                <w:rFonts w:cs="Arial"/>
                <w:color w:val="000000"/>
                <w:szCs w:val="18"/>
              </w:rPr>
            </w:pPr>
            <w:r w:rsidRPr="0064569F">
              <w:rPr>
                <w:rFonts w:cs="Arial"/>
                <w:color w:val="000000"/>
                <w:szCs w:val="18"/>
              </w:rPr>
              <w:t>0.027</w:t>
            </w:r>
          </w:p>
        </w:tc>
      </w:tr>
      <w:tr w:rsidR="00585DDA" w:rsidRPr="0064569F" w14:paraId="51510127" w14:textId="77777777" w:rsidTr="007B648B">
        <w:trPr>
          <w:cantSplit/>
          <w:trHeight w:val="190"/>
        </w:trPr>
        <w:tc>
          <w:tcPr>
            <w:tcW w:w="200" w:type="dxa"/>
          </w:tcPr>
          <w:p w14:paraId="1C85C26F" w14:textId="77777777" w:rsidR="00585DDA" w:rsidRPr="0064569F" w:rsidRDefault="00585DDA" w:rsidP="007B648B">
            <w:pPr>
              <w:pStyle w:val="tabletext11"/>
            </w:pPr>
          </w:p>
        </w:tc>
        <w:tc>
          <w:tcPr>
            <w:tcW w:w="210" w:type="dxa"/>
            <w:tcBorders>
              <w:left w:val="single" w:sz="6" w:space="0" w:color="auto"/>
            </w:tcBorders>
          </w:tcPr>
          <w:p w14:paraId="5280E262" w14:textId="77777777" w:rsidR="00585DDA" w:rsidRPr="0064569F" w:rsidRDefault="00585DDA" w:rsidP="007B648B">
            <w:pPr>
              <w:pStyle w:val="tabletext11"/>
            </w:pPr>
          </w:p>
        </w:tc>
        <w:tc>
          <w:tcPr>
            <w:tcW w:w="760" w:type="dxa"/>
            <w:vAlign w:val="bottom"/>
          </w:tcPr>
          <w:p w14:paraId="35799D13" w14:textId="77777777" w:rsidR="00585DDA" w:rsidRPr="0064569F" w:rsidRDefault="00585DDA" w:rsidP="007B648B">
            <w:pPr>
              <w:pStyle w:val="tabletext11"/>
              <w:jc w:val="right"/>
            </w:pPr>
            <w:r w:rsidRPr="0064569F">
              <w:t>50,000</w:t>
            </w:r>
          </w:p>
        </w:tc>
        <w:tc>
          <w:tcPr>
            <w:tcW w:w="140" w:type="dxa"/>
            <w:vAlign w:val="bottom"/>
          </w:tcPr>
          <w:p w14:paraId="158BA2B8"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28EE24E4" w14:textId="77777777" w:rsidR="00585DDA" w:rsidRPr="0064569F" w:rsidRDefault="00585DDA" w:rsidP="007B648B">
            <w:pPr>
              <w:pStyle w:val="tabletext11"/>
              <w:jc w:val="center"/>
              <w:rPr>
                <w:rFonts w:cs="Arial"/>
                <w:color w:val="000000"/>
                <w:szCs w:val="18"/>
              </w:rPr>
            </w:pPr>
            <w:r w:rsidRPr="0064569F">
              <w:rPr>
                <w:rFonts w:cs="Arial"/>
                <w:color w:val="000000"/>
                <w:szCs w:val="18"/>
              </w:rPr>
              <w:t>0.055</w:t>
            </w:r>
          </w:p>
        </w:tc>
        <w:tc>
          <w:tcPr>
            <w:tcW w:w="923" w:type="dxa"/>
            <w:tcBorders>
              <w:left w:val="single" w:sz="6" w:space="0" w:color="auto"/>
              <w:right w:val="single" w:sz="6" w:space="0" w:color="auto"/>
            </w:tcBorders>
            <w:vAlign w:val="bottom"/>
          </w:tcPr>
          <w:p w14:paraId="530A1392" w14:textId="77777777" w:rsidR="00585DDA" w:rsidRPr="0064569F" w:rsidRDefault="00585DDA" w:rsidP="007B648B">
            <w:pPr>
              <w:pStyle w:val="tabletext11"/>
              <w:jc w:val="center"/>
              <w:rPr>
                <w:rFonts w:cs="Arial"/>
                <w:color w:val="000000"/>
                <w:szCs w:val="18"/>
              </w:rPr>
            </w:pPr>
            <w:r w:rsidRPr="0064569F">
              <w:rPr>
                <w:rFonts w:cs="Arial"/>
                <w:color w:val="000000"/>
                <w:szCs w:val="18"/>
              </w:rPr>
              <w:t>0.061</w:t>
            </w:r>
          </w:p>
        </w:tc>
        <w:tc>
          <w:tcPr>
            <w:tcW w:w="922" w:type="dxa"/>
            <w:tcBorders>
              <w:left w:val="nil"/>
              <w:right w:val="single" w:sz="6" w:space="0" w:color="auto"/>
            </w:tcBorders>
            <w:vAlign w:val="bottom"/>
          </w:tcPr>
          <w:p w14:paraId="449DB296" w14:textId="77777777" w:rsidR="00585DDA" w:rsidRPr="0064569F" w:rsidRDefault="00585DDA" w:rsidP="007B648B">
            <w:pPr>
              <w:pStyle w:val="tabletext11"/>
              <w:jc w:val="center"/>
              <w:rPr>
                <w:rFonts w:cs="Arial"/>
                <w:color w:val="000000"/>
                <w:szCs w:val="18"/>
              </w:rPr>
            </w:pPr>
            <w:r w:rsidRPr="0064569F">
              <w:rPr>
                <w:rFonts w:cs="Arial"/>
                <w:color w:val="000000"/>
                <w:szCs w:val="18"/>
              </w:rPr>
              <w:t>0.020</w:t>
            </w:r>
          </w:p>
        </w:tc>
        <w:tc>
          <w:tcPr>
            <w:tcW w:w="923" w:type="dxa"/>
            <w:tcBorders>
              <w:left w:val="nil"/>
              <w:right w:val="single" w:sz="6" w:space="0" w:color="auto"/>
            </w:tcBorders>
            <w:vAlign w:val="bottom"/>
          </w:tcPr>
          <w:p w14:paraId="70D90991" w14:textId="77777777" w:rsidR="00585DDA" w:rsidRPr="0064569F" w:rsidRDefault="00585DDA" w:rsidP="007B648B">
            <w:pPr>
              <w:pStyle w:val="tabletext11"/>
              <w:jc w:val="center"/>
              <w:rPr>
                <w:rFonts w:cs="Arial"/>
                <w:color w:val="000000"/>
                <w:szCs w:val="18"/>
              </w:rPr>
            </w:pPr>
            <w:r w:rsidRPr="0064569F">
              <w:rPr>
                <w:rFonts w:cs="Arial"/>
                <w:color w:val="000000"/>
                <w:szCs w:val="18"/>
              </w:rPr>
              <w:t>0.037</w:t>
            </w:r>
          </w:p>
        </w:tc>
      </w:tr>
      <w:tr w:rsidR="00585DDA" w:rsidRPr="0064569F" w14:paraId="3929458E" w14:textId="77777777" w:rsidTr="007B648B">
        <w:trPr>
          <w:cantSplit/>
          <w:trHeight w:val="190"/>
        </w:trPr>
        <w:tc>
          <w:tcPr>
            <w:tcW w:w="200" w:type="dxa"/>
          </w:tcPr>
          <w:p w14:paraId="2BA60A37" w14:textId="77777777" w:rsidR="00585DDA" w:rsidRPr="0064569F" w:rsidRDefault="00585DDA" w:rsidP="007B648B">
            <w:pPr>
              <w:pStyle w:val="tabletext11"/>
            </w:pPr>
          </w:p>
        </w:tc>
        <w:tc>
          <w:tcPr>
            <w:tcW w:w="210" w:type="dxa"/>
            <w:tcBorders>
              <w:left w:val="single" w:sz="6" w:space="0" w:color="auto"/>
            </w:tcBorders>
          </w:tcPr>
          <w:p w14:paraId="1BE299AE" w14:textId="77777777" w:rsidR="00585DDA" w:rsidRPr="0064569F" w:rsidRDefault="00585DDA" w:rsidP="007B648B">
            <w:pPr>
              <w:pStyle w:val="tabletext11"/>
            </w:pPr>
          </w:p>
        </w:tc>
        <w:tc>
          <w:tcPr>
            <w:tcW w:w="760" w:type="dxa"/>
            <w:vAlign w:val="bottom"/>
          </w:tcPr>
          <w:p w14:paraId="5F2E5671" w14:textId="77777777" w:rsidR="00585DDA" w:rsidRPr="0064569F" w:rsidRDefault="00585DDA" w:rsidP="007B648B">
            <w:pPr>
              <w:pStyle w:val="tabletext11"/>
              <w:jc w:val="right"/>
            </w:pPr>
            <w:r w:rsidRPr="0064569F">
              <w:t>75,000</w:t>
            </w:r>
          </w:p>
        </w:tc>
        <w:tc>
          <w:tcPr>
            <w:tcW w:w="140" w:type="dxa"/>
            <w:vAlign w:val="bottom"/>
          </w:tcPr>
          <w:p w14:paraId="0FB709AA" w14:textId="77777777" w:rsidR="00585DDA" w:rsidRPr="0064569F" w:rsidRDefault="00585DDA" w:rsidP="007B648B">
            <w:pPr>
              <w:pStyle w:val="tabletext11"/>
              <w:jc w:val="right"/>
            </w:pPr>
          </w:p>
        </w:tc>
        <w:tc>
          <w:tcPr>
            <w:tcW w:w="922" w:type="dxa"/>
            <w:tcBorders>
              <w:left w:val="single" w:sz="6" w:space="0" w:color="auto"/>
              <w:right w:val="single" w:sz="6" w:space="0" w:color="auto"/>
            </w:tcBorders>
            <w:vAlign w:val="bottom"/>
          </w:tcPr>
          <w:p w14:paraId="7BFA85B6" w14:textId="77777777" w:rsidR="00585DDA" w:rsidRPr="0064569F" w:rsidRDefault="00585DDA" w:rsidP="007B648B">
            <w:pPr>
              <w:pStyle w:val="tabletext11"/>
              <w:jc w:val="center"/>
              <w:rPr>
                <w:rFonts w:cs="Arial"/>
                <w:color w:val="000000"/>
                <w:szCs w:val="18"/>
              </w:rPr>
            </w:pPr>
            <w:r w:rsidRPr="0064569F">
              <w:rPr>
                <w:rFonts w:cs="Arial"/>
                <w:color w:val="000000"/>
                <w:szCs w:val="18"/>
              </w:rPr>
              <w:t>0.078</w:t>
            </w:r>
          </w:p>
        </w:tc>
        <w:tc>
          <w:tcPr>
            <w:tcW w:w="923" w:type="dxa"/>
            <w:tcBorders>
              <w:left w:val="single" w:sz="6" w:space="0" w:color="auto"/>
              <w:right w:val="single" w:sz="6" w:space="0" w:color="auto"/>
            </w:tcBorders>
            <w:vAlign w:val="bottom"/>
          </w:tcPr>
          <w:p w14:paraId="54E897D8" w14:textId="77777777" w:rsidR="00585DDA" w:rsidRPr="0064569F" w:rsidRDefault="00585DDA" w:rsidP="007B648B">
            <w:pPr>
              <w:pStyle w:val="tabletext11"/>
              <w:jc w:val="center"/>
              <w:rPr>
                <w:rFonts w:cs="Arial"/>
                <w:color w:val="000000"/>
                <w:szCs w:val="18"/>
              </w:rPr>
            </w:pPr>
            <w:r w:rsidRPr="0064569F">
              <w:rPr>
                <w:rFonts w:cs="Arial"/>
                <w:color w:val="000000"/>
                <w:szCs w:val="18"/>
              </w:rPr>
              <w:t>0.087</w:t>
            </w:r>
          </w:p>
        </w:tc>
        <w:tc>
          <w:tcPr>
            <w:tcW w:w="922" w:type="dxa"/>
            <w:tcBorders>
              <w:left w:val="nil"/>
              <w:right w:val="single" w:sz="6" w:space="0" w:color="auto"/>
            </w:tcBorders>
            <w:vAlign w:val="bottom"/>
          </w:tcPr>
          <w:p w14:paraId="7A1615B4" w14:textId="77777777" w:rsidR="00585DDA" w:rsidRPr="0064569F" w:rsidRDefault="00585DDA" w:rsidP="007B648B">
            <w:pPr>
              <w:pStyle w:val="tabletext11"/>
              <w:jc w:val="center"/>
              <w:rPr>
                <w:rFonts w:cs="Arial"/>
                <w:color w:val="000000"/>
                <w:szCs w:val="18"/>
              </w:rPr>
            </w:pPr>
            <w:r w:rsidRPr="0064569F">
              <w:rPr>
                <w:rFonts w:cs="Arial"/>
                <w:color w:val="000000"/>
                <w:szCs w:val="18"/>
              </w:rPr>
              <w:t>0.023</w:t>
            </w:r>
          </w:p>
        </w:tc>
        <w:tc>
          <w:tcPr>
            <w:tcW w:w="923" w:type="dxa"/>
            <w:tcBorders>
              <w:left w:val="nil"/>
              <w:right w:val="single" w:sz="6" w:space="0" w:color="auto"/>
            </w:tcBorders>
            <w:vAlign w:val="bottom"/>
          </w:tcPr>
          <w:p w14:paraId="3C4B8B3C" w14:textId="77777777" w:rsidR="00585DDA" w:rsidRPr="0064569F" w:rsidRDefault="00585DDA" w:rsidP="007B648B">
            <w:pPr>
              <w:pStyle w:val="tabletext11"/>
              <w:jc w:val="center"/>
              <w:rPr>
                <w:rFonts w:cs="Arial"/>
                <w:color w:val="000000"/>
                <w:szCs w:val="18"/>
              </w:rPr>
            </w:pPr>
            <w:r w:rsidRPr="0064569F">
              <w:rPr>
                <w:rFonts w:cs="Arial"/>
                <w:color w:val="000000"/>
                <w:szCs w:val="18"/>
              </w:rPr>
              <w:t>0.042</w:t>
            </w:r>
          </w:p>
        </w:tc>
      </w:tr>
      <w:tr w:rsidR="00585DDA" w:rsidRPr="0064569F" w14:paraId="2F9E5E3B" w14:textId="77777777" w:rsidTr="007B648B">
        <w:trPr>
          <w:cantSplit/>
          <w:trHeight w:val="190"/>
        </w:trPr>
        <w:tc>
          <w:tcPr>
            <w:tcW w:w="200" w:type="dxa"/>
          </w:tcPr>
          <w:p w14:paraId="7F5E1A5F" w14:textId="77777777" w:rsidR="00585DDA" w:rsidRPr="0064569F" w:rsidRDefault="00585DDA" w:rsidP="007B648B">
            <w:pPr>
              <w:pStyle w:val="tabletext11"/>
            </w:pPr>
          </w:p>
        </w:tc>
        <w:tc>
          <w:tcPr>
            <w:tcW w:w="210" w:type="dxa"/>
            <w:tcBorders>
              <w:left w:val="single" w:sz="6" w:space="0" w:color="auto"/>
              <w:bottom w:val="single" w:sz="6" w:space="0" w:color="auto"/>
            </w:tcBorders>
          </w:tcPr>
          <w:p w14:paraId="58269AC8" w14:textId="77777777" w:rsidR="00585DDA" w:rsidRPr="0064569F" w:rsidRDefault="00585DDA" w:rsidP="007B648B">
            <w:pPr>
              <w:pStyle w:val="tabletext11"/>
            </w:pPr>
          </w:p>
        </w:tc>
        <w:tc>
          <w:tcPr>
            <w:tcW w:w="760" w:type="dxa"/>
            <w:tcBorders>
              <w:bottom w:val="single" w:sz="6" w:space="0" w:color="auto"/>
            </w:tcBorders>
            <w:vAlign w:val="bottom"/>
          </w:tcPr>
          <w:p w14:paraId="5C0CD6A0" w14:textId="77777777" w:rsidR="00585DDA" w:rsidRPr="0064569F" w:rsidRDefault="00585DDA" w:rsidP="007B648B">
            <w:pPr>
              <w:pStyle w:val="tabletext11"/>
              <w:jc w:val="right"/>
            </w:pPr>
            <w:r w:rsidRPr="0064569F">
              <w:t>100,000</w:t>
            </w:r>
          </w:p>
        </w:tc>
        <w:tc>
          <w:tcPr>
            <w:tcW w:w="140" w:type="dxa"/>
            <w:tcBorders>
              <w:bottom w:val="single" w:sz="6" w:space="0" w:color="auto"/>
            </w:tcBorders>
            <w:vAlign w:val="bottom"/>
          </w:tcPr>
          <w:p w14:paraId="7392AE82" w14:textId="77777777" w:rsidR="00585DDA" w:rsidRPr="0064569F" w:rsidRDefault="00585DDA" w:rsidP="007B648B">
            <w:pPr>
              <w:pStyle w:val="tabletext11"/>
              <w:jc w:val="right"/>
            </w:pPr>
          </w:p>
        </w:tc>
        <w:tc>
          <w:tcPr>
            <w:tcW w:w="922" w:type="dxa"/>
            <w:tcBorders>
              <w:left w:val="single" w:sz="6" w:space="0" w:color="auto"/>
              <w:bottom w:val="single" w:sz="6" w:space="0" w:color="auto"/>
              <w:right w:val="single" w:sz="6" w:space="0" w:color="auto"/>
            </w:tcBorders>
            <w:vAlign w:val="bottom"/>
          </w:tcPr>
          <w:p w14:paraId="5D3DB121" w14:textId="77777777" w:rsidR="00585DDA" w:rsidRPr="0064569F" w:rsidRDefault="00585DDA" w:rsidP="007B648B">
            <w:pPr>
              <w:pStyle w:val="tabletext11"/>
              <w:jc w:val="center"/>
              <w:rPr>
                <w:rFonts w:cs="Arial"/>
                <w:color w:val="000000"/>
                <w:szCs w:val="18"/>
              </w:rPr>
            </w:pPr>
            <w:r w:rsidRPr="0064569F">
              <w:rPr>
                <w:rFonts w:cs="Arial"/>
                <w:color w:val="000000"/>
                <w:szCs w:val="18"/>
              </w:rPr>
              <w:t>0.098</w:t>
            </w:r>
          </w:p>
        </w:tc>
        <w:tc>
          <w:tcPr>
            <w:tcW w:w="923" w:type="dxa"/>
            <w:tcBorders>
              <w:left w:val="single" w:sz="6" w:space="0" w:color="auto"/>
              <w:bottom w:val="single" w:sz="6" w:space="0" w:color="auto"/>
              <w:right w:val="single" w:sz="6" w:space="0" w:color="auto"/>
            </w:tcBorders>
            <w:vAlign w:val="bottom"/>
          </w:tcPr>
          <w:p w14:paraId="22C11B3A" w14:textId="77777777" w:rsidR="00585DDA" w:rsidRPr="0064569F" w:rsidRDefault="00585DDA" w:rsidP="007B648B">
            <w:pPr>
              <w:pStyle w:val="tabletext11"/>
              <w:jc w:val="center"/>
              <w:rPr>
                <w:rFonts w:cs="Arial"/>
                <w:color w:val="000000"/>
                <w:szCs w:val="18"/>
              </w:rPr>
            </w:pPr>
            <w:r w:rsidRPr="0064569F">
              <w:rPr>
                <w:rFonts w:cs="Arial"/>
                <w:color w:val="000000"/>
                <w:szCs w:val="18"/>
              </w:rPr>
              <w:t>0.109</w:t>
            </w:r>
          </w:p>
        </w:tc>
        <w:tc>
          <w:tcPr>
            <w:tcW w:w="922" w:type="dxa"/>
            <w:tcBorders>
              <w:left w:val="nil"/>
              <w:bottom w:val="single" w:sz="6" w:space="0" w:color="auto"/>
              <w:right w:val="single" w:sz="6" w:space="0" w:color="auto"/>
            </w:tcBorders>
            <w:vAlign w:val="bottom"/>
          </w:tcPr>
          <w:p w14:paraId="653E4A8C" w14:textId="77777777" w:rsidR="00585DDA" w:rsidRPr="0064569F" w:rsidRDefault="00585DDA" w:rsidP="007B648B">
            <w:pPr>
              <w:pStyle w:val="tabletext11"/>
              <w:jc w:val="center"/>
              <w:rPr>
                <w:rFonts w:cs="Arial"/>
                <w:color w:val="000000"/>
                <w:szCs w:val="18"/>
              </w:rPr>
            </w:pPr>
            <w:r w:rsidRPr="0064569F">
              <w:rPr>
                <w:rFonts w:cs="Arial"/>
                <w:color w:val="000000"/>
                <w:szCs w:val="18"/>
              </w:rPr>
              <w:t>0.024</w:t>
            </w:r>
          </w:p>
        </w:tc>
        <w:tc>
          <w:tcPr>
            <w:tcW w:w="923" w:type="dxa"/>
            <w:tcBorders>
              <w:left w:val="nil"/>
              <w:bottom w:val="single" w:sz="6" w:space="0" w:color="auto"/>
              <w:right w:val="single" w:sz="6" w:space="0" w:color="auto"/>
            </w:tcBorders>
            <w:vAlign w:val="bottom"/>
          </w:tcPr>
          <w:p w14:paraId="21BECBD5" w14:textId="77777777" w:rsidR="00585DDA" w:rsidRPr="0064569F" w:rsidRDefault="00585DDA" w:rsidP="007B648B">
            <w:pPr>
              <w:pStyle w:val="tabletext11"/>
              <w:jc w:val="center"/>
              <w:rPr>
                <w:rFonts w:cs="Arial"/>
                <w:color w:val="000000"/>
                <w:szCs w:val="18"/>
              </w:rPr>
            </w:pPr>
            <w:r w:rsidRPr="0064569F">
              <w:rPr>
                <w:rFonts w:cs="Arial"/>
                <w:color w:val="000000"/>
                <w:szCs w:val="18"/>
              </w:rPr>
              <w:t>0.045</w:t>
            </w:r>
          </w:p>
        </w:tc>
      </w:tr>
    </w:tbl>
    <w:p w14:paraId="6991CB95" w14:textId="77777777" w:rsidR="00585DDA" w:rsidRPr="0064569F" w:rsidRDefault="00585DDA" w:rsidP="00585DDA">
      <w:pPr>
        <w:pStyle w:val="tablecaption"/>
      </w:pPr>
      <w:r w:rsidRPr="0064569F">
        <w:t>Table 298.A.2. Liability Deductible Discount Factors</w:t>
      </w:r>
    </w:p>
    <w:p w14:paraId="193BFE47" w14:textId="77777777" w:rsidR="00585DDA" w:rsidRPr="0064569F" w:rsidRDefault="00585DDA" w:rsidP="00585DDA">
      <w:pPr>
        <w:pStyle w:val="isonormal"/>
      </w:pPr>
    </w:p>
    <w:p w14:paraId="2D96B9E5" w14:textId="77777777" w:rsidR="00585DDA" w:rsidRPr="0064569F" w:rsidRDefault="00585DDA" w:rsidP="00585DDA">
      <w:pPr>
        <w:pStyle w:val="blocktext1"/>
      </w:pPr>
      <w:r w:rsidRPr="0064569F">
        <w:t xml:space="preserve">Paragraph </w:t>
      </w:r>
      <w:r w:rsidRPr="0064569F">
        <w:rPr>
          <w:b/>
        </w:rPr>
        <w:t>B.</w:t>
      </w:r>
      <w:r w:rsidRPr="0064569F">
        <w:t xml:space="preserve"> is replaced by the following:</w:t>
      </w:r>
    </w:p>
    <w:p w14:paraId="0A664057" w14:textId="77777777" w:rsidR="00585DDA" w:rsidRPr="0064569F" w:rsidRDefault="00585DDA" w:rsidP="00585DDA">
      <w:pPr>
        <w:pStyle w:val="outlinehd2"/>
      </w:pPr>
      <w:r w:rsidRPr="0064569F">
        <w:tab/>
        <w:t>B.</w:t>
      </w:r>
      <w:r w:rsidRPr="0064569F">
        <w:tab/>
        <w:t>Physical Damage Coverages</w:t>
      </w:r>
    </w:p>
    <w:p w14:paraId="0FBEFB49" w14:textId="77777777" w:rsidR="00585DDA" w:rsidRPr="0064569F" w:rsidRDefault="00585DDA" w:rsidP="00585DDA">
      <w:pPr>
        <w:pStyle w:val="outlinehd3"/>
      </w:pPr>
      <w:bookmarkStart w:id="5" w:name="_Hlk25057563"/>
      <w:r w:rsidRPr="0064569F">
        <w:tab/>
        <w:t>1.</w:t>
      </w:r>
      <w:r w:rsidRPr="0064569F">
        <w:tab/>
        <w:t>Special Provisions</w:t>
      </w:r>
    </w:p>
    <w:p w14:paraId="2CBAE368" w14:textId="77777777" w:rsidR="00585DDA" w:rsidRPr="0064569F" w:rsidRDefault="00585DDA" w:rsidP="00585DDA">
      <w:pPr>
        <w:pStyle w:val="outlinetxt4"/>
      </w:pPr>
      <w:r w:rsidRPr="0064569F">
        <w:rPr>
          <w:b/>
        </w:rPr>
        <w:tab/>
        <w:t>a.</w:t>
      </w:r>
      <w:r w:rsidRPr="0064569F">
        <w:rPr>
          <w:b/>
        </w:rPr>
        <w:tab/>
      </w:r>
      <w:r w:rsidRPr="0064569F">
        <w:t xml:space="preserve">At the option of the insured, the Comprehensive deductible provisions may be made inapplicable to safety glass breakage. Use Full Safety Glass Coverage Endorsement </w:t>
      </w:r>
      <w:r w:rsidRPr="0064569F">
        <w:rPr>
          <w:rStyle w:val="formlink"/>
        </w:rPr>
        <w:t>CA 04 21</w:t>
      </w:r>
      <w:r w:rsidRPr="0064569F">
        <w:rPr>
          <w:b/>
          <w:bCs/>
        </w:rPr>
        <w:t>.</w:t>
      </w:r>
    </w:p>
    <w:p w14:paraId="18B2D5FD" w14:textId="77777777" w:rsidR="00585DDA" w:rsidRPr="0064569F" w:rsidRDefault="00585DDA" w:rsidP="00585DDA">
      <w:pPr>
        <w:pStyle w:val="outlinetxt4"/>
        <w:rPr>
          <w:ins w:id="6" w:author="Author"/>
        </w:rPr>
      </w:pPr>
      <w:r w:rsidRPr="0064569F">
        <w:rPr>
          <w:b/>
        </w:rPr>
        <w:tab/>
        <w:t>b.</w:t>
      </w:r>
      <w:r w:rsidRPr="0064569F">
        <w:rPr>
          <w:b/>
        </w:rPr>
        <w:tab/>
      </w:r>
      <w:r w:rsidRPr="0064569F">
        <w:t>For Specified Causes of Loss deductibles that apply to Theft, Mischief And Vandalism, refer to company. For Limited Other Than Collision coverages without a deductible, the Deductible Discount Factor is 0.000.</w:t>
      </w:r>
    </w:p>
    <w:p w14:paraId="1FC81025" w14:textId="77777777" w:rsidR="00585DDA" w:rsidRPr="0064569F" w:rsidRDefault="00585DDA" w:rsidP="00585DDA">
      <w:pPr>
        <w:pStyle w:val="outlinetxt4"/>
        <w:rPr>
          <w:b/>
        </w:rPr>
      </w:pPr>
      <w:ins w:id="7" w:author="Author">
        <w:r w:rsidRPr="0064569F">
          <w:rPr>
            <w:b/>
          </w:rPr>
          <w:tab/>
          <w:t>c.</w:t>
        </w:r>
        <w:r w:rsidRPr="0064569F">
          <w:rPr>
            <w:b/>
          </w:rPr>
          <w:tab/>
        </w:r>
        <w:r w:rsidRPr="0064569F">
          <w:t xml:space="preserve">For the Physical Damage premium computations, when the Deductible Discount Factor is subtracted from the Vehicle Value Factor, the resulting value (Vehicle Value Factor </w:t>
        </w:r>
        <w:r w:rsidRPr="0064569F">
          <w:rPr>
            <w:rFonts w:cs="Arial"/>
          </w:rPr>
          <w:t>–</w:t>
        </w:r>
        <w:r w:rsidRPr="0064569F">
          <w:t xml:space="preserve"> Deductible Discount Factor) is subject to a minimum value of 0.10. If the subtraction yields a value less than the minimum, substitute 0.10 in its place.</w:t>
        </w:r>
      </w:ins>
    </w:p>
    <w:bookmarkEnd w:id="5"/>
    <w:p w14:paraId="59202EFC" w14:textId="77777777" w:rsidR="00585DDA" w:rsidRPr="0064569F" w:rsidRDefault="00585DDA" w:rsidP="00585DDA">
      <w:pPr>
        <w:pStyle w:val="outlinehd3"/>
      </w:pPr>
      <w:r w:rsidRPr="0064569F">
        <w:tab/>
        <w:t>2.</w:t>
      </w:r>
      <w:r w:rsidRPr="0064569F">
        <w:tab/>
        <w:t>Non-zone-rated Vehicles</w:t>
      </w:r>
    </w:p>
    <w:p w14:paraId="42B767B1" w14:textId="77777777" w:rsidR="00585DDA" w:rsidRPr="0064569F" w:rsidRDefault="00585DDA" w:rsidP="00585DDA">
      <w:pPr>
        <w:pStyle w:val="outlinehd4"/>
      </w:pPr>
      <w:r w:rsidRPr="0064569F">
        <w:rPr>
          <w:rFonts w:cs="Arial"/>
          <w:bCs/>
          <w:color w:val="000000"/>
          <w:szCs w:val="18"/>
        </w:rPr>
        <w:tab/>
        <w:t>a.</w:t>
      </w:r>
      <w:r w:rsidRPr="0064569F">
        <w:rPr>
          <w:rFonts w:cs="Arial"/>
          <w:bCs/>
          <w:color w:val="000000"/>
          <w:szCs w:val="18"/>
        </w:rPr>
        <w:tab/>
      </w:r>
      <w:r w:rsidRPr="0064569F">
        <w:t>Private Passenger Types Deductible Discount Factors</w:t>
      </w:r>
    </w:p>
    <w:p w14:paraId="1111CB98" w14:textId="77777777" w:rsidR="00585DDA" w:rsidRPr="0064569F" w:rsidRDefault="00585DDA" w:rsidP="00585DDA">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67"/>
        <w:gridCol w:w="154"/>
        <w:gridCol w:w="1067"/>
        <w:gridCol w:w="1667"/>
        <w:gridCol w:w="1667"/>
        <w:gridCol w:w="1667"/>
        <w:gridCol w:w="1667"/>
        <w:gridCol w:w="1190"/>
      </w:tblGrid>
      <w:tr w:rsidR="00585DDA" w:rsidRPr="0064569F" w14:paraId="00365023" w14:textId="77777777" w:rsidTr="007B648B">
        <w:trPr>
          <w:cantSplit/>
          <w:trHeight w:val="190"/>
        </w:trPr>
        <w:tc>
          <w:tcPr>
            <w:tcW w:w="194" w:type="dxa"/>
            <w:tcBorders>
              <w:right w:val="single" w:sz="6" w:space="0" w:color="auto"/>
            </w:tcBorders>
            <w:vAlign w:val="bottom"/>
            <w:hideMark/>
          </w:tcPr>
          <w:p w14:paraId="72BC34F9" w14:textId="77777777" w:rsidR="00585DDA" w:rsidRPr="0064569F" w:rsidRDefault="00585DDA" w:rsidP="007B648B">
            <w:pPr>
              <w:pStyle w:val="tablehead"/>
            </w:pPr>
            <w:r w:rsidRPr="0064569F">
              <w:br/>
            </w:r>
          </w:p>
        </w:tc>
        <w:tc>
          <w:tcPr>
            <w:tcW w:w="1161" w:type="dxa"/>
            <w:gridSpan w:val="3"/>
            <w:tcBorders>
              <w:top w:val="single" w:sz="6" w:space="0" w:color="auto"/>
              <w:left w:val="single" w:sz="6" w:space="0" w:color="auto"/>
              <w:bottom w:val="single" w:sz="6" w:space="0" w:color="auto"/>
              <w:right w:val="single" w:sz="6" w:space="0" w:color="auto"/>
            </w:tcBorders>
            <w:vAlign w:val="bottom"/>
            <w:hideMark/>
          </w:tcPr>
          <w:p w14:paraId="39491B7C" w14:textId="77777777" w:rsidR="00585DDA" w:rsidRPr="0064569F" w:rsidRDefault="00585DDA" w:rsidP="007B648B">
            <w:pPr>
              <w:pStyle w:val="tablehead"/>
            </w:pPr>
            <w:r w:rsidRPr="0064569F">
              <w:br/>
            </w:r>
            <w:r w:rsidRPr="0064569F">
              <w:br/>
              <w:t>Deductible</w:t>
            </w:r>
            <w:r w:rsidRPr="0064569F">
              <w:br/>
              <w:t>Amount</w:t>
            </w:r>
          </w:p>
        </w:tc>
        <w:tc>
          <w:tcPr>
            <w:tcW w:w="1067" w:type="dxa"/>
            <w:tcBorders>
              <w:top w:val="single" w:sz="6" w:space="0" w:color="auto"/>
              <w:left w:val="single" w:sz="6" w:space="0" w:color="auto"/>
              <w:bottom w:val="single" w:sz="6" w:space="0" w:color="auto"/>
              <w:right w:val="single" w:sz="6" w:space="0" w:color="auto"/>
            </w:tcBorders>
            <w:vAlign w:val="bottom"/>
            <w:hideMark/>
          </w:tcPr>
          <w:p w14:paraId="44B03498" w14:textId="77777777" w:rsidR="00585DDA" w:rsidRPr="0064569F" w:rsidRDefault="00585DDA" w:rsidP="007B648B">
            <w:pPr>
              <w:pStyle w:val="tablehead"/>
            </w:pPr>
            <w:r w:rsidRPr="0064569F">
              <w:br/>
              <w:t>Collision</w:t>
            </w:r>
          </w:p>
        </w:tc>
        <w:tc>
          <w:tcPr>
            <w:tcW w:w="1667" w:type="dxa"/>
            <w:tcBorders>
              <w:top w:val="single" w:sz="6" w:space="0" w:color="auto"/>
              <w:left w:val="single" w:sz="6" w:space="0" w:color="auto"/>
              <w:bottom w:val="single" w:sz="6" w:space="0" w:color="auto"/>
              <w:right w:val="single" w:sz="6" w:space="0" w:color="auto"/>
            </w:tcBorders>
            <w:vAlign w:val="bottom"/>
          </w:tcPr>
          <w:p w14:paraId="36DE8F2D" w14:textId="77777777" w:rsidR="00585DDA" w:rsidRPr="0064569F" w:rsidRDefault="00585DDA" w:rsidP="007B648B">
            <w:pPr>
              <w:pStyle w:val="tablehead"/>
            </w:pPr>
            <w:r w:rsidRPr="0064569F">
              <w:t>Comprehensive</w:t>
            </w:r>
            <w:r w:rsidRPr="0064569F">
              <w:br/>
              <w:t>Deductible For</w:t>
            </w:r>
            <w:r w:rsidRPr="0064569F">
              <w:br/>
              <w:t>Theft, Mischief</w:t>
            </w:r>
            <w:r w:rsidRPr="0064569F">
              <w:br/>
              <w:t>And Vandalism</w:t>
            </w:r>
          </w:p>
        </w:tc>
        <w:tc>
          <w:tcPr>
            <w:tcW w:w="1667" w:type="dxa"/>
            <w:tcBorders>
              <w:top w:val="single" w:sz="6" w:space="0" w:color="auto"/>
              <w:left w:val="single" w:sz="6" w:space="0" w:color="auto"/>
              <w:bottom w:val="single" w:sz="6" w:space="0" w:color="auto"/>
              <w:right w:val="single" w:sz="6" w:space="0" w:color="auto"/>
            </w:tcBorders>
            <w:vAlign w:val="bottom"/>
          </w:tcPr>
          <w:p w14:paraId="132770AA" w14:textId="77777777" w:rsidR="00585DDA" w:rsidRPr="0064569F" w:rsidRDefault="00585DDA" w:rsidP="007B648B">
            <w:pPr>
              <w:pStyle w:val="tablehead"/>
            </w:pPr>
            <w:r w:rsidRPr="0064569F">
              <w:t>Comprehensive</w:t>
            </w:r>
            <w:r w:rsidRPr="0064569F">
              <w:br/>
              <w:t>All Perils</w:t>
            </w:r>
            <w:r w:rsidRPr="0064569F">
              <w:br/>
              <w:t>Deductible</w:t>
            </w:r>
          </w:p>
        </w:tc>
        <w:tc>
          <w:tcPr>
            <w:tcW w:w="1667" w:type="dxa"/>
            <w:tcBorders>
              <w:top w:val="single" w:sz="6" w:space="0" w:color="auto"/>
              <w:left w:val="single" w:sz="6" w:space="0" w:color="auto"/>
              <w:bottom w:val="single" w:sz="6" w:space="0" w:color="auto"/>
              <w:right w:val="single" w:sz="6" w:space="0" w:color="auto"/>
            </w:tcBorders>
            <w:vAlign w:val="bottom"/>
          </w:tcPr>
          <w:p w14:paraId="6B19EFE3" w14:textId="77777777" w:rsidR="00585DDA" w:rsidRPr="0064569F" w:rsidRDefault="00585DDA" w:rsidP="007B648B">
            <w:pPr>
              <w:pStyle w:val="tablehead"/>
            </w:pPr>
            <w:r w:rsidRPr="0064569F">
              <w:t>Comprehensive</w:t>
            </w:r>
            <w:r w:rsidRPr="0064569F">
              <w:br/>
              <w:t>Deductible For</w:t>
            </w:r>
            <w:r w:rsidRPr="0064569F">
              <w:br/>
              <w:t>Theft, Mischief</w:t>
            </w:r>
            <w:r w:rsidRPr="0064569F">
              <w:br/>
              <w:t>And Vandalism</w:t>
            </w:r>
            <w:r w:rsidRPr="0064569F">
              <w:br/>
              <w:t>With Full Glass</w:t>
            </w:r>
            <w:r w:rsidRPr="0064569F">
              <w:br/>
              <w:t>Coverage</w:t>
            </w:r>
          </w:p>
        </w:tc>
        <w:tc>
          <w:tcPr>
            <w:tcW w:w="1667" w:type="dxa"/>
            <w:tcBorders>
              <w:top w:val="single" w:sz="6" w:space="0" w:color="auto"/>
              <w:left w:val="single" w:sz="6" w:space="0" w:color="auto"/>
              <w:bottom w:val="single" w:sz="6" w:space="0" w:color="auto"/>
              <w:right w:val="single" w:sz="6" w:space="0" w:color="auto"/>
            </w:tcBorders>
            <w:vAlign w:val="bottom"/>
          </w:tcPr>
          <w:p w14:paraId="5D14D844" w14:textId="77777777" w:rsidR="00585DDA" w:rsidRPr="0064569F" w:rsidRDefault="00585DDA" w:rsidP="007B648B">
            <w:pPr>
              <w:pStyle w:val="tablehead"/>
            </w:pPr>
            <w:r w:rsidRPr="0064569F">
              <w:t>Comprehensive</w:t>
            </w:r>
            <w:r w:rsidRPr="0064569F">
              <w:br/>
              <w:t>All Perils</w:t>
            </w:r>
            <w:r w:rsidRPr="0064569F">
              <w:br/>
              <w:t>Deductible With</w:t>
            </w:r>
            <w:r w:rsidRPr="0064569F">
              <w:br/>
              <w:t>Full Glass</w:t>
            </w:r>
            <w:r w:rsidRPr="0064569F">
              <w:br/>
              <w:t>Coverage</w:t>
            </w:r>
          </w:p>
        </w:tc>
        <w:tc>
          <w:tcPr>
            <w:tcW w:w="1190" w:type="dxa"/>
            <w:tcBorders>
              <w:top w:val="single" w:sz="6" w:space="0" w:color="auto"/>
              <w:left w:val="single" w:sz="6" w:space="0" w:color="auto"/>
              <w:bottom w:val="single" w:sz="6" w:space="0" w:color="auto"/>
              <w:right w:val="single" w:sz="6" w:space="0" w:color="auto"/>
            </w:tcBorders>
            <w:vAlign w:val="bottom"/>
          </w:tcPr>
          <w:p w14:paraId="03B98BD6" w14:textId="77777777" w:rsidR="00585DDA" w:rsidRPr="0064569F" w:rsidRDefault="00585DDA" w:rsidP="007B648B">
            <w:pPr>
              <w:pStyle w:val="tablehead"/>
            </w:pPr>
            <w:r w:rsidRPr="0064569F">
              <w:t>Specified</w:t>
            </w:r>
            <w:r w:rsidRPr="0064569F">
              <w:br/>
              <w:t>Causes Of</w:t>
            </w:r>
            <w:r w:rsidRPr="0064569F">
              <w:br/>
              <w:t>Loss All</w:t>
            </w:r>
            <w:r w:rsidRPr="0064569F">
              <w:br/>
              <w:t>Perils</w:t>
            </w:r>
            <w:r w:rsidRPr="0064569F">
              <w:br/>
              <w:t>Deductible</w:t>
            </w:r>
          </w:p>
        </w:tc>
      </w:tr>
      <w:tr w:rsidR="00585DDA" w:rsidRPr="0064569F" w14:paraId="5C58F212" w14:textId="77777777" w:rsidTr="007B648B">
        <w:trPr>
          <w:cantSplit/>
          <w:trHeight w:val="196"/>
        </w:trPr>
        <w:tc>
          <w:tcPr>
            <w:tcW w:w="194" w:type="dxa"/>
          </w:tcPr>
          <w:p w14:paraId="3EACF574" w14:textId="77777777" w:rsidR="00585DDA" w:rsidRPr="0064569F" w:rsidRDefault="00585DDA" w:rsidP="007B648B">
            <w:pPr>
              <w:pStyle w:val="tabletext11"/>
            </w:pPr>
          </w:p>
        </w:tc>
        <w:tc>
          <w:tcPr>
            <w:tcW w:w="240" w:type="dxa"/>
            <w:tcBorders>
              <w:top w:val="single" w:sz="6" w:space="0" w:color="auto"/>
              <w:left w:val="single" w:sz="6" w:space="0" w:color="auto"/>
              <w:bottom w:val="nil"/>
              <w:right w:val="nil"/>
            </w:tcBorders>
            <w:hideMark/>
          </w:tcPr>
          <w:p w14:paraId="0C513977" w14:textId="77777777" w:rsidR="00585DDA" w:rsidRPr="0064569F" w:rsidRDefault="00585DDA" w:rsidP="007B648B">
            <w:pPr>
              <w:pStyle w:val="tabletext11"/>
              <w:jc w:val="right"/>
            </w:pPr>
            <w:r w:rsidRPr="0064569F">
              <w:t>$</w:t>
            </w:r>
          </w:p>
        </w:tc>
        <w:tc>
          <w:tcPr>
            <w:tcW w:w="767" w:type="dxa"/>
            <w:tcBorders>
              <w:top w:val="single" w:sz="6" w:space="0" w:color="auto"/>
              <w:left w:val="nil"/>
              <w:bottom w:val="nil"/>
            </w:tcBorders>
            <w:hideMark/>
          </w:tcPr>
          <w:p w14:paraId="23162F52" w14:textId="77777777" w:rsidR="00585DDA" w:rsidRPr="0064569F" w:rsidRDefault="00585DDA" w:rsidP="007B648B">
            <w:pPr>
              <w:pStyle w:val="tabletext11"/>
              <w:jc w:val="right"/>
            </w:pPr>
            <w:r w:rsidRPr="0064569F">
              <w:t>0</w:t>
            </w:r>
          </w:p>
        </w:tc>
        <w:tc>
          <w:tcPr>
            <w:tcW w:w="154" w:type="dxa"/>
            <w:tcBorders>
              <w:top w:val="single" w:sz="6" w:space="0" w:color="auto"/>
              <w:bottom w:val="nil"/>
              <w:right w:val="nil"/>
            </w:tcBorders>
          </w:tcPr>
          <w:p w14:paraId="25223342" w14:textId="77777777" w:rsidR="00585DDA" w:rsidRPr="0064569F" w:rsidRDefault="00585DDA" w:rsidP="007B648B">
            <w:pPr>
              <w:pStyle w:val="tabletext11"/>
              <w:jc w:val="right"/>
            </w:pPr>
          </w:p>
        </w:tc>
        <w:tc>
          <w:tcPr>
            <w:tcW w:w="1067" w:type="dxa"/>
            <w:tcBorders>
              <w:top w:val="single" w:sz="6" w:space="0" w:color="auto"/>
              <w:left w:val="single" w:sz="6" w:space="0" w:color="auto"/>
              <w:bottom w:val="nil"/>
              <w:right w:val="single" w:sz="6" w:space="0" w:color="auto"/>
            </w:tcBorders>
            <w:vAlign w:val="bottom"/>
            <w:hideMark/>
          </w:tcPr>
          <w:p w14:paraId="2C1535FB" w14:textId="77777777" w:rsidR="00585DDA" w:rsidRPr="0064569F" w:rsidRDefault="00585DDA" w:rsidP="007B648B">
            <w:pPr>
              <w:pStyle w:val="tabletext11"/>
              <w:jc w:val="center"/>
            </w:pPr>
            <w:r w:rsidRPr="0064569F">
              <w:t>N/A</w:t>
            </w:r>
          </w:p>
        </w:tc>
        <w:tc>
          <w:tcPr>
            <w:tcW w:w="1667" w:type="dxa"/>
            <w:tcBorders>
              <w:top w:val="single" w:sz="6" w:space="0" w:color="auto"/>
              <w:left w:val="nil"/>
              <w:bottom w:val="nil"/>
              <w:right w:val="single" w:sz="6" w:space="0" w:color="auto"/>
            </w:tcBorders>
            <w:vAlign w:val="bottom"/>
          </w:tcPr>
          <w:p w14:paraId="44C4B134" w14:textId="77777777" w:rsidR="00585DDA" w:rsidRPr="0064569F" w:rsidRDefault="00585DDA" w:rsidP="007B648B">
            <w:pPr>
              <w:pStyle w:val="tabletext11"/>
              <w:jc w:val="center"/>
            </w:pPr>
            <w:r w:rsidRPr="0064569F">
              <w:t>-0.172</w:t>
            </w:r>
          </w:p>
        </w:tc>
        <w:tc>
          <w:tcPr>
            <w:tcW w:w="1667" w:type="dxa"/>
            <w:tcBorders>
              <w:top w:val="single" w:sz="6" w:space="0" w:color="auto"/>
              <w:left w:val="nil"/>
              <w:bottom w:val="nil"/>
              <w:right w:val="single" w:sz="6" w:space="0" w:color="auto"/>
            </w:tcBorders>
            <w:vAlign w:val="bottom"/>
          </w:tcPr>
          <w:p w14:paraId="48CEFB9F" w14:textId="77777777" w:rsidR="00585DDA" w:rsidRPr="0064569F" w:rsidRDefault="00585DDA" w:rsidP="007B648B">
            <w:pPr>
              <w:pStyle w:val="tabletext11"/>
              <w:jc w:val="center"/>
            </w:pPr>
            <w:r w:rsidRPr="0064569F">
              <w:t>-0.172</w:t>
            </w:r>
          </w:p>
        </w:tc>
        <w:tc>
          <w:tcPr>
            <w:tcW w:w="1667" w:type="dxa"/>
            <w:tcBorders>
              <w:top w:val="single" w:sz="6" w:space="0" w:color="auto"/>
              <w:left w:val="nil"/>
              <w:bottom w:val="nil"/>
              <w:right w:val="single" w:sz="6" w:space="0" w:color="auto"/>
            </w:tcBorders>
            <w:vAlign w:val="bottom"/>
          </w:tcPr>
          <w:p w14:paraId="4797D389" w14:textId="77777777" w:rsidR="00585DDA" w:rsidRPr="0064569F" w:rsidRDefault="00585DDA" w:rsidP="007B648B">
            <w:pPr>
              <w:pStyle w:val="tabletext11"/>
              <w:jc w:val="center"/>
            </w:pPr>
            <w:r w:rsidRPr="0064569F">
              <w:t>-0.172</w:t>
            </w:r>
          </w:p>
        </w:tc>
        <w:tc>
          <w:tcPr>
            <w:tcW w:w="1667" w:type="dxa"/>
            <w:tcBorders>
              <w:top w:val="single" w:sz="6" w:space="0" w:color="auto"/>
              <w:left w:val="nil"/>
              <w:bottom w:val="nil"/>
              <w:right w:val="single" w:sz="6" w:space="0" w:color="auto"/>
            </w:tcBorders>
            <w:vAlign w:val="bottom"/>
          </w:tcPr>
          <w:p w14:paraId="269B0144" w14:textId="77777777" w:rsidR="00585DDA" w:rsidRPr="0064569F" w:rsidRDefault="00585DDA" w:rsidP="007B648B">
            <w:pPr>
              <w:pStyle w:val="tabletext11"/>
              <w:jc w:val="center"/>
            </w:pPr>
            <w:r w:rsidRPr="0064569F">
              <w:t>-0.172</w:t>
            </w:r>
          </w:p>
        </w:tc>
        <w:tc>
          <w:tcPr>
            <w:tcW w:w="1190" w:type="dxa"/>
            <w:tcBorders>
              <w:top w:val="single" w:sz="6" w:space="0" w:color="auto"/>
              <w:left w:val="nil"/>
              <w:bottom w:val="nil"/>
              <w:right w:val="single" w:sz="6" w:space="0" w:color="auto"/>
            </w:tcBorders>
            <w:vAlign w:val="bottom"/>
          </w:tcPr>
          <w:p w14:paraId="238C6705" w14:textId="77777777" w:rsidR="00585DDA" w:rsidRPr="0064569F" w:rsidRDefault="00585DDA" w:rsidP="007B648B">
            <w:pPr>
              <w:pStyle w:val="tabletext11"/>
              <w:jc w:val="center"/>
            </w:pPr>
            <w:r w:rsidRPr="0064569F">
              <w:t>0.000</w:t>
            </w:r>
          </w:p>
        </w:tc>
      </w:tr>
      <w:tr w:rsidR="00585DDA" w:rsidRPr="0064569F" w14:paraId="199770C5" w14:textId="77777777" w:rsidTr="007B648B">
        <w:trPr>
          <w:cantSplit/>
          <w:trHeight w:val="196"/>
        </w:trPr>
        <w:tc>
          <w:tcPr>
            <w:tcW w:w="194" w:type="dxa"/>
          </w:tcPr>
          <w:p w14:paraId="5B4B92C6"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7D4AA7E4" w14:textId="77777777" w:rsidR="00585DDA" w:rsidRPr="0064569F" w:rsidRDefault="00585DDA" w:rsidP="007B648B">
            <w:pPr>
              <w:pStyle w:val="tabletext11"/>
              <w:jc w:val="right"/>
            </w:pPr>
          </w:p>
        </w:tc>
        <w:tc>
          <w:tcPr>
            <w:tcW w:w="767" w:type="dxa"/>
            <w:hideMark/>
          </w:tcPr>
          <w:p w14:paraId="3417E099" w14:textId="77777777" w:rsidR="00585DDA" w:rsidRPr="0064569F" w:rsidRDefault="00585DDA" w:rsidP="007B648B">
            <w:pPr>
              <w:pStyle w:val="tabletext11"/>
              <w:jc w:val="right"/>
            </w:pPr>
            <w:r w:rsidRPr="0064569F">
              <w:t>50</w:t>
            </w:r>
          </w:p>
        </w:tc>
        <w:tc>
          <w:tcPr>
            <w:tcW w:w="154" w:type="dxa"/>
          </w:tcPr>
          <w:p w14:paraId="13101059"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6A4FD3BC" w14:textId="77777777" w:rsidR="00585DDA" w:rsidRPr="0064569F" w:rsidRDefault="00585DDA" w:rsidP="007B648B">
            <w:pPr>
              <w:pStyle w:val="tabletext11"/>
              <w:jc w:val="center"/>
            </w:pPr>
            <w:r w:rsidRPr="0064569F">
              <w:t>-0.16</w:t>
            </w:r>
          </w:p>
        </w:tc>
        <w:tc>
          <w:tcPr>
            <w:tcW w:w="1667" w:type="dxa"/>
            <w:tcBorders>
              <w:top w:val="nil"/>
              <w:left w:val="nil"/>
              <w:bottom w:val="nil"/>
              <w:right w:val="single" w:sz="6" w:space="0" w:color="auto"/>
            </w:tcBorders>
            <w:vAlign w:val="bottom"/>
          </w:tcPr>
          <w:p w14:paraId="137AD659" w14:textId="77777777" w:rsidR="00585DDA" w:rsidRPr="0064569F" w:rsidRDefault="00585DDA" w:rsidP="007B648B">
            <w:pPr>
              <w:pStyle w:val="tabletext11"/>
              <w:jc w:val="center"/>
            </w:pPr>
            <w:r w:rsidRPr="0064569F">
              <w:t>-0.171</w:t>
            </w:r>
          </w:p>
        </w:tc>
        <w:tc>
          <w:tcPr>
            <w:tcW w:w="1667" w:type="dxa"/>
            <w:tcBorders>
              <w:top w:val="nil"/>
              <w:left w:val="nil"/>
              <w:bottom w:val="nil"/>
              <w:right w:val="single" w:sz="6" w:space="0" w:color="auto"/>
            </w:tcBorders>
            <w:vAlign w:val="bottom"/>
          </w:tcPr>
          <w:p w14:paraId="6A7DE241" w14:textId="77777777" w:rsidR="00585DDA" w:rsidRPr="0064569F" w:rsidRDefault="00585DDA" w:rsidP="007B648B">
            <w:pPr>
              <w:pStyle w:val="tabletext11"/>
              <w:jc w:val="center"/>
            </w:pPr>
            <w:r w:rsidRPr="0064569F">
              <w:t>-0.159</w:t>
            </w:r>
          </w:p>
        </w:tc>
        <w:tc>
          <w:tcPr>
            <w:tcW w:w="1667" w:type="dxa"/>
            <w:tcBorders>
              <w:top w:val="nil"/>
              <w:left w:val="nil"/>
              <w:bottom w:val="nil"/>
              <w:right w:val="single" w:sz="6" w:space="0" w:color="auto"/>
            </w:tcBorders>
            <w:vAlign w:val="bottom"/>
          </w:tcPr>
          <w:p w14:paraId="7A5DD437" w14:textId="77777777" w:rsidR="00585DDA" w:rsidRPr="0064569F" w:rsidRDefault="00585DDA" w:rsidP="007B648B">
            <w:pPr>
              <w:pStyle w:val="tabletext11"/>
              <w:jc w:val="center"/>
            </w:pPr>
            <w:r w:rsidRPr="0064569F">
              <w:t>-0.171</w:t>
            </w:r>
          </w:p>
        </w:tc>
        <w:tc>
          <w:tcPr>
            <w:tcW w:w="1667" w:type="dxa"/>
            <w:tcBorders>
              <w:top w:val="nil"/>
              <w:left w:val="nil"/>
              <w:bottom w:val="nil"/>
              <w:right w:val="single" w:sz="6" w:space="0" w:color="auto"/>
            </w:tcBorders>
            <w:vAlign w:val="bottom"/>
          </w:tcPr>
          <w:p w14:paraId="7CA344CD" w14:textId="77777777" w:rsidR="00585DDA" w:rsidRPr="0064569F" w:rsidRDefault="00585DDA" w:rsidP="007B648B">
            <w:pPr>
              <w:pStyle w:val="tabletext11"/>
              <w:jc w:val="center"/>
            </w:pPr>
            <w:r w:rsidRPr="0064569F">
              <w:t>-0.163</w:t>
            </w:r>
          </w:p>
        </w:tc>
        <w:tc>
          <w:tcPr>
            <w:tcW w:w="1190" w:type="dxa"/>
            <w:tcBorders>
              <w:top w:val="nil"/>
              <w:left w:val="nil"/>
              <w:bottom w:val="nil"/>
              <w:right w:val="single" w:sz="6" w:space="0" w:color="auto"/>
            </w:tcBorders>
            <w:vAlign w:val="bottom"/>
          </w:tcPr>
          <w:p w14:paraId="1E93725F" w14:textId="77777777" w:rsidR="00585DDA" w:rsidRPr="0064569F" w:rsidRDefault="00585DDA" w:rsidP="007B648B">
            <w:pPr>
              <w:pStyle w:val="tabletext11"/>
              <w:jc w:val="center"/>
            </w:pPr>
            <w:r w:rsidRPr="0064569F">
              <w:t>0.004</w:t>
            </w:r>
          </w:p>
        </w:tc>
      </w:tr>
      <w:tr w:rsidR="00585DDA" w:rsidRPr="0064569F" w14:paraId="1F6F5C5E" w14:textId="77777777" w:rsidTr="007B648B">
        <w:trPr>
          <w:cantSplit/>
          <w:trHeight w:val="196"/>
        </w:trPr>
        <w:tc>
          <w:tcPr>
            <w:tcW w:w="194" w:type="dxa"/>
          </w:tcPr>
          <w:p w14:paraId="61CDE944"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337ABC48" w14:textId="77777777" w:rsidR="00585DDA" w:rsidRPr="0064569F" w:rsidRDefault="00585DDA" w:rsidP="007B648B">
            <w:pPr>
              <w:pStyle w:val="tabletext11"/>
              <w:jc w:val="right"/>
            </w:pPr>
          </w:p>
        </w:tc>
        <w:tc>
          <w:tcPr>
            <w:tcW w:w="767" w:type="dxa"/>
            <w:hideMark/>
          </w:tcPr>
          <w:p w14:paraId="0695E330" w14:textId="77777777" w:rsidR="00585DDA" w:rsidRPr="0064569F" w:rsidRDefault="00585DDA" w:rsidP="007B648B">
            <w:pPr>
              <w:pStyle w:val="tabletext11"/>
              <w:jc w:val="right"/>
            </w:pPr>
            <w:r w:rsidRPr="0064569F">
              <w:t>100</w:t>
            </w:r>
          </w:p>
        </w:tc>
        <w:tc>
          <w:tcPr>
            <w:tcW w:w="154" w:type="dxa"/>
          </w:tcPr>
          <w:p w14:paraId="3F39516C"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14F583CA" w14:textId="77777777" w:rsidR="00585DDA" w:rsidRPr="0064569F" w:rsidRDefault="00585DDA" w:rsidP="007B648B">
            <w:pPr>
              <w:pStyle w:val="tabletext11"/>
              <w:jc w:val="center"/>
            </w:pPr>
            <w:r w:rsidRPr="0064569F">
              <w:t>-0.15</w:t>
            </w:r>
          </w:p>
        </w:tc>
        <w:tc>
          <w:tcPr>
            <w:tcW w:w="1667" w:type="dxa"/>
            <w:tcBorders>
              <w:top w:val="nil"/>
              <w:left w:val="nil"/>
              <w:bottom w:val="nil"/>
              <w:right w:val="single" w:sz="6" w:space="0" w:color="auto"/>
            </w:tcBorders>
            <w:vAlign w:val="bottom"/>
          </w:tcPr>
          <w:p w14:paraId="29CD90E9" w14:textId="77777777" w:rsidR="00585DDA" w:rsidRPr="0064569F" w:rsidRDefault="00585DDA" w:rsidP="007B648B">
            <w:pPr>
              <w:pStyle w:val="tabletext11"/>
              <w:jc w:val="center"/>
            </w:pPr>
            <w:r w:rsidRPr="0064569F">
              <w:t>-0.170</w:t>
            </w:r>
          </w:p>
        </w:tc>
        <w:tc>
          <w:tcPr>
            <w:tcW w:w="1667" w:type="dxa"/>
            <w:tcBorders>
              <w:top w:val="nil"/>
              <w:left w:val="nil"/>
              <w:bottom w:val="nil"/>
              <w:right w:val="single" w:sz="6" w:space="0" w:color="auto"/>
            </w:tcBorders>
            <w:vAlign w:val="bottom"/>
          </w:tcPr>
          <w:p w14:paraId="4E3CFAC8" w14:textId="77777777" w:rsidR="00585DDA" w:rsidRPr="0064569F" w:rsidRDefault="00585DDA" w:rsidP="007B648B">
            <w:pPr>
              <w:pStyle w:val="tabletext11"/>
              <w:jc w:val="center"/>
            </w:pPr>
            <w:r w:rsidRPr="0064569F">
              <w:t>-0.146</w:t>
            </w:r>
          </w:p>
        </w:tc>
        <w:tc>
          <w:tcPr>
            <w:tcW w:w="1667" w:type="dxa"/>
            <w:tcBorders>
              <w:top w:val="nil"/>
              <w:left w:val="nil"/>
              <w:bottom w:val="nil"/>
              <w:right w:val="single" w:sz="6" w:space="0" w:color="auto"/>
            </w:tcBorders>
            <w:vAlign w:val="bottom"/>
          </w:tcPr>
          <w:p w14:paraId="146DB715" w14:textId="77777777" w:rsidR="00585DDA" w:rsidRPr="0064569F" w:rsidRDefault="00585DDA" w:rsidP="007B648B">
            <w:pPr>
              <w:pStyle w:val="tabletext11"/>
              <w:jc w:val="center"/>
            </w:pPr>
            <w:r w:rsidRPr="0064569F">
              <w:t>-0.170</w:t>
            </w:r>
          </w:p>
        </w:tc>
        <w:tc>
          <w:tcPr>
            <w:tcW w:w="1667" w:type="dxa"/>
            <w:tcBorders>
              <w:top w:val="nil"/>
              <w:left w:val="nil"/>
              <w:bottom w:val="nil"/>
              <w:right w:val="single" w:sz="6" w:space="0" w:color="auto"/>
            </w:tcBorders>
            <w:vAlign w:val="bottom"/>
          </w:tcPr>
          <w:p w14:paraId="50154DBC" w14:textId="77777777" w:rsidR="00585DDA" w:rsidRPr="0064569F" w:rsidRDefault="00585DDA" w:rsidP="007B648B">
            <w:pPr>
              <w:pStyle w:val="tabletext11"/>
              <w:jc w:val="center"/>
            </w:pPr>
            <w:r w:rsidRPr="0064569F">
              <w:t>-0.156</w:t>
            </w:r>
          </w:p>
        </w:tc>
        <w:tc>
          <w:tcPr>
            <w:tcW w:w="1190" w:type="dxa"/>
            <w:tcBorders>
              <w:top w:val="nil"/>
              <w:left w:val="nil"/>
              <w:bottom w:val="nil"/>
              <w:right w:val="single" w:sz="6" w:space="0" w:color="auto"/>
            </w:tcBorders>
            <w:vAlign w:val="bottom"/>
          </w:tcPr>
          <w:p w14:paraId="5C540C79" w14:textId="77777777" w:rsidR="00585DDA" w:rsidRPr="0064569F" w:rsidRDefault="00585DDA" w:rsidP="007B648B">
            <w:pPr>
              <w:pStyle w:val="tabletext11"/>
              <w:jc w:val="center"/>
            </w:pPr>
            <w:r w:rsidRPr="0064569F">
              <w:t>0.009</w:t>
            </w:r>
          </w:p>
        </w:tc>
      </w:tr>
      <w:tr w:rsidR="00585DDA" w:rsidRPr="0064569F" w14:paraId="1EEE0C7C" w14:textId="77777777" w:rsidTr="007B648B">
        <w:trPr>
          <w:cantSplit/>
          <w:trHeight w:val="196"/>
        </w:trPr>
        <w:tc>
          <w:tcPr>
            <w:tcW w:w="194" w:type="dxa"/>
          </w:tcPr>
          <w:p w14:paraId="0E3756E5"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7C0D535F" w14:textId="77777777" w:rsidR="00585DDA" w:rsidRPr="0064569F" w:rsidRDefault="00585DDA" w:rsidP="007B648B">
            <w:pPr>
              <w:pStyle w:val="tabletext11"/>
              <w:jc w:val="right"/>
            </w:pPr>
          </w:p>
        </w:tc>
        <w:tc>
          <w:tcPr>
            <w:tcW w:w="767" w:type="dxa"/>
            <w:hideMark/>
          </w:tcPr>
          <w:p w14:paraId="26446EF5" w14:textId="77777777" w:rsidR="00585DDA" w:rsidRPr="0064569F" w:rsidRDefault="00585DDA" w:rsidP="007B648B">
            <w:pPr>
              <w:pStyle w:val="tabletext11"/>
              <w:jc w:val="right"/>
            </w:pPr>
            <w:r w:rsidRPr="0064569F">
              <w:t>200</w:t>
            </w:r>
          </w:p>
        </w:tc>
        <w:tc>
          <w:tcPr>
            <w:tcW w:w="154" w:type="dxa"/>
          </w:tcPr>
          <w:p w14:paraId="2A6161D4"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74F2DE06" w14:textId="77777777" w:rsidR="00585DDA" w:rsidRPr="0064569F" w:rsidRDefault="00585DDA" w:rsidP="007B648B">
            <w:pPr>
              <w:pStyle w:val="tabletext11"/>
              <w:jc w:val="center"/>
            </w:pPr>
            <w:r w:rsidRPr="0064569F">
              <w:t>-0.10</w:t>
            </w:r>
          </w:p>
        </w:tc>
        <w:tc>
          <w:tcPr>
            <w:tcW w:w="1667" w:type="dxa"/>
            <w:tcBorders>
              <w:top w:val="nil"/>
              <w:left w:val="nil"/>
              <w:bottom w:val="nil"/>
              <w:right w:val="single" w:sz="6" w:space="0" w:color="auto"/>
            </w:tcBorders>
            <w:vAlign w:val="bottom"/>
          </w:tcPr>
          <w:p w14:paraId="243C8E7B" w14:textId="77777777" w:rsidR="00585DDA" w:rsidRPr="0064569F" w:rsidRDefault="00585DDA" w:rsidP="007B648B">
            <w:pPr>
              <w:pStyle w:val="tabletext11"/>
              <w:jc w:val="center"/>
            </w:pPr>
            <w:r w:rsidRPr="0064569F">
              <w:t>-0.169</w:t>
            </w:r>
          </w:p>
        </w:tc>
        <w:tc>
          <w:tcPr>
            <w:tcW w:w="1667" w:type="dxa"/>
            <w:tcBorders>
              <w:top w:val="nil"/>
              <w:left w:val="nil"/>
              <w:bottom w:val="nil"/>
              <w:right w:val="single" w:sz="6" w:space="0" w:color="auto"/>
            </w:tcBorders>
            <w:vAlign w:val="bottom"/>
          </w:tcPr>
          <w:p w14:paraId="4232D9BA" w14:textId="77777777" w:rsidR="00585DDA" w:rsidRPr="0064569F" w:rsidRDefault="00585DDA" w:rsidP="007B648B">
            <w:pPr>
              <w:pStyle w:val="tabletext11"/>
              <w:jc w:val="center"/>
            </w:pPr>
            <w:r w:rsidRPr="0064569F">
              <w:t>-0.102</w:t>
            </w:r>
          </w:p>
        </w:tc>
        <w:tc>
          <w:tcPr>
            <w:tcW w:w="1667" w:type="dxa"/>
            <w:tcBorders>
              <w:top w:val="nil"/>
              <w:left w:val="nil"/>
              <w:bottom w:val="nil"/>
              <w:right w:val="single" w:sz="6" w:space="0" w:color="auto"/>
            </w:tcBorders>
            <w:vAlign w:val="bottom"/>
          </w:tcPr>
          <w:p w14:paraId="33D794A1" w14:textId="77777777" w:rsidR="00585DDA" w:rsidRPr="0064569F" w:rsidRDefault="00585DDA" w:rsidP="007B648B">
            <w:pPr>
              <w:pStyle w:val="tabletext11"/>
              <w:jc w:val="center"/>
            </w:pPr>
            <w:r w:rsidRPr="0064569F">
              <w:t>-0.169</w:t>
            </w:r>
          </w:p>
        </w:tc>
        <w:tc>
          <w:tcPr>
            <w:tcW w:w="1667" w:type="dxa"/>
            <w:tcBorders>
              <w:top w:val="nil"/>
              <w:left w:val="nil"/>
              <w:bottom w:val="nil"/>
              <w:right w:val="single" w:sz="6" w:space="0" w:color="auto"/>
            </w:tcBorders>
            <w:vAlign w:val="bottom"/>
          </w:tcPr>
          <w:p w14:paraId="706DB914" w14:textId="77777777" w:rsidR="00585DDA" w:rsidRPr="0064569F" w:rsidRDefault="00585DDA" w:rsidP="007B648B">
            <w:pPr>
              <w:pStyle w:val="tabletext11"/>
              <w:jc w:val="center"/>
            </w:pPr>
            <w:r w:rsidRPr="0064569F">
              <w:t>-0.133</w:t>
            </w:r>
          </w:p>
        </w:tc>
        <w:tc>
          <w:tcPr>
            <w:tcW w:w="1190" w:type="dxa"/>
            <w:tcBorders>
              <w:top w:val="nil"/>
              <w:left w:val="nil"/>
              <w:bottom w:val="nil"/>
              <w:right w:val="single" w:sz="6" w:space="0" w:color="auto"/>
            </w:tcBorders>
            <w:vAlign w:val="bottom"/>
          </w:tcPr>
          <w:p w14:paraId="3C62373E" w14:textId="77777777" w:rsidR="00585DDA" w:rsidRPr="0064569F" w:rsidRDefault="00585DDA" w:rsidP="007B648B">
            <w:pPr>
              <w:pStyle w:val="tabletext11"/>
              <w:jc w:val="center"/>
            </w:pPr>
            <w:r w:rsidRPr="0064569F">
              <w:t>0.018</w:t>
            </w:r>
          </w:p>
        </w:tc>
      </w:tr>
      <w:tr w:rsidR="00585DDA" w:rsidRPr="0064569F" w14:paraId="6696B3BC" w14:textId="77777777" w:rsidTr="007B648B">
        <w:trPr>
          <w:cantSplit/>
          <w:trHeight w:val="196"/>
        </w:trPr>
        <w:tc>
          <w:tcPr>
            <w:tcW w:w="194" w:type="dxa"/>
          </w:tcPr>
          <w:p w14:paraId="2D61A50C"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16059973" w14:textId="77777777" w:rsidR="00585DDA" w:rsidRPr="0064569F" w:rsidRDefault="00585DDA" w:rsidP="007B648B">
            <w:pPr>
              <w:pStyle w:val="tabletext11"/>
              <w:jc w:val="right"/>
            </w:pPr>
          </w:p>
        </w:tc>
        <w:tc>
          <w:tcPr>
            <w:tcW w:w="767" w:type="dxa"/>
            <w:hideMark/>
          </w:tcPr>
          <w:p w14:paraId="6FDC8D51" w14:textId="77777777" w:rsidR="00585DDA" w:rsidRPr="0064569F" w:rsidRDefault="00585DDA" w:rsidP="007B648B">
            <w:pPr>
              <w:pStyle w:val="tabletext11"/>
              <w:jc w:val="right"/>
            </w:pPr>
            <w:r w:rsidRPr="0064569F">
              <w:t>250</w:t>
            </w:r>
          </w:p>
        </w:tc>
        <w:tc>
          <w:tcPr>
            <w:tcW w:w="154" w:type="dxa"/>
          </w:tcPr>
          <w:p w14:paraId="7B2653A2"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08636DC2" w14:textId="77777777" w:rsidR="00585DDA" w:rsidRPr="0064569F" w:rsidRDefault="00585DDA" w:rsidP="007B648B">
            <w:pPr>
              <w:pStyle w:val="tabletext11"/>
              <w:jc w:val="center"/>
            </w:pPr>
            <w:r w:rsidRPr="0064569F">
              <w:t>-0.08</w:t>
            </w:r>
          </w:p>
        </w:tc>
        <w:tc>
          <w:tcPr>
            <w:tcW w:w="1667" w:type="dxa"/>
            <w:tcBorders>
              <w:top w:val="nil"/>
              <w:left w:val="nil"/>
              <w:bottom w:val="nil"/>
              <w:right w:val="single" w:sz="6" w:space="0" w:color="auto"/>
            </w:tcBorders>
            <w:vAlign w:val="bottom"/>
          </w:tcPr>
          <w:p w14:paraId="69766159" w14:textId="77777777" w:rsidR="00585DDA" w:rsidRPr="0064569F" w:rsidRDefault="00585DDA" w:rsidP="007B648B">
            <w:pPr>
              <w:pStyle w:val="tabletext11"/>
              <w:jc w:val="center"/>
            </w:pPr>
            <w:r w:rsidRPr="0064569F">
              <w:t>-0.168</w:t>
            </w:r>
          </w:p>
        </w:tc>
        <w:tc>
          <w:tcPr>
            <w:tcW w:w="1667" w:type="dxa"/>
            <w:tcBorders>
              <w:top w:val="nil"/>
              <w:left w:val="nil"/>
              <w:bottom w:val="nil"/>
              <w:right w:val="single" w:sz="6" w:space="0" w:color="auto"/>
            </w:tcBorders>
            <w:vAlign w:val="bottom"/>
          </w:tcPr>
          <w:p w14:paraId="7D81842C" w14:textId="77777777" w:rsidR="00585DDA" w:rsidRPr="0064569F" w:rsidRDefault="00585DDA" w:rsidP="007B648B">
            <w:pPr>
              <w:pStyle w:val="tabletext11"/>
              <w:jc w:val="center"/>
            </w:pPr>
            <w:r w:rsidRPr="0064569F">
              <w:t>-0.081</w:t>
            </w:r>
          </w:p>
        </w:tc>
        <w:tc>
          <w:tcPr>
            <w:tcW w:w="1667" w:type="dxa"/>
            <w:tcBorders>
              <w:top w:val="nil"/>
              <w:left w:val="nil"/>
              <w:bottom w:val="nil"/>
              <w:right w:val="single" w:sz="6" w:space="0" w:color="auto"/>
            </w:tcBorders>
            <w:vAlign w:val="bottom"/>
          </w:tcPr>
          <w:p w14:paraId="6CB87AF3" w14:textId="77777777" w:rsidR="00585DDA" w:rsidRPr="0064569F" w:rsidRDefault="00585DDA" w:rsidP="007B648B">
            <w:pPr>
              <w:pStyle w:val="tabletext11"/>
              <w:jc w:val="center"/>
            </w:pPr>
            <w:r w:rsidRPr="0064569F">
              <w:t>-0.168</w:t>
            </w:r>
          </w:p>
        </w:tc>
        <w:tc>
          <w:tcPr>
            <w:tcW w:w="1667" w:type="dxa"/>
            <w:tcBorders>
              <w:top w:val="nil"/>
              <w:left w:val="nil"/>
              <w:bottom w:val="nil"/>
              <w:right w:val="single" w:sz="6" w:space="0" w:color="auto"/>
            </w:tcBorders>
            <w:vAlign w:val="bottom"/>
          </w:tcPr>
          <w:p w14:paraId="7C51BCED" w14:textId="77777777" w:rsidR="00585DDA" w:rsidRPr="0064569F" w:rsidRDefault="00585DDA" w:rsidP="007B648B">
            <w:pPr>
              <w:pStyle w:val="tabletext11"/>
              <w:jc w:val="center"/>
            </w:pPr>
            <w:r w:rsidRPr="0064569F">
              <w:t>-0.122</w:t>
            </w:r>
          </w:p>
        </w:tc>
        <w:tc>
          <w:tcPr>
            <w:tcW w:w="1190" w:type="dxa"/>
            <w:tcBorders>
              <w:top w:val="nil"/>
              <w:left w:val="nil"/>
              <w:bottom w:val="nil"/>
              <w:right w:val="single" w:sz="6" w:space="0" w:color="auto"/>
            </w:tcBorders>
            <w:vAlign w:val="bottom"/>
          </w:tcPr>
          <w:p w14:paraId="66C9CBA7" w14:textId="77777777" w:rsidR="00585DDA" w:rsidRPr="0064569F" w:rsidRDefault="00585DDA" w:rsidP="007B648B">
            <w:pPr>
              <w:pStyle w:val="tabletext11"/>
              <w:jc w:val="center"/>
            </w:pPr>
            <w:r w:rsidRPr="0064569F">
              <w:t>0.023</w:t>
            </w:r>
          </w:p>
        </w:tc>
      </w:tr>
      <w:tr w:rsidR="00585DDA" w:rsidRPr="0064569F" w14:paraId="5356C464" w14:textId="77777777" w:rsidTr="007B648B">
        <w:trPr>
          <w:cantSplit/>
          <w:trHeight w:val="196"/>
        </w:trPr>
        <w:tc>
          <w:tcPr>
            <w:tcW w:w="194" w:type="dxa"/>
          </w:tcPr>
          <w:p w14:paraId="3E7A2CFB"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701C726C" w14:textId="77777777" w:rsidR="00585DDA" w:rsidRPr="0064569F" w:rsidRDefault="00585DDA" w:rsidP="007B648B">
            <w:pPr>
              <w:pStyle w:val="tabletext11"/>
              <w:jc w:val="right"/>
            </w:pPr>
          </w:p>
        </w:tc>
        <w:tc>
          <w:tcPr>
            <w:tcW w:w="767" w:type="dxa"/>
            <w:hideMark/>
          </w:tcPr>
          <w:p w14:paraId="0E5E7FE4" w14:textId="77777777" w:rsidR="00585DDA" w:rsidRPr="0064569F" w:rsidRDefault="00585DDA" w:rsidP="007B648B">
            <w:pPr>
              <w:pStyle w:val="tabletext11"/>
              <w:jc w:val="right"/>
            </w:pPr>
            <w:r w:rsidRPr="0064569F">
              <w:t>500</w:t>
            </w:r>
          </w:p>
        </w:tc>
        <w:tc>
          <w:tcPr>
            <w:tcW w:w="154" w:type="dxa"/>
          </w:tcPr>
          <w:p w14:paraId="5A5CFB9C"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3C2D68D6" w14:textId="77777777" w:rsidR="00585DDA" w:rsidRPr="0064569F" w:rsidRDefault="00585DDA" w:rsidP="007B648B">
            <w:pPr>
              <w:pStyle w:val="tabletext11"/>
              <w:jc w:val="center"/>
            </w:pPr>
            <w:r w:rsidRPr="0064569F">
              <w:t>0.00</w:t>
            </w:r>
          </w:p>
        </w:tc>
        <w:tc>
          <w:tcPr>
            <w:tcW w:w="1667" w:type="dxa"/>
            <w:tcBorders>
              <w:top w:val="nil"/>
              <w:left w:val="nil"/>
              <w:bottom w:val="nil"/>
              <w:right w:val="single" w:sz="6" w:space="0" w:color="auto"/>
            </w:tcBorders>
            <w:vAlign w:val="bottom"/>
          </w:tcPr>
          <w:p w14:paraId="351BB96D" w14:textId="77777777" w:rsidR="00585DDA" w:rsidRPr="0064569F" w:rsidRDefault="00585DDA" w:rsidP="007B648B">
            <w:pPr>
              <w:pStyle w:val="tabletext11"/>
              <w:jc w:val="center"/>
            </w:pPr>
            <w:r w:rsidRPr="0064569F">
              <w:t>-0.167</w:t>
            </w:r>
          </w:p>
        </w:tc>
        <w:tc>
          <w:tcPr>
            <w:tcW w:w="1667" w:type="dxa"/>
            <w:tcBorders>
              <w:top w:val="nil"/>
              <w:left w:val="nil"/>
              <w:bottom w:val="nil"/>
              <w:right w:val="single" w:sz="6" w:space="0" w:color="auto"/>
            </w:tcBorders>
            <w:vAlign w:val="bottom"/>
          </w:tcPr>
          <w:p w14:paraId="03A562B8" w14:textId="77777777" w:rsidR="00585DDA" w:rsidRPr="0064569F" w:rsidRDefault="00585DDA" w:rsidP="007B648B">
            <w:pPr>
              <w:pStyle w:val="tabletext11"/>
              <w:jc w:val="center"/>
            </w:pPr>
            <w:r w:rsidRPr="0064569F">
              <w:t>0.004</w:t>
            </w:r>
          </w:p>
        </w:tc>
        <w:tc>
          <w:tcPr>
            <w:tcW w:w="1667" w:type="dxa"/>
            <w:tcBorders>
              <w:top w:val="nil"/>
              <w:left w:val="nil"/>
              <w:bottom w:val="nil"/>
              <w:right w:val="single" w:sz="6" w:space="0" w:color="auto"/>
            </w:tcBorders>
            <w:vAlign w:val="bottom"/>
          </w:tcPr>
          <w:p w14:paraId="7AC8D155" w14:textId="77777777" w:rsidR="00585DDA" w:rsidRPr="0064569F" w:rsidRDefault="00585DDA" w:rsidP="007B648B">
            <w:pPr>
              <w:pStyle w:val="tabletext11"/>
              <w:jc w:val="center"/>
            </w:pPr>
            <w:r w:rsidRPr="0064569F">
              <w:t>-0.167</w:t>
            </w:r>
          </w:p>
        </w:tc>
        <w:tc>
          <w:tcPr>
            <w:tcW w:w="1667" w:type="dxa"/>
            <w:tcBorders>
              <w:top w:val="nil"/>
              <w:left w:val="nil"/>
              <w:bottom w:val="nil"/>
              <w:right w:val="single" w:sz="6" w:space="0" w:color="auto"/>
            </w:tcBorders>
            <w:vAlign w:val="bottom"/>
          </w:tcPr>
          <w:p w14:paraId="05139554" w14:textId="77777777" w:rsidR="00585DDA" w:rsidRPr="0064569F" w:rsidRDefault="00585DDA" w:rsidP="007B648B">
            <w:pPr>
              <w:pStyle w:val="tabletext11"/>
              <w:jc w:val="center"/>
            </w:pPr>
            <w:r w:rsidRPr="0064569F">
              <w:t>-0.078</w:t>
            </w:r>
          </w:p>
        </w:tc>
        <w:tc>
          <w:tcPr>
            <w:tcW w:w="1190" w:type="dxa"/>
            <w:tcBorders>
              <w:top w:val="nil"/>
              <w:left w:val="nil"/>
              <w:bottom w:val="nil"/>
              <w:right w:val="single" w:sz="6" w:space="0" w:color="auto"/>
            </w:tcBorders>
            <w:vAlign w:val="bottom"/>
          </w:tcPr>
          <w:p w14:paraId="5B547D46" w14:textId="77777777" w:rsidR="00585DDA" w:rsidRPr="0064569F" w:rsidRDefault="00585DDA" w:rsidP="007B648B">
            <w:pPr>
              <w:pStyle w:val="tabletext11"/>
              <w:jc w:val="center"/>
            </w:pPr>
            <w:r w:rsidRPr="0064569F">
              <w:t>0.044</w:t>
            </w:r>
          </w:p>
        </w:tc>
      </w:tr>
      <w:tr w:rsidR="00585DDA" w:rsidRPr="0064569F" w14:paraId="30DC84A5" w14:textId="77777777" w:rsidTr="007B648B">
        <w:trPr>
          <w:cantSplit/>
          <w:trHeight w:val="196"/>
        </w:trPr>
        <w:tc>
          <w:tcPr>
            <w:tcW w:w="194" w:type="dxa"/>
          </w:tcPr>
          <w:p w14:paraId="42B901A0"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4E803409" w14:textId="77777777" w:rsidR="00585DDA" w:rsidRPr="0064569F" w:rsidRDefault="00585DDA" w:rsidP="007B648B">
            <w:pPr>
              <w:pStyle w:val="tabletext11"/>
              <w:jc w:val="right"/>
            </w:pPr>
          </w:p>
        </w:tc>
        <w:tc>
          <w:tcPr>
            <w:tcW w:w="767" w:type="dxa"/>
            <w:hideMark/>
          </w:tcPr>
          <w:p w14:paraId="2759201A" w14:textId="77777777" w:rsidR="00585DDA" w:rsidRPr="0064569F" w:rsidRDefault="00585DDA" w:rsidP="007B648B">
            <w:pPr>
              <w:pStyle w:val="tabletext11"/>
              <w:jc w:val="right"/>
            </w:pPr>
            <w:r w:rsidRPr="0064569F">
              <w:t>1,000</w:t>
            </w:r>
          </w:p>
        </w:tc>
        <w:tc>
          <w:tcPr>
            <w:tcW w:w="154" w:type="dxa"/>
          </w:tcPr>
          <w:p w14:paraId="21314F54"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7BBD00BC" w14:textId="77777777" w:rsidR="00585DDA" w:rsidRPr="0064569F" w:rsidRDefault="00585DDA" w:rsidP="007B648B">
            <w:pPr>
              <w:pStyle w:val="tabletext11"/>
              <w:jc w:val="center"/>
            </w:pPr>
            <w:r w:rsidRPr="0064569F">
              <w:t>0.14</w:t>
            </w:r>
          </w:p>
        </w:tc>
        <w:tc>
          <w:tcPr>
            <w:tcW w:w="1667" w:type="dxa"/>
            <w:tcBorders>
              <w:top w:val="nil"/>
              <w:left w:val="nil"/>
              <w:bottom w:val="nil"/>
              <w:right w:val="single" w:sz="6" w:space="0" w:color="auto"/>
            </w:tcBorders>
            <w:vAlign w:val="bottom"/>
          </w:tcPr>
          <w:p w14:paraId="1CD2277B" w14:textId="77777777" w:rsidR="00585DDA" w:rsidRPr="0064569F" w:rsidRDefault="00585DDA" w:rsidP="007B648B">
            <w:pPr>
              <w:pStyle w:val="tabletext11"/>
              <w:jc w:val="center"/>
            </w:pPr>
            <w:r w:rsidRPr="0064569F">
              <w:t>-0.166</w:t>
            </w:r>
          </w:p>
        </w:tc>
        <w:tc>
          <w:tcPr>
            <w:tcW w:w="1667" w:type="dxa"/>
            <w:tcBorders>
              <w:top w:val="nil"/>
              <w:left w:val="nil"/>
              <w:bottom w:val="nil"/>
              <w:right w:val="single" w:sz="6" w:space="0" w:color="auto"/>
            </w:tcBorders>
            <w:vAlign w:val="bottom"/>
          </w:tcPr>
          <w:p w14:paraId="454164D6" w14:textId="77777777" w:rsidR="00585DDA" w:rsidRPr="0064569F" w:rsidRDefault="00585DDA" w:rsidP="007B648B">
            <w:pPr>
              <w:pStyle w:val="tabletext11"/>
              <w:jc w:val="center"/>
            </w:pPr>
            <w:r w:rsidRPr="0064569F">
              <w:t>0.122</w:t>
            </w:r>
          </w:p>
        </w:tc>
        <w:tc>
          <w:tcPr>
            <w:tcW w:w="1667" w:type="dxa"/>
            <w:tcBorders>
              <w:top w:val="nil"/>
              <w:left w:val="nil"/>
              <w:bottom w:val="nil"/>
              <w:right w:val="single" w:sz="6" w:space="0" w:color="auto"/>
            </w:tcBorders>
            <w:vAlign w:val="bottom"/>
          </w:tcPr>
          <w:p w14:paraId="78C646B2" w14:textId="77777777" w:rsidR="00585DDA" w:rsidRPr="0064569F" w:rsidRDefault="00585DDA" w:rsidP="007B648B">
            <w:pPr>
              <w:pStyle w:val="tabletext11"/>
              <w:jc w:val="center"/>
            </w:pPr>
            <w:r w:rsidRPr="0064569F">
              <w:t>-0.166</w:t>
            </w:r>
          </w:p>
        </w:tc>
        <w:tc>
          <w:tcPr>
            <w:tcW w:w="1667" w:type="dxa"/>
            <w:tcBorders>
              <w:top w:val="nil"/>
              <w:left w:val="nil"/>
              <w:bottom w:val="nil"/>
              <w:right w:val="single" w:sz="6" w:space="0" w:color="auto"/>
            </w:tcBorders>
            <w:vAlign w:val="bottom"/>
          </w:tcPr>
          <w:p w14:paraId="69931C83" w14:textId="77777777" w:rsidR="00585DDA" w:rsidRPr="0064569F" w:rsidRDefault="00585DDA" w:rsidP="007B648B">
            <w:pPr>
              <w:pStyle w:val="tabletext11"/>
              <w:jc w:val="center"/>
            </w:pPr>
            <w:r w:rsidRPr="0064569F">
              <w:t>-0.002</w:t>
            </w:r>
          </w:p>
        </w:tc>
        <w:tc>
          <w:tcPr>
            <w:tcW w:w="1190" w:type="dxa"/>
            <w:tcBorders>
              <w:top w:val="nil"/>
              <w:left w:val="nil"/>
              <w:bottom w:val="nil"/>
              <w:right w:val="single" w:sz="6" w:space="0" w:color="auto"/>
            </w:tcBorders>
            <w:vAlign w:val="bottom"/>
          </w:tcPr>
          <w:p w14:paraId="4BB9C58D" w14:textId="77777777" w:rsidR="00585DDA" w:rsidRPr="0064569F" w:rsidRDefault="00585DDA" w:rsidP="007B648B">
            <w:pPr>
              <w:pStyle w:val="tabletext11"/>
              <w:jc w:val="center"/>
            </w:pPr>
            <w:r w:rsidRPr="0064569F">
              <w:t>0.090</w:t>
            </w:r>
          </w:p>
        </w:tc>
      </w:tr>
      <w:tr w:rsidR="00585DDA" w:rsidRPr="0064569F" w14:paraId="3F58B56C" w14:textId="77777777" w:rsidTr="007B648B">
        <w:trPr>
          <w:cantSplit/>
          <w:trHeight w:val="196"/>
        </w:trPr>
        <w:tc>
          <w:tcPr>
            <w:tcW w:w="194" w:type="dxa"/>
          </w:tcPr>
          <w:p w14:paraId="16D9804A"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311B6243" w14:textId="77777777" w:rsidR="00585DDA" w:rsidRPr="0064569F" w:rsidRDefault="00585DDA" w:rsidP="007B648B">
            <w:pPr>
              <w:pStyle w:val="tabletext11"/>
              <w:jc w:val="right"/>
            </w:pPr>
          </w:p>
        </w:tc>
        <w:tc>
          <w:tcPr>
            <w:tcW w:w="767" w:type="dxa"/>
            <w:hideMark/>
          </w:tcPr>
          <w:p w14:paraId="029573D8" w14:textId="77777777" w:rsidR="00585DDA" w:rsidRPr="0064569F" w:rsidRDefault="00585DDA" w:rsidP="007B648B">
            <w:pPr>
              <w:pStyle w:val="tabletext11"/>
              <w:jc w:val="right"/>
            </w:pPr>
            <w:r w:rsidRPr="0064569F">
              <w:t>2,000</w:t>
            </w:r>
          </w:p>
        </w:tc>
        <w:tc>
          <w:tcPr>
            <w:tcW w:w="154" w:type="dxa"/>
          </w:tcPr>
          <w:p w14:paraId="3A89CE3B"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53B98015" w14:textId="77777777" w:rsidR="00585DDA" w:rsidRPr="0064569F" w:rsidRDefault="00585DDA" w:rsidP="007B648B">
            <w:pPr>
              <w:pStyle w:val="tabletext11"/>
              <w:jc w:val="center"/>
            </w:pPr>
            <w:r w:rsidRPr="0064569F">
              <w:t>0.39</w:t>
            </w:r>
          </w:p>
        </w:tc>
        <w:tc>
          <w:tcPr>
            <w:tcW w:w="1667" w:type="dxa"/>
            <w:tcBorders>
              <w:top w:val="nil"/>
              <w:left w:val="nil"/>
              <w:bottom w:val="nil"/>
              <w:right w:val="single" w:sz="6" w:space="0" w:color="auto"/>
            </w:tcBorders>
            <w:vAlign w:val="bottom"/>
          </w:tcPr>
          <w:p w14:paraId="0E737D86" w14:textId="77777777" w:rsidR="00585DDA" w:rsidRPr="0064569F" w:rsidRDefault="00585DDA" w:rsidP="007B648B">
            <w:pPr>
              <w:pStyle w:val="tabletext11"/>
              <w:jc w:val="center"/>
            </w:pPr>
            <w:r w:rsidRPr="0064569F">
              <w:t>-0.165</w:t>
            </w:r>
          </w:p>
        </w:tc>
        <w:tc>
          <w:tcPr>
            <w:tcW w:w="1667" w:type="dxa"/>
            <w:tcBorders>
              <w:top w:val="nil"/>
              <w:left w:val="nil"/>
              <w:bottom w:val="nil"/>
              <w:right w:val="single" w:sz="6" w:space="0" w:color="auto"/>
            </w:tcBorders>
            <w:vAlign w:val="bottom"/>
          </w:tcPr>
          <w:p w14:paraId="7FA333A0" w14:textId="77777777" w:rsidR="00585DDA" w:rsidRPr="0064569F" w:rsidRDefault="00585DDA" w:rsidP="007B648B">
            <w:pPr>
              <w:pStyle w:val="tabletext11"/>
              <w:jc w:val="center"/>
            </w:pPr>
            <w:r w:rsidRPr="0064569F">
              <w:t>0.285</w:t>
            </w:r>
          </w:p>
        </w:tc>
        <w:tc>
          <w:tcPr>
            <w:tcW w:w="1667" w:type="dxa"/>
            <w:tcBorders>
              <w:top w:val="nil"/>
              <w:left w:val="nil"/>
              <w:bottom w:val="nil"/>
              <w:right w:val="single" w:sz="6" w:space="0" w:color="auto"/>
            </w:tcBorders>
            <w:vAlign w:val="bottom"/>
          </w:tcPr>
          <w:p w14:paraId="330078F0" w14:textId="77777777" w:rsidR="00585DDA" w:rsidRPr="0064569F" w:rsidRDefault="00585DDA" w:rsidP="007B648B">
            <w:pPr>
              <w:pStyle w:val="tabletext11"/>
              <w:jc w:val="center"/>
            </w:pPr>
            <w:r w:rsidRPr="0064569F">
              <w:t>-0.165</w:t>
            </w:r>
          </w:p>
        </w:tc>
        <w:tc>
          <w:tcPr>
            <w:tcW w:w="1667" w:type="dxa"/>
            <w:tcBorders>
              <w:top w:val="nil"/>
              <w:left w:val="nil"/>
              <w:bottom w:val="nil"/>
              <w:right w:val="single" w:sz="6" w:space="0" w:color="auto"/>
            </w:tcBorders>
            <w:vAlign w:val="bottom"/>
          </w:tcPr>
          <w:p w14:paraId="342C53BF" w14:textId="77777777" w:rsidR="00585DDA" w:rsidRPr="0064569F" w:rsidRDefault="00585DDA" w:rsidP="007B648B">
            <w:pPr>
              <w:pStyle w:val="tabletext11"/>
              <w:jc w:val="center"/>
            </w:pPr>
            <w:r w:rsidRPr="0064569F">
              <w:t>0.131</w:t>
            </w:r>
          </w:p>
        </w:tc>
        <w:tc>
          <w:tcPr>
            <w:tcW w:w="1190" w:type="dxa"/>
            <w:tcBorders>
              <w:top w:val="nil"/>
              <w:left w:val="nil"/>
              <w:bottom w:val="nil"/>
              <w:right w:val="single" w:sz="6" w:space="0" w:color="auto"/>
            </w:tcBorders>
            <w:vAlign w:val="bottom"/>
          </w:tcPr>
          <w:p w14:paraId="2395A7F2" w14:textId="77777777" w:rsidR="00585DDA" w:rsidRPr="0064569F" w:rsidRDefault="00585DDA" w:rsidP="007B648B">
            <w:pPr>
              <w:pStyle w:val="tabletext11"/>
              <w:jc w:val="center"/>
            </w:pPr>
            <w:r w:rsidRPr="0064569F">
              <w:t>0.177</w:t>
            </w:r>
          </w:p>
        </w:tc>
      </w:tr>
      <w:tr w:rsidR="00585DDA" w:rsidRPr="0064569F" w14:paraId="168FA665" w14:textId="77777777" w:rsidTr="007B648B">
        <w:trPr>
          <w:cantSplit/>
          <w:trHeight w:val="196"/>
        </w:trPr>
        <w:tc>
          <w:tcPr>
            <w:tcW w:w="194" w:type="dxa"/>
          </w:tcPr>
          <w:p w14:paraId="4934C727"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08C8F19F" w14:textId="77777777" w:rsidR="00585DDA" w:rsidRPr="0064569F" w:rsidRDefault="00585DDA" w:rsidP="007B648B">
            <w:pPr>
              <w:pStyle w:val="tabletext11"/>
              <w:jc w:val="right"/>
            </w:pPr>
          </w:p>
        </w:tc>
        <w:tc>
          <w:tcPr>
            <w:tcW w:w="767" w:type="dxa"/>
            <w:hideMark/>
          </w:tcPr>
          <w:p w14:paraId="1FEA1B0F" w14:textId="77777777" w:rsidR="00585DDA" w:rsidRPr="0064569F" w:rsidRDefault="00585DDA" w:rsidP="007B648B">
            <w:pPr>
              <w:pStyle w:val="tabletext11"/>
              <w:jc w:val="right"/>
            </w:pPr>
            <w:r w:rsidRPr="0064569F">
              <w:t>3,000</w:t>
            </w:r>
          </w:p>
        </w:tc>
        <w:tc>
          <w:tcPr>
            <w:tcW w:w="154" w:type="dxa"/>
          </w:tcPr>
          <w:p w14:paraId="731CCE10"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331A1DD2" w14:textId="77777777" w:rsidR="00585DDA" w:rsidRPr="0064569F" w:rsidRDefault="00585DDA" w:rsidP="007B648B">
            <w:pPr>
              <w:pStyle w:val="tabletext11"/>
              <w:jc w:val="center"/>
            </w:pPr>
            <w:r w:rsidRPr="0064569F">
              <w:t>0.61</w:t>
            </w:r>
          </w:p>
        </w:tc>
        <w:tc>
          <w:tcPr>
            <w:tcW w:w="1667" w:type="dxa"/>
            <w:tcBorders>
              <w:top w:val="nil"/>
              <w:left w:val="nil"/>
              <w:bottom w:val="nil"/>
              <w:right w:val="single" w:sz="6" w:space="0" w:color="auto"/>
            </w:tcBorders>
            <w:vAlign w:val="bottom"/>
          </w:tcPr>
          <w:p w14:paraId="0BF6CB3F" w14:textId="77777777" w:rsidR="00585DDA" w:rsidRPr="0064569F" w:rsidRDefault="00585DDA" w:rsidP="007B648B">
            <w:pPr>
              <w:pStyle w:val="tabletext11"/>
              <w:jc w:val="center"/>
            </w:pPr>
            <w:r w:rsidRPr="0064569F">
              <w:t>-0.164</w:t>
            </w:r>
          </w:p>
        </w:tc>
        <w:tc>
          <w:tcPr>
            <w:tcW w:w="1667" w:type="dxa"/>
            <w:tcBorders>
              <w:top w:val="nil"/>
              <w:left w:val="nil"/>
              <w:bottom w:val="nil"/>
              <w:right w:val="single" w:sz="6" w:space="0" w:color="auto"/>
            </w:tcBorders>
            <w:vAlign w:val="bottom"/>
          </w:tcPr>
          <w:p w14:paraId="15DFEE15" w14:textId="77777777" w:rsidR="00585DDA" w:rsidRPr="0064569F" w:rsidRDefault="00585DDA" w:rsidP="007B648B">
            <w:pPr>
              <w:pStyle w:val="tabletext11"/>
              <w:jc w:val="center"/>
            </w:pPr>
            <w:r w:rsidRPr="0064569F">
              <w:t>0.441</w:t>
            </w:r>
          </w:p>
        </w:tc>
        <w:tc>
          <w:tcPr>
            <w:tcW w:w="1667" w:type="dxa"/>
            <w:tcBorders>
              <w:top w:val="nil"/>
              <w:left w:val="nil"/>
              <w:bottom w:val="nil"/>
              <w:right w:val="single" w:sz="6" w:space="0" w:color="auto"/>
            </w:tcBorders>
            <w:vAlign w:val="bottom"/>
          </w:tcPr>
          <w:p w14:paraId="4ABD45F7" w14:textId="77777777" w:rsidR="00585DDA" w:rsidRPr="0064569F" w:rsidRDefault="00585DDA" w:rsidP="007B648B">
            <w:pPr>
              <w:pStyle w:val="tabletext11"/>
              <w:jc w:val="center"/>
            </w:pPr>
            <w:r w:rsidRPr="0064569F">
              <w:t>-0.164</w:t>
            </w:r>
          </w:p>
        </w:tc>
        <w:tc>
          <w:tcPr>
            <w:tcW w:w="1667" w:type="dxa"/>
            <w:tcBorders>
              <w:top w:val="nil"/>
              <w:left w:val="nil"/>
              <w:bottom w:val="nil"/>
              <w:right w:val="single" w:sz="6" w:space="0" w:color="auto"/>
            </w:tcBorders>
            <w:vAlign w:val="bottom"/>
          </w:tcPr>
          <w:p w14:paraId="5A31E042" w14:textId="77777777" w:rsidR="00585DDA" w:rsidRPr="0064569F" w:rsidRDefault="00585DDA" w:rsidP="007B648B">
            <w:pPr>
              <w:pStyle w:val="tabletext11"/>
              <w:jc w:val="center"/>
            </w:pPr>
            <w:r w:rsidRPr="0064569F">
              <w:t>0.265</w:t>
            </w:r>
          </w:p>
        </w:tc>
        <w:tc>
          <w:tcPr>
            <w:tcW w:w="1190" w:type="dxa"/>
            <w:tcBorders>
              <w:top w:val="nil"/>
              <w:left w:val="nil"/>
              <w:bottom w:val="nil"/>
              <w:right w:val="single" w:sz="6" w:space="0" w:color="auto"/>
            </w:tcBorders>
            <w:vAlign w:val="bottom"/>
          </w:tcPr>
          <w:p w14:paraId="46752169" w14:textId="77777777" w:rsidR="00585DDA" w:rsidRPr="0064569F" w:rsidRDefault="00585DDA" w:rsidP="007B648B">
            <w:pPr>
              <w:pStyle w:val="tabletext11"/>
              <w:jc w:val="center"/>
            </w:pPr>
            <w:r w:rsidRPr="0064569F">
              <w:t>0.275</w:t>
            </w:r>
          </w:p>
        </w:tc>
      </w:tr>
      <w:tr w:rsidR="00585DDA" w:rsidRPr="0064569F" w14:paraId="73385139" w14:textId="77777777" w:rsidTr="007B648B">
        <w:trPr>
          <w:cantSplit/>
          <w:trHeight w:val="196"/>
        </w:trPr>
        <w:tc>
          <w:tcPr>
            <w:tcW w:w="194" w:type="dxa"/>
          </w:tcPr>
          <w:p w14:paraId="1FEF1DBA"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3354226B" w14:textId="77777777" w:rsidR="00585DDA" w:rsidRPr="0064569F" w:rsidRDefault="00585DDA" w:rsidP="007B648B">
            <w:pPr>
              <w:pStyle w:val="tabletext11"/>
              <w:jc w:val="right"/>
            </w:pPr>
          </w:p>
        </w:tc>
        <w:tc>
          <w:tcPr>
            <w:tcW w:w="767" w:type="dxa"/>
            <w:tcBorders>
              <w:top w:val="nil"/>
              <w:left w:val="nil"/>
              <w:bottom w:val="nil"/>
            </w:tcBorders>
            <w:hideMark/>
          </w:tcPr>
          <w:p w14:paraId="3DB91F0A" w14:textId="77777777" w:rsidR="00585DDA" w:rsidRPr="0064569F" w:rsidRDefault="00585DDA" w:rsidP="007B648B">
            <w:pPr>
              <w:pStyle w:val="tabletext11"/>
              <w:jc w:val="right"/>
            </w:pPr>
            <w:r w:rsidRPr="0064569F">
              <w:t>5,000</w:t>
            </w:r>
          </w:p>
        </w:tc>
        <w:tc>
          <w:tcPr>
            <w:tcW w:w="154" w:type="dxa"/>
            <w:tcBorders>
              <w:top w:val="nil"/>
              <w:bottom w:val="nil"/>
              <w:right w:val="nil"/>
            </w:tcBorders>
          </w:tcPr>
          <w:p w14:paraId="01E89702"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hideMark/>
          </w:tcPr>
          <w:p w14:paraId="52F5C912" w14:textId="77777777" w:rsidR="00585DDA" w:rsidRPr="0064569F" w:rsidRDefault="00585DDA" w:rsidP="007B648B">
            <w:pPr>
              <w:pStyle w:val="tabletext11"/>
              <w:jc w:val="center"/>
            </w:pPr>
            <w:r w:rsidRPr="0064569F">
              <w:t>1.05</w:t>
            </w:r>
          </w:p>
        </w:tc>
        <w:tc>
          <w:tcPr>
            <w:tcW w:w="1667" w:type="dxa"/>
            <w:tcBorders>
              <w:top w:val="nil"/>
              <w:left w:val="nil"/>
              <w:bottom w:val="nil"/>
              <w:right w:val="single" w:sz="6" w:space="0" w:color="auto"/>
            </w:tcBorders>
            <w:vAlign w:val="bottom"/>
          </w:tcPr>
          <w:p w14:paraId="3A2F8ADD" w14:textId="77777777" w:rsidR="00585DDA" w:rsidRPr="0064569F" w:rsidRDefault="00585DDA" w:rsidP="007B648B">
            <w:pPr>
              <w:pStyle w:val="tabletext11"/>
              <w:jc w:val="center"/>
            </w:pPr>
            <w:r w:rsidRPr="0064569F">
              <w:t>-0.163</w:t>
            </w:r>
          </w:p>
        </w:tc>
        <w:tc>
          <w:tcPr>
            <w:tcW w:w="1667" w:type="dxa"/>
            <w:tcBorders>
              <w:top w:val="nil"/>
              <w:left w:val="nil"/>
              <w:bottom w:val="nil"/>
              <w:right w:val="single" w:sz="6" w:space="0" w:color="auto"/>
            </w:tcBorders>
            <w:vAlign w:val="bottom"/>
          </w:tcPr>
          <w:p w14:paraId="4CEF0A2A" w14:textId="77777777" w:rsidR="00585DDA" w:rsidRPr="0064569F" w:rsidRDefault="00585DDA" w:rsidP="007B648B">
            <w:pPr>
              <w:pStyle w:val="tabletext11"/>
              <w:jc w:val="center"/>
            </w:pPr>
            <w:r w:rsidRPr="0064569F">
              <w:t>0.645</w:t>
            </w:r>
          </w:p>
        </w:tc>
        <w:tc>
          <w:tcPr>
            <w:tcW w:w="1667" w:type="dxa"/>
            <w:tcBorders>
              <w:top w:val="nil"/>
              <w:left w:val="nil"/>
              <w:bottom w:val="nil"/>
              <w:right w:val="single" w:sz="6" w:space="0" w:color="auto"/>
            </w:tcBorders>
            <w:vAlign w:val="bottom"/>
          </w:tcPr>
          <w:p w14:paraId="0965CAD9" w14:textId="77777777" w:rsidR="00585DDA" w:rsidRPr="0064569F" w:rsidRDefault="00585DDA" w:rsidP="007B648B">
            <w:pPr>
              <w:pStyle w:val="tabletext11"/>
              <w:jc w:val="center"/>
            </w:pPr>
            <w:r w:rsidRPr="0064569F">
              <w:t>-0.163</w:t>
            </w:r>
          </w:p>
        </w:tc>
        <w:tc>
          <w:tcPr>
            <w:tcW w:w="1667" w:type="dxa"/>
            <w:tcBorders>
              <w:top w:val="nil"/>
              <w:left w:val="nil"/>
              <w:bottom w:val="nil"/>
              <w:right w:val="single" w:sz="6" w:space="0" w:color="auto"/>
            </w:tcBorders>
            <w:vAlign w:val="bottom"/>
          </w:tcPr>
          <w:p w14:paraId="2123954A" w14:textId="77777777" w:rsidR="00585DDA" w:rsidRPr="0064569F" w:rsidRDefault="00585DDA" w:rsidP="007B648B">
            <w:pPr>
              <w:pStyle w:val="tabletext11"/>
              <w:jc w:val="center"/>
            </w:pPr>
            <w:r w:rsidRPr="0064569F">
              <w:t>0.463</w:t>
            </w:r>
          </w:p>
        </w:tc>
        <w:tc>
          <w:tcPr>
            <w:tcW w:w="1190" w:type="dxa"/>
            <w:tcBorders>
              <w:top w:val="nil"/>
              <w:left w:val="nil"/>
              <w:bottom w:val="nil"/>
              <w:right w:val="single" w:sz="6" w:space="0" w:color="auto"/>
            </w:tcBorders>
            <w:vAlign w:val="bottom"/>
          </w:tcPr>
          <w:p w14:paraId="6D230309" w14:textId="77777777" w:rsidR="00585DDA" w:rsidRPr="0064569F" w:rsidRDefault="00585DDA" w:rsidP="007B648B">
            <w:pPr>
              <w:pStyle w:val="tabletext11"/>
              <w:jc w:val="center"/>
            </w:pPr>
            <w:r w:rsidRPr="0064569F">
              <w:t>0.419</w:t>
            </w:r>
          </w:p>
        </w:tc>
      </w:tr>
      <w:tr w:rsidR="00585DDA" w:rsidRPr="0064569F" w14:paraId="676F4906" w14:textId="77777777" w:rsidTr="007B648B">
        <w:trPr>
          <w:cantSplit/>
          <w:trHeight w:val="196"/>
        </w:trPr>
        <w:tc>
          <w:tcPr>
            <w:tcW w:w="194" w:type="dxa"/>
          </w:tcPr>
          <w:p w14:paraId="5290F9B5"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1EC8744A" w14:textId="77777777" w:rsidR="00585DDA" w:rsidRPr="0064569F" w:rsidRDefault="00585DDA" w:rsidP="007B648B">
            <w:pPr>
              <w:pStyle w:val="tabletext11"/>
              <w:jc w:val="right"/>
            </w:pPr>
          </w:p>
        </w:tc>
        <w:tc>
          <w:tcPr>
            <w:tcW w:w="767" w:type="dxa"/>
            <w:tcBorders>
              <w:top w:val="nil"/>
              <w:left w:val="nil"/>
              <w:bottom w:val="nil"/>
            </w:tcBorders>
          </w:tcPr>
          <w:p w14:paraId="0B220511" w14:textId="77777777" w:rsidR="00585DDA" w:rsidRPr="0064569F" w:rsidRDefault="00585DDA" w:rsidP="007B648B">
            <w:pPr>
              <w:pStyle w:val="tabletext11"/>
              <w:jc w:val="right"/>
            </w:pPr>
            <w:r w:rsidRPr="0064569F">
              <w:t>10,000</w:t>
            </w:r>
          </w:p>
        </w:tc>
        <w:tc>
          <w:tcPr>
            <w:tcW w:w="154" w:type="dxa"/>
            <w:tcBorders>
              <w:top w:val="nil"/>
              <w:bottom w:val="nil"/>
              <w:right w:val="nil"/>
            </w:tcBorders>
          </w:tcPr>
          <w:p w14:paraId="332909E9"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tcPr>
          <w:p w14:paraId="486DF3FB" w14:textId="77777777" w:rsidR="00585DDA" w:rsidRPr="0064569F" w:rsidRDefault="00585DDA" w:rsidP="007B648B">
            <w:pPr>
              <w:pStyle w:val="tabletext11"/>
              <w:jc w:val="center"/>
            </w:pPr>
            <w:r w:rsidRPr="0064569F">
              <w:t>N/A</w:t>
            </w:r>
          </w:p>
        </w:tc>
        <w:tc>
          <w:tcPr>
            <w:tcW w:w="1667" w:type="dxa"/>
            <w:tcBorders>
              <w:top w:val="nil"/>
              <w:left w:val="nil"/>
              <w:bottom w:val="nil"/>
              <w:right w:val="single" w:sz="6" w:space="0" w:color="auto"/>
            </w:tcBorders>
            <w:vAlign w:val="bottom"/>
          </w:tcPr>
          <w:p w14:paraId="3D35B0D6" w14:textId="77777777" w:rsidR="00585DDA" w:rsidRPr="0064569F" w:rsidRDefault="00585DDA" w:rsidP="007B648B">
            <w:pPr>
              <w:pStyle w:val="tabletext11"/>
              <w:jc w:val="center"/>
              <w:rPr>
                <w:rFonts w:cs="Arial"/>
                <w:color w:val="000000"/>
                <w:szCs w:val="18"/>
              </w:rPr>
            </w:pPr>
            <w:r w:rsidRPr="0064569F">
              <w:rPr>
                <w:rFonts w:cs="Arial"/>
                <w:color w:val="000000"/>
                <w:szCs w:val="18"/>
              </w:rPr>
              <w:t>-0.156</w:t>
            </w:r>
          </w:p>
        </w:tc>
        <w:tc>
          <w:tcPr>
            <w:tcW w:w="1667" w:type="dxa"/>
            <w:tcBorders>
              <w:top w:val="nil"/>
              <w:left w:val="nil"/>
              <w:bottom w:val="nil"/>
              <w:right w:val="single" w:sz="6" w:space="0" w:color="auto"/>
            </w:tcBorders>
            <w:vAlign w:val="bottom"/>
          </w:tcPr>
          <w:p w14:paraId="4FCDD49D" w14:textId="77777777" w:rsidR="00585DDA" w:rsidRPr="0064569F" w:rsidRDefault="00585DDA" w:rsidP="007B648B">
            <w:pPr>
              <w:pStyle w:val="tabletext11"/>
              <w:jc w:val="center"/>
              <w:rPr>
                <w:rFonts w:cs="Arial"/>
                <w:color w:val="000000"/>
                <w:szCs w:val="18"/>
              </w:rPr>
            </w:pPr>
            <w:r w:rsidRPr="0064569F">
              <w:rPr>
                <w:rFonts w:cs="Arial"/>
                <w:color w:val="000000"/>
                <w:szCs w:val="18"/>
              </w:rPr>
              <w:t>0.901</w:t>
            </w:r>
          </w:p>
        </w:tc>
        <w:tc>
          <w:tcPr>
            <w:tcW w:w="1667" w:type="dxa"/>
            <w:tcBorders>
              <w:top w:val="nil"/>
              <w:left w:val="nil"/>
              <w:bottom w:val="nil"/>
              <w:right w:val="single" w:sz="6" w:space="0" w:color="auto"/>
            </w:tcBorders>
            <w:vAlign w:val="bottom"/>
          </w:tcPr>
          <w:p w14:paraId="266260D4" w14:textId="77777777" w:rsidR="00585DDA" w:rsidRPr="0064569F" w:rsidRDefault="00585DDA" w:rsidP="007B648B">
            <w:pPr>
              <w:pStyle w:val="tabletext11"/>
              <w:jc w:val="center"/>
              <w:rPr>
                <w:rFonts w:cs="Arial"/>
                <w:color w:val="000000"/>
                <w:szCs w:val="18"/>
              </w:rPr>
            </w:pPr>
            <w:r w:rsidRPr="0064569F">
              <w:rPr>
                <w:rFonts w:cs="Arial"/>
                <w:color w:val="000000"/>
                <w:szCs w:val="18"/>
              </w:rPr>
              <w:t>-0.162</w:t>
            </w:r>
          </w:p>
        </w:tc>
        <w:tc>
          <w:tcPr>
            <w:tcW w:w="1667" w:type="dxa"/>
            <w:tcBorders>
              <w:top w:val="nil"/>
              <w:left w:val="nil"/>
              <w:bottom w:val="nil"/>
              <w:right w:val="single" w:sz="6" w:space="0" w:color="auto"/>
            </w:tcBorders>
            <w:vAlign w:val="bottom"/>
          </w:tcPr>
          <w:p w14:paraId="27297E08" w14:textId="77777777" w:rsidR="00585DDA" w:rsidRPr="0064569F" w:rsidRDefault="00585DDA" w:rsidP="007B648B">
            <w:pPr>
              <w:pStyle w:val="tabletext11"/>
              <w:jc w:val="center"/>
              <w:rPr>
                <w:rFonts w:cs="Arial"/>
                <w:color w:val="000000"/>
                <w:szCs w:val="18"/>
              </w:rPr>
            </w:pPr>
            <w:r w:rsidRPr="0064569F">
              <w:rPr>
                <w:rFonts w:cs="Arial"/>
                <w:color w:val="000000"/>
                <w:szCs w:val="18"/>
              </w:rPr>
              <w:t>0.722</w:t>
            </w:r>
          </w:p>
        </w:tc>
        <w:tc>
          <w:tcPr>
            <w:tcW w:w="1190" w:type="dxa"/>
            <w:tcBorders>
              <w:top w:val="nil"/>
              <w:left w:val="nil"/>
              <w:bottom w:val="nil"/>
              <w:right w:val="single" w:sz="6" w:space="0" w:color="auto"/>
            </w:tcBorders>
            <w:vAlign w:val="bottom"/>
          </w:tcPr>
          <w:p w14:paraId="7DD4CAA6" w14:textId="77777777" w:rsidR="00585DDA" w:rsidRPr="0064569F" w:rsidRDefault="00585DDA" w:rsidP="007B648B">
            <w:pPr>
              <w:pStyle w:val="tabletext11"/>
              <w:jc w:val="center"/>
              <w:rPr>
                <w:rFonts w:cs="Arial"/>
                <w:color w:val="000000"/>
                <w:szCs w:val="18"/>
              </w:rPr>
            </w:pPr>
            <w:r w:rsidRPr="0064569F">
              <w:rPr>
                <w:rFonts w:cs="Arial"/>
                <w:color w:val="000000"/>
                <w:szCs w:val="18"/>
              </w:rPr>
              <w:t>0.630</w:t>
            </w:r>
          </w:p>
        </w:tc>
      </w:tr>
      <w:tr w:rsidR="00585DDA" w:rsidRPr="0064569F" w14:paraId="286E0AC2" w14:textId="77777777" w:rsidTr="007B648B">
        <w:trPr>
          <w:cantSplit/>
          <w:trHeight w:val="196"/>
        </w:trPr>
        <w:tc>
          <w:tcPr>
            <w:tcW w:w="194" w:type="dxa"/>
          </w:tcPr>
          <w:p w14:paraId="33515BCC" w14:textId="77777777" w:rsidR="00585DDA" w:rsidRPr="0064569F" w:rsidRDefault="00585DDA" w:rsidP="007B648B">
            <w:pPr>
              <w:pStyle w:val="tabletext11"/>
            </w:pPr>
          </w:p>
        </w:tc>
        <w:tc>
          <w:tcPr>
            <w:tcW w:w="240" w:type="dxa"/>
            <w:tcBorders>
              <w:top w:val="nil"/>
              <w:left w:val="single" w:sz="6" w:space="0" w:color="auto"/>
              <w:bottom w:val="nil"/>
              <w:right w:val="nil"/>
            </w:tcBorders>
          </w:tcPr>
          <w:p w14:paraId="533B7B2C" w14:textId="77777777" w:rsidR="00585DDA" w:rsidRPr="0064569F" w:rsidRDefault="00585DDA" w:rsidP="007B648B">
            <w:pPr>
              <w:pStyle w:val="tabletext11"/>
              <w:jc w:val="right"/>
            </w:pPr>
          </w:p>
        </w:tc>
        <w:tc>
          <w:tcPr>
            <w:tcW w:w="767" w:type="dxa"/>
            <w:tcBorders>
              <w:top w:val="nil"/>
              <w:left w:val="nil"/>
              <w:bottom w:val="nil"/>
            </w:tcBorders>
          </w:tcPr>
          <w:p w14:paraId="2BF12D90" w14:textId="77777777" w:rsidR="00585DDA" w:rsidRPr="0064569F" w:rsidRDefault="00585DDA" w:rsidP="007B648B">
            <w:pPr>
              <w:pStyle w:val="tabletext11"/>
              <w:jc w:val="right"/>
            </w:pPr>
            <w:r w:rsidRPr="0064569F">
              <w:t>15,000</w:t>
            </w:r>
          </w:p>
        </w:tc>
        <w:tc>
          <w:tcPr>
            <w:tcW w:w="154" w:type="dxa"/>
            <w:tcBorders>
              <w:top w:val="nil"/>
              <w:bottom w:val="nil"/>
              <w:right w:val="nil"/>
            </w:tcBorders>
          </w:tcPr>
          <w:p w14:paraId="5E6DBA56" w14:textId="77777777" w:rsidR="00585DDA" w:rsidRPr="0064569F" w:rsidRDefault="00585DDA" w:rsidP="007B648B">
            <w:pPr>
              <w:pStyle w:val="tabletext11"/>
              <w:jc w:val="right"/>
            </w:pPr>
          </w:p>
        </w:tc>
        <w:tc>
          <w:tcPr>
            <w:tcW w:w="1067" w:type="dxa"/>
            <w:tcBorders>
              <w:top w:val="nil"/>
              <w:left w:val="single" w:sz="6" w:space="0" w:color="auto"/>
              <w:bottom w:val="nil"/>
              <w:right w:val="single" w:sz="6" w:space="0" w:color="auto"/>
            </w:tcBorders>
            <w:vAlign w:val="bottom"/>
          </w:tcPr>
          <w:p w14:paraId="32926AF5" w14:textId="77777777" w:rsidR="00585DDA" w:rsidRPr="0064569F" w:rsidRDefault="00585DDA" w:rsidP="007B648B">
            <w:pPr>
              <w:pStyle w:val="tabletext11"/>
              <w:jc w:val="center"/>
            </w:pPr>
            <w:r w:rsidRPr="0064569F">
              <w:t>N/A</w:t>
            </w:r>
          </w:p>
        </w:tc>
        <w:tc>
          <w:tcPr>
            <w:tcW w:w="1667" w:type="dxa"/>
            <w:tcBorders>
              <w:top w:val="nil"/>
              <w:left w:val="nil"/>
              <w:bottom w:val="nil"/>
              <w:right w:val="single" w:sz="6" w:space="0" w:color="auto"/>
            </w:tcBorders>
            <w:vAlign w:val="bottom"/>
          </w:tcPr>
          <w:p w14:paraId="361DFA31" w14:textId="77777777" w:rsidR="00585DDA" w:rsidRPr="0064569F" w:rsidRDefault="00585DDA" w:rsidP="007B648B">
            <w:pPr>
              <w:pStyle w:val="tabletext11"/>
              <w:jc w:val="center"/>
              <w:rPr>
                <w:rFonts w:cs="Arial"/>
                <w:color w:val="000000"/>
                <w:szCs w:val="18"/>
              </w:rPr>
            </w:pPr>
            <w:r w:rsidRPr="0064569F">
              <w:rPr>
                <w:rFonts w:cs="Arial"/>
                <w:color w:val="000000"/>
                <w:szCs w:val="18"/>
              </w:rPr>
              <w:t>-0.141</w:t>
            </w:r>
          </w:p>
        </w:tc>
        <w:tc>
          <w:tcPr>
            <w:tcW w:w="1667" w:type="dxa"/>
            <w:tcBorders>
              <w:top w:val="nil"/>
              <w:left w:val="nil"/>
              <w:bottom w:val="nil"/>
              <w:right w:val="single" w:sz="6" w:space="0" w:color="auto"/>
            </w:tcBorders>
            <w:vAlign w:val="bottom"/>
          </w:tcPr>
          <w:p w14:paraId="371404B1" w14:textId="77777777" w:rsidR="00585DDA" w:rsidRPr="0064569F" w:rsidRDefault="00585DDA" w:rsidP="007B648B">
            <w:pPr>
              <w:pStyle w:val="tabletext11"/>
              <w:jc w:val="center"/>
              <w:rPr>
                <w:rFonts w:cs="Arial"/>
                <w:color w:val="000000"/>
                <w:szCs w:val="18"/>
              </w:rPr>
            </w:pPr>
            <w:r w:rsidRPr="0064569F">
              <w:rPr>
                <w:rFonts w:cs="Arial"/>
                <w:color w:val="000000"/>
                <w:szCs w:val="18"/>
              </w:rPr>
              <w:t>1.012</w:t>
            </w:r>
          </w:p>
        </w:tc>
        <w:tc>
          <w:tcPr>
            <w:tcW w:w="1667" w:type="dxa"/>
            <w:tcBorders>
              <w:top w:val="nil"/>
              <w:left w:val="nil"/>
              <w:bottom w:val="nil"/>
              <w:right w:val="single" w:sz="6" w:space="0" w:color="auto"/>
            </w:tcBorders>
            <w:vAlign w:val="bottom"/>
          </w:tcPr>
          <w:p w14:paraId="1604BA71" w14:textId="77777777" w:rsidR="00585DDA" w:rsidRPr="0064569F" w:rsidRDefault="00585DDA" w:rsidP="007B648B">
            <w:pPr>
              <w:pStyle w:val="tabletext11"/>
              <w:jc w:val="center"/>
              <w:rPr>
                <w:rFonts w:cs="Arial"/>
                <w:color w:val="000000"/>
                <w:szCs w:val="18"/>
              </w:rPr>
            </w:pPr>
            <w:r w:rsidRPr="0064569F">
              <w:rPr>
                <w:rFonts w:cs="Arial"/>
                <w:color w:val="000000"/>
                <w:szCs w:val="18"/>
              </w:rPr>
              <w:t>-0.161</w:t>
            </w:r>
          </w:p>
        </w:tc>
        <w:tc>
          <w:tcPr>
            <w:tcW w:w="1667" w:type="dxa"/>
            <w:tcBorders>
              <w:top w:val="nil"/>
              <w:left w:val="nil"/>
              <w:bottom w:val="nil"/>
              <w:right w:val="single" w:sz="6" w:space="0" w:color="auto"/>
            </w:tcBorders>
            <w:vAlign w:val="bottom"/>
          </w:tcPr>
          <w:p w14:paraId="4E71471C" w14:textId="77777777" w:rsidR="00585DDA" w:rsidRPr="0064569F" w:rsidRDefault="00585DDA" w:rsidP="007B648B">
            <w:pPr>
              <w:pStyle w:val="tabletext11"/>
              <w:jc w:val="center"/>
              <w:rPr>
                <w:rFonts w:cs="Arial"/>
                <w:color w:val="000000"/>
                <w:szCs w:val="18"/>
              </w:rPr>
            </w:pPr>
            <w:r w:rsidRPr="0064569F">
              <w:rPr>
                <w:rFonts w:cs="Arial"/>
                <w:color w:val="000000"/>
                <w:szCs w:val="18"/>
              </w:rPr>
              <w:t>0.835</w:t>
            </w:r>
          </w:p>
        </w:tc>
        <w:tc>
          <w:tcPr>
            <w:tcW w:w="1190" w:type="dxa"/>
            <w:tcBorders>
              <w:top w:val="nil"/>
              <w:left w:val="nil"/>
              <w:bottom w:val="nil"/>
              <w:right w:val="single" w:sz="6" w:space="0" w:color="auto"/>
            </w:tcBorders>
            <w:vAlign w:val="bottom"/>
          </w:tcPr>
          <w:p w14:paraId="6AC1D0A4" w14:textId="77777777" w:rsidR="00585DDA" w:rsidRPr="0064569F" w:rsidRDefault="00585DDA" w:rsidP="007B648B">
            <w:pPr>
              <w:pStyle w:val="tabletext11"/>
              <w:jc w:val="center"/>
              <w:rPr>
                <w:rFonts w:cs="Arial"/>
                <w:color w:val="000000"/>
                <w:szCs w:val="18"/>
              </w:rPr>
            </w:pPr>
            <w:r w:rsidRPr="0064569F">
              <w:rPr>
                <w:rFonts w:cs="Arial"/>
                <w:color w:val="000000"/>
                <w:szCs w:val="18"/>
              </w:rPr>
              <w:t>0.752</w:t>
            </w:r>
          </w:p>
        </w:tc>
      </w:tr>
      <w:tr w:rsidR="00585DDA" w:rsidRPr="0064569F" w14:paraId="10665FC6" w14:textId="77777777" w:rsidTr="007B648B">
        <w:trPr>
          <w:cantSplit/>
          <w:trHeight w:val="196"/>
        </w:trPr>
        <w:tc>
          <w:tcPr>
            <w:tcW w:w="194" w:type="dxa"/>
          </w:tcPr>
          <w:p w14:paraId="209F6C86" w14:textId="77777777" w:rsidR="00585DDA" w:rsidRPr="0064569F" w:rsidRDefault="00585DDA" w:rsidP="007B648B">
            <w:pPr>
              <w:pStyle w:val="tabletext11"/>
            </w:pPr>
          </w:p>
        </w:tc>
        <w:tc>
          <w:tcPr>
            <w:tcW w:w="240" w:type="dxa"/>
            <w:tcBorders>
              <w:top w:val="nil"/>
              <w:left w:val="single" w:sz="6" w:space="0" w:color="auto"/>
              <w:bottom w:val="single" w:sz="6" w:space="0" w:color="auto"/>
              <w:right w:val="nil"/>
            </w:tcBorders>
          </w:tcPr>
          <w:p w14:paraId="1F13256D" w14:textId="77777777" w:rsidR="00585DDA" w:rsidRPr="0064569F" w:rsidRDefault="00585DDA" w:rsidP="007B648B">
            <w:pPr>
              <w:pStyle w:val="tabletext11"/>
              <w:jc w:val="right"/>
            </w:pPr>
          </w:p>
        </w:tc>
        <w:tc>
          <w:tcPr>
            <w:tcW w:w="767" w:type="dxa"/>
            <w:tcBorders>
              <w:top w:val="nil"/>
              <w:left w:val="nil"/>
              <w:bottom w:val="single" w:sz="6" w:space="0" w:color="auto"/>
            </w:tcBorders>
          </w:tcPr>
          <w:p w14:paraId="3C8F8AC8" w14:textId="77777777" w:rsidR="00585DDA" w:rsidRPr="0064569F" w:rsidRDefault="00585DDA" w:rsidP="007B648B">
            <w:pPr>
              <w:pStyle w:val="tabletext11"/>
              <w:jc w:val="right"/>
            </w:pPr>
            <w:r w:rsidRPr="0064569F">
              <w:t>20,000</w:t>
            </w:r>
          </w:p>
        </w:tc>
        <w:tc>
          <w:tcPr>
            <w:tcW w:w="154" w:type="dxa"/>
            <w:tcBorders>
              <w:top w:val="nil"/>
              <w:bottom w:val="single" w:sz="6" w:space="0" w:color="auto"/>
              <w:right w:val="nil"/>
            </w:tcBorders>
          </w:tcPr>
          <w:p w14:paraId="69CBFFBB" w14:textId="77777777" w:rsidR="00585DDA" w:rsidRPr="0064569F" w:rsidRDefault="00585DDA" w:rsidP="007B648B">
            <w:pPr>
              <w:pStyle w:val="tabletext11"/>
              <w:jc w:val="right"/>
            </w:pPr>
          </w:p>
        </w:tc>
        <w:tc>
          <w:tcPr>
            <w:tcW w:w="1067" w:type="dxa"/>
            <w:tcBorders>
              <w:top w:val="nil"/>
              <w:left w:val="single" w:sz="6" w:space="0" w:color="auto"/>
              <w:bottom w:val="single" w:sz="6" w:space="0" w:color="auto"/>
              <w:right w:val="single" w:sz="6" w:space="0" w:color="auto"/>
            </w:tcBorders>
            <w:vAlign w:val="bottom"/>
          </w:tcPr>
          <w:p w14:paraId="521EAA69" w14:textId="77777777" w:rsidR="00585DDA" w:rsidRPr="0064569F" w:rsidRDefault="00585DDA" w:rsidP="007B648B">
            <w:pPr>
              <w:pStyle w:val="tabletext11"/>
              <w:jc w:val="center"/>
            </w:pPr>
            <w:r w:rsidRPr="0064569F">
              <w:t>N/A</w:t>
            </w:r>
          </w:p>
        </w:tc>
        <w:tc>
          <w:tcPr>
            <w:tcW w:w="1667" w:type="dxa"/>
            <w:tcBorders>
              <w:top w:val="nil"/>
              <w:left w:val="nil"/>
              <w:bottom w:val="single" w:sz="6" w:space="0" w:color="auto"/>
              <w:right w:val="single" w:sz="6" w:space="0" w:color="auto"/>
            </w:tcBorders>
            <w:vAlign w:val="bottom"/>
          </w:tcPr>
          <w:p w14:paraId="7D7C532F" w14:textId="77777777" w:rsidR="00585DDA" w:rsidRPr="0064569F" w:rsidRDefault="00585DDA" w:rsidP="007B648B">
            <w:pPr>
              <w:pStyle w:val="tabletext11"/>
              <w:jc w:val="center"/>
              <w:rPr>
                <w:rFonts w:cs="Arial"/>
                <w:color w:val="000000"/>
                <w:szCs w:val="18"/>
              </w:rPr>
            </w:pPr>
            <w:r w:rsidRPr="0064569F">
              <w:rPr>
                <w:rFonts w:cs="Arial"/>
                <w:color w:val="000000"/>
                <w:szCs w:val="18"/>
              </w:rPr>
              <w:t>-0.132</w:t>
            </w:r>
          </w:p>
        </w:tc>
        <w:tc>
          <w:tcPr>
            <w:tcW w:w="1667" w:type="dxa"/>
            <w:tcBorders>
              <w:top w:val="nil"/>
              <w:left w:val="nil"/>
              <w:bottom w:val="single" w:sz="6" w:space="0" w:color="auto"/>
              <w:right w:val="single" w:sz="6" w:space="0" w:color="auto"/>
            </w:tcBorders>
            <w:vAlign w:val="bottom"/>
          </w:tcPr>
          <w:p w14:paraId="2590387F" w14:textId="77777777" w:rsidR="00585DDA" w:rsidRPr="0064569F" w:rsidRDefault="00585DDA" w:rsidP="007B648B">
            <w:pPr>
              <w:pStyle w:val="tabletext11"/>
              <w:jc w:val="center"/>
              <w:rPr>
                <w:rFonts w:cs="Arial"/>
                <w:color w:val="000000"/>
                <w:szCs w:val="18"/>
              </w:rPr>
            </w:pPr>
            <w:r w:rsidRPr="0064569F">
              <w:rPr>
                <w:rFonts w:cs="Arial"/>
                <w:color w:val="000000"/>
                <w:szCs w:val="18"/>
              </w:rPr>
              <w:t>1.069</w:t>
            </w:r>
          </w:p>
        </w:tc>
        <w:tc>
          <w:tcPr>
            <w:tcW w:w="1667" w:type="dxa"/>
            <w:tcBorders>
              <w:top w:val="nil"/>
              <w:left w:val="nil"/>
              <w:bottom w:val="single" w:sz="6" w:space="0" w:color="auto"/>
              <w:right w:val="single" w:sz="6" w:space="0" w:color="auto"/>
            </w:tcBorders>
            <w:vAlign w:val="bottom"/>
          </w:tcPr>
          <w:p w14:paraId="28D434E2" w14:textId="77777777" w:rsidR="00585DDA" w:rsidRPr="0064569F" w:rsidRDefault="00585DDA" w:rsidP="007B648B">
            <w:pPr>
              <w:pStyle w:val="tabletext11"/>
              <w:jc w:val="center"/>
              <w:rPr>
                <w:rFonts w:cs="Arial"/>
                <w:color w:val="000000"/>
                <w:szCs w:val="18"/>
              </w:rPr>
            </w:pPr>
            <w:r w:rsidRPr="0064569F">
              <w:rPr>
                <w:rFonts w:cs="Arial"/>
                <w:color w:val="000000"/>
                <w:szCs w:val="18"/>
              </w:rPr>
              <w:t>-0.160</w:t>
            </w:r>
          </w:p>
        </w:tc>
        <w:tc>
          <w:tcPr>
            <w:tcW w:w="1667" w:type="dxa"/>
            <w:tcBorders>
              <w:top w:val="nil"/>
              <w:left w:val="nil"/>
              <w:bottom w:val="single" w:sz="6" w:space="0" w:color="auto"/>
              <w:right w:val="single" w:sz="6" w:space="0" w:color="auto"/>
            </w:tcBorders>
            <w:vAlign w:val="bottom"/>
          </w:tcPr>
          <w:p w14:paraId="6FFD8649" w14:textId="77777777" w:rsidR="00585DDA" w:rsidRPr="0064569F" w:rsidRDefault="00585DDA" w:rsidP="007B648B">
            <w:pPr>
              <w:pStyle w:val="tabletext11"/>
              <w:jc w:val="center"/>
              <w:rPr>
                <w:rFonts w:cs="Arial"/>
                <w:color w:val="000000"/>
                <w:szCs w:val="18"/>
              </w:rPr>
            </w:pPr>
            <w:r w:rsidRPr="0064569F">
              <w:rPr>
                <w:rFonts w:cs="Arial"/>
                <w:color w:val="000000"/>
                <w:szCs w:val="18"/>
              </w:rPr>
              <w:t>0.894</w:t>
            </w:r>
          </w:p>
        </w:tc>
        <w:tc>
          <w:tcPr>
            <w:tcW w:w="1190" w:type="dxa"/>
            <w:tcBorders>
              <w:top w:val="nil"/>
              <w:left w:val="nil"/>
              <w:bottom w:val="single" w:sz="6" w:space="0" w:color="auto"/>
              <w:right w:val="single" w:sz="6" w:space="0" w:color="auto"/>
            </w:tcBorders>
            <w:vAlign w:val="bottom"/>
          </w:tcPr>
          <w:p w14:paraId="6C158398" w14:textId="77777777" w:rsidR="00585DDA" w:rsidRPr="0064569F" w:rsidRDefault="00585DDA" w:rsidP="007B648B">
            <w:pPr>
              <w:pStyle w:val="tabletext11"/>
              <w:jc w:val="center"/>
              <w:rPr>
                <w:rFonts w:cs="Arial"/>
                <w:color w:val="000000"/>
                <w:szCs w:val="18"/>
              </w:rPr>
            </w:pPr>
            <w:r w:rsidRPr="0064569F">
              <w:rPr>
                <w:rFonts w:cs="Arial"/>
                <w:color w:val="000000"/>
                <w:szCs w:val="18"/>
              </w:rPr>
              <w:t>0.839</w:t>
            </w:r>
          </w:p>
        </w:tc>
      </w:tr>
    </w:tbl>
    <w:p w14:paraId="4274E4A7" w14:textId="77777777" w:rsidR="00585DDA" w:rsidRPr="0064569F" w:rsidRDefault="00585DDA" w:rsidP="00585DDA">
      <w:pPr>
        <w:pStyle w:val="tablecaption"/>
      </w:pPr>
      <w:r w:rsidRPr="0064569F">
        <w:t>Table 298.B.2.a. Private Passenger Types Deductible Discount Factors</w:t>
      </w:r>
    </w:p>
    <w:p w14:paraId="1974BD93" w14:textId="77777777" w:rsidR="00585DDA" w:rsidRPr="0064569F" w:rsidRDefault="00585DDA" w:rsidP="00585DDA">
      <w:pPr>
        <w:pStyle w:val="isonormal"/>
      </w:pPr>
    </w:p>
    <w:p w14:paraId="2E998140" w14:textId="77777777" w:rsidR="00585DDA" w:rsidRPr="0064569F" w:rsidRDefault="00585DDA" w:rsidP="00585DDA">
      <w:pPr>
        <w:pStyle w:val="outlinehd4"/>
      </w:pPr>
      <w:r w:rsidRPr="0064569F">
        <w:tab/>
        <w:t>b.</w:t>
      </w:r>
      <w:r w:rsidRPr="0064569F">
        <w:tab/>
        <w:t>Trucks, Tractors And Trailers And All Autos Except Zone-rated Risks Deductible Discount Factors</w:t>
      </w:r>
    </w:p>
    <w:p w14:paraId="52004DB7" w14:textId="77777777" w:rsidR="00585DDA" w:rsidRPr="0064569F" w:rsidRDefault="00585DDA" w:rsidP="00585DDA">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22"/>
        <w:gridCol w:w="194"/>
        <w:gridCol w:w="1052"/>
        <w:gridCol w:w="947"/>
        <w:gridCol w:w="1476"/>
        <w:gridCol w:w="1476"/>
        <w:gridCol w:w="1476"/>
        <w:gridCol w:w="1476"/>
        <w:gridCol w:w="1072"/>
      </w:tblGrid>
      <w:tr w:rsidR="00585DDA" w:rsidRPr="0064569F" w14:paraId="5C1406BE" w14:textId="77777777" w:rsidTr="007B648B">
        <w:trPr>
          <w:cantSplit/>
          <w:trHeight w:val="190"/>
        </w:trPr>
        <w:tc>
          <w:tcPr>
            <w:tcW w:w="189" w:type="dxa"/>
            <w:hideMark/>
          </w:tcPr>
          <w:p w14:paraId="70B23AAC" w14:textId="77777777" w:rsidR="00585DDA" w:rsidRPr="0064569F" w:rsidRDefault="00585DDA" w:rsidP="007B648B">
            <w:pPr>
              <w:pStyle w:val="tablehead"/>
            </w:pPr>
            <w:r w:rsidRPr="0064569F">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0081C67C" w14:textId="77777777" w:rsidR="00585DDA" w:rsidRPr="0064569F" w:rsidRDefault="00585DDA" w:rsidP="007B648B">
            <w:pPr>
              <w:pStyle w:val="tablehead"/>
            </w:pPr>
            <w:r w:rsidRPr="0064569F">
              <w:br/>
            </w:r>
            <w:r w:rsidRPr="0064569F">
              <w:br/>
              <w:t>Deductible</w:t>
            </w:r>
            <w:r w:rsidRPr="0064569F">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0DA8290A" w14:textId="77777777" w:rsidR="00585DDA" w:rsidRPr="0064569F" w:rsidRDefault="00585DDA" w:rsidP="007B648B">
            <w:pPr>
              <w:pStyle w:val="tablehead"/>
            </w:pPr>
            <w:r w:rsidRPr="0064569F">
              <w:br/>
              <w:t>Trucks</w:t>
            </w:r>
            <w:r w:rsidRPr="0064569F">
              <w:br/>
              <w:t>And</w:t>
            </w:r>
            <w:r w:rsidRPr="0064569F">
              <w:br/>
              <w:t>Truck-tractors</w:t>
            </w:r>
            <w:r w:rsidRPr="0064569F">
              <w:br/>
              <w:t>Collision</w:t>
            </w:r>
          </w:p>
        </w:tc>
        <w:tc>
          <w:tcPr>
            <w:tcW w:w="947" w:type="dxa"/>
            <w:tcBorders>
              <w:top w:val="single" w:sz="6" w:space="0" w:color="auto"/>
              <w:left w:val="single" w:sz="6" w:space="0" w:color="auto"/>
              <w:bottom w:val="single" w:sz="6" w:space="0" w:color="auto"/>
              <w:right w:val="single" w:sz="6" w:space="0" w:color="auto"/>
            </w:tcBorders>
            <w:vAlign w:val="bottom"/>
          </w:tcPr>
          <w:p w14:paraId="073B1BA3" w14:textId="77777777" w:rsidR="00585DDA" w:rsidRPr="0064569F" w:rsidRDefault="00585DDA" w:rsidP="007B648B">
            <w:pPr>
              <w:pStyle w:val="tablehead"/>
            </w:pPr>
            <w:r w:rsidRPr="0064569F">
              <w:br/>
              <w:t>Trailer</w:t>
            </w:r>
            <w:r w:rsidRPr="0064569F">
              <w:br/>
              <w:t>Types</w:t>
            </w:r>
            <w:r w:rsidRPr="0064569F">
              <w:br/>
              <w:t>Collision</w:t>
            </w:r>
          </w:p>
        </w:tc>
        <w:tc>
          <w:tcPr>
            <w:tcW w:w="1476" w:type="dxa"/>
            <w:tcBorders>
              <w:top w:val="single" w:sz="6" w:space="0" w:color="auto"/>
              <w:left w:val="single" w:sz="6" w:space="0" w:color="auto"/>
              <w:bottom w:val="single" w:sz="6" w:space="0" w:color="auto"/>
              <w:right w:val="single" w:sz="6" w:space="0" w:color="auto"/>
            </w:tcBorders>
            <w:vAlign w:val="bottom"/>
          </w:tcPr>
          <w:p w14:paraId="019FE145" w14:textId="77777777" w:rsidR="00585DDA" w:rsidRPr="0064569F" w:rsidRDefault="00585DDA" w:rsidP="007B648B">
            <w:pPr>
              <w:pStyle w:val="tablehead"/>
            </w:pPr>
            <w:r w:rsidRPr="0064569F">
              <w:t>Comprehensive</w:t>
            </w:r>
            <w:r w:rsidRPr="0064569F">
              <w:br/>
              <w:t>Deductible For</w:t>
            </w:r>
            <w:r w:rsidRPr="0064569F">
              <w:br/>
              <w:t>Theft, Mischief</w:t>
            </w:r>
            <w:r w:rsidRPr="0064569F">
              <w:br/>
              <w:t>And Vandalism</w:t>
            </w:r>
          </w:p>
        </w:tc>
        <w:tc>
          <w:tcPr>
            <w:tcW w:w="1476" w:type="dxa"/>
            <w:tcBorders>
              <w:top w:val="single" w:sz="6" w:space="0" w:color="auto"/>
              <w:left w:val="single" w:sz="6" w:space="0" w:color="auto"/>
              <w:bottom w:val="single" w:sz="6" w:space="0" w:color="auto"/>
              <w:right w:val="single" w:sz="6" w:space="0" w:color="auto"/>
            </w:tcBorders>
            <w:vAlign w:val="bottom"/>
          </w:tcPr>
          <w:p w14:paraId="6D91D3DE" w14:textId="77777777" w:rsidR="00585DDA" w:rsidRPr="0064569F" w:rsidRDefault="00585DDA" w:rsidP="007B648B">
            <w:pPr>
              <w:pStyle w:val="tablehead"/>
            </w:pPr>
            <w:r w:rsidRPr="0064569F">
              <w:t>Comprehensive</w:t>
            </w:r>
            <w:r w:rsidRPr="0064569F">
              <w:br/>
              <w:t>All Perils</w:t>
            </w:r>
            <w:r w:rsidRPr="0064569F">
              <w:br/>
              <w:t>Deductible</w:t>
            </w:r>
          </w:p>
        </w:tc>
        <w:tc>
          <w:tcPr>
            <w:tcW w:w="1476" w:type="dxa"/>
            <w:tcBorders>
              <w:top w:val="single" w:sz="6" w:space="0" w:color="auto"/>
              <w:left w:val="single" w:sz="6" w:space="0" w:color="auto"/>
              <w:bottom w:val="single" w:sz="6" w:space="0" w:color="auto"/>
              <w:right w:val="single" w:sz="6" w:space="0" w:color="auto"/>
            </w:tcBorders>
            <w:vAlign w:val="bottom"/>
          </w:tcPr>
          <w:p w14:paraId="0E79CBE6" w14:textId="77777777" w:rsidR="00585DDA" w:rsidRPr="0064569F" w:rsidRDefault="00585DDA" w:rsidP="007B648B">
            <w:pPr>
              <w:pStyle w:val="tablehead"/>
            </w:pPr>
            <w:r w:rsidRPr="0064569F">
              <w:t>Comprehensive</w:t>
            </w:r>
            <w:r w:rsidRPr="0064569F">
              <w:br/>
              <w:t>Deductible For</w:t>
            </w:r>
            <w:r w:rsidRPr="0064569F">
              <w:br/>
              <w:t>Theft, Mischief</w:t>
            </w:r>
            <w:r w:rsidRPr="0064569F">
              <w:br/>
              <w:t>And Vandalism</w:t>
            </w:r>
            <w:r w:rsidRPr="0064569F">
              <w:br/>
              <w:t>With Full Glass</w:t>
            </w:r>
            <w:r w:rsidRPr="0064569F">
              <w:br/>
              <w:t>Coverage</w:t>
            </w:r>
          </w:p>
        </w:tc>
        <w:tc>
          <w:tcPr>
            <w:tcW w:w="1476" w:type="dxa"/>
            <w:tcBorders>
              <w:top w:val="single" w:sz="6" w:space="0" w:color="auto"/>
              <w:left w:val="single" w:sz="6" w:space="0" w:color="auto"/>
              <w:bottom w:val="single" w:sz="6" w:space="0" w:color="auto"/>
              <w:right w:val="single" w:sz="6" w:space="0" w:color="auto"/>
            </w:tcBorders>
            <w:vAlign w:val="bottom"/>
          </w:tcPr>
          <w:p w14:paraId="718FEE86" w14:textId="77777777" w:rsidR="00585DDA" w:rsidRPr="0064569F" w:rsidRDefault="00585DDA" w:rsidP="007B648B">
            <w:pPr>
              <w:pStyle w:val="tablehead"/>
            </w:pPr>
            <w:r w:rsidRPr="0064569F">
              <w:t>Comprehensive</w:t>
            </w:r>
            <w:r w:rsidRPr="0064569F">
              <w:br/>
              <w:t>All Perils</w:t>
            </w:r>
            <w:r w:rsidRPr="0064569F">
              <w:br/>
              <w:t>Deductible With</w:t>
            </w:r>
            <w:r w:rsidRPr="0064569F">
              <w:br/>
              <w:t>Full Glass</w:t>
            </w:r>
            <w:r w:rsidRPr="0064569F">
              <w:br/>
              <w:t>Coverage</w:t>
            </w:r>
          </w:p>
        </w:tc>
        <w:tc>
          <w:tcPr>
            <w:tcW w:w="1072" w:type="dxa"/>
            <w:tcBorders>
              <w:top w:val="single" w:sz="6" w:space="0" w:color="auto"/>
              <w:left w:val="single" w:sz="6" w:space="0" w:color="auto"/>
              <w:bottom w:val="single" w:sz="6" w:space="0" w:color="auto"/>
              <w:right w:val="single" w:sz="6" w:space="0" w:color="auto"/>
            </w:tcBorders>
            <w:vAlign w:val="bottom"/>
          </w:tcPr>
          <w:p w14:paraId="39BE7ED2" w14:textId="77777777" w:rsidR="00585DDA" w:rsidRPr="0064569F" w:rsidRDefault="00585DDA" w:rsidP="007B648B">
            <w:pPr>
              <w:pStyle w:val="tablehead"/>
            </w:pPr>
            <w:r w:rsidRPr="0064569F">
              <w:t>Specified</w:t>
            </w:r>
            <w:r w:rsidRPr="0064569F">
              <w:br/>
              <w:t>Causes Of</w:t>
            </w:r>
            <w:r w:rsidRPr="0064569F">
              <w:br/>
              <w:t>Loss All</w:t>
            </w:r>
            <w:r w:rsidRPr="0064569F">
              <w:br/>
              <w:t>Perils</w:t>
            </w:r>
            <w:r w:rsidRPr="0064569F">
              <w:br/>
              <w:t>Deductible</w:t>
            </w:r>
          </w:p>
        </w:tc>
      </w:tr>
      <w:tr w:rsidR="00585DDA" w:rsidRPr="0064569F" w14:paraId="46803E83" w14:textId="77777777" w:rsidTr="007B648B">
        <w:trPr>
          <w:cantSplit/>
          <w:trHeight w:val="196"/>
        </w:trPr>
        <w:tc>
          <w:tcPr>
            <w:tcW w:w="189" w:type="dxa"/>
          </w:tcPr>
          <w:p w14:paraId="075399AB" w14:textId="77777777" w:rsidR="00585DDA" w:rsidRPr="0064569F" w:rsidRDefault="00585DDA" w:rsidP="007B648B">
            <w:pPr>
              <w:pStyle w:val="tabletext11"/>
            </w:pPr>
          </w:p>
        </w:tc>
        <w:tc>
          <w:tcPr>
            <w:tcW w:w="200" w:type="dxa"/>
            <w:tcBorders>
              <w:top w:val="single" w:sz="6" w:space="0" w:color="auto"/>
              <w:left w:val="single" w:sz="6" w:space="0" w:color="auto"/>
              <w:bottom w:val="nil"/>
              <w:right w:val="nil"/>
            </w:tcBorders>
            <w:hideMark/>
          </w:tcPr>
          <w:p w14:paraId="2D3AE527" w14:textId="77777777" w:rsidR="00585DDA" w:rsidRPr="0064569F" w:rsidRDefault="00585DDA" w:rsidP="007B648B">
            <w:pPr>
              <w:pStyle w:val="tabletext11"/>
              <w:jc w:val="right"/>
            </w:pPr>
            <w:r w:rsidRPr="0064569F">
              <w:t>$</w:t>
            </w:r>
          </w:p>
        </w:tc>
        <w:tc>
          <w:tcPr>
            <w:tcW w:w="722" w:type="dxa"/>
            <w:tcBorders>
              <w:top w:val="single" w:sz="6" w:space="0" w:color="auto"/>
              <w:left w:val="nil"/>
              <w:bottom w:val="nil"/>
            </w:tcBorders>
            <w:hideMark/>
          </w:tcPr>
          <w:p w14:paraId="4775CD34" w14:textId="77777777" w:rsidR="00585DDA" w:rsidRPr="0064569F" w:rsidRDefault="00585DDA" w:rsidP="007B648B">
            <w:pPr>
              <w:pStyle w:val="tabletext11"/>
              <w:jc w:val="right"/>
            </w:pPr>
            <w:r w:rsidRPr="0064569F">
              <w:t>0</w:t>
            </w:r>
          </w:p>
        </w:tc>
        <w:tc>
          <w:tcPr>
            <w:tcW w:w="194" w:type="dxa"/>
            <w:tcBorders>
              <w:top w:val="single" w:sz="6" w:space="0" w:color="auto"/>
              <w:bottom w:val="nil"/>
              <w:right w:val="nil"/>
            </w:tcBorders>
          </w:tcPr>
          <w:p w14:paraId="0D4E1B09" w14:textId="77777777" w:rsidR="00585DDA" w:rsidRPr="0064569F" w:rsidRDefault="00585DDA" w:rsidP="007B648B">
            <w:pPr>
              <w:pStyle w:val="tabletext11"/>
              <w:jc w:val="right"/>
            </w:pPr>
          </w:p>
        </w:tc>
        <w:tc>
          <w:tcPr>
            <w:tcW w:w="1052" w:type="dxa"/>
            <w:tcBorders>
              <w:top w:val="single" w:sz="6" w:space="0" w:color="auto"/>
              <w:left w:val="single" w:sz="6" w:space="0" w:color="auto"/>
              <w:bottom w:val="nil"/>
              <w:right w:val="single" w:sz="6" w:space="0" w:color="auto"/>
            </w:tcBorders>
            <w:vAlign w:val="bottom"/>
            <w:hideMark/>
          </w:tcPr>
          <w:p w14:paraId="086FE544" w14:textId="77777777" w:rsidR="00585DDA" w:rsidRPr="0064569F" w:rsidRDefault="00585DDA" w:rsidP="007B648B">
            <w:pPr>
              <w:pStyle w:val="tabletext11"/>
              <w:jc w:val="center"/>
            </w:pPr>
            <w:r w:rsidRPr="0064569F">
              <w:t>N/A</w:t>
            </w:r>
          </w:p>
        </w:tc>
        <w:tc>
          <w:tcPr>
            <w:tcW w:w="947" w:type="dxa"/>
            <w:tcBorders>
              <w:top w:val="single" w:sz="6" w:space="0" w:color="auto"/>
              <w:left w:val="nil"/>
              <w:bottom w:val="nil"/>
              <w:right w:val="single" w:sz="6" w:space="0" w:color="auto"/>
            </w:tcBorders>
            <w:vAlign w:val="bottom"/>
            <w:hideMark/>
          </w:tcPr>
          <w:p w14:paraId="47BB0FA2" w14:textId="77777777" w:rsidR="00585DDA" w:rsidRPr="0064569F" w:rsidRDefault="00585DDA" w:rsidP="007B648B">
            <w:pPr>
              <w:pStyle w:val="tabletext11"/>
              <w:jc w:val="center"/>
            </w:pPr>
            <w:r w:rsidRPr="0064569F">
              <w:t>N/A</w:t>
            </w:r>
          </w:p>
        </w:tc>
        <w:tc>
          <w:tcPr>
            <w:tcW w:w="1476" w:type="dxa"/>
            <w:tcBorders>
              <w:top w:val="single" w:sz="6" w:space="0" w:color="auto"/>
              <w:left w:val="nil"/>
              <w:bottom w:val="nil"/>
              <w:right w:val="single" w:sz="6" w:space="0" w:color="auto"/>
            </w:tcBorders>
            <w:vAlign w:val="bottom"/>
          </w:tcPr>
          <w:p w14:paraId="6E53A0F3" w14:textId="77777777" w:rsidR="00585DDA" w:rsidRPr="0064569F" w:rsidRDefault="00585DDA" w:rsidP="007B648B">
            <w:pPr>
              <w:pStyle w:val="tabletext11"/>
              <w:jc w:val="center"/>
            </w:pPr>
            <w:r w:rsidRPr="0064569F">
              <w:t>-0.143</w:t>
            </w:r>
          </w:p>
        </w:tc>
        <w:tc>
          <w:tcPr>
            <w:tcW w:w="1476" w:type="dxa"/>
            <w:tcBorders>
              <w:top w:val="single" w:sz="6" w:space="0" w:color="auto"/>
              <w:left w:val="nil"/>
              <w:bottom w:val="nil"/>
              <w:right w:val="single" w:sz="6" w:space="0" w:color="auto"/>
            </w:tcBorders>
            <w:vAlign w:val="bottom"/>
          </w:tcPr>
          <w:p w14:paraId="19528816" w14:textId="77777777" w:rsidR="00585DDA" w:rsidRPr="0064569F" w:rsidRDefault="00585DDA" w:rsidP="007B648B">
            <w:pPr>
              <w:pStyle w:val="tabletext11"/>
              <w:jc w:val="center"/>
            </w:pPr>
            <w:r w:rsidRPr="0064569F">
              <w:t>-0.143</w:t>
            </w:r>
          </w:p>
        </w:tc>
        <w:tc>
          <w:tcPr>
            <w:tcW w:w="1476" w:type="dxa"/>
            <w:tcBorders>
              <w:top w:val="single" w:sz="6" w:space="0" w:color="auto"/>
              <w:left w:val="nil"/>
              <w:bottom w:val="nil"/>
              <w:right w:val="single" w:sz="6" w:space="0" w:color="auto"/>
            </w:tcBorders>
            <w:vAlign w:val="bottom"/>
          </w:tcPr>
          <w:p w14:paraId="0E3B6692" w14:textId="77777777" w:rsidR="00585DDA" w:rsidRPr="0064569F" w:rsidRDefault="00585DDA" w:rsidP="007B648B">
            <w:pPr>
              <w:pStyle w:val="tabletext11"/>
              <w:jc w:val="center"/>
            </w:pPr>
            <w:r w:rsidRPr="0064569F">
              <w:t>-0.143</w:t>
            </w:r>
          </w:p>
        </w:tc>
        <w:tc>
          <w:tcPr>
            <w:tcW w:w="1476" w:type="dxa"/>
            <w:tcBorders>
              <w:top w:val="single" w:sz="6" w:space="0" w:color="auto"/>
              <w:left w:val="nil"/>
              <w:bottom w:val="nil"/>
              <w:right w:val="single" w:sz="6" w:space="0" w:color="auto"/>
            </w:tcBorders>
            <w:vAlign w:val="bottom"/>
          </w:tcPr>
          <w:p w14:paraId="17DAB9D2" w14:textId="77777777" w:rsidR="00585DDA" w:rsidRPr="0064569F" w:rsidRDefault="00585DDA" w:rsidP="007B648B">
            <w:pPr>
              <w:pStyle w:val="tabletext11"/>
              <w:jc w:val="center"/>
            </w:pPr>
            <w:r w:rsidRPr="0064569F">
              <w:t>-0.143</w:t>
            </w:r>
          </w:p>
        </w:tc>
        <w:tc>
          <w:tcPr>
            <w:tcW w:w="1072" w:type="dxa"/>
            <w:tcBorders>
              <w:top w:val="single" w:sz="6" w:space="0" w:color="auto"/>
              <w:left w:val="single" w:sz="6" w:space="0" w:color="auto"/>
              <w:bottom w:val="nil"/>
              <w:right w:val="single" w:sz="6" w:space="0" w:color="auto"/>
            </w:tcBorders>
            <w:vAlign w:val="bottom"/>
          </w:tcPr>
          <w:p w14:paraId="3D176B68" w14:textId="77777777" w:rsidR="00585DDA" w:rsidRPr="0064569F" w:rsidRDefault="00585DDA" w:rsidP="007B648B">
            <w:pPr>
              <w:pStyle w:val="tabletext11"/>
              <w:jc w:val="center"/>
            </w:pPr>
            <w:r w:rsidRPr="0064569F">
              <w:t>0.000</w:t>
            </w:r>
          </w:p>
        </w:tc>
      </w:tr>
      <w:tr w:rsidR="00585DDA" w:rsidRPr="0064569F" w14:paraId="292A46C0" w14:textId="77777777" w:rsidTr="007B648B">
        <w:trPr>
          <w:cantSplit/>
          <w:trHeight w:val="196"/>
        </w:trPr>
        <w:tc>
          <w:tcPr>
            <w:tcW w:w="189" w:type="dxa"/>
          </w:tcPr>
          <w:p w14:paraId="40EAF73D"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111BBC39" w14:textId="77777777" w:rsidR="00585DDA" w:rsidRPr="0064569F" w:rsidRDefault="00585DDA" w:rsidP="007B648B">
            <w:pPr>
              <w:pStyle w:val="tabletext11"/>
              <w:jc w:val="right"/>
            </w:pPr>
          </w:p>
        </w:tc>
        <w:tc>
          <w:tcPr>
            <w:tcW w:w="722" w:type="dxa"/>
            <w:hideMark/>
          </w:tcPr>
          <w:p w14:paraId="7010A11C" w14:textId="77777777" w:rsidR="00585DDA" w:rsidRPr="0064569F" w:rsidRDefault="00585DDA" w:rsidP="007B648B">
            <w:pPr>
              <w:pStyle w:val="tabletext11"/>
              <w:jc w:val="right"/>
            </w:pPr>
            <w:r w:rsidRPr="0064569F">
              <w:t>50</w:t>
            </w:r>
          </w:p>
        </w:tc>
        <w:tc>
          <w:tcPr>
            <w:tcW w:w="194" w:type="dxa"/>
          </w:tcPr>
          <w:p w14:paraId="4901972C"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5D115151" w14:textId="77777777" w:rsidR="00585DDA" w:rsidRPr="0064569F" w:rsidRDefault="00585DDA" w:rsidP="007B648B">
            <w:pPr>
              <w:pStyle w:val="tabletext11"/>
              <w:jc w:val="center"/>
            </w:pPr>
            <w:r w:rsidRPr="0064569F">
              <w:t>-0.09</w:t>
            </w:r>
          </w:p>
        </w:tc>
        <w:tc>
          <w:tcPr>
            <w:tcW w:w="947" w:type="dxa"/>
            <w:tcBorders>
              <w:top w:val="nil"/>
              <w:left w:val="nil"/>
              <w:bottom w:val="nil"/>
              <w:right w:val="single" w:sz="6" w:space="0" w:color="auto"/>
            </w:tcBorders>
            <w:vAlign w:val="bottom"/>
            <w:hideMark/>
          </w:tcPr>
          <w:p w14:paraId="7C698490" w14:textId="77777777" w:rsidR="00585DDA" w:rsidRPr="0064569F" w:rsidRDefault="00585DDA" w:rsidP="007B648B">
            <w:pPr>
              <w:pStyle w:val="tabletext11"/>
              <w:jc w:val="center"/>
            </w:pPr>
            <w:r w:rsidRPr="0064569F">
              <w:t>-0.06</w:t>
            </w:r>
          </w:p>
        </w:tc>
        <w:tc>
          <w:tcPr>
            <w:tcW w:w="1476" w:type="dxa"/>
            <w:tcBorders>
              <w:top w:val="nil"/>
              <w:left w:val="nil"/>
              <w:bottom w:val="nil"/>
              <w:right w:val="single" w:sz="6" w:space="0" w:color="auto"/>
            </w:tcBorders>
            <w:vAlign w:val="bottom"/>
          </w:tcPr>
          <w:p w14:paraId="770F76FB" w14:textId="77777777" w:rsidR="00585DDA" w:rsidRPr="0064569F" w:rsidRDefault="00585DDA" w:rsidP="007B648B">
            <w:pPr>
              <w:pStyle w:val="tabletext11"/>
              <w:jc w:val="center"/>
            </w:pPr>
            <w:r w:rsidRPr="0064569F">
              <w:t>-0.134</w:t>
            </w:r>
          </w:p>
        </w:tc>
        <w:tc>
          <w:tcPr>
            <w:tcW w:w="1476" w:type="dxa"/>
            <w:tcBorders>
              <w:top w:val="nil"/>
              <w:left w:val="nil"/>
              <w:bottom w:val="nil"/>
              <w:right w:val="single" w:sz="6" w:space="0" w:color="auto"/>
            </w:tcBorders>
            <w:vAlign w:val="bottom"/>
          </w:tcPr>
          <w:p w14:paraId="27545FF7" w14:textId="77777777" w:rsidR="00585DDA" w:rsidRPr="0064569F" w:rsidRDefault="00585DDA" w:rsidP="007B648B">
            <w:pPr>
              <w:pStyle w:val="tabletext11"/>
              <w:jc w:val="center"/>
            </w:pPr>
            <w:r w:rsidRPr="0064569F">
              <w:t>-0.122</w:t>
            </w:r>
          </w:p>
        </w:tc>
        <w:tc>
          <w:tcPr>
            <w:tcW w:w="1476" w:type="dxa"/>
            <w:tcBorders>
              <w:top w:val="nil"/>
              <w:left w:val="nil"/>
              <w:bottom w:val="nil"/>
              <w:right w:val="single" w:sz="6" w:space="0" w:color="auto"/>
            </w:tcBorders>
            <w:vAlign w:val="bottom"/>
          </w:tcPr>
          <w:p w14:paraId="6AF2460B" w14:textId="77777777" w:rsidR="00585DDA" w:rsidRPr="0064569F" w:rsidRDefault="00585DDA" w:rsidP="007B648B">
            <w:pPr>
              <w:pStyle w:val="tabletext11"/>
              <w:jc w:val="center"/>
            </w:pPr>
            <w:r w:rsidRPr="0064569F">
              <w:t>-0.142</w:t>
            </w:r>
          </w:p>
        </w:tc>
        <w:tc>
          <w:tcPr>
            <w:tcW w:w="1476" w:type="dxa"/>
            <w:tcBorders>
              <w:top w:val="nil"/>
              <w:left w:val="nil"/>
              <w:bottom w:val="nil"/>
              <w:right w:val="single" w:sz="6" w:space="0" w:color="auto"/>
            </w:tcBorders>
            <w:vAlign w:val="bottom"/>
          </w:tcPr>
          <w:p w14:paraId="6B76007D" w14:textId="77777777" w:rsidR="00585DDA" w:rsidRPr="0064569F" w:rsidRDefault="00585DDA" w:rsidP="007B648B">
            <w:pPr>
              <w:pStyle w:val="tabletext11"/>
              <w:jc w:val="center"/>
            </w:pPr>
            <w:r w:rsidRPr="0064569F">
              <w:t>-0.125</w:t>
            </w:r>
          </w:p>
        </w:tc>
        <w:tc>
          <w:tcPr>
            <w:tcW w:w="1072" w:type="dxa"/>
            <w:tcBorders>
              <w:top w:val="nil"/>
              <w:left w:val="single" w:sz="6" w:space="0" w:color="auto"/>
              <w:bottom w:val="nil"/>
              <w:right w:val="single" w:sz="6" w:space="0" w:color="auto"/>
            </w:tcBorders>
            <w:vAlign w:val="bottom"/>
          </w:tcPr>
          <w:p w14:paraId="28FDBC37" w14:textId="77777777" w:rsidR="00585DDA" w:rsidRPr="0064569F" w:rsidRDefault="00585DDA" w:rsidP="007B648B">
            <w:pPr>
              <w:pStyle w:val="tabletext11"/>
              <w:jc w:val="center"/>
            </w:pPr>
            <w:r w:rsidRPr="0064569F">
              <w:t>0.004</w:t>
            </w:r>
          </w:p>
        </w:tc>
      </w:tr>
      <w:tr w:rsidR="00585DDA" w:rsidRPr="0064569F" w14:paraId="34CB2E2E" w14:textId="77777777" w:rsidTr="007B648B">
        <w:trPr>
          <w:cantSplit/>
          <w:trHeight w:val="196"/>
        </w:trPr>
        <w:tc>
          <w:tcPr>
            <w:tcW w:w="189" w:type="dxa"/>
          </w:tcPr>
          <w:p w14:paraId="55E8F323"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64C4792D" w14:textId="77777777" w:rsidR="00585DDA" w:rsidRPr="0064569F" w:rsidRDefault="00585DDA" w:rsidP="007B648B">
            <w:pPr>
              <w:pStyle w:val="tabletext11"/>
              <w:jc w:val="right"/>
            </w:pPr>
          </w:p>
        </w:tc>
        <w:tc>
          <w:tcPr>
            <w:tcW w:w="722" w:type="dxa"/>
            <w:hideMark/>
          </w:tcPr>
          <w:p w14:paraId="6069B007" w14:textId="77777777" w:rsidR="00585DDA" w:rsidRPr="0064569F" w:rsidRDefault="00585DDA" w:rsidP="007B648B">
            <w:pPr>
              <w:pStyle w:val="tabletext11"/>
              <w:jc w:val="right"/>
            </w:pPr>
            <w:r w:rsidRPr="0064569F">
              <w:t>100</w:t>
            </w:r>
          </w:p>
        </w:tc>
        <w:tc>
          <w:tcPr>
            <w:tcW w:w="194" w:type="dxa"/>
          </w:tcPr>
          <w:p w14:paraId="5192DFF9"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0AA72EB9" w14:textId="77777777" w:rsidR="00585DDA" w:rsidRPr="0064569F" w:rsidRDefault="00585DDA" w:rsidP="007B648B">
            <w:pPr>
              <w:pStyle w:val="tabletext11"/>
              <w:jc w:val="center"/>
            </w:pPr>
            <w:r w:rsidRPr="0064569F">
              <w:t>-0.08</w:t>
            </w:r>
          </w:p>
        </w:tc>
        <w:tc>
          <w:tcPr>
            <w:tcW w:w="947" w:type="dxa"/>
            <w:tcBorders>
              <w:top w:val="nil"/>
              <w:left w:val="nil"/>
              <w:bottom w:val="nil"/>
              <w:right w:val="single" w:sz="6" w:space="0" w:color="auto"/>
            </w:tcBorders>
            <w:vAlign w:val="bottom"/>
            <w:hideMark/>
          </w:tcPr>
          <w:p w14:paraId="4AB82BD3" w14:textId="77777777" w:rsidR="00585DDA" w:rsidRPr="0064569F" w:rsidRDefault="00585DDA" w:rsidP="007B648B">
            <w:pPr>
              <w:pStyle w:val="tabletext11"/>
              <w:jc w:val="center"/>
            </w:pPr>
            <w:r w:rsidRPr="0064569F">
              <w:t>-0.05</w:t>
            </w:r>
          </w:p>
        </w:tc>
        <w:tc>
          <w:tcPr>
            <w:tcW w:w="1476" w:type="dxa"/>
            <w:tcBorders>
              <w:top w:val="nil"/>
              <w:left w:val="nil"/>
              <w:bottom w:val="nil"/>
              <w:right w:val="single" w:sz="6" w:space="0" w:color="auto"/>
            </w:tcBorders>
            <w:vAlign w:val="bottom"/>
          </w:tcPr>
          <w:p w14:paraId="16761579" w14:textId="77777777" w:rsidR="00585DDA" w:rsidRPr="0064569F" w:rsidRDefault="00585DDA" w:rsidP="007B648B">
            <w:pPr>
              <w:pStyle w:val="tabletext11"/>
              <w:jc w:val="center"/>
            </w:pPr>
            <w:r w:rsidRPr="0064569F">
              <w:t>-0.133</w:t>
            </w:r>
          </w:p>
        </w:tc>
        <w:tc>
          <w:tcPr>
            <w:tcW w:w="1476" w:type="dxa"/>
            <w:tcBorders>
              <w:top w:val="nil"/>
              <w:left w:val="nil"/>
              <w:bottom w:val="nil"/>
              <w:right w:val="single" w:sz="6" w:space="0" w:color="auto"/>
            </w:tcBorders>
            <w:vAlign w:val="bottom"/>
          </w:tcPr>
          <w:p w14:paraId="4B2271F0" w14:textId="77777777" w:rsidR="00585DDA" w:rsidRPr="0064569F" w:rsidRDefault="00585DDA" w:rsidP="007B648B">
            <w:pPr>
              <w:pStyle w:val="tabletext11"/>
              <w:jc w:val="center"/>
            </w:pPr>
            <w:r w:rsidRPr="0064569F">
              <w:t>-0.106</w:t>
            </w:r>
          </w:p>
        </w:tc>
        <w:tc>
          <w:tcPr>
            <w:tcW w:w="1476" w:type="dxa"/>
            <w:tcBorders>
              <w:top w:val="nil"/>
              <w:left w:val="nil"/>
              <w:bottom w:val="nil"/>
              <w:right w:val="single" w:sz="6" w:space="0" w:color="auto"/>
            </w:tcBorders>
            <w:vAlign w:val="bottom"/>
          </w:tcPr>
          <w:p w14:paraId="0379D9C2" w14:textId="77777777" w:rsidR="00585DDA" w:rsidRPr="0064569F" w:rsidRDefault="00585DDA" w:rsidP="007B648B">
            <w:pPr>
              <w:pStyle w:val="tabletext11"/>
              <w:jc w:val="center"/>
            </w:pPr>
            <w:r w:rsidRPr="0064569F">
              <w:t>-0.141</w:t>
            </w:r>
          </w:p>
        </w:tc>
        <w:tc>
          <w:tcPr>
            <w:tcW w:w="1476" w:type="dxa"/>
            <w:tcBorders>
              <w:top w:val="nil"/>
              <w:left w:val="nil"/>
              <w:bottom w:val="nil"/>
              <w:right w:val="single" w:sz="6" w:space="0" w:color="auto"/>
            </w:tcBorders>
            <w:vAlign w:val="bottom"/>
          </w:tcPr>
          <w:p w14:paraId="74A3AB95" w14:textId="77777777" w:rsidR="00585DDA" w:rsidRPr="0064569F" w:rsidRDefault="00585DDA" w:rsidP="007B648B">
            <w:pPr>
              <w:pStyle w:val="tabletext11"/>
              <w:jc w:val="center"/>
            </w:pPr>
            <w:r w:rsidRPr="0064569F">
              <w:t>-0.115</w:t>
            </w:r>
          </w:p>
        </w:tc>
        <w:tc>
          <w:tcPr>
            <w:tcW w:w="1072" w:type="dxa"/>
            <w:tcBorders>
              <w:top w:val="nil"/>
              <w:left w:val="single" w:sz="6" w:space="0" w:color="auto"/>
              <w:bottom w:val="nil"/>
              <w:right w:val="single" w:sz="6" w:space="0" w:color="auto"/>
            </w:tcBorders>
            <w:vAlign w:val="bottom"/>
          </w:tcPr>
          <w:p w14:paraId="45FA779A" w14:textId="77777777" w:rsidR="00585DDA" w:rsidRPr="0064569F" w:rsidRDefault="00585DDA" w:rsidP="007B648B">
            <w:pPr>
              <w:pStyle w:val="tabletext11"/>
              <w:jc w:val="center"/>
            </w:pPr>
            <w:r w:rsidRPr="0064569F">
              <w:t>0.007</w:t>
            </w:r>
          </w:p>
        </w:tc>
      </w:tr>
      <w:tr w:rsidR="00585DDA" w:rsidRPr="0064569F" w14:paraId="7A567A20" w14:textId="77777777" w:rsidTr="007B648B">
        <w:trPr>
          <w:cantSplit/>
          <w:trHeight w:val="196"/>
        </w:trPr>
        <w:tc>
          <w:tcPr>
            <w:tcW w:w="189" w:type="dxa"/>
          </w:tcPr>
          <w:p w14:paraId="71B76F61"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2538BFD2" w14:textId="77777777" w:rsidR="00585DDA" w:rsidRPr="0064569F" w:rsidRDefault="00585DDA" w:rsidP="007B648B">
            <w:pPr>
              <w:pStyle w:val="tabletext11"/>
              <w:jc w:val="right"/>
            </w:pPr>
          </w:p>
        </w:tc>
        <w:tc>
          <w:tcPr>
            <w:tcW w:w="722" w:type="dxa"/>
            <w:hideMark/>
          </w:tcPr>
          <w:p w14:paraId="0D239E34" w14:textId="77777777" w:rsidR="00585DDA" w:rsidRPr="0064569F" w:rsidRDefault="00585DDA" w:rsidP="007B648B">
            <w:pPr>
              <w:pStyle w:val="tabletext11"/>
              <w:jc w:val="right"/>
            </w:pPr>
            <w:r w:rsidRPr="0064569F">
              <w:t>200</w:t>
            </w:r>
          </w:p>
        </w:tc>
        <w:tc>
          <w:tcPr>
            <w:tcW w:w="194" w:type="dxa"/>
          </w:tcPr>
          <w:p w14:paraId="2A78EC3C"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7C0B8E3D" w14:textId="77777777" w:rsidR="00585DDA" w:rsidRPr="0064569F" w:rsidRDefault="00585DDA" w:rsidP="007B648B">
            <w:pPr>
              <w:pStyle w:val="tabletext11"/>
              <w:jc w:val="center"/>
            </w:pPr>
            <w:r w:rsidRPr="0064569F">
              <w:t>N/A</w:t>
            </w:r>
          </w:p>
        </w:tc>
        <w:tc>
          <w:tcPr>
            <w:tcW w:w="947" w:type="dxa"/>
            <w:tcBorders>
              <w:top w:val="nil"/>
              <w:left w:val="nil"/>
              <w:bottom w:val="nil"/>
              <w:right w:val="single" w:sz="6" w:space="0" w:color="auto"/>
            </w:tcBorders>
            <w:vAlign w:val="bottom"/>
            <w:hideMark/>
          </w:tcPr>
          <w:p w14:paraId="625CAF32" w14:textId="77777777" w:rsidR="00585DDA" w:rsidRPr="0064569F" w:rsidRDefault="00585DDA" w:rsidP="007B648B">
            <w:pPr>
              <w:pStyle w:val="tabletext11"/>
              <w:jc w:val="center"/>
            </w:pPr>
            <w:r w:rsidRPr="0064569F">
              <w:t>N/A</w:t>
            </w:r>
          </w:p>
        </w:tc>
        <w:tc>
          <w:tcPr>
            <w:tcW w:w="1476" w:type="dxa"/>
            <w:tcBorders>
              <w:top w:val="nil"/>
              <w:left w:val="nil"/>
              <w:bottom w:val="nil"/>
              <w:right w:val="single" w:sz="6" w:space="0" w:color="auto"/>
            </w:tcBorders>
            <w:vAlign w:val="bottom"/>
          </w:tcPr>
          <w:p w14:paraId="18BA06E1" w14:textId="77777777" w:rsidR="00585DDA" w:rsidRPr="0064569F" w:rsidRDefault="00585DDA" w:rsidP="007B648B">
            <w:pPr>
              <w:pStyle w:val="tabletext11"/>
              <w:jc w:val="center"/>
            </w:pPr>
            <w:r w:rsidRPr="0064569F">
              <w:t>-0.132</w:t>
            </w:r>
          </w:p>
        </w:tc>
        <w:tc>
          <w:tcPr>
            <w:tcW w:w="1476" w:type="dxa"/>
            <w:tcBorders>
              <w:top w:val="nil"/>
              <w:left w:val="nil"/>
              <w:bottom w:val="nil"/>
              <w:right w:val="single" w:sz="6" w:space="0" w:color="auto"/>
            </w:tcBorders>
            <w:vAlign w:val="bottom"/>
          </w:tcPr>
          <w:p w14:paraId="33A6A6ED" w14:textId="77777777" w:rsidR="00585DDA" w:rsidRPr="0064569F" w:rsidRDefault="00585DDA" w:rsidP="007B648B">
            <w:pPr>
              <w:pStyle w:val="tabletext11"/>
              <w:jc w:val="center"/>
            </w:pPr>
            <w:r w:rsidRPr="0064569F">
              <w:t>-0.073</w:t>
            </w:r>
          </w:p>
        </w:tc>
        <w:tc>
          <w:tcPr>
            <w:tcW w:w="1476" w:type="dxa"/>
            <w:tcBorders>
              <w:top w:val="nil"/>
              <w:left w:val="nil"/>
              <w:bottom w:val="nil"/>
              <w:right w:val="single" w:sz="6" w:space="0" w:color="auto"/>
            </w:tcBorders>
            <w:vAlign w:val="bottom"/>
          </w:tcPr>
          <w:p w14:paraId="1B5EACFD" w14:textId="77777777" w:rsidR="00585DDA" w:rsidRPr="0064569F" w:rsidRDefault="00585DDA" w:rsidP="007B648B">
            <w:pPr>
              <w:pStyle w:val="tabletext11"/>
              <w:jc w:val="center"/>
            </w:pPr>
            <w:r w:rsidRPr="0064569F">
              <w:t>-0.140</w:t>
            </w:r>
          </w:p>
        </w:tc>
        <w:tc>
          <w:tcPr>
            <w:tcW w:w="1476" w:type="dxa"/>
            <w:tcBorders>
              <w:top w:val="nil"/>
              <w:left w:val="nil"/>
              <w:bottom w:val="nil"/>
              <w:right w:val="single" w:sz="6" w:space="0" w:color="auto"/>
            </w:tcBorders>
            <w:vAlign w:val="bottom"/>
          </w:tcPr>
          <w:p w14:paraId="1A1F260D" w14:textId="77777777" w:rsidR="00585DDA" w:rsidRPr="0064569F" w:rsidRDefault="00585DDA" w:rsidP="007B648B">
            <w:pPr>
              <w:pStyle w:val="tabletext11"/>
              <w:jc w:val="center"/>
            </w:pPr>
            <w:r w:rsidRPr="0064569F">
              <w:t>-0.098</w:t>
            </w:r>
          </w:p>
        </w:tc>
        <w:tc>
          <w:tcPr>
            <w:tcW w:w="1072" w:type="dxa"/>
            <w:tcBorders>
              <w:top w:val="nil"/>
              <w:left w:val="single" w:sz="6" w:space="0" w:color="auto"/>
              <w:bottom w:val="nil"/>
              <w:right w:val="single" w:sz="6" w:space="0" w:color="auto"/>
            </w:tcBorders>
            <w:vAlign w:val="bottom"/>
          </w:tcPr>
          <w:p w14:paraId="380386C8" w14:textId="77777777" w:rsidR="00585DDA" w:rsidRPr="0064569F" w:rsidRDefault="00585DDA" w:rsidP="007B648B">
            <w:pPr>
              <w:pStyle w:val="tabletext11"/>
              <w:jc w:val="center"/>
            </w:pPr>
            <w:r w:rsidRPr="0064569F">
              <w:t>0.015</w:t>
            </w:r>
          </w:p>
        </w:tc>
      </w:tr>
      <w:tr w:rsidR="00585DDA" w:rsidRPr="0064569F" w14:paraId="3B586008" w14:textId="77777777" w:rsidTr="007B648B">
        <w:trPr>
          <w:cantSplit/>
          <w:trHeight w:val="196"/>
        </w:trPr>
        <w:tc>
          <w:tcPr>
            <w:tcW w:w="189" w:type="dxa"/>
          </w:tcPr>
          <w:p w14:paraId="629804CD"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7CFD0AF4" w14:textId="77777777" w:rsidR="00585DDA" w:rsidRPr="0064569F" w:rsidRDefault="00585DDA" w:rsidP="007B648B">
            <w:pPr>
              <w:pStyle w:val="tabletext11"/>
              <w:jc w:val="right"/>
            </w:pPr>
          </w:p>
        </w:tc>
        <w:tc>
          <w:tcPr>
            <w:tcW w:w="722" w:type="dxa"/>
            <w:hideMark/>
          </w:tcPr>
          <w:p w14:paraId="129A34B8" w14:textId="77777777" w:rsidR="00585DDA" w:rsidRPr="0064569F" w:rsidRDefault="00585DDA" w:rsidP="007B648B">
            <w:pPr>
              <w:pStyle w:val="tabletext11"/>
              <w:jc w:val="right"/>
            </w:pPr>
            <w:r w:rsidRPr="0064569F">
              <w:t>250</w:t>
            </w:r>
          </w:p>
        </w:tc>
        <w:tc>
          <w:tcPr>
            <w:tcW w:w="194" w:type="dxa"/>
          </w:tcPr>
          <w:p w14:paraId="40E536E8"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347847BC" w14:textId="77777777" w:rsidR="00585DDA" w:rsidRPr="0064569F" w:rsidRDefault="00585DDA" w:rsidP="007B648B">
            <w:pPr>
              <w:pStyle w:val="tabletext11"/>
              <w:jc w:val="center"/>
            </w:pPr>
            <w:r w:rsidRPr="0064569F">
              <w:t>-0.06</w:t>
            </w:r>
          </w:p>
        </w:tc>
        <w:tc>
          <w:tcPr>
            <w:tcW w:w="947" w:type="dxa"/>
            <w:tcBorders>
              <w:top w:val="nil"/>
              <w:left w:val="nil"/>
              <w:bottom w:val="nil"/>
              <w:right w:val="single" w:sz="6" w:space="0" w:color="auto"/>
            </w:tcBorders>
            <w:vAlign w:val="bottom"/>
            <w:hideMark/>
          </w:tcPr>
          <w:p w14:paraId="0564CEE4" w14:textId="77777777" w:rsidR="00585DDA" w:rsidRPr="0064569F" w:rsidRDefault="00585DDA" w:rsidP="007B648B">
            <w:pPr>
              <w:pStyle w:val="tabletext11"/>
              <w:jc w:val="center"/>
            </w:pPr>
            <w:r w:rsidRPr="0064569F">
              <w:t>-0.04</w:t>
            </w:r>
          </w:p>
        </w:tc>
        <w:tc>
          <w:tcPr>
            <w:tcW w:w="1476" w:type="dxa"/>
            <w:tcBorders>
              <w:top w:val="nil"/>
              <w:left w:val="nil"/>
              <w:bottom w:val="nil"/>
              <w:right w:val="single" w:sz="6" w:space="0" w:color="auto"/>
            </w:tcBorders>
            <w:vAlign w:val="bottom"/>
          </w:tcPr>
          <w:p w14:paraId="0761C145" w14:textId="77777777" w:rsidR="00585DDA" w:rsidRPr="0064569F" w:rsidRDefault="00585DDA" w:rsidP="007B648B">
            <w:pPr>
              <w:pStyle w:val="tabletext11"/>
              <w:jc w:val="center"/>
            </w:pPr>
            <w:r w:rsidRPr="0064569F">
              <w:t>-0.131</w:t>
            </w:r>
          </w:p>
        </w:tc>
        <w:tc>
          <w:tcPr>
            <w:tcW w:w="1476" w:type="dxa"/>
            <w:tcBorders>
              <w:top w:val="nil"/>
              <w:left w:val="nil"/>
              <w:bottom w:val="nil"/>
              <w:right w:val="single" w:sz="6" w:space="0" w:color="auto"/>
            </w:tcBorders>
            <w:vAlign w:val="bottom"/>
          </w:tcPr>
          <w:p w14:paraId="4C402FA2" w14:textId="77777777" w:rsidR="00585DDA" w:rsidRPr="0064569F" w:rsidRDefault="00585DDA" w:rsidP="007B648B">
            <w:pPr>
              <w:pStyle w:val="tabletext11"/>
              <w:jc w:val="center"/>
            </w:pPr>
            <w:r w:rsidRPr="0064569F">
              <w:t>-0.056</w:t>
            </w:r>
          </w:p>
        </w:tc>
        <w:tc>
          <w:tcPr>
            <w:tcW w:w="1476" w:type="dxa"/>
            <w:tcBorders>
              <w:top w:val="nil"/>
              <w:left w:val="nil"/>
              <w:bottom w:val="nil"/>
              <w:right w:val="single" w:sz="6" w:space="0" w:color="auto"/>
            </w:tcBorders>
            <w:vAlign w:val="bottom"/>
          </w:tcPr>
          <w:p w14:paraId="55704333" w14:textId="77777777" w:rsidR="00585DDA" w:rsidRPr="0064569F" w:rsidRDefault="00585DDA" w:rsidP="007B648B">
            <w:pPr>
              <w:pStyle w:val="tabletext11"/>
              <w:jc w:val="center"/>
            </w:pPr>
            <w:r w:rsidRPr="0064569F">
              <w:t>-0.139</w:t>
            </w:r>
          </w:p>
        </w:tc>
        <w:tc>
          <w:tcPr>
            <w:tcW w:w="1476" w:type="dxa"/>
            <w:tcBorders>
              <w:top w:val="nil"/>
              <w:left w:val="nil"/>
              <w:bottom w:val="nil"/>
              <w:right w:val="single" w:sz="6" w:space="0" w:color="auto"/>
            </w:tcBorders>
            <w:vAlign w:val="bottom"/>
          </w:tcPr>
          <w:p w14:paraId="4ECEE434" w14:textId="77777777" w:rsidR="00585DDA" w:rsidRPr="0064569F" w:rsidRDefault="00585DDA" w:rsidP="007B648B">
            <w:pPr>
              <w:pStyle w:val="tabletext11"/>
              <w:jc w:val="center"/>
            </w:pPr>
            <w:r w:rsidRPr="0064569F">
              <w:t>-0.089</w:t>
            </w:r>
          </w:p>
        </w:tc>
        <w:tc>
          <w:tcPr>
            <w:tcW w:w="1072" w:type="dxa"/>
            <w:tcBorders>
              <w:top w:val="nil"/>
              <w:left w:val="single" w:sz="6" w:space="0" w:color="auto"/>
              <w:bottom w:val="nil"/>
              <w:right w:val="single" w:sz="6" w:space="0" w:color="auto"/>
            </w:tcBorders>
            <w:vAlign w:val="bottom"/>
          </w:tcPr>
          <w:p w14:paraId="72156F36" w14:textId="77777777" w:rsidR="00585DDA" w:rsidRPr="0064569F" w:rsidRDefault="00585DDA" w:rsidP="007B648B">
            <w:pPr>
              <w:pStyle w:val="tabletext11"/>
              <w:jc w:val="center"/>
            </w:pPr>
            <w:r w:rsidRPr="0064569F">
              <w:t>0.018</w:t>
            </w:r>
          </w:p>
        </w:tc>
      </w:tr>
      <w:tr w:rsidR="00585DDA" w:rsidRPr="0064569F" w14:paraId="1645B904" w14:textId="77777777" w:rsidTr="007B648B">
        <w:trPr>
          <w:cantSplit/>
          <w:trHeight w:val="196"/>
        </w:trPr>
        <w:tc>
          <w:tcPr>
            <w:tcW w:w="189" w:type="dxa"/>
          </w:tcPr>
          <w:p w14:paraId="4868DEA9"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7A32C55E" w14:textId="77777777" w:rsidR="00585DDA" w:rsidRPr="0064569F" w:rsidRDefault="00585DDA" w:rsidP="007B648B">
            <w:pPr>
              <w:pStyle w:val="tabletext11"/>
              <w:jc w:val="right"/>
            </w:pPr>
          </w:p>
        </w:tc>
        <w:tc>
          <w:tcPr>
            <w:tcW w:w="722" w:type="dxa"/>
            <w:hideMark/>
          </w:tcPr>
          <w:p w14:paraId="08CAAE66" w14:textId="77777777" w:rsidR="00585DDA" w:rsidRPr="0064569F" w:rsidRDefault="00585DDA" w:rsidP="007B648B">
            <w:pPr>
              <w:pStyle w:val="tabletext11"/>
              <w:jc w:val="right"/>
            </w:pPr>
            <w:r w:rsidRPr="0064569F">
              <w:t>500</w:t>
            </w:r>
          </w:p>
        </w:tc>
        <w:tc>
          <w:tcPr>
            <w:tcW w:w="194" w:type="dxa"/>
          </w:tcPr>
          <w:p w14:paraId="62912D49"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76832621" w14:textId="77777777" w:rsidR="00585DDA" w:rsidRPr="0064569F" w:rsidRDefault="00585DDA" w:rsidP="007B648B">
            <w:pPr>
              <w:pStyle w:val="tabletext11"/>
              <w:jc w:val="center"/>
            </w:pPr>
            <w:r w:rsidRPr="0064569F">
              <w:t>0.00</w:t>
            </w:r>
          </w:p>
        </w:tc>
        <w:tc>
          <w:tcPr>
            <w:tcW w:w="947" w:type="dxa"/>
            <w:tcBorders>
              <w:top w:val="nil"/>
              <w:left w:val="nil"/>
              <w:bottom w:val="nil"/>
              <w:right w:val="single" w:sz="6" w:space="0" w:color="auto"/>
            </w:tcBorders>
            <w:vAlign w:val="bottom"/>
            <w:hideMark/>
          </w:tcPr>
          <w:p w14:paraId="205AAD50" w14:textId="77777777" w:rsidR="00585DDA" w:rsidRPr="0064569F" w:rsidRDefault="00585DDA" w:rsidP="007B648B">
            <w:pPr>
              <w:pStyle w:val="tabletext11"/>
              <w:jc w:val="center"/>
            </w:pPr>
            <w:r w:rsidRPr="0064569F">
              <w:t>0.00</w:t>
            </w:r>
          </w:p>
        </w:tc>
        <w:tc>
          <w:tcPr>
            <w:tcW w:w="1476" w:type="dxa"/>
            <w:tcBorders>
              <w:top w:val="nil"/>
              <w:left w:val="nil"/>
              <w:bottom w:val="nil"/>
              <w:right w:val="single" w:sz="6" w:space="0" w:color="auto"/>
            </w:tcBorders>
            <w:vAlign w:val="bottom"/>
          </w:tcPr>
          <w:p w14:paraId="51B78A23" w14:textId="77777777" w:rsidR="00585DDA" w:rsidRPr="0064569F" w:rsidRDefault="00585DDA" w:rsidP="007B648B">
            <w:pPr>
              <w:pStyle w:val="tabletext11"/>
              <w:jc w:val="center"/>
            </w:pPr>
            <w:r w:rsidRPr="0064569F">
              <w:t>-0.130</w:t>
            </w:r>
          </w:p>
        </w:tc>
        <w:tc>
          <w:tcPr>
            <w:tcW w:w="1476" w:type="dxa"/>
            <w:tcBorders>
              <w:top w:val="nil"/>
              <w:left w:val="nil"/>
              <w:bottom w:val="nil"/>
              <w:right w:val="single" w:sz="6" w:space="0" w:color="auto"/>
            </w:tcBorders>
            <w:vAlign w:val="bottom"/>
          </w:tcPr>
          <w:p w14:paraId="093B43C6" w14:textId="77777777" w:rsidR="00585DDA" w:rsidRPr="0064569F" w:rsidRDefault="00585DDA" w:rsidP="007B648B">
            <w:pPr>
              <w:pStyle w:val="tabletext11"/>
              <w:jc w:val="center"/>
            </w:pPr>
            <w:r w:rsidRPr="0064569F">
              <w:t>0.004</w:t>
            </w:r>
          </w:p>
        </w:tc>
        <w:tc>
          <w:tcPr>
            <w:tcW w:w="1476" w:type="dxa"/>
            <w:tcBorders>
              <w:top w:val="nil"/>
              <w:left w:val="nil"/>
              <w:bottom w:val="nil"/>
              <w:right w:val="single" w:sz="6" w:space="0" w:color="auto"/>
            </w:tcBorders>
            <w:vAlign w:val="bottom"/>
          </w:tcPr>
          <w:p w14:paraId="41A3BB5A" w14:textId="77777777" w:rsidR="00585DDA" w:rsidRPr="0064569F" w:rsidRDefault="00585DDA" w:rsidP="007B648B">
            <w:pPr>
              <w:pStyle w:val="tabletext11"/>
              <w:jc w:val="center"/>
            </w:pPr>
            <w:r w:rsidRPr="0064569F">
              <w:t>-0.138</w:t>
            </w:r>
          </w:p>
        </w:tc>
        <w:tc>
          <w:tcPr>
            <w:tcW w:w="1476" w:type="dxa"/>
            <w:tcBorders>
              <w:top w:val="nil"/>
              <w:left w:val="nil"/>
              <w:bottom w:val="nil"/>
              <w:right w:val="single" w:sz="6" w:space="0" w:color="auto"/>
            </w:tcBorders>
            <w:vAlign w:val="bottom"/>
          </w:tcPr>
          <w:p w14:paraId="41573CEB" w14:textId="77777777" w:rsidR="00585DDA" w:rsidRPr="0064569F" w:rsidRDefault="00585DDA" w:rsidP="007B648B">
            <w:pPr>
              <w:pStyle w:val="tabletext11"/>
              <w:jc w:val="center"/>
            </w:pPr>
            <w:r w:rsidRPr="0064569F">
              <w:t>-0.057</w:t>
            </w:r>
          </w:p>
        </w:tc>
        <w:tc>
          <w:tcPr>
            <w:tcW w:w="1072" w:type="dxa"/>
            <w:tcBorders>
              <w:top w:val="nil"/>
              <w:left w:val="single" w:sz="6" w:space="0" w:color="auto"/>
              <w:bottom w:val="nil"/>
              <w:right w:val="single" w:sz="6" w:space="0" w:color="auto"/>
            </w:tcBorders>
            <w:vAlign w:val="bottom"/>
          </w:tcPr>
          <w:p w14:paraId="4AC8D950" w14:textId="77777777" w:rsidR="00585DDA" w:rsidRPr="0064569F" w:rsidRDefault="00585DDA" w:rsidP="007B648B">
            <w:pPr>
              <w:pStyle w:val="tabletext11"/>
              <w:jc w:val="center"/>
            </w:pPr>
            <w:r w:rsidRPr="0064569F">
              <w:t>0.036</w:t>
            </w:r>
          </w:p>
        </w:tc>
      </w:tr>
      <w:tr w:rsidR="00585DDA" w:rsidRPr="0064569F" w14:paraId="2C8D10C4" w14:textId="77777777" w:rsidTr="007B648B">
        <w:trPr>
          <w:cantSplit/>
          <w:trHeight w:val="196"/>
        </w:trPr>
        <w:tc>
          <w:tcPr>
            <w:tcW w:w="189" w:type="dxa"/>
          </w:tcPr>
          <w:p w14:paraId="0BD797F6"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68ED731C" w14:textId="77777777" w:rsidR="00585DDA" w:rsidRPr="0064569F" w:rsidRDefault="00585DDA" w:rsidP="007B648B">
            <w:pPr>
              <w:pStyle w:val="tabletext11"/>
              <w:jc w:val="right"/>
            </w:pPr>
          </w:p>
        </w:tc>
        <w:tc>
          <w:tcPr>
            <w:tcW w:w="722" w:type="dxa"/>
            <w:hideMark/>
          </w:tcPr>
          <w:p w14:paraId="7865E298" w14:textId="77777777" w:rsidR="00585DDA" w:rsidRPr="0064569F" w:rsidRDefault="00585DDA" w:rsidP="007B648B">
            <w:pPr>
              <w:pStyle w:val="tabletext11"/>
              <w:jc w:val="right"/>
            </w:pPr>
            <w:r w:rsidRPr="0064569F">
              <w:t>1,000</w:t>
            </w:r>
          </w:p>
        </w:tc>
        <w:tc>
          <w:tcPr>
            <w:tcW w:w="194" w:type="dxa"/>
          </w:tcPr>
          <w:p w14:paraId="77B2D0DC"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22037AA4" w14:textId="77777777" w:rsidR="00585DDA" w:rsidRPr="0064569F" w:rsidRDefault="00585DDA" w:rsidP="007B648B">
            <w:pPr>
              <w:pStyle w:val="tabletext11"/>
              <w:jc w:val="center"/>
            </w:pPr>
            <w:r w:rsidRPr="0064569F">
              <w:t>0.10</w:t>
            </w:r>
          </w:p>
        </w:tc>
        <w:tc>
          <w:tcPr>
            <w:tcW w:w="947" w:type="dxa"/>
            <w:tcBorders>
              <w:top w:val="nil"/>
              <w:left w:val="nil"/>
              <w:bottom w:val="nil"/>
              <w:right w:val="single" w:sz="6" w:space="0" w:color="auto"/>
            </w:tcBorders>
            <w:vAlign w:val="bottom"/>
            <w:hideMark/>
          </w:tcPr>
          <w:p w14:paraId="7A849CA6" w14:textId="77777777" w:rsidR="00585DDA" w:rsidRPr="0064569F" w:rsidRDefault="00585DDA" w:rsidP="007B648B">
            <w:pPr>
              <w:pStyle w:val="tabletext11"/>
              <w:jc w:val="center"/>
            </w:pPr>
            <w:r w:rsidRPr="0064569F">
              <w:t>0.09</w:t>
            </w:r>
          </w:p>
        </w:tc>
        <w:tc>
          <w:tcPr>
            <w:tcW w:w="1476" w:type="dxa"/>
            <w:tcBorders>
              <w:top w:val="nil"/>
              <w:left w:val="nil"/>
              <w:bottom w:val="nil"/>
              <w:right w:val="single" w:sz="6" w:space="0" w:color="auto"/>
            </w:tcBorders>
            <w:vAlign w:val="bottom"/>
          </w:tcPr>
          <w:p w14:paraId="4C7A798D" w14:textId="77777777" w:rsidR="00585DDA" w:rsidRPr="0064569F" w:rsidRDefault="00585DDA" w:rsidP="007B648B">
            <w:pPr>
              <w:pStyle w:val="tabletext11"/>
              <w:jc w:val="center"/>
            </w:pPr>
            <w:r w:rsidRPr="0064569F">
              <w:t>-0.129</w:t>
            </w:r>
          </w:p>
        </w:tc>
        <w:tc>
          <w:tcPr>
            <w:tcW w:w="1476" w:type="dxa"/>
            <w:tcBorders>
              <w:top w:val="nil"/>
              <w:left w:val="nil"/>
              <w:bottom w:val="nil"/>
              <w:right w:val="single" w:sz="6" w:space="0" w:color="auto"/>
            </w:tcBorders>
            <w:vAlign w:val="bottom"/>
          </w:tcPr>
          <w:p w14:paraId="1195E9C5" w14:textId="77777777" w:rsidR="00585DDA" w:rsidRPr="0064569F" w:rsidRDefault="00585DDA" w:rsidP="007B648B">
            <w:pPr>
              <w:pStyle w:val="tabletext11"/>
              <w:jc w:val="center"/>
            </w:pPr>
            <w:r w:rsidRPr="0064569F">
              <w:t>0.086</w:t>
            </w:r>
          </w:p>
        </w:tc>
        <w:tc>
          <w:tcPr>
            <w:tcW w:w="1476" w:type="dxa"/>
            <w:tcBorders>
              <w:top w:val="nil"/>
              <w:left w:val="nil"/>
              <w:bottom w:val="nil"/>
              <w:right w:val="single" w:sz="6" w:space="0" w:color="auto"/>
            </w:tcBorders>
            <w:vAlign w:val="bottom"/>
          </w:tcPr>
          <w:p w14:paraId="3F35F259" w14:textId="77777777" w:rsidR="00585DDA" w:rsidRPr="0064569F" w:rsidRDefault="00585DDA" w:rsidP="007B648B">
            <w:pPr>
              <w:pStyle w:val="tabletext11"/>
              <w:jc w:val="center"/>
            </w:pPr>
            <w:r w:rsidRPr="0064569F">
              <w:t>-0.137</w:t>
            </w:r>
          </w:p>
        </w:tc>
        <w:tc>
          <w:tcPr>
            <w:tcW w:w="1476" w:type="dxa"/>
            <w:tcBorders>
              <w:top w:val="nil"/>
              <w:left w:val="nil"/>
              <w:bottom w:val="nil"/>
              <w:right w:val="single" w:sz="6" w:space="0" w:color="auto"/>
            </w:tcBorders>
            <w:vAlign w:val="bottom"/>
          </w:tcPr>
          <w:p w14:paraId="139F1AA0" w14:textId="77777777" w:rsidR="00585DDA" w:rsidRPr="0064569F" w:rsidRDefault="00585DDA" w:rsidP="007B648B">
            <w:pPr>
              <w:pStyle w:val="tabletext11"/>
              <w:jc w:val="center"/>
            </w:pPr>
            <w:r w:rsidRPr="0064569F">
              <w:t>0.001</w:t>
            </w:r>
          </w:p>
        </w:tc>
        <w:tc>
          <w:tcPr>
            <w:tcW w:w="1072" w:type="dxa"/>
            <w:tcBorders>
              <w:top w:val="nil"/>
              <w:left w:val="single" w:sz="6" w:space="0" w:color="auto"/>
              <w:bottom w:val="nil"/>
              <w:right w:val="single" w:sz="6" w:space="0" w:color="auto"/>
            </w:tcBorders>
            <w:vAlign w:val="bottom"/>
          </w:tcPr>
          <w:p w14:paraId="59CD1AE1" w14:textId="77777777" w:rsidR="00585DDA" w:rsidRPr="0064569F" w:rsidRDefault="00585DDA" w:rsidP="007B648B">
            <w:pPr>
              <w:pStyle w:val="tabletext11"/>
              <w:jc w:val="center"/>
            </w:pPr>
            <w:r w:rsidRPr="0064569F">
              <w:t>0.079</w:t>
            </w:r>
          </w:p>
        </w:tc>
      </w:tr>
      <w:tr w:rsidR="00585DDA" w:rsidRPr="0064569F" w14:paraId="6A04BF6F" w14:textId="77777777" w:rsidTr="007B648B">
        <w:trPr>
          <w:cantSplit/>
          <w:trHeight w:val="196"/>
        </w:trPr>
        <w:tc>
          <w:tcPr>
            <w:tcW w:w="189" w:type="dxa"/>
          </w:tcPr>
          <w:p w14:paraId="3AC8FFAD"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4C056CD5" w14:textId="77777777" w:rsidR="00585DDA" w:rsidRPr="0064569F" w:rsidRDefault="00585DDA" w:rsidP="007B648B">
            <w:pPr>
              <w:pStyle w:val="tabletext11"/>
              <w:jc w:val="right"/>
            </w:pPr>
          </w:p>
        </w:tc>
        <w:tc>
          <w:tcPr>
            <w:tcW w:w="722" w:type="dxa"/>
            <w:hideMark/>
          </w:tcPr>
          <w:p w14:paraId="072D112E" w14:textId="77777777" w:rsidR="00585DDA" w:rsidRPr="0064569F" w:rsidRDefault="00585DDA" w:rsidP="007B648B">
            <w:pPr>
              <w:pStyle w:val="tabletext11"/>
              <w:jc w:val="right"/>
            </w:pPr>
            <w:r w:rsidRPr="0064569F">
              <w:t>2,000</w:t>
            </w:r>
          </w:p>
        </w:tc>
        <w:tc>
          <w:tcPr>
            <w:tcW w:w="194" w:type="dxa"/>
          </w:tcPr>
          <w:p w14:paraId="66F8D778"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736EF48D" w14:textId="77777777" w:rsidR="00585DDA" w:rsidRPr="0064569F" w:rsidRDefault="00585DDA" w:rsidP="007B648B">
            <w:pPr>
              <w:pStyle w:val="tabletext11"/>
              <w:jc w:val="center"/>
            </w:pPr>
            <w:r w:rsidRPr="0064569F">
              <w:t>0.26</w:t>
            </w:r>
          </w:p>
        </w:tc>
        <w:tc>
          <w:tcPr>
            <w:tcW w:w="947" w:type="dxa"/>
            <w:tcBorders>
              <w:top w:val="nil"/>
              <w:left w:val="nil"/>
              <w:bottom w:val="nil"/>
              <w:right w:val="single" w:sz="6" w:space="0" w:color="auto"/>
            </w:tcBorders>
            <w:vAlign w:val="bottom"/>
            <w:hideMark/>
          </w:tcPr>
          <w:p w14:paraId="02A8BCE3" w14:textId="77777777" w:rsidR="00585DDA" w:rsidRPr="0064569F" w:rsidRDefault="00585DDA" w:rsidP="007B648B">
            <w:pPr>
              <w:pStyle w:val="tabletext11"/>
              <w:jc w:val="center"/>
            </w:pPr>
            <w:r w:rsidRPr="0064569F">
              <w:t>0.24</w:t>
            </w:r>
          </w:p>
        </w:tc>
        <w:tc>
          <w:tcPr>
            <w:tcW w:w="1476" w:type="dxa"/>
            <w:tcBorders>
              <w:top w:val="nil"/>
              <w:left w:val="nil"/>
              <w:bottom w:val="nil"/>
              <w:right w:val="single" w:sz="6" w:space="0" w:color="auto"/>
            </w:tcBorders>
            <w:vAlign w:val="bottom"/>
          </w:tcPr>
          <w:p w14:paraId="1E630717" w14:textId="77777777" w:rsidR="00585DDA" w:rsidRPr="0064569F" w:rsidRDefault="00585DDA" w:rsidP="007B648B">
            <w:pPr>
              <w:pStyle w:val="tabletext11"/>
              <w:jc w:val="center"/>
            </w:pPr>
            <w:r w:rsidRPr="0064569F">
              <w:t>-0.128</w:t>
            </w:r>
          </w:p>
        </w:tc>
        <w:tc>
          <w:tcPr>
            <w:tcW w:w="1476" w:type="dxa"/>
            <w:tcBorders>
              <w:top w:val="nil"/>
              <w:left w:val="nil"/>
              <w:bottom w:val="nil"/>
              <w:right w:val="single" w:sz="6" w:space="0" w:color="auto"/>
            </w:tcBorders>
            <w:vAlign w:val="bottom"/>
          </w:tcPr>
          <w:p w14:paraId="5813C0CB" w14:textId="77777777" w:rsidR="00585DDA" w:rsidRPr="0064569F" w:rsidRDefault="00585DDA" w:rsidP="007B648B">
            <w:pPr>
              <w:pStyle w:val="tabletext11"/>
              <w:jc w:val="center"/>
            </w:pPr>
            <w:r w:rsidRPr="0064569F">
              <w:t>0.218</w:t>
            </w:r>
          </w:p>
        </w:tc>
        <w:tc>
          <w:tcPr>
            <w:tcW w:w="1476" w:type="dxa"/>
            <w:tcBorders>
              <w:top w:val="nil"/>
              <w:left w:val="nil"/>
              <w:bottom w:val="nil"/>
              <w:right w:val="single" w:sz="6" w:space="0" w:color="auto"/>
            </w:tcBorders>
            <w:vAlign w:val="bottom"/>
          </w:tcPr>
          <w:p w14:paraId="08D80883" w14:textId="77777777" w:rsidR="00585DDA" w:rsidRPr="0064569F" w:rsidRDefault="00585DDA" w:rsidP="007B648B">
            <w:pPr>
              <w:pStyle w:val="tabletext11"/>
              <w:jc w:val="center"/>
            </w:pPr>
            <w:r w:rsidRPr="0064569F">
              <w:t>-0.136</w:t>
            </w:r>
          </w:p>
        </w:tc>
        <w:tc>
          <w:tcPr>
            <w:tcW w:w="1476" w:type="dxa"/>
            <w:tcBorders>
              <w:top w:val="nil"/>
              <w:left w:val="nil"/>
              <w:bottom w:val="nil"/>
              <w:right w:val="single" w:sz="6" w:space="0" w:color="auto"/>
            </w:tcBorders>
            <w:vAlign w:val="bottom"/>
          </w:tcPr>
          <w:p w14:paraId="62CB381E" w14:textId="77777777" w:rsidR="00585DDA" w:rsidRPr="0064569F" w:rsidRDefault="00585DDA" w:rsidP="007B648B">
            <w:pPr>
              <w:pStyle w:val="tabletext11"/>
              <w:jc w:val="center"/>
            </w:pPr>
            <w:r w:rsidRPr="0064569F">
              <w:t>0.113</w:t>
            </w:r>
          </w:p>
        </w:tc>
        <w:tc>
          <w:tcPr>
            <w:tcW w:w="1072" w:type="dxa"/>
            <w:tcBorders>
              <w:top w:val="nil"/>
              <w:left w:val="single" w:sz="6" w:space="0" w:color="auto"/>
              <w:bottom w:val="nil"/>
              <w:right w:val="single" w:sz="6" w:space="0" w:color="auto"/>
            </w:tcBorders>
            <w:vAlign w:val="bottom"/>
          </w:tcPr>
          <w:p w14:paraId="2934CF63" w14:textId="77777777" w:rsidR="00585DDA" w:rsidRPr="0064569F" w:rsidRDefault="00585DDA" w:rsidP="007B648B">
            <w:pPr>
              <w:pStyle w:val="tabletext11"/>
              <w:jc w:val="center"/>
            </w:pPr>
            <w:r w:rsidRPr="0064569F">
              <w:t>0.171</w:t>
            </w:r>
          </w:p>
        </w:tc>
      </w:tr>
      <w:tr w:rsidR="00585DDA" w:rsidRPr="0064569F" w14:paraId="7C09E89B" w14:textId="77777777" w:rsidTr="007B648B">
        <w:trPr>
          <w:cantSplit/>
          <w:trHeight w:val="196"/>
        </w:trPr>
        <w:tc>
          <w:tcPr>
            <w:tcW w:w="189" w:type="dxa"/>
          </w:tcPr>
          <w:p w14:paraId="5331078C"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1AFB7A3A" w14:textId="77777777" w:rsidR="00585DDA" w:rsidRPr="0064569F" w:rsidRDefault="00585DDA" w:rsidP="007B648B">
            <w:pPr>
              <w:pStyle w:val="tabletext11"/>
              <w:jc w:val="right"/>
            </w:pPr>
          </w:p>
        </w:tc>
        <w:tc>
          <w:tcPr>
            <w:tcW w:w="722" w:type="dxa"/>
            <w:hideMark/>
          </w:tcPr>
          <w:p w14:paraId="3C8CB9EB" w14:textId="77777777" w:rsidR="00585DDA" w:rsidRPr="0064569F" w:rsidRDefault="00585DDA" w:rsidP="007B648B">
            <w:pPr>
              <w:pStyle w:val="tabletext11"/>
              <w:jc w:val="right"/>
            </w:pPr>
            <w:r w:rsidRPr="0064569F">
              <w:t>3,000</w:t>
            </w:r>
          </w:p>
        </w:tc>
        <w:tc>
          <w:tcPr>
            <w:tcW w:w="194" w:type="dxa"/>
          </w:tcPr>
          <w:p w14:paraId="7DC544B5"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13E9D9E1" w14:textId="77777777" w:rsidR="00585DDA" w:rsidRPr="0064569F" w:rsidRDefault="00585DDA" w:rsidP="007B648B">
            <w:pPr>
              <w:pStyle w:val="tabletext11"/>
              <w:jc w:val="center"/>
            </w:pPr>
            <w:r w:rsidRPr="0064569F">
              <w:t>0.36</w:t>
            </w:r>
          </w:p>
        </w:tc>
        <w:tc>
          <w:tcPr>
            <w:tcW w:w="947" w:type="dxa"/>
            <w:tcBorders>
              <w:top w:val="nil"/>
              <w:left w:val="nil"/>
              <w:bottom w:val="nil"/>
              <w:right w:val="single" w:sz="6" w:space="0" w:color="auto"/>
            </w:tcBorders>
            <w:vAlign w:val="bottom"/>
            <w:hideMark/>
          </w:tcPr>
          <w:p w14:paraId="0D58459D" w14:textId="77777777" w:rsidR="00585DDA" w:rsidRPr="0064569F" w:rsidRDefault="00585DDA" w:rsidP="007B648B">
            <w:pPr>
              <w:pStyle w:val="tabletext11"/>
              <w:jc w:val="center"/>
            </w:pPr>
            <w:r w:rsidRPr="0064569F">
              <w:t>0.31</w:t>
            </w:r>
          </w:p>
        </w:tc>
        <w:tc>
          <w:tcPr>
            <w:tcW w:w="1476" w:type="dxa"/>
            <w:tcBorders>
              <w:top w:val="nil"/>
              <w:left w:val="nil"/>
              <w:bottom w:val="nil"/>
              <w:right w:val="single" w:sz="6" w:space="0" w:color="auto"/>
            </w:tcBorders>
            <w:vAlign w:val="bottom"/>
          </w:tcPr>
          <w:p w14:paraId="0E734658" w14:textId="77777777" w:rsidR="00585DDA" w:rsidRPr="0064569F" w:rsidRDefault="00585DDA" w:rsidP="007B648B">
            <w:pPr>
              <w:pStyle w:val="tabletext11"/>
              <w:jc w:val="center"/>
            </w:pPr>
            <w:r w:rsidRPr="0064569F">
              <w:t>-0.127</w:t>
            </w:r>
          </w:p>
        </w:tc>
        <w:tc>
          <w:tcPr>
            <w:tcW w:w="1476" w:type="dxa"/>
            <w:tcBorders>
              <w:top w:val="nil"/>
              <w:left w:val="nil"/>
              <w:bottom w:val="nil"/>
              <w:right w:val="single" w:sz="6" w:space="0" w:color="auto"/>
            </w:tcBorders>
            <w:vAlign w:val="bottom"/>
          </w:tcPr>
          <w:p w14:paraId="775E5B2F" w14:textId="77777777" w:rsidR="00585DDA" w:rsidRPr="0064569F" w:rsidRDefault="00585DDA" w:rsidP="007B648B">
            <w:pPr>
              <w:pStyle w:val="tabletext11"/>
              <w:jc w:val="center"/>
            </w:pPr>
            <w:r w:rsidRPr="0064569F">
              <w:t>0.335</w:t>
            </w:r>
          </w:p>
        </w:tc>
        <w:tc>
          <w:tcPr>
            <w:tcW w:w="1476" w:type="dxa"/>
            <w:tcBorders>
              <w:top w:val="nil"/>
              <w:left w:val="nil"/>
              <w:bottom w:val="nil"/>
              <w:right w:val="single" w:sz="6" w:space="0" w:color="auto"/>
            </w:tcBorders>
            <w:vAlign w:val="bottom"/>
          </w:tcPr>
          <w:p w14:paraId="79DD0345" w14:textId="77777777" w:rsidR="00585DDA" w:rsidRPr="0064569F" w:rsidRDefault="00585DDA" w:rsidP="007B648B">
            <w:pPr>
              <w:pStyle w:val="tabletext11"/>
              <w:jc w:val="center"/>
            </w:pPr>
            <w:r w:rsidRPr="0064569F">
              <w:t>-0.135</w:t>
            </w:r>
          </w:p>
        </w:tc>
        <w:tc>
          <w:tcPr>
            <w:tcW w:w="1476" w:type="dxa"/>
            <w:tcBorders>
              <w:top w:val="nil"/>
              <w:left w:val="nil"/>
              <w:bottom w:val="nil"/>
              <w:right w:val="single" w:sz="6" w:space="0" w:color="auto"/>
            </w:tcBorders>
            <w:vAlign w:val="bottom"/>
          </w:tcPr>
          <w:p w14:paraId="2ED36F2B" w14:textId="77777777" w:rsidR="00585DDA" w:rsidRPr="0064569F" w:rsidRDefault="00585DDA" w:rsidP="007B648B">
            <w:pPr>
              <w:pStyle w:val="tabletext11"/>
              <w:jc w:val="center"/>
            </w:pPr>
            <w:r w:rsidRPr="0064569F">
              <w:t>0.223</w:t>
            </w:r>
          </w:p>
        </w:tc>
        <w:tc>
          <w:tcPr>
            <w:tcW w:w="1072" w:type="dxa"/>
            <w:tcBorders>
              <w:top w:val="nil"/>
              <w:left w:val="single" w:sz="6" w:space="0" w:color="auto"/>
              <w:bottom w:val="nil"/>
              <w:right w:val="single" w:sz="6" w:space="0" w:color="auto"/>
            </w:tcBorders>
            <w:vAlign w:val="bottom"/>
          </w:tcPr>
          <w:p w14:paraId="005C9D44" w14:textId="77777777" w:rsidR="00585DDA" w:rsidRPr="0064569F" w:rsidRDefault="00585DDA" w:rsidP="007B648B">
            <w:pPr>
              <w:pStyle w:val="tabletext11"/>
              <w:jc w:val="center"/>
            </w:pPr>
            <w:r w:rsidRPr="0064569F">
              <w:t>0.261</w:t>
            </w:r>
          </w:p>
        </w:tc>
      </w:tr>
      <w:tr w:rsidR="00585DDA" w:rsidRPr="0064569F" w14:paraId="28B8AE57" w14:textId="77777777" w:rsidTr="007B648B">
        <w:trPr>
          <w:cantSplit/>
          <w:trHeight w:val="196"/>
        </w:trPr>
        <w:tc>
          <w:tcPr>
            <w:tcW w:w="189" w:type="dxa"/>
          </w:tcPr>
          <w:p w14:paraId="232D7746"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22458F20" w14:textId="77777777" w:rsidR="00585DDA" w:rsidRPr="0064569F" w:rsidRDefault="00585DDA" w:rsidP="007B648B">
            <w:pPr>
              <w:pStyle w:val="tabletext11"/>
              <w:jc w:val="right"/>
            </w:pPr>
          </w:p>
        </w:tc>
        <w:tc>
          <w:tcPr>
            <w:tcW w:w="722" w:type="dxa"/>
            <w:tcBorders>
              <w:top w:val="nil"/>
              <w:left w:val="nil"/>
              <w:bottom w:val="nil"/>
            </w:tcBorders>
            <w:hideMark/>
          </w:tcPr>
          <w:p w14:paraId="6190782B" w14:textId="77777777" w:rsidR="00585DDA" w:rsidRPr="0064569F" w:rsidRDefault="00585DDA" w:rsidP="007B648B">
            <w:pPr>
              <w:pStyle w:val="tabletext11"/>
              <w:jc w:val="right"/>
            </w:pPr>
            <w:r w:rsidRPr="0064569F">
              <w:t>5,000</w:t>
            </w:r>
          </w:p>
        </w:tc>
        <w:tc>
          <w:tcPr>
            <w:tcW w:w="194" w:type="dxa"/>
            <w:tcBorders>
              <w:top w:val="nil"/>
              <w:bottom w:val="nil"/>
              <w:right w:val="nil"/>
            </w:tcBorders>
          </w:tcPr>
          <w:p w14:paraId="7E5EF6A3"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1C28D66F" w14:textId="77777777" w:rsidR="00585DDA" w:rsidRPr="0064569F" w:rsidRDefault="00585DDA" w:rsidP="007B648B">
            <w:pPr>
              <w:pStyle w:val="tabletext11"/>
              <w:jc w:val="center"/>
            </w:pPr>
            <w:r w:rsidRPr="0064569F">
              <w:t>0.46</w:t>
            </w:r>
          </w:p>
        </w:tc>
        <w:tc>
          <w:tcPr>
            <w:tcW w:w="947" w:type="dxa"/>
            <w:tcBorders>
              <w:top w:val="nil"/>
              <w:left w:val="nil"/>
              <w:bottom w:val="nil"/>
              <w:right w:val="single" w:sz="6" w:space="0" w:color="auto"/>
            </w:tcBorders>
            <w:vAlign w:val="bottom"/>
            <w:hideMark/>
          </w:tcPr>
          <w:p w14:paraId="65B726AE" w14:textId="77777777" w:rsidR="00585DDA" w:rsidRPr="0064569F" w:rsidRDefault="00585DDA" w:rsidP="007B648B">
            <w:pPr>
              <w:pStyle w:val="tabletext11"/>
              <w:jc w:val="center"/>
            </w:pPr>
            <w:r w:rsidRPr="0064569F">
              <w:t>0.41</w:t>
            </w:r>
          </w:p>
        </w:tc>
        <w:tc>
          <w:tcPr>
            <w:tcW w:w="1476" w:type="dxa"/>
            <w:tcBorders>
              <w:top w:val="nil"/>
              <w:left w:val="nil"/>
              <w:bottom w:val="nil"/>
              <w:right w:val="single" w:sz="6" w:space="0" w:color="auto"/>
            </w:tcBorders>
            <w:vAlign w:val="bottom"/>
          </w:tcPr>
          <w:p w14:paraId="3E53D08E" w14:textId="77777777" w:rsidR="00585DDA" w:rsidRPr="0064569F" w:rsidRDefault="00585DDA" w:rsidP="007B648B">
            <w:pPr>
              <w:pStyle w:val="tabletext11"/>
              <w:jc w:val="center"/>
            </w:pPr>
            <w:r w:rsidRPr="0064569F">
              <w:t>-0.109</w:t>
            </w:r>
          </w:p>
        </w:tc>
        <w:tc>
          <w:tcPr>
            <w:tcW w:w="1476" w:type="dxa"/>
            <w:tcBorders>
              <w:top w:val="nil"/>
              <w:left w:val="nil"/>
              <w:bottom w:val="nil"/>
              <w:right w:val="single" w:sz="6" w:space="0" w:color="auto"/>
            </w:tcBorders>
            <w:vAlign w:val="bottom"/>
          </w:tcPr>
          <w:p w14:paraId="3074AE47" w14:textId="77777777" w:rsidR="00585DDA" w:rsidRPr="0064569F" w:rsidRDefault="00585DDA" w:rsidP="007B648B">
            <w:pPr>
              <w:pStyle w:val="tabletext11"/>
              <w:jc w:val="center"/>
            </w:pPr>
            <w:r w:rsidRPr="0064569F">
              <w:t>0.497</w:t>
            </w:r>
          </w:p>
        </w:tc>
        <w:tc>
          <w:tcPr>
            <w:tcW w:w="1476" w:type="dxa"/>
            <w:tcBorders>
              <w:top w:val="nil"/>
              <w:left w:val="nil"/>
              <w:bottom w:val="nil"/>
              <w:right w:val="single" w:sz="6" w:space="0" w:color="auto"/>
            </w:tcBorders>
            <w:vAlign w:val="bottom"/>
          </w:tcPr>
          <w:p w14:paraId="074EB9B4" w14:textId="77777777" w:rsidR="00585DDA" w:rsidRPr="0064569F" w:rsidRDefault="00585DDA" w:rsidP="007B648B">
            <w:pPr>
              <w:pStyle w:val="tabletext11"/>
              <w:jc w:val="center"/>
            </w:pPr>
            <w:r w:rsidRPr="0064569F">
              <w:t>-0.134</w:t>
            </w:r>
          </w:p>
        </w:tc>
        <w:tc>
          <w:tcPr>
            <w:tcW w:w="1476" w:type="dxa"/>
            <w:tcBorders>
              <w:top w:val="nil"/>
              <w:left w:val="nil"/>
              <w:bottom w:val="nil"/>
              <w:right w:val="single" w:sz="6" w:space="0" w:color="auto"/>
            </w:tcBorders>
            <w:vAlign w:val="bottom"/>
          </w:tcPr>
          <w:p w14:paraId="7236F50C" w14:textId="77777777" w:rsidR="00585DDA" w:rsidRPr="0064569F" w:rsidRDefault="00585DDA" w:rsidP="007B648B">
            <w:pPr>
              <w:pStyle w:val="tabletext11"/>
              <w:jc w:val="center"/>
            </w:pPr>
            <w:r w:rsidRPr="0064569F">
              <w:t>0.385</w:t>
            </w:r>
          </w:p>
        </w:tc>
        <w:tc>
          <w:tcPr>
            <w:tcW w:w="1072" w:type="dxa"/>
            <w:tcBorders>
              <w:top w:val="nil"/>
              <w:left w:val="single" w:sz="6" w:space="0" w:color="auto"/>
              <w:bottom w:val="nil"/>
              <w:right w:val="single" w:sz="6" w:space="0" w:color="auto"/>
            </w:tcBorders>
            <w:vAlign w:val="bottom"/>
          </w:tcPr>
          <w:p w14:paraId="4163B237" w14:textId="77777777" w:rsidR="00585DDA" w:rsidRPr="0064569F" w:rsidRDefault="00585DDA" w:rsidP="007B648B">
            <w:pPr>
              <w:pStyle w:val="tabletext11"/>
              <w:jc w:val="center"/>
            </w:pPr>
            <w:r w:rsidRPr="0064569F">
              <w:t>0.392</w:t>
            </w:r>
          </w:p>
        </w:tc>
      </w:tr>
      <w:tr w:rsidR="00585DDA" w:rsidRPr="0064569F" w14:paraId="7A97F238" w14:textId="77777777" w:rsidTr="007B648B">
        <w:trPr>
          <w:cantSplit/>
          <w:trHeight w:val="196"/>
        </w:trPr>
        <w:tc>
          <w:tcPr>
            <w:tcW w:w="189" w:type="dxa"/>
          </w:tcPr>
          <w:p w14:paraId="50050896"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6C27392F" w14:textId="77777777" w:rsidR="00585DDA" w:rsidRPr="0064569F" w:rsidRDefault="00585DDA" w:rsidP="007B648B">
            <w:pPr>
              <w:pStyle w:val="tabletext11"/>
              <w:jc w:val="right"/>
            </w:pPr>
          </w:p>
        </w:tc>
        <w:tc>
          <w:tcPr>
            <w:tcW w:w="722" w:type="dxa"/>
            <w:tcBorders>
              <w:top w:val="nil"/>
              <w:left w:val="nil"/>
              <w:bottom w:val="nil"/>
            </w:tcBorders>
          </w:tcPr>
          <w:p w14:paraId="37C99FFC" w14:textId="77777777" w:rsidR="00585DDA" w:rsidRPr="0064569F" w:rsidRDefault="00585DDA" w:rsidP="007B648B">
            <w:pPr>
              <w:pStyle w:val="tabletext11"/>
              <w:jc w:val="right"/>
            </w:pPr>
            <w:r w:rsidRPr="0064569F">
              <w:t>10,000</w:t>
            </w:r>
          </w:p>
        </w:tc>
        <w:tc>
          <w:tcPr>
            <w:tcW w:w="194" w:type="dxa"/>
            <w:tcBorders>
              <w:top w:val="nil"/>
              <w:bottom w:val="nil"/>
              <w:right w:val="nil"/>
            </w:tcBorders>
          </w:tcPr>
          <w:p w14:paraId="4D0B4D34"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tcPr>
          <w:p w14:paraId="459DA8BE" w14:textId="77777777" w:rsidR="00585DDA" w:rsidRPr="0064569F" w:rsidRDefault="00585DDA" w:rsidP="007B648B">
            <w:pPr>
              <w:pStyle w:val="tabletext11"/>
              <w:jc w:val="center"/>
            </w:pPr>
            <w:r w:rsidRPr="0064569F">
              <w:t>N/A</w:t>
            </w:r>
          </w:p>
        </w:tc>
        <w:tc>
          <w:tcPr>
            <w:tcW w:w="947" w:type="dxa"/>
            <w:tcBorders>
              <w:top w:val="nil"/>
              <w:left w:val="nil"/>
              <w:bottom w:val="nil"/>
              <w:right w:val="single" w:sz="6" w:space="0" w:color="auto"/>
            </w:tcBorders>
            <w:vAlign w:val="bottom"/>
          </w:tcPr>
          <w:p w14:paraId="4C5F6D98" w14:textId="77777777" w:rsidR="00585DDA" w:rsidRPr="0064569F" w:rsidRDefault="00585DDA" w:rsidP="007B648B">
            <w:pPr>
              <w:pStyle w:val="tabletext11"/>
              <w:jc w:val="center"/>
            </w:pPr>
            <w:r w:rsidRPr="0064569F">
              <w:t>N/A</w:t>
            </w:r>
          </w:p>
        </w:tc>
        <w:tc>
          <w:tcPr>
            <w:tcW w:w="1476" w:type="dxa"/>
            <w:tcBorders>
              <w:top w:val="nil"/>
              <w:left w:val="nil"/>
              <w:bottom w:val="nil"/>
              <w:right w:val="single" w:sz="6" w:space="0" w:color="auto"/>
            </w:tcBorders>
            <w:vAlign w:val="bottom"/>
          </w:tcPr>
          <w:p w14:paraId="03FC41A1" w14:textId="77777777" w:rsidR="00585DDA" w:rsidRPr="0064569F" w:rsidRDefault="00585DDA" w:rsidP="007B648B">
            <w:pPr>
              <w:pStyle w:val="tabletext11"/>
              <w:jc w:val="center"/>
              <w:rPr>
                <w:rFonts w:cs="Arial"/>
                <w:color w:val="000000"/>
                <w:szCs w:val="18"/>
              </w:rPr>
            </w:pPr>
            <w:r w:rsidRPr="0064569F">
              <w:rPr>
                <w:rFonts w:cs="Arial"/>
                <w:color w:val="000000"/>
                <w:szCs w:val="18"/>
              </w:rPr>
              <w:t>-0.063</w:t>
            </w:r>
          </w:p>
        </w:tc>
        <w:tc>
          <w:tcPr>
            <w:tcW w:w="1476" w:type="dxa"/>
            <w:tcBorders>
              <w:top w:val="nil"/>
              <w:left w:val="nil"/>
              <w:bottom w:val="nil"/>
              <w:right w:val="single" w:sz="6" w:space="0" w:color="auto"/>
            </w:tcBorders>
            <w:vAlign w:val="bottom"/>
          </w:tcPr>
          <w:p w14:paraId="7F6E760E" w14:textId="77777777" w:rsidR="00585DDA" w:rsidRPr="0064569F" w:rsidRDefault="00585DDA" w:rsidP="007B648B">
            <w:pPr>
              <w:pStyle w:val="tabletext11"/>
              <w:jc w:val="center"/>
              <w:rPr>
                <w:rFonts w:cs="Arial"/>
                <w:color w:val="000000"/>
                <w:szCs w:val="18"/>
              </w:rPr>
            </w:pPr>
            <w:r w:rsidRPr="0064569F">
              <w:rPr>
                <w:rFonts w:cs="Arial"/>
                <w:color w:val="000000"/>
                <w:szCs w:val="18"/>
              </w:rPr>
              <w:t>0.715</w:t>
            </w:r>
          </w:p>
        </w:tc>
        <w:tc>
          <w:tcPr>
            <w:tcW w:w="1476" w:type="dxa"/>
            <w:tcBorders>
              <w:top w:val="nil"/>
              <w:left w:val="nil"/>
              <w:bottom w:val="nil"/>
              <w:right w:val="single" w:sz="6" w:space="0" w:color="auto"/>
            </w:tcBorders>
            <w:vAlign w:val="bottom"/>
          </w:tcPr>
          <w:p w14:paraId="4BB3FC9C" w14:textId="77777777" w:rsidR="00585DDA" w:rsidRPr="0064569F" w:rsidRDefault="00585DDA" w:rsidP="007B648B">
            <w:pPr>
              <w:pStyle w:val="tabletext11"/>
              <w:jc w:val="center"/>
              <w:rPr>
                <w:rFonts w:cs="Arial"/>
                <w:color w:val="000000"/>
                <w:szCs w:val="18"/>
              </w:rPr>
            </w:pPr>
            <w:r w:rsidRPr="0064569F">
              <w:rPr>
                <w:rFonts w:cs="Arial"/>
                <w:color w:val="000000"/>
                <w:szCs w:val="18"/>
              </w:rPr>
              <w:t>-0.133</w:t>
            </w:r>
          </w:p>
        </w:tc>
        <w:tc>
          <w:tcPr>
            <w:tcW w:w="1476" w:type="dxa"/>
            <w:tcBorders>
              <w:top w:val="nil"/>
              <w:left w:val="nil"/>
              <w:bottom w:val="nil"/>
              <w:right w:val="single" w:sz="6" w:space="0" w:color="auto"/>
            </w:tcBorders>
            <w:vAlign w:val="bottom"/>
          </w:tcPr>
          <w:p w14:paraId="52EEBA86" w14:textId="77777777" w:rsidR="00585DDA" w:rsidRPr="0064569F" w:rsidRDefault="00585DDA" w:rsidP="007B648B">
            <w:pPr>
              <w:pStyle w:val="tabletext11"/>
              <w:jc w:val="center"/>
              <w:rPr>
                <w:rFonts w:cs="Arial"/>
                <w:color w:val="000000"/>
                <w:szCs w:val="18"/>
              </w:rPr>
            </w:pPr>
            <w:r w:rsidRPr="0064569F">
              <w:rPr>
                <w:rFonts w:cs="Arial"/>
                <w:color w:val="000000"/>
                <w:szCs w:val="18"/>
              </w:rPr>
              <w:t>0.609</w:t>
            </w:r>
          </w:p>
        </w:tc>
        <w:tc>
          <w:tcPr>
            <w:tcW w:w="1072" w:type="dxa"/>
            <w:tcBorders>
              <w:top w:val="nil"/>
              <w:left w:val="single" w:sz="6" w:space="0" w:color="auto"/>
              <w:bottom w:val="nil"/>
              <w:right w:val="single" w:sz="6" w:space="0" w:color="auto"/>
            </w:tcBorders>
            <w:vAlign w:val="bottom"/>
          </w:tcPr>
          <w:p w14:paraId="2B7675F5" w14:textId="77777777" w:rsidR="00585DDA" w:rsidRPr="0064569F" w:rsidRDefault="00585DDA" w:rsidP="007B648B">
            <w:pPr>
              <w:pStyle w:val="tabletext11"/>
              <w:jc w:val="center"/>
              <w:rPr>
                <w:rFonts w:cs="Arial"/>
                <w:color w:val="000000"/>
                <w:szCs w:val="18"/>
              </w:rPr>
            </w:pPr>
            <w:r w:rsidRPr="0064569F">
              <w:rPr>
                <w:rFonts w:cs="Arial"/>
                <w:color w:val="000000"/>
                <w:szCs w:val="18"/>
              </w:rPr>
              <w:t>0.589</w:t>
            </w:r>
          </w:p>
        </w:tc>
      </w:tr>
      <w:tr w:rsidR="00585DDA" w:rsidRPr="0064569F" w14:paraId="1615A967" w14:textId="77777777" w:rsidTr="007B648B">
        <w:trPr>
          <w:cantSplit/>
          <w:trHeight w:val="196"/>
        </w:trPr>
        <w:tc>
          <w:tcPr>
            <w:tcW w:w="189" w:type="dxa"/>
          </w:tcPr>
          <w:p w14:paraId="323453B8"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1C7C799C" w14:textId="77777777" w:rsidR="00585DDA" w:rsidRPr="0064569F" w:rsidRDefault="00585DDA" w:rsidP="007B648B">
            <w:pPr>
              <w:pStyle w:val="tabletext11"/>
              <w:jc w:val="right"/>
            </w:pPr>
          </w:p>
        </w:tc>
        <w:tc>
          <w:tcPr>
            <w:tcW w:w="722" w:type="dxa"/>
            <w:tcBorders>
              <w:top w:val="nil"/>
              <w:left w:val="nil"/>
              <w:bottom w:val="nil"/>
            </w:tcBorders>
          </w:tcPr>
          <w:p w14:paraId="6E521F40" w14:textId="77777777" w:rsidR="00585DDA" w:rsidRPr="0064569F" w:rsidRDefault="00585DDA" w:rsidP="007B648B">
            <w:pPr>
              <w:pStyle w:val="tabletext11"/>
              <w:jc w:val="right"/>
            </w:pPr>
            <w:r w:rsidRPr="0064569F">
              <w:t>15,000</w:t>
            </w:r>
          </w:p>
        </w:tc>
        <w:tc>
          <w:tcPr>
            <w:tcW w:w="194" w:type="dxa"/>
            <w:tcBorders>
              <w:top w:val="nil"/>
              <w:bottom w:val="nil"/>
              <w:right w:val="nil"/>
            </w:tcBorders>
          </w:tcPr>
          <w:p w14:paraId="5F85C253"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tcPr>
          <w:p w14:paraId="297CCF88" w14:textId="77777777" w:rsidR="00585DDA" w:rsidRPr="0064569F" w:rsidRDefault="00585DDA" w:rsidP="007B648B">
            <w:pPr>
              <w:pStyle w:val="tabletext11"/>
              <w:jc w:val="center"/>
            </w:pPr>
            <w:r w:rsidRPr="0064569F">
              <w:t>N/A</w:t>
            </w:r>
          </w:p>
        </w:tc>
        <w:tc>
          <w:tcPr>
            <w:tcW w:w="947" w:type="dxa"/>
            <w:tcBorders>
              <w:top w:val="nil"/>
              <w:left w:val="nil"/>
              <w:bottom w:val="nil"/>
              <w:right w:val="single" w:sz="6" w:space="0" w:color="auto"/>
            </w:tcBorders>
            <w:vAlign w:val="bottom"/>
          </w:tcPr>
          <w:p w14:paraId="34326508" w14:textId="77777777" w:rsidR="00585DDA" w:rsidRPr="0064569F" w:rsidRDefault="00585DDA" w:rsidP="007B648B">
            <w:pPr>
              <w:pStyle w:val="tabletext11"/>
              <w:jc w:val="center"/>
            </w:pPr>
            <w:r w:rsidRPr="0064569F">
              <w:t>N/A</w:t>
            </w:r>
          </w:p>
        </w:tc>
        <w:tc>
          <w:tcPr>
            <w:tcW w:w="1476" w:type="dxa"/>
            <w:tcBorders>
              <w:top w:val="nil"/>
              <w:left w:val="nil"/>
              <w:bottom w:val="nil"/>
              <w:right w:val="single" w:sz="6" w:space="0" w:color="auto"/>
            </w:tcBorders>
            <w:vAlign w:val="bottom"/>
          </w:tcPr>
          <w:p w14:paraId="0C5AA878" w14:textId="77777777" w:rsidR="00585DDA" w:rsidRPr="0064569F" w:rsidRDefault="00585DDA" w:rsidP="007B648B">
            <w:pPr>
              <w:pStyle w:val="tabletext11"/>
              <w:jc w:val="center"/>
              <w:rPr>
                <w:rFonts w:cs="Arial"/>
                <w:color w:val="000000"/>
                <w:szCs w:val="18"/>
              </w:rPr>
            </w:pPr>
            <w:r w:rsidRPr="0064569F">
              <w:rPr>
                <w:rFonts w:cs="Arial"/>
                <w:color w:val="000000"/>
                <w:szCs w:val="18"/>
              </w:rPr>
              <w:t>-0.035</w:t>
            </w:r>
          </w:p>
        </w:tc>
        <w:tc>
          <w:tcPr>
            <w:tcW w:w="1476" w:type="dxa"/>
            <w:tcBorders>
              <w:top w:val="nil"/>
              <w:left w:val="nil"/>
              <w:bottom w:val="nil"/>
              <w:right w:val="single" w:sz="6" w:space="0" w:color="auto"/>
            </w:tcBorders>
            <w:vAlign w:val="bottom"/>
          </w:tcPr>
          <w:p w14:paraId="0CFDBECA" w14:textId="77777777" w:rsidR="00585DDA" w:rsidRPr="0064569F" w:rsidRDefault="00585DDA" w:rsidP="007B648B">
            <w:pPr>
              <w:pStyle w:val="tabletext11"/>
              <w:jc w:val="center"/>
              <w:rPr>
                <w:rFonts w:cs="Arial"/>
                <w:color w:val="000000"/>
                <w:szCs w:val="18"/>
              </w:rPr>
            </w:pPr>
            <w:r w:rsidRPr="0064569F">
              <w:rPr>
                <w:rFonts w:cs="Arial"/>
                <w:color w:val="000000"/>
                <w:szCs w:val="18"/>
              </w:rPr>
              <w:t>0.824</w:t>
            </w:r>
          </w:p>
        </w:tc>
        <w:tc>
          <w:tcPr>
            <w:tcW w:w="1476" w:type="dxa"/>
            <w:tcBorders>
              <w:top w:val="nil"/>
              <w:left w:val="nil"/>
              <w:bottom w:val="nil"/>
              <w:right w:val="single" w:sz="6" w:space="0" w:color="auto"/>
            </w:tcBorders>
            <w:vAlign w:val="bottom"/>
          </w:tcPr>
          <w:p w14:paraId="7D8D11E3" w14:textId="77777777" w:rsidR="00585DDA" w:rsidRPr="0064569F" w:rsidRDefault="00585DDA" w:rsidP="007B648B">
            <w:pPr>
              <w:pStyle w:val="tabletext11"/>
              <w:jc w:val="center"/>
              <w:rPr>
                <w:rFonts w:cs="Arial"/>
                <w:color w:val="000000"/>
                <w:szCs w:val="18"/>
              </w:rPr>
            </w:pPr>
            <w:r w:rsidRPr="0064569F">
              <w:rPr>
                <w:rFonts w:cs="Arial"/>
                <w:color w:val="000000"/>
                <w:szCs w:val="18"/>
              </w:rPr>
              <w:t>-0.132</w:t>
            </w:r>
          </w:p>
        </w:tc>
        <w:tc>
          <w:tcPr>
            <w:tcW w:w="1476" w:type="dxa"/>
            <w:tcBorders>
              <w:top w:val="nil"/>
              <w:left w:val="nil"/>
              <w:bottom w:val="nil"/>
              <w:right w:val="single" w:sz="6" w:space="0" w:color="auto"/>
            </w:tcBorders>
            <w:vAlign w:val="bottom"/>
          </w:tcPr>
          <w:p w14:paraId="27F42EBF" w14:textId="77777777" w:rsidR="00585DDA" w:rsidRPr="0064569F" w:rsidRDefault="00585DDA" w:rsidP="007B648B">
            <w:pPr>
              <w:pStyle w:val="tabletext11"/>
              <w:jc w:val="center"/>
              <w:rPr>
                <w:rFonts w:cs="Arial"/>
                <w:color w:val="000000"/>
                <w:szCs w:val="18"/>
              </w:rPr>
            </w:pPr>
            <w:r w:rsidRPr="0064569F">
              <w:rPr>
                <w:rFonts w:cs="Arial"/>
                <w:color w:val="000000"/>
                <w:szCs w:val="18"/>
              </w:rPr>
              <w:t>0.722</w:t>
            </w:r>
          </w:p>
        </w:tc>
        <w:tc>
          <w:tcPr>
            <w:tcW w:w="1072" w:type="dxa"/>
            <w:tcBorders>
              <w:top w:val="nil"/>
              <w:left w:val="single" w:sz="6" w:space="0" w:color="auto"/>
              <w:bottom w:val="nil"/>
              <w:right w:val="single" w:sz="6" w:space="0" w:color="auto"/>
            </w:tcBorders>
            <w:vAlign w:val="bottom"/>
          </w:tcPr>
          <w:p w14:paraId="5DB223D6" w14:textId="77777777" w:rsidR="00585DDA" w:rsidRPr="0064569F" w:rsidRDefault="00585DDA" w:rsidP="007B648B">
            <w:pPr>
              <w:pStyle w:val="tabletext11"/>
              <w:jc w:val="center"/>
              <w:rPr>
                <w:rFonts w:cs="Arial"/>
                <w:color w:val="000000"/>
                <w:szCs w:val="18"/>
              </w:rPr>
            </w:pPr>
            <w:r w:rsidRPr="0064569F">
              <w:rPr>
                <w:rFonts w:cs="Arial"/>
                <w:color w:val="000000"/>
                <w:szCs w:val="18"/>
              </w:rPr>
              <w:t>0.703</w:t>
            </w:r>
          </w:p>
        </w:tc>
      </w:tr>
      <w:tr w:rsidR="00585DDA" w:rsidRPr="0064569F" w14:paraId="6AE61BEB" w14:textId="77777777" w:rsidTr="007B648B">
        <w:trPr>
          <w:cantSplit/>
          <w:trHeight w:val="196"/>
        </w:trPr>
        <w:tc>
          <w:tcPr>
            <w:tcW w:w="189" w:type="dxa"/>
          </w:tcPr>
          <w:p w14:paraId="58109408" w14:textId="77777777" w:rsidR="00585DDA" w:rsidRPr="0064569F" w:rsidRDefault="00585DDA" w:rsidP="007B648B">
            <w:pPr>
              <w:pStyle w:val="tabletext11"/>
            </w:pPr>
          </w:p>
        </w:tc>
        <w:tc>
          <w:tcPr>
            <w:tcW w:w="200" w:type="dxa"/>
            <w:tcBorders>
              <w:top w:val="nil"/>
              <w:left w:val="single" w:sz="6" w:space="0" w:color="auto"/>
              <w:bottom w:val="single" w:sz="6" w:space="0" w:color="auto"/>
              <w:right w:val="nil"/>
            </w:tcBorders>
          </w:tcPr>
          <w:p w14:paraId="0F0BD8EA" w14:textId="77777777" w:rsidR="00585DDA" w:rsidRPr="0064569F" w:rsidRDefault="00585DDA" w:rsidP="007B648B">
            <w:pPr>
              <w:pStyle w:val="tabletext11"/>
              <w:jc w:val="right"/>
            </w:pPr>
          </w:p>
        </w:tc>
        <w:tc>
          <w:tcPr>
            <w:tcW w:w="722" w:type="dxa"/>
            <w:tcBorders>
              <w:top w:val="nil"/>
              <w:left w:val="nil"/>
              <w:bottom w:val="single" w:sz="6" w:space="0" w:color="auto"/>
            </w:tcBorders>
          </w:tcPr>
          <w:p w14:paraId="548D52F6" w14:textId="77777777" w:rsidR="00585DDA" w:rsidRPr="0064569F" w:rsidRDefault="00585DDA" w:rsidP="007B648B">
            <w:pPr>
              <w:pStyle w:val="tabletext11"/>
              <w:jc w:val="right"/>
            </w:pPr>
            <w:r w:rsidRPr="0064569F">
              <w:t>20,000</w:t>
            </w:r>
          </w:p>
        </w:tc>
        <w:tc>
          <w:tcPr>
            <w:tcW w:w="194" w:type="dxa"/>
            <w:tcBorders>
              <w:top w:val="nil"/>
              <w:bottom w:val="single" w:sz="6" w:space="0" w:color="auto"/>
              <w:right w:val="nil"/>
            </w:tcBorders>
          </w:tcPr>
          <w:p w14:paraId="4CB48BEC" w14:textId="77777777" w:rsidR="00585DDA" w:rsidRPr="0064569F" w:rsidRDefault="00585DDA" w:rsidP="007B648B">
            <w:pPr>
              <w:pStyle w:val="tabletext11"/>
              <w:jc w:val="right"/>
            </w:pPr>
          </w:p>
        </w:tc>
        <w:tc>
          <w:tcPr>
            <w:tcW w:w="1052" w:type="dxa"/>
            <w:tcBorders>
              <w:top w:val="nil"/>
              <w:left w:val="single" w:sz="6" w:space="0" w:color="auto"/>
              <w:bottom w:val="single" w:sz="6" w:space="0" w:color="auto"/>
              <w:right w:val="single" w:sz="6" w:space="0" w:color="auto"/>
            </w:tcBorders>
            <w:vAlign w:val="bottom"/>
          </w:tcPr>
          <w:p w14:paraId="4568AD6F" w14:textId="77777777" w:rsidR="00585DDA" w:rsidRPr="0064569F" w:rsidRDefault="00585DDA" w:rsidP="007B648B">
            <w:pPr>
              <w:pStyle w:val="tabletext11"/>
              <w:jc w:val="center"/>
            </w:pPr>
            <w:r w:rsidRPr="0064569F">
              <w:t>N/A</w:t>
            </w:r>
          </w:p>
        </w:tc>
        <w:tc>
          <w:tcPr>
            <w:tcW w:w="947" w:type="dxa"/>
            <w:tcBorders>
              <w:top w:val="nil"/>
              <w:left w:val="nil"/>
              <w:bottom w:val="single" w:sz="6" w:space="0" w:color="auto"/>
              <w:right w:val="single" w:sz="6" w:space="0" w:color="auto"/>
            </w:tcBorders>
            <w:vAlign w:val="bottom"/>
          </w:tcPr>
          <w:p w14:paraId="5BD246DA" w14:textId="77777777" w:rsidR="00585DDA" w:rsidRPr="0064569F" w:rsidRDefault="00585DDA" w:rsidP="007B648B">
            <w:pPr>
              <w:pStyle w:val="tabletext11"/>
              <w:jc w:val="center"/>
            </w:pPr>
            <w:r w:rsidRPr="0064569F">
              <w:t>N/A</w:t>
            </w:r>
          </w:p>
        </w:tc>
        <w:tc>
          <w:tcPr>
            <w:tcW w:w="1476" w:type="dxa"/>
            <w:tcBorders>
              <w:top w:val="nil"/>
              <w:left w:val="nil"/>
              <w:bottom w:val="single" w:sz="6" w:space="0" w:color="auto"/>
              <w:right w:val="single" w:sz="6" w:space="0" w:color="auto"/>
            </w:tcBorders>
            <w:vAlign w:val="bottom"/>
          </w:tcPr>
          <w:p w14:paraId="2CF4F6A2" w14:textId="77777777" w:rsidR="00585DDA" w:rsidRPr="0064569F" w:rsidRDefault="00585DDA" w:rsidP="007B648B">
            <w:pPr>
              <w:pStyle w:val="tabletext11"/>
              <w:jc w:val="center"/>
              <w:rPr>
                <w:rFonts w:cs="Arial"/>
                <w:color w:val="000000"/>
                <w:szCs w:val="18"/>
              </w:rPr>
            </w:pPr>
            <w:r w:rsidRPr="0064569F">
              <w:rPr>
                <w:rFonts w:cs="Arial"/>
                <w:color w:val="000000"/>
                <w:szCs w:val="18"/>
              </w:rPr>
              <w:t>-0.016</w:t>
            </w:r>
          </w:p>
        </w:tc>
        <w:tc>
          <w:tcPr>
            <w:tcW w:w="1476" w:type="dxa"/>
            <w:tcBorders>
              <w:top w:val="nil"/>
              <w:left w:val="nil"/>
              <w:bottom w:val="single" w:sz="6" w:space="0" w:color="auto"/>
              <w:right w:val="single" w:sz="6" w:space="0" w:color="auto"/>
            </w:tcBorders>
            <w:vAlign w:val="bottom"/>
          </w:tcPr>
          <w:p w14:paraId="4CA66BBC" w14:textId="77777777" w:rsidR="00585DDA" w:rsidRPr="0064569F" w:rsidRDefault="00585DDA" w:rsidP="007B648B">
            <w:pPr>
              <w:pStyle w:val="tabletext11"/>
              <w:jc w:val="center"/>
              <w:rPr>
                <w:rFonts w:cs="Arial"/>
                <w:color w:val="000000"/>
                <w:szCs w:val="18"/>
              </w:rPr>
            </w:pPr>
            <w:r w:rsidRPr="0064569F">
              <w:rPr>
                <w:rFonts w:cs="Arial"/>
                <w:color w:val="000000"/>
                <w:szCs w:val="18"/>
              </w:rPr>
              <w:t>0.890</w:t>
            </w:r>
          </w:p>
        </w:tc>
        <w:tc>
          <w:tcPr>
            <w:tcW w:w="1476" w:type="dxa"/>
            <w:tcBorders>
              <w:top w:val="nil"/>
              <w:left w:val="nil"/>
              <w:bottom w:val="single" w:sz="6" w:space="0" w:color="auto"/>
              <w:right w:val="single" w:sz="6" w:space="0" w:color="auto"/>
            </w:tcBorders>
            <w:vAlign w:val="bottom"/>
          </w:tcPr>
          <w:p w14:paraId="277FDEB2" w14:textId="77777777" w:rsidR="00585DDA" w:rsidRPr="0064569F" w:rsidRDefault="00585DDA" w:rsidP="007B648B">
            <w:pPr>
              <w:pStyle w:val="tabletext11"/>
              <w:jc w:val="center"/>
              <w:rPr>
                <w:rFonts w:cs="Arial"/>
                <w:color w:val="000000"/>
                <w:szCs w:val="18"/>
              </w:rPr>
            </w:pPr>
            <w:r w:rsidRPr="0064569F">
              <w:rPr>
                <w:rFonts w:cs="Arial"/>
                <w:color w:val="000000"/>
                <w:szCs w:val="18"/>
              </w:rPr>
              <w:t>-0.131</w:t>
            </w:r>
          </w:p>
        </w:tc>
        <w:tc>
          <w:tcPr>
            <w:tcW w:w="1476" w:type="dxa"/>
            <w:tcBorders>
              <w:top w:val="nil"/>
              <w:left w:val="nil"/>
              <w:bottom w:val="single" w:sz="6" w:space="0" w:color="auto"/>
              <w:right w:val="single" w:sz="6" w:space="0" w:color="auto"/>
            </w:tcBorders>
            <w:vAlign w:val="bottom"/>
          </w:tcPr>
          <w:p w14:paraId="6F8F0C82" w14:textId="77777777" w:rsidR="00585DDA" w:rsidRPr="0064569F" w:rsidRDefault="00585DDA" w:rsidP="007B648B">
            <w:pPr>
              <w:pStyle w:val="tabletext11"/>
              <w:jc w:val="center"/>
              <w:rPr>
                <w:rFonts w:cs="Arial"/>
                <w:color w:val="000000"/>
                <w:szCs w:val="18"/>
              </w:rPr>
            </w:pPr>
            <w:r w:rsidRPr="0064569F">
              <w:rPr>
                <w:rFonts w:cs="Arial"/>
                <w:color w:val="000000"/>
                <w:szCs w:val="18"/>
              </w:rPr>
              <w:t>0.791</w:t>
            </w:r>
          </w:p>
        </w:tc>
        <w:tc>
          <w:tcPr>
            <w:tcW w:w="1072" w:type="dxa"/>
            <w:tcBorders>
              <w:top w:val="nil"/>
              <w:left w:val="single" w:sz="6" w:space="0" w:color="auto"/>
              <w:bottom w:val="single" w:sz="6" w:space="0" w:color="auto"/>
              <w:right w:val="single" w:sz="6" w:space="0" w:color="auto"/>
            </w:tcBorders>
            <w:vAlign w:val="bottom"/>
          </w:tcPr>
          <w:p w14:paraId="5DDFB9C1" w14:textId="77777777" w:rsidR="00585DDA" w:rsidRPr="0064569F" w:rsidRDefault="00585DDA" w:rsidP="007B648B">
            <w:pPr>
              <w:pStyle w:val="tabletext11"/>
              <w:jc w:val="center"/>
              <w:rPr>
                <w:rFonts w:cs="Arial"/>
                <w:color w:val="000000"/>
                <w:szCs w:val="18"/>
              </w:rPr>
            </w:pPr>
            <w:r w:rsidRPr="0064569F">
              <w:rPr>
                <w:rFonts w:cs="Arial"/>
                <w:color w:val="000000"/>
                <w:szCs w:val="18"/>
              </w:rPr>
              <w:t>0.784</w:t>
            </w:r>
          </w:p>
        </w:tc>
      </w:tr>
    </w:tbl>
    <w:p w14:paraId="18C9FB69" w14:textId="77777777" w:rsidR="00585DDA" w:rsidRPr="0064569F" w:rsidRDefault="00585DDA" w:rsidP="00585DDA">
      <w:pPr>
        <w:pStyle w:val="tablecaption"/>
        <w:rPr>
          <w:rFonts w:cs="Arial"/>
          <w:bCs/>
          <w:color w:val="000000"/>
          <w:szCs w:val="18"/>
        </w:rPr>
      </w:pPr>
      <w:r w:rsidRPr="0064569F">
        <w:t xml:space="preserve">Table 298.B.2.b. </w:t>
      </w:r>
      <w:r w:rsidRPr="0064569F">
        <w:rPr>
          <w:rFonts w:cs="Arial"/>
          <w:bCs/>
          <w:color w:val="000000"/>
          <w:szCs w:val="18"/>
        </w:rPr>
        <w:t>Trucks, Tractors And Trailers And All Autos Except Zone-rated Risks Deductible Discount Factors</w:t>
      </w:r>
    </w:p>
    <w:p w14:paraId="17BEBA7F" w14:textId="77777777" w:rsidR="00585DDA" w:rsidRPr="0064569F" w:rsidRDefault="00585DDA" w:rsidP="00585DDA">
      <w:pPr>
        <w:pStyle w:val="isonormal"/>
      </w:pPr>
    </w:p>
    <w:p w14:paraId="0B055B54" w14:textId="77777777" w:rsidR="00585DDA" w:rsidRPr="0064569F" w:rsidRDefault="00585DDA" w:rsidP="00585DDA">
      <w:pPr>
        <w:pStyle w:val="outlinehd3"/>
      </w:pPr>
      <w:r w:rsidRPr="0064569F">
        <w:tab/>
        <w:t>3.</w:t>
      </w:r>
      <w:r w:rsidRPr="0064569F">
        <w:tab/>
        <w:t>Zone-rated Vehicles Deductible Discount Factors</w:t>
      </w:r>
    </w:p>
    <w:p w14:paraId="678D5A0A" w14:textId="77777777" w:rsidR="00585DDA" w:rsidRPr="0064569F" w:rsidRDefault="00585DDA" w:rsidP="00585DDA">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85"/>
        <w:gridCol w:w="131"/>
        <w:gridCol w:w="1052"/>
        <w:gridCol w:w="947"/>
        <w:gridCol w:w="1476"/>
        <w:gridCol w:w="1476"/>
        <w:gridCol w:w="1476"/>
        <w:gridCol w:w="1476"/>
        <w:gridCol w:w="1072"/>
      </w:tblGrid>
      <w:tr w:rsidR="00585DDA" w:rsidRPr="0064569F" w14:paraId="140C3BC5" w14:textId="77777777" w:rsidTr="007B648B">
        <w:trPr>
          <w:cantSplit/>
          <w:trHeight w:val="190"/>
        </w:trPr>
        <w:tc>
          <w:tcPr>
            <w:tcW w:w="189" w:type="dxa"/>
            <w:hideMark/>
          </w:tcPr>
          <w:p w14:paraId="34C41823" w14:textId="77777777" w:rsidR="00585DDA" w:rsidRPr="0064569F" w:rsidRDefault="00585DDA" w:rsidP="007B648B">
            <w:pPr>
              <w:pStyle w:val="tablehead"/>
            </w:pPr>
            <w:r w:rsidRPr="0064569F">
              <w:br/>
            </w:r>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61DEBCC5" w14:textId="77777777" w:rsidR="00585DDA" w:rsidRPr="0064569F" w:rsidRDefault="00585DDA" w:rsidP="007B648B">
            <w:pPr>
              <w:pStyle w:val="tablehead"/>
            </w:pPr>
            <w:r w:rsidRPr="0064569F">
              <w:br/>
            </w:r>
            <w:r w:rsidRPr="0064569F">
              <w:br/>
              <w:t>Deductible</w:t>
            </w:r>
            <w:r w:rsidRPr="0064569F">
              <w:br/>
              <w:t>Amount</w:t>
            </w:r>
          </w:p>
        </w:tc>
        <w:tc>
          <w:tcPr>
            <w:tcW w:w="1052" w:type="dxa"/>
            <w:tcBorders>
              <w:top w:val="single" w:sz="6" w:space="0" w:color="auto"/>
              <w:left w:val="single" w:sz="6" w:space="0" w:color="auto"/>
              <w:bottom w:val="single" w:sz="6" w:space="0" w:color="auto"/>
              <w:right w:val="single" w:sz="6" w:space="0" w:color="auto"/>
            </w:tcBorders>
            <w:vAlign w:val="bottom"/>
            <w:hideMark/>
          </w:tcPr>
          <w:p w14:paraId="38FCCB67" w14:textId="77777777" w:rsidR="00585DDA" w:rsidRPr="0064569F" w:rsidRDefault="00585DDA" w:rsidP="007B648B">
            <w:pPr>
              <w:pStyle w:val="tablehead"/>
            </w:pPr>
            <w:r w:rsidRPr="0064569F">
              <w:t>Trucks</w:t>
            </w:r>
            <w:r w:rsidRPr="0064569F">
              <w:br/>
              <w:t>And</w:t>
            </w:r>
            <w:r w:rsidRPr="0064569F">
              <w:br/>
              <w:t>Truck-tractors</w:t>
            </w:r>
            <w:r w:rsidRPr="0064569F">
              <w:br/>
              <w:t>Collision</w:t>
            </w:r>
          </w:p>
        </w:tc>
        <w:tc>
          <w:tcPr>
            <w:tcW w:w="947" w:type="dxa"/>
            <w:tcBorders>
              <w:top w:val="single" w:sz="6" w:space="0" w:color="auto"/>
              <w:left w:val="single" w:sz="6" w:space="0" w:color="auto"/>
              <w:bottom w:val="single" w:sz="6" w:space="0" w:color="auto"/>
              <w:right w:val="single" w:sz="6" w:space="0" w:color="auto"/>
            </w:tcBorders>
            <w:vAlign w:val="bottom"/>
          </w:tcPr>
          <w:p w14:paraId="5513EF3B" w14:textId="77777777" w:rsidR="00585DDA" w:rsidRPr="0064569F" w:rsidRDefault="00585DDA" w:rsidP="007B648B">
            <w:pPr>
              <w:pStyle w:val="tablehead"/>
            </w:pPr>
            <w:r w:rsidRPr="0064569F">
              <w:br/>
              <w:t>Trailer</w:t>
            </w:r>
            <w:r w:rsidRPr="0064569F">
              <w:br/>
              <w:t>Types</w:t>
            </w:r>
            <w:r w:rsidRPr="0064569F">
              <w:br/>
              <w:t>Collision</w:t>
            </w:r>
          </w:p>
        </w:tc>
        <w:tc>
          <w:tcPr>
            <w:tcW w:w="1476" w:type="dxa"/>
            <w:tcBorders>
              <w:top w:val="single" w:sz="6" w:space="0" w:color="auto"/>
              <w:left w:val="single" w:sz="6" w:space="0" w:color="auto"/>
              <w:bottom w:val="single" w:sz="6" w:space="0" w:color="auto"/>
              <w:right w:val="single" w:sz="6" w:space="0" w:color="auto"/>
            </w:tcBorders>
            <w:vAlign w:val="bottom"/>
          </w:tcPr>
          <w:p w14:paraId="78CD88D7" w14:textId="77777777" w:rsidR="00585DDA" w:rsidRPr="0064569F" w:rsidRDefault="00585DDA" w:rsidP="007B648B">
            <w:pPr>
              <w:pStyle w:val="tablehead"/>
            </w:pPr>
            <w:r w:rsidRPr="0064569F">
              <w:t>Comprehensive</w:t>
            </w:r>
            <w:r w:rsidRPr="0064569F">
              <w:br/>
              <w:t>Deductible For</w:t>
            </w:r>
            <w:r w:rsidRPr="0064569F">
              <w:br/>
              <w:t>Theft, Mischief</w:t>
            </w:r>
            <w:r w:rsidRPr="0064569F">
              <w:br/>
              <w:t>And Vandalism</w:t>
            </w:r>
          </w:p>
        </w:tc>
        <w:tc>
          <w:tcPr>
            <w:tcW w:w="1476" w:type="dxa"/>
            <w:tcBorders>
              <w:top w:val="single" w:sz="6" w:space="0" w:color="auto"/>
              <w:left w:val="single" w:sz="6" w:space="0" w:color="auto"/>
              <w:bottom w:val="single" w:sz="6" w:space="0" w:color="auto"/>
              <w:right w:val="single" w:sz="6" w:space="0" w:color="auto"/>
            </w:tcBorders>
            <w:vAlign w:val="bottom"/>
          </w:tcPr>
          <w:p w14:paraId="00079B38" w14:textId="77777777" w:rsidR="00585DDA" w:rsidRPr="0064569F" w:rsidRDefault="00585DDA" w:rsidP="007B648B">
            <w:pPr>
              <w:pStyle w:val="tablehead"/>
            </w:pPr>
            <w:r w:rsidRPr="0064569F">
              <w:t>Comprehensive</w:t>
            </w:r>
            <w:r w:rsidRPr="0064569F">
              <w:br/>
              <w:t>All Perils</w:t>
            </w:r>
            <w:r w:rsidRPr="0064569F">
              <w:br/>
              <w:t>Deductible</w:t>
            </w:r>
          </w:p>
        </w:tc>
        <w:tc>
          <w:tcPr>
            <w:tcW w:w="1476" w:type="dxa"/>
            <w:tcBorders>
              <w:top w:val="single" w:sz="6" w:space="0" w:color="auto"/>
              <w:left w:val="single" w:sz="6" w:space="0" w:color="auto"/>
              <w:bottom w:val="single" w:sz="6" w:space="0" w:color="auto"/>
              <w:right w:val="single" w:sz="6" w:space="0" w:color="auto"/>
            </w:tcBorders>
            <w:vAlign w:val="bottom"/>
          </w:tcPr>
          <w:p w14:paraId="3EDA513E" w14:textId="77777777" w:rsidR="00585DDA" w:rsidRPr="0064569F" w:rsidRDefault="00585DDA" w:rsidP="007B648B">
            <w:pPr>
              <w:pStyle w:val="tablehead"/>
            </w:pPr>
            <w:r w:rsidRPr="0064569F">
              <w:t>Comprehensive</w:t>
            </w:r>
            <w:r w:rsidRPr="0064569F">
              <w:br/>
              <w:t>Deductible For</w:t>
            </w:r>
            <w:r w:rsidRPr="0064569F">
              <w:br/>
              <w:t>Theft, Mischief</w:t>
            </w:r>
            <w:r w:rsidRPr="0064569F">
              <w:br/>
              <w:t>And Vandalism</w:t>
            </w:r>
            <w:r w:rsidRPr="0064569F">
              <w:br/>
              <w:t>With Full Glass</w:t>
            </w:r>
            <w:r w:rsidRPr="0064569F">
              <w:br/>
              <w:t>Coverage</w:t>
            </w:r>
          </w:p>
        </w:tc>
        <w:tc>
          <w:tcPr>
            <w:tcW w:w="1476" w:type="dxa"/>
            <w:tcBorders>
              <w:top w:val="single" w:sz="6" w:space="0" w:color="auto"/>
              <w:left w:val="single" w:sz="6" w:space="0" w:color="auto"/>
              <w:bottom w:val="single" w:sz="6" w:space="0" w:color="auto"/>
              <w:right w:val="single" w:sz="6" w:space="0" w:color="auto"/>
            </w:tcBorders>
            <w:vAlign w:val="bottom"/>
          </w:tcPr>
          <w:p w14:paraId="586B7D35" w14:textId="77777777" w:rsidR="00585DDA" w:rsidRPr="0064569F" w:rsidRDefault="00585DDA" w:rsidP="007B648B">
            <w:pPr>
              <w:pStyle w:val="tablehead"/>
            </w:pPr>
            <w:r w:rsidRPr="0064569F">
              <w:t>Comprehensive</w:t>
            </w:r>
            <w:r w:rsidRPr="0064569F">
              <w:br/>
              <w:t>All Perils</w:t>
            </w:r>
            <w:r w:rsidRPr="0064569F">
              <w:br/>
              <w:t>Deductible With</w:t>
            </w:r>
            <w:r w:rsidRPr="0064569F">
              <w:br/>
              <w:t>Full Glass</w:t>
            </w:r>
            <w:r w:rsidRPr="0064569F">
              <w:br/>
              <w:t>Coverage</w:t>
            </w:r>
          </w:p>
        </w:tc>
        <w:tc>
          <w:tcPr>
            <w:tcW w:w="1072" w:type="dxa"/>
            <w:tcBorders>
              <w:top w:val="single" w:sz="6" w:space="0" w:color="auto"/>
              <w:left w:val="single" w:sz="6" w:space="0" w:color="auto"/>
              <w:bottom w:val="single" w:sz="6" w:space="0" w:color="auto"/>
              <w:right w:val="single" w:sz="6" w:space="0" w:color="auto"/>
            </w:tcBorders>
            <w:vAlign w:val="bottom"/>
          </w:tcPr>
          <w:p w14:paraId="2EAF3EE2" w14:textId="77777777" w:rsidR="00585DDA" w:rsidRPr="0064569F" w:rsidRDefault="00585DDA" w:rsidP="007B648B">
            <w:pPr>
              <w:pStyle w:val="tablehead"/>
            </w:pPr>
            <w:r w:rsidRPr="0064569F">
              <w:t>Specified</w:t>
            </w:r>
            <w:r w:rsidRPr="0064569F">
              <w:br/>
              <w:t>Causes Of</w:t>
            </w:r>
            <w:r w:rsidRPr="0064569F">
              <w:br/>
              <w:t>Loss All</w:t>
            </w:r>
            <w:r w:rsidRPr="0064569F">
              <w:br/>
              <w:t>Perils</w:t>
            </w:r>
            <w:r w:rsidRPr="0064569F">
              <w:br/>
              <w:t>Deductible</w:t>
            </w:r>
          </w:p>
        </w:tc>
      </w:tr>
      <w:tr w:rsidR="00585DDA" w:rsidRPr="0064569F" w14:paraId="531673AF" w14:textId="77777777" w:rsidTr="007B648B">
        <w:trPr>
          <w:cantSplit/>
          <w:trHeight w:val="196"/>
        </w:trPr>
        <w:tc>
          <w:tcPr>
            <w:tcW w:w="189" w:type="dxa"/>
          </w:tcPr>
          <w:p w14:paraId="345DBBF9" w14:textId="77777777" w:rsidR="00585DDA" w:rsidRPr="0064569F" w:rsidRDefault="00585DDA" w:rsidP="007B648B">
            <w:pPr>
              <w:pStyle w:val="tabletext11"/>
            </w:pPr>
          </w:p>
        </w:tc>
        <w:tc>
          <w:tcPr>
            <w:tcW w:w="200" w:type="dxa"/>
            <w:tcBorders>
              <w:top w:val="single" w:sz="6" w:space="0" w:color="auto"/>
              <w:left w:val="single" w:sz="6" w:space="0" w:color="auto"/>
              <w:bottom w:val="nil"/>
              <w:right w:val="nil"/>
            </w:tcBorders>
            <w:hideMark/>
          </w:tcPr>
          <w:p w14:paraId="0B011D45" w14:textId="77777777" w:rsidR="00585DDA" w:rsidRPr="0064569F" w:rsidRDefault="00585DDA" w:rsidP="007B648B">
            <w:pPr>
              <w:pStyle w:val="tabletext11"/>
              <w:jc w:val="right"/>
            </w:pPr>
            <w:r w:rsidRPr="0064569F">
              <w:t>$</w:t>
            </w:r>
          </w:p>
        </w:tc>
        <w:tc>
          <w:tcPr>
            <w:tcW w:w="785" w:type="dxa"/>
            <w:tcBorders>
              <w:top w:val="single" w:sz="6" w:space="0" w:color="auto"/>
              <w:left w:val="nil"/>
              <w:bottom w:val="nil"/>
            </w:tcBorders>
            <w:hideMark/>
          </w:tcPr>
          <w:p w14:paraId="44CCA36D" w14:textId="77777777" w:rsidR="00585DDA" w:rsidRPr="0064569F" w:rsidRDefault="00585DDA" w:rsidP="007B648B">
            <w:pPr>
              <w:pStyle w:val="tabletext11"/>
              <w:jc w:val="right"/>
            </w:pPr>
            <w:r w:rsidRPr="0064569F">
              <w:t>0</w:t>
            </w:r>
          </w:p>
        </w:tc>
        <w:tc>
          <w:tcPr>
            <w:tcW w:w="131" w:type="dxa"/>
            <w:tcBorders>
              <w:top w:val="single" w:sz="6" w:space="0" w:color="auto"/>
              <w:bottom w:val="nil"/>
              <w:right w:val="nil"/>
            </w:tcBorders>
          </w:tcPr>
          <w:p w14:paraId="79A671BF" w14:textId="77777777" w:rsidR="00585DDA" w:rsidRPr="0064569F" w:rsidRDefault="00585DDA" w:rsidP="007B648B">
            <w:pPr>
              <w:pStyle w:val="tabletext11"/>
              <w:jc w:val="right"/>
            </w:pPr>
          </w:p>
        </w:tc>
        <w:tc>
          <w:tcPr>
            <w:tcW w:w="1052" w:type="dxa"/>
            <w:tcBorders>
              <w:top w:val="single" w:sz="6" w:space="0" w:color="auto"/>
              <w:left w:val="single" w:sz="6" w:space="0" w:color="auto"/>
              <w:bottom w:val="nil"/>
              <w:right w:val="single" w:sz="6" w:space="0" w:color="auto"/>
            </w:tcBorders>
            <w:vAlign w:val="bottom"/>
            <w:hideMark/>
          </w:tcPr>
          <w:p w14:paraId="0166B4D6" w14:textId="77777777" w:rsidR="00585DDA" w:rsidRPr="0064569F" w:rsidRDefault="00585DDA" w:rsidP="007B648B">
            <w:pPr>
              <w:pStyle w:val="tabletext11"/>
              <w:jc w:val="center"/>
            </w:pPr>
            <w:r w:rsidRPr="0064569F">
              <w:t>N/A</w:t>
            </w:r>
          </w:p>
        </w:tc>
        <w:tc>
          <w:tcPr>
            <w:tcW w:w="947" w:type="dxa"/>
            <w:tcBorders>
              <w:top w:val="single" w:sz="6" w:space="0" w:color="auto"/>
              <w:left w:val="nil"/>
              <w:bottom w:val="nil"/>
              <w:right w:val="single" w:sz="6" w:space="0" w:color="auto"/>
            </w:tcBorders>
            <w:vAlign w:val="bottom"/>
            <w:hideMark/>
          </w:tcPr>
          <w:p w14:paraId="5C342060" w14:textId="77777777" w:rsidR="00585DDA" w:rsidRPr="0064569F" w:rsidRDefault="00585DDA" w:rsidP="007B648B">
            <w:pPr>
              <w:pStyle w:val="tabletext11"/>
              <w:jc w:val="center"/>
            </w:pPr>
            <w:r w:rsidRPr="0064569F">
              <w:t>N/A</w:t>
            </w:r>
          </w:p>
        </w:tc>
        <w:tc>
          <w:tcPr>
            <w:tcW w:w="1476" w:type="dxa"/>
            <w:tcBorders>
              <w:top w:val="single" w:sz="6" w:space="0" w:color="auto"/>
              <w:left w:val="nil"/>
              <w:bottom w:val="nil"/>
              <w:right w:val="single" w:sz="6" w:space="0" w:color="auto"/>
            </w:tcBorders>
            <w:vAlign w:val="bottom"/>
          </w:tcPr>
          <w:p w14:paraId="56CAEA47" w14:textId="77777777" w:rsidR="00585DDA" w:rsidRPr="0064569F" w:rsidRDefault="00585DDA" w:rsidP="007B648B">
            <w:pPr>
              <w:pStyle w:val="tabletext11"/>
              <w:jc w:val="center"/>
            </w:pPr>
            <w:r w:rsidRPr="0064569F">
              <w:t>-0.143</w:t>
            </w:r>
          </w:p>
        </w:tc>
        <w:tc>
          <w:tcPr>
            <w:tcW w:w="1476" w:type="dxa"/>
            <w:tcBorders>
              <w:top w:val="single" w:sz="6" w:space="0" w:color="auto"/>
              <w:left w:val="nil"/>
              <w:bottom w:val="nil"/>
              <w:right w:val="single" w:sz="6" w:space="0" w:color="auto"/>
            </w:tcBorders>
            <w:vAlign w:val="bottom"/>
          </w:tcPr>
          <w:p w14:paraId="418A7E35" w14:textId="77777777" w:rsidR="00585DDA" w:rsidRPr="0064569F" w:rsidRDefault="00585DDA" w:rsidP="007B648B">
            <w:pPr>
              <w:pStyle w:val="tabletext11"/>
              <w:jc w:val="center"/>
            </w:pPr>
            <w:r w:rsidRPr="0064569F">
              <w:t>-0.143</w:t>
            </w:r>
          </w:p>
        </w:tc>
        <w:tc>
          <w:tcPr>
            <w:tcW w:w="1476" w:type="dxa"/>
            <w:tcBorders>
              <w:top w:val="single" w:sz="6" w:space="0" w:color="auto"/>
              <w:left w:val="nil"/>
              <w:bottom w:val="nil"/>
              <w:right w:val="single" w:sz="6" w:space="0" w:color="auto"/>
            </w:tcBorders>
            <w:vAlign w:val="bottom"/>
          </w:tcPr>
          <w:p w14:paraId="79189DFA" w14:textId="77777777" w:rsidR="00585DDA" w:rsidRPr="0064569F" w:rsidRDefault="00585DDA" w:rsidP="007B648B">
            <w:pPr>
              <w:pStyle w:val="tabletext11"/>
              <w:jc w:val="center"/>
            </w:pPr>
            <w:r w:rsidRPr="0064569F">
              <w:t>-0.143</w:t>
            </w:r>
          </w:p>
        </w:tc>
        <w:tc>
          <w:tcPr>
            <w:tcW w:w="1476" w:type="dxa"/>
            <w:tcBorders>
              <w:top w:val="single" w:sz="6" w:space="0" w:color="auto"/>
              <w:left w:val="nil"/>
              <w:bottom w:val="nil"/>
              <w:right w:val="single" w:sz="6" w:space="0" w:color="auto"/>
            </w:tcBorders>
            <w:vAlign w:val="bottom"/>
          </w:tcPr>
          <w:p w14:paraId="40718126" w14:textId="77777777" w:rsidR="00585DDA" w:rsidRPr="0064569F" w:rsidRDefault="00585DDA" w:rsidP="007B648B">
            <w:pPr>
              <w:pStyle w:val="tabletext11"/>
              <w:jc w:val="center"/>
            </w:pPr>
            <w:r w:rsidRPr="0064569F">
              <w:t>-0.143</w:t>
            </w:r>
          </w:p>
        </w:tc>
        <w:tc>
          <w:tcPr>
            <w:tcW w:w="1072" w:type="dxa"/>
            <w:tcBorders>
              <w:top w:val="single" w:sz="6" w:space="0" w:color="auto"/>
              <w:left w:val="nil"/>
              <w:bottom w:val="nil"/>
              <w:right w:val="single" w:sz="6" w:space="0" w:color="auto"/>
            </w:tcBorders>
            <w:vAlign w:val="bottom"/>
          </w:tcPr>
          <w:p w14:paraId="5D74560F" w14:textId="77777777" w:rsidR="00585DDA" w:rsidRPr="0064569F" w:rsidRDefault="00585DDA" w:rsidP="007B648B">
            <w:pPr>
              <w:pStyle w:val="tabletext11"/>
              <w:jc w:val="center"/>
            </w:pPr>
            <w:r w:rsidRPr="0064569F">
              <w:t>0.000</w:t>
            </w:r>
          </w:p>
        </w:tc>
      </w:tr>
      <w:tr w:rsidR="00585DDA" w:rsidRPr="0064569F" w14:paraId="1A0F4234" w14:textId="77777777" w:rsidTr="007B648B">
        <w:trPr>
          <w:cantSplit/>
          <w:trHeight w:val="196"/>
        </w:trPr>
        <w:tc>
          <w:tcPr>
            <w:tcW w:w="189" w:type="dxa"/>
          </w:tcPr>
          <w:p w14:paraId="1F60F28B"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65457C89" w14:textId="77777777" w:rsidR="00585DDA" w:rsidRPr="0064569F" w:rsidRDefault="00585DDA" w:rsidP="007B648B">
            <w:pPr>
              <w:pStyle w:val="tabletext11"/>
              <w:jc w:val="right"/>
            </w:pPr>
          </w:p>
        </w:tc>
        <w:tc>
          <w:tcPr>
            <w:tcW w:w="785" w:type="dxa"/>
            <w:hideMark/>
          </w:tcPr>
          <w:p w14:paraId="35C77CE5" w14:textId="77777777" w:rsidR="00585DDA" w:rsidRPr="0064569F" w:rsidRDefault="00585DDA" w:rsidP="007B648B">
            <w:pPr>
              <w:pStyle w:val="tabletext11"/>
              <w:jc w:val="right"/>
            </w:pPr>
            <w:r w:rsidRPr="0064569F">
              <w:t>50</w:t>
            </w:r>
          </w:p>
        </w:tc>
        <w:tc>
          <w:tcPr>
            <w:tcW w:w="131" w:type="dxa"/>
          </w:tcPr>
          <w:p w14:paraId="410F30F6"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7ED62A0D" w14:textId="77777777" w:rsidR="00585DDA" w:rsidRPr="0064569F" w:rsidRDefault="00585DDA" w:rsidP="007B648B">
            <w:pPr>
              <w:pStyle w:val="tabletext11"/>
              <w:jc w:val="center"/>
            </w:pPr>
            <w:r w:rsidRPr="0064569F">
              <w:t>-0.09</w:t>
            </w:r>
          </w:p>
        </w:tc>
        <w:tc>
          <w:tcPr>
            <w:tcW w:w="947" w:type="dxa"/>
            <w:tcBorders>
              <w:top w:val="nil"/>
              <w:left w:val="nil"/>
              <w:bottom w:val="nil"/>
              <w:right w:val="single" w:sz="6" w:space="0" w:color="auto"/>
            </w:tcBorders>
            <w:vAlign w:val="bottom"/>
            <w:hideMark/>
          </w:tcPr>
          <w:p w14:paraId="79182902" w14:textId="77777777" w:rsidR="00585DDA" w:rsidRPr="0064569F" w:rsidRDefault="00585DDA" w:rsidP="007B648B">
            <w:pPr>
              <w:pStyle w:val="tabletext11"/>
              <w:jc w:val="center"/>
            </w:pPr>
            <w:r w:rsidRPr="0064569F">
              <w:t>-0.06</w:t>
            </w:r>
          </w:p>
        </w:tc>
        <w:tc>
          <w:tcPr>
            <w:tcW w:w="1476" w:type="dxa"/>
            <w:tcBorders>
              <w:top w:val="nil"/>
              <w:left w:val="nil"/>
              <w:bottom w:val="nil"/>
              <w:right w:val="single" w:sz="6" w:space="0" w:color="auto"/>
            </w:tcBorders>
            <w:vAlign w:val="bottom"/>
          </w:tcPr>
          <w:p w14:paraId="2EEA2E55" w14:textId="77777777" w:rsidR="00585DDA" w:rsidRPr="0064569F" w:rsidRDefault="00585DDA" w:rsidP="007B648B">
            <w:pPr>
              <w:pStyle w:val="tabletext11"/>
              <w:jc w:val="center"/>
            </w:pPr>
            <w:r w:rsidRPr="0064569F">
              <w:t>-0.134</w:t>
            </w:r>
          </w:p>
        </w:tc>
        <w:tc>
          <w:tcPr>
            <w:tcW w:w="1476" w:type="dxa"/>
            <w:tcBorders>
              <w:top w:val="nil"/>
              <w:left w:val="nil"/>
              <w:bottom w:val="nil"/>
              <w:right w:val="single" w:sz="6" w:space="0" w:color="auto"/>
            </w:tcBorders>
            <w:vAlign w:val="bottom"/>
          </w:tcPr>
          <w:p w14:paraId="69004F6A" w14:textId="77777777" w:rsidR="00585DDA" w:rsidRPr="0064569F" w:rsidRDefault="00585DDA" w:rsidP="007B648B">
            <w:pPr>
              <w:pStyle w:val="tabletext11"/>
              <w:jc w:val="center"/>
            </w:pPr>
            <w:r w:rsidRPr="0064569F">
              <w:t>-0.122</w:t>
            </w:r>
          </w:p>
        </w:tc>
        <w:tc>
          <w:tcPr>
            <w:tcW w:w="1476" w:type="dxa"/>
            <w:tcBorders>
              <w:top w:val="nil"/>
              <w:left w:val="nil"/>
              <w:bottom w:val="nil"/>
              <w:right w:val="single" w:sz="6" w:space="0" w:color="auto"/>
            </w:tcBorders>
            <w:vAlign w:val="bottom"/>
          </w:tcPr>
          <w:p w14:paraId="4BF37BDC" w14:textId="77777777" w:rsidR="00585DDA" w:rsidRPr="0064569F" w:rsidRDefault="00585DDA" w:rsidP="007B648B">
            <w:pPr>
              <w:pStyle w:val="tabletext11"/>
              <w:jc w:val="center"/>
            </w:pPr>
            <w:r w:rsidRPr="0064569F">
              <w:t>-0.142</w:t>
            </w:r>
          </w:p>
        </w:tc>
        <w:tc>
          <w:tcPr>
            <w:tcW w:w="1476" w:type="dxa"/>
            <w:tcBorders>
              <w:top w:val="nil"/>
              <w:left w:val="nil"/>
              <w:bottom w:val="nil"/>
              <w:right w:val="single" w:sz="6" w:space="0" w:color="auto"/>
            </w:tcBorders>
            <w:vAlign w:val="bottom"/>
          </w:tcPr>
          <w:p w14:paraId="56E38568" w14:textId="77777777" w:rsidR="00585DDA" w:rsidRPr="0064569F" w:rsidRDefault="00585DDA" w:rsidP="007B648B">
            <w:pPr>
              <w:pStyle w:val="tabletext11"/>
              <w:jc w:val="center"/>
            </w:pPr>
            <w:r w:rsidRPr="0064569F">
              <w:t>-0.125</w:t>
            </w:r>
          </w:p>
        </w:tc>
        <w:tc>
          <w:tcPr>
            <w:tcW w:w="1072" w:type="dxa"/>
            <w:tcBorders>
              <w:top w:val="nil"/>
              <w:left w:val="nil"/>
              <w:bottom w:val="nil"/>
              <w:right w:val="single" w:sz="6" w:space="0" w:color="auto"/>
            </w:tcBorders>
            <w:vAlign w:val="bottom"/>
          </w:tcPr>
          <w:p w14:paraId="7181C27E" w14:textId="77777777" w:rsidR="00585DDA" w:rsidRPr="0064569F" w:rsidRDefault="00585DDA" w:rsidP="007B648B">
            <w:pPr>
              <w:pStyle w:val="tabletext11"/>
              <w:jc w:val="center"/>
            </w:pPr>
            <w:r w:rsidRPr="0064569F">
              <w:t>0.004</w:t>
            </w:r>
          </w:p>
        </w:tc>
      </w:tr>
      <w:tr w:rsidR="00585DDA" w:rsidRPr="0064569F" w14:paraId="54FE87C8" w14:textId="77777777" w:rsidTr="007B648B">
        <w:trPr>
          <w:cantSplit/>
          <w:trHeight w:val="196"/>
        </w:trPr>
        <w:tc>
          <w:tcPr>
            <w:tcW w:w="189" w:type="dxa"/>
          </w:tcPr>
          <w:p w14:paraId="566B840E"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75B5EBA4" w14:textId="77777777" w:rsidR="00585DDA" w:rsidRPr="0064569F" w:rsidRDefault="00585DDA" w:rsidP="007B648B">
            <w:pPr>
              <w:pStyle w:val="tabletext11"/>
              <w:jc w:val="right"/>
            </w:pPr>
          </w:p>
        </w:tc>
        <w:tc>
          <w:tcPr>
            <w:tcW w:w="785" w:type="dxa"/>
            <w:hideMark/>
          </w:tcPr>
          <w:p w14:paraId="5F1DFB9F" w14:textId="77777777" w:rsidR="00585DDA" w:rsidRPr="0064569F" w:rsidRDefault="00585DDA" w:rsidP="007B648B">
            <w:pPr>
              <w:pStyle w:val="tabletext11"/>
              <w:jc w:val="right"/>
            </w:pPr>
            <w:r w:rsidRPr="0064569F">
              <w:t>100</w:t>
            </w:r>
          </w:p>
        </w:tc>
        <w:tc>
          <w:tcPr>
            <w:tcW w:w="131" w:type="dxa"/>
          </w:tcPr>
          <w:p w14:paraId="1C4AE525"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004582E1" w14:textId="77777777" w:rsidR="00585DDA" w:rsidRPr="0064569F" w:rsidRDefault="00585DDA" w:rsidP="007B648B">
            <w:pPr>
              <w:pStyle w:val="tabletext11"/>
              <w:jc w:val="center"/>
            </w:pPr>
            <w:r w:rsidRPr="0064569F">
              <w:t>-0.08</w:t>
            </w:r>
          </w:p>
        </w:tc>
        <w:tc>
          <w:tcPr>
            <w:tcW w:w="947" w:type="dxa"/>
            <w:tcBorders>
              <w:top w:val="nil"/>
              <w:left w:val="nil"/>
              <w:bottom w:val="nil"/>
              <w:right w:val="single" w:sz="6" w:space="0" w:color="auto"/>
            </w:tcBorders>
            <w:vAlign w:val="bottom"/>
            <w:hideMark/>
          </w:tcPr>
          <w:p w14:paraId="05BA9B54" w14:textId="77777777" w:rsidR="00585DDA" w:rsidRPr="0064569F" w:rsidRDefault="00585DDA" w:rsidP="007B648B">
            <w:pPr>
              <w:pStyle w:val="tabletext11"/>
              <w:jc w:val="center"/>
            </w:pPr>
            <w:r w:rsidRPr="0064569F">
              <w:t>-0.05</w:t>
            </w:r>
          </w:p>
        </w:tc>
        <w:tc>
          <w:tcPr>
            <w:tcW w:w="1476" w:type="dxa"/>
            <w:tcBorders>
              <w:top w:val="nil"/>
              <w:left w:val="nil"/>
              <w:bottom w:val="nil"/>
              <w:right w:val="single" w:sz="6" w:space="0" w:color="auto"/>
            </w:tcBorders>
            <w:vAlign w:val="bottom"/>
          </w:tcPr>
          <w:p w14:paraId="62E591B9" w14:textId="77777777" w:rsidR="00585DDA" w:rsidRPr="0064569F" w:rsidRDefault="00585DDA" w:rsidP="007B648B">
            <w:pPr>
              <w:pStyle w:val="tabletext11"/>
              <w:jc w:val="center"/>
            </w:pPr>
            <w:r w:rsidRPr="0064569F">
              <w:t>-0.133</w:t>
            </w:r>
          </w:p>
        </w:tc>
        <w:tc>
          <w:tcPr>
            <w:tcW w:w="1476" w:type="dxa"/>
            <w:tcBorders>
              <w:top w:val="nil"/>
              <w:left w:val="nil"/>
              <w:bottom w:val="nil"/>
              <w:right w:val="single" w:sz="6" w:space="0" w:color="auto"/>
            </w:tcBorders>
            <w:vAlign w:val="bottom"/>
          </w:tcPr>
          <w:p w14:paraId="1C1454DD" w14:textId="77777777" w:rsidR="00585DDA" w:rsidRPr="0064569F" w:rsidRDefault="00585DDA" w:rsidP="007B648B">
            <w:pPr>
              <w:pStyle w:val="tabletext11"/>
              <w:jc w:val="center"/>
            </w:pPr>
            <w:r w:rsidRPr="0064569F">
              <w:t>-0.106</w:t>
            </w:r>
          </w:p>
        </w:tc>
        <w:tc>
          <w:tcPr>
            <w:tcW w:w="1476" w:type="dxa"/>
            <w:tcBorders>
              <w:top w:val="nil"/>
              <w:left w:val="nil"/>
              <w:bottom w:val="nil"/>
              <w:right w:val="single" w:sz="6" w:space="0" w:color="auto"/>
            </w:tcBorders>
            <w:vAlign w:val="bottom"/>
          </w:tcPr>
          <w:p w14:paraId="53087023" w14:textId="77777777" w:rsidR="00585DDA" w:rsidRPr="0064569F" w:rsidRDefault="00585DDA" w:rsidP="007B648B">
            <w:pPr>
              <w:pStyle w:val="tabletext11"/>
              <w:jc w:val="center"/>
            </w:pPr>
            <w:r w:rsidRPr="0064569F">
              <w:t>-0.141</w:t>
            </w:r>
          </w:p>
        </w:tc>
        <w:tc>
          <w:tcPr>
            <w:tcW w:w="1476" w:type="dxa"/>
            <w:tcBorders>
              <w:top w:val="nil"/>
              <w:left w:val="nil"/>
              <w:bottom w:val="nil"/>
              <w:right w:val="single" w:sz="6" w:space="0" w:color="auto"/>
            </w:tcBorders>
            <w:vAlign w:val="bottom"/>
          </w:tcPr>
          <w:p w14:paraId="05C2BDFE" w14:textId="77777777" w:rsidR="00585DDA" w:rsidRPr="0064569F" w:rsidRDefault="00585DDA" w:rsidP="007B648B">
            <w:pPr>
              <w:pStyle w:val="tabletext11"/>
              <w:jc w:val="center"/>
            </w:pPr>
            <w:r w:rsidRPr="0064569F">
              <w:t>-0.115</w:t>
            </w:r>
          </w:p>
        </w:tc>
        <w:tc>
          <w:tcPr>
            <w:tcW w:w="1072" w:type="dxa"/>
            <w:tcBorders>
              <w:top w:val="nil"/>
              <w:left w:val="nil"/>
              <w:bottom w:val="nil"/>
              <w:right w:val="single" w:sz="6" w:space="0" w:color="auto"/>
            </w:tcBorders>
            <w:vAlign w:val="bottom"/>
          </w:tcPr>
          <w:p w14:paraId="1AFF737F" w14:textId="77777777" w:rsidR="00585DDA" w:rsidRPr="0064569F" w:rsidRDefault="00585DDA" w:rsidP="007B648B">
            <w:pPr>
              <w:pStyle w:val="tabletext11"/>
              <w:jc w:val="center"/>
            </w:pPr>
            <w:r w:rsidRPr="0064569F">
              <w:t>0.007</w:t>
            </w:r>
          </w:p>
        </w:tc>
      </w:tr>
      <w:tr w:rsidR="00585DDA" w:rsidRPr="0064569F" w14:paraId="652F2B7A" w14:textId="77777777" w:rsidTr="007B648B">
        <w:trPr>
          <w:cantSplit/>
          <w:trHeight w:val="196"/>
        </w:trPr>
        <w:tc>
          <w:tcPr>
            <w:tcW w:w="189" w:type="dxa"/>
          </w:tcPr>
          <w:p w14:paraId="43ABE9C9"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35348D9A" w14:textId="77777777" w:rsidR="00585DDA" w:rsidRPr="0064569F" w:rsidRDefault="00585DDA" w:rsidP="007B648B">
            <w:pPr>
              <w:pStyle w:val="tabletext11"/>
              <w:jc w:val="right"/>
            </w:pPr>
          </w:p>
        </w:tc>
        <w:tc>
          <w:tcPr>
            <w:tcW w:w="785" w:type="dxa"/>
            <w:hideMark/>
          </w:tcPr>
          <w:p w14:paraId="3C290EA8" w14:textId="77777777" w:rsidR="00585DDA" w:rsidRPr="0064569F" w:rsidRDefault="00585DDA" w:rsidP="007B648B">
            <w:pPr>
              <w:pStyle w:val="tabletext11"/>
              <w:jc w:val="right"/>
            </w:pPr>
            <w:r w:rsidRPr="0064569F">
              <w:t>200</w:t>
            </w:r>
          </w:p>
        </w:tc>
        <w:tc>
          <w:tcPr>
            <w:tcW w:w="131" w:type="dxa"/>
          </w:tcPr>
          <w:p w14:paraId="0E242856"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1C2C34E6" w14:textId="77777777" w:rsidR="00585DDA" w:rsidRPr="0064569F" w:rsidRDefault="00585DDA" w:rsidP="007B648B">
            <w:pPr>
              <w:pStyle w:val="tabletext11"/>
              <w:jc w:val="center"/>
            </w:pPr>
            <w:r w:rsidRPr="0064569F">
              <w:t>N/A</w:t>
            </w:r>
          </w:p>
        </w:tc>
        <w:tc>
          <w:tcPr>
            <w:tcW w:w="947" w:type="dxa"/>
            <w:tcBorders>
              <w:top w:val="nil"/>
              <w:left w:val="nil"/>
              <w:bottom w:val="nil"/>
              <w:right w:val="single" w:sz="6" w:space="0" w:color="auto"/>
            </w:tcBorders>
            <w:vAlign w:val="bottom"/>
            <w:hideMark/>
          </w:tcPr>
          <w:p w14:paraId="66F6243C" w14:textId="77777777" w:rsidR="00585DDA" w:rsidRPr="0064569F" w:rsidRDefault="00585DDA" w:rsidP="007B648B">
            <w:pPr>
              <w:pStyle w:val="tabletext11"/>
              <w:jc w:val="center"/>
            </w:pPr>
            <w:r w:rsidRPr="0064569F">
              <w:t>N/A</w:t>
            </w:r>
          </w:p>
        </w:tc>
        <w:tc>
          <w:tcPr>
            <w:tcW w:w="1476" w:type="dxa"/>
            <w:tcBorders>
              <w:top w:val="nil"/>
              <w:left w:val="nil"/>
              <w:bottom w:val="nil"/>
              <w:right w:val="single" w:sz="6" w:space="0" w:color="auto"/>
            </w:tcBorders>
            <w:vAlign w:val="bottom"/>
          </w:tcPr>
          <w:p w14:paraId="0BD8F2FB" w14:textId="77777777" w:rsidR="00585DDA" w:rsidRPr="0064569F" w:rsidRDefault="00585DDA" w:rsidP="007B648B">
            <w:pPr>
              <w:pStyle w:val="tabletext11"/>
              <w:jc w:val="center"/>
            </w:pPr>
            <w:r w:rsidRPr="0064569F">
              <w:t>-0.132</w:t>
            </w:r>
          </w:p>
        </w:tc>
        <w:tc>
          <w:tcPr>
            <w:tcW w:w="1476" w:type="dxa"/>
            <w:tcBorders>
              <w:top w:val="nil"/>
              <w:left w:val="nil"/>
              <w:bottom w:val="nil"/>
              <w:right w:val="single" w:sz="6" w:space="0" w:color="auto"/>
            </w:tcBorders>
            <w:vAlign w:val="bottom"/>
          </w:tcPr>
          <w:p w14:paraId="1CEE5137" w14:textId="77777777" w:rsidR="00585DDA" w:rsidRPr="0064569F" w:rsidRDefault="00585DDA" w:rsidP="007B648B">
            <w:pPr>
              <w:pStyle w:val="tabletext11"/>
              <w:jc w:val="center"/>
            </w:pPr>
            <w:r w:rsidRPr="0064569F">
              <w:t>-0.073</w:t>
            </w:r>
          </w:p>
        </w:tc>
        <w:tc>
          <w:tcPr>
            <w:tcW w:w="1476" w:type="dxa"/>
            <w:tcBorders>
              <w:top w:val="nil"/>
              <w:left w:val="nil"/>
              <w:bottom w:val="nil"/>
              <w:right w:val="single" w:sz="6" w:space="0" w:color="auto"/>
            </w:tcBorders>
            <w:vAlign w:val="bottom"/>
          </w:tcPr>
          <w:p w14:paraId="7DAE7023" w14:textId="77777777" w:rsidR="00585DDA" w:rsidRPr="0064569F" w:rsidRDefault="00585DDA" w:rsidP="007B648B">
            <w:pPr>
              <w:pStyle w:val="tabletext11"/>
              <w:jc w:val="center"/>
            </w:pPr>
            <w:r w:rsidRPr="0064569F">
              <w:t>-0.140</w:t>
            </w:r>
          </w:p>
        </w:tc>
        <w:tc>
          <w:tcPr>
            <w:tcW w:w="1476" w:type="dxa"/>
            <w:tcBorders>
              <w:top w:val="nil"/>
              <w:left w:val="nil"/>
              <w:bottom w:val="nil"/>
              <w:right w:val="single" w:sz="6" w:space="0" w:color="auto"/>
            </w:tcBorders>
            <w:vAlign w:val="bottom"/>
          </w:tcPr>
          <w:p w14:paraId="2810E1A8" w14:textId="77777777" w:rsidR="00585DDA" w:rsidRPr="0064569F" w:rsidRDefault="00585DDA" w:rsidP="007B648B">
            <w:pPr>
              <w:pStyle w:val="tabletext11"/>
              <w:jc w:val="center"/>
            </w:pPr>
            <w:r w:rsidRPr="0064569F">
              <w:t>-0.098</w:t>
            </w:r>
          </w:p>
        </w:tc>
        <w:tc>
          <w:tcPr>
            <w:tcW w:w="1072" w:type="dxa"/>
            <w:tcBorders>
              <w:top w:val="nil"/>
              <w:left w:val="nil"/>
              <w:bottom w:val="nil"/>
              <w:right w:val="single" w:sz="6" w:space="0" w:color="auto"/>
            </w:tcBorders>
            <w:vAlign w:val="bottom"/>
          </w:tcPr>
          <w:p w14:paraId="2AADB616" w14:textId="77777777" w:rsidR="00585DDA" w:rsidRPr="0064569F" w:rsidRDefault="00585DDA" w:rsidP="007B648B">
            <w:pPr>
              <w:pStyle w:val="tabletext11"/>
              <w:jc w:val="center"/>
            </w:pPr>
            <w:r w:rsidRPr="0064569F">
              <w:t>0.015</w:t>
            </w:r>
          </w:p>
        </w:tc>
      </w:tr>
      <w:tr w:rsidR="00585DDA" w:rsidRPr="0064569F" w14:paraId="6FB3525A" w14:textId="77777777" w:rsidTr="007B648B">
        <w:trPr>
          <w:cantSplit/>
          <w:trHeight w:val="196"/>
        </w:trPr>
        <w:tc>
          <w:tcPr>
            <w:tcW w:w="189" w:type="dxa"/>
          </w:tcPr>
          <w:p w14:paraId="5DA3DE15"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728BA1A5" w14:textId="77777777" w:rsidR="00585DDA" w:rsidRPr="0064569F" w:rsidRDefault="00585DDA" w:rsidP="007B648B">
            <w:pPr>
              <w:pStyle w:val="tabletext11"/>
              <w:jc w:val="right"/>
            </w:pPr>
          </w:p>
        </w:tc>
        <w:tc>
          <w:tcPr>
            <w:tcW w:w="785" w:type="dxa"/>
            <w:hideMark/>
          </w:tcPr>
          <w:p w14:paraId="71C524DC" w14:textId="77777777" w:rsidR="00585DDA" w:rsidRPr="0064569F" w:rsidRDefault="00585DDA" w:rsidP="007B648B">
            <w:pPr>
              <w:pStyle w:val="tabletext11"/>
              <w:jc w:val="right"/>
            </w:pPr>
            <w:r w:rsidRPr="0064569F">
              <w:t>250</w:t>
            </w:r>
          </w:p>
        </w:tc>
        <w:tc>
          <w:tcPr>
            <w:tcW w:w="131" w:type="dxa"/>
          </w:tcPr>
          <w:p w14:paraId="3323F7BF"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05E41C8D" w14:textId="77777777" w:rsidR="00585DDA" w:rsidRPr="0064569F" w:rsidRDefault="00585DDA" w:rsidP="007B648B">
            <w:pPr>
              <w:pStyle w:val="tabletext11"/>
              <w:jc w:val="center"/>
            </w:pPr>
            <w:r w:rsidRPr="0064569F">
              <w:t>-0.06</w:t>
            </w:r>
          </w:p>
        </w:tc>
        <w:tc>
          <w:tcPr>
            <w:tcW w:w="947" w:type="dxa"/>
            <w:tcBorders>
              <w:top w:val="nil"/>
              <w:left w:val="nil"/>
              <w:bottom w:val="nil"/>
              <w:right w:val="single" w:sz="6" w:space="0" w:color="auto"/>
            </w:tcBorders>
            <w:vAlign w:val="bottom"/>
            <w:hideMark/>
          </w:tcPr>
          <w:p w14:paraId="1B280F9D" w14:textId="77777777" w:rsidR="00585DDA" w:rsidRPr="0064569F" w:rsidRDefault="00585DDA" w:rsidP="007B648B">
            <w:pPr>
              <w:pStyle w:val="tabletext11"/>
              <w:jc w:val="center"/>
            </w:pPr>
            <w:r w:rsidRPr="0064569F">
              <w:t>-0.04</w:t>
            </w:r>
          </w:p>
        </w:tc>
        <w:tc>
          <w:tcPr>
            <w:tcW w:w="1476" w:type="dxa"/>
            <w:tcBorders>
              <w:top w:val="nil"/>
              <w:left w:val="nil"/>
              <w:bottom w:val="nil"/>
              <w:right w:val="single" w:sz="6" w:space="0" w:color="auto"/>
            </w:tcBorders>
            <w:vAlign w:val="bottom"/>
          </w:tcPr>
          <w:p w14:paraId="6AEBAAF6" w14:textId="77777777" w:rsidR="00585DDA" w:rsidRPr="0064569F" w:rsidRDefault="00585DDA" w:rsidP="007B648B">
            <w:pPr>
              <w:pStyle w:val="tabletext11"/>
              <w:jc w:val="center"/>
            </w:pPr>
            <w:r w:rsidRPr="0064569F">
              <w:t>-0.131</w:t>
            </w:r>
          </w:p>
        </w:tc>
        <w:tc>
          <w:tcPr>
            <w:tcW w:w="1476" w:type="dxa"/>
            <w:tcBorders>
              <w:top w:val="nil"/>
              <w:left w:val="nil"/>
              <w:bottom w:val="nil"/>
              <w:right w:val="single" w:sz="6" w:space="0" w:color="auto"/>
            </w:tcBorders>
            <w:vAlign w:val="bottom"/>
          </w:tcPr>
          <w:p w14:paraId="6E0A90A8" w14:textId="77777777" w:rsidR="00585DDA" w:rsidRPr="0064569F" w:rsidRDefault="00585DDA" w:rsidP="007B648B">
            <w:pPr>
              <w:pStyle w:val="tabletext11"/>
              <w:jc w:val="center"/>
            </w:pPr>
            <w:r w:rsidRPr="0064569F">
              <w:t>-0.056</w:t>
            </w:r>
          </w:p>
        </w:tc>
        <w:tc>
          <w:tcPr>
            <w:tcW w:w="1476" w:type="dxa"/>
            <w:tcBorders>
              <w:top w:val="nil"/>
              <w:left w:val="nil"/>
              <w:bottom w:val="nil"/>
              <w:right w:val="single" w:sz="6" w:space="0" w:color="auto"/>
            </w:tcBorders>
            <w:vAlign w:val="bottom"/>
          </w:tcPr>
          <w:p w14:paraId="265C6F73" w14:textId="77777777" w:rsidR="00585DDA" w:rsidRPr="0064569F" w:rsidRDefault="00585DDA" w:rsidP="007B648B">
            <w:pPr>
              <w:pStyle w:val="tabletext11"/>
              <w:jc w:val="center"/>
            </w:pPr>
            <w:r w:rsidRPr="0064569F">
              <w:t>-0.139</w:t>
            </w:r>
          </w:p>
        </w:tc>
        <w:tc>
          <w:tcPr>
            <w:tcW w:w="1476" w:type="dxa"/>
            <w:tcBorders>
              <w:top w:val="nil"/>
              <w:left w:val="nil"/>
              <w:bottom w:val="nil"/>
              <w:right w:val="single" w:sz="6" w:space="0" w:color="auto"/>
            </w:tcBorders>
            <w:vAlign w:val="bottom"/>
          </w:tcPr>
          <w:p w14:paraId="432C5057" w14:textId="77777777" w:rsidR="00585DDA" w:rsidRPr="0064569F" w:rsidRDefault="00585DDA" w:rsidP="007B648B">
            <w:pPr>
              <w:pStyle w:val="tabletext11"/>
              <w:jc w:val="center"/>
            </w:pPr>
            <w:r w:rsidRPr="0064569F">
              <w:t>-0.089</w:t>
            </w:r>
          </w:p>
        </w:tc>
        <w:tc>
          <w:tcPr>
            <w:tcW w:w="1072" w:type="dxa"/>
            <w:tcBorders>
              <w:top w:val="nil"/>
              <w:left w:val="nil"/>
              <w:bottom w:val="nil"/>
              <w:right w:val="single" w:sz="6" w:space="0" w:color="auto"/>
            </w:tcBorders>
            <w:vAlign w:val="bottom"/>
          </w:tcPr>
          <w:p w14:paraId="1612F0FA" w14:textId="77777777" w:rsidR="00585DDA" w:rsidRPr="0064569F" w:rsidRDefault="00585DDA" w:rsidP="007B648B">
            <w:pPr>
              <w:pStyle w:val="tabletext11"/>
              <w:jc w:val="center"/>
            </w:pPr>
            <w:r w:rsidRPr="0064569F">
              <w:t>0.018</w:t>
            </w:r>
          </w:p>
        </w:tc>
      </w:tr>
      <w:tr w:rsidR="00585DDA" w:rsidRPr="0064569F" w14:paraId="2EE219C4" w14:textId="77777777" w:rsidTr="007B648B">
        <w:trPr>
          <w:cantSplit/>
          <w:trHeight w:val="196"/>
        </w:trPr>
        <w:tc>
          <w:tcPr>
            <w:tcW w:w="189" w:type="dxa"/>
          </w:tcPr>
          <w:p w14:paraId="4D6B34FD"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24DCB623" w14:textId="77777777" w:rsidR="00585DDA" w:rsidRPr="0064569F" w:rsidRDefault="00585DDA" w:rsidP="007B648B">
            <w:pPr>
              <w:pStyle w:val="tabletext11"/>
              <w:jc w:val="right"/>
            </w:pPr>
          </w:p>
        </w:tc>
        <w:tc>
          <w:tcPr>
            <w:tcW w:w="785" w:type="dxa"/>
            <w:hideMark/>
          </w:tcPr>
          <w:p w14:paraId="42442997" w14:textId="77777777" w:rsidR="00585DDA" w:rsidRPr="0064569F" w:rsidRDefault="00585DDA" w:rsidP="007B648B">
            <w:pPr>
              <w:pStyle w:val="tabletext11"/>
              <w:jc w:val="right"/>
            </w:pPr>
            <w:r w:rsidRPr="0064569F">
              <w:t>500</w:t>
            </w:r>
          </w:p>
        </w:tc>
        <w:tc>
          <w:tcPr>
            <w:tcW w:w="131" w:type="dxa"/>
          </w:tcPr>
          <w:p w14:paraId="4BFC6DA1"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2E06A948" w14:textId="77777777" w:rsidR="00585DDA" w:rsidRPr="0064569F" w:rsidRDefault="00585DDA" w:rsidP="007B648B">
            <w:pPr>
              <w:pStyle w:val="tabletext11"/>
              <w:jc w:val="center"/>
            </w:pPr>
            <w:r w:rsidRPr="0064569F">
              <w:t>0.00</w:t>
            </w:r>
          </w:p>
        </w:tc>
        <w:tc>
          <w:tcPr>
            <w:tcW w:w="947" w:type="dxa"/>
            <w:tcBorders>
              <w:top w:val="nil"/>
              <w:left w:val="nil"/>
              <w:bottom w:val="nil"/>
              <w:right w:val="single" w:sz="6" w:space="0" w:color="auto"/>
            </w:tcBorders>
            <w:vAlign w:val="bottom"/>
            <w:hideMark/>
          </w:tcPr>
          <w:p w14:paraId="5099094B" w14:textId="77777777" w:rsidR="00585DDA" w:rsidRPr="0064569F" w:rsidRDefault="00585DDA" w:rsidP="007B648B">
            <w:pPr>
              <w:pStyle w:val="tabletext11"/>
              <w:jc w:val="center"/>
            </w:pPr>
            <w:r w:rsidRPr="0064569F">
              <w:t>0.00</w:t>
            </w:r>
          </w:p>
        </w:tc>
        <w:tc>
          <w:tcPr>
            <w:tcW w:w="1476" w:type="dxa"/>
            <w:tcBorders>
              <w:top w:val="nil"/>
              <w:left w:val="nil"/>
              <w:bottom w:val="nil"/>
              <w:right w:val="single" w:sz="6" w:space="0" w:color="auto"/>
            </w:tcBorders>
            <w:vAlign w:val="bottom"/>
          </w:tcPr>
          <w:p w14:paraId="1A066FCB" w14:textId="77777777" w:rsidR="00585DDA" w:rsidRPr="0064569F" w:rsidRDefault="00585DDA" w:rsidP="007B648B">
            <w:pPr>
              <w:pStyle w:val="tabletext11"/>
              <w:jc w:val="center"/>
            </w:pPr>
            <w:r w:rsidRPr="0064569F">
              <w:t>-0.130</w:t>
            </w:r>
          </w:p>
        </w:tc>
        <w:tc>
          <w:tcPr>
            <w:tcW w:w="1476" w:type="dxa"/>
            <w:tcBorders>
              <w:top w:val="nil"/>
              <w:left w:val="nil"/>
              <w:bottom w:val="nil"/>
              <w:right w:val="single" w:sz="6" w:space="0" w:color="auto"/>
            </w:tcBorders>
            <w:vAlign w:val="bottom"/>
          </w:tcPr>
          <w:p w14:paraId="03FB87A8" w14:textId="77777777" w:rsidR="00585DDA" w:rsidRPr="0064569F" w:rsidRDefault="00585DDA" w:rsidP="007B648B">
            <w:pPr>
              <w:pStyle w:val="tabletext11"/>
              <w:jc w:val="center"/>
            </w:pPr>
            <w:r w:rsidRPr="0064569F">
              <w:t>0.004</w:t>
            </w:r>
          </w:p>
        </w:tc>
        <w:tc>
          <w:tcPr>
            <w:tcW w:w="1476" w:type="dxa"/>
            <w:tcBorders>
              <w:top w:val="nil"/>
              <w:left w:val="nil"/>
              <w:bottom w:val="nil"/>
              <w:right w:val="single" w:sz="6" w:space="0" w:color="auto"/>
            </w:tcBorders>
            <w:vAlign w:val="bottom"/>
          </w:tcPr>
          <w:p w14:paraId="638FE164" w14:textId="77777777" w:rsidR="00585DDA" w:rsidRPr="0064569F" w:rsidRDefault="00585DDA" w:rsidP="007B648B">
            <w:pPr>
              <w:pStyle w:val="tabletext11"/>
              <w:jc w:val="center"/>
            </w:pPr>
            <w:r w:rsidRPr="0064569F">
              <w:t>-0.138</w:t>
            </w:r>
          </w:p>
        </w:tc>
        <w:tc>
          <w:tcPr>
            <w:tcW w:w="1476" w:type="dxa"/>
            <w:tcBorders>
              <w:top w:val="nil"/>
              <w:left w:val="nil"/>
              <w:bottom w:val="nil"/>
              <w:right w:val="single" w:sz="6" w:space="0" w:color="auto"/>
            </w:tcBorders>
            <w:vAlign w:val="bottom"/>
          </w:tcPr>
          <w:p w14:paraId="21C69D5C" w14:textId="77777777" w:rsidR="00585DDA" w:rsidRPr="0064569F" w:rsidRDefault="00585DDA" w:rsidP="007B648B">
            <w:pPr>
              <w:pStyle w:val="tabletext11"/>
              <w:jc w:val="center"/>
            </w:pPr>
            <w:r w:rsidRPr="0064569F">
              <w:t>-0.057</w:t>
            </w:r>
          </w:p>
        </w:tc>
        <w:tc>
          <w:tcPr>
            <w:tcW w:w="1072" w:type="dxa"/>
            <w:tcBorders>
              <w:top w:val="nil"/>
              <w:left w:val="nil"/>
              <w:bottom w:val="nil"/>
              <w:right w:val="single" w:sz="6" w:space="0" w:color="auto"/>
            </w:tcBorders>
            <w:vAlign w:val="bottom"/>
          </w:tcPr>
          <w:p w14:paraId="5B8F98B4" w14:textId="77777777" w:rsidR="00585DDA" w:rsidRPr="0064569F" w:rsidRDefault="00585DDA" w:rsidP="007B648B">
            <w:pPr>
              <w:pStyle w:val="tabletext11"/>
              <w:jc w:val="center"/>
            </w:pPr>
            <w:r w:rsidRPr="0064569F">
              <w:t>0.036</w:t>
            </w:r>
          </w:p>
        </w:tc>
      </w:tr>
      <w:tr w:rsidR="00585DDA" w:rsidRPr="0064569F" w14:paraId="45C5A891" w14:textId="77777777" w:rsidTr="007B648B">
        <w:trPr>
          <w:cantSplit/>
          <w:trHeight w:val="196"/>
        </w:trPr>
        <w:tc>
          <w:tcPr>
            <w:tcW w:w="189" w:type="dxa"/>
          </w:tcPr>
          <w:p w14:paraId="33034F04"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20FB2BFD" w14:textId="77777777" w:rsidR="00585DDA" w:rsidRPr="0064569F" w:rsidRDefault="00585DDA" w:rsidP="007B648B">
            <w:pPr>
              <w:pStyle w:val="tabletext11"/>
              <w:jc w:val="right"/>
            </w:pPr>
          </w:p>
        </w:tc>
        <w:tc>
          <w:tcPr>
            <w:tcW w:w="785" w:type="dxa"/>
            <w:hideMark/>
          </w:tcPr>
          <w:p w14:paraId="5ED35316" w14:textId="77777777" w:rsidR="00585DDA" w:rsidRPr="0064569F" w:rsidRDefault="00585DDA" w:rsidP="007B648B">
            <w:pPr>
              <w:pStyle w:val="tabletext11"/>
              <w:jc w:val="right"/>
            </w:pPr>
            <w:r w:rsidRPr="0064569F">
              <w:t>1,000</w:t>
            </w:r>
          </w:p>
        </w:tc>
        <w:tc>
          <w:tcPr>
            <w:tcW w:w="131" w:type="dxa"/>
          </w:tcPr>
          <w:p w14:paraId="6C276C73"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3F78627A" w14:textId="77777777" w:rsidR="00585DDA" w:rsidRPr="0064569F" w:rsidRDefault="00585DDA" w:rsidP="007B648B">
            <w:pPr>
              <w:pStyle w:val="tabletext11"/>
              <w:jc w:val="center"/>
            </w:pPr>
            <w:r w:rsidRPr="0064569F">
              <w:t>0.10</w:t>
            </w:r>
          </w:p>
        </w:tc>
        <w:tc>
          <w:tcPr>
            <w:tcW w:w="947" w:type="dxa"/>
            <w:tcBorders>
              <w:top w:val="nil"/>
              <w:left w:val="nil"/>
              <w:bottom w:val="nil"/>
              <w:right w:val="single" w:sz="6" w:space="0" w:color="auto"/>
            </w:tcBorders>
            <w:vAlign w:val="bottom"/>
            <w:hideMark/>
          </w:tcPr>
          <w:p w14:paraId="0866AEFA" w14:textId="77777777" w:rsidR="00585DDA" w:rsidRPr="0064569F" w:rsidRDefault="00585DDA" w:rsidP="007B648B">
            <w:pPr>
              <w:pStyle w:val="tabletext11"/>
              <w:jc w:val="center"/>
            </w:pPr>
            <w:r w:rsidRPr="0064569F">
              <w:t>0.09</w:t>
            </w:r>
          </w:p>
        </w:tc>
        <w:tc>
          <w:tcPr>
            <w:tcW w:w="1476" w:type="dxa"/>
            <w:tcBorders>
              <w:top w:val="nil"/>
              <w:left w:val="nil"/>
              <w:bottom w:val="nil"/>
              <w:right w:val="single" w:sz="6" w:space="0" w:color="auto"/>
            </w:tcBorders>
            <w:vAlign w:val="bottom"/>
          </w:tcPr>
          <w:p w14:paraId="66535953" w14:textId="77777777" w:rsidR="00585DDA" w:rsidRPr="0064569F" w:rsidRDefault="00585DDA" w:rsidP="007B648B">
            <w:pPr>
              <w:pStyle w:val="tabletext11"/>
              <w:jc w:val="center"/>
            </w:pPr>
            <w:r w:rsidRPr="0064569F">
              <w:t>-0.129</w:t>
            </w:r>
          </w:p>
        </w:tc>
        <w:tc>
          <w:tcPr>
            <w:tcW w:w="1476" w:type="dxa"/>
            <w:tcBorders>
              <w:top w:val="nil"/>
              <w:left w:val="nil"/>
              <w:bottom w:val="nil"/>
              <w:right w:val="single" w:sz="6" w:space="0" w:color="auto"/>
            </w:tcBorders>
            <w:vAlign w:val="bottom"/>
          </w:tcPr>
          <w:p w14:paraId="2696C14F" w14:textId="77777777" w:rsidR="00585DDA" w:rsidRPr="0064569F" w:rsidRDefault="00585DDA" w:rsidP="007B648B">
            <w:pPr>
              <w:pStyle w:val="tabletext11"/>
              <w:jc w:val="center"/>
            </w:pPr>
            <w:r w:rsidRPr="0064569F">
              <w:t>0.086</w:t>
            </w:r>
          </w:p>
        </w:tc>
        <w:tc>
          <w:tcPr>
            <w:tcW w:w="1476" w:type="dxa"/>
            <w:tcBorders>
              <w:top w:val="nil"/>
              <w:left w:val="nil"/>
              <w:bottom w:val="nil"/>
              <w:right w:val="single" w:sz="6" w:space="0" w:color="auto"/>
            </w:tcBorders>
            <w:vAlign w:val="bottom"/>
          </w:tcPr>
          <w:p w14:paraId="0082CCB8" w14:textId="77777777" w:rsidR="00585DDA" w:rsidRPr="0064569F" w:rsidRDefault="00585DDA" w:rsidP="007B648B">
            <w:pPr>
              <w:pStyle w:val="tabletext11"/>
              <w:jc w:val="center"/>
            </w:pPr>
            <w:r w:rsidRPr="0064569F">
              <w:t>-0.137</w:t>
            </w:r>
          </w:p>
        </w:tc>
        <w:tc>
          <w:tcPr>
            <w:tcW w:w="1476" w:type="dxa"/>
            <w:tcBorders>
              <w:top w:val="nil"/>
              <w:left w:val="nil"/>
              <w:bottom w:val="nil"/>
              <w:right w:val="single" w:sz="6" w:space="0" w:color="auto"/>
            </w:tcBorders>
            <w:vAlign w:val="bottom"/>
          </w:tcPr>
          <w:p w14:paraId="34F45A3A" w14:textId="77777777" w:rsidR="00585DDA" w:rsidRPr="0064569F" w:rsidRDefault="00585DDA" w:rsidP="007B648B">
            <w:pPr>
              <w:pStyle w:val="tabletext11"/>
              <w:jc w:val="center"/>
            </w:pPr>
            <w:r w:rsidRPr="0064569F">
              <w:t>0.001</w:t>
            </w:r>
          </w:p>
        </w:tc>
        <w:tc>
          <w:tcPr>
            <w:tcW w:w="1072" w:type="dxa"/>
            <w:tcBorders>
              <w:top w:val="nil"/>
              <w:left w:val="nil"/>
              <w:bottom w:val="nil"/>
              <w:right w:val="single" w:sz="6" w:space="0" w:color="auto"/>
            </w:tcBorders>
            <w:vAlign w:val="bottom"/>
          </w:tcPr>
          <w:p w14:paraId="1D36436F" w14:textId="77777777" w:rsidR="00585DDA" w:rsidRPr="0064569F" w:rsidRDefault="00585DDA" w:rsidP="007B648B">
            <w:pPr>
              <w:pStyle w:val="tabletext11"/>
              <w:jc w:val="center"/>
            </w:pPr>
            <w:r w:rsidRPr="0064569F">
              <w:t>0.079</w:t>
            </w:r>
          </w:p>
        </w:tc>
      </w:tr>
      <w:tr w:rsidR="00585DDA" w:rsidRPr="0064569F" w14:paraId="14C6EA65" w14:textId="77777777" w:rsidTr="007B648B">
        <w:trPr>
          <w:cantSplit/>
          <w:trHeight w:val="196"/>
        </w:trPr>
        <w:tc>
          <w:tcPr>
            <w:tcW w:w="189" w:type="dxa"/>
          </w:tcPr>
          <w:p w14:paraId="4AE09D73"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260533F9" w14:textId="77777777" w:rsidR="00585DDA" w:rsidRPr="0064569F" w:rsidRDefault="00585DDA" w:rsidP="007B648B">
            <w:pPr>
              <w:pStyle w:val="tabletext11"/>
              <w:jc w:val="right"/>
            </w:pPr>
          </w:p>
        </w:tc>
        <w:tc>
          <w:tcPr>
            <w:tcW w:w="785" w:type="dxa"/>
            <w:hideMark/>
          </w:tcPr>
          <w:p w14:paraId="30A7A037" w14:textId="77777777" w:rsidR="00585DDA" w:rsidRPr="0064569F" w:rsidRDefault="00585DDA" w:rsidP="007B648B">
            <w:pPr>
              <w:pStyle w:val="tabletext11"/>
              <w:jc w:val="right"/>
            </w:pPr>
            <w:r w:rsidRPr="0064569F">
              <w:t>2,000</w:t>
            </w:r>
          </w:p>
        </w:tc>
        <w:tc>
          <w:tcPr>
            <w:tcW w:w="131" w:type="dxa"/>
          </w:tcPr>
          <w:p w14:paraId="29BA1FC5"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64618E79" w14:textId="77777777" w:rsidR="00585DDA" w:rsidRPr="0064569F" w:rsidRDefault="00585DDA" w:rsidP="007B648B">
            <w:pPr>
              <w:pStyle w:val="tabletext11"/>
              <w:jc w:val="center"/>
            </w:pPr>
            <w:r w:rsidRPr="0064569F">
              <w:t>0.26</w:t>
            </w:r>
          </w:p>
        </w:tc>
        <w:tc>
          <w:tcPr>
            <w:tcW w:w="947" w:type="dxa"/>
            <w:tcBorders>
              <w:top w:val="nil"/>
              <w:left w:val="nil"/>
              <w:bottom w:val="nil"/>
              <w:right w:val="single" w:sz="6" w:space="0" w:color="auto"/>
            </w:tcBorders>
            <w:vAlign w:val="bottom"/>
            <w:hideMark/>
          </w:tcPr>
          <w:p w14:paraId="0DA3A3DB" w14:textId="77777777" w:rsidR="00585DDA" w:rsidRPr="0064569F" w:rsidRDefault="00585DDA" w:rsidP="007B648B">
            <w:pPr>
              <w:pStyle w:val="tabletext11"/>
              <w:jc w:val="center"/>
            </w:pPr>
            <w:r w:rsidRPr="0064569F">
              <w:t>0.24</w:t>
            </w:r>
          </w:p>
        </w:tc>
        <w:tc>
          <w:tcPr>
            <w:tcW w:w="1476" w:type="dxa"/>
            <w:tcBorders>
              <w:top w:val="nil"/>
              <w:left w:val="nil"/>
              <w:bottom w:val="nil"/>
              <w:right w:val="single" w:sz="6" w:space="0" w:color="auto"/>
            </w:tcBorders>
            <w:vAlign w:val="bottom"/>
          </w:tcPr>
          <w:p w14:paraId="59D1D19D" w14:textId="77777777" w:rsidR="00585DDA" w:rsidRPr="0064569F" w:rsidRDefault="00585DDA" w:rsidP="007B648B">
            <w:pPr>
              <w:pStyle w:val="tabletext11"/>
              <w:jc w:val="center"/>
            </w:pPr>
            <w:r w:rsidRPr="0064569F">
              <w:t>-0.128</w:t>
            </w:r>
          </w:p>
        </w:tc>
        <w:tc>
          <w:tcPr>
            <w:tcW w:w="1476" w:type="dxa"/>
            <w:tcBorders>
              <w:top w:val="nil"/>
              <w:left w:val="nil"/>
              <w:bottom w:val="nil"/>
              <w:right w:val="single" w:sz="6" w:space="0" w:color="auto"/>
            </w:tcBorders>
            <w:vAlign w:val="bottom"/>
          </w:tcPr>
          <w:p w14:paraId="616351B2" w14:textId="77777777" w:rsidR="00585DDA" w:rsidRPr="0064569F" w:rsidRDefault="00585DDA" w:rsidP="007B648B">
            <w:pPr>
              <w:pStyle w:val="tabletext11"/>
              <w:jc w:val="center"/>
            </w:pPr>
            <w:r w:rsidRPr="0064569F">
              <w:t>0.218</w:t>
            </w:r>
          </w:p>
        </w:tc>
        <w:tc>
          <w:tcPr>
            <w:tcW w:w="1476" w:type="dxa"/>
            <w:tcBorders>
              <w:top w:val="nil"/>
              <w:left w:val="nil"/>
              <w:bottom w:val="nil"/>
              <w:right w:val="single" w:sz="6" w:space="0" w:color="auto"/>
            </w:tcBorders>
            <w:vAlign w:val="bottom"/>
          </w:tcPr>
          <w:p w14:paraId="3A41F574" w14:textId="77777777" w:rsidR="00585DDA" w:rsidRPr="0064569F" w:rsidRDefault="00585DDA" w:rsidP="007B648B">
            <w:pPr>
              <w:pStyle w:val="tabletext11"/>
              <w:jc w:val="center"/>
            </w:pPr>
            <w:r w:rsidRPr="0064569F">
              <w:t>-0.136</w:t>
            </w:r>
          </w:p>
        </w:tc>
        <w:tc>
          <w:tcPr>
            <w:tcW w:w="1476" w:type="dxa"/>
            <w:tcBorders>
              <w:top w:val="nil"/>
              <w:left w:val="nil"/>
              <w:bottom w:val="nil"/>
              <w:right w:val="single" w:sz="6" w:space="0" w:color="auto"/>
            </w:tcBorders>
            <w:vAlign w:val="bottom"/>
          </w:tcPr>
          <w:p w14:paraId="0F722A2D" w14:textId="77777777" w:rsidR="00585DDA" w:rsidRPr="0064569F" w:rsidRDefault="00585DDA" w:rsidP="007B648B">
            <w:pPr>
              <w:pStyle w:val="tabletext11"/>
              <w:jc w:val="center"/>
            </w:pPr>
            <w:r w:rsidRPr="0064569F">
              <w:t>0.113</w:t>
            </w:r>
          </w:p>
        </w:tc>
        <w:tc>
          <w:tcPr>
            <w:tcW w:w="1072" w:type="dxa"/>
            <w:tcBorders>
              <w:top w:val="nil"/>
              <w:left w:val="nil"/>
              <w:bottom w:val="nil"/>
              <w:right w:val="single" w:sz="6" w:space="0" w:color="auto"/>
            </w:tcBorders>
            <w:vAlign w:val="bottom"/>
          </w:tcPr>
          <w:p w14:paraId="29C8BB51" w14:textId="77777777" w:rsidR="00585DDA" w:rsidRPr="0064569F" w:rsidRDefault="00585DDA" w:rsidP="007B648B">
            <w:pPr>
              <w:pStyle w:val="tabletext11"/>
              <w:jc w:val="center"/>
            </w:pPr>
            <w:r w:rsidRPr="0064569F">
              <w:t>0.171</w:t>
            </w:r>
          </w:p>
        </w:tc>
      </w:tr>
      <w:tr w:rsidR="00585DDA" w:rsidRPr="0064569F" w14:paraId="1ED8188B" w14:textId="77777777" w:rsidTr="007B648B">
        <w:trPr>
          <w:cantSplit/>
          <w:trHeight w:val="196"/>
        </w:trPr>
        <w:tc>
          <w:tcPr>
            <w:tcW w:w="189" w:type="dxa"/>
          </w:tcPr>
          <w:p w14:paraId="2E1AE19C"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584DEAFF" w14:textId="77777777" w:rsidR="00585DDA" w:rsidRPr="0064569F" w:rsidRDefault="00585DDA" w:rsidP="007B648B">
            <w:pPr>
              <w:pStyle w:val="tabletext11"/>
              <w:jc w:val="right"/>
            </w:pPr>
          </w:p>
        </w:tc>
        <w:tc>
          <w:tcPr>
            <w:tcW w:w="785" w:type="dxa"/>
            <w:hideMark/>
          </w:tcPr>
          <w:p w14:paraId="403D23DC" w14:textId="77777777" w:rsidR="00585DDA" w:rsidRPr="0064569F" w:rsidRDefault="00585DDA" w:rsidP="007B648B">
            <w:pPr>
              <w:pStyle w:val="tabletext11"/>
              <w:jc w:val="right"/>
            </w:pPr>
            <w:r w:rsidRPr="0064569F">
              <w:t>3,000</w:t>
            </w:r>
          </w:p>
        </w:tc>
        <w:tc>
          <w:tcPr>
            <w:tcW w:w="131" w:type="dxa"/>
          </w:tcPr>
          <w:p w14:paraId="049585FE"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7742174B" w14:textId="77777777" w:rsidR="00585DDA" w:rsidRPr="0064569F" w:rsidRDefault="00585DDA" w:rsidP="007B648B">
            <w:pPr>
              <w:pStyle w:val="tabletext11"/>
              <w:jc w:val="center"/>
            </w:pPr>
            <w:r w:rsidRPr="0064569F">
              <w:t>0.36</w:t>
            </w:r>
          </w:p>
        </w:tc>
        <w:tc>
          <w:tcPr>
            <w:tcW w:w="947" w:type="dxa"/>
            <w:tcBorders>
              <w:top w:val="nil"/>
              <w:left w:val="nil"/>
              <w:bottom w:val="nil"/>
              <w:right w:val="single" w:sz="6" w:space="0" w:color="auto"/>
            </w:tcBorders>
            <w:vAlign w:val="bottom"/>
            <w:hideMark/>
          </w:tcPr>
          <w:p w14:paraId="3D849706" w14:textId="77777777" w:rsidR="00585DDA" w:rsidRPr="0064569F" w:rsidRDefault="00585DDA" w:rsidP="007B648B">
            <w:pPr>
              <w:pStyle w:val="tabletext11"/>
              <w:jc w:val="center"/>
            </w:pPr>
            <w:r w:rsidRPr="0064569F">
              <w:t>0.31</w:t>
            </w:r>
          </w:p>
        </w:tc>
        <w:tc>
          <w:tcPr>
            <w:tcW w:w="1476" w:type="dxa"/>
            <w:tcBorders>
              <w:top w:val="nil"/>
              <w:left w:val="nil"/>
              <w:bottom w:val="nil"/>
              <w:right w:val="single" w:sz="6" w:space="0" w:color="auto"/>
            </w:tcBorders>
            <w:vAlign w:val="bottom"/>
          </w:tcPr>
          <w:p w14:paraId="22A2A7E9" w14:textId="77777777" w:rsidR="00585DDA" w:rsidRPr="0064569F" w:rsidRDefault="00585DDA" w:rsidP="007B648B">
            <w:pPr>
              <w:pStyle w:val="tabletext11"/>
              <w:jc w:val="center"/>
            </w:pPr>
            <w:r w:rsidRPr="0064569F">
              <w:t>-0.127</w:t>
            </w:r>
          </w:p>
        </w:tc>
        <w:tc>
          <w:tcPr>
            <w:tcW w:w="1476" w:type="dxa"/>
            <w:tcBorders>
              <w:top w:val="nil"/>
              <w:left w:val="nil"/>
              <w:bottom w:val="nil"/>
              <w:right w:val="single" w:sz="6" w:space="0" w:color="auto"/>
            </w:tcBorders>
            <w:vAlign w:val="bottom"/>
          </w:tcPr>
          <w:p w14:paraId="55104A3E" w14:textId="77777777" w:rsidR="00585DDA" w:rsidRPr="0064569F" w:rsidRDefault="00585DDA" w:rsidP="007B648B">
            <w:pPr>
              <w:pStyle w:val="tabletext11"/>
              <w:jc w:val="center"/>
            </w:pPr>
            <w:r w:rsidRPr="0064569F">
              <w:t>0.335</w:t>
            </w:r>
          </w:p>
        </w:tc>
        <w:tc>
          <w:tcPr>
            <w:tcW w:w="1476" w:type="dxa"/>
            <w:tcBorders>
              <w:top w:val="nil"/>
              <w:left w:val="nil"/>
              <w:bottom w:val="nil"/>
              <w:right w:val="single" w:sz="6" w:space="0" w:color="auto"/>
            </w:tcBorders>
            <w:vAlign w:val="bottom"/>
          </w:tcPr>
          <w:p w14:paraId="6CFD19FE" w14:textId="77777777" w:rsidR="00585DDA" w:rsidRPr="0064569F" w:rsidRDefault="00585DDA" w:rsidP="007B648B">
            <w:pPr>
              <w:pStyle w:val="tabletext11"/>
              <w:jc w:val="center"/>
            </w:pPr>
            <w:r w:rsidRPr="0064569F">
              <w:t>-0.135</w:t>
            </w:r>
          </w:p>
        </w:tc>
        <w:tc>
          <w:tcPr>
            <w:tcW w:w="1476" w:type="dxa"/>
            <w:tcBorders>
              <w:top w:val="nil"/>
              <w:left w:val="nil"/>
              <w:bottom w:val="nil"/>
              <w:right w:val="single" w:sz="6" w:space="0" w:color="auto"/>
            </w:tcBorders>
            <w:vAlign w:val="bottom"/>
          </w:tcPr>
          <w:p w14:paraId="44DB0D93" w14:textId="77777777" w:rsidR="00585DDA" w:rsidRPr="0064569F" w:rsidRDefault="00585DDA" w:rsidP="007B648B">
            <w:pPr>
              <w:pStyle w:val="tabletext11"/>
              <w:jc w:val="center"/>
            </w:pPr>
            <w:r w:rsidRPr="0064569F">
              <w:t>0.223</w:t>
            </w:r>
          </w:p>
        </w:tc>
        <w:tc>
          <w:tcPr>
            <w:tcW w:w="1072" w:type="dxa"/>
            <w:tcBorders>
              <w:top w:val="nil"/>
              <w:left w:val="nil"/>
              <w:bottom w:val="nil"/>
              <w:right w:val="single" w:sz="6" w:space="0" w:color="auto"/>
            </w:tcBorders>
            <w:vAlign w:val="bottom"/>
          </w:tcPr>
          <w:p w14:paraId="22A49440" w14:textId="77777777" w:rsidR="00585DDA" w:rsidRPr="0064569F" w:rsidRDefault="00585DDA" w:rsidP="007B648B">
            <w:pPr>
              <w:pStyle w:val="tabletext11"/>
              <w:jc w:val="center"/>
            </w:pPr>
            <w:r w:rsidRPr="0064569F">
              <w:t>0.261</w:t>
            </w:r>
          </w:p>
        </w:tc>
      </w:tr>
      <w:tr w:rsidR="00585DDA" w:rsidRPr="0064569F" w14:paraId="378B25E3" w14:textId="77777777" w:rsidTr="007B648B">
        <w:trPr>
          <w:cantSplit/>
          <w:trHeight w:val="196"/>
        </w:trPr>
        <w:tc>
          <w:tcPr>
            <w:tcW w:w="189" w:type="dxa"/>
          </w:tcPr>
          <w:p w14:paraId="6332564C"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1D259E98" w14:textId="77777777" w:rsidR="00585DDA" w:rsidRPr="0064569F" w:rsidRDefault="00585DDA" w:rsidP="007B648B">
            <w:pPr>
              <w:pStyle w:val="tabletext11"/>
              <w:jc w:val="right"/>
            </w:pPr>
          </w:p>
        </w:tc>
        <w:tc>
          <w:tcPr>
            <w:tcW w:w="785" w:type="dxa"/>
            <w:tcBorders>
              <w:top w:val="nil"/>
              <w:left w:val="nil"/>
              <w:bottom w:val="nil"/>
            </w:tcBorders>
            <w:hideMark/>
          </w:tcPr>
          <w:p w14:paraId="4741DFCC" w14:textId="77777777" w:rsidR="00585DDA" w:rsidRPr="0064569F" w:rsidRDefault="00585DDA" w:rsidP="007B648B">
            <w:pPr>
              <w:pStyle w:val="tabletext11"/>
              <w:jc w:val="right"/>
            </w:pPr>
            <w:r w:rsidRPr="0064569F">
              <w:t>5,000</w:t>
            </w:r>
          </w:p>
        </w:tc>
        <w:tc>
          <w:tcPr>
            <w:tcW w:w="131" w:type="dxa"/>
            <w:tcBorders>
              <w:top w:val="nil"/>
              <w:bottom w:val="nil"/>
              <w:right w:val="nil"/>
            </w:tcBorders>
          </w:tcPr>
          <w:p w14:paraId="45335FE3"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hideMark/>
          </w:tcPr>
          <w:p w14:paraId="5EF26BF1" w14:textId="77777777" w:rsidR="00585DDA" w:rsidRPr="0064569F" w:rsidRDefault="00585DDA" w:rsidP="007B648B">
            <w:pPr>
              <w:pStyle w:val="tabletext11"/>
              <w:jc w:val="center"/>
            </w:pPr>
            <w:r w:rsidRPr="0064569F">
              <w:t>0.46</w:t>
            </w:r>
          </w:p>
        </w:tc>
        <w:tc>
          <w:tcPr>
            <w:tcW w:w="947" w:type="dxa"/>
            <w:tcBorders>
              <w:top w:val="nil"/>
              <w:left w:val="nil"/>
              <w:bottom w:val="nil"/>
              <w:right w:val="single" w:sz="6" w:space="0" w:color="auto"/>
            </w:tcBorders>
            <w:vAlign w:val="bottom"/>
            <w:hideMark/>
          </w:tcPr>
          <w:p w14:paraId="1523ECA5" w14:textId="77777777" w:rsidR="00585DDA" w:rsidRPr="0064569F" w:rsidRDefault="00585DDA" w:rsidP="007B648B">
            <w:pPr>
              <w:pStyle w:val="tabletext11"/>
              <w:jc w:val="center"/>
            </w:pPr>
            <w:r w:rsidRPr="0064569F">
              <w:t>0.41</w:t>
            </w:r>
          </w:p>
        </w:tc>
        <w:tc>
          <w:tcPr>
            <w:tcW w:w="1476" w:type="dxa"/>
            <w:tcBorders>
              <w:top w:val="nil"/>
              <w:left w:val="nil"/>
              <w:bottom w:val="nil"/>
              <w:right w:val="single" w:sz="6" w:space="0" w:color="auto"/>
            </w:tcBorders>
            <w:vAlign w:val="bottom"/>
          </w:tcPr>
          <w:p w14:paraId="1E3A4598" w14:textId="77777777" w:rsidR="00585DDA" w:rsidRPr="0064569F" w:rsidRDefault="00585DDA" w:rsidP="007B648B">
            <w:pPr>
              <w:pStyle w:val="tabletext11"/>
              <w:jc w:val="center"/>
            </w:pPr>
            <w:r w:rsidRPr="0064569F">
              <w:t>-0.109</w:t>
            </w:r>
          </w:p>
        </w:tc>
        <w:tc>
          <w:tcPr>
            <w:tcW w:w="1476" w:type="dxa"/>
            <w:tcBorders>
              <w:top w:val="nil"/>
              <w:left w:val="nil"/>
              <w:bottom w:val="nil"/>
              <w:right w:val="single" w:sz="6" w:space="0" w:color="auto"/>
            </w:tcBorders>
            <w:vAlign w:val="bottom"/>
          </w:tcPr>
          <w:p w14:paraId="3C8C8EEB" w14:textId="77777777" w:rsidR="00585DDA" w:rsidRPr="0064569F" w:rsidRDefault="00585DDA" w:rsidP="007B648B">
            <w:pPr>
              <w:pStyle w:val="tabletext11"/>
              <w:jc w:val="center"/>
            </w:pPr>
            <w:r w:rsidRPr="0064569F">
              <w:t>0.497</w:t>
            </w:r>
          </w:p>
        </w:tc>
        <w:tc>
          <w:tcPr>
            <w:tcW w:w="1476" w:type="dxa"/>
            <w:tcBorders>
              <w:top w:val="nil"/>
              <w:left w:val="nil"/>
              <w:bottom w:val="nil"/>
              <w:right w:val="single" w:sz="6" w:space="0" w:color="auto"/>
            </w:tcBorders>
            <w:vAlign w:val="bottom"/>
          </w:tcPr>
          <w:p w14:paraId="775397C6" w14:textId="77777777" w:rsidR="00585DDA" w:rsidRPr="0064569F" w:rsidRDefault="00585DDA" w:rsidP="007B648B">
            <w:pPr>
              <w:pStyle w:val="tabletext11"/>
              <w:jc w:val="center"/>
            </w:pPr>
            <w:r w:rsidRPr="0064569F">
              <w:t>-0.134</w:t>
            </w:r>
          </w:p>
        </w:tc>
        <w:tc>
          <w:tcPr>
            <w:tcW w:w="1476" w:type="dxa"/>
            <w:tcBorders>
              <w:top w:val="nil"/>
              <w:left w:val="nil"/>
              <w:bottom w:val="nil"/>
              <w:right w:val="single" w:sz="6" w:space="0" w:color="auto"/>
            </w:tcBorders>
            <w:vAlign w:val="bottom"/>
          </w:tcPr>
          <w:p w14:paraId="5CF26EEE" w14:textId="77777777" w:rsidR="00585DDA" w:rsidRPr="0064569F" w:rsidRDefault="00585DDA" w:rsidP="007B648B">
            <w:pPr>
              <w:pStyle w:val="tabletext11"/>
              <w:jc w:val="center"/>
            </w:pPr>
            <w:r w:rsidRPr="0064569F">
              <w:t>0.385</w:t>
            </w:r>
          </w:p>
        </w:tc>
        <w:tc>
          <w:tcPr>
            <w:tcW w:w="1072" w:type="dxa"/>
            <w:tcBorders>
              <w:top w:val="nil"/>
              <w:left w:val="nil"/>
              <w:bottom w:val="nil"/>
              <w:right w:val="single" w:sz="6" w:space="0" w:color="auto"/>
            </w:tcBorders>
            <w:vAlign w:val="bottom"/>
          </w:tcPr>
          <w:p w14:paraId="5B967ECB" w14:textId="77777777" w:rsidR="00585DDA" w:rsidRPr="0064569F" w:rsidRDefault="00585DDA" w:rsidP="007B648B">
            <w:pPr>
              <w:pStyle w:val="tabletext11"/>
              <w:jc w:val="center"/>
            </w:pPr>
            <w:r w:rsidRPr="0064569F">
              <w:t>0.392</w:t>
            </w:r>
          </w:p>
        </w:tc>
      </w:tr>
      <w:tr w:rsidR="00585DDA" w:rsidRPr="0064569F" w14:paraId="39665F75" w14:textId="77777777" w:rsidTr="007B648B">
        <w:trPr>
          <w:cantSplit/>
          <w:trHeight w:val="196"/>
        </w:trPr>
        <w:tc>
          <w:tcPr>
            <w:tcW w:w="189" w:type="dxa"/>
          </w:tcPr>
          <w:p w14:paraId="70393DC5"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5F039345" w14:textId="77777777" w:rsidR="00585DDA" w:rsidRPr="0064569F" w:rsidRDefault="00585DDA" w:rsidP="007B648B">
            <w:pPr>
              <w:pStyle w:val="tabletext11"/>
              <w:jc w:val="right"/>
            </w:pPr>
          </w:p>
        </w:tc>
        <w:tc>
          <w:tcPr>
            <w:tcW w:w="785" w:type="dxa"/>
            <w:tcBorders>
              <w:top w:val="nil"/>
              <w:left w:val="nil"/>
              <w:bottom w:val="nil"/>
            </w:tcBorders>
          </w:tcPr>
          <w:p w14:paraId="27359CB4" w14:textId="77777777" w:rsidR="00585DDA" w:rsidRPr="0064569F" w:rsidRDefault="00585DDA" w:rsidP="007B648B">
            <w:pPr>
              <w:pStyle w:val="tabletext11"/>
              <w:jc w:val="right"/>
            </w:pPr>
            <w:r w:rsidRPr="0064569F">
              <w:t>10,000</w:t>
            </w:r>
          </w:p>
        </w:tc>
        <w:tc>
          <w:tcPr>
            <w:tcW w:w="131" w:type="dxa"/>
            <w:tcBorders>
              <w:top w:val="nil"/>
              <w:bottom w:val="nil"/>
              <w:right w:val="nil"/>
            </w:tcBorders>
          </w:tcPr>
          <w:p w14:paraId="4EC968AD"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tcPr>
          <w:p w14:paraId="1FC19309" w14:textId="77777777" w:rsidR="00585DDA" w:rsidRPr="0064569F" w:rsidRDefault="00585DDA" w:rsidP="007B648B">
            <w:pPr>
              <w:pStyle w:val="tabletext11"/>
              <w:jc w:val="center"/>
            </w:pPr>
            <w:r w:rsidRPr="0064569F">
              <w:t>N/A</w:t>
            </w:r>
          </w:p>
        </w:tc>
        <w:tc>
          <w:tcPr>
            <w:tcW w:w="947" w:type="dxa"/>
            <w:tcBorders>
              <w:top w:val="nil"/>
              <w:left w:val="nil"/>
              <w:bottom w:val="nil"/>
              <w:right w:val="single" w:sz="6" w:space="0" w:color="auto"/>
            </w:tcBorders>
            <w:vAlign w:val="bottom"/>
          </w:tcPr>
          <w:p w14:paraId="6032801B" w14:textId="77777777" w:rsidR="00585DDA" w:rsidRPr="0064569F" w:rsidRDefault="00585DDA" w:rsidP="007B648B">
            <w:pPr>
              <w:pStyle w:val="tabletext11"/>
              <w:jc w:val="center"/>
            </w:pPr>
            <w:r w:rsidRPr="0064569F">
              <w:t>N/A</w:t>
            </w:r>
          </w:p>
        </w:tc>
        <w:tc>
          <w:tcPr>
            <w:tcW w:w="1476" w:type="dxa"/>
            <w:tcBorders>
              <w:top w:val="nil"/>
              <w:left w:val="nil"/>
              <w:bottom w:val="nil"/>
              <w:right w:val="single" w:sz="6" w:space="0" w:color="auto"/>
            </w:tcBorders>
            <w:vAlign w:val="bottom"/>
          </w:tcPr>
          <w:p w14:paraId="0C6982B9" w14:textId="77777777" w:rsidR="00585DDA" w:rsidRPr="0064569F" w:rsidRDefault="00585DDA" w:rsidP="007B648B">
            <w:pPr>
              <w:pStyle w:val="tabletext11"/>
              <w:jc w:val="center"/>
              <w:rPr>
                <w:rFonts w:cs="Arial"/>
                <w:color w:val="000000"/>
                <w:szCs w:val="18"/>
              </w:rPr>
            </w:pPr>
            <w:r w:rsidRPr="0064569F">
              <w:rPr>
                <w:rFonts w:cs="Arial"/>
                <w:color w:val="000000"/>
                <w:szCs w:val="18"/>
              </w:rPr>
              <w:t>-0.063</w:t>
            </w:r>
          </w:p>
        </w:tc>
        <w:tc>
          <w:tcPr>
            <w:tcW w:w="1476" w:type="dxa"/>
            <w:tcBorders>
              <w:top w:val="nil"/>
              <w:left w:val="nil"/>
              <w:bottom w:val="nil"/>
              <w:right w:val="single" w:sz="6" w:space="0" w:color="auto"/>
            </w:tcBorders>
            <w:vAlign w:val="bottom"/>
          </w:tcPr>
          <w:p w14:paraId="46C8B0CC" w14:textId="77777777" w:rsidR="00585DDA" w:rsidRPr="0064569F" w:rsidRDefault="00585DDA" w:rsidP="007B648B">
            <w:pPr>
              <w:pStyle w:val="tabletext11"/>
              <w:jc w:val="center"/>
              <w:rPr>
                <w:rFonts w:cs="Arial"/>
                <w:color w:val="000000"/>
                <w:szCs w:val="18"/>
              </w:rPr>
            </w:pPr>
            <w:r w:rsidRPr="0064569F">
              <w:rPr>
                <w:rFonts w:cs="Arial"/>
                <w:color w:val="000000"/>
                <w:szCs w:val="18"/>
              </w:rPr>
              <w:t>0.715</w:t>
            </w:r>
          </w:p>
        </w:tc>
        <w:tc>
          <w:tcPr>
            <w:tcW w:w="1476" w:type="dxa"/>
            <w:tcBorders>
              <w:top w:val="nil"/>
              <w:left w:val="nil"/>
              <w:bottom w:val="nil"/>
              <w:right w:val="single" w:sz="6" w:space="0" w:color="auto"/>
            </w:tcBorders>
            <w:vAlign w:val="bottom"/>
          </w:tcPr>
          <w:p w14:paraId="1C3367CA" w14:textId="77777777" w:rsidR="00585DDA" w:rsidRPr="0064569F" w:rsidRDefault="00585DDA" w:rsidP="007B648B">
            <w:pPr>
              <w:pStyle w:val="tabletext11"/>
              <w:jc w:val="center"/>
              <w:rPr>
                <w:rFonts w:cs="Arial"/>
                <w:color w:val="000000"/>
                <w:szCs w:val="18"/>
              </w:rPr>
            </w:pPr>
            <w:r w:rsidRPr="0064569F">
              <w:rPr>
                <w:rFonts w:cs="Arial"/>
                <w:color w:val="000000"/>
                <w:szCs w:val="18"/>
              </w:rPr>
              <w:t>-0.133</w:t>
            </w:r>
          </w:p>
        </w:tc>
        <w:tc>
          <w:tcPr>
            <w:tcW w:w="1476" w:type="dxa"/>
            <w:tcBorders>
              <w:top w:val="nil"/>
              <w:left w:val="nil"/>
              <w:bottom w:val="nil"/>
              <w:right w:val="single" w:sz="6" w:space="0" w:color="auto"/>
            </w:tcBorders>
            <w:vAlign w:val="bottom"/>
          </w:tcPr>
          <w:p w14:paraId="7B217683" w14:textId="77777777" w:rsidR="00585DDA" w:rsidRPr="0064569F" w:rsidRDefault="00585DDA" w:rsidP="007B648B">
            <w:pPr>
              <w:pStyle w:val="tabletext11"/>
              <w:jc w:val="center"/>
              <w:rPr>
                <w:rFonts w:cs="Arial"/>
                <w:color w:val="000000"/>
                <w:szCs w:val="18"/>
              </w:rPr>
            </w:pPr>
            <w:r w:rsidRPr="0064569F">
              <w:rPr>
                <w:rFonts w:cs="Arial"/>
                <w:color w:val="000000"/>
                <w:szCs w:val="18"/>
              </w:rPr>
              <w:t>0.609</w:t>
            </w:r>
          </w:p>
        </w:tc>
        <w:tc>
          <w:tcPr>
            <w:tcW w:w="1072" w:type="dxa"/>
            <w:tcBorders>
              <w:top w:val="nil"/>
              <w:left w:val="nil"/>
              <w:bottom w:val="nil"/>
              <w:right w:val="single" w:sz="6" w:space="0" w:color="auto"/>
            </w:tcBorders>
            <w:vAlign w:val="bottom"/>
          </w:tcPr>
          <w:p w14:paraId="4DCC8064" w14:textId="77777777" w:rsidR="00585DDA" w:rsidRPr="0064569F" w:rsidRDefault="00585DDA" w:rsidP="007B648B">
            <w:pPr>
              <w:pStyle w:val="tabletext11"/>
              <w:jc w:val="center"/>
              <w:rPr>
                <w:rFonts w:cs="Arial"/>
                <w:color w:val="000000"/>
                <w:szCs w:val="18"/>
              </w:rPr>
            </w:pPr>
            <w:r w:rsidRPr="0064569F">
              <w:rPr>
                <w:rFonts w:cs="Arial"/>
                <w:color w:val="000000"/>
                <w:szCs w:val="18"/>
              </w:rPr>
              <w:t>0.589</w:t>
            </w:r>
          </w:p>
        </w:tc>
      </w:tr>
      <w:tr w:rsidR="00585DDA" w:rsidRPr="0064569F" w14:paraId="246D92CB" w14:textId="77777777" w:rsidTr="007B648B">
        <w:trPr>
          <w:cantSplit/>
          <w:trHeight w:val="196"/>
        </w:trPr>
        <w:tc>
          <w:tcPr>
            <w:tcW w:w="189" w:type="dxa"/>
          </w:tcPr>
          <w:p w14:paraId="2768F142" w14:textId="77777777" w:rsidR="00585DDA" w:rsidRPr="0064569F" w:rsidRDefault="00585DDA" w:rsidP="007B648B">
            <w:pPr>
              <w:pStyle w:val="tabletext11"/>
            </w:pPr>
          </w:p>
        </w:tc>
        <w:tc>
          <w:tcPr>
            <w:tcW w:w="200" w:type="dxa"/>
            <w:tcBorders>
              <w:top w:val="nil"/>
              <w:left w:val="single" w:sz="6" w:space="0" w:color="auto"/>
              <w:bottom w:val="nil"/>
              <w:right w:val="nil"/>
            </w:tcBorders>
          </w:tcPr>
          <w:p w14:paraId="7FFC3E13" w14:textId="77777777" w:rsidR="00585DDA" w:rsidRPr="0064569F" w:rsidRDefault="00585DDA" w:rsidP="007B648B">
            <w:pPr>
              <w:pStyle w:val="tabletext11"/>
              <w:jc w:val="right"/>
            </w:pPr>
          </w:p>
        </w:tc>
        <w:tc>
          <w:tcPr>
            <w:tcW w:w="785" w:type="dxa"/>
            <w:tcBorders>
              <w:top w:val="nil"/>
              <w:left w:val="nil"/>
              <w:bottom w:val="nil"/>
            </w:tcBorders>
          </w:tcPr>
          <w:p w14:paraId="0AE65B96" w14:textId="77777777" w:rsidR="00585DDA" w:rsidRPr="0064569F" w:rsidRDefault="00585DDA" w:rsidP="007B648B">
            <w:pPr>
              <w:pStyle w:val="tabletext11"/>
              <w:jc w:val="right"/>
            </w:pPr>
            <w:r w:rsidRPr="0064569F">
              <w:t>15,000</w:t>
            </w:r>
          </w:p>
        </w:tc>
        <w:tc>
          <w:tcPr>
            <w:tcW w:w="131" w:type="dxa"/>
            <w:tcBorders>
              <w:top w:val="nil"/>
              <w:bottom w:val="nil"/>
              <w:right w:val="nil"/>
            </w:tcBorders>
          </w:tcPr>
          <w:p w14:paraId="4254468F" w14:textId="77777777" w:rsidR="00585DDA" w:rsidRPr="0064569F" w:rsidRDefault="00585DDA" w:rsidP="007B648B">
            <w:pPr>
              <w:pStyle w:val="tabletext11"/>
              <w:jc w:val="right"/>
            </w:pPr>
          </w:p>
        </w:tc>
        <w:tc>
          <w:tcPr>
            <w:tcW w:w="1052" w:type="dxa"/>
            <w:tcBorders>
              <w:top w:val="nil"/>
              <w:left w:val="single" w:sz="6" w:space="0" w:color="auto"/>
              <w:bottom w:val="nil"/>
              <w:right w:val="single" w:sz="6" w:space="0" w:color="auto"/>
            </w:tcBorders>
            <w:vAlign w:val="bottom"/>
          </w:tcPr>
          <w:p w14:paraId="3623B736" w14:textId="77777777" w:rsidR="00585DDA" w:rsidRPr="0064569F" w:rsidRDefault="00585DDA" w:rsidP="007B648B">
            <w:pPr>
              <w:pStyle w:val="tabletext11"/>
              <w:jc w:val="center"/>
            </w:pPr>
            <w:r w:rsidRPr="0064569F">
              <w:t>N/A</w:t>
            </w:r>
          </w:p>
        </w:tc>
        <w:tc>
          <w:tcPr>
            <w:tcW w:w="947" w:type="dxa"/>
            <w:tcBorders>
              <w:top w:val="nil"/>
              <w:left w:val="nil"/>
              <w:bottom w:val="nil"/>
              <w:right w:val="single" w:sz="6" w:space="0" w:color="auto"/>
            </w:tcBorders>
            <w:vAlign w:val="bottom"/>
          </w:tcPr>
          <w:p w14:paraId="1338759A" w14:textId="77777777" w:rsidR="00585DDA" w:rsidRPr="0064569F" w:rsidRDefault="00585DDA" w:rsidP="007B648B">
            <w:pPr>
              <w:pStyle w:val="tabletext11"/>
              <w:jc w:val="center"/>
            </w:pPr>
            <w:r w:rsidRPr="0064569F">
              <w:t>N/A</w:t>
            </w:r>
          </w:p>
        </w:tc>
        <w:tc>
          <w:tcPr>
            <w:tcW w:w="1476" w:type="dxa"/>
            <w:tcBorders>
              <w:top w:val="nil"/>
              <w:left w:val="nil"/>
              <w:bottom w:val="nil"/>
              <w:right w:val="single" w:sz="6" w:space="0" w:color="auto"/>
            </w:tcBorders>
            <w:vAlign w:val="bottom"/>
          </w:tcPr>
          <w:p w14:paraId="78044665" w14:textId="77777777" w:rsidR="00585DDA" w:rsidRPr="0064569F" w:rsidRDefault="00585DDA" w:rsidP="007B648B">
            <w:pPr>
              <w:pStyle w:val="tabletext11"/>
              <w:jc w:val="center"/>
              <w:rPr>
                <w:rFonts w:cs="Arial"/>
                <w:color w:val="000000"/>
                <w:szCs w:val="18"/>
              </w:rPr>
            </w:pPr>
            <w:r w:rsidRPr="0064569F">
              <w:rPr>
                <w:rFonts w:cs="Arial"/>
                <w:color w:val="000000"/>
                <w:szCs w:val="18"/>
              </w:rPr>
              <w:t>-0.035</w:t>
            </w:r>
          </w:p>
        </w:tc>
        <w:tc>
          <w:tcPr>
            <w:tcW w:w="1476" w:type="dxa"/>
            <w:tcBorders>
              <w:top w:val="nil"/>
              <w:left w:val="nil"/>
              <w:bottom w:val="nil"/>
              <w:right w:val="single" w:sz="6" w:space="0" w:color="auto"/>
            </w:tcBorders>
            <w:vAlign w:val="bottom"/>
          </w:tcPr>
          <w:p w14:paraId="570D8C66" w14:textId="77777777" w:rsidR="00585DDA" w:rsidRPr="0064569F" w:rsidRDefault="00585DDA" w:rsidP="007B648B">
            <w:pPr>
              <w:pStyle w:val="tabletext11"/>
              <w:jc w:val="center"/>
              <w:rPr>
                <w:rFonts w:cs="Arial"/>
                <w:color w:val="000000"/>
                <w:szCs w:val="18"/>
              </w:rPr>
            </w:pPr>
            <w:r w:rsidRPr="0064569F">
              <w:rPr>
                <w:rFonts w:cs="Arial"/>
                <w:color w:val="000000"/>
                <w:szCs w:val="18"/>
              </w:rPr>
              <w:t>0.824</w:t>
            </w:r>
          </w:p>
        </w:tc>
        <w:tc>
          <w:tcPr>
            <w:tcW w:w="1476" w:type="dxa"/>
            <w:tcBorders>
              <w:top w:val="nil"/>
              <w:left w:val="nil"/>
              <w:bottom w:val="nil"/>
              <w:right w:val="single" w:sz="6" w:space="0" w:color="auto"/>
            </w:tcBorders>
            <w:vAlign w:val="bottom"/>
          </w:tcPr>
          <w:p w14:paraId="3DCFFAB3" w14:textId="77777777" w:rsidR="00585DDA" w:rsidRPr="0064569F" w:rsidRDefault="00585DDA" w:rsidP="007B648B">
            <w:pPr>
              <w:pStyle w:val="tabletext11"/>
              <w:jc w:val="center"/>
              <w:rPr>
                <w:rFonts w:cs="Arial"/>
                <w:color w:val="000000"/>
                <w:szCs w:val="18"/>
              </w:rPr>
            </w:pPr>
            <w:r w:rsidRPr="0064569F">
              <w:rPr>
                <w:rFonts w:cs="Arial"/>
                <w:color w:val="000000"/>
                <w:szCs w:val="18"/>
              </w:rPr>
              <w:t>-0.132</w:t>
            </w:r>
          </w:p>
        </w:tc>
        <w:tc>
          <w:tcPr>
            <w:tcW w:w="1476" w:type="dxa"/>
            <w:tcBorders>
              <w:top w:val="nil"/>
              <w:left w:val="nil"/>
              <w:bottom w:val="nil"/>
              <w:right w:val="single" w:sz="6" w:space="0" w:color="auto"/>
            </w:tcBorders>
            <w:vAlign w:val="bottom"/>
          </w:tcPr>
          <w:p w14:paraId="6ED1701A" w14:textId="77777777" w:rsidR="00585DDA" w:rsidRPr="0064569F" w:rsidRDefault="00585DDA" w:rsidP="007B648B">
            <w:pPr>
              <w:pStyle w:val="tabletext11"/>
              <w:jc w:val="center"/>
              <w:rPr>
                <w:rFonts w:cs="Arial"/>
                <w:color w:val="000000"/>
                <w:szCs w:val="18"/>
              </w:rPr>
            </w:pPr>
            <w:r w:rsidRPr="0064569F">
              <w:rPr>
                <w:rFonts w:cs="Arial"/>
                <w:color w:val="000000"/>
                <w:szCs w:val="18"/>
              </w:rPr>
              <w:t>0.722</w:t>
            </w:r>
          </w:p>
        </w:tc>
        <w:tc>
          <w:tcPr>
            <w:tcW w:w="1072" w:type="dxa"/>
            <w:tcBorders>
              <w:top w:val="nil"/>
              <w:left w:val="nil"/>
              <w:bottom w:val="nil"/>
              <w:right w:val="single" w:sz="6" w:space="0" w:color="auto"/>
            </w:tcBorders>
            <w:vAlign w:val="bottom"/>
          </w:tcPr>
          <w:p w14:paraId="73C695CB" w14:textId="77777777" w:rsidR="00585DDA" w:rsidRPr="0064569F" w:rsidRDefault="00585DDA" w:rsidP="007B648B">
            <w:pPr>
              <w:pStyle w:val="tabletext11"/>
              <w:jc w:val="center"/>
              <w:rPr>
                <w:rFonts w:cs="Arial"/>
                <w:color w:val="000000"/>
                <w:szCs w:val="18"/>
              </w:rPr>
            </w:pPr>
            <w:r w:rsidRPr="0064569F">
              <w:rPr>
                <w:rFonts w:cs="Arial"/>
                <w:color w:val="000000"/>
                <w:szCs w:val="18"/>
              </w:rPr>
              <w:t>0.703</w:t>
            </w:r>
          </w:p>
        </w:tc>
      </w:tr>
      <w:tr w:rsidR="00585DDA" w:rsidRPr="0064569F" w14:paraId="688F990C" w14:textId="77777777" w:rsidTr="007B648B">
        <w:trPr>
          <w:cantSplit/>
          <w:trHeight w:val="196"/>
        </w:trPr>
        <w:tc>
          <w:tcPr>
            <w:tcW w:w="189" w:type="dxa"/>
          </w:tcPr>
          <w:p w14:paraId="1AA54DF0" w14:textId="77777777" w:rsidR="00585DDA" w:rsidRPr="0064569F" w:rsidRDefault="00585DDA" w:rsidP="007B648B">
            <w:pPr>
              <w:pStyle w:val="tabletext11"/>
            </w:pPr>
          </w:p>
        </w:tc>
        <w:tc>
          <w:tcPr>
            <w:tcW w:w="200" w:type="dxa"/>
            <w:tcBorders>
              <w:top w:val="nil"/>
              <w:left w:val="single" w:sz="6" w:space="0" w:color="auto"/>
              <w:bottom w:val="single" w:sz="6" w:space="0" w:color="auto"/>
              <w:right w:val="nil"/>
            </w:tcBorders>
          </w:tcPr>
          <w:p w14:paraId="52ABC202" w14:textId="77777777" w:rsidR="00585DDA" w:rsidRPr="0064569F" w:rsidRDefault="00585DDA" w:rsidP="007B648B">
            <w:pPr>
              <w:pStyle w:val="tabletext11"/>
              <w:jc w:val="right"/>
            </w:pPr>
          </w:p>
        </w:tc>
        <w:tc>
          <w:tcPr>
            <w:tcW w:w="785" w:type="dxa"/>
            <w:tcBorders>
              <w:top w:val="nil"/>
              <w:left w:val="nil"/>
              <w:bottom w:val="single" w:sz="6" w:space="0" w:color="auto"/>
            </w:tcBorders>
          </w:tcPr>
          <w:p w14:paraId="223EAE0E" w14:textId="77777777" w:rsidR="00585DDA" w:rsidRPr="0064569F" w:rsidRDefault="00585DDA" w:rsidP="007B648B">
            <w:pPr>
              <w:pStyle w:val="tabletext11"/>
              <w:jc w:val="right"/>
            </w:pPr>
            <w:r w:rsidRPr="0064569F">
              <w:t>20,000</w:t>
            </w:r>
          </w:p>
        </w:tc>
        <w:tc>
          <w:tcPr>
            <w:tcW w:w="131" w:type="dxa"/>
            <w:tcBorders>
              <w:top w:val="nil"/>
              <w:bottom w:val="single" w:sz="6" w:space="0" w:color="auto"/>
              <w:right w:val="nil"/>
            </w:tcBorders>
          </w:tcPr>
          <w:p w14:paraId="59A81511" w14:textId="77777777" w:rsidR="00585DDA" w:rsidRPr="0064569F" w:rsidRDefault="00585DDA" w:rsidP="007B648B">
            <w:pPr>
              <w:pStyle w:val="tabletext11"/>
              <w:jc w:val="right"/>
            </w:pPr>
          </w:p>
        </w:tc>
        <w:tc>
          <w:tcPr>
            <w:tcW w:w="1052" w:type="dxa"/>
            <w:tcBorders>
              <w:top w:val="nil"/>
              <w:left w:val="single" w:sz="6" w:space="0" w:color="auto"/>
              <w:bottom w:val="single" w:sz="6" w:space="0" w:color="auto"/>
              <w:right w:val="single" w:sz="6" w:space="0" w:color="auto"/>
            </w:tcBorders>
            <w:vAlign w:val="bottom"/>
          </w:tcPr>
          <w:p w14:paraId="203D200B" w14:textId="77777777" w:rsidR="00585DDA" w:rsidRPr="0064569F" w:rsidRDefault="00585DDA" w:rsidP="007B648B">
            <w:pPr>
              <w:pStyle w:val="tabletext11"/>
              <w:jc w:val="center"/>
            </w:pPr>
            <w:r w:rsidRPr="0064569F">
              <w:t>N/A</w:t>
            </w:r>
          </w:p>
        </w:tc>
        <w:tc>
          <w:tcPr>
            <w:tcW w:w="947" w:type="dxa"/>
            <w:tcBorders>
              <w:top w:val="nil"/>
              <w:left w:val="nil"/>
              <w:bottom w:val="single" w:sz="6" w:space="0" w:color="auto"/>
              <w:right w:val="single" w:sz="6" w:space="0" w:color="auto"/>
            </w:tcBorders>
            <w:vAlign w:val="bottom"/>
          </w:tcPr>
          <w:p w14:paraId="64030AEE" w14:textId="77777777" w:rsidR="00585DDA" w:rsidRPr="0064569F" w:rsidRDefault="00585DDA" w:rsidP="007B648B">
            <w:pPr>
              <w:pStyle w:val="tabletext11"/>
              <w:jc w:val="center"/>
            </w:pPr>
            <w:r w:rsidRPr="0064569F">
              <w:t>N/A</w:t>
            </w:r>
          </w:p>
        </w:tc>
        <w:tc>
          <w:tcPr>
            <w:tcW w:w="1476" w:type="dxa"/>
            <w:tcBorders>
              <w:top w:val="nil"/>
              <w:left w:val="nil"/>
              <w:bottom w:val="single" w:sz="6" w:space="0" w:color="auto"/>
              <w:right w:val="single" w:sz="6" w:space="0" w:color="auto"/>
            </w:tcBorders>
            <w:vAlign w:val="bottom"/>
          </w:tcPr>
          <w:p w14:paraId="63C72A7E" w14:textId="77777777" w:rsidR="00585DDA" w:rsidRPr="0064569F" w:rsidRDefault="00585DDA" w:rsidP="007B648B">
            <w:pPr>
              <w:pStyle w:val="tabletext11"/>
              <w:jc w:val="center"/>
              <w:rPr>
                <w:rFonts w:cs="Arial"/>
                <w:color w:val="000000"/>
                <w:szCs w:val="18"/>
              </w:rPr>
            </w:pPr>
            <w:r w:rsidRPr="0064569F">
              <w:rPr>
                <w:rFonts w:cs="Arial"/>
                <w:color w:val="000000"/>
                <w:szCs w:val="18"/>
              </w:rPr>
              <w:t>-0.016</w:t>
            </w:r>
          </w:p>
        </w:tc>
        <w:tc>
          <w:tcPr>
            <w:tcW w:w="1476" w:type="dxa"/>
            <w:tcBorders>
              <w:top w:val="nil"/>
              <w:left w:val="nil"/>
              <w:bottom w:val="single" w:sz="6" w:space="0" w:color="auto"/>
              <w:right w:val="single" w:sz="6" w:space="0" w:color="auto"/>
            </w:tcBorders>
            <w:vAlign w:val="bottom"/>
          </w:tcPr>
          <w:p w14:paraId="6AB62266" w14:textId="77777777" w:rsidR="00585DDA" w:rsidRPr="0064569F" w:rsidRDefault="00585DDA" w:rsidP="007B648B">
            <w:pPr>
              <w:pStyle w:val="tabletext11"/>
              <w:jc w:val="center"/>
              <w:rPr>
                <w:rFonts w:cs="Arial"/>
                <w:color w:val="000000"/>
                <w:szCs w:val="18"/>
              </w:rPr>
            </w:pPr>
            <w:r w:rsidRPr="0064569F">
              <w:rPr>
                <w:rFonts w:cs="Arial"/>
                <w:color w:val="000000"/>
                <w:szCs w:val="18"/>
              </w:rPr>
              <w:t>0.890</w:t>
            </w:r>
          </w:p>
        </w:tc>
        <w:tc>
          <w:tcPr>
            <w:tcW w:w="1476" w:type="dxa"/>
            <w:tcBorders>
              <w:top w:val="nil"/>
              <w:left w:val="nil"/>
              <w:bottom w:val="single" w:sz="6" w:space="0" w:color="auto"/>
              <w:right w:val="single" w:sz="6" w:space="0" w:color="auto"/>
            </w:tcBorders>
            <w:vAlign w:val="bottom"/>
          </w:tcPr>
          <w:p w14:paraId="6852A235" w14:textId="77777777" w:rsidR="00585DDA" w:rsidRPr="0064569F" w:rsidRDefault="00585DDA" w:rsidP="007B648B">
            <w:pPr>
              <w:pStyle w:val="tabletext11"/>
              <w:jc w:val="center"/>
              <w:rPr>
                <w:rFonts w:cs="Arial"/>
                <w:color w:val="000000"/>
                <w:szCs w:val="18"/>
              </w:rPr>
            </w:pPr>
            <w:r w:rsidRPr="0064569F">
              <w:rPr>
                <w:rFonts w:cs="Arial"/>
                <w:color w:val="000000"/>
                <w:szCs w:val="18"/>
              </w:rPr>
              <w:t>-0.131</w:t>
            </w:r>
          </w:p>
        </w:tc>
        <w:tc>
          <w:tcPr>
            <w:tcW w:w="1476" w:type="dxa"/>
            <w:tcBorders>
              <w:top w:val="nil"/>
              <w:left w:val="nil"/>
              <w:bottom w:val="single" w:sz="6" w:space="0" w:color="auto"/>
              <w:right w:val="single" w:sz="6" w:space="0" w:color="auto"/>
            </w:tcBorders>
            <w:vAlign w:val="bottom"/>
          </w:tcPr>
          <w:p w14:paraId="4525AE75" w14:textId="77777777" w:rsidR="00585DDA" w:rsidRPr="0064569F" w:rsidRDefault="00585DDA" w:rsidP="007B648B">
            <w:pPr>
              <w:pStyle w:val="tabletext11"/>
              <w:jc w:val="center"/>
              <w:rPr>
                <w:rFonts w:cs="Arial"/>
                <w:color w:val="000000"/>
                <w:szCs w:val="18"/>
              </w:rPr>
            </w:pPr>
            <w:r w:rsidRPr="0064569F">
              <w:rPr>
                <w:rFonts w:cs="Arial"/>
                <w:color w:val="000000"/>
                <w:szCs w:val="18"/>
              </w:rPr>
              <w:t>0.791</w:t>
            </w:r>
          </w:p>
        </w:tc>
        <w:tc>
          <w:tcPr>
            <w:tcW w:w="1072" w:type="dxa"/>
            <w:tcBorders>
              <w:top w:val="nil"/>
              <w:left w:val="nil"/>
              <w:bottom w:val="single" w:sz="6" w:space="0" w:color="auto"/>
              <w:right w:val="single" w:sz="6" w:space="0" w:color="auto"/>
            </w:tcBorders>
            <w:vAlign w:val="bottom"/>
          </w:tcPr>
          <w:p w14:paraId="51A2AB39" w14:textId="77777777" w:rsidR="00585DDA" w:rsidRPr="0064569F" w:rsidRDefault="00585DDA" w:rsidP="007B648B">
            <w:pPr>
              <w:pStyle w:val="tabletext11"/>
              <w:jc w:val="center"/>
              <w:rPr>
                <w:rFonts w:cs="Arial"/>
                <w:color w:val="000000"/>
                <w:szCs w:val="18"/>
              </w:rPr>
            </w:pPr>
            <w:r w:rsidRPr="0064569F">
              <w:rPr>
                <w:rFonts w:cs="Arial"/>
                <w:color w:val="000000"/>
                <w:szCs w:val="18"/>
              </w:rPr>
              <w:t>0.784</w:t>
            </w:r>
          </w:p>
        </w:tc>
      </w:tr>
    </w:tbl>
    <w:p w14:paraId="67EF5E6A" w14:textId="77777777" w:rsidR="00585DDA" w:rsidRPr="0064569F" w:rsidRDefault="00585DDA" w:rsidP="00585DDA">
      <w:pPr>
        <w:pStyle w:val="tablecaption"/>
      </w:pPr>
      <w:r w:rsidRPr="0064569F">
        <w:t>Table 298.B.3. Zone-rated Vehicles Deductible Discount Factors</w:t>
      </w:r>
    </w:p>
    <w:p w14:paraId="6505E86A" w14:textId="77777777" w:rsidR="00585DDA" w:rsidRPr="0064569F" w:rsidRDefault="00585DDA" w:rsidP="00585DDA">
      <w:pPr>
        <w:pStyle w:val="isonormal"/>
      </w:pPr>
    </w:p>
    <w:p w14:paraId="2EB21788" w14:textId="77777777" w:rsidR="00585DDA" w:rsidRPr="0064569F" w:rsidRDefault="00585DDA" w:rsidP="00585DDA">
      <w:pPr>
        <w:pStyle w:val="outlinehd3"/>
      </w:pPr>
      <w:r w:rsidRPr="0064569F">
        <w:tab/>
        <w:t>4.</w:t>
      </w:r>
      <w:r w:rsidRPr="0064569F">
        <w:tab/>
        <w:t>Auto Dealers And Garagekeepers</w:t>
      </w:r>
    </w:p>
    <w:p w14:paraId="013D7AE7" w14:textId="77777777" w:rsidR="00585DDA" w:rsidRPr="0064569F" w:rsidRDefault="00585DDA" w:rsidP="00585DDA">
      <w:pPr>
        <w:pStyle w:val="outlinehd4"/>
      </w:pPr>
      <w:r w:rsidRPr="0064569F">
        <w:tab/>
        <w:t>a.</w:t>
      </w:r>
      <w:r w:rsidRPr="0064569F">
        <w:tab/>
        <w:t>Auto Dealers Blanket Collision Deductible Factors</w:t>
      </w:r>
    </w:p>
    <w:p w14:paraId="2EA08FC4" w14:textId="77777777" w:rsidR="00585DDA" w:rsidRPr="0064569F" w:rsidRDefault="00585DDA" w:rsidP="00585DDA">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585DDA" w:rsidRPr="0064569F" w14:paraId="40F4DAA1"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60B80D3F" w14:textId="77777777" w:rsidR="00585DDA" w:rsidRPr="0064569F" w:rsidRDefault="00585DDA" w:rsidP="007B648B">
            <w:pPr>
              <w:pStyle w:val="tabletext11"/>
            </w:pPr>
          </w:p>
        </w:tc>
        <w:tc>
          <w:tcPr>
            <w:tcW w:w="2400" w:type="dxa"/>
            <w:gridSpan w:val="3"/>
            <w:tcBorders>
              <w:top w:val="single" w:sz="6" w:space="0" w:color="auto"/>
              <w:left w:val="single" w:sz="6" w:space="0" w:color="auto"/>
              <w:bottom w:val="single" w:sz="6" w:space="0" w:color="auto"/>
              <w:right w:val="single" w:sz="6" w:space="0" w:color="auto"/>
            </w:tcBorders>
          </w:tcPr>
          <w:p w14:paraId="0FE11453" w14:textId="77777777" w:rsidR="00585DDA" w:rsidRPr="0064569F" w:rsidRDefault="00585DDA" w:rsidP="007B648B">
            <w:pPr>
              <w:pStyle w:val="tablehead"/>
            </w:pPr>
            <w:r w:rsidRPr="0064569F">
              <w:t>Deductible Amount</w:t>
            </w: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8D57BA2" w14:textId="77777777" w:rsidR="00585DDA" w:rsidRPr="0064569F" w:rsidRDefault="00585DDA" w:rsidP="007B648B">
            <w:pPr>
              <w:pStyle w:val="tablehead"/>
            </w:pPr>
            <w:r w:rsidRPr="0064569F">
              <w:t>Factor</w:t>
            </w:r>
          </w:p>
        </w:tc>
      </w:tr>
      <w:tr w:rsidR="00585DDA" w:rsidRPr="0064569F" w14:paraId="1145B716" w14:textId="77777777" w:rsidTr="007B648B">
        <w:trPr>
          <w:trHeight w:val="190"/>
        </w:trPr>
        <w:tc>
          <w:tcPr>
            <w:tcW w:w="200" w:type="dxa"/>
            <w:tcBorders>
              <w:right w:val="single" w:sz="6" w:space="0" w:color="auto"/>
            </w:tcBorders>
            <w:tcMar>
              <w:top w:w="0" w:type="dxa"/>
              <w:left w:w="50" w:type="dxa"/>
              <w:bottom w:w="0" w:type="dxa"/>
              <w:right w:w="50" w:type="dxa"/>
            </w:tcMar>
          </w:tcPr>
          <w:p w14:paraId="0C743818" w14:textId="77777777" w:rsidR="00585DDA" w:rsidRPr="0064569F" w:rsidRDefault="00585DDA" w:rsidP="007B648B">
            <w:pPr>
              <w:pStyle w:val="tabletext11"/>
            </w:pPr>
          </w:p>
        </w:tc>
        <w:tc>
          <w:tcPr>
            <w:tcW w:w="200" w:type="dxa"/>
            <w:tcBorders>
              <w:top w:val="single" w:sz="6" w:space="0" w:color="auto"/>
              <w:left w:val="single" w:sz="6" w:space="0" w:color="auto"/>
            </w:tcBorders>
          </w:tcPr>
          <w:p w14:paraId="6198AFE2" w14:textId="77777777" w:rsidR="00585DDA" w:rsidRPr="0064569F" w:rsidRDefault="00585DDA" w:rsidP="007B648B">
            <w:pPr>
              <w:pStyle w:val="tabletext11"/>
              <w:jc w:val="right"/>
            </w:pPr>
            <w:r w:rsidRPr="0064569F">
              <w:t>$</w:t>
            </w:r>
          </w:p>
        </w:tc>
        <w:tc>
          <w:tcPr>
            <w:tcW w:w="1250" w:type="dxa"/>
            <w:tcBorders>
              <w:top w:val="single" w:sz="6" w:space="0" w:color="auto"/>
              <w:left w:val="nil"/>
            </w:tcBorders>
          </w:tcPr>
          <w:p w14:paraId="39A04FA9" w14:textId="77777777" w:rsidR="00585DDA" w:rsidRPr="0064569F" w:rsidRDefault="00585DDA" w:rsidP="007B648B">
            <w:pPr>
              <w:pStyle w:val="tabletext11"/>
              <w:tabs>
                <w:tab w:val="decimal" w:pos="200"/>
              </w:tabs>
              <w:jc w:val="right"/>
            </w:pPr>
            <w:r w:rsidRPr="0064569F">
              <w:t>250</w:t>
            </w:r>
          </w:p>
        </w:tc>
        <w:tc>
          <w:tcPr>
            <w:tcW w:w="950" w:type="dxa"/>
            <w:tcBorders>
              <w:top w:val="single" w:sz="6" w:space="0" w:color="auto"/>
              <w:right w:val="single" w:sz="6" w:space="0" w:color="auto"/>
            </w:tcBorders>
          </w:tcPr>
          <w:p w14:paraId="561CE913" w14:textId="77777777" w:rsidR="00585DDA" w:rsidRPr="0064569F" w:rsidRDefault="00585DDA" w:rsidP="007B648B">
            <w:pPr>
              <w:pStyle w:val="tabletext11"/>
              <w:tabs>
                <w:tab w:val="decimal" w:pos="200"/>
              </w:tabs>
              <w:jc w:val="cente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2E266036" w14:textId="77777777" w:rsidR="00585DDA" w:rsidRPr="0064569F" w:rsidRDefault="00585DDA" w:rsidP="007B648B">
            <w:pPr>
              <w:pStyle w:val="tabletext11"/>
              <w:jc w:val="center"/>
            </w:pPr>
            <w:r w:rsidRPr="0064569F">
              <w:t>1.00</w:t>
            </w:r>
          </w:p>
        </w:tc>
      </w:tr>
      <w:tr w:rsidR="00585DDA" w:rsidRPr="0064569F" w14:paraId="6714564D"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3A8D74B3" w14:textId="77777777" w:rsidR="00585DDA" w:rsidRPr="0064569F" w:rsidRDefault="00585DDA" w:rsidP="007B648B">
            <w:pPr>
              <w:pStyle w:val="tabletext11"/>
            </w:pPr>
          </w:p>
        </w:tc>
        <w:tc>
          <w:tcPr>
            <w:tcW w:w="200" w:type="dxa"/>
            <w:tcBorders>
              <w:left w:val="single" w:sz="6" w:space="0" w:color="auto"/>
            </w:tcBorders>
          </w:tcPr>
          <w:p w14:paraId="5FC2C939" w14:textId="77777777" w:rsidR="00585DDA" w:rsidRPr="0064569F" w:rsidRDefault="00585DDA" w:rsidP="007B648B">
            <w:pPr>
              <w:pStyle w:val="tabletext11"/>
              <w:jc w:val="right"/>
            </w:pPr>
          </w:p>
        </w:tc>
        <w:tc>
          <w:tcPr>
            <w:tcW w:w="1250" w:type="dxa"/>
            <w:tcBorders>
              <w:left w:val="nil"/>
            </w:tcBorders>
          </w:tcPr>
          <w:p w14:paraId="4EAE7383" w14:textId="77777777" w:rsidR="00585DDA" w:rsidRPr="0064569F" w:rsidRDefault="00585DDA" w:rsidP="007B648B">
            <w:pPr>
              <w:pStyle w:val="tabletext11"/>
              <w:tabs>
                <w:tab w:val="decimal" w:pos="200"/>
              </w:tabs>
              <w:jc w:val="right"/>
            </w:pPr>
            <w:r w:rsidRPr="0064569F">
              <w:t>500</w:t>
            </w:r>
          </w:p>
        </w:tc>
        <w:tc>
          <w:tcPr>
            <w:tcW w:w="950" w:type="dxa"/>
            <w:tcBorders>
              <w:right w:val="single" w:sz="6" w:space="0" w:color="auto"/>
            </w:tcBorders>
          </w:tcPr>
          <w:p w14:paraId="15924055" w14:textId="77777777" w:rsidR="00585DDA" w:rsidRPr="0064569F" w:rsidRDefault="00585DDA" w:rsidP="007B648B">
            <w:pPr>
              <w:pStyle w:val="tabletext11"/>
              <w:tabs>
                <w:tab w:val="decimal" w:pos="200"/>
              </w:tabs>
              <w:jc w:val="center"/>
            </w:pPr>
          </w:p>
        </w:tc>
        <w:tc>
          <w:tcPr>
            <w:tcW w:w="2400" w:type="dxa"/>
            <w:tcBorders>
              <w:left w:val="single" w:sz="6" w:space="0" w:color="auto"/>
              <w:right w:val="single" w:sz="6" w:space="0" w:color="auto"/>
            </w:tcBorders>
            <w:tcMar>
              <w:top w:w="0" w:type="dxa"/>
              <w:left w:w="50" w:type="dxa"/>
              <w:bottom w:w="0" w:type="dxa"/>
              <w:right w:w="50" w:type="dxa"/>
            </w:tcMar>
            <w:hideMark/>
          </w:tcPr>
          <w:p w14:paraId="26BACB41" w14:textId="77777777" w:rsidR="00585DDA" w:rsidRPr="0064569F" w:rsidRDefault="00585DDA" w:rsidP="007B648B">
            <w:pPr>
              <w:pStyle w:val="tabletext11"/>
              <w:jc w:val="center"/>
            </w:pPr>
            <w:r w:rsidRPr="0064569F">
              <w:t>0.65</w:t>
            </w:r>
          </w:p>
        </w:tc>
      </w:tr>
      <w:tr w:rsidR="00585DDA" w:rsidRPr="0064569F" w14:paraId="27283944" w14:textId="77777777" w:rsidTr="007B648B">
        <w:trPr>
          <w:trHeight w:val="190"/>
        </w:trPr>
        <w:tc>
          <w:tcPr>
            <w:tcW w:w="200" w:type="dxa"/>
            <w:tcBorders>
              <w:right w:val="single" w:sz="6" w:space="0" w:color="auto"/>
            </w:tcBorders>
            <w:tcMar>
              <w:top w:w="0" w:type="dxa"/>
              <w:left w:w="50" w:type="dxa"/>
              <w:bottom w:w="0" w:type="dxa"/>
              <w:right w:w="50" w:type="dxa"/>
            </w:tcMar>
          </w:tcPr>
          <w:p w14:paraId="123FB213" w14:textId="77777777" w:rsidR="00585DDA" w:rsidRPr="0064569F" w:rsidRDefault="00585DDA" w:rsidP="007B648B">
            <w:pPr>
              <w:pStyle w:val="tabletext11"/>
            </w:pPr>
          </w:p>
        </w:tc>
        <w:tc>
          <w:tcPr>
            <w:tcW w:w="200" w:type="dxa"/>
            <w:tcBorders>
              <w:left w:val="single" w:sz="6" w:space="0" w:color="auto"/>
              <w:bottom w:val="single" w:sz="6" w:space="0" w:color="auto"/>
            </w:tcBorders>
          </w:tcPr>
          <w:p w14:paraId="309F3E2C" w14:textId="77777777" w:rsidR="00585DDA" w:rsidRPr="0064569F" w:rsidRDefault="00585DDA" w:rsidP="007B648B">
            <w:pPr>
              <w:pStyle w:val="tabletext11"/>
              <w:jc w:val="right"/>
            </w:pPr>
          </w:p>
        </w:tc>
        <w:tc>
          <w:tcPr>
            <w:tcW w:w="1250" w:type="dxa"/>
            <w:tcBorders>
              <w:left w:val="nil"/>
              <w:bottom w:val="single" w:sz="6" w:space="0" w:color="auto"/>
            </w:tcBorders>
          </w:tcPr>
          <w:p w14:paraId="6820EB75" w14:textId="77777777" w:rsidR="00585DDA" w:rsidRPr="0064569F" w:rsidRDefault="00585DDA" w:rsidP="007B648B">
            <w:pPr>
              <w:pStyle w:val="tabletext11"/>
              <w:tabs>
                <w:tab w:val="decimal" w:pos="200"/>
              </w:tabs>
              <w:jc w:val="right"/>
            </w:pPr>
            <w:r w:rsidRPr="0064569F">
              <w:t>1,000</w:t>
            </w:r>
          </w:p>
        </w:tc>
        <w:tc>
          <w:tcPr>
            <w:tcW w:w="950" w:type="dxa"/>
            <w:tcBorders>
              <w:bottom w:val="single" w:sz="6" w:space="0" w:color="auto"/>
              <w:right w:val="single" w:sz="6" w:space="0" w:color="auto"/>
            </w:tcBorders>
          </w:tcPr>
          <w:p w14:paraId="51F5E0AA" w14:textId="77777777" w:rsidR="00585DDA" w:rsidRPr="0064569F" w:rsidRDefault="00585DDA" w:rsidP="007B648B">
            <w:pPr>
              <w:pStyle w:val="tabletext11"/>
              <w:tabs>
                <w:tab w:val="decimal" w:pos="200"/>
              </w:tabs>
              <w:jc w:val="cente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60B8A895" w14:textId="77777777" w:rsidR="00585DDA" w:rsidRPr="0064569F" w:rsidRDefault="00585DDA" w:rsidP="007B648B">
            <w:pPr>
              <w:pStyle w:val="tabletext11"/>
              <w:jc w:val="center"/>
            </w:pPr>
            <w:r w:rsidRPr="0064569F">
              <w:t>0.35</w:t>
            </w:r>
          </w:p>
        </w:tc>
      </w:tr>
    </w:tbl>
    <w:p w14:paraId="4D29B713" w14:textId="77777777" w:rsidR="00585DDA" w:rsidRPr="0064569F" w:rsidRDefault="00585DDA" w:rsidP="00585DDA">
      <w:pPr>
        <w:pStyle w:val="tablecaption"/>
      </w:pPr>
      <w:r w:rsidRPr="0064569F">
        <w:t>Table 298.B.4.a. Auto Dealers Blanket Collision Deductible Factors</w:t>
      </w:r>
    </w:p>
    <w:p w14:paraId="546137C8" w14:textId="77777777" w:rsidR="00585DDA" w:rsidRPr="0064569F" w:rsidRDefault="00585DDA" w:rsidP="00585DDA">
      <w:pPr>
        <w:pStyle w:val="isonormal"/>
      </w:pPr>
    </w:p>
    <w:p w14:paraId="30A5D25E" w14:textId="77777777" w:rsidR="00585DDA" w:rsidRPr="0064569F" w:rsidRDefault="00585DDA" w:rsidP="00585DDA">
      <w:pPr>
        <w:pStyle w:val="outlinehd4"/>
      </w:pPr>
      <w:r w:rsidRPr="0064569F">
        <w:rPr>
          <w:bCs/>
        </w:rPr>
        <w:tab/>
        <w:t>b.</w:t>
      </w:r>
      <w:r w:rsidRPr="0064569F">
        <w:rPr>
          <w:bCs/>
        </w:rPr>
        <w:tab/>
      </w:r>
      <w:r w:rsidRPr="0064569F">
        <w:t>Auto Dealers And Garagekeepers Other Than Collision Deductible Factors</w:t>
      </w:r>
    </w:p>
    <w:p w14:paraId="64842A67" w14:textId="77777777" w:rsidR="00585DDA" w:rsidRPr="0064569F" w:rsidRDefault="00585DDA" w:rsidP="00585DDA">
      <w:pPr>
        <w:pStyle w:val="space4"/>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585DDA" w:rsidRPr="0064569F" w14:paraId="5A3B13B0"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3D5B8B7B" w14:textId="77777777" w:rsidR="00585DDA" w:rsidRPr="0064569F" w:rsidRDefault="00585DDA" w:rsidP="007B648B">
            <w:pPr>
              <w:pStyle w:val="tablehead"/>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C02D442" w14:textId="77777777" w:rsidR="00585DDA" w:rsidRPr="0064569F" w:rsidRDefault="00585DDA" w:rsidP="007B648B">
            <w:pPr>
              <w:pStyle w:val="tablehead"/>
            </w:pPr>
            <w:r w:rsidRPr="0064569F">
              <w:br/>
            </w:r>
            <w:r w:rsidRPr="0064569F">
              <w:br/>
              <w:t>Coverage</w:t>
            </w:r>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395DB5F" w14:textId="77777777" w:rsidR="00585DDA" w:rsidRPr="0064569F" w:rsidRDefault="00585DDA" w:rsidP="007B648B">
            <w:pPr>
              <w:pStyle w:val="tablehead"/>
            </w:pPr>
            <w:r w:rsidRPr="0064569F">
              <w:t>Per Auto And Per Occurrence</w:t>
            </w:r>
            <w:r w:rsidRPr="0064569F">
              <w:br/>
              <w:t xml:space="preserve">Deductible </w:t>
            </w:r>
            <w:r w:rsidRPr="0064569F">
              <w:rPr>
                <w:rFonts w:cs="Arial"/>
              </w:rPr>
              <w:t>–</w:t>
            </w:r>
            <w:r w:rsidRPr="0064569F">
              <w:t xml:space="preserve"> Applicable To Theft,</w:t>
            </w:r>
            <w:r w:rsidRPr="0064569F">
              <w:br/>
              <w:t>Mischief And Vandalism</w:t>
            </w:r>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770D747F" w14:textId="77777777" w:rsidR="00585DDA" w:rsidRPr="0064569F" w:rsidRDefault="00585DDA" w:rsidP="007B648B">
            <w:pPr>
              <w:pStyle w:val="tablehead"/>
            </w:pPr>
            <w:r w:rsidRPr="0064569F">
              <w:t>Per Auto And Per Occurrence</w:t>
            </w:r>
            <w:r w:rsidRPr="0064569F">
              <w:br/>
              <w:t xml:space="preserve">Deductible </w:t>
            </w:r>
            <w:r w:rsidRPr="0064569F">
              <w:rPr>
                <w:rFonts w:cs="Arial"/>
              </w:rPr>
              <w:t>–</w:t>
            </w:r>
            <w:r w:rsidRPr="0064569F">
              <w:t xml:space="preserve"> Applicable To All Perils</w:t>
            </w:r>
          </w:p>
        </w:tc>
      </w:tr>
      <w:tr w:rsidR="00585DDA" w:rsidRPr="0064569F" w14:paraId="4AF9E93F"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276F21FA" w14:textId="77777777" w:rsidR="00585DDA" w:rsidRPr="0064569F" w:rsidRDefault="00585DDA" w:rsidP="007B648B">
            <w:pPr>
              <w:pStyle w:val="tablehead"/>
              <w:rPr>
                <w:szCs w:val="24"/>
              </w:rPr>
            </w:pPr>
          </w:p>
        </w:tc>
        <w:tc>
          <w:tcPr>
            <w:tcW w:w="2931" w:type="dxa"/>
            <w:vMerge/>
            <w:tcBorders>
              <w:top w:val="single" w:sz="8" w:space="0" w:color="auto"/>
              <w:left w:val="single" w:sz="6" w:space="0" w:color="auto"/>
              <w:bottom w:val="single" w:sz="6" w:space="0" w:color="auto"/>
              <w:right w:val="single" w:sz="6" w:space="0" w:color="auto"/>
            </w:tcBorders>
            <w:vAlign w:val="center"/>
            <w:hideMark/>
          </w:tcPr>
          <w:p w14:paraId="6D7741E5" w14:textId="77777777" w:rsidR="00585DDA" w:rsidRPr="0064569F" w:rsidRDefault="00585DDA" w:rsidP="007B648B">
            <w:pPr>
              <w:pStyle w:val="tablehead"/>
            </w:pPr>
          </w:p>
        </w:tc>
        <w:tc>
          <w:tcPr>
            <w:tcW w:w="1170" w:type="dxa"/>
            <w:tcBorders>
              <w:left w:val="single" w:sz="6" w:space="0" w:color="auto"/>
              <w:bottom w:val="single" w:sz="6" w:space="0" w:color="auto"/>
              <w:right w:val="single" w:sz="8" w:space="0" w:color="auto"/>
            </w:tcBorders>
            <w:tcMar>
              <w:top w:w="0" w:type="dxa"/>
              <w:left w:w="50" w:type="dxa"/>
              <w:bottom w:w="0" w:type="dxa"/>
              <w:right w:w="50" w:type="dxa"/>
            </w:tcMar>
            <w:hideMark/>
          </w:tcPr>
          <w:p w14:paraId="1327D260" w14:textId="77777777" w:rsidR="00585DDA" w:rsidRPr="0064569F" w:rsidRDefault="00585DDA" w:rsidP="007B648B">
            <w:pPr>
              <w:pStyle w:val="tablehead"/>
            </w:pPr>
            <w:r w:rsidRPr="0064569F">
              <w:t>$100/500</w:t>
            </w:r>
          </w:p>
        </w:tc>
        <w:tc>
          <w:tcPr>
            <w:tcW w:w="1260" w:type="dxa"/>
            <w:tcBorders>
              <w:left w:val="nil"/>
              <w:bottom w:val="single" w:sz="6" w:space="0" w:color="auto"/>
              <w:right w:val="single" w:sz="8" w:space="0" w:color="auto"/>
            </w:tcBorders>
            <w:tcMar>
              <w:top w:w="0" w:type="dxa"/>
              <w:left w:w="50" w:type="dxa"/>
              <w:bottom w:w="0" w:type="dxa"/>
              <w:right w:w="50" w:type="dxa"/>
            </w:tcMar>
            <w:hideMark/>
          </w:tcPr>
          <w:p w14:paraId="79BE5ACE" w14:textId="77777777" w:rsidR="00585DDA" w:rsidRPr="0064569F" w:rsidRDefault="00585DDA" w:rsidP="007B648B">
            <w:pPr>
              <w:pStyle w:val="tablehead"/>
            </w:pPr>
            <w:r w:rsidRPr="0064569F">
              <w:t>$250/1,000</w:t>
            </w:r>
          </w:p>
        </w:tc>
        <w:tc>
          <w:tcPr>
            <w:tcW w:w="1170" w:type="dxa"/>
            <w:tcBorders>
              <w:left w:val="nil"/>
              <w:bottom w:val="single" w:sz="6" w:space="0" w:color="auto"/>
              <w:right w:val="single" w:sz="6" w:space="0" w:color="auto"/>
            </w:tcBorders>
            <w:tcMar>
              <w:top w:w="0" w:type="dxa"/>
              <w:left w:w="50" w:type="dxa"/>
              <w:bottom w:w="0" w:type="dxa"/>
              <w:right w:w="50" w:type="dxa"/>
            </w:tcMar>
            <w:hideMark/>
          </w:tcPr>
          <w:p w14:paraId="16AE77F1" w14:textId="77777777" w:rsidR="00585DDA" w:rsidRPr="0064569F" w:rsidRDefault="00585DDA" w:rsidP="007B648B">
            <w:pPr>
              <w:pStyle w:val="tablehead"/>
            </w:pPr>
            <w:r w:rsidRPr="0064569F">
              <w:t>$500/2,500</w:t>
            </w:r>
          </w:p>
        </w:tc>
        <w:tc>
          <w:tcPr>
            <w:tcW w:w="1350" w:type="dxa"/>
            <w:tcBorders>
              <w:left w:val="single" w:sz="6" w:space="0" w:color="auto"/>
              <w:bottom w:val="single" w:sz="6" w:space="0" w:color="auto"/>
              <w:right w:val="single" w:sz="6" w:space="0" w:color="auto"/>
            </w:tcBorders>
          </w:tcPr>
          <w:p w14:paraId="3E3C09A1" w14:textId="77777777" w:rsidR="00585DDA" w:rsidRPr="0064569F" w:rsidRDefault="00585DDA" w:rsidP="007B648B">
            <w:pPr>
              <w:pStyle w:val="tablehead"/>
            </w:pPr>
            <w:r w:rsidRPr="0064569F">
              <w:t>$100/500</w:t>
            </w:r>
          </w:p>
        </w:tc>
        <w:tc>
          <w:tcPr>
            <w:tcW w:w="1350" w:type="dxa"/>
            <w:tcBorders>
              <w:left w:val="single" w:sz="6" w:space="0" w:color="auto"/>
              <w:bottom w:val="single" w:sz="6" w:space="0" w:color="auto"/>
              <w:right w:val="single" w:sz="6" w:space="0" w:color="auto"/>
            </w:tcBorders>
          </w:tcPr>
          <w:p w14:paraId="204A3E5B" w14:textId="77777777" w:rsidR="00585DDA" w:rsidRPr="0064569F" w:rsidRDefault="00585DDA" w:rsidP="007B648B">
            <w:pPr>
              <w:pStyle w:val="tablehead"/>
            </w:pPr>
            <w:r w:rsidRPr="0064569F">
              <w:t>$250/1,000</w:t>
            </w:r>
          </w:p>
        </w:tc>
        <w:tc>
          <w:tcPr>
            <w:tcW w:w="1350" w:type="dxa"/>
            <w:tcBorders>
              <w:top w:val="single" w:sz="6" w:space="0" w:color="auto"/>
              <w:left w:val="single" w:sz="6" w:space="0" w:color="auto"/>
              <w:bottom w:val="single" w:sz="6" w:space="0" w:color="auto"/>
              <w:right w:val="single" w:sz="6" w:space="0" w:color="auto"/>
            </w:tcBorders>
          </w:tcPr>
          <w:p w14:paraId="5B46ECDE" w14:textId="77777777" w:rsidR="00585DDA" w:rsidRPr="0064569F" w:rsidRDefault="00585DDA" w:rsidP="007B648B">
            <w:pPr>
              <w:pStyle w:val="tablehead"/>
            </w:pPr>
            <w:r w:rsidRPr="0064569F">
              <w:t>$500/2,500</w:t>
            </w:r>
          </w:p>
        </w:tc>
      </w:tr>
      <w:tr w:rsidR="00585DDA" w:rsidRPr="0064569F" w14:paraId="174C2FF4"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7076059A" w14:textId="77777777" w:rsidR="00585DDA" w:rsidRPr="0064569F" w:rsidRDefault="00585DDA" w:rsidP="007B648B">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AC1DE7A" w14:textId="77777777" w:rsidR="00585DDA" w:rsidRPr="0064569F" w:rsidRDefault="00585DDA" w:rsidP="007B648B">
            <w:pPr>
              <w:pStyle w:val="tabletext11"/>
            </w:pPr>
            <w:r w:rsidRPr="0064569F">
              <w:t>Fire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A80E022" w14:textId="77777777" w:rsidR="00585DDA" w:rsidRPr="0064569F" w:rsidRDefault="00585DDA" w:rsidP="007B648B">
            <w:pPr>
              <w:pStyle w:val="tabletext11"/>
              <w:jc w:val="center"/>
            </w:pPr>
            <w:r w:rsidRPr="0064569F">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237542" w14:textId="77777777" w:rsidR="00585DDA" w:rsidRPr="0064569F" w:rsidRDefault="00585DDA" w:rsidP="007B648B">
            <w:pPr>
              <w:pStyle w:val="tabletext11"/>
              <w:jc w:val="center"/>
            </w:pPr>
            <w:r w:rsidRPr="0064569F">
              <w:t>1.000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4563707" w14:textId="77777777" w:rsidR="00585DDA" w:rsidRPr="0064569F" w:rsidRDefault="00585DDA" w:rsidP="007B648B">
            <w:pPr>
              <w:pStyle w:val="tabletext11"/>
              <w:jc w:val="center"/>
            </w:pPr>
            <w:r w:rsidRPr="0064569F">
              <w:t>1.000</w:t>
            </w:r>
          </w:p>
        </w:tc>
        <w:tc>
          <w:tcPr>
            <w:tcW w:w="1350" w:type="dxa"/>
            <w:tcBorders>
              <w:top w:val="single" w:sz="6" w:space="0" w:color="auto"/>
              <w:left w:val="single" w:sz="6" w:space="0" w:color="auto"/>
              <w:bottom w:val="single" w:sz="6" w:space="0" w:color="auto"/>
              <w:right w:val="single" w:sz="6" w:space="0" w:color="auto"/>
            </w:tcBorders>
          </w:tcPr>
          <w:p w14:paraId="4A89B70C" w14:textId="77777777" w:rsidR="00585DDA" w:rsidRPr="0064569F" w:rsidRDefault="00585DDA" w:rsidP="007B648B">
            <w:pPr>
              <w:pStyle w:val="tabletext11"/>
              <w:jc w:val="center"/>
            </w:pPr>
            <w:r w:rsidRPr="0064569F">
              <w:t>1.000</w:t>
            </w:r>
          </w:p>
        </w:tc>
        <w:tc>
          <w:tcPr>
            <w:tcW w:w="1350" w:type="dxa"/>
            <w:tcBorders>
              <w:top w:val="single" w:sz="6" w:space="0" w:color="auto"/>
              <w:left w:val="single" w:sz="6" w:space="0" w:color="auto"/>
              <w:bottom w:val="single" w:sz="6" w:space="0" w:color="auto"/>
              <w:right w:val="single" w:sz="6" w:space="0" w:color="auto"/>
            </w:tcBorders>
          </w:tcPr>
          <w:p w14:paraId="20402758" w14:textId="77777777" w:rsidR="00585DDA" w:rsidRPr="0064569F" w:rsidRDefault="00585DDA" w:rsidP="007B648B">
            <w:pPr>
              <w:pStyle w:val="tabletext11"/>
              <w:jc w:val="center"/>
            </w:pPr>
            <w:r w:rsidRPr="0064569F">
              <w:t>1.000</w:t>
            </w:r>
          </w:p>
        </w:tc>
        <w:tc>
          <w:tcPr>
            <w:tcW w:w="1350" w:type="dxa"/>
            <w:tcBorders>
              <w:top w:val="single" w:sz="6" w:space="0" w:color="auto"/>
              <w:left w:val="single" w:sz="6" w:space="0" w:color="auto"/>
              <w:bottom w:val="single" w:sz="6" w:space="0" w:color="auto"/>
              <w:right w:val="single" w:sz="6" w:space="0" w:color="auto"/>
            </w:tcBorders>
          </w:tcPr>
          <w:p w14:paraId="58322898" w14:textId="77777777" w:rsidR="00585DDA" w:rsidRPr="0064569F" w:rsidRDefault="00585DDA" w:rsidP="007B648B">
            <w:pPr>
              <w:pStyle w:val="tabletext11"/>
              <w:jc w:val="center"/>
            </w:pPr>
            <w:r w:rsidRPr="0064569F">
              <w:t>1.000</w:t>
            </w:r>
          </w:p>
        </w:tc>
      </w:tr>
      <w:tr w:rsidR="00585DDA" w:rsidRPr="0064569F" w14:paraId="0F91C4BE"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60D86A39" w14:textId="77777777" w:rsidR="00585DDA" w:rsidRPr="0064569F" w:rsidRDefault="00585DDA" w:rsidP="007B648B">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96FEA97" w14:textId="77777777" w:rsidR="00585DDA" w:rsidRPr="0064569F" w:rsidRDefault="00585DDA" w:rsidP="007B648B">
            <w:pPr>
              <w:pStyle w:val="tabletext11"/>
            </w:pPr>
            <w:r w:rsidRPr="0064569F">
              <w:t>Fire And Theft Only</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587938D" w14:textId="77777777" w:rsidR="00585DDA" w:rsidRPr="0064569F" w:rsidRDefault="00585DDA" w:rsidP="007B648B">
            <w:pPr>
              <w:pStyle w:val="tabletext11"/>
              <w:jc w:val="center"/>
            </w:pPr>
            <w:r w:rsidRPr="0064569F">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3442E4" w14:textId="77777777" w:rsidR="00585DDA" w:rsidRPr="0064569F" w:rsidRDefault="00585DDA" w:rsidP="007B648B">
            <w:pPr>
              <w:pStyle w:val="tabletext11"/>
              <w:jc w:val="center"/>
            </w:pPr>
            <w:r w:rsidRPr="0064569F">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8F70749" w14:textId="77777777" w:rsidR="00585DDA" w:rsidRPr="0064569F" w:rsidRDefault="00585DDA" w:rsidP="007B648B">
            <w:pPr>
              <w:pStyle w:val="tabletext11"/>
              <w:jc w:val="center"/>
            </w:pPr>
            <w:r w:rsidRPr="0064569F">
              <w:t>0.750</w:t>
            </w:r>
          </w:p>
        </w:tc>
        <w:tc>
          <w:tcPr>
            <w:tcW w:w="1350" w:type="dxa"/>
            <w:tcBorders>
              <w:top w:val="single" w:sz="6" w:space="0" w:color="auto"/>
              <w:left w:val="single" w:sz="6" w:space="0" w:color="auto"/>
              <w:bottom w:val="single" w:sz="6" w:space="0" w:color="auto"/>
              <w:right w:val="single" w:sz="6" w:space="0" w:color="auto"/>
            </w:tcBorders>
          </w:tcPr>
          <w:p w14:paraId="57DF48EB" w14:textId="77777777" w:rsidR="00585DDA" w:rsidRPr="0064569F" w:rsidRDefault="00585DDA" w:rsidP="007B648B">
            <w:pPr>
              <w:pStyle w:val="tabletext11"/>
              <w:jc w:val="center"/>
            </w:pPr>
            <w:r w:rsidRPr="0064569F">
              <w:t>0.950</w:t>
            </w:r>
          </w:p>
        </w:tc>
        <w:tc>
          <w:tcPr>
            <w:tcW w:w="1350" w:type="dxa"/>
            <w:tcBorders>
              <w:top w:val="single" w:sz="6" w:space="0" w:color="auto"/>
              <w:left w:val="single" w:sz="6" w:space="0" w:color="auto"/>
              <w:bottom w:val="single" w:sz="6" w:space="0" w:color="auto"/>
              <w:right w:val="single" w:sz="6" w:space="0" w:color="auto"/>
            </w:tcBorders>
          </w:tcPr>
          <w:p w14:paraId="2BFD5190" w14:textId="77777777" w:rsidR="00585DDA" w:rsidRPr="0064569F" w:rsidRDefault="00585DDA" w:rsidP="007B648B">
            <w:pPr>
              <w:pStyle w:val="tabletext11"/>
              <w:jc w:val="center"/>
            </w:pPr>
            <w:r w:rsidRPr="0064569F">
              <w:t>0.855</w:t>
            </w:r>
          </w:p>
        </w:tc>
        <w:tc>
          <w:tcPr>
            <w:tcW w:w="1350" w:type="dxa"/>
            <w:tcBorders>
              <w:top w:val="single" w:sz="6" w:space="0" w:color="auto"/>
              <w:left w:val="single" w:sz="6" w:space="0" w:color="auto"/>
              <w:bottom w:val="single" w:sz="6" w:space="0" w:color="auto"/>
              <w:right w:val="single" w:sz="6" w:space="0" w:color="auto"/>
            </w:tcBorders>
          </w:tcPr>
          <w:p w14:paraId="302ED442" w14:textId="77777777" w:rsidR="00585DDA" w:rsidRPr="0064569F" w:rsidRDefault="00585DDA" w:rsidP="007B648B">
            <w:pPr>
              <w:pStyle w:val="tabletext11"/>
              <w:jc w:val="center"/>
            </w:pPr>
            <w:r w:rsidRPr="0064569F">
              <w:t>0.713</w:t>
            </w:r>
          </w:p>
        </w:tc>
      </w:tr>
      <w:tr w:rsidR="00585DDA" w:rsidRPr="0064569F" w14:paraId="0395366C"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66355B8D" w14:textId="77777777" w:rsidR="00585DDA" w:rsidRPr="0064569F" w:rsidRDefault="00585DDA" w:rsidP="007B648B">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0628B6" w14:textId="77777777" w:rsidR="00585DDA" w:rsidRPr="0064569F" w:rsidRDefault="00585DDA" w:rsidP="007B648B">
            <w:pPr>
              <w:pStyle w:val="tabletext11"/>
            </w:pPr>
            <w:r w:rsidRPr="0064569F">
              <w:t>Limited 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F548498" w14:textId="77777777" w:rsidR="00585DDA" w:rsidRPr="0064569F" w:rsidRDefault="00585DDA" w:rsidP="007B648B">
            <w:pPr>
              <w:pStyle w:val="tabletext11"/>
              <w:jc w:val="center"/>
            </w:pPr>
            <w:r w:rsidRPr="0064569F">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86F70B8" w14:textId="77777777" w:rsidR="00585DDA" w:rsidRPr="0064569F" w:rsidRDefault="00585DDA" w:rsidP="007B648B">
            <w:pPr>
              <w:pStyle w:val="tabletext11"/>
              <w:jc w:val="center"/>
            </w:pPr>
            <w:r w:rsidRPr="0064569F">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64410D9" w14:textId="77777777" w:rsidR="00585DDA" w:rsidRPr="0064569F" w:rsidRDefault="00585DDA" w:rsidP="007B648B">
            <w:pPr>
              <w:pStyle w:val="tabletext11"/>
              <w:jc w:val="center"/>
            </w:pPr>
            <w:r w:rsidRPr="0064569F">
              <w:t>0.750</w:t>
            </w:r>
          </w:p>
        </w:tc>
        <w:tc>
          <w:tcPr>
            <w:tcW w:w="1350" w:type="dxa"/>
            <w:tcBorders>
              <w:top w:val="single" w:sz="6" w:space="0" w:color="auto"/>
              <w:left w:val="single" w:sz="6" w:space="0" w:color="auto"/>
              <w:bottom w:val="single" w:sz="6" w:space="0" w:color="auto"/>
              <w:right w:val="single" w:sz="6" w:space="0" w:color="auto"/>
            </w:tcBorders>
            <w:vAlign w:val="bottom"/>
          </w:tcPr>
          <w:p w14:paraId="1C470BAF" w14:textId="77777777" w:rsidR="00585DDA" w:rsidRPr="0064569F" w:rsidRDefault="00585DDA" w:rsidP="007B648B">
            <w:pPr>
              <w:pStyle w:val="tabletext11"/>
              <w:jc w:val="center"/>
            </w:pPr>
            <w:r w:rsidRPr="0064569F">
              <w:t>0.950</w:t>
            </w:r>
          </w:p>
        </w:tc>
        <w:tc>
          <w:tcPr>
            <w:tcW w:w="1350" w:type="dxa"/>
            <w:tcBorders>
              <w:top w:val="single" w:sz="6" w:space="0" w:color="auto"/>
              <w:left w:val="single" w:sz="6" w:space="0" w:color="auto"/>
              <w:bottom w:val="single" w:sz="6" w:space="0" w:color="auto"/>
              <w:right w:val="single" w:sz="6" w:space="0" w:color="auto"/>
            </w:tcBorders>
            <w:vAlign w:val="bottom"/>
          </w:tcPr>
          <w:p w14:paraId="6C97EA8D" w14:textId="77777777" w:rsidR="00585DDA" w:rsidRPr="0064569F" w:rsidRDefault="00585DDA" w:rsidP="007B648B">
            <w:pPr>
              <w:pStyle w:val="tabletext11"/>
              <w:jc w:val="center"/>
            </w:pPr>
            <w:r w:rsidRPr="0064569F">
              <w:t>0.855</w:t>
            </w:r>
          </w:p>
        </w:tc>
        <w:tc>
          <w:tcPr>
            <w:tcW w:w="1350" w:type="dxa"/>
            <w:tcBorders>
              <w:top w:val="single" w:sz="6" w:space="0" w:color="auto"/>
              <w:left w:val="single" w:sz="6" w:space="0" w:color="auto"/>
              <w:bottom w:val="single" w:sz="6" w:space="0" w:color="auto"/>
              <w:right w:val="single" w:sz="6" w:space="0" w:color="auto"/>
            </w:tcBorders>
            <w:vAlign w:val="bottom"/>
          </w:tcPr>
          <w:p w14:paraId="1B0E02FC" w14:textId="77777777" w:rsidR="00585DDA" w:rsidRPr="0064569F" w:rsidRDefault="00585DDA" w:rsidP="007B648B">
            <w:pPr>
              <w:pStyle w:val="tabletext11"/>
              <w:jc w:val="center"/>
            </w:pPr>
            <w:r w:rsidRPr="0064569F">
              <w:t>0.713</w:t>
            </w:r>
          </w:p>
        </w:tc>
      </w:tr>
      <w:tr w:rsidR="00585DDA" w:rsidRPr="0064569F" w14:paraId="6D8118CF"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0E557B8B" w14:textId="77777777" w:rsidR="00585DDA" w:rsidRPr="0064569F" w:rsidRDefault="00585DDA" w:rsidP="007B648B">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07140B7" w14:textId="77777777" w:rsidR="00585DDA" w:rsidRPr="0064569F" w:rsidRDefault="00585DDA" w:rsidP="007B648B">
            <w:pPr>
              <w:pStyle w:val="tabletext11"/>
            </w:pPr>
            <w:r w:rsidRPr="0064569F">
              <w:t>Specified Causes Of Loss</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3CC6F52" w14:textId="77777777" w:rsidR="00585DDA" w:rsidRPr="0064569F" w:rsidRDefault="00585DDA" w:rsidP="007B648B">
            <w:pPr>
              <w:pStyle w:val="tabletext11"/>
              <w:jc w:val="center"/>
            </w:pPr>
            <w:r w:rsidRPr="0064569F">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4D7512B" w14:textId="77777777" w:rsidR="00585DDA" w:rsidRPr="0064569F" w:rsidRDefault="00585DDA" w:rsidP="007B648B">
            <w:pPr>
              <w:pStyle w:val="tabletext11"/>
              <w:jc w:val="center"/>
            </w:pPr>
            <w:r w:rsidRPr="0064569F">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3519C52" w14:textId="77777777" w:rsidR="00585DDA" w:rsidRPr="0064569F" w:rsidRDefault="00585DDA" w:rsidP="007B648B">
            <w:pPr>
              <w:pStyle w:val="tabletext11"/>
              <w:jc w:val="center"/>
            </w:pPr>
            <w:r w:rsidRPr="0064569F">
              <w:t>0.750</w:t>
            </w:r>
          </w:p>
        </w:tc>
        <w:tc>
          <w:tcPr>
            <w:tcW w:w="1350" w:type="dxa"/>
            <w:tcBorders>
              <w:top w:val="single" w:sz="6" w:space="0" w:color="auto"/>
              <w:left w:val="single" w:sz="6" w:space="0" w:color="auto"/>
              <w:bottom w:val="single" w:sz="6" w:space="0" w:color="auto"/>
              <w:right w:val="single" w:sz="6" w:space="0" w:color="auto"/>
            </w:tcBorders>
          </w:tcPr>
          <w:p w14:paraId="1CE6F91A" w14:textId="77777777" w:rsidR="00585DDA" w:rsidRPr="0064569F" w:rsidRDefault="00585DDA" w:rsidP="007B648B">
            <w:pPr>
              <w:pStyle w:val="tabletext11"/>
              <w:jc w:val="center"/>
            </w:pPr>
            <w:r w:rsidRPr="0064569F">
              <w:t>0.950</w:t>
            </w:r>
          </w:p>
        </w:tc>
        <w:tc>
          <w:tcPr>
            <w:tcW w:w="1350" w:type="dxa"/>
            <w:tcBorders>
              <w:top w:val="single" w:sz="6" w:space="0" w:color="auto"/>
              <w:left w:val="single" w:sz="6" w:space="0" w:color="auto"/>
              <w:bottom w:val="single" w:sz="6" w:space="0" w:color="auto"/>
              <w:right w:val="single" w:sz="6" w:space="0" w:color="auto"/>
            </w:tcBorders>
          </w:tcPr>
          <w:p w14:paraId="63EF2DB0" w14:textId="77777777" w:rsidR="00585DDA" w:rsidRPr="0064569F" w:rsidRDefault="00585DDA" w:rsidP="007B648B">
            <w:pPr>
              <w:pStyle w:val="tabletext11"/>
              <w:jc w:val="center"/>
            </w:pPr>
            <w:r w:rsidRPr="0064569F">
              <w:t>0.855</w:t>
            </w:r>
          </w:p>
        </w:tc>
        <w:tc>
          <w:tcPr>
            <w:tcW w:w="1350" w:type="dxa"/>
            <w:tcBorders>
              <w:top w:val="single" w:sz="6" w:space="0" w:color="auto"/>
              <w:left w:val="single" w:sz="6" w:space="0" w:color="auto"/>
              <w:bottom w:val="single" w:sz="6" w:space="0" w:color="auto"/>
              <w:right w:val="single" w:sz="6" w:space="0" w:color="auto"/>
            </w:tcBorders>
          </w:tcPr>
          <w:p w14:paraId="69B8B192" w14:textId="77777777" w:rsidR="00585DDA" w:rsidRPr="0064569F" w:rsidRDefault="00585DDA" w:rsidP="007B648B">
            <w:pPr>
              <w:pStyle w:val="tabletext11"/>
              <w:jc w:val="center"/>
            </w:pPr>
            <w:r w:rsidRPr="0064569F">
              <w:t>0.713</w:t>
            </w:r>
          </w:p>
        </w:tc>
      </w:tr>
      <w:tr w:rsidR="00585DDA" w:rsidRPr="0064569F" w14:paraId="434248FB" w14:textId="77777777" w:rsidTr="007B648B">
        <w:trPr>
          <w:trHeight w:val="190"/>
        </w:trPr>
        <w:tc>
          <w:tcPr>
            <w:tcW w:w="200" w:type="dxa"/>
            <w:tcBorders>
              <w:right w:val="single" w:sz="6" w:space="0" w:color="auto"/>
            </w:tcBorders>
            <w:tcMar>
              <w:top w:w="0" w:type="dxa"/>
              <w:left w:w="50" w:type="dxa"/>
              <w:bottom w:w="0" w:type="dxa"/>
              <w:right w:w="50" w:type="dxa"/>
            </w:tcMar>
            <w:hideMark/>
          </w:tcPr>
          <w:p w14:paraId="0CA1B730" w14:textId="77777777" w:rsidR="00585DDA" w:rsidRPr="0064569F" w:rsidRDefault="00585DDA" w:rsidP="007B648B">
            <w:pPr>
              <w:pStyle w:val="tabletext11"/>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FD54D3" w14:textId="77777777" w:rsidR="00585DDA" w:rsidRPr="0064569F" w:rsidRDefault="00585DDA" w:rsidP="007B648B">
            <w:pPr>
              <w:pStyle w:val="tabletext11"/>
            </w:pPr>
            <w:r w:rsidRPr="0064569F">
              <w:t>Comprehensive</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BABF8D2" w14:textId="77777777" w:rsidR="00585DDA" w:rsidRPr="0064569F" w:rsidRDefault="00585DDA" w:rsidP="007B648B">
            <w:pPr>
              <w:pStyle w:val="tabletext11"/>
              <w:jc w:val="center"/>
            </w:pPr>
            <w:r w:rsidRPr="0064569F">
              <w:t>1.000</w:t>
            </w:r>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F7565C8" w14:textId="77777777" w:rsidR="00585DDA" w:rsidRPr="0064569F" w:rsidRDefault="00585DDA" w:rsidP="007B648B">
            <w:pPr>
              <w:pStyle w:val="tabletext11"/>
              <w:jc w:val="center"/>
            </w:pPr>
            <w:r w:rsidRPr="0064569F">
              <w:t>0.900</w:t>
            </w: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CE8D29" w14:textId="77777777" w:rsidR="00585DDA" w:rsidRPr="0064569F" w:rsidRDefault="00585DDA" w:rsidP="007B648B">
            <w:pPr>
              <w:pStyle w:val="tabletext11"/>
              <w:jc w:val="center"/>
            </w:pPr>
            <w:r w:rsidRPr="0064569F">
              <w:t>0.750</w:t>
            </w:r>
          </w:p>
        </w:tc>
        <w:tc>
          <w:tcPr>
            <w:tcW w:w="1350" w:type="dxa"/>
            <w:tcBorders>
              <w:top w:val="single" w:sz="6" w:space="0" w:color="auto"/>
              <w:left w:val="single" w:sz="6" w:space="0" w:color="auto"/>
              <w:bottom w:val="single" w:sz="6" w:space="0" w:color="auto"/>
              <w:right w:val="single" w:sz="6" w:space="0" w:color="auto"/>
            </w:tcBorders>
          </w:tcPr>
          <w:p w14:paraId="400A4020" w14:textId="77777777" w:rsidR="00585DDA" w:rsidRPr="0064569F" w:rsidRDefault="00585DDA" w:rsidP="007B648B">
            <w:pPr>
              <w:pStyle w:val="tabletext11"/>
              <w:jc w:val="center"/>
            </w:pPr>
            <w:r w:rsidRPr="0064569F">
              <w:t>0.950</w:t>
            </w:r>
          </w:p>
        </w:tc>
        <w:tc>
          <w:tcPr>
            <w:tcW w:w="1350" w:type="dxa"/>
            <w:tcBorders>
              <w:top w:val="single" w:sz="6" w:space="0" w:color="auto"/>
              <w:left w:val="single" w:sz="6" w:space="0" w:color="auto"/>
              <w:bottom w:val="single" w:sz="6" w:space="0" w:color="auto"/>
              <w:right w:val="single" w:sz="6" w:space="0" w:color="auto"/>
            </w:tcBorders>
          </w:tcPr>
          <w:p w14:paraId="644AEA7B" w14:textId="77777777" w:rsidR="00585DDA" w:rsidRPr="0064569F" w:rsidRDefault="00585DDA" w:rsidP="007B648B">
            <w:pPr>
              <w:pStyle w:val="tabletext11"/>
              <w:jc w:val="center"/>
            </w:pPr>
            <w:r w:rsidRPr="0064569F">
              <w:t>0.855</w:t>
            </w:r>
          </w:p>
        </w:tc>
        <w:tc>
          <w:tcPr>
            <w:tcW w:w="1350" w:type="dxa"/>
            <w:tcBorders>
              <w:top w:val="single" w:sz="6" w:space="0" w:color="auto"/>
              <w:left w:val="single" w:sz="6" w:space="0" w:color="auto"/>
              <w:bottom w:val="single" w:sz="6" w:space="0" w:color="auto"/>
              <w:right w:val="single" w:sz="6" w:space="0" w:color="auto"/>
            </w:tcBorders>
          </w:tcPr>
          <w:p w14:paraId="29126F3D" w14:textId="77777777" w:rsidR="00585DDA" w:rsidRPr="0064569F" w:rsidRDefault="00585DDA" w:rsidP="007B648B">
            <w:pPr>
              <w:pStyle w:val="tabletext11"/>
              <w:jc w:val="center"/>
            </w:pPr>
            <w:r w:rsidRPr="0064569F">
              <w:t>0.713</w:t>
            </w:r>
          </w:p>
        </w:tc>
      </w:tr>
    </w:tbl>
    <w:p w14:paraId="36167297" w14:textId="253FE9A4" w:rsidR="00585DDA" w:rsidRPr="00585DDA" w:rsidRDefault="00585DDA" w:rsidP="00585DDA">
      <w:pPr>
        <w:pStyle w:val="tablecaption"/>
      </w:pPr>
      <w:r w:rsidRPr="0064569F">
        <w:t>Table 298.B.4.b. Auto Dealers And Garagekeepers Other Than Collision Deductible Factors</w:t>
      </w:r>
      <w:bookmarkEnd w:id="4"/>
    </w:p>
    <w:sectPr w:rsidR="00585DDA" w:rsidRPr="00585DDA" w:rsidSect="00585DDA">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E13A3" w14:textId="77777777" w:rsidR="00585DDA" w:rsidRDefault="00585DDA" w:rsidP="00585DDA">
      <w:pPr>
        <w:spacing w:before="0" w:line="240" w:lineRule="auto"/>
      </w:pPr>
      <w:r>
        <w:separator/>
      </w:r>
    </w:p>
  </w:endnote>
  <w:endnote w:type="continuationSeparator" w:id="0">
    <w:p w14:paraId="6766179B" w14:textId="77777777" w:rsidR="00585DDA" w:rsidRDefault="00585DDA" w:rsidP="00585DD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3372" w14:textId="77777777" w:rsidR="006D486B" w:rsidRDefault="006D48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6D486B" w14:paraId="263AB4BD" w14:textId="77777777">
      <w:tc>
        <w:tcPr>
          <w:tcW w:w="6900" w:type="dxa"/>
        </w:tcPr>
        <w:p w14:paraId="03505891" w14:textId="47568FDA" w:rsidR="006D486B" w:rsidRDefault="006D486B" w:rsidP="00143BE8">
          <w:pPr>
            <w:pStyle w:val="FilingFooter"/>
          </w:pPr>
          <w:r w:rsidRPr="00261670">
            <w:rPr>
              <w:szCs w:val="16"/>
            </w:rPr>
            <w:t>© Insurance Services Office, Inc.,</w:t>
          </w:r>
          <w:r>
            <w:rPr>
              <w:szCs w:val="16"/>
            </w:rPr>
            <w:t xml:space="preserve"> </w:t>
          </w:r>
          <w:r>
            <w:t xml:space="preserve">2022 </w:t>
          </w:r>
        </w:p>
      </w:tc>
      <w:tc>
        <w:tcPr>
          <w:tcW w:w="3200" w:type="dxa"/>
        </w:tcPr>
        <w:p w14:paraId="3C6267F3" w14:textId="77777777" w:rsidR="006D486B" w:rsidRDefault="006D486B" w:rsidP="00143BE8">
          <w:pPr>
            <w:pStyle w:val="FilingFooter"/>
          </w:pPr>
        </w:p>
      </w:tc>
    </w:tr>
  </w:tbl>
  <w:p w14:paraId="7269DC28" w14:textId="77777777" w:rsidR="006D486B" w:rsidRDefault="006D486B" w:rsidP="006D486B">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AF0B8" w14:textId="77777777" w:rsidR="006D486B" w:rsidRDefault="006D4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FBF3A" w14:textId="77777777" w:rsidR="00585DDA" w:rsidRDefault="00585DDA" w:rsidP="00585DDA">
      <w:pPr>
        <w:spacing w:before="0" w:line="240" w:lineRule="auto"/>
      </w:pPr>
      <w:r>
        <w:separator/>
      </w:r>
    </w:p>
  </w:footnote>
  <w:footnote w:type="continuationSeparator" w:id="0">
    <w:p w14:paraId="6FB89B5C" w14:textId="77777777" w:rsidR="00585DDA" w:rsidRDefault="00585DDA" w:rsidP="00585DD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4ABA9" w14:textId="77777777" w:rsidR="006D486B" w:rsidRDefault="006D48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D486B" w14:paraId="7A88D043" w14:textId="77777777">
      <w:tc>
        <w:tcPr>
          <w:tcW w:w="10100" w:type="dxa"/>
          <w:gridSpan w:val="2"/>
        </w:tcPr>
        <w:p w14:paraId="3341B350" w14:textId="409BE0C7" w:rsidR="006D486B" w:rsidRDefault="006D486B" w:rsidP="00143BE8">
          <w:pPr>
            <w:pStyle w:val="FilingHeader"/>
          </w:pPr>
          <w:r>
            <w:t>ALASKA – COMMERCIAL AUTO</w:t>
          </w:r>
        </w:p>
      </w:tc>
    </w:tr>
    <w:tr w:rsidR="006D486B" w14:paraId="095A0449" w14:textId="77777777">
      <w:tc>
        <w:tcPr>
          <w:tcW w:w="8300" w:type="dxa"/>
        </w:tcPr>
        <w:p w14:paraId="6DAA9020" w14:textId="28B2381A" w:rsidR="006D486B" w:rsidRDefault="006D486B" w:rsidP="00143BE8">
          <w:pPr>
            <w:pStyle w:val="FilingHeader"/>
          </w:pPr>
          <w:r>
            <w:t>RULES FILING CA-2022-RCP2</w:t>
          </w:r>
        </w:p>
      </w:tc>
      <w:tc>
        <w:tcPr>
          <w:tcW w:w="1800" w:type="dxa"/>
        </w:tcPr>
        <w:p w14:paraId="43680A25" w14:textId="2CF68201" w:rsidR="006D486B" w:rsidRPr="006D486B" w:rsidRDefault="006D486B" w:rsidP="006D486B">
          <w:pPr>
            <w:pStyle w:val="FilingHeader"/>
            <w:jc w:val="right"/>
          </w:pPr>
          <w:r w:rsidRPr="006D486B">
            <w:t xml:space="preserve">Page </w:t>
          </w:r>
          <w:r w:rsidRPr="006D486B">
            <w:fldChar w:fldCharType="begin"/>
          </w:r>
          <w:r w:rsidRPr="006D486B">
            <w:instrText xml:space="preserve"> = </w:instrText>
          </w:r>
          <w:r w:rsidRPr="006D486B">
            <w:fldChar w:fldCharType="begin"/>
          </w:r>
          <w:r w:rsidRPr="006D486B">
            <w:instrText xml:space="preserve"> PAGE  \* MERGEFORMAT </w:instrText>
          </w:r>
          <w:r w:rsidRPr="006D486B">
            <w:fldChar w:fldCharType="separate"/>
          </w:r>
          <w:r>
            <w:rPr>
              <w:noProof/>
            </w:rPr>
            <w:instrText>4</w:instrText>
          </w:r>
          <w:r w:rsidRPr="006D486B">
            <w:fldChar w:fldCharType="end"/>
          </w:r>
          <w:r w:rsidRPr="006D486B">
            <w:instrText xml:space="preserve"> + 2  \* MERGEFORMAT </w:instrText>
          </w:r>
          <w:r w:rsidRPr="006D486B">
            <w:fldChar w:fldCharType="separate"/>
          </w:r>
          <w:r>
            <w:rPr>
              <w:noProof/>
            </w:rPr>
            <w:t>6</w:t>
          </w:r>
          <w:r w:rsidRPr="006D486B">
            <w:fldChar w:fldCharType="end"/>
          </w:r>
          <w:r w:rsidRPr="006D486B">
            <w:t xml:space="preserve"> </w:t>
          </w:r>
        </w:p>
      </w:tc>
    </w:tr>
  </w:tbl>
  <w:p w14:paraId="39F76D7B" w14:textId="77777777" w:rsidR="006D486B" w:rsidRDefault="006D486B" w:rsidP="006D486B">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44BB3" w14:textId="77777777" w:rsidR="006D486B" w:rsidRDefault="006D4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fullob$" w:val="Commercial Auto"/>
    <w:docVar w:name="didnum$" w:val="RCP2"/>
    <w:docVar w:name="didyr$" w:val="2022"/>
    <w:docVar w:name="dlob$" w:val="CA"/>
    <w:docVar w:name="dpageno$" w:val="3"/>
    <w:docVar w:name="dRP$" w:val="RP"/>
    <w:docVar w:name="drpflag$" w:val="N"/>
    <w:docVar w:name="dst$" w:val="Alaska"/>
    <w:docVar w:name="dtype$" w:val="RULES FILING"/>
  </w:docVars>
  <w:rsids>
    <w:rsidRoot w:val="00E20D61"/>
    <w:rsid w:val="001A14D6"/>
    <w:rsid w:val="002F4DFF"/>
    <w:rsid w:val="00387916"/>
    <w:rsid w:val="00585DDA"/>
    <w:rsid w:val="006D486B"/>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DD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585DDA"/>
    <w:pPr>
      <w:spacing w:before="240"/>
      <w:outlineLvl w:val="0"/>
    </w:pPr>
    <w:rPr>
      <w:b/>
    </w:rPr>
  </w:style>
  <w:style w:type="paragraph" w:styleId="Heading2">
    <w:name w:val="heading 2"/>
    <w:basedOn w:val="Normal"/>
    <w:next w:val="Normal"/>
    <w:link w:val="Heading2Char"/>
    <w:qFormat/>
    <w:rsid w:val="00585DDA"/>
    <w:pPr>
      <w:spacing w:before="120"/>
      <w:outlineLvl w:val="1"/>
    </w:pPr>
    <w:rPr>
      <w:b/>
    </w:rPr>
  </w:style>
  <w:style w:type="paragraph" w:styleId="Heading3">
    <w:name w:val="heading 3"/>
    <w:basedOn w:val="Normal"/>
    <w:next w:val="Normal"/>
    <w:link w:val="Heading3Char"/>
    <w:qFormat/>
    <w:rsid w:val="00585DDA"/>
    <w:pPr>
      <w:ind w:left="360"/>
      <w:outlineLvl w:val="2"/>
    </w:pPr>
    <w:rPr>
      <w:b/>
    </w:rPr>
  </w:style>
  <w:style w:type="paragraph" w:styleId="Heading5">
    <w:name w:val="heading 5"/>
    <w:basedOn w:val="Normal"/>
    <w:next w:val="Normal"/>
    <w:link w:val="Heading5Char"/>
    <w:qFormat/>
    <w:rsid w:val="00585DDA"/>
    <w:pPr>
      <w:spacing w:before="240" w:after="60" w:line="240" w:lineRule="auto"/>
      <w:jc w:val="left"/>
      <w:outlineLvl w:val="4"/>
    </w:pPr>
    <w:rPr>
      <w:sz w:val="22"/>
    </w:rPr>
  </w:style>
  <w:style w:type="character" w:default="1" w:styleId="DefaultParagraphFont">
    <w:name w:val="Default Paragraph Font"/>
    <w:uiPriority w:val="1"/>
    <w:semiHidden/>
    <w:unhideWhenUsed/>
    <w:rsid w:val="00585D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DDA"/>
  </w:style>
  <w:style w:type="paragraph" w:styleId="Header">
    <w:name w:val="header"/>
    <w:basedOn w:val="isonormal"/>
    <w:link w:val="HeaderChar"/>
    <w:rsid w:val="00585DDA"/>
    <w:pPr>
      <w:spacing w:line="200" w:lineRule="exact"/>
    </w:pPr>
    <w:rPr>
      <w:b/>
      <w:sz w:val="20"/>
    </w:rPr>
  </w:style>
  <w:style w:type="character" w:customStyle="1" w:styleId="HeaderChar">
    <w:name w:val="Header Char"/>
    <w:link w:val="Header"/>
    <w:rsid w:val="00585DDA"/>
    <w:rPr>
      <w:rFonts w:ascii="Arial" w:eastAsia="Times New Roman" w:hAnsi="Arial"/>
      <w:b/>
    </w:rPr>
  </w:style>
  <w:style w:type="paragraph" w:styleId="Footer">
    <w:name w:val="footer"/>
    <w:basedOn w:val="isonormal"/>
    <w:link w:val="FooterChar"/>
    <w:rsid w:val="00585DDA"/>
    <w:pPr>
      <w:spacing w:before="0" w:line="240" w:lineRule="auto"/>
    </w:pPr>
  </w:style>
  <w:style w:type="character" w:customStyle="1" w:styleId="FooterChar">
    <w:name w:val="Footer Char"/>
    <w:link w:val="Footer"/>
    <w:rsid w:val="00585DDA"/>
    <w:rPr>
      <w:rFonts w:ascii="Arial" w:eastAsia="Times New Roman" w:hAnsi="Arial"/>
      <w:sz w:val="18"/>
    </w:rPr>
  </w:style>
  <w:style w:type="character" w:customStyle="1" w:styleId="Heading1Char">
    <w:name w:val="Heading 1 Char"/>
    <w:link w:val="Heading1"/>
    <w:rsid w:val="00585DDA"/>
    <w:rPr>
      <w:rFonts w:ascii="Times New Roman" w:eastAsia="Times New Roman" w:hAnsi="Times New Roman"/>
      <w:b/>
      <w:sz w:val="24"/>
    </w:rPr>
  </w:style>
  <w:style w:type="character" w:customStyle="1" w:styleId="Heading2Char">
    <w:name w:val="Heading 2 Char"/>
    <w:link w:val="Heading2"/>
    <w:rsid w:val="00585DDA"/>
    <w:rPr>
      <w:rFonts w:ascii="Times New Roman" w:eastAsia="Times New Roman" w:hAnsi="Times New Roman"/>
      <w:b/>
      <w:sz w:val="24"/>
    </w:rPr>
  </w:style>
  <w:style w:type="character" w:customStyle="1" w:styleId="Heading3Char">
    <w:name w:val="Heading 3 Char"/>
    <w:link w:val="Heading3"/>
    <w:rsid w:val="00585DDA"/>
    <w:rPr>
      <w:rFonts w:ascii="Times New Roman" w:eastAsia="Times New Roman" w:hAnsi="Times New Roman"/>
      <w:b/>
      <w:sz w:val="24"/>
    </w:rPr>
  </w:style>
  <w:style w:type="character" w:customStyle="1" w:styleId="Heading5Char">
    <w:name w:val="Heading 5 Char"/>
    <w:link w:val="Heading5"/>
    <w:rsid w:val="00585DDA"/>
    <w:rPr>
      <w:rFonts w:ascii="Times New Roman" w:eastAsia="Times New Roman" w:hAnsi="Times New Roman"/>
      <w:sz w:val="22"/>
    </w:rPr>
  </w:style>
  <w:style w:type="paragraph" w:customStyle="1" w:styleId="tablehead">
    <w:name w:val="tablehead"/>
    <w:basedOn w:val="isonormal"/>
    <w:rsid w:val="00585DDA"/>
    <w:pPr>
      <w:spacing w:before="40" w:after="20"/>
      <w:jc w:val="center"/>
    </w:pPr>
    <w:rPr>
      <w:b/>
    </w:rPr>
  </w:style>
  <w:style w:type="paragraph" w:customStyle="1" w:styleId="tabletext11">
    <w:name w:val="tabletext1/1"/>
    <w:basedOn w:val="isonormal"/>
    <w:rsid w:val="00585DDA"/>
    <w:pPr>
      <w:spacing w:before="20" w:after="20"/>
      <w:jc w:val="left"/>
    </w:pPr>
  </w:style>
  <w:style w:type="paragraph" w:customStyle="1" w:styleId="isonormal">
    <w:name w:val="isonormal"/>
    <w:rsid w:val="00585DD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585DDA"/>
    <w:pPr>
      <w:keepNext/>
      <w:keepLines/>
      <w:suppressAutoHyphens/>
      <w:jc w:val="left"/>
    </w:pPr>
    <w:rPr>
      <w:b/>
    </w:rPr>
  </w:style>
  <w:style w:type="paragraph" w:customStyle="1" w:styleId="blockhd2">
    <w:name w:val="blockhd2"/>
    <w:basedOn w:val="isonormal"/>
    <w:next w:val="blocktext2"/>
    <w:rsid w:val="00585DDA"/>
    <w:pPr>
      <w:keepNext/>
      <w:keepLines/>
      <w:suppressAutoHyphens/>
      <w:ind w:left="300"/>
      <w:jc w:val="left"/>
    </w:pPr>
    <w:rPr>
      <w:b/>
    </w:rPr>
  </w:style>
  <w:style w:type="paragraph" w:customStyle="1" w:styleId="blockhd3">
    <w:name w:val="blockhd3"/>
    <w:basedOn w:val="isonormal"/>
    <w:next w:val="blocktext3"/>
    <w:rsid w:val="00585DDA"/>
    <w:pPr>
      <w:keepNext/>
      <w:keepLines/>
      <w:suppressAutoHyphens/>
      <w:ind w:left="600"/>
      <w:jc w:val="left"/>
    </w:pPr>
    <w:rPr>
      <w:b/>
    </w:rPr>
  </w:style>
  <w:style w:type="paragraph" w:customStyle="1" w:styleId="blockhd4">
    <w:name w:val="blockhd4"/>
    <w:basedOn w:val="isonormal"/>
    <w:next w:val="blocktext4"/>
    <w:rsid w:val="00585DDA"/>
    <w:pPr>
      <w:keepNext/>
      <w:keepLines/>
      <w:suppressAutoHyphens/>
      <w:ind w:left="900"/>
      <w:jc w:val="left"/>
    </w:pPr>
    <w:rPr>
      <w:b/>
    </w:rPr>
  </w:style>
  <w:style w:type="paragraph" w:customStyle="1" w:styleId="blockhd5">
    <w:name w:val="blockhd5"/>
    <w:basedOn w:val="isonormal"/>
    <w:next w:val="blocktext5"/>
    <w:rsid w:val="00585DDA"/>
    <w:pPr>
      <w:keepNext/>
      <w:keepLines/>
      <w:suppressAutoHyphens/>
      <w:ind w:left="1200"/>
      <w:jc w:val="left"/>
    </w:pPr>
    <w:rPr>
      <w:b/>
    </w:rPr>
  </w:style>
  <w:style w:type="paragraph" w:customStyle="1" w:styleId="blockhd6">
    <w:name w:val="blockhd6"/>
    <w:basedOn w:val="isonormal"/>
    <w:next w:val="blocktext6"/>
    <w:rsid w:val="00585DDA"/>
    <w:pPr>
      <w:keepNext/>
      <w:keepLines/>
      <w:suppressAutoHyphens/>
      <w:ind w:left="1500"/>
      <w:jc w:val="left"/>
    </w:pPr>
    <w:rPr>
      <w:b/>
    </w:rPr>
  </w:style>
  <w:style w:type="paragraph" w:customStyle="1" w:styleId="blockhd7">
    <w:name w:val="blockhd7"/>
    <w:basedOn w:val="isonormal"/>
    <w:next w:val="blocktext7"/>
    <w:rsid w:val="00585DDA"/>
    <w:pPr>
      <w:keepNext/>
      <w:keepLines/>
      <w:suppressAutoHyphens/>
      <w:ind w:left="1800"/>
      <w:jc w:val="left"/>
    </w:pPr>
    <w:rPr>
      <w:b/>
    </w:rPr>
  </w:style>
  <w:style w:type="paragraph" w:customStyle="1" w:styleId="blockhd8">
    <w:name w:val="blockhd8"/>
    <w:basedOn w:val="isonormal"/>
    <w:next w:val="blocktext8"/>
    <w:rsid w:val="00585DDA"/>
    <w:pPr>
      <w:keepNext/>
      <w:keepLines/>
      <w:suppressAutoHyphens/>
      <w:ind w:left="2100"/>
      <w:jc w:val="left"/>
    </w:pPr>
    <w:rPr>
      <w:b/>
    </w:rPr>
  </w:style>
  <w:style w:type="paragraph" w:customStyle="1" w:styleId="blockhd9">
    <w:name w:val="blockhd9"/>
    <w:basedOn w:val="isonormal"/>
    <w:next w:val="blocktext9"/>
    <w:rsid w:val="00585DDA"/>
    <w:pPr>
      <w:keepNext/>
      <w:keepLines/>
      <w:suppressAutoHyphens/>
      <w:ind w:left="2400"/>
      <w:jc w:val="left"/>
    </w:pPr>
    <w:rPr>
      <w:b/>
    </w:rPr>
  </w:style>
  <w:style w:type="paragraph" w:customStyle="1" w:styleId="blocktext1">
    <w:name w:val="blocktext1"/>
    <w:basedOn w:val="isonormal"/>
    <w:rsid w:val="00585DDA"/>
    <w:pPr>
      <w:keepLines/>
    </w:pPr>
  </w:style>
  <w:style w:type="paragraph" w:customStyle="1" w:styleId="blocktext10">
    <w:name w:val="blocktext10"/>
    <w:basedOn w:val="isonormal"/>
    <w:rsid w:val="00585DDA"/>
    <w:pPr>
      <w:keepLines/>
      <w:ind w:left="2700"/>
    </w:pPr>
  </w:style>
  <w:style w:type="paragraph" w:customStyle="1" w:styleId="blocktext2">
    <w:name w:val="blocktext2"/>
    <w:basedOn w:val="isonormal"/>
    <w:rsid w:val="00585DDA"/>
    <w:pPr>
      <w:keepLines/>
      <w:ind w:left="300"/>
    </w:pPr>
  </w:style>
  <w:style w:type="paragraph" w:customStyle="1" w:styleId="blocktext3">
    <w:name w:val="blocktext3"/>
    <w:basedOn w:val="isonormal"/>
    <w:rsid w:val="00585DDA"/>
    <w:pPr>
      <w:keepLines/>
      <w:ind w:left="600"/>
    </w:pPr>
  </w:style>
  <w:style w:type="paragraph" w:customStyle="1" w:styleId="blocktext4">
    <w:name w:val="blocktext4"/>
    <w:basedOn w:val="isonormal"/>
    <w:rsid w:val="00585DDA"/>
    <w:pPr>
      <w:keepLines/>
      <w:ind w:left="900"/>
    </w:pPr>
  </w:style>
  <w:style w:type="paragraph" w:customStyle="1" w:styleId="blocktext5">
    <w:name w:val="blocktext5"/>
    <w:basedOn w:val="isonormal"/>
    <w:rsid w:val="00585DDA"/>
    <w:pPr>
      <w:keepLines/>
      <w:ind w:left="1200"/>
    </w:pPr>
  </w:style>
  <w:style w:type="paragraph" w:customStyle="1" w:styleId="blocktext6">
    <w:name w:val="blocktext6"/>
    <w:basedOn w:val="isonormal"/>
    <w:rsid w:val="00585DDA"/>
    <w:pPr>
      <w:keepLines/>
      <w:ind w:left="1500"/>
    </w:pPr>
  </w:style>
  <w:style w:type="paragraph" w:customStyle="1" w:styleId="blocktext7">
    <w:name w:val="blocktext7"/>
    <w:basedOn w:val="isonormal"/>
    <w:rsid w:val="00585DDA"/>
    <w:pPr>
      <w:keepLines/>
      <w:ind w:left="1800"/>
    </w:pPr>
  </w:style>
  <w:style w:type="paragraph" w:customStyle="1" w:styleId="blocktext8">
    <w:name w:val="blocktext8"/>
    <w:basedOn w:val="isonormal"/>
    <w:rsid w:val="00585DDA"/>
    <w:pPr>
      <w:keepLines/>
      <w:ind w:left="2100"/>
    </w:pPr>
  </w:style>
  <w:style w:type="paragraph" w:customStyle="1" w:styleId="blocktext9">
    <w:name w:val="blocktext9"/>
    <w:basedOn w:val="isonormal"/>
    <w:rsid w:val="00585DDA"/>
    <w:pPr>
      <w:keepLines/>
      <w:ind w:left="2400"/>
    </w:pPr>
  </w:style>
  <w:style w:type="paragraph" w:customStyle="1" w:styleId="boxrule">
    <w:name w:val="boxrule"/>
    <w:basedOn w:val="isonormal"/>
    <w:next w:val="blocktext1"/>
    <w:rsid w:val="00585DD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585DDA"/>
    <w:pPr>
      <w:jc w:val="center"/>
    </w:pPr>
    <w:rPr>
      <w:b/>
    </w:rPr>
  </w:style>
  <w:style w:type="paragraph" w:customStyle="1" w:styleId="ctoutlinetxt1">
    <w:name w:val="ctoutlinetxt1"/>
    <w:basedOn w:val="isonormal"/>
    <w:rsid w:val="00585DDA"/>
    <w:pPr>
      <w:keepLines/>
      <w:tabs>
        <w:tab w:val="right" w:pos="360"/>
        <w:tab w:val="left" w:pos="480"/>
      </w:tabs>
      <w:spacing w:before="160"/>
      <w:ind w:left="480" w:hanging="480"/>
    </w:pPr>
  </w:style>
  <w:style w:type="paragraph" w:customStyle="1" w:styleId="ctoutlinetxt2">
    <w:name w:val="ctoutlinetxt2"/>
    <w:basedOn w:val="isonormal"/>
    <w:rsid w:val="00585DDA"/>
    <w:pPr>
      <w:keepLines/>
      <w:tabs>
        <w:tab w:val="right" w:pos="760"/>
        <w:tab w:val="left" w:pos="880"/>
      </w:tabs>
      <w:ind w:left="880" w:hanging="880"/>
    </w:pPr>
  </w:style>
  <w:style w:type="paragraph" w:customStyle="1" w:styleId="ctoutlinetxt3">
    <w:name w:val="ctoutlinetxt3"/>
    <w:basedOn w:val="isonormal"/>
    <w:rsid w:val="00585DDA"/>
    <w:pPr>
      <w:tabs>
        <w:tab w:val="right" w:pos="1240"/>
        <w:tab w:val="left" w:pos="1360"/>
      </w:tabs>
      <w:ind w:left="1360" w:hanging="1360"/>
    </w:pPr>
  </w:style>
  <w:style w:type="paragraph" w:customStyle="1" w:styleId="ctoutlinetxt4">
    <w:name w:val="ctoutlinetxt4"/>
    <w:basedOn w:val="isonormal"/>
    <w:rsid w:val="00585DDA"/>
    <w:pPr>
      <w:keepLines/>
      <w:tabs>
        <w:tab w:val="right" w:pos="1600"/>
        <w:tab w:val="left" w:pos="1720"/>
      </w:tabs>
      <w:ind w:left="1720" w:hanging="1720"/>
    </w:pPr>
  </w:style>
  <w:style w:type="character" w:customStyle="1" w:styleId="formlink">
    <w:name w:val="formlink"/>
    <w:rsid w:val="00585DDA"/>
    <w:rPr>
      <w:b/>
    </w:rPr>
  </w:style>
  <w:style w:type="paragraph" w:customStyle="1" w:styleId="icblock">
    <w:name w:val="i/cblock"/>
    <w:basedOn w:val="isonormal"/>
    <w:rsid w:val="00585DDA"/>
    <w:pPr>
      <w:tabs>
        <w:tab w:val="left" w:leader="dot" w:pos="7200"/>
      </w:tabs>
      <w:spacing w:before="0"/>
      <w:jc w:val="left"/>
    </w:pPr>
  </w:style>
  <w:style w:type="paragraph" w:customStyle="1" w:styleId="instructphrase">
    <w:name w:val="instructphrase"/>
    <w:basedOn w:val="isonormal"/>
    <w:next w:val="outlinehd2"/>
    <w:rsid w:val="00585DDA"/>
  </w:style>
  <w:style w:type="paragraph" w:styleId="MacroText">
    <w:name w:val="macro"/>
    <w:link w:val="MacroTextChar"/>
    <w:rsid w:val="00585DD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585DDA"/>
    <w:rPr>
      <w:rFonts w:ascii="Arial" w:eastAsia="Times New Roman" w:hAnsi="Arial"/>
    </w:rPr>
  </w:style>
  <w:style w:type="paragraph" w:customStyle="1" w:styleId="noboxaddlrule">
    <w:name w:val="noboxaddlrule"/>
    <w:basedOn w:val="isonormal"/>
    <w:next w:val="blocktext1"/>
    <w:rsid w:val="00585DDA"/>
    <w:pPr>
      <w:keepLines/>
      <w:suppressAutoHyphens/>
      <w:spacing w:before="0"/>
      <w:jc w:val="left"/>
    </w:pPr>
    <w:rPr>
      <w:b/>
    </w:rPr>
  </w:style>
  <w:style w:type="paragraph" w:customStyle="1" w:styleId="outlinehd1">
    <w:name w:val="outlinehd1"/>
    <w:basedOn w:val="isonormal"/>
    <w:next w:val="blocktext2"/>
    <w:rsid w:val="00585DDA"/>
    <w:pPr>
      <w:keepNext/>
      <w:keepLines/>
      <w:tabs>
        <w:tab w:val="right" w:pos="180"/>
        <w:tab w:val="left" w:pos="300"/>
      </w:tabs>
      <w:ind w:left="300" w:hanging="300"/>
    </w:pPr>
    <w:rPr>
      <w:b/>
    </w:rPr>
  </w:style>
  <w:style w:type="paragraph" w:customStyle="1" w:styleId="outlinehd2">
    <w:name w:val="outlinehd2"/>
    <w:basedOn w:val="isonormal"/>
    <w:next w:val="blocktext3"/>
    <w:rsid w:val="00585DDA"/>
    <w:pPr>
      <w:keepNext/>
      <w:keepLines/>
      <w:tabs>
        <w:tab w:val="right" w:pos="480"/>
        <w:tab w:val="left" w:pos="600"/>
      </w:tabs>
      <w:ind w:left="600" w:hanging="600"/>
    </w:pPr>
    <w:rPr>
      <w:b/>
    </w:rPr>
  </w:style>
  <w:style w:type="paragraph" w:customStyle="1" w:styleId="outlinehd3">
    <w:name w:val="outlinehd3"/>
    <w:basedOn w:val="isonormal"/>
    <w:next w:val="blocktext4"/>
    <w:rsid w:val="00585DDA"/>
    <w:pPr>
      <w:keepNext/>
      <w:keepLines/>
      <w:tabs>
        <w:tab w:val="right" w:pos="780"/>
        <w:tab w:val="left" w:pos="900"/>
      </w:tabs>
      <w:ind w:left="900" w:hanging="900"/>
    </w:pPr>
    <w:rPr>
      <w:b/>
    </w:rPr>
  </w:style>
  <w:style w:type="paragraph" w:customStyle="1" w:styleId="outlinehd4">
    <w:name w:val="outlinehd4"/>
    <w:basedOn w:val="isonormal"/>
    <w:next w:val="blocktext5"/>
    <w:rsid w:val="00585DDA"/>
    <w:pPr>
      <w:keepNext/>
      <w:keepLines/>
      <w:tabs>
        <w:tab w:val="right" w:pos="1080"/>
        <w:tab w:val="left" w:pos="1200"/>
      </w:tabs>
      <w:ind w:left="1200" w:hanging="1200"/>
    </w:pPr>
    <w:rPr>
      <w:b/>
    </w:rPr>
  </w:style>
  <w:style w:type="paragraph" w:customStyle="1" w:styleId="outlinehd5">
    <w:name w:val="outlinehd5"/>
    <w:basedOn w:val="isonormal"/>
    <w:next w:val="blocktext6"/>
    <w:rsid w:val="00585DDA"/>
    <w:pPr>
      <w:keepNext/>
      <w:keepLines/>
      <w:tabs>
        <w:tab w:val="right" w:pos="1380"/>
        <w:tab w:val="left" w:pos="1500"/>
      </w:tabs>
      <w:ind w:left="1500" w:hanging="1500"/>
    </w:pPr>
    <w:rPr>
      <w:b/>
    </w:rPr>
  </w:style>
  <w:style w:type="paragraph" w:customStyle="1" w:styleId="outlinehd6">
    <w:name w:val="outlinehd6"/>
    <w:basedOn w:val="isonormal"/>
    <w:next w:val="blocktext7"/>
    <w:rsid w:val="00585DDA"/>
    <w:pPr>
      <w:keepNext/>
      <w:keepLines/>
      <w:tabs>
        <w:tab w:val="right" w:pos="1680"/>
        <w:tab w:val="left" w:pos="1800"/>
      </w:tabs>
      <w:ind w:left="1800" w:hanging="1800"/>
    </w:pPr>
    <w:rPr>
      <w:b/>
    </w:rPr>
  </w:style>
  <w:style w:type="paragraph" w:customStyle="1" w:styleId="outlinehd7">
    <w:name w:val="outlinehd7"/>
    <w:basedOn w:val="isonormal"/>
    <w:next w:val="blocktext8"/>
    <w:rsid w:val="00585DDA"/>
    <w:pPr>
      <w:keepNext/>
      <w:keepLines/>
      <w:tabs>
        <w:tab w:val="right" w:pos="1980"/>
        <w:tab w:val="left" w:pos="2100"/>
      </w:tabs>
      <w:ind w:left="2100" w:hanging="2100"/>
    </w:pPr>
    <w:rPr>
      <w:b/>
    </w:rPr>
  </w:style>
  <w:style w:type="paragraph" w:customStyle="1" w:styleId="outlinehd8">
    <w:name w:val="outlinehd8"/>
    <w:basedOn w:val="isonormal"/>
    <w:next w:val="blocktext9"/>
    <w:rsid w:val="00585DDA"/>
    <w:pPr>
      <w:keepNext/>
      <w:keepLines/>
      <w:tabs>
        <w:tab w:val="right" w:pos="2280"/>
        <w:tab w:val="left" w:pos="2400"/>
      </w:tabs>
      <w:ind w:left="2400" w:hanging="2400"/>
    </w:pPr>
    <w:rPr>
      <w:b/>
    </w:rPr>
  </w:style>
  <w:style w:type="paragraph" w:customStyle="1" w:styleId="outlinehd9">
    <w:name w:val="outlinehd9"/>
    <w:basedOn w:val="isonormal"/>
    <w:next w:val="blocktext10"/>
    <w:rsid w:val="00585DDA"/>
    <w:pPr>
      <w:keepNext/>
      <w:keepLines/>
      <w:tabs>
        <w:tab w:val="right" w:pos="2580"/>
        <w:tab w:val="left" w:pos="2700"/>
      </w:tabs>
      <w:ind w:left="2700" w:hanging="2700"/>
    </w:pPr>
    <w:rPr>
      <w:b/>
    </w:rPr>
  </w:style>
  <w:style w:type="paragraph" w:customStyle="1" w:styleId="outlinetxt1">
    <w:name w:val="outlinetxt1"/>
    <w:basedOn w:val="isonormal"/>
    <w:rsid w:val="00585DDA"/>
    <w:pPr>
      <w:keepLines/>
      <w:tabs>
        <w:tab w:val="right" w:pos="180"/>
        <w:tab w:val="left" w:pos="300"/>
      </w:tabs>
      <w:ind w:left="300" w:hanging="300"/>
    </w:pPr>
  </w:style>
  <w:style w:type="paragraph" w:customStyle="1" w:styleId="outlinetxt2">
    <w:name w:val="outlinetxt2"/>
    <w:basedOn w:val="isonormal"/>
    <w:rsid w:val="00585DDA"/>
    <w:pPr>
      <w:keepLines/>
      <w:tabs>
        <w:tab w:val="right" w:pos="480"/>
        <w:tab w:val="left" w:pos="600"/>
      </w:tabs>
      <w:ind w:left="600" w:hanging="600"/>
    </w:pPr>
  </w:style>
  <w:style w:type="paragraph" w:customStyle="1" w:styleId="outlinetxt3">
    <w:name w:val="outlinetxt3"/>
    <w:basedOn w:val="isonormal"/>
    <w:rsid w:val="00585DDA"/>
    <w:pPr>
      <w:keepLines/>
      <w:tabs>
        <w:tab w:val="right" w:pos="780"/>
        <w:tab w:val="left" w:pos="900"/>
      </w:tabs>
      <w:ind w:left="900" w:hanging="900"/>
    </w:pPr>
  </w:style>
  <w:style w:type="paragraph" w:customStyle="1" w:styleId="outlinetxt4">
    <w:name w:val="outlinetxt4"/>
    <w:basedOn w:val="isonormal"/>
    <w:rsid w:val="00585DDA"/>
    <w:pPr>
      <w:keepLines/>
      <w:tabs>
        <w:tab w:val="right" w:pos="1080"/>
        <w:tab w:val="left" w:pos="1200"/>
      </w:tabs>
      <w:ind w:left="1200" w:hanging="1200"/>
    </w:pPr>
  </w:style>
  <w:style w:type="paragraph" w:customStyle="1" w:styleId="outlinetxt5">
    <w:name w:val="outlinetxt5"/>
    <w:basedOn w:val="isonormal"/>
    <w:rsid w:val="00585DDA"/>
    <w:pPr>
      <w:keepLines/>
      <w:tabs>
        <w:tab w:val="right" w:pos="1380"/>
        <w:tab w:val="left" w:pos="1500"/>
      </w:tabs>
      <w:ind w:left="1500" w:hanging="1500"/>
    </w:pPr>
  </w:style>
  <w:style w:type="paragraph" w:customStyle="1" w:styleId="outlinetxt6">
    <w:name w:val="outlinetxt6"/>
    <w:basedOn w:val="isonormal"/>
    <w:rsid w:val="00585DDA"/>
    <w:pPr>
      <w:keepLines/>
      <w:tabs>
        <w:tab w:val="right" w:pos="1680"/>
        <w:tab w:val="left" w:pos="1800"/>
      </w:tabs>
      <w:ind w:left="1800" w:hanging="1800"/>
    </w:pPr>
  </w:style>
  <w:style w:type="paragraph" w:customStyle="1" w:styleId="outlinetxt7">
    <w:name w:val="outlinetxt7"/>
    <w:basedOn w:val="isonormal"/>
    <w:rsid w:val="00585DDA"/>
    <w:pPr>
      <w:keepLines/>
      <w:tabs>
        <w:tab w:val="right" w:pos="1980"/>
        <w:tab w:val="left" w:pos="2100"/>
      </w:tabs>
      <w:ind w:left="2100" w:hanging="2100"/>
    </w:pPr>
  </w:style>
  <w:style w:type="paragraph" w:customStyle="1" w:styleId="outlinetxt8">
    <w:name w:val="outlinetxt8"/>
    <w:basedOn w:val="isonormal"/>
    <w:rsid w:val="00585DDA"/>
    <w:pPr>
      <w:keepLines/>
      <w:tabs>
        <w:tab w:val="right" w:pos="2280"/>
        <w:tab w:val="left" w:pos="2400"/>
      </w:tabs>
      <w:ind w:left="2400" w:hanging="2400"/>
    </w:pPr>
  </w:style>
  <w:style w:type="paragraph" w:customStyle="1" w:styleId="outlinetxt9">
    <w:name w:val="outlinetxt9"/>
    <w:basedOn w:val="isonormal"/>
    <w:rsid w:val="00585DDA"/>
    <w:pPr>
      <w:keepLines/>
      <w:tabs>
        <w:tab w:val="right" w:pos="2580"/>
        <w:tab w:val="left" w:pos="2700"/>
      </w:tabs>
      <w:ind w:left="2700" w:hanging="2700"/>
    </w:pPr>
  </w:style>
  <w:style w:type="character" w:styleId="PageNumber">
    <w:name w:val="page number"/>
    <w:basedOn w:val="DefaultParagraphFont"/>
    <w:rsid w:val="00585DDA"/>
  </w:style>
  <w:style w:type="character" w:customStyle="1" w:styleId="rulelink">
    <w:name w:val="rulelink"/>
    <w:rsid w:val="00585DDA"/>
    <w:rPr>
      <w:b/>
    </w:rPr>
  </w:style>
  <w:style w:type="paragraph" w:styleId="Signature">
    <w:name w:val="Signature"/>
    <w:basedOn w:val="Normal"/>
    <w:link w:val="SignatureChar"/>
    <w:rsid w:val="00585DDA"/>
    <w:pPr>
      <w:ind w:left="4320"/>
    </w:pPr>
  </w:style>
  <w:style w:type="character" w:customStyle="1" w:styleId="SignatureChar">
    <w:name w:val="Signature Char"/>
    <w:link w:val="Signature"/>
    <w:rsid w:val="00585DDA"/>
    <w:rPr>
      <w:rFonts w:ascii="Times New Roman" w:eastAsia="Times New Roman" w:hAnsi="Times New Roman"/>
      <w:sz w:val="24"/>
    </w:rPr>
  </w:style>
  <w:style w:type="paragraph" w:customStyle="1" w:styleId="space2">
    <w:name w:val="space2"/>
    <w:basedOn w:val="isonormal"/>
    <w:next w:val="isonormal"/>
    <w:rsid w:val="00585DDA"/>
    <w:pPr>
      <w:spacing w:before="0" w:line="40" w:lineRule="exact"/>
    </w:pPr>
  </w:style>
  <w:style w:type="paragraph" w:customStyle="1" w:styleId="space4">
    <w:name w:val="space4"/>
    <w:basedOn w:val="isonormal"/>
    <w:next w:val="isonormal"/>
    <w:rsid w:val="00585DDA"/>
    <w:pPr>
      <w:spacing w:before="0" w:line="80" w:lineRule="exact"/>
    </w:pPr>
  </w:style>
  <w:style w:type="paragraph" w:customStyle="1" w:styleId="space8">
    <w:name w:val="space8"/>
    <w:basedOn w:val="isonormal"/>
    <w:next w:val="isonormal"/>
    <w:rsid w:val="00585DDA"/>
    <w:pPr>
      <w:spacing w:before="0" w:line="160" w:lineRule="exact"/>
    </w:pPr>
  </w:style>
  <w:style w:type="character" w:customStyle="1" w:styleId="spotlinksource">
    <w:name w:val="spotlinksource"/>
    <w:rsid w:val="00585DDA"/>
    <w:rPr>
      <w:b/>
    </w:rPr>
  </w:style>
  <w:style w:type="character" w:customStyle="1" w:styleId="spotlinktarget">
    <w:name w:val="spotlinktarget"/>
    <w:rsid w:val="00585DDA"/>
    <w:rPr>
      <w:b/>
    </w:rPr>
  </w:style>
  <w:style w:type="paragraph" w:customStyle="1" w:styleId="subcap">
    <w:name w:val="subcap"/>
    <w:basedOn w:val="isonormal"/>
    <w:rsid w:val="00585DDA"/>
    <w:pPr>
      <w:keepLines/>
      <w:suppressAutoHyphens/>
      <w:spacing w:before="0" w:line="200" w:lineRule="exact"/>
      <w:jc w:val="left"/>
    </w:pPr>
    <w:rPr>
      <w:b/>
      <w:caps/>
    </w:rPr>
  </w:style>
  <w:style w:type="paragraph" w:customStyle="1" w:styleId="subcap2">
    <w:name w:val="subcap2"/>
    <w:basedOn w:val="isonormal"/>
    <w:rsid w:val="00585DDA"/>
    <w:pPr>
      <w:spacing w:before="0" w:line="200" w:lineRule="exact"/>
      <w:jc w:val="left"/>
    </w:pPr>
    <w:rPr>
      <w:b/>
    </w:rPr>
  </w:style>
  <w:style w:type="paragraph" w:styleId="Subtitle">
    <w:name w:val="Subtitle"/>
    <w:basedOn w:val="Normal"/>
    <w:link w:val="SubtitleChar"/>
    <w:qFormat/>
    <w:rsid w:val="00585DDA"/>
    <w:pPr>
      <w:spacing w:after="60"/>
      <w:jc w:val="center"/>
    </w:pPr>
    <w:rPr>
      <w:i/>
    </w:rPr>
  </w:style>
  <w:style w:type="character" w:customStyle="1" w:styleId="SubtitleChar">
    <w:name w:val="Subtitle Char"/>
    <w:link w:val="Subtitle"/>
    <w:rsid w:val="00585DDA"/>
    <w:rPr>
      <w:rFonts w:ascii="Times New Roman" w:eastAsia="Times New Roman" w:hAnsi="Times New Roman"/>
      <w:i/>
      <w:sz w:val="24"/>
    </w:rPr>
  </w:style>
  <w:style w:type="table" w:styleId="TableGrid">
    <w:name w:val="Table Grid"/>
    <w:basedOn w:val="TableNormal"/>
    <w:rsid w:val="00585DD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585DDA"/>
    <w:pPr>
      <w:tabs>
        <w:tab w:val="right" w:leader="dot" w:pos="10080"/>
      </w:tabs>
      <w:ind w:left="180" w:hanging="180"/>
    </w:pPr>
  </w:style>
  <w:style w:type="paragraph" w:styleId="TableofFigures">
    <w:name w:val="table of figures"/>
    <w:basedOn w:val="Normal"/>
    <w:next w:val="Normal"/>
    <w:rsid w:val="00585DDA"/>
    <w:pPr>
      <w:tabs>
        <w:tab w:val="right" w:leader="dot" w:pos="4680"/>
      </w:tabs>
      <w:ind w:left="360" w:hanging="360"/>
    </w:pPr>
  </w:style>
  <w:style w:type="paragraph" w:customStyle="1" w:styleId="table2text04">
    <w:name w:val="table2text0/4"/>
    <w:basedOn w:val="isonormal"/>
    <w:rsid w:val="00585DDA"/>
    <w:pPr>
      <w:suppressAutoHyphens/>
      <w:spacing w:before="0" w:after="80"/>
      <w:ind w:left="240"/>
      <w:jc w:val="left"/>
    </w:pPr>
  </w:style>
  <w:style w:type="paragraph" w:customStyle="1" w:styleId="table2text44">
    <w:name w:val="table2text4/4"/>
    <w:basedOn w:val="isonormal"/>
    <w:rsid w:val="00585DDA"/>
    <w:pPr>
      <w:spacing w:after="80"/>
      <w:ind w:left="240"/>
      <w:jc w:val="left"/>
    </w:pPr>
  </w:style>
  <w:style w:type="paragraph" w:customStyle="1" w:styleId="table3text04">
    <w:name w:val="table3text0/4"/>
    <w:basedOn w:val="isonormal"/>
    <w:next w:val="table2text04"/>
    <w:rsid w:val="00585DDA"/>
    <w:pPr>
      <w:suppressAutoHyphens/>
      <w:spacing w:before="0" w:after="80"/>
      <w:ind w:left="480"/>
      <w:jc w:val="left"/>
    </w:pPr>
  </w:style>
  <w:style w:type="paragraph" w:customStyle="1" w:styleId="table4text04">
    <w:name w:val="table4text0/4"/>
    <w:basedOn w:val="isonormal"/>
    <w:autoRedefine/>
    <w:rsid w:val="00585DDA"/>
    <w:pPr>
      <w:suppressAutoHyphens/>
      <w:spacing w:before="0" w:after="80"/>
      <w:ind w:left="720"/>
      <w:jc w:val="left"/>
    </w:pPr>
  </w:style>
  <w:style w:type="paragraph" w:customStyle="1" w:styleId="tablecaption">
    <w:name w:val="tablecaption"/>
    <w:basedOn w:val="isonormal"/>
    <w:rsid w:val="00585DDA"/>
    <w:pPr>
      <w:jc w:val="left"/>
    </w:pPr>
    <w:rPr>
      <w:b/>
    </w:rPr>
  </w:style>
  <w:style w:type="character" w:customStyle="1" w:styleId="tablelink">
    <w:name w:val="tablelink"/>
    <w:rsid w:val="00585DDA"/>
    <w:rPr>
      <w:b/>
    </w:rPr>
  </w:style>
  <w:style w:type="paragraph" w:customStyle="1" w:styleId="tabletext00">
    <w:name w:val="tabletext0/0"/>
    <w:basedOn w:val="isonormal"/>
    <w:rsid w:val="00585DDA"/>
    <w:pPr>
      <w:spacing w:before="0"/>
      <w:jc w:val="left"/>
    </w:pPr>
  </w:style>
  <w:style w:type="paragraph" w:customStyle="1" w:styleId="tabletext01">
    <w:name w:val="tabletext0/1"/>
    <w:basedOn w:val="isonormal"/>
    <w:rsid w:val="00585DDA"/>
    <w:pPr>
      <w:spacing w:before="0" w:after="20"/>
      <w:jc w:val="left"/>
    </w:pPr>
  </w:style>
  <w:style w:type="paragraph" w:customStyle="1" w:styleId="tabletext10">
    <w:name w:val="tabletext1/0"/>
    <w:basedOn w:val="isonormal"/>
    <w:rsid w:val="00585DDA"/>
    <w:pPr>
      <w:spacing w:before="20"/>
      <w:jc w:val="left"/>
    </w:pPr>
  </w:style>
  <w:style w:type="paragraph" w:customStyle="1" w:styleId="tabletext40">
    <w:name w:val="tabletext4/0"/>
    <w:basedOn w:val="isonormal"/>
    <w:rsid w:val="00585DDA"/>
    <w:pPr>
      <w:jc w:val="left"/>
    </w:pPr>
  </w:style>
  <w:style w:type="paragraph" w:customStyle="1" w:styleId="tabletext44">
    <w:name w:val="tabletext4/4"/>
    <w:basedOn w:val="isonormal"/>
    <w:rsid w:val="00585DDA"/>
    <w:pPr>
      <w:spacing w:after="80"/>
      <w:jc w:val="left"/>
    </w:pPr>
  </w:style>
  <w:style w:type="paragraph" w:customStyle="1" w:styleId="terr2colblock1">
    <w:name w:val="terr2colblock1"/>
    <w:basedOn w:val="isonormal"/>
    <w:rsid w:val="00585DDA"/>
    <w:pPr>
      <w:tabs>
        <w:tab w:val="left" w:leader="dot" w:pos="4240"/>
      </w:tabs>
      <w:spacing w:before="0"/>
      <w:jc w:val="left"/>
    </w:pPr>
  </w:style>
  <w:style w:type="paragraph" w:customStyle="1" w:styleId="terr2colblock2">
    <w:name w:val="terr2colblock2"/>
    <w:basedOn w:val="isonormal"/>
    <w:rsid w:val="00585DDA"/>
    <w:pPr>
      <w:tabs>
        <w:tab w:val="left" w:leader="dot" w:pos="4240"/>
      </w:tabs>
      <w:spacing w:before="0"/>
      <w:ind w:left="80"/>
      <w:jc w:val="left"/>
    </w:pPr>
  </w:style>
  <w:style w:type="paragraph" w:customStyle="1" w:styleId="terr2colblock3">
    <w:name w:val="terr2colblock3"/>
    <w:basedOn w:val="isonormal"/>
    <w:rsid w:val="00585DDA"/>
    <w:pPr>
      <w:tabs>
        <w:tab w:val="left" w:leader="dot" w:pos="4240"/>
      </w:tabs>
      <w:spacing w:before="0"/>
      <w:ind w:left="160"/>
      <w:jc w:val="left"/>
    </w:pPr>
  </w:style>
  <w:style w:type="paragraph" w:customStyle="1" w:styleId="terr2colblock4">
    <w:name w:val="terr2colblock4"/>
    <w:basedOn w:val="isonormal"/>
    <w:rsid w:val="00585DDA"/>
    <w:pPr>
      <w:tabs>
        <w:tab w:val="left" w:leader="dot" w:pos="4240"/>
      </w:tabs>
      <w:spacing w:before="0"/>
      <w:ind w:left="320"/>
      <w:jc w:val="left"/>
    </w:pPr>
  </w:style>
  <w:style w:type="paragraph" w:customStyle="1" w:styleId="terr2colhang">
    <w:name w:val="terr2colhang"/>
    <w:basedOn w:val="isonormal"/>
    <w:rsid w:val="00585DDA"/>
    <w:pPr>
      <w:tabs>
        <w:tab w:val="left" w:leader="dot" w:pos="4240"/>
      </w:tabs>
      <w:spacing w:before="0"/>
      <w:ind w:left="160" w:hanging="160"/>
      <w:jc w:val="left"/>
    </w:pPr>
  </w:style>
  <w:style w:type="paragraph" w:customStyle="1" w:styleId="terr3colblock1">
    <w:name w:val="terr3colblock1"/>
    <w:basedOn w:val="isonormal"/>
    <w:rsid w:val="00585DDA"/>
    <w:pPr>
      <w:tabs>
        <w:tab w:val="left" w:leader="dot" w:pos="2500"/>
      </w:tabs>
      <w:spacing w:before="0"/>
      <w:jc w:val="left"/>
    </w:pPr>
  </w:style>
  <w:style w:type="paragraph" w:customStyle="1" w:styleId="terr3colhang">
    <w:name w:val="terr3colhang"/>
    <w:basedOn w:val="isonormal"/>
    <w:rsid w:val="00585DDA"/>
    <w:pPr>
      <w:tabs>
        <w:tab w:val="left" w:leader="dot" w:pos="2500"/>
      </w:tabs>
      <w:spacing w:before="0"/>
      <w:ind w:left="160" w:hanging="160"/>
      <w:jc w:val="left"/>
    </w:pPr>
  </w:style>
  <w:style w:type="paragraph" w:customStyle="1" w:styleId="terrtoc">
    <w:name w:val="terrtoc"/>
    <w:basedOn w:val="isonormal"/>
    <w:rsid w:val="00585DDA"/>
    <w:pPr>
      <w:spacing w:before="50" w:after="50"/>
      <w:jc w:val="center"/>
    </w:pPr>
    <w:rPr>
      <w:b/>
    </w:rPr>
  </w:style>
  <w:style w:type="paragraph" w:customStyle="1" w:styleId="toc4outlinehd3">
    <w:name w:val="toc4outlinehd3"/>
    <w:basedOn w:val="outlinehd3"/>
    <w:next w:val="blocktext4"/>
    <w:rsid w:val="00585DDA"/>
  </w:style>
  <w:style w:type="paragraph" w:customStyle="1" w:styleId="tabletext1">
    <w:name w:val="tabletext1"/>
    <w:rsid w:val="00585DD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585DD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585DD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585DDA"/>
    <w:pPr>
      <w:tabs>
        <w:tab w:val="left" w:leader="dot" w:pos="7200"/>
      </w:tabs>
      <w:spacing w:before="0" w:line="180" w:lineRule="exact"/>
      <w:ind w:left="200" w:hanging="200"/>
      <w:jc w:val="left"/>
    </w:pPr>
  </w:style>
  <w:style w:type="paragraph" w:customStyle="1" w:styleId="FilingHeader">
    <w:name w:val="Filing Header"/>
    <w:basedOn w:val="isonormal"/>
    <w:rsid w:val="00585DDA"/>
    <w:pPr>
      <w:spacing w:before="0" w:line="240" w:lineRule="auto"/>
      <w:jc w:val="left"/>
    </w:pPr>
    <w:rPr>
      <w:sz w:val="20"/>
    </w:rPr>
  </w:style>
  <w:style w:type="paragraph" w:customStyle="1" w:styleId="FilingFooter">
    <w:name w:val="Filing Footer"/>
    <w:basedOn w:val="isonormal"/>
    <w:rsid w:val="00585DDA"/>
    <w:pPr>
      <w:spacing w:line="240" w:lineRule="auto"/>
      <w:jc w:val="left"/>
    </w:pPr>
    <w:rPr>
      <w:sz w:val="16"/>
    </w:rPr>
  </w:style>
  <w:style w:type="paragraph" w:customStyle="1" w:styleId="EMheading1">
    <w:name w:val="EM heading 1"/>
    <w:basedOn w:val="isonormal"/>
    <w:next w:val="isonormal"/>
    <w:rsid w:val="00585DD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585DD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585DDA"/>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585DD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585DDA"/>
    <w:pPr>
      <w:keepLines/>
      <w:tabs>
        <w:tab w:val="right" w:pos="480"/>
        <w:tab w:val="left" w:pos="600"/>
      </w:tabs>
      <w:ind w:left="600" w:hanging="600"/>
    </w:pPr>
    <w:rPr>
      <w:b/>
    </w:rPr>
  </w:style>
  <w:style w:type="character" w:customStyle="1" w:styleId="NotocOutlinehd2Char">
    <w:name w:val="NotocOutlinehd2 Char"/>
    <w:link w:val="NotocOutlinehd2"/>
    <w:locked/>
    <w:rsid w:val="00585DDA"/>
    <w:rPr>
      <w:rFonts w:ascii="Arial" w:eastAsia="Times New Roman" w:hAnsi="Arial"/>
      <w:b/>
      <w:sz w:val="18"/>
    </w:rPr>
  </w:style>
  <w:style w:type="paragraph" w:customStyle="1" w:styleId="NotocOutlinetxt2">
    <w:name w:val="NotocOutlinetxt2"/>
    <w:basedOn w:val="isonormal"/>
    <w:rsid w:val="00585DDA"/>
    <w:pPr>
      <w:keepLines/>
      <w:tabs>
        <w:tab w:val="right" w:pos="480"/>
        <w:tab w:val="left" w:pos="600"/>
      </w:tabs>
      <w:ind w:left="600" w:hanging="600"/>
    </w:pPr>
  </w:style>
  <w:style w:type="paragraph" w:customStyle="1" w:styleId="Notocsubcap">
    <w:name w:val="Notocsubcap"/>
    <w:basedOn w:val="isonormal"/>
    <w:rsid w:val="00585DDA"/>
    <w:pPr>
      <w:keepLines/>
      <w:suppressAutoHyphens/>
      <w:spacing w:before="0" w:line="200" w:lineRule="exact"/>
      <w:jc w:val="left"/>
    </w:pPr>
    <w:rPr>
      <w:b/>
      <w:caps/>
    </w:rPr>
  </w:style>
  <w:style w:type="paragraph" w:customStyle="1" w:styleId="terrver">
    <w:name w:val="terrver"/>
    <w:basedOn w:val="isonormal"/>
    <w:qFormat/>
    <w:rsid w:val="00585DDA"/>
    <w:pPr>
      <w:spacing w:before="20" w:after="20"/>
      <w:jc w:val="center"/>
    </w:pPr>
    <w:rPr>
      <w:rFonts w:cs="Arial"/>
      <w:szCs w:val="18"/>
    </w:rPr>
  </w:style>
  <w:style w:type="paragraph" w:customStyle="1" w:styleId="subcap3">
    <w:name w:val="subcap3"/>
    <w:basedOn w:val="subcap"/>
    <w:rsid w:val="00585DDA"/>
  </w:style>
  <w:style w:type="paragraph" w:customStyle="1" w:styleId="spacesingle">
    <w:name w:val="spacesingle"/>
    <w:basedOn w:val="isonormal"/>
    <w:next w:val="isonormal"/>
    <w:rsid w:val="00585DD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LI-CA-2022-287 - 003 -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2022-11-10T20:28:18+00:00</Date_x0020_Modified>
    <CircularDate xmlns="a86cc342-0045-41e2-80e9-abdb777d2eca">2022-12-08T05:00:00+00:00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filing CA-2022-RCP2 in Alaska is provided. Proposed Effective Date: 07/01/2023 Caution: Not yet implemented</KeyMessage>
    <CircularNumber xmlns="a86cc342-0045-41e2-80e9-abdb777d2eca">LI-CA-2022-287</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Rules;</ServiceModuleString>
    <CircId xmlns="a86cc342-0045-41e2-80e9-abdb777d2eca">36938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ALASKA COMMERCIAL AUTO RULES REVISION FILED</CircularTitle>
    <Jurs xmlns="a86cc342-0045-41e2-80e9-abdb777d2eca">
      <Value>2</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4F1ACD2A-B1C7-434C-A59C-FFDF2191D9C4}"/>
</file>

<file path=docProps/app.xml><?xml version="1.0" encoding="utf-8"?>
<Properties xmlns="http://schemas.openxmlformats.org/officeDocument/2006/extended-properties" xmlns:vt="http://schemas.openxmlformats.org/officeDocument/2006/docPropsVTypes">
  <Template>ManualsAddinAuto</Template>
  <TotalTime>0</TotalTime>
  <Pages>9</Pages>
  <Words>3260</Words>
  <Characters>16794</Characters>
  <Application>Microsoft Office Word</Application>
  <DocSecurity>0</DocSecurity>
  <Lines>2399</Lines>
  <Paragraphs>1671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2022-11-10T20:22:00Z</dcterms:created>
  <dcterms:modified xsi:type="dcterms:W3CDTF">2022-11-10T20:23:00Z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