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C4787" w14:textId="77777777" w:rsidR="001C3BCC" w:rsidRPr="002474C2" w:rsidRDefault="001C3BCC" w:rsidP="001C3BCC">
      <w:pPr>
        <w:pStyle w:val="subcap"/>
      </w:pPr>
      <w:bookmarkStart w:id="0" w:name="BeginDoc"/>
      <w:bookmarkEnd w:id="0"/>
      <w:r w:rsidRPr="002474C2">
        <w:t>TERRITORY 101</w:t>
      </w:r>
    </w:p>
    <w:p w14:paraId="5F110019" w14:textId="77777777" w:rsidR="001C3BCC" w:rsidRPr="002474C2" w:rsidRDefault="001C3BCC" w:rsidP="001C3BCC">
      <w:pPr>
        <w:pStyle w:val="subcap2"/>
      </w:pPr>
      <w:r w:rsidRPr="002474C2">
        <w:t>LIAB, MED PAY</w:t>
      </w:r>
    </w:p>
    <w:p w14:paraId="2A3DBB3D" w14:textId="77777777" w:rsidR="001C3BCC" w:rsidRPr="002474C2" w:rsidRDefault="001C3BCC" w:rsidP="001C3BCC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2474C2" w14:paraId="18114A62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8254C17" w14:textId="77777777" w:rsidR="001C3BCC" w:rsidRPr="002474C2" w:rsidRDefault="001C3BCC" w:rsidP="00EA11D4">
            <w:pPr>
              <w:pStyle w:val="tablehead"/>
              <w:rPr>
                <w:kern w:val="18"/>
              </w:rPr>
            </w:pPr>
            <w:r w:rsidRPr="002474C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9E51514" w14:textId="77777777" w:rsidR="001C3BCC" w:rsidRPr="002474C2" w:rsidRDefault="001C3BCC" w:rsidP="00EA11D4">
            <w:pPr>
              <w:pStyle w:val="tablehead"/>
              <w:rPr>
                <w:kern w:val="18"/>
              </w:rPr>
            </w:pPr>
            <w:r w:rsidRPr="002474C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4666A84" w14:textId="77777777" w:rsidR="001C3BCC" w:rsidRPr="002474C2" w:rsidRDefault="001C3BCC" w:rsidP="00EA11D4">
            <w:pPr>
              <w:pStyle w:val="tablehead"/>
              <w:rPr>
                <w:kern w:val="18"/>
              </w:rPr>
            </w:pPr>
            <w:r w:rsidRPr="002474C2">
              <w:rPr>
                <w:kern w:val="18"/>
              </w:rPr>
              <w:t>PERSONAL INJURY PROTECTION</w:t>
            </w:r>
          </w:p>
        </w:tc>
      </w:tr>
      <w:tr w:rsidR="001C3BCC" w:rsidRPr="002474C2" w14:paraId="6EC317DD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A5F51F6" w14:textId="77777777" w:rsidR="001C3BCC" w:rsidRPr="002474C2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5D84BB1" w14:textId="77777777" w:rsidR="001C3BCC" w:rsidRPr="002474C2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5DCB2C6" w14:textId="77777777" w:rsidR="001C3BCC" w:rsidRPr="002474C2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2474C2" w14:paraId="14E09CDD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D77737E" w14:textId="77777777" w:rsidR="001C3BCC" w:rsidRPr="002474C2" w:rsidRDefault="001C3BCC" w:rsidP="00EA11D4">
            <w:pPr>
              <w:pStyle w:val="tablehead"/>
              <w:rPr>
                <w:kern w:val="18"/>
              </w:rPr>
            </w:pPr>
            <w:r w:rsidRPr="002474C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A968C80" w14:textId="77777777" w:rsidR="001C3BCC" w:rsidRPr="002474C2" w:rsidRDefault="001C3BCC" w:rsidP="00EA11D4">
            <w:pPr>
              <w:pStyle w:val="tablehead"/>
              <w:rPr>
                <w:kern w:val="18"/>
              </w:rPr>
            </w:pPr>
            <w:r w:rsidRPr="002474C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C9901A2" w14:textId="77777777" w:rsidR="001C3BCC" w:rsidRPr="002474C2" w:rsidRDefault="001C3BCC" w:rsidP="00EA11D4">
            <w:pPr>
              <w:pStyle w:val="tablehead"/>
              <w:rPr>
                <w:kern w:val="18"/>
              </w:rPr>
            </w:pPr>
            <w:r w:rsidRPr="002474C2">
              <w:rPr>
                <w:kern w:val="18"/>
              </w:rPr>
              <w:t>Basic Limits</w:t>
            </w:r>
          </w:p>
        </w:tc>
      </w:tr>
      <w:tr w:rsidR="001C3BCC" w:rsidRPr="002474C2" w14:paraId="6560DC3B" w14:textId="77777777" w:rsidTr="00EA11D4">
        <w:trPr>
          <w:cantSplit/>
        </w:trPr>
        <w:tc>
          <w:tcPr>
            <w:tcW w:w="9360" w:type="dxa"/>
            <w:gridSpan w:val="7"/>
          </w:tcPr>
          <w:p w14:paraId="07EE8B40" w14:textId="77777777" w:rsidR="001C3BCC" w:rsidRPr="002474C2" w:rsidRDefault="001C3BCC" w:rsidP="00EA11D4">
            <w:pPr>
              <w:pStyle w:val="tabletext11"/>
              <w:rPr>
                <w:b/>
                <w:kern w:val="18"/>
              </w:rPr>
            </w:pPr>
            <w:r w:rsidRPr="002474C2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2474C2" w14:paraId="6B1BAB73" w14:textId="77777777" w:rsidTr="00EA11D4">
        <w:trPr>
          <w:cantSplit/>
        </w:trPr>
        <w:tc>
          <w:tcPr>
            <w:tcW w:w="3120" w:type="dxa"/>
            <w:gridSpan w:val="3"/>
          </w:tcPr>
          <w:p w14:paraId="4FEDB64C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576</w:t>
            </w:r>
          </w:p>
        </w:tc>
        <w:tc>
          <w:tcPr>
            <w:tcW w:w="3120" w:type="dxa"/>
          </w:tcPr>
          <w:p w14:paraId="6D776CE7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999DE52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F2A1C4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34BBF5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474C2" w14:paraId="0A0E01C8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8D47F3" w14:textId="77777777" w:rsidR="001C3BCC" w:rsidRPr="002474C2" w:rsidRDefault="001C3BCC" w:rsidP="00EA11D4">
            <w:pPr>
              <w:pStyle w:val="tabletext11"/>
              <w:rPr>
                <w:b/>
                <w:kern w:val="18"/>
              </w:rPr>
            </w:pPr>
            <w:r w:rsidRPr="002474C2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2474C2" w14:paraId="41A346AF" w14:textId="77777777" w:rsidTr="00EA11D4">
        <w:trPr>
          <w:cantSplit/>
        </w:trPr>
        <w:tc>
          <w:tcPr>
            <w:tcW w:w="3120" w:type="dxa"/>
            <w:gridSpan w:val="3"/>
          </w:tcPr>
          <w:p w14:paraId="56671A97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407</w:t>
            </w:r>
          </w:p>
        </w:tc>
        <w:tc>
          <w:tcPr>
            <w:tcW w:w="3120" w:type="dxa"/>
          </w:tcPr>
          <w:p w14:paraId="4C73F0E4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16ED3319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CDF883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C3766F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474C2" w14:paraId="1079CE48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FDB708E" w14:textId="77777777" w:rsidR="001C3BCC" w:rsidRPr="002474C2" w:rsidRDefault="001C3BCC" w:rsidP="00EA11D4">
            <w:pPr>
              <w:pStyle w:val="tabletext11"/>
              <w:rPr>
                <w:b/>
                <w:kern w:val="18"/>
              </w:rPr>
            </w:pPr>
            <w:r w:rsidRPr="002474C2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2474C2" w14:paraId="027D5238" w14:textId="77777777" w:rsidTr="00EA11D4">
        <w:trPr>
          <w:cantSplit/>
        </w:trPr>
        <w:tc>
          <w:tcPr>
            <w:tcW w:w="540" w:type="dxa"/>
            <w:gridSpan w:val="2"/>
          </w:tcPr>
          <w:p w14:paraId="2BEB59B4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DD150B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b/>
                <w:kern w:val="18"/>
              </w:rPr>
              <w:t>– TAXICABS AND LIMOUSINES</w:t>
            </w:r>
          </w:p>
        </w:tc>
      </w:tr>
      <w:tr w:rsidR="001C3BCC" w:rsidRPr="002474C2" w14:paraId="07A276FF" w14:textId="77777777" w:rsidTr="00EA11D4">
        <w:trPr>
          <w:cantSplit/>
        </w:trPr>
        <w:tc>
          <w:tcPr>
            <w:tcW w:w="3120" w:type="dxa"/>
            <w:gridSpan w:val="3"/>
          </w:tcPr>
          <w:p w14:paraId="1CC7CE57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2316</w:t>
            </w:r>
          </w:p>
        </w:tc>
        <w:tc>
          <w:tcPr>
            <w:tcW w:w="3120" w:type="dxa"/>
          </w:tcPr>
          <w:p w14:paraId="3843A897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 96</w:t>
            </w:r>
          </w:p>
        </w:tc>
        <w:tc>
          <w:tcPr>
            <w:tcW w:w="1040" w:type="dxa"/>
          </w:tcPr>
          <w:p w14:paraId="16A77031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87B848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B569A3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474C2" w14:paraId="79D4058D" w14:textId="77777777" w:rsidTr="00EA11D4">
        <w:trPr>
          <w:cantSplit/>
        </w:trPr>
        <w:tc>
          <w:tcPr>
            <w:tcW w:w="540" w:type="dxa"/>
            <w:gridSpan w:val="2"/>
          </w:tcPr>
          <w:p w14:paraId="7EBBD3DF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BC1DE8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b/>
                <w:kern w:val="18"/>
              </w:rPr>
              <w:t>– SCHOOL AND CHURCH BUSES</w:t>
            </w:r>
          </w:p>
        </w:tc>
      </w:tr>
      <w:tr w:rsidR="001C3BCC" w:rsidRPr="002474C2" w14:paraId="7DED4798" w14:textId="77777777" w:rsidTr="00EA11D4">
        <w:trPr>
          <w:cantSplit/>
        </w:trPr>
        <w:tc>
          <w:tcPr>
            <w:tcW w:w="3120" w:type="dxa"/>
            <w:gridSpan w:val="3"/>
          </w:tcPr>
          <w:p w14:paraId="55E5DBDF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6E30D858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2E89C1B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B9A6A1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3A3AC4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474C2" w14:paraId="74CAE17C" w14:textId="77777777" w:rsidTr="00EA11D4">
        <w:trPr>
          <w:cantSplit/>
        </w:trPr>
        <w:tc>
          <w:tcPr>
            <w:tcW w:w="540" w:type="dxa"/>
            <w:gridSpan w:val="2"/>
          </w:tcPr>
          <w:p w14:paraId="12E07C9F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19908A" w14:textId="77777777" w:rsidR="001C3BCC" w:rsidRPr="002474C2" w:rsidRDefault="001C3BCC" w:rsidP="00EA11D4">
            <w:pPr>
              <w:pStyle w:val="tabletext11"/>
              <w:rPr>
                <w:b/>
                <w:kern w:val="18"/>
              </w:rPr>
            </w:pPr>
            <w:r w:rsidRPr="002474C2">
              <w:rPr>
                <w:b/>
                <w:kern w:val="18"/>
              </w:rPr>
              <w:t>– OTHER BUSES</w:t>
            </w:r>
          </w:p>
        </w:tc>
      </w:tr>
      <w:tr w:rsidR="001C3BCC" w:rsidRPr="002474C2" w14:paraId="19659A8D" w14:textId="77777777" w:rsidTr="00EA11D4">
        <w:trPr>
          <w:cantSplit/>
        </w:trPr>
        <w:tc>
          <w:tcPr>
            <w:tcW w:w="3120" w:type="dxa"/>
            <w:gridSpan w:val="3"/>
          </w:tcPr>
          <w:p w14:paraId="26394CB5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1820</w:t>
            </w:r>
          </w:p>
        </w:tc>
        <w:tc>
          <w:tcPr>
            <w:tcW w:w="3120" w:type="dxa"/>
          </w:tcPr>
          <w:p w14:paraId="7F407C90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 74</w:t>
            </w:r>
          </w:p>
        </w:tc>
        <w:tc>
          <w:tcPr>
            <w:tcW w:w="1040" w:type="dxa"/>
          </w:tcPr>
          <w:p w14:paraId="67F7A515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8511BD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0643D8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474C2" w14:paraId="6DF2BE8E" w14:textId="77777777" w:rsidTr="00EA11D4">
        <w:trPr>
          <w:cantSplit/>
        </w:trPr>
        <w:tc>
          <w:tcPr>
            <w:tcW w:w="540" w:type="dxa"/>
            <w:gridSpan w:val="2"/>
          </w:tcPr>
          <w:p w14:paraId="69E6C7F8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927080" w14:textId="77777777" w:rsidR="001C3BCC" w:rsidRPr="002474C2" w:rsidRDefault="001C3BCC" w:rsidP="00EA11D4">
            <w:pPr>
              <w:pStyle w:val="tabletext11"/>
              <w:rPr>
                <w:b/>
                <w:kern w:val="18"/>
              </w:rPr>
            </w:pPr>
            <w:r w:rsidRPr="002474C2">
              <w:rPr>
                <w:b/>
                <w:kern w:val="18"/>
              </w:rPr>
              <w:t>– VAN POOLS</w:t>
            </w:r>
          </w:p>
        </w:tc>
      </w:tr>
      <w:tr w:rsidR="001C3BCC" w:rsidRPr="002474C2" w14:paraId="25DBDD15" w14:textId="77777777" w:rsidTr="00EA11D4">
        <w:trPr>
          <w:cantSplit/>
        </w:trPr>
        <w:tc>
          <w:tcPr>
            <w:tcW w:w="3120" w:type="dxa"/>
            <w:gridSpan w:val="3"/>
          </w:tcPr>
          <w:p w14:paraId="1485488C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547</w:t>
            </w:r>
          </w:p>
        </w:tc>
        <w:tc>
          <w:tcPr>
            <w:tcW w:w="3120" w:type="dxa"/>
          </w:tcPr>
          <w:p w14:paraId="583CD92E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3164AE00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740C3D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0682FC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474C2" w14:paraId="3C39304C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BD38CE" w14:textId="77777777" w:rsidR="001C3BCC" w:rsidRPr="002474C2" w:rsidRDefault="001C3BCC" w:rsidP="00EA11D4">
            <w:pPr>
              <w:pStyle w:val="tabletext11"/>
              <w:rPr>
                <w:b/>
                <w:kern w:val="18"/>
              </w:rPr>
            </w:pPr>
            <w:r w:rsidRPr="002474C2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2474C2" w14:paraId="1D6E3D3B" w14:textId="77777777" w:rsidTr="00EA11D4">
        <w:trPr>
          <w:cantSplit/>
        </w:trPr>
        <w:tc>
          <w:tcPr>
            <w:tcW w:w="3120" w:type="dxa"/>
            <w:gridSpan w:val="3"/>
          </w:tcPr>
          <w:p w14:paraId="78FE9804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$   686</w:t>
            </w:r>
          </w:p>
        </w:tc>
        <w:tc>
          <w:tcPr>
            <w:tcW w:w="3120" w:type="dxa"/>
          </w:tcPr>
          <w:p w14:paraId="5A1ACB6F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 xml:space="preserve">Refer to Rule </w:t>
            </w:r>
            <w:r w:rsidRPr="002474C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0FB5670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2FDCDB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474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38930E" w14:textId="77777777" w:rsidR="001C3BCC" w:rsidRPr="002474C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474C2" w14:paraId="2757B4D5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2FBC4E" w14:textId="77777777" w:rsidR="001C3BCC" w:rsidRPr="002474C2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2474C2" w14:paraId="21A72840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6AC12791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17DDDD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kern w:val="18"/>
              </w:rPr>
              <w:t xml:space="preserve">For Other Than Zone-rated Trucks, Tractors and Trailers Classifications, refer to Rule </w:t>
            </w:r>
            <w:r w:rsidRPr="002474C2">
              <w:rPr>
                <w:b/>
                <w:kern w:val="18"/>
              </w:rPr>
              <w:t>222.</w:t>
            </w:r>
            <w:r w:rsidRPr="002474C2">
              <w:rPr>
                <w:kern w:val="18"/>
              </w:rPr>
              <w:t xml:space="preserve"> for premium development.</w:t>
            </w:r>
          </w:p>
        </w:tc>
      </w:tr>
      <w:tr w:rsidR="001C3BCC" w:rsidRPr="002474C2" w14:paraId="0FBA7DE9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4BFE53C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0C9FB4C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kern w:val="18"/>
              </w:rPr>
              <w:t xml:space="preserve">For Private Passenger Types Classifications, refer to Rule </w:t>
            </w:r>
            <w:r w:rsidRPr="002474C2">
              <w:rPr>
                <w:b/>
                <w:kern w:val="18"/>
              </w:rPr>
              <w:t>232.</w:t>
            </w:r>
            <w:r w:rsidRPr="002474C2">
              <w:rPr>
                <w:kern w:val="18"/>
              </w:rPr>
              <w:t xml:space="preserve"> for premium development.</w:t>
            </w:r>
          </w:p>
        </w:tc>
      </w:tr>
      <w:tr w:rsidR="001C3BCC" w:rsidRPr="002474C2" w14:paraId="10C93118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007D0B52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27FAB1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kern w:val="18"/>
              </w:rPr>
              <w:t xml:space="preserve">For Other Than Zone-rated Public Autos, refer to Rule </w:t>
            </w:r>
            <w:r w:rsidRPr="002474C2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2474C2">
              <w:rPr>
                <w:rStyle w:val="rulelink"/>
              </w:rPr>
              <w:t xml:space="preserve"> </w:t>
            </w:r>
          </w:p>
        </w:tc>
      </w:tr>
      <w:tr w:rsidR="001C3BCC" w:rsidRPr="002474C2" w14:paraId="16DC3CBD" w14:textId="77777777" w:rsidTr="00EA11D4">
        <w:trPr>
          <w:cantSplit/>
        </w:trPr>
        <w:tc>
          <w:tcPr>
            <w:tcW w:w="220" w:type="dxa"/>
          </w:tcPr>
          <w:p w14:paraId="116D2E07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48B80E3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kern w:val="18"/>
              </w:rPr>
              <w:t xml:space="preserve">For liability increased limits factors, refer to Rule </w:t>
            </w:r>
            <w:r w:rsidRPr="002474C2">
              <w:rPr>
                <w:rStyle w:val="rulelink"/>
              </w:rPr>
              <w:t>300.</w:t>
            </w:r>
          </w:p>
        </w:tc>
      </w:tr>
      <w:tr w:rsidR="001C3BCC" w:rsidRPr="002474C2" w14:paraId="0EE5A84A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A12E1F3" w14:textId="77777777" w:rsidR="001C3BCC" w:rsidRPr="002474C2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2474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172DF19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  <w:r w:rsidRPr="002474C2">
              <w:rPr>
                <w:kern w:val="18"/>
              </w:rPr>
              <w:t xml:space="preserve">Other Than Auto losses for </w:t>
            </w:r>
            <w:r w:rsidRPr="002474C2">
              <w:t>Auto Dealers</w:t>
            </w:r>
            <w:r w:rsidRPr="002474C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474C2">
              <w:rPr>
                <w:rStyle w:val="rulelink"/>
              </w:rPr>
              <w:t>249.</w:t>
            </w:r>
          </w:p>
        </w:tc>
      </w:tr>
      <w:tr w:rsidR="001C3BCC" w:rsidRPr="002474C2" w14:paraId="362D58A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75C912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AF7522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14EADBC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AF5E42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BFBE0D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159E615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FE4015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ED107E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499EEB6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09A0A5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64C9D0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17E433B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B8D8A1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5B8402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7655B67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A1D2F9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2750DA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03A6E73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455243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71B12C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27A67EC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00D0C5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55DA59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6D899DC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5B1254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DAFF86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2B58A63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77D7DA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A0B551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62E981D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ED51E5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6B5D5C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74D4E7B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2709C5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AE9D49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57A7BD4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CB1EFE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70CE50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3435B08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166F44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B76F4D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2A71FCA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C1A61A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0DE75F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40DBD5B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F59383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28FF6C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08940A9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A35EBE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7689DF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206CDEE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678093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BC5DF2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6F5AA01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AF795E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CFC8E3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04BA509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BC0386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DFE0A8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2FFFFFA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B3A817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4465BE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1BA76B9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000E34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2D9485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474C2" w14:paraId="103DF02F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0D64477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70D31D8" w14:textId="77777777" w:rsidR="001C3BCC" w:rsidRPr="002474C2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25493008" w14:textId="03C458C9" w:rsidR="001C3BCC" w:rsidRDefault="001C3BCC" w:rsidP="001C3BCC">
      <w:pPr>
        <w:pStyle w:val="isonormal"/>
        <w:jc w:val="left"/>
      </w:pPr>
      <w:bookmarkStart w:id="1" w:name="EndDoc"/>
      <w:bookmarkEnd w:id="1"/>
    </w:p>
    <w:p w14:paraId="00CF8202" w14:textId="37034BAA" w:rsidR="001C3BCC" w:rsidRPr="00462706" w:rsidRDefault="006B1D5C" w:rsidP="001C3BCC">
      <w:pPr>
        <w:pStyle w:val="subcap"/>
      </w:pPr>
      <w:r>
        <w:br w:type="page"/>
      </w:r>
      <w:r w:rsidR="001C3BCC" w:rsidRPr="00462706">
        <w:lastRenderedPageBreak/>
        <w:t>TERRITORY 102</w:t>
      </w:r>
    </w:p>
    <w:p w14:paraId="33BB2E84" w14:textId="77777777" w:rsidR="001C3BCC" w:rsidRPr="00462706" w:rsidRDefault="001C3BCC" w:rsidP="001C3BCC">
      <w:pPr>
        <w:pStyle w:val="subcap2"/>
      </w:pPr>
      <w:r w:rsidRPr="00462706">
        <w:t>LIAB, MED PAY</w:t>
      </w:r>
    </w:p>
    <w:p w14:paraId="2EF442BD" w14:textId="77777777" w:rsidR="001C3BCC" w:rsidRPr="00462706" w:rsidRDefault="001C3BCC" w:rsidP="001C3BCC">
      <w:pPr>
        <w:pStyle w:val="isonormal"/>
      </w:pPr>
    </w:p>
    <w:p w14:paraId="6BB12842" w14:textId="77777777" w:rsidR="001C3BCC" w:rsidRPr="00462706" w:rsidRDefault="001C3BCC" w:rsidP="001C3BCC">
      <w:pPr>
        <w:pStyle w:val="isonormal"/>
        <w:sectPr w:rsidR="001C3BCC" w:rsidRPr="00462706" w:rsidSect="001C3BCC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462706" w14:paraId="35593751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625B23" w14:textId="77777777" w:rsidR="001C3BCC" w:rsidRPr="00462706" w:rsidRDefault="001C3BCC" w:rsidP="00EA11D4">
            <w:pPr>
              <w:pStyle w:val="tablehead"/>
              <w:rPr>
                <w:kern w:val="18"/>
              </w:rPr>
            </w:pPr>
            <w:r w:rsidRPr="0046270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64EFFD9" w14:textId="77777777" w:rsidR="001C3BCC" w:rsidRPr="00462706" w:rsidRDefault="001C3BCC" w:rsidP="00EA11D4">
            <w:pPr>
              <w:pStyle w:val="tablehead"/>
              <w:rPr>
                <w:kern w:val="18"/>
              </w:rPr>
            </w:pPr>
            <w:r w:rsidRPr="0046270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FB9C8CE" w14:textId="77777777" w:rsidR="001C3BCC" w:rsidRPr="00462706" w:rsidRDefault="001C3BCC" w:rsidP="00EA11D4">
            <w:pPr>
              <w:pStyle w:val="tablehead"/>
              <w:rPr>
                <w:kern w:val="18"/>
              </w:rPr>
            </w:pPr>
            <w:r w:rsidRPr="00462706">
              <w:rPr>
                <w:kern w:val="18"/>
              </w:rPr>
              <w:t>PERSONAL INJURY PROTECTION</w:t>
            </w:r>
          </w:p>
        </w:tc>
      </w:tr>
      <w:tr w:rsidR="001C3BCC" w:rsidRPr="00462706" w14:paraId="7D81733F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AABE5E8" w14:textId="77777777" w:rsidR="001C3BCC" w:rsidRPr="00462706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F9FDA0F" w14:textId="77777777" w:rsidR="001C3BCC" w:rsidRPr="00462706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7D570D" w14:textId="77777777" w:rsidR="001C3BCC" w:rsidRPr="00462706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462706" w14:paraId="4834DC9B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A2F3CCF" w14:textId="77777777" w:rsidR="001C3BCC" w:rsidRPr="00462706" w:rsidRDefault="001C3BCC" w:rsidP="00EA11D4">
            <w:pPr>
              <w:pStyle w:val="tablehead"/>
              <w:rPr>
                <w:kern w:val="18"/>
              </w:rPr>
            </w:pPr>
            <w:r w:rsidRPr="0046270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13CB408" w14:textId="77777777" w:rsidR="001C3BCC" w:rsidRPr="00462706" w:rsidRDefault="001C3BCC" w:rsidP="00EA11D4">
            <w:pPr>
              <w:pStyle w:val="tablehead"/>
              <w:rPr>
                <w:kern w:val="18"/>
              </w:rPr>
            </w:pPr>
            <w:r w:rsidRPr="0046270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0D360CA" w14:textId="77777777" w:rsidR="001C3BCC" w:rsidRPr="00462706" w:rsidRDefault="001C3BCC" w:rsidP="00EA11D4">
            <w:pPr>
              <w:pStyle w:val="tablehead"/>
              <w:rPr>
                <w:kern w:val="18"/>
              </w:rPr>
            </w:pPr>
            <w:r w:rsidRPr="00462706">
              <w:rPr>
                <w:kern w:val="18"/>
              </w:rPr>
              <w:t>Basic Limits</w:t>
            </w:r>
          </w:p>
        </w:tc>
      </w:tr>
      <w:tr w:rsidR="001C3BCC" w:rsidRPr="00462706" w14:paraId="2D51F79B" w14:textId="77777777" w:rsidTr="00EA11D4">
        <w:trPr>
          <w:cantSplit/>
        </w:trPr>
        <w:tc>
          <w:tcPr>
            <w:tcW w:w="9360" w:type="dxa"/>
            <w:gridSpan w:val="7"/>
          </w:tcPr>
          <w:p w14:paraId="2EFFFB21" w14:textId="77777777" w:rsidR="001C3BCC" w:rsidRPr="00462706" w:rsidRDefault="001C3BCC" w:rsidP="00EA11D4">
            <w:pPr>
              <w:pStyle w:val="tabletext11"/>
              <w:rPr>
                <w:b/>
                <w:kern w:val="18"/>
              </w:rPr>
            </w:pPr>
            <w:r w:rsidRPr="00462706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462706" w14:paraId="4848804F" w14:textId="77777777" w:rsidTr="00EA11D4">
        <w:trPr>
          <w:cantSplit/>
        </w:trPr>
        <w:tc>
          <w:tcPr>
            <w:tcW w:w="3120" w:type="dxa"/>
            <w:gridSpan w:val="3"/>
          </w:tcPr>
          <w:p w14:paraId="3C94CE40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572</w:t>
            </w:r>
          </w:p>
        </w:tc>
        <w:tc>
          <w:tcPr>
            <w:tcW w:w="3120" w:type="dxa"/>
          </w:tcPr>
          <w:p w14:paraId="33B93808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3A74905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A934E9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5F9E4B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62706" w14:paraId="6255CA72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6F211B" w14:textId="77777777" w:rsidR="001C3BCC" w:rsidRPr="00462706" w:rsidRDefault="001C3BCC" w:rsidP="00EA11D4">
            <w:pPr>
              <w:pStyle w:val="tabletext11"/>
              <w:rPr>
                <w:b/>
                <w:kern w:val="18"/>
              </w:rPr>
            </w:pPr>
            <w:r w:rsidRPr="00462706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462706" w14:paraId="4B6C9891" w14:textId="77777777" w:rsidTr="00EA11D4">
        <w:trPr>
          <w:cantSplit/>
        </w:trPr>
        <w:tc>
          <w:tcPr>
            <w:tcW w:w="3120" w:type="dxa"/>
            <w:gridSpan w:val="3"/>
          </w:tcPr>
          <w:p w14:paraId="104455C1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357</w:t>
            </w:r>
          </w:p>
        </w:tc>
        <w:tc>
          <w:tcPr>
            <w:tcW w:w="3120" w:type="dxa"/>
          </w:tcPr>
          <w:p w14:paraId="289A7487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8752759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736609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1E45E7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62706" w14:paraId="65CA6E1F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25D0DD" w14:textId="77777777" w:rsidR="001C3BCC" w:rsidRPr="00462706" w:rsidRDefault="001C3BCC" w:rsidP="00EA11D4">
            <w:pPr>
              <w:pStyle w:val="tabletext11"/>
              <w:rPr>
                <w:b/>
                <w:kern w:val="18"/>
              </w:rPr>
            </w:pPr>
            <w:r w:rsidRPr="00462706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462706" w14:paraId="476A2DDD" w14:textId="77777777" w:rsidTr="00EA11D4">
        <w:trPr>
          <w:cantSplit/>
        </w:trPr>
        <w:tc>
          <w:tcPr>
            <w:tcW w:w="540" w:type="dxa"/>
            <w:gridSpan w:val="2"/>
          </w:tcPr>
          <w:p w14:paraId="21EF922D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C785EF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b/>
                <w:kern w:val="18"/>
              </w:rPr>
              <w:t>– TAXICABS AND LIMOUSINES</w:t>
            </w:r>
          </w:p>
        </w:tc>
      </w:tr>
      <w:tr w:rsidR="001C3BCC" w:rsidRPr="00462706" w14:paraId="61B3A5FB" w14:textId="77777777" w:rsidTr="00EA11D4">
        <w:trPr>
          <w:cantSplit/>
        </w:trPr>
        <w:tc>
          <w:tcPr>
            <w:tcW w:w="3120" w:type="dxa"/>
            <w:gridSpan w:val="3"/>
          </w:tcPr>
          <w:p w14:paraId="4F6E63DB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2299</w:t>
            </w:r>
          </w:p>
        </w:tc>
        <w:tc>
          <w:tcPr>
            <w:tcW w:w="3120" w:type="dxa"/>
          </w:tcPr>
          <w:p w14:paraId="58F9A9F7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 96</w:t>
            </w:r>
          </w:p>
        </w:tc>
        <w:tc>
          <w:tcPr>
            <w:tcW w:w="1040" w:type="dxa"/>
          </w:tcPr>
          <w:p w14:paraId="7CFA47A9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9C23EB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1ABC3A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62706" w14:paraId="62F8E1BE" w14:textId="77777777" w:rsidTr="00EA11D4">
        <w:trPr>
          <w:cantSplit/>
        </w:trPr>
        <w:tc>
          <w:tcPr>
            <w:tcW w:w="540" w:type="dxa"/>
            <w:gridSpan w:val="2"/>
          </w:tcPr>
          <w:p w14:paraId="43F36EC4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ED3436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b/>
                <w:kern w:val="18"/>
              </w:rPr>
              <w:t>– SCHOOL AND CHURCH BUSES</w:t>
            </w:r>
          </w:p>
        </w:tc>
      </w:tr>
      <w:tr w:rsidR="001C3BCC" w:rsidRPr="00462706" w14:paraId="0BAB69F7" w14:textId="77777777" w:rsidTr="00EA11D4">
        <w:trPr>
          <w:cantSplit/>
        </w:trPr>
        <w:tc>
          <w:tcPr>
            <w:tcW w:w="3120" w:type="dxa"/>
            <w:gridSpan w:val="3"/>
          </w:tcPr>
          <w:p w14:paraId="00F9260C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217</w:t>
            </w:r>
          </w:p>
        </w:tc>
        <w:tc>
          <w:tcPr>
            <w:tcW w:w="3120" w:type="dxa"/>
          </w:tcPr>
          <w:p w14:paraId="71353CAD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22659A08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D2FA8D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E2BE4C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62706" w14:paraId="667FD6F5" w14:textId="77777777" w:rsidTr="00EA11D4">
        <w:trPr>
          <w:cantSplit/>
        </w:trPr>
        <w:tc>
          <w:tcPr>
            <w:tcW w:w="540" w:type="dxa"/>
            <w:gridSpan w:val="2"/>
          </w:tcPr>
          <w:p w14:paraId="4A0CE20D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48E4D6" w14:textId="77777777" w:rsidR="001C3BCC" w:rsidRPr="00462706" w:rsidRDefault="001C3BCC" w:rsidP="00EA11D4">
            <w:pPr>
              <w:pStyle w:val="tabletext11"/>
              <w:rPr>
                <w:b/>
                <w:kern w:val="18"/>
              </w:rPr>
            </w:pPr>
            <w:r w:rsidRPr="00462706">
              <w:rPr>
                <w:b/>
                <w:kern w:val="18"/>
              </w:rPr>
              <w:t>– OTHER BUSES</w:t>
            </w:r>
          </w:p>
        </w:tc>
      </w:tr>
      <w:tr w:rsidR="001C3BCC" w:rsidRPr="00462706" w14:paraId="080F40E6" w14:textId="77777777" w:rsidTr="00EA11D4">
        <w:trPr>
          <w:cantSplit/>
        </w:trPr>
        <w:tc>
          <w:tcPr>
            <w:tcW w:w="3120" w:type="dxa"/>
            <w:gridSpan w:val="3"/>
          </w:tcPr>
          <w:p w14:paraId="51666086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1808</w:t>
            </w:r>
          </w:p>
        </w:tc>
        <w:tc>
          <w:tcPr>
            <w:tcW w:w="3120" w:type="dxa"/>
          </w:tcPr>
          <w:p w14:paraId="5F91E79E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7B6F8AA9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2775AD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DA201F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62706" w14:paraId="60B9BBD3" w14:textId="77777777" w:rsidTr="00EA11D4">
        <w:trPr>
          <w:cantSplit/>
        </w:trPr>
        <w:tc>
          <w:tcPr>
            <w:tcW w:w="540" w:type="dxa"/>
            <w:gridSpan w:val="2"/>
          </w:tcPr>
          <w:p w14:paraId="4C396B41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D48330" w14:textId="77777777" w:rsidR="001C3BCC" w:rsidRPr="00462706" w:rsidRDefault="001C3BCC" w:rsidP="00EA11D4">
            <w:pPr>
              <w:pStyle w:val="tabletext11"/>
              <w:rPr>
                <w:b/>
                <w:kern w:val="18"/>
              </w:rPr>
            </w:pPr>
            <w:r w:rsidRPr="00462706">
              <w:rPr>
                <w:b/>
                <w:kern w:val="18"/>
              </w:rPr>
              <w:t>– VAN POOLS</w:t>
            </w:r>
          </w:p>
        </w:tc>
      </w:tr>
      <w:tr w:rsidR="001C3BCC" w:rsidRPr="00462706" w14:paraId="475485D9" w14:textId="77777777" w:rsidTr="00EA11D4">
        <w:trPr>
          <w:cantSplit/>
        </w:trPr>
        <w:tc>
          <w:tcPr>
            <w:tcW w:w="3120" w:type="dxa"/>
            <w:gridSpan w:val="3"/>
          </w:tcPr>
          <w:p w14:paraId="5067835D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543</w:t>
            </w:r>
          </w:p>
        </w:tc>
        <w:tc>
          <w:tcPr>
            <w:tcW w:w="3120" w:type="dxa"/>
          </w:tcPr>
          <w:p w14:paraId="2E276E56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39C0B422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CB3C7E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DC73D4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62706" w14:paraId="5B2893E0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09FBD29" w14:textId="77777777" w:rsidR="001C3BCC" w:rsidRPr="00462706" w:rsidRDefault="001C3BCC" w:rsidP="00EA11D4">
            <w:pPr>
              <w:pStyle w:val="tabletext11"/>
              <w:rPr>
                <w:b/>
                <w:kern w:val="18"/>
              </w:rPr>
            </w:pPr>
            <w:r w:rsidRPr="00462706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462706" w14:paraId="274540AD" w14:textId="77777777" w:rsidTr="00EA11D4">
        <w:trPr>
          <w:cantSplit/>
        </w:trPr>
        <w:tc>
          <w:tcPr>
            <w:tcW w:w="3120" w:type="dxa"/>
            <w:gridSpan w:val="3"/>
          </w:tcPr>
          <w:p w14:paraId="3EBDEB3E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$   702</w:t>
            </w:r>
          </w:p>
        </w:tc>
        <w:tc>
          <w:tcPr>
            <w:tcW w:w="3120" w:type="dxa"/>
          </w:tcPr>
          <w:p w14:paraId="16F66E76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 xml:space="preserve">Refer to Rule </w:t>
            </w:r>
            <w:r w:rsidRPr="0046270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6F85C8B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02F267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627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1A0BD8" w14:textId="77777777" w:rsidR="001C3BCC" w:rsidRPr="0046270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62706" w14:paraId="6E0CCD72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6CEFEAC" w14:textId="77777777" w:rsidR="001C3BCC" w:rsidRPr="00462706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462706" w14:paraId="03D54FB9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C327AC2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9C577E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kern w:val="18"/>
              </w:rPr>
              <w:t xml:space="preserve">For Other Than Zone-rated Trucks, Tractors and Trailers Classifications, refer to Rule </w:t>
            </w:r>
            <w:r w:rsidRPr="00462706">
              <w:rPr>
                <w:b/>
                <w:kern w:val="18"/>
              </w:rPr>
              <w:t>222.</w:t>
            </w:r>
            <w:r w:rsidRPr="00462706">
              <w:rPr>
                <w:kern w:val="18"/>
              </w:rPr>
              <w:t xml:space="preserve"> for premium development.</w:t>
            </w:r>
          </w:p>
        </w:tc>
      </w:tr>
      <w:tr w:rsidR="001C3BCC" w:rsidRPr="00462706" w14:paraId="24FCC204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960229B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81C6933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kern w:val="18"/>
              </w:rPr>
              <w:t xml:space="preserve">For Private Passenger Types Classifications, refer to Rule </w:t>
            </w:r>
            <w:r w:rsidRPr="00462706">
              <w:rPr>
                <w:b/>
                <w:kern w:val="18"/>
              </w:rPr>
              <w:t>232.</w:t>
            </w:r>
            <w:r w:rsidRPr="00462706">
              <w:rPr>
                <w:kern w:val="18"/>
              </w:rPr>
              <w:t xml:space="preserve"> for premium development.</w:t>
            </w:r>
          </w:p>
        </w:tc>
      </w:tr>
      <w:tr w:rsidR="001C3BCC" w:rsidRPr="00462706" w14:paraId="4223FF5E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0FABC9EE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6E64F6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kern w:val="18"/>
              </w:rPr>
              <w:t xml:space="preserve">For Other Than Zone-rated Public Autos, refer to Rule </w:t>
            </w:r>
            <w:r w:rsidRPr="00462706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462706">
              <w:rPr>
                <w:rStyle w:val="rulelink"/>
              </w:rPr>
              <w:t xml:space="preserve"> </w:t>
            </w:r>
          </w:p>
        </w:tc>
      </w:tr>
      <w:tr w:rsidR="001C3BCC" w:rsidRPr="00462706" w14:paraId="79385BAC" w14:textId="77777777" w:rsidTr="00EA11D4">
        <w:trPr>
          <w:cantSplit/>
        </w:trPr>
        <w:tc>
          <w:tcPr>
            <w:tcW w:w="220" w:type="dxa"/>
          </w:tcPr>
          <w:p w14:paraId="7A08965B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67D1FC3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kern w:val="18"/>
              </w:rPr>
              <w:t xml:space="preserve">For liability increased limits factors, refer to Rule </w:t>
            </w:r>
            <w:r w:rsidRPr="00462706">
              <w:rPr>
                <w:rStyle w:val="rulelink"/>
              </w:rPr>
              <w:t>300.</w:t>
            </w:r>
          </w:p>
        </w:tc>
      </w:tr>
      <w:tr w:rsidR="001C3BCC" w:rsidRPr="00462706" w14:paraId="057FA7F8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221BB8A" w14:textId="77777777" w:rsidR="001C3BCC" w:rsidRPr="00462706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4627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3245FE4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  <w:r w:rsidRPr="00462706">
              <w:rPr>
                <w:kern w:val="18"/>
              </w:rPr>
              <w:t xml:space="preserve">Other Than Auto losses for </w:t>
            </w:r>
            <w:r w:rsidRPr="00462706">
              <w:t>Auto Dealers</w:t>
            </w:r>
            <w:r w:rsidRPr="0046270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62706">
              <w:rPr>
                <w:rStyle w:val="rulelink"/>
              </w:rPr>
              <w:t>249.</w:t>
            </w:r>
          </w:p>
        </w:tc>
      </w:tr>
      <w:tr w:rsidR="001C3BCC" w:rsidRPr="00462706" w14:paraId="35857DC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5B7C0F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B31050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1DEAF6C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36A497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550D46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53FEF00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0AA4B5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5DA139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0D497A9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4A5091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01D4B2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05F24D2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F1E3F3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C2D857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0C603E1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85EECA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268244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308938E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3B254A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126A69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7CB5F05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57D799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F6C37B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3401298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D13AD3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CAA3F7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0858D51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A3D293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D22EC3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0F9718A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F4B76A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2D3D58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59669AE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99CE02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80E88F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1920388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5076EA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EECC4B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0F9C49D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267B3A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52192A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74D2B0B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C94798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CC7C8B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369DB51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D35778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CF668B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255CB59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382D75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34CB02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68117DB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B0101D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671EB3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6C2C30C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1184CB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201E02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6A135AA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5760F5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2F9928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76C743C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890785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F226CC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24B01FC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7F8002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5EA36C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62706" w14:paraId="65DB4C94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3C00251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8259BEA" w14:textId="77777777" w:rsidR="001C3BCC" w:rsidRPr="00462706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1E8EBB23" w14:textId="5AA2C903" w:rsidR="001C3BCC" w:rsidRDefault="001C3BCC" w:rsidP="001C3BCC">
      <w:pPr>
        <w:pStyle w:val="isonormal"/>
      </w:pPr>
    </w:p>
    <w:p w14:paraId="32065C45" w14:textId="390E9749" w:rsidR="001C3BCC" w:rsidRDefault="001C3BCC" w:rsidP="001C3BCC">
      <w:pPr>
        <w:pStyle w:val="isonormal"/>
        <w:jc w:val="left"/>
      </w:pPr>
    </w:p>
    <w:p w14:paraId="369C013B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9E80D14" w14:textId="77777777" w:rsidR="001C3BCC" w:rsidRPr="002D5515" w:rsidRDefault="001C3BCC" w:rsidP="001C3BCC">
      <w:pPr>
        <w:pStyle w:val="subcap"/>
      </w:pPr>
      <w:r w:rsidRPr="002D5515">
        <w:lastRenderedPageBreak/>
        <w:t>TERRITORY 112</w:t>
      </w:r>
    </w:p>
    <w:p w14:paraId="764A672B" w14:textId="77777777" w:rsidR="001C3BCC" w:rsidRPr="002D5515" w:rsidRDefault="001C3BCC" w:rsidP="001C3BCC">
      <w:pPr>
        <w:pStyle w:val="subcap2"/>
      </w:pPr>
      <w:r w:rsidRPr="002D5515">
        <w:t>LIAB, MED PAY</w:t>
      </w:r>
    </w:p>
    <w:p w14:paraId="1F64D196" w14:textId="77777777" w:rsidR="001C3BCC" w:rsidRPr="002D5515" w:rsidRDefault="001C3BCC" w:rsidP="001C3BCC">
      <w:pPr>
        <w:pStyle w:val="isonormal"/>
      </w:pPr>
    </w:p>
    <w:p w14:paraId="79C92FCB" w14:textId="77777777" w:rsidR="001C3BCC" w:rsidRPr="002D5515" w:rsidRDefault="001C3BCC" w:rsidP="001C3BCC">
      <w:pPr>
        <w:pStyle w:val="isonormal"/>
        <w:sectPr w:rsidR="001C3BCC" w:rsidRPr="002D5515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2D5515" w14:paraId="4506FBBF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63B89D0" w14:textId="77777777" w:rsidR="001C3BCC" w:rsidRPr="002D5515" w:rsidRDefault="001C3BCC" w:rsidP="00EA11D4">
            <w:pPr>
              <w:pStyle w:val="tablehead"/>
              <w:rPr>
                <w:kern w:val="18"/>
              </w:rPr>
            </w:pPr>
            <w:r w:rsidRPr="002D551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522CF33" w14:textId="77777777" w:rsidR="001C3BCC" w:rsidRPr="002D5515" w:rsidRDefault="001C3BCC" w:rsidP="00EA11D4">
            <w:pPr>
              <w:pStyle w:val="tablehead"/>
              <w:rPr>
                <w:kern w:val="18"/>
              </w:rPr>
            </w:pPr>
            <w:r w:rsidRPr="002D551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3739AD0" w14:textId="77777777" w:rsidR="001C3BCC" w:rsidRPr="002D5515" w:rsidRDefault="001C3BCC" w:rsidP="00EA11D4">
            <w:pPr>
              <w:pStyle w:val="tablehead"/>
              <w:rPr>
                <w:kern w:val="18"/>
              </w:rPr>
            </w:pPr>
            <w:r w:rsidRPr="002D5515">
              <w:rPr>
                <w:kern w:val="18"/>
              </w:rPr>
              <w:t>PERSONAL INJURY PROTECTION</w:t>
            </w:r>
          </w:p>
        </w:tc>
      </w:tr>
      <w:tr w:rsidR="001C3BCC" w:rsidRPr="002D5515" w14:paraId="115F8631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7F4B497" w14:textId="77777777" w:rsidR="001C3BCC" w:rsidRPr="002D5515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1C0D567" w14:textId="77777777" w:rsidR="001C3BCC" w:rsidRPr="002D5515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DC7B460" w14:textId="77777777" w:rsidR="001C3BCC" w:rsidRPr="002D5515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2D5515" w14:paraId="3906547A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ABCBF0" w14:textId="77777777" w:rsidR="001C3BCC" w:rsidRPr="002D5515" w:rsidRDefault="001C3BCC" w:rsidP="00EA11D4">
            <w:pPr>
              <w:pStyle w:val="tablehead"/>
              <w:rPr>
                <w:kern w:val="18"/>
              </w:rPr>
            </w:pPr>
            <w:r w:rsidRPr="002D551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1BB6A44" w14:textId="77777777" w:rsidR="001C3BCC" w:rsidRPr="002D5515" w:rsidRDefault="001C3BCC" w:rsidP="00EA11D4">
            <w:pPr>
              <w:pStyle w:val="tablehead"/>
              <w:rPr>
                <w:kern w:val="18"/>
              </w:rPr>
            </w:pPr>
            <w:r w:rsidRPr="002D551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DE86F65" w14:textId="77777777" w:rsidR="001C3BCC" w:rsidRPr="002D5515" w:rsidRDefault="001C3BCC" w:rsidP="00EA11D4">
            <w:pPr>
              <w:pStyle w:val="tablehead"/>
              <w:rPr>
                <w:kern w:val="18"/>
              </w:rPr>
            </w:pPr>
            <w:r w:rsidRPr="002D5515">
              <w:rPr>
                <w:kern w:val="18"/>
              </w:rPr>
              <w:t>Basic Limits</w:t>
            </w:r>
          </w:p>
        </w:tc>
      </w:tr>
      <w:tr w:rsidR="001C3BCC" w:rsidRPr="002D5515" w14:paraId="311FB371" w14:textId="77777777" w:rsidTr="00EA11D4">
        <w:trPr>
          <w:cantSplit/>
        </w:trPr>
        <w:tc>
          <w:tcPr>
            <w:tcW w:w="9360" w:type="dxa"/>
            <w:gridSpan w:val="7"/>
          </w:tcPr>
          <w:p w14:paraId="42E39D8B" w14:textId="77777777" w:rsidR="001C3BCC" w:rsidRPr="002D5515" w:rsidRDefault="001C3BCC" w:rsidP="00EA11D4">
            <w:pPr>
              <w:pStyle w:val="tabletext11"/>
              <w:rPr>
                <w:b/>
                <w:kern w:val="18"/>
              </w:rPr>
            </w:pPr>
            <w:r w:rsidRPr="002D5515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2D5515" w14:paraId="0458C79E" w14:textId="77777777" w:rsidTr="00EA11D4">
        <w:trPr>
          <w:cantSplit/>
        </w:trPr>
        <w:tc>
          <w:tcPr>
            <w:tcW w:w="3120" w:type="dxa"/>
            <w:gridSpan w:val="3"/>
          </w:tcPr>
          <w:p w14:paraId="2833B6A4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243</w:t>
            </w:r>
          </w:p>
        </w:tc>
        <w:tc>
          <w:tcPr>
            <w:tcW w:w="3120" w:type="dxa"/>
          </w:tcPr>
          <w:p w14:paraId="62F27B15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B68B5BD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10D6B8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0A407C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D5515" w14:paraId="49B4F406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EEA175" w14:textId="77777777" w:rsidR="001C3BCC" w:rsidRPr="002D5515" w:rsidRDefault="001C3BCC" w:rsidP="00EA11D4">
            <w:pPr>
              <w:pStyle w:val="tabletext11"/>
              <w:rPr>
                <w:b/>
                <w:kern w:val="18"/>
              </w:rPr>
            </w:pPr>
            <w:r w:rsidRPr="002D5515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2D5515" w14:paraId="2F0B8279" w14:textId="77777777" w:rsidTr="00EA11D4">
        <w:trPr>
          <w:cantSplit/>
        </w:trPr>
        <w:tc>
          <w:tcPr>
            <w:tcW w:w="3120" w:type="dxa"/>
            <w:gridSpan w:val="3"/>
          </w:tcPr>
          <w:p w14:paraId="3E0260F2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210</w:t>
            </w:r>
          </w:p>
        </w:tc>
        <w:tc>
          <w:tcPr>
            <w:tcW w:w="3120" w:type="dxa"/>
          </w:tcPr>
          <w:p w14:paraId="7C4E0ACA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900D048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433F63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E37BA7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D5515" w14:paraId="76FD3AF7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991666" w14:textId="77777777" w:rsidR="001C3BCC" w:rsidRPr="002D5515" w:rsidRDefault="001C3BCC" w:rsidP="00EA11D4">
            <w:pPr>
              <w:pStyle w:val="tabletext11"/>
              <w:rPr>
                <w:b/>
                <w:kern w:val="18"/>
              </w:rPr>
            </w:pPr>
            <w:r w:rsidRPr="002D5515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2D5515" w14:paraId="3F538E74" w14:textId="77777777" w:rsidTr="00EA11D4">
        <w:trPr>
          <w:cantSplit/>
        </w:trPr>
        <w:tc>
          <w:tcPr>
            <w:tcW w:w="540" w:type="dxa"/>
            <w:gridSpan w:val="2"/>
          </w:tcPr>
          <w:p w14:paraId="6BCC15DB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6F63C7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b/>
                <w:kern w:val="18"/>
              </w:rPr>
              <w:t>– TAXICABS AND LIMOUSINES</w:t>
            </w:r>
          </w:p>
        </w:tc>
      </w:tr>
      <w:tr w:rsidR="001C3BCC" w:rsidRPr="002D5515" w14:paraId="75D46C15" w14:textId="77777777" w:rsidTr="00EA11D4">
        <w:trPr>
          <w:cantSplit/>
        </w:trPr>
        <w:tc>
          <w:tcPr>
            <w:tcW w:w="3120" w:type="dxa"/>
            <w:gridSpan w:val="3"/>
          </w:tcPr>
          <w:p w14:paraId="038CC4B9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977</w:t>
            </w:r>
          </w:p>
        </w:tc>
        <w:tc>
          <w:tcPr>
            <w:tcW w:w="3120" w:type="dxa"/>
          </w:tcPr>
          <w:p w14:paraId="4A6392BF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 41</w:t>
            </w:r>
          </w:p>
        </w:tc>
        <w:tc>
          <w:tcPr>
            <w:tcW w:w="1040" w:type="dxa"/>
          </w:tcPr>
          <w:p w14:paraId="6901834C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16F99C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72D14D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D5515" w14:paraId="0E6D194A" w14:textId="77777777" w:rsidTr="00EA11D4">
        <w:trPr>
          <w:cantSplit/>
        </w:trPr>
        <w:tc>
          <w:tcPr>
            <w:tcW w:w="540" w:type="dxa"/>
            <w:gridSpan w:val="2"/>
          </w:tcPr>
          <w:p w14:paraId="71435E28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080208A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b/>
                <w:kern w:val="18"/>
              </w:rPr>
              <w:t>– SCHOOL AND CHURCH BUSES</w:t>
            </w:r>
          </w:p>
        </w:tc>
      </w:tr>
      <w:tr w:rsidR="001C3BCC" w:rsidRPr="002D5515" w14:paraId="3CE29996" w14:textId="77777777" w:rsidTr="00EA11D4">
        <w:trPr>
          <w:cantSplit/>
        </w:trPr>
        <w:tc>
          <w:tcPr>
            <w:tcW w:w="3120" w:type="dxa"/>
            <w:gridSpan w:val="3"/>
          </w:tcPr>
          <w:p w14:paraId="0A6FE67B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 92</w:t>
            </w:r>
          </w:p>
        </w:tc>
        <w:tc>
          <w:tcPr>
            <w:tcW w:w="3120" w:type="dxa"/>
          </w:tcPr>
          <w:p w14:paraId="01E9B1D0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D5723B8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023BAA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B7AFDD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D5515" w14:paraId="2B336A5C" w14:textId="77777777" w:rsidTr="00EA11D4">
        <w:trPr>
          <w:cantSplit/>
        </w:trPr>
        <w:tc>
          <w:tcPr>
            <w:tcW w:w="540" w:type="dxa"/>
            <w:gridSpan w:val="2"/>
          </w:tcPr>
          <w:p w14:paraId="5C2AE356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603DE5" w14:textId="77777777" w:rsidR="001C3BCC" w:rsidRPr="002D5515" w:rsidRDefault="001C3BCC" w:rsidP="00EA11D4">
            <w:pPr>
              <w:pStyle w:val="tabletext11"/>
              <w:rPr>
                <w:b/>
                <w:kern w:val="18"/>
              </w:rPr>
            </w:pPr>
            <w:r w:rsidRPr="002D5515">
              <w:rPr>
                <w:b/>
                <w:kern w:val="18"/>
              </w:rPr>
              <w:t>– OTHER BUSES</w:t>
            </w:r>
          </w:p>
        </w:tc>
      </w:tr>
      <w:tr w:rsidR="001C3BCC" w:rsidRPr="002D5515" w14:paraId="2ED2ADF6" w14:textId="77777777" w:rsidTr="00EA11D4">
        <w:trPr>
          <w:cantSplit/>
        </w:trPr>
        <w:tc>
          <w:tcPr>
            <w:tcW w:w="3120" w:type="dxa"/>
            <w:gridSpan w:val="3"/>
          </w:tcPr>
          <w:p w14:paraId="6E84221D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768</w:t>
            </w:r>
          </w:p>
        </w:tc>
        <w:tc>
          <w:tcPr>
            <w:tcW w:w="3120" w:type="dxa"/>
          </w:tcPr>
          <w:p w14:paraId="5E1D9271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2F87E613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922565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B159E7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D5515" w14:paraId="025D442B" w14:textId="77777777" w:rsidTr="00EA11D4">
        <w:trPr>
          <w:cantSplit/>
        </w:trPr>
        <w:tc>
          <w:tcPr>
            <w:tcW w:w="540" w:type="dxa"/>
            <w:gridSpan w:val="2"/>
          </w:tcPr>
          <w:p w14:paraId="6368954D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3495A2" w14:textId="77777777" w:rsidR="001C3BCC" w:rsidRPr="002D5515" w:rsidRDefault="001C3BCC" w:rsidP="00EA11D4">
            <w:pPr>
              <w:pStyle w:val="tabletext11"/>
              <w:rPr>
                <w:b/>
                <w:kern w:val="18"/>
              </w:rPr>
            </w:pPr>
            <w:r w:rsidRPr="002D5515">
              <w:rPr>
                <w:b/>
                <w:kern w:val="18"/>
              </w:rPr>
              <w:t>– VAN POOLS</w:t>
            </w:r>
          </w:p>
        </w:tc>
      </w:tr>
      <w:tr w:rsidR="001C3BCC" w:rsidRPr="002D5515" w14:paraId="2B7435E1" w14:textId="77777777" w:rsidTr="00EA11D4">
        <w:trPr>
          <w:cantSplit/>
        </w:trPr>
        <w:tc>
          <w:tcPr>
            <w:tcW w:w="3120" w:type="dxa"/>
            <w:gridSpan w:val="3"/>
          </w:tcPr>
          <w:p w14:paraId="4F0CD0B4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231</w:t>
            </w:r>
          </w:p>
        </w:tc>
        <w:tc>
          <w:tcPr>
            <w:tcW w:w="3120" w:type="dxa"/>
          </w:tcPr>
          <w:p w14:paraId="39AF743E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B0B39C1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B362AE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DD5E37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D5515" w14:paraId="56434858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43C0AC" w14:textId="77777777" w:rsidR="001C3BCC" w:rsidRPr="002D5515" w:rsidRDefault="001C3BCC" w:rsidP="00EA11D4">
            <w:pPr>
              <w:pStyle w:val="tabletext11"/>
              <w:rPr>
                <w:b/>
                <w:kern w:val="18"/>
              </w:rPr>
            </w:pPr>
            <w:r w:rsidRPr="002D5515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2D5515" w14:paraId="1D6C6905" w14:textId="77777777" w:rsidTr="00EA11D4">
        <w:trPr>
          <w:cantSplit/>
        </w:trPr>
        <w:tc>
          <w:tcPr>
            <w:tcW w:w="3120" w:type="dxa"/>
            <w:gridSpan w:val="3"/>
          </w:tcPr>
          <w:p w14:paraId="6E3B4B35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$   301</w:t>
            </w:r>
          </w:p>
        </w:tc>
        <w:tc>
          <w:tcPr>
            <w:tcW w:w="3120" w:type="dxa"/>
          </w:tcPr>
          <w:p w14:paraId="73C11807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 xml:space="preserve">Refer to Rule </w:t>
            </w:r>
            <w:r w:rsidRPr="002D551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1C3B469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ED0153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55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58BD8C" w14:textId="77777777" w:rsidR="001C3BCC" w:rsidRPr="002D5515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D5515" w14:paraId="6C733B97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05B164" w14:textId="77777777" w:rsidR="001C3BCC" w:rsidRPr="002D5515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2D5515" w14:paraId="1B85A58B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1BC21023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F1C0FD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kern w:val="18"/>
              </w:rPr>
              <w:t xml:space="preserve">For Other Than Zone-rated Trucks, Tractors and Trailers Classifications, refer to Rule </w:t>
            </w:r>
            <w:r w:rsidRPr="002D5515">
              <w:rPr>
                <w:b/>
                <w:kern w:val="18"/>
              </w:rPr>
              <w:t>222.</w:t>
            </w:r>
            <w:r w:rsidRPr="002D5515">
              <w:rPr>
                <w:kern w:val="18"/>
              </w:rPr>
              <w:t xml:space="preserve"> for premium development.</w:t>
            </w:r>
          </w:p>
        </w:tc>
      </w:tr>
      <w:tr w:rsidR="001C3BCC" w:rsidRPr="002D5515" w14:paraId="71F4EDBA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12C943E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6400B0E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kern w:val="18"/>
              </w:rPr>
              <w:t xml:space="preserve">For Private Passenger Types Classifications, refer to Rule </w:t>
            </w:r>
            <w:r w:rsidRPr="002D5515">
              <w:rPr>
                <w:b/>
                <w:kern w:val="18"/>
              </w:rPr>
              <w:t>232.</w:t>
            </w:r>
            <w:r w:rsidRPr="002D5515">
              <w:rPr>
                <w:kern w:val="18"/>
              </w:rPr>
              <w:t xml:space="preserve"> for premium development.</w:t>
            </w:r>
          </w:p>
        </w:tc>
      </w:tr>
      <w:tr w:rsidR="001C3BCC" w:rsidRPr="002D5515" w14:paraId="36A2519E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5C50EA03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2E4F3B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kern w:val="18"/>
              </w:rPr>
              <w:t xml:space="preserve">For Other Than Zone-rated Public Autos, refer to Rule </w:t>
            </w:r>
            <w:r w:rsidRPr="002D5515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2D5515">
              <w:rPr>
                <w:rStyle w:val="rulelink"/>
              </w:rPr>
              <w:t xml:space="preserve"> </w:t>
            </w:r>
          </w:p>
        </w:tc>
      </w:tr>
      <w:tr w:rsidR="001C3BCC" w:rsidRPr="002D5515" w14:paraId="7E27DE7A" w14:textId="77777777" w:rsidTr="00EA11D4">
        <w:trPr>
          <w:cantSplit/>
        </w:trPr>
        <w:tc>
          <w:tcPr>
            <w:tcW w:w="220" w:type="dxa"/>
          </w:tcPr>
          <w:p w14:paraId="0C21E34F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B19F710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kern w:val="18"/>
              </w:rPr>
              <w:t xml:space="preserve">For liability increased limits factors, refer to Rule </w:t>
            </w:r>
            <w:r w:rsidRPr="002D5515">
              <w:rPr>
                <w:rStyle w:val="rulelink"/>
              </w:rPr>
              <w:t>300.</w:t>
            </w:r>
          </w:p>
        </w:tc>
      </w:tr>
      <w:tr w:rsidR="001C3BCC" w:rsidRPr="002D5515" w14:paraId="1C5C8C5E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A8EDAF7" w14:textId="77777777" w:rsidR="001C3BCC" w:rsidRPr="002D5515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2D55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5731E42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  <w:r w:rsidRPr="002D5515">
              <w:rPr>
                <w:kern w:val="18"/>
              </w:rPr>
              <w:t xml:space="preserve">Other Than Auto losses for </w:t>
            </w:r>
            <w:r w:rsidRPr="002D5515">
              <w:t>Auto Dealers</w:t>
            </w:r>
            <w:r w:rsidRPr="002D551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D5515">
              <w:rPr>
                <w:rStyle w:val="rulelink"/>
              </w:rPr>
              <w:t>249.</w:t>
            </w:r>
          </w:p>
        </w:tc>
      </w:tr>
      <w:tr w:rsidR="001C3BCC" w:rsidRPr="002D5515" w14:paraId="0CECA73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81A314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5A0131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4F75515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D7D0E7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762BA7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6F9B4C3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BEBF90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C7D74C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12849CA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87A88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117A11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0A0599A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7B1255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7B01ED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1F83846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E51449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47E75B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7745F34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B72FC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F6E1ED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1627FF5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939F46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522A28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233FDE4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7ACEDF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5F11EF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4242D3C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3E5B0C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37C9BB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4EBD457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C2CEF6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8A7528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7DB3DC8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1DC595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31D48C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73BC296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1FB61A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99F0EA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48CC5AF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8C6F7E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9DF4FC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427FAFA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C97889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220752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0BF8CF9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83665A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FA50C1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28F5682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406E4E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D484BF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3ED65FF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A8A489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BD00DA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5A28C86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2B9BF5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0AE610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676AC9A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D1A64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0A5BA6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64FD42B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C78136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B4B129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6278FDF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F64C7C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E12C9B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5515" w14:paraId="4D0A1B12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B2D2E7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551C548" w14:textId="77777777" w:rsidR="001C3BCC" w:rsidRPr="002D5515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7FCEABA6" w14:textId="2920AF10" w:rsidR="001C3BCC" w:rsidRDefault="001C3BCC" w:rsidP="001C3BCC">
      <w:pPr>
        <w:pStyle w:val="isonormal"/>
      </w:pPr>
    </w:p>
    <w:p w14:paraId="65E8C2EA" w14:textId="2D8A7D80" w:rsidR="001C3BCC" w:rsidRDefault="001C3BCC" w:rsidP="001C3BCC">
      <w:pPr>
        <w:pStyle w:val="isonormal"/>
        <w:jc w:val="left"/>
      </w:pPr>
    </w:p>
    <w:p w14:paraId="77570647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098CE8C" w14:textId="77777777" w:rsidR="001C3BCC" w:rsidRPr="00024DD7" w:rsidRDefault="001C3BCC" w:rsidP="001C3BCC">
      <w:pPr>
        <w:pStyle w:val="subcap"/>
      </w:pPr>
      <w:r w:rsidRPr="00024DD7">
        <w:lastRenderedPageBreak/>
        <w:t>TERRITORY 113</w:t>
      </w:r>
    </w:p>
    <w:p w14:paraId="6138BB55" w14:textId="77777777" w:rsidR="001C3BCC" w:rsidRPr="00024DD7" w:rsidRDefault="001C3BCC" w:rsidP="001C3BCC">
      <w:pPr>
        <w:pStyle w:val="subcap2"/>
      </w:pPr>
      <w:r w:rsidRPr="00024DD7">
        <w:t>LIAB, MED PAY</w:t>
      </w:r>
    </w:p>
    <w:p w14:paraId="587789FD" w14:textId="77777777" w:rsidR="001C3BCC" w:rsidRPr="00024DD7" w:rsidRDefault="001C3BCC" w:rsidP="001C3BCC">
      <w:pPr>
        <w:pStyle w:val="isonormal"/>
      </w:pPr>
    </w:p>
    <w:p w14:paraId="7CF58E24" w14:textId="77777777" w:rsidR="001C3BCC" w:rsidRPr="00024DD7" w:rsidRDefault="001C3BCC" w:rsidP="001C3BCC">
      <w:pPr>
        <w:pStyle w:val="isonormal"/>
        <w:sectPr w:rsidR="001C3BCC" w:rsidRPr="00024DD7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024DD7" w14:paraId="209A79AB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35AF61C" w14:textId="77777777" w:rsidR="001C3BCC" w:rsidRPr="00024DD7" w:rsidRDefault="001C3BCC" w:rsidP="00EA11D4">
            <w:pPr>
              <w:pStyle w:val="tablehead"/>
              <w:rPr>
                <w:kern w:val="18"/>
              </w:rPr>
            </w:pPr>
            <w:r w:rsidRPr="00024DD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3A073E8" w14:textId="77777777" w:rsidR="001C3BCC" w:rsidRPr="00024DD7" w:rsidRDefault="001C3BCC" w:rsidP="00EA11D4">
            <w:pPr>
              <w:pStyle w:val="tablehead"/>
              <w:rPr>
                <w:kern w:val="18"/>
              </w:rPr>
            </w:pPr>
            <w:r w:rsidRPr="00024DD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8B35C4" w14:textId="77777777" w:rsidR="001C3BCC" w:rsidRPr="00024DD7" w:rsidRDefault="001C3BCC" w:rsidP="00EA11D4">
            <w:pPr>
              <w:pStyle w:val="tablehead"/>
              <w:rPr>
                <w:kern w:val="18"/>
              </w:rPr>
            </w:pPr>
            <w:r w:rsidRPr="00024DD7">
              <w:rPr>
                <w:kern w:val="18"/>
              </w:rPr>
              <w:t>PERSONAL INJURY PROTECTION</w:t>
            </w:r>
          </w:p>
        </w:tc>
      </w:tr>
      <w:tr w:rsidR="001C3BCC" w:rsidRPr="00024DD7" w14:paraId="134829D6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13A6A50" w14:textId="77777777" w:rsidR="001C3BCC" w:rsidRPr="00024DD7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90D6D0F" w14:textId="77777777" w:rsidR="001C3BCC" w:rsidRPr="00024DD7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31DA4CD" w14:textId="77777777" w:rsidR="001C3BCC" w:rsidRPr="00024DD7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024DD7" w14:paraId="0F2D505B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279B6A8" w14:textId="77777777" w:rsidR="001C3BCC" w:rsidRPr="00024DD7" w:rsidRDefault="001C3BCC" w:rsidP="00EA11D4">
            <w:pPr>
              <w:pStyle w:val="tablehead"/>
              <w:rPr>
                <w:kern w:val="18"/>
              </w:rPr>
            </w:pPr>
            <w:r w:rsidRPr="00024DD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261228D" w14:textId="77777777" w:rsidR="001C3BCC" w:rsidRPr="00024DD7" w:rsidRDefault="001C3BCC" w:rsidP="00EA11D4">
            <w:pPr>
              <w:pStyle w:val="tablehead"/>
              <w:rPr>
                <w:kern w:val="18"/>
              </w:rPr>
            </w:pPr>
            <w:r w:rsidRPr="00024DD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7734B2" w14:textId="77777777" w:rsidR="001C3BCC" w:rsidRPr="00024DD7" w:rsidRDefault="001C3BCC" w:rsidP="00EA11D4">
            <w:pPr>
              <w:pStyle w:val="tablehead"/>
              <w:rPr>
                <w:kern w:val="18"/>
              </w:rPr>
            </w:pPr>
            <w:r w:rsidRPr="00024DD7">
              <w:rPr>
                <w:kern w:val="18"/>
              </w:rPr>
              <w:t>Basic Limits</w:t>
            </w:r>
          </w:p>
        </w:tc>
      </w:tr>
      <w:tr w:rsidR="001C3BCC" w:rsidRPr="00024DD7" w14:paraId="6D5F0D51" w14:textId="77777777" w:rsidTr="00EA11D4">
        <w:trPr>
          <w:cantSplit/>
        </w:trPr>
        <w:tc>
          <w:tcPr>
            <w:tcW w:w="9360" w:type="dxa"/>
            <w:gridSpan w:val="7"/>
          </w:tcPr>
          <w:p w14:paraId="587075AB" w14:textId="77777777" w:rsidR="001C3BCC" w:rsidRPr="00024DD7" w:rsidRDefault="001C3BCC" w:rsidP="00EA11D4">
            <w:pPr>
              <w:pStyle w:val="tabletext11"/>
              <w:rPr>
                <w:b/>
                <w:kern w:val="18"/>
              </w:rPr>
            </w:pPr>
            <w:r w:rsidRPr="00024DD7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024DD7" w14:paraId="449877AF" w14:textId="77777777" w:rsidTr="00EA11D4">
        <w:trPr>
          <w:cantSplit/>
        </w:trPr>
        <w:tc>
          <w:tcPr>
            <w:tcW w:w="3120" w:type="dxa"/>
            <w:gridSpan w:val="3"/>
          </w:tcPr>
          <w:p w14:paraId="728EC15A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286</w:t>
            </w:r>
          </w:p>
        </w:tc>
        <w:tc>
          <w:tcPr>
            <w:tcW w:w="3120" w:type="dxa"/>
          </w:tcPr>
          <w:p w14:paraId="699C8D4F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5E5F407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CF92B3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3BB4EC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24DD7" w14:paraId="786F18A9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8344606" w14:textId="77777777" w:rsidR="001C3BCC" w:rsidRPr="00024DD7" w:rsidRDefault="001C3BCC" w:rsidP="00EA11D4">
            <w:pPr>
              <w:pStyle w:val="tabletext11"/>
              <w:rPr>
                <w:b/>
                <w:kern w:val="18"/>
              </w:rPr>
            </w:pPr>
            <w:r w:rsidRPr="00024DD7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024DD7" w14:paraId="2932823C" w14:textId="77777777" w:rsidTr="00EA11D4">
        <w:trPr>
          <w:cantSplit/>
        </w:trPr>
        <w:tc>
          <w:tcPr>
            <w:tcW w:w="3120" w:type="dxa"/>
            <w:gridSpan w:val="3"/>
          </w:tcPr>
          <w:p w14:paraId="59120C58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216</w:t>
            </w:r>
          </w:p>
        </w:tc>
        <w:tc>
          <w:tcPr>
            <w:tcW w:w="3120" w:type="dxa"/>
          </w:tcPr>
          <w:p w14:paraId="24707D0A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A799FC9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F38981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EF0F7F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24DD7" w14:paraId="4DC08CFE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BAFE75" w14:textId="77777777" w:rsidR="001C3BCC" w:rsidRPr="00024DD7" w:rsidRDefault="001C3BCC" w:rsidP="00EA11D4">
            <w:pPr>
              <w:pStyle w:val="tabletext11"/>
              <w:rPr>
                <w:b/>
                <w:kern w:val="18"/>
              </w:rPr>
            </w:pPr>
            <w:r w:rsidRPr="00024DD7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024DD7" w14:paraId="0B2EEB50" w14:textId="77777777" w:rsidTr="00EA11D4">
        <w:trPr>
          <w:cantSplit/>
        </w:trPr>
        <w:tc>
          <w:tcPr>
            <w:tcW w:w="540" w:type="dxa"/>
            <w:gridSpan w:val="2"/>
          </w:tcPr>
          <w:p w14:paraId="6EEDD8D8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A4B7E0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b/>
                <w:kern w:val="18"/>
              </w:rPr>
              <w:t>– TAXICABS AND LIMOUSINES</w:t>
            </w:r>
          </w:p>
        </w:tc>
      </w:tr>
      <w:tr w:rsidR="001C3BCC" w:rsidRPr="00024DD7" w14:paraId="7E8A3E44" w14:textId="77777777" w:rsidTr="00EA11D4">
        <w:trPr>
          <w:cantSplit/>
        </w:trPr>
        <w:tc>
          <w:tcPr>
            <w:tcW w:w="3120" w:type="dxa"/>
            <w:gridSpan w:val="3"/>
          </w:tcPr>
          <w:p w14:paraId="220614DC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1150</w:t>
            </w:r>
          </w:p>
        </w:tc>
        <w:tc>
          <w:tcPr>
            <w:tcW w:w="3120" w:type="dxa"/>
          </w:tcPr>
          <w:p w14:paraId="5E5B099F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658D0076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5797B0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633F8F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24DD7" w14:paraId="56531601" w14:textId="77777777" w:rsidTr="00EA11D4">
        <w:trPr>
          <w:cantSplit/>
        </w:trPr>
        <w:tc>
          <w:tcPr>
            <w:tcW w:w="540" w:type="dxa"/>
            <w:gridSpan w:val="2"/>
          </w:tcPr>
          <w:p w14:paraId="1883B76F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20D333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b/>
                <w:kern w:val="18"/>
              </w:rPr>
              <w:t>– SCHOOL AND CHURCH BUSES</w:t>
            </w:r>
          </w:p>
        </w:tc>
      </w:tr>
      <w:tr w:rsidR="001C3BCC" w:rsidRPr="00024DD7" w14:paraId="6A862EC2" w14:textId="77777777" w:rsidTr="00EA11D4">
        <w:trPr>
          <w:cantSplit/>
        </w:trPr>
        <w:tc>
          <w:tcPr>
            <w:tcW w:w="3120" w:type="dxa"/>
            <w:gridSpan w:val="3"/>
          </w:tcPr>
          <w:p w14:paraId="4C801355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109</w:t>
            </w:r>
          </w:p>
        </w:tc>
        <w:tc>
          <w:tcPr>
            <w:tcW w:w="3120" w:type="dxa"/>
          </w:tcPr>
          <w:p w14:paraId="68727E17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B5C2CDF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322BCB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C70136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24DD7" w14:paraId="0B6EA61E" w14:textId="77777777" w:rsidTr="00EA11D4">
        <w:trPr>
          <w:cantSplit/>
        </w:trPr>
        <w:tc>
          <w:tcPr>
            <w:tcW w:w="540" w:type="dxa"/>
            <w:gridSpan w:val="2"/>
          </w:tcPr>
          <w:p w14:paraId="38BCC6E2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268FFD" w14:textId="77777777" w:rsidR="001C3BCC" w:rsidRPr="00024DD7" w:rsidRDefault="001C3BCC" w:rsidP="00EA11D4">
            <w:pPr>
              <w:pStyle w:val="tabletext11"/>
              <w:rPr>
                <w:b/>
                <w:kern w:val="18"/>
              </w:rPr>
            </w:pPr>
            <w:r w:rsidRPr="00024DD7">
              <w:rPr>
                <w:b/>
                <w:kern w:val="18"/>
              </w:rPr>
              <w:t>– OTHER BUSES</w:t>
            </w:r>
          </w:p>
        </w:tc>
      </w:tr>
      <w:tr w:rsidR="001C3BCC" w:rsidRPr="00024DD7" w14:paraId="73E03EB4" w14:textId="77777777" w:rsidTr="00EA11D4">
        <w:trPr>
          <w:cantSplit/>
        </w:trPr>
        <w:tc>
          <w:tcPr>
            <w:tcW w:w="3120" w:type="dxa"/>
            <w:gridSpan w:val="3"/>
          </w:tcPr>
          <w:p w14:paraId="2EE79222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904</w:t>
            </w:r>
          </w:p>
        </w:tc>
        <w:tc>
          <w:tcPr>
            <w:tcW w:w="3120" w:type="dxa"/>
          </w:tcPr>
          <w:p w14:paraId="04DDF5E7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522F4056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C3FD87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E21F86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24DD7" w14:paraId="7F9D88B8" w14:textId="77777777" w:rsidTr="00EA11D4">
        <w:trPr>
          <w:cantSplit/>
        </w:trPr>
        <w:tc>
          <w:tcPr>
            <w:tcW w:w="540" w:type="dxa"/>
            <w:gridSpan w:val="2"/>
          </w:tcPr>
          <w:p w14:paraId="7CD2764C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1114C01" w14:textId="77777777" w:rsidR="001C3BCC" w:rsidRPr="00024DD7" w:rsidRDefault="001C3BCC" w:rsidP="00EA11D4">
            <w:pPr>
              <w:pStyle w:val="tabletext11"/>
              <w:rPr>
                <w:b/>
                <w:kern w:val="18"/>
              </w:rPr>
            </w:pPr>
            <w:r w:rsidRPr="00024DD7">
              <w:rPr>
                <w:b/>
                <w:kern w:val="18"/>
              </w:rPr>
              <w:t>– VAN POOLS</w:t>
            </w:r>
          </w:p>
        </w:tc>
      </w:tr>
      <w:tr w:rsidR="001C3BCC" w:rsidRPr="00024DD7" w14:paraId="30E0E3AF" w14:textId="77777777" w:rsidTr="00EA11D4">
        <w:trPr>
          <w:cantSplit/>
        </w:trPr>
        <w:tc>
          <w:tcPr>
            <w:tcW w:w="3120" w:type="dxa"/>
            <w:gridSpan w:val="3"/>
          </w:tcPr>
          <w:p w14:paraId="5992EA30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742F0A47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BAA33A3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8BD924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162D9F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24DD7" w14:paraId="0B1BACBE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8B8FE2" w14:textId="77777777" w:rsidR="001C3BCC" w:rsidRPr="00024DD7" w:rsidRDefault="001C3BCC" w:rsidP="00EA11D4">
            <w:pPr>
              <w:pStyle w:val="tabletext11"/>
              <w:rPr>
                <w:b/>
                <w:kern w:val="18"/>
              </w:rPr>
            </w:pPr>
            <w:r w:rsidRPr="00024DD7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024DD7" w14:paraId="21918D7D" w14:textId="77777777" w:rsidTr="00EA11D4">
        <w:trPr>
          <w:cantSplit/>
        </w:trPr>
        <w:tc>
          <w:tcPr>
            <w:tcW w:w="3120" w:type="dxa"/>
            <w:gridSpan w:val="3"/>
          </w:tcPr>
          <w:p w14:paraId="3FBEAE1F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$   385</w:t>
            </w:r>
          </w:p>
        </w:tc>
        <w:tc>
          <w:tcPr>
            <w:tcW w:w="3120" w:type="dxa"/>
          </w:tcPr>
          <w:p w14:paraId="112A9E7A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 xml:space="preserve">Refer to Rule </w:t>
            </w:r>
            <w:r w:rsidRPr="00024DD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B0E5F2D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66054E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2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E677E0" w14:textId="77777777" w:rsidR="001C3BCC" w:rsidRPr="00024DD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24DD7" w14:paraId="282B2924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EDC854" w14:textId="77777777" w:rsidR="001C3BCC" w:rsidRPr="00024DD7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024DD7" w14:paraId="03D2FACD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1AD60FC4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12782D5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kern w:val="18"/>
              </w:rPr>
              <w:t xml:space="preserve">For Other Than Zone-rated Trucks, Tractors and Trailers Classifications, refer to Rule </w:t>
            </w:r>
            <w:r w:rsidRPr="00024DD7">
              <w:rPr>
                <w:b/>
                <w:kern w:val="18"/>
              </w:rPr>
              <w:t>222.</w:t>
            </w:r>
            <w:r w:rsidRPr="00024DD7">
              <w:rPr>
                <w:kern w:val="18"/>
              </w:rPr>
              <w:t xml:space="preserve"> for premium development.</w:t>
            </w:r>
          </w:p>
        </w:tc>
      </w:tr>
      <w:tr w:rsidR="001C3BCC" w:rsidRPr="00024DD7" w14:paraId="79417BBA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4FEC40A5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578E04B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kern w:val="18"/>
              </w:rPr>
              <w:t xml:space="preserve">For Private Passenger Types Classifications, refer to Rule </w:t>
            </w:r>
            <w:r w:rsidRPr="00024DD7">
              <w:rPr>
                <w:b/>
                <w:kern w:val="18"/>
              </w:rPr>
              <w:t>232.</w:t>
            </w:r>
            <w:r w:rsidRPr="00024DD7">
              <w:rPr>
                <w:kern w:val="18"/>
              </w:rPr>
              <w:t xml:space="preserve"> for premium development.</w:t>
            </w:r>
          </w:p>
        </w:tc>
      </w:tr>
      <w:tr w:rsidR="001C3BCC" w:rsidRPr="00024DD7" w14:paraId="551B2B9A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603490A5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9DF05E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kern w:val="18"/>
              </w:rPr>
              <w:t xml:space="preserve">For Other Than Zone-rated Public Autos, refer to Rule </w:t>
            </w:r>
            <w:r w:rsidRPr="00024DD7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024DD7">
              <w:rPr>
                <w:rStyle w:val="rulelink"/>
              </w:rPr>
              <w:t xml:space="preserve"> </w:t>
            </w:r>
          </w:p>
        </w:tc>
      </w:tr>
      <w:tr w:rsidR="001C3BCC" w:rsidRPr="00024DD7" w14:paraId="696E12F8" w14:textId="77777777" w:rsidTr="00EA11D4">
        <w:trPr>
          <w:cantSplit/>
        </w:trPr>
        <w:tc>
          <w:tcPr>
            <w:tcW w:w="220" w:type="dxa"/>
          </w:tcPr>
          <w:p w14:paraId="0E648A8A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2239092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kern w:val="18"/>
              </w:rPr>
              <w:t xml:space="preserve">For liability increased limits factors, refer to Rule </w:t>
            </w:r>
            <w:r w:rsidRPr="00024DD7">
              <w:rPr>
                <w:rStyle w:val="rulelink"/>
              </w:rPr>
              <w:t>300.</w:t>
            </w:r>
          </w:p>
        </w:tc>
      </w:tr>
      <w:tr w:rsidR="001C3BCC" w:rsidRPr="00024DD7" w14:paraId="45780FE5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EDA9D71" w14:textId="77777777" w:rsidR="001C3BCC" w:rsidRPr="00024DD7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02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3D6E0B9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  <w:r w:rsidRPr="00024DD7">
              <w:rPr>
                <w:kern w:val="18"/>
              </w:rPr>
              <w:t xml:space="preserve">Other Than Auto losses for </w:t>
            </w:r>
            <w:r w:rsidRPr="00024DD7">
              <w:t>Auto Dealers</w:t>
            </w:r>
            <w:r w:rsidRPr="00024DD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24DD7">
              <w:rPr>
                <w:rStyle w:val="rulelink"/>
              </w:rPr>
              <w:t>249.</w:t>
            </w:r>
          </w:p>
        </w:tc>
      </w:tr>
      <w:tr w:rsidR="001C3BCC" w:rsidRPr="00024DD7" w14:paraId="400EF8E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06933E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4B7D33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59747FE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6F7490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D76618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2611A49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5AE0C8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6E5722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7B3804D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E33A20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39A33B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0E03B21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1DC5D4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3B3241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49E2694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D40B53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C3495D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79054CE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EE73C3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DBA994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44CCCCB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645EAF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9149E6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7D76E96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D6E30B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D11747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19537DF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E573A1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91C586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21CB0CF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1385B5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D2D99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1FFBC8F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BC4289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51321A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6A09CAA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5A7EEF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C45551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1FF59DC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AF8A43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57E4EA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3D78546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B3B58A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483079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01E0F75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4B6B21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59BE2A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13DD35F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7CE91F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08060F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5953113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6CB16E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DF9B3B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465A24A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C7F1F2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99CCFF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323CD4E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3E2372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E28608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21B8701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C035EC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E18BAF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7373E31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B1396A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F4692F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24DD7" w14:paraId="36A3F423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FDC2AAC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C5DD43C" w14:textId="77777777" w:rsidR="001C3BCC" w:rsidRPr="00024DD7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34FD5FF5" w14:textId="713188D1" w:rsidR="001C3BCC" w:rsidRDefault="001C3BCC" w:rsidP="001C3BCC">
      <w:pPr>
        <w:pStyle w:val="isonormal"/>
      </w:pPr>
    </w:p>
    <w:p w14:paraId="145AA6CD" w14:textId="74BDB719" w:rsidR="001C3BCC" w:rsidRDefault="001C3BCC" w:rsidP="001C3BCC">
      <w:pPr>
        <w:pStyle w:val="isonormal"/>
        <w:jc w:val="left"/>
      </w:pPr>
    </w:p>
    <w:p w14:paraId="2DED3BD3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11CCDA5" w14:textId="77777777" w:rsidR="001C3BCC" w:rsidRPr="00E50C82" w:rsidRDefault="001C3BCC" w:rsidP="001C3BCC">
      <w:pPr>
        <w:pStyle w:val="subcap"/>
      </w:pPr>
      <w:r w:rsidRPr="00E50C82">
        <w:lastRenderedPageBreak/>
        <w:t>TERRITORY 114</w:t>
      </w:r>
    </w:p>
    <w:p w14:paraId="4909EB10" w14:textId="77777777" w:rsidR="001C3BCC" w:rsidRPr="00E50C82" w:rsidRDefault="001C3BCC" w:rsidP="001C3BCC">
      <w:pPr>
        <w:pStyle w:val="subcap2"/>
      </w:pPr>
      <w:r w:rsidRPr="00E50C82">
        <w:t>LIAB, MED PAY</w:t>
      </w:r>
    </w:p>
    <w:p w14:paraId="1C8BA087" w14:textId="77777777" w:rsidR="001C3BCC" w:rsidRPr="00E50C82" w:rsidRDefault="001C3BCC" w:rsidP="001C3BCC">
      <w:pPr>
        <w:pStyle w:val="isonormal"/>
      </w:pPr>
    </w:p>
    <w:p w14:paraId="339A2692" w14:textId="77777777" w:rsidR="001C3BCC" w:rsidRPr="00E50C82" w:rsidRDefault="001C3BCC" w:rsidP="001C3BCC">
      <w:pPr>
        <w:pStyle w:val="isonormal"/>
        <w:sectPr w:rsidR="001C3BCC" w:rsidRPr="00E50C82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E50C82" w14:paraId="17BFB9BB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BC68C7A" w14:textId="77777777" w:rsidR="001C3BCC" w:rsidRPr="00E50C82" w:rsidRDefault="001C3BCC" w:rsidP="00EA11D4">
            <w:pPr>
              <w:pStyle w:val="tablehead"/>
              <w:rPr>
                <w:kern w:val="18"/>
              </w:rPr>
            </w:pPr>
            <w:r w:rsidRPr="00E50C8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B07EB34" w14:textId="77777777" w:rsidR="001C3BCC" w:rsidRPr="00E50C82" w:rsidRDefault="001C3BCC" w:rsidP="00EA11D4">
            <w:pPr>
              <w:pStyle w:val="tablehead"/>
              <w:rPr>
                <w:kern w:val="18"/>
              </w:rPr>
            </w:pPr>
            <w:r w:rsidRPr="00E50C8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9D6FD4A" w14:textId="77777777" w:rsidR="001C3BCC" w:rsidRPr="00E50C82" w:rsidRDefault="001C3BCC" w:rsidP="00EA11D4">
            <w:pPr>
              <w:pStyle w:val="tablehead"/>
              <w:rPr>
                <w:kern w:val="18"/>
              </w:rPr>
            </w:pPr>
            <w:r w:rsidRPr="00E50C82">
              <w:rPr>
                <w:kern w:val="18"/>
              </w:rPr>
              <w:t>PERSONAL INJURY PROTECTION</w:t>
            </w:r>
          </w:p>
        </w:tc>
      </w:tr>
      <w:tr w:rsidR="001C3BCC" w:rsidRPr="00E50C82" w14:paraId="11E7432D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44F71A" w14:textId="77777777" w:rsidR="001C3BCC" w:rsidRPr="00E50C82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DC874D1" w14:textId="77777777" w:rsidR="001C3BCC" w:rsidRPr="00E50C82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E363DA2" w14:textId="77777777" w:rsidR="001C3BCC" w:rsidRPr="00E50C82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E50C82" w14:paraId="32CA3DD7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008C839" w14:textId="77777777" w:rsidR="001C3BCC" w:rsidRPr="00E50C82" w:rsidRDefault="001C3BCC" w:rsidP="00EA11D4">
            <w:pPr>
              <w:pStyle w:val="tablehead"/>
              <w:rPr>
                <w:kern w:val="18"/>
              </w:rPr>
            </w:pPr>
            <w:r w:rsidRPr="00E50C8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BF6195D" w14:textId="77777777" w:rsidR="001C3BCC" w:rsidRPr="00E50C82" w:rsidRDefault="001C3BCC" w:rsidP="00EA11D4">
            <w:pPr>
              <w:pStyle w:val="tablehead"/>
              <w:rPr>
                <w:kern w:val="18"/>
              </w:rPr>
            </w:pPr>
            <w:r w:rsidRPr="00E50C8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B37B291" w14:textId="77777777" w:rsidR="001C3BCC" w:rsidRPr="00E50C82" w:rsidRDefault="001C3BCC" w:rsidP="00EA11D4">
            <w:pPr>
              <w:pStyle w:val="tablehead"/>
              <w:rPr>
                <w:kern w:val="18"/>
              </w:rPr>
            </w:pPr>
            <w:r w:rsidRPr="00E50C82">
              <w:rPr>
                <w:kern w:val="18"/>
              </w:rPr>
              <w:t>Basic Limits</w:t>
            </w:r>
          </w:p>
        </w:tc>
      </w:tr>
      <w:tr w:rsidR="001C3BCC" w:rsidRPr="00E50C82" w14:paraId="5EC95D7F" w14:textId="77777777" w:rsidTr="00EA11D4">
        <w:trPr>
          <w:cantSplit/>
        </w:trPr>
        <w:tc>
          <w:tcPr>
            <w:tcW w:w="9360" w:type="dxa"/>
            <w:gridSpan w:val="7"/>
          </w:tcPr>
          <w:p w14:paraId="13B340CB" w14:textId="77777777" w:rsidR="001C3BCC" w:rsidRPr="00E50C82" w:rsidRDefault="001C3BCC" w:rsidP="00EA11D4">
            <w:pPr>
              <w:pStyle w:val="tabletext11"/>
              <w:rPr>
                <w:b/>
                <w:kern w:val="18"/>
              </w:rPr>
            </w:pPr>
            <w:r w:rsidRPr="00E50C82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E50C82" w14:paraId="673401AA" w14:textId="77777777" w:rsidTr="00EA11D4">
        <w:trPr>
          <w:cantSplit/>
        </w:trPr>
        <w:tc>
          <w:tcPr>
            <w:tcW w:w="3120" w:type="dxa"/>
            <w:gridSpan w:val="3"/>
          </w:tcPr>
          <w:p w14:paraId="6E14C25A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562</w:t>
            </w:r>
          </w:p>
        </w:tc>
        <w:tc>
          <w:tcPr>
            <w:tcW w:w="3120" w:type="dxa"/>
          </w:tcPr>
          <w:p w14:paraId="2D70E225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EA06B33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3D617D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D1C9B6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E50C82" w14:paraId="554C9FBC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30B996" w14:textId="77777777" w:rsidR="001C3BCC" w:rsidRPr="00E50C82" w:rsidRDefault="001C3BCC" w:rsidP="00EA11D4">
            <w:pPr>
              <w:pStyle w:val="tabletext11"/>
              <w:rPr>
                <w:b/>
                <w:kern w:val="18"/>
              </w:rPr>
            </w:pPr>
            <w:r w:rsidRPr="00E50C82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E50C82" w14:paraId="0646EFBC" w14:textId="77777777" w:rsidTr="00EA11D4">
        <w:trPr>
          <w:cantSplit/>
        </w:trPr>
        <w:tc>
          <w:tcPr>
            <w:tcW w:w="3120" w:type="dxa"/>
            <w:gridSpan w:val="3"/>
          </w:tcPr>
          <w:p w14:paraId="7798CCE1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376</w:t>
            </w:r>
          </w:p>
        </w:tc>
        <w:tc>
          <w:tcPr>
            <w:tcW w:w="3120" w:type="dxa"/>
          </w:tcPr>
          <w:p w14:paraId="3BF8CEEC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5326FEE3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0D2B6D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47A9BA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E50C82" w14:paraId="251A406F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67A462" w14:textId="77777777" w:rsidR="001C3BCC" w:rsidRPr="00E50C82" w:rsidRDefault="001C3BCC" w:rsidP="00EA11D4">
            <w:pPr>
              <w:pStyle w:val="tabletext11"/>
              <w:rPr>
                <w:b/>
                <w:kern w:val="18"/>
              </w:rPr>
            </w:pPr>
            <w:r w:rsidRPr="00E50C82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E50C82" w14:paraId="0B096581" w14:textId="77777777" w:rsidTr="00EA11D4">
        <w:trPr>
          <w:cantSplit/>
        </w:trPr>
        <w:tc>
          <w:tcPr>
            <w:tcW w:w="540" w:type="dxa"/>
            <w:gridSpan w:val="2"/>
          </w:tcPr>
          <w:p w14:paraId="7B26AD53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5D4428A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b/>
                <w:kern w:val="18"/>
              </w:rPr>
              <w:t>– TAXICABS AND LIMOUSINES</w:t>
            </w:r>
          </w:p>
        </w:tc>
      </w:tr>
      <w:tr w:rsidR="001C3BCC" w:rsidRPr="00E50C82" w14:paraId="775BCB4C" w14:textId="77777777" w:rsidTr="00EA11D4">
        <w:trPr>
          <w:cantSplit/>
        </w:trPr>
        <w:tc>
          <w:tcPr>
            <w:tcW w:w="3120" w:type="dxa"/>
            <w:gridSpan w:val="3"/>
          </w:tcPr>
          <w:p w14:paraId="0287B047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2259</w:t>
            </w:r>
          </w:p>
        </w:tc>
        <w:tc>
          <w:tcPr>
            <w:tcW w:w="3120" w:type="dxa"/>
          </w:tcPr>
          <w:p w14:paraId="2A823FED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 94</w:t>
            </w:r>
          </w:p>
        </w:tc>
        <w:tc>
          <w:tcPr>
            <w:tcW w:w="1040" w:type="dxa"/>
          </w:tcPr>
          <w:p w14:paraId="61DB406A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4300C5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814C60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E50C82" w14:paraId="50C33AC0" w14:textId="77777777" w:rsidTr="00EA11D4">
        <w:trPr>
          <w:cantSplit/>
        </w:trPr>
        <w:tc>
          <w:tcPr>
            <w:tcW w:w="540" w:type="dxa"/>
            <w:gridSpan w:val="2"/>
          </w:tcPr>
          <w:p w14:paraId="17932D4E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3DC535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b/>
                <w:kern w:val="18"/>
              </w:rPr>
              <w:t>– SCHOOL AND CHURCH BUSES</w:t>
            </w:r>
          </w:p>
        </w:tc>
      </w:tr>
      <w:tr w:rsidR="001C3BCC" w:rsidRPr="00E50C82" w14:paraId="3D66EBE6" w14:textId="77777777" w:rsidTr="00EA11D4">
        <w:trPr>
          <w:cantSplit/>
        </w:trPr>
        <w:tc>
          <w:tcPr>
            <w:tcW w:w="3120" w:type="dxa"/>
            <w:gridSpan w:val="3"/>
          </w:tcPr>
          <w:p w14:paraId="6CB1AFF0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214</w:t>
            </w:r>
          </w:p>
        </w:tc>
        <w:tc>
          <w:tcPr>
            <w:tcW w:w="3120" w:type="dxa"/>
          </w:tcPr>
          <w:p w14:paraId="77B7825F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56115DD6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49C729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6A69BA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E50C82" w14:paraId="636B6A0A" w14:textId="77777777" w:rsidTr="00EA11D4">
        <w:trPr>
          <w:cantSplit/>
        </w:trPr>
        <w:tc>
          <w:tcPr>
            <w:tcW w:w="540" w:type="dxa"/>
            <w:gridSpan w:val="2"/>
          </w:tcPr>
          <w:p w14:paraId="30749C9D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A90682" w14:textId="77777777" w:rsidR="001C3BCC" w:rsidRPr="00E50C82" w:rsidRDefault="001C3BCC" w:rsidP="00EA11D4">
            <w:pPr>
              <w:pStyle w:val="tabletext11"/>
              <w:rPr>
                <w:b/>
                <w:kern w:val="18"/>
              </w:rPr>
            </w:pPr>
            <w:r w:rsidRPr="00E50C82">
              <w:rPr>
                <w:b/>
                <w:kern w:val="18"/>
              </w:rPr>
              <w:t>– OTHER BUSES</w:t>
            </w:r>
          </w:p>
        </w:tc>
      </w:tr>
      <w:tr w:rsidR="001C3BCC" w:rsidRPr="00E50C82" w14:paraId="4A92F151" w14:textId="77777777" w:rsidTr="00EA11D4">
        <w:trPr>
          <w:cantSplit/>
        </w:trPr>
        <w:tc>
          <w:tcPr>
            <w:tcW w:w="3120" w:type="dxa"/>
            <w:gridSpan w:val="3"/>
          </w:tcPr>
          <w:p w14:paraId="2ACFE00B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1776</w:t>
            </w:r>
          </w:p>
        </w:tc>
        <w:tc>
          <w:tcPr>
            <w:tcW w:w="3120" w:type="dxa"/>
          </w:tcPr>
          <w:p w14:paraId="03D2DABE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 75</w:t>
            </w:r>
          </w:p>
        </w:tc>
        <w:tc>
          <w:tcPr>
            <w:tcW w:w="1040" w:type="dxa"/>
          </w:tcPr>
          <w:p w14:paraId="4B1E6F35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9D2954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477CFE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E50C82" w14:paraId="7E25A530" w14:textId="77777777" w:rsidTr="00EA11D4">
        <w:trPr>
          <w:cantSplit/>
        </w:trPr>
        <w:tc>
          <w:tcPr>
            <w:tcW w:w="540" w:type="dxa"/>
            <w:gridSpan w:val="2"/>
          </w:tcPr>
          <w:p w14:paraId="0240907D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1F3B9A5" w14:textId="77777777" w:rsidR="001C3BCC" w:rsidRPr="00E50C82" w:rsidRDefault="001C3BCC" w:rsidP="00EA11D4">
            <w:pPr>
              <w:pStyle w:val="tabletext11"/>
              <w:rPr>
                <w:b/>
                <w:kern w:val="18"/>
              </w:rPr>
            </w:pPr>
            <w:r w:rsidRPr="00E50C82">
              <w:rPr>
                <w:b/>
                <w:kern w:val="18"/>
              </w:rPr>
              <w:t>– VAN POOLS</w:t>
            </w:r>
          </w:p>
        </w:tc>
      </w:tr>
      <w:tr w:rsidR="001C3BCC" w:rsidRPr="00E50C82" w14:paraId="7B2CF8DC" w14:textId="77777777" w:rsidTr="00EA11D4">
        <w:trPr>
          <w:cantSplit/>
        </w:trPr>
        <w:tc>
          <w:tcPr>
            <w:tcW w:w="3120" w:type="dxa"/>
            <w:gridSpan w:val="3"/>
          </w:tcPr>
          <w:p w14:paraId="053F26C3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534</w:t>
            </w:r>
          </w:p>
        </w:tc>
        <w:tc>
          <w:tcPr>
            <w:tcW w:w="3120" w:type="dxa"/>
          </w:tcPr>
          <w:p w14:paraId="62BEAA47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479762C6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B51EDF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6E1BCA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E50C82" w14:paraId="3C91691A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540005" w14:textId="77777777" w:rsidR="001C3BCC" w:rsidRPr="00E50C82" w:rsidRDefault="001C3BCC" w:rsidP="00EA11D4">
            <w:pPr>
              <w:pStyle w:val="tabletext11"/>
              <w:rPr>
                <w:b/>
                <w:kern w:val="18"/>
              </w:rPr>
            </w:pPr>
            <w:r w:rsidRPr="00E50C82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E50C82" w14:paraId="0AA80570" w14:textId="77777777" w:rsidTr="00EA11D4">
        <w:trPr>
          <w:cantSplit/>
        </w:trPr>
        <w:tc>
          <w:tcPr>
            <w:tcW w:w="3120" w:type="dxa"/>
            <w:gridSpan w:val="3"/>
          </w:tcPr>
          <w:p w14:paraId="3179E782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$   675</w:t>
            </w:r>
          </w:p>
        </w:tc>
        <w:tc>
          <w:tcPr>
            <w:tcW w:w="3120" w:type="dxa"/>
          </w:tcPr>
          <w:p w14:paraId="2CB330A2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 xml:space="preserve">Refer to Rule </w:t>
            </w:r>
            <w:r w:rsidRPr="00E50C8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15D787C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E431BF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50C8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553A3D" w14:textId="77777777" w:rsidR="001C3BCC" w:rsidRPr="00E50C8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E50C82" w14:paraId="7AD0CA49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E553E8" w14:textId="77777777" w:rsidR="001C3BCC" w:rsidRPr="00E50C82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E50C82" w14:paraId="2662CB12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36ED5F03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62BFBE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kern w:val="18"/>
              </w:rPr>
              <w:t xml:space="preserve">For Other Than Zone-rated Trucks, Tractors and Trailers Classifications, refer to Rule </w:t>
            </w:r>
            <w:r w:rsidRPr="00E50C82">
              <w:rPr>
                <w:b/>
                <w:kern w:val="18"/>
              </w:rPr>
              <w:t>222.</w:t>
            </w:r>
            <w:r w:rsidRPr="00E50C82">
              <w:rPr>
                <w:kern w:val="18"/>
              </w:rPr>
              <w:t xml:space="preserve"> for premium development.</w:t>
            </w:r>
          </w:p>
        </w:tc>
      </w:tr>
      <w:tr w:rsidR="001C3BCC" w:rsidRPr="00E50C82" w14:paraId="1AB31A4D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37152C5C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2538F74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kern w:val="18"/>
              </w:rPr>
              <w:t xml:space="preserve">For Private Passenger Types Classifications, refer to Rule </w:t>
            </w:r>
            <w:r w:rsidRPr="00E50C82">
              <w:rPr>
                <w:b/>
                <w:kern w:val="18"/>
              </w:rPr>
              <w:t>232.</w:t>
            </w:r>
            <w:r w:rsidRPr="00E50C82">
              <w:rPr>
                <w:kern w:val="18"/>
              </w:rPr>
              <w:t xml:space="preserve"> for premium development.</w:t>
            </w:r>
          </w:p>
        </w:tc>
      </w:tr>
      <w:tr w:rsidR="001C3BCC" w:rsidRPr="00E50C82" w14:paraId="46FBC68A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6404C88C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68E9520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kern w:val="18"/>
              </w:rPr>
              <w:t xml:space="preserve">For Other Than Zone-rated Public Autos, refer to Rule </w:t>
            </w:r>
            <w:r w:rsidRPr="00E50C82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E50C82">
              <w:rPr>
                <w:rStyle w:val="rulelink"/>
              </w:rPr>
              <w:t xml:space="preserve"> </w:t>
            </w:r>
          </w:p>
        </w:tc>
      </w:tr>
      <w:tr w:rsidR="001C3BCC" w:rsidRPr="00E50C82" w14:paraId="17866421" w14:textId="77777777" w:rsidTr="00EA11D4">
        <w:trPr>
          <w:cantSplit/>
        </w:trPr>
        <w:tc>
          <w:tcPr>
            <w:tcW w:w="220" w:type="dxa"/>
          </w:tcPr>
          <w:p w14:paraId="43FC74C6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718A533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kern w:val="18"/>
              </w:rPr>
              <w:t xml:space="preserve">For liability increased limits factors, refer to Rule </w:t>
            </w:r>
            <w:r w:rsidRPr="00E50C82">
              <w:rPr>
                <w:rStyle w:val="rulelink"/>
              </w:rPr>
              <w:t>300.</w:t>
            </w:r>
          </w:p>
        </w:tc>
      </w:tr>
      <w:tr w:rsidR="001C3BCC" w:rsidRPr="00E50C82" w14:paraId="1691DA06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9BC0E39" w14:textId="77777777" w:rsidR="001C3BCC" w:rsidRPr="00E50C82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E50C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E7A5814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  <w:r w:rsidRPr="00E50C82">
              <w:rPr>
                <w:kern w:val="18"/>
              </w:rPr>
              <w:t xml:space="preserve">Other Than Auto losses for </w:t>
            </w:r>
            <w:r w:rsidRPr="00E50C82">
              <w:t>Auto Dealers</w:t>
            </w:r>
            <w:r w:rsidRPr="00E50C8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50C82">
              <w:rPr>
                <w:rStyle w:val="rulelink"/>
              </w:rPr>
              <w:t>249.</w:t>
            </w:r>
          </w:p>
        </w:tc>
      </w:tr>
      <w:tr w:rsidR="001C3BCC" w:rsidRPr="00E50C82" w14:paraId="581DB14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65DB16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92E311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3B152E8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25FFA8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CD8FDE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2737339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A807FB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46EE77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14E1CC4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C39C20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4930CB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2E67E4F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6705FB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5D3285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25E512B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C7D0F6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A86986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393E12F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0B0869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4E8481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5542BE8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6A8039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C5D32A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3F950B6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946429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D3634A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347E6AB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E2B852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C5F615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075642F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D15F5F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44BEBE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476524B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548DB9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CDB352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6E9B18B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3E1E61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2034ED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4FBC9CE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106CFD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3210D5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2A4C2A9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DD69B3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2CA894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4832D48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0A507F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BF0514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055062C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0F965B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08090F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2F49AF4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EA86CB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420869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3C2A20D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D66933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8E8FAA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68053E6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3A6E6F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AB771B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2DF2EF5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377EA3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01F3CD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1C4615C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D4BDB6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7ED88B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50C82" w14:paraId="797FEE77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7BE3F7F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896BA8F" w14:textId="77777777" w:rsidR="001C3BCC" w:rsidRPr="00E50C82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2D2635DD" w14:textId="5E642165" w:rsidR="001C3BCC" w:rsidRDefault="001C3BCC" w:rsidP="001C3BCC">
      <w:pPr>
        <w:pStyle w:val="isonormal"/>
      </w:pPr>
    </w:p>
    <w:p w14:paraId="4261F9E8" w14:textId="43BD076E" w:rsidR="001C3BCC" w:rsidRDefault="001C3BCC" w:rsidP="001C3BCC">
      <w:pPr>
        <w:pStyle w:val="isonormal"/>
        <w:jc w:val="left"/>
      </w:pPr>
    </w:p>
    <w:p w14:paraId="489EEC45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3DAF394" w14:textId="77777777" w:rsidR="001C3BCC" w:rsidRPr="0004568A" w:rsidRDefault="001C3BCC" w:rsidP="001C3BCC">
      <w:pPr>
        <w:pStyle w:val="subcap"/>
      </w:pPr>
      <w:r w:rsidRPr="0004568A">
        <w:lastRenderedPageBreak/>
        <w:t>TERRITORY 115</w:t>
      </w:r>
    </w:p>
    <w:p w14:paraId="51BF2671" w14:textId="77777777" w:rsidR="001C3BCC" w:rsidRPr="0004568A" w:rsidRDefault="001C3BCC" w:rsidP="001C3BCC">
      <w:pPr>
        <w:pStyle w:val="subcap2"/>
      </w:pPr>
      <w:r w:rsidRPr="0004568A">
        <w:t>LIAB, MED PAY</w:t>
      </w:r>
    </w:p>
    <w:p w14:paraId="2D32A74D" w14:textId="77777777" w:rsidR="001C3BCC" w:rsidRPr="0004568A" w:rsidRDefault="001C3BCC" w:rsidP="001C3BCC">
      <w:pPr>
        <w:pStyle w:val="isonormal"/>
      </w:pPr>
    </w:p>
    <w:p w14:paraId="0B48FE2E" w14:textId="77777777" w:rsidR="001C3BCC" w:rsidRPr="0004568A" w:rsidRDefault="001C3BCC" w:rsidP="001C3BCC">
      <w:pPr>
        <w:pStyle w:val="isonormal"/>
        <w:sectPr w:rsidR="001C3BCC" w:rsidRPr="0004568A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04568A" w14:paraId="3E745298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A4BEFF3" w14:textId="77777777" w:rsidR="001C3BCC" w:rsidRPr="0004568A" w:rsidRDefault="001C3BCC" w:rsidP="00EA11D4">
            <w:pPr>
              <w:pStyle w:val="tablehead"/>
              <w:rPr>
                <w:kern w:val="18"/>
              </w:rPr>
            </w:pPr>
            <w:r w:rsidRPr="0004568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E40EA76" w14:textId="77777777" w:rsidR="001C3BCC" w:rsidRPr="0004568A" w:rsidRDefault="001C3BCC" w:rsidP="00EA11D4">
            <w:pPr>
              <w:pStyle w:val="tablehead"/>
              <w:rPr>
                <w:kern w:val="18"/>
              </w:rPr>
            </w:pPr>
            <w:r w:rsidRPr="0004568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B6F78A6" w14:textId="77777777" w:rsidR="001C3BCC" w:rsidRPr="0004568A" w:rsidRDefault="001C3BCC" w:rsidP="00EA11D4">
            <w:pPr>
              <w:pStyle w:val="tablehead"/>
              <w:rPr>
                <w:kern w:val="18"/>
              </w:rPr>
            </w:pPr>
            <w:r w:rsidRPr="0004568A">
              <w:rPr>
                <w:kern w:val="18"/>
              </w:rPr>
              <w:t>PERSONAL INJURY PROTECTION</w:t>
            </w:r>
          </w:p>
        </w:tc>
      </w:tr>
      <w:tr w:rsidR="001C3BCC" w:rsidRPr="0004568A" w14:paraId="613D4E1E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F916657" w14:textId="77777777" w:rsidR="001C3BCC" w:rsidRPr="0004568A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80FD844" w14:textId="77777777" w:rsidR="001C3BCC" w:rsidRPr="0004568A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2E89F89" w14:textId="77777777" w:rsidR="001C3BCC" w:rsidRPr="0004568A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04568A" w14:paraId="79D858AE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7EABEC7" w14:textId="77777777" w:rsidR="001C3BCC" w:rsidRPr="0004568A" w:rsidRDefault="001C3BCC" w:rsidP="00EA11D4">
            <w:pPr>
              <w:pStyle w:val="tablehead"/>
              <w:rPr>
                <w:kern w:val="18"/>
              </w:rPr>
            </w:pPr>
            <w:r w:rsidRPr="0004568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3A57EA8" w14:textId="77777777" w:rsidR="001C3BCC" w:rsidRPr="0004568A" w:rsidRDefault="001C3BCC" w:rsidP="00EA11D4">
            <w:pPr>
              <w:pStyle w:val="tablehead"/>
              <w:rPr>
                <w:kern w:val="18"/>
              </w:rPr>
            </w:pPr>
            <w:r w:rsidRPr="0004568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EF8CCE0" w14:textId="77777777" w:rsidR="001C3BCC" w:rsidRPr="0004568A" w:rsidRDefault="001C3BCC" w:rsidP="00EA11D4">
            <w:pPr>
              <w:pStyle w:val="tablehead"/>
              <w:rPr>
                <w:kern w:val="18"/>
              </w:rPr>
            </w:pPr>
            <w:r w:rsidRPr="0004568A">
              <w:rPr>
                <w:kern w:val="18"/>
              </w:rPr>
              <w:t>Basic Limits</w:t>
            </w:r>
          </w:p>
        </w:tc>
      </w:tr>
      <w:tr w:rsidR="001C3BCC" w:rsidRPr="0004568A" w14:paraId="50E47408" w14:textId="77777777" w:rsidTr="00EA11D4">
        <w:trPr>
          <w:cantSplit/>
        </w:trPr>
        <w:tc>
          <w:tcPr>
            <w:tcW w:w="9360" w:type="dxa"/>
            <w:gridSpan w:val="7"/>
          </w:tcPr>
          <w:p w14:paraId="7BCF0AF6" w14:textId="77777777" w:rsidR="001C3BCC" w:rsidRPr="0004568A" w:rsidRDefault="001C3BCC" w:rsidP="00EA11D4">
            <w:pPr>
              <w:pStyle w:val="tabletext11"/>
              <w:rPr>
                <w:b/>
                <w:kern w:val="18"/>
              </w:rPr>
            </w:pPr>
            <w:r w:rsidRPr="0004568A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04568A" w14:paraId="168EC8A0" w14:textId="77777777" w:rsidTr="00EA11D4">
        <w:trPr>
          <w:cantSplit/>
        </w:trPr>
        <w:tc>
          <w:tcPr>
            <w:tcW w:w="3120" w:type="dxa"/>
            <w:gridSpan w:val="3"/>
          </w:tcPr>
          <w:p w14:paraId="674429B3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480</w:t>
            </w:r>
          </w:p>
        </w:tc>
        <w:tc>
          <w:tcPr>
            <w:tcW w:w="3120" w:type="dxa"/>
          </w:tcPr>
          <w:p w14:paraId="3D00AD37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E01F41D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FEF446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EDDEF2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4568A" w14:paraId="44519F4D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B36C60" w14:textId="77777777" w:rsidR="001C3BCC" w:rsidRPr="0004568A" w:rsidRDefault="001C3BCC" w:rsidP="00EA11D4">
            <w:pPr>
              <w:pStyle w:val="tabletext11"/>
              <w:rPr>
                <w:b/>
                <w:kern w:val="18"/>
              </w:rPr>
            </w:pPr>
            <w:r w:rsidRPr="0004568A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04568A" w14:paraId="407A977A" w14:textId="77777777" w:rsidTr="00EA11D4">
        <w:trPr>
          <w:cantSplit/>
        </w:trPr>
        <w:tc>
          <w:tcPr>
            <w:tcW w:w="3120" w:type="dxa"/>
            <w:gridSpan w:val="3"/>
          </w:tcPr>
          <w:p w14:paraId="0A5933B4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368</w:t>
            </w:r>
          </w:p>
        </w:tc>
        <w:tc>
          <w:tcPr>
            <w:tcW w:w="3120" w:type="dxa"/>
          </w:tcPr>
          <w:p w14:paraId="1B2134FE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3FABB61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F3608A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CB61FB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4568A" w14:paraId="5CC2BB3E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11ED20" w14:textId="77777777" w:rsidR="001C3BCC" w:rsidRPr="0004568A" w:rsidRDefault="001C3BCC" w:rsidP="00EA11D4">
            <w:pPr>
              <w:pStyle w:val="tabletext11"/>
              <w:rPr>
                <w:b/>
                <w:kern w:val="18"/>
              </w:rPr>
            </w:pPr>
            <w:r w:rsidRPr="0004568A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04568A" w14:paraId="4D0B7334" w14:textId="77777777" w:rsidTr="00EA11D4">
        <w:trPr>
          <w:cantSplit/>
        </w:trPr>
        <w:tc>
          <w:tcPr>
            <w:tcW w:w="540" w:type="dxa"/>
            <w:gridSpan w:val="2"/>
          </w:tcPr>
          <w:p w14:paraId="35961277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94F2A02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b/>
                <w:kern w:val="18"/>
              </w:rPr>
              <w:t>– TAXICABS AND LIMOUSINES</w:t>
            </w:r>
          </w:p>
        </w:tc>
      </w:tr>
      <w:tr w:rsidR="001C3BCC" w:rsidRPr="0004568A" w14:paraId="1BBDA457" w14:textId="77777777" w:rsidTr="00EA11D4">
        <w:trPr>
          <w:cantSplit/>
        </w:trPr>
        <w:tc>
          <w:tcPr>
            <w:tcW w:w="3120" w:type="dxa"/>
            <w:gridSpan w:val="3"/>
          </w:tcPr>
          <w:p w14:paraId="4B4F81FC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1930</w:t>
            </w:r>
          </w:p>
        </w:tc>
        <w:tc>
          <w:tcPr>
            <w:tcW w:w="3120" w:type="dxa"/>
          </w:tcPr>
          <w:p w14:paraId="443A7032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 80</w:t>
            </w:r>
          </w:p>
        </w:tc>
        <w:tc>
          <w:tcPr>
            <w:tcW w:w="1040" w:type="dxa"/>
          </w:tcPr>
          <w:p w14:paraId="10EF0B3A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8E7A79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FD5BF6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4568A" w14:paraId="2AACE6FD" w14:textId="77777777" w:rsidTr="00EA11D4">
        <w:trPr>
          <w:cantSplit/>
        </w:trPr>
        <w:tc>
          <w:tcPr>
            <w:tcW w:w="540" w:type="dxa"/>
            <w:gridSpan w:val="2"/>
          </w:tcPr>
          <w:p w14:paraId="55566B61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6256E8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b/>
                <w:kern w:val="18"/>
              </w:rPr>
              <w:t>– SCHOOL AND CHURCH BUSES</w:t>
            </w:r>
          </w:p>
        </w:tc>
      </w:tr>
      <w:tr w:rsidR="001C3BCC" w:rsidRPr="0004568A" w14:paraId="10698DAC" w14:textId="77777777" w:rsidTr="00EA11D4">
        <w:trPr>
          <w:cantSplit/>
        </w:trPr>
        <w:tc>
          <w:tcPr>
            <w:tcW w:w="3120" w:type="dxa"/>
            <w:gridSpan w:val="3"/>
          </w:tcPr>
          <w:p w14:paraId="4626302E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182</w:t>
            </w:r>
          </w:p>
        </w:tc>
        <w:tc>
          <w:tcPr>
            <w:tcW w:w="3120" w:type="dxa"/>
          </w:tcPr>
          <w:p w14:paraId="42133E5C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74C2D9B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7E7983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086723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4568A" w14:paraId="6A4C08BF" w14:textId="77777777" w:rsidTr="00EA11D4">
        <w:trPr>
          <w:cantSplit/>
        </w:trPr>
        <w:tc>
          <w:tcPr>
            <w:tcW w:w="540" w:type="dxa"/>
            <w:gridSpan w:val="2"/>
          </w:tcPr>
          <w:p w14:paraId="3C6CBECD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E0849B" w14:textId="77777777" w:rsidR="001C3BCC" w:rsidRPr="0004568A" w:rsidRDefault="001C3BCC" w:rsidP="00EA11D4">
            <w:pPr>
              <w:pStyle w:val="tabletext11"/>
              <w:rPr>
                <w:b/>
                <w:kern w:val="18"/>
              </w:rPr>
            </w:pPr>
            <w:r w:rsidRPr="0004568A">
              <w:rPr>
                <w:b/>
                <w:kern w:val="18"/>
              </w:rPr>
              <w:t>– OTHER BUSES</w:t>
            </w:r>
          </w:p>
        </w:tc>
      </w:tr>
      <w:tr w:rsidR="001C3BCC" w:rsidRPr="0004568A" w14:paraId="6EB3B1A0" w14:textId="77777777" w:rsidTr="00EA11D4">
        <w:trPr>
          <w:cantSplit/>
        </w:trPr>
        <w:tc>
          <w:tcPr>
            <w:tcW w:w="3120" w:type="dxa"/>
            <w:gridSpan w:val="3"/>
          </w:tcPr>
          <w:p w14:paraId="01F86A72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1517</w:t>
            </w:r>
          </w:p>
        </w:tc>
        <w:tc>
          <w:tcPr>
            <w:tcW w:w="3120" w:type="dxa"/>
          </w:tcPr>
          <w:p w14:paraId="32184FD6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 72</w:t>
            </w:r>
          </w:p>
        </w:tc>
        <w:tc>
          <w:tcPr>
            <w:tcW w:w="1040" w:type="dxa"/>
          </w:tcPr>
          <w:p w14:paraId="69BB95F7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7511AD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33F7BC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4568A" w14:paraId="17BA5F42" w14:textId="77777777" w:rsidTr="00EA11D4">
        <w:trPr>
          <w:cantSplit/>
        </w:trPr>
        <w:tc>
          <w:tcPr>
            <w:tcW w:w="540" w:type="dxa"/>
            <w:gridSpan w:val="2"/>
          </w:tcPr>
          <w:p w14:paraId="7EB22827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BB6911" w14:textId="77777777" w:rsidR="001C3BCC" w:rsidRPr="0004568A" w:rsidRDefault="001C3BCC" w:rsidP="00EA11D4">
            <w:pPr>
              <w:pStyle w:val="tabletext11"/>
              <w:rPr>
                <w:b/>
                <w:kern w:val="18"/>
              </w:rPr>
            </w:pPr>
            <w:r w:rsidRPr="0004568A">
              <w:rPr>
                <w:b/>
                <w:kern w:val="18"/>
              </w:rPr>
              <w:t>– VAN POOLS</w:t>
            </w:r>
          </w:p>
        </w:tc>
      </w:tr>
      <w:tr w:rsidR="001C3BCC" w:rsidRPr="0004568A" w14:paraId="2FBB816F" w14:textId="77777777" w:rsidTr="00EA11D4">
        <w:trPr>
          <w:cantSplit/>
        </w:trPr>
        <w:tc>
          <w:tcPr>
            <w:tcW w:w="3120" w:type="dxa"/>
            <w:gridSpan w:val="3"/>
          </w:tcPr>
          <w:p w14:paraId="63E535A6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456</w:t>
            </w:r>
          </w:p>
        </w:tc>
        <w:tc>
          <w:tcPr>
            <w:tcW w:w="3120" w:type="dxa"/>
          </w:tcPr>
          <w:p w14:paraId="6B4816DD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47A21C43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231979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94F659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4568A" w14:paraId="7C1F5801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6155A4" w14:textId="77777777" w:rsidR="001C3BCC" w:rsidRPr="0004568A" w:rsidRDefault="001C3BCC" w:rsidP="00EA11D4">
            <w:pPr>
              <w:pStyle w:val="tabletext11"/>
              <w:rPr>
                <w:b/>
                <w:kern w:val="18"/>
              </w:rPr>
            </w:pPr>
            <w:r w:rsidRPr="0004568A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04568A" w14:paraId="53D16334" w14:textId="77777777" w:rsidTr="00EA11D4">
        <w:trPr>
          <w:cantSplit/>
        </w:trPr>
        <w:tc>
          <w:tcPr>
            <w:tcW w:w="3120" w:type="dxa"/>
            <w:gridSpan w:val="3"/>
          </w:tcPr>
          <w:p w14:paraId="59801FFD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$   644</w:t>
            </w:r>
          </w:p>
        </w:tc>
        <w:tc>
          <w:tcPr>
            <w:tcW w:w="3120" w:type="dxa"/>
          </w:tcPr>
          <w:p w14:paraId="2358100B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 xml:space="preserve">Refer to Rule </w:t>
            </w:r>
            <w:r w:rsidRPr="0004568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46C3564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48E411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456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62367E" w14:textId="77777777" w:rsidR="001C3BCC" w:rsidRPr="0004568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4568A" w14:paraId="44B7A405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D79D3B" w14:textId="77777777" w:rsidR="001C3BCC" w:rsidRPr="0004568A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04568A" w14:paraId="337382BF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541C2783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24A24F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kern w:val="18"/>
              </w:rPr>
              <w:t xml:space="preserve">For Other Than Zone-rated Trucks, Tractors and Trailers Classifications, refer to Rule </w:t>
            </w:r>
            <w:r w:rsidRPr="0004568A">
              <w:rPr>
                <w:b/>
                <w:kern w:val="18"/>
              </w:rPr>
              <w:t>222.</w:t>
            </w:r>
            <w:r w:rsidRPr="0004568A">
              <w:rPr>
                <w:kern w:val="18"/>
              </w:rPr>
              <w:t xml:space="preserve"> for premium development.</w:t>
            </w:r>
          </w:p>
        </w:tc>
      </w:tr>
      <w:tr w:rsidR="001C3BCC" w:rsidRPr="0004568A" w14:paraId="6C682B48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16BAF40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2F3099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kern w:val="18"/>
              </w:rPr>
              <w:t xml:space="preserve">For Private Passenger Types Classifications, refer to Rule </w:t>
            </w:r>
            <w:r w:rsidRPr="0004568A">
              <w:rPr>
                <w:b/>
                <w:kern w:val="18"/>
              </w:rPr>
              <w:t>232.</w:t>
            </w:r>
            <w:r w:rsidRPr="0004568A">
              <w:rPr>
                <w:kern w:val="18"/>
              </w:rPr>
              <w:t xml:space="preserve"> for premium development.</w:t>
            </w:r>
          </w:p>
        </w:tc>
      </w:tr>
      <w:tr w:rsidR="001C3BCC" w:rsidRPr="0004568A" w14:paraId="073BEFF1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35150DB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197CA63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kern w:val="18"/>
              </w:rPr>
              <w:t xml:space="preserve">For Other Than Zone-rated Public Autos, refer to Rule </w:t>
            </w:r>
            <w:r w:rsidRPr="0004568A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04568A">
              <w:rPr>
                <w:rStyle w:val="rulelink"/>
              </w:rPr>
              <w:t xml:space="preserve"> </w:t>
            </w:r>
          </w:p>
        </w:tc>
      </w:tr>
      <w:tr w:rsidR="001C3BCC" w:rsidRPr="0004568A" w14:paraId="6A4EE8F9" w14:textId="77777777" w:rsidTr="00EA11D4">
        <w:trPr>
          <w:cantSplit/>
        </w:trPr>
        <w:tc>
          <w:tcPr>
            <w:tcW w:w="220" w:type="dxa"/>
          </w:tcPr>
          <w:p w14:paraId="217097F7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782A709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kern w:val="18"/>
              </w:rPr>
              <w:t xml:space="preserve">For liability increased limits factors, refer to Rule </w:t>
            </w:r>
            <w:r w:rsidRPr="0004568A">
              <w:rPr>
                <w:rStyle w:val="rulelink"/>
              </w:rPr>
              <w:t>300.</w:t>
            </w:r>
          </w:p>
        </w:tc>
      </w:tr>
      <w:tr w:rsidR="001C3BCC" w:rsidRPr="0004568A" w14:paraId="468ADFB3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04C7717" w14:textId="77777777" w:rsidR="001C3BCC" w:rsidRPr="0004568A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0456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0819701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  <w:r w:rsidRPr="0004568A">
              <w:rPr>
                <w:kern w:val="18"/>
              </w:rPr>
              <w:t xml:space="preserve">Other Than Auto losses for </w:t>
            </w:r>
            <w:r w:rsidRPr="0004568A">
              <w:t>Auto Dealers</w:t>
            </w:r>
            <w:r w:rsidRPr="0004568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4568A">
              <w:rPr>
                <w:rStyle w:val="rulelink"/>
              </w:rPr>
              <w:t>249.</w:t>
            </w:r>
          </w:p>
        </w:tc>
      </w:tr>
      <w:tr w:rsidR="001C3BCC" w:rsidRPr="0004568A" w14:paraId="13E2EFC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B4A3CD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FCDE25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0C5DB99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15AA4B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32C288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5FD2299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A5BC10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2C5C00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031C70C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92828A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A6A533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0DE0E35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1FD85C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BC3F9A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724709C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7F609F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AA7493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10F4C20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50454F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7FABF5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04CD8C1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C543B8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C398E6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728219D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8434B5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E6E23D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4FEE688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276671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91BC36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6E3BCF4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2D58F8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BAC59C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3A37374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8AEBCD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84BC42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0AADB3B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513A3E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346259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265A91A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D37274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DAAE38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479A585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91ADEB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CA07CF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32ED2DF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3C71D4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E79288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38205EC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085BC7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B5CA57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030DF54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E08C73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78EC4C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156C7E7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8689B1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5D254B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1796FA2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3D9637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B8B225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26586ED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07734D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DF0F3D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718A5AB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A0826D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B8470C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4568A" w14:paraId="09F20C83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3C729FF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AA2FDDE" w14:textId="77777777" w:rsidR="001C3BCC" w:rsidRPr="0004568A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45D2F21C" w14:textId="2CFE588F" w:rsidR="001C3BCC" w:rsidRDefault="001C3BCC" w:rsidP="001C3BCC">
      <w:pPr>
        <w:pStyle w:val="isonormal"/>
      </w:pPr>
    </w:p>
    <w:p w14:paraId="349838F9" w14:textId="4ECE65D3" w:rsidR="001C3BCC" w:rsidRDefault="001C3BCC" w:rsidP="001C3BCC">
      <w:pPr>
        <w:pStyle w:val="isonormal"/>
        <w:jc w:val="left"/>
      </w:pPr>
    </w:p>
    <w:p w14:paraId="2E59C818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5E1A09" w14:textId="77777777" w:rsidR="001C3BCC" w:rsidRPr="00645F32" w:rsidRDefault="001C3BCC" w:rsidP="001C3BCC">
      <w:pPr>
        <w:pStyle w:val="subcap"/>
      </w:pPr>
      <w:r w:rsidRPr="00645F32">
        <w:lastRenderedPageBreak/>
        <w:t>TERRITORY 116</w:t>
      </w:r>
    </w:p>
    <w:p w14:paraId="46199287" w14:textId="77777777" w:rsidR="001C3BCC" w:rsidRPr="00645F32" w:rsidRDefault="001C3BCC" w:rsidP="001C3BCC">
      <w:pPr>
        <w:pStyle w:val="subcap2"/>
      </w:pPr>
      <w:r w:rsidRPr="00645F32">
        <w:t>LIAB, MED PAY</w:t>
      </w:r>
    </w:p>
    <w:p w14:paraId="5E1714EA" w14:textId="77777777" w:rsidR="001C3BCC" w:rsidRPr="00645F32" w:rsidRDefault="001C3BCC" w:rsidP="001C3BCC">
      <w:pPr>
        <w:pStyle w:val="isonormal"/>
      </w:pPr>
    </w:p>
    <w:p w14:paraId="368A46FA" w14:textId="77777777" w:rsidR="001C3BCC" w:rsidRPr="00645F32" w:rsidRDefault="001C3BCC" w:rsidP="001C3BCC">
      <w:pPr>
        <w:pStyle w:val="isonormal"/>
        <w:sectPr w:rsidR="001C3BCC" w:rsidRPr="00645F32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645F32" w14:paraId="35EFA18C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1D1A2DC" w14:textId="77777777" w:rsidR="001C3BCC" w:rsidRPr="00645F32" w:rsidRDefault="001C3BCC" w:rsidP="00EA11D4">
            <w:pPr>
              <w:pStyle w:val="tablehead"/>
              <w:rPr>
                <w:kern w:val="18"/>
              </w:rPr>
            </w:pPr>
            <w:r w:rsidRPr="00645F3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261BB0D" w14:textId="77777777" w:rsidR="001C3BCC" w:rsidRPr="00645F32" w:rsidRDefault="001C3BCC" w:rsidP="00EA11D4">
            <w:pPr>
              <w:pStyle w:val="tablehead"/>
              <w:rPr>
                <w:kern w:val="18"/>
              </w:rPr>
            </w:pPr>
            <w:r w:rsidRPr="00645F3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518F34" w14:textId="77777777" w:rsidR="001C3BCC" w:rsidRPr="00645F32" w:rsidRDefault="001C3BCC" w:rsidP="00EA11D4">
            <w:pPr>
              <w:pStyle w:val="tablehead"/>
              <w:rPr>
                <w:kern w:val="18"/>
              </w:rPr>
            </w:pPr>
            <w:r w:rsidRPr="00645F32">
              <w:rPr>
                <w:kern w:val="18"/>
              </w:rPr>
              <w:t>PERSONAL INJURY PROTECTION</w:t>
            </w:r>
          </w:p>
        </w:tc>
      </w:tr>
      <w:tr w:rsidR="001C3BCC" w:rsidRPr="00645F32" w14:paraId="5029A0B4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1541AA" w14:textId="77777777" w:rsidR="001C3BCC" w:rsidRPr="00645F32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B84ED60" w14:textId="77777777" w:rsidR="001C3BCC" w:rsidRPr="00645F32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59354D1" w14:textId="77777777" w:rsidR="001C3BCC" w:rsidRPr="00645F32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645F32" w14:paraId="5E4B909E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06FDDE" w14:textId="77777777" w:rsidR="001C3BCC" w:rsidRPr="00645F32" w:rsidRDefault="001C3BCC" w:rsidP="00EA11D4">
            <w:pPr>
              <w:pStyle w:val="tablehead"/>
              <w:rPr>
                <w:kern w:val="18"/>
              </w:rPr>
            </w:pPr>
            <w:r w:rsidRPr="00645F3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F461DBD" w14:textId="77777777" w:rsidR="001C3BCC" w:rsidRPr="00645F32" w:rsidRDefault="001C3BCC" w:rsidP="00EA11D4">
            <w:pPr>
              <w:pStyle w:val="tablehead"/>
              <w:rPr>
                <w:kern w:val="18"/>
              </w:rPr>
            </w:pPr>
            <w:r w:rsidRPr="00645F3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FEFD1AB" w14:textId="77777777" w:rsidR="001C3BCC" w:rsidRPr="00645F32" w:rsidRDefault="001C3BCC" w:rsidP="00EA11D4">
            <w:pPr>
              <w:pStyle w:val="tablehead"/>
              <w:rPr>
                <w:kern w:val="18"/>
              </w:rPr>
            </w:pPr>
            <w:r w:rsidRPr="00645F32">
              <w:rPr>
                <w:kern w:val="18"/>
              </w:rPr>
              <w:t>Basic Limits</w:t>
            </w:r>
          </w:p>
        </w:tc>
      </w:tr>
      <w:tr w:rsidR="001C3BCC" w:rsidRPr="00645F32" w14:paraId="2A86DD1A" w14:textId="77777777" w:rsidTr="00EA11D4">
        <w:trPr>
          <w:cantSplit/>
        </w:trPr>
        <w:tc>
          <w:tcPr>
            <w:tcW w:w="9360" w:type="dxa"/>
            <w:gridSpan w:val="7"/>
          </w:tcPr>
          <w:p w14:paraId="13F7F536" w14:textId="77777777" w:rsidR="001C3BCC" w:rsidRPr="00645F32" w:rsidRDefault="001C3BCC" w:rsidP="00EA11D4">
            <w:pPr>
              <w:pStyle w:val="tabletext11"/>
              <w:rPr>
                <w:b/>
                <w:kern w:val="18"/>
              </w:rPr>
            </w:pPr>
            <w:r w:rsidRPr="00645F32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645F32" w14:paraId="24AED9A7" w14:textId="77777777" w:rsidTr="00EA11D4">
        <w:trPr>
          <w:cantSplit/>
        </w:trPr>
        <w:tc>
          <w:tcPr>
            <w:tcW w:w="3120" w:type="dxa"/>
            <w:gridSpan w:val="3"/>
          </w:tcPr>
          <w:p w14:paraId="12DD0909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608</w:t>
            </w:r>
          </w:p>
        </w:tc>
        <w:tc>
          <w:tcPr>
            <w:tcW w:w="3120" w:type="dxa"/>
          </w:tcPr>
          <w:p w14:paraId="44B068E6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EB51619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1D8F0E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05DAFC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45F32" w14:paraId="5FBD23A0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E0A8EB" w14:textId="77777777" w:rsidR="001C3BCC" w:rsidRPr="00645F32" w:rsidRDefault="001C3BCC" w:rsidP="00EA11D4">
            <w:pPr>
              <w:pStyle w:val="tabletext11"/>
              <w:rPr>
                <w:b/>
                <w:kern w:val="18"/>
              </w:rPr>
            </w:pPr>
            <w:r w:rsidRPr="00645F32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645F32" w14:paraId="1F18B3FE" w14:textId="77777777" w:rsidTr="00EA11D4">
        <w:trPr>
          <w:cantSplit/>
        </w:trPr>
        <w:tc>
          <w:tcPr>
            <w:tcW w:w="3120" w:type="dxa"/>
            <w:gridSpan w:val="3"/>
          </w:tcPr>
          <w:p w14:paraId="760C8C4F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308</w:t>
            </w:r>
          </w:p>
        </w:tc>
        <w:tc>
          <w:tcPr>
            <w:tcW w:w="3120" w:type="dxa"/>
          </w:tcPr>
          <w:p w14:paraId="5A6FB513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A8275D8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EF8E13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2A47FF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45F32" w14:paraId="3973F549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BDCD26" w14:textId="77777777" w:rsidR="001C3BCC" w:rsidRPr="00645F32" w:rsidRDefault="001C3BCC" w:rsidP="00EA11D4">
            <w:pPr>
              <w:pStyle w:val="tabletext11"/>
              <w:rPr>
                <w:b/>
                <w:kern w:val="18"/>
              </w:rPr>
            </w:pPr>
            <w:r w:rsidRPr="00645F32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645F32" w14:paraId="04F50142" w14:textId="77777777" w:rsidTr="00EA11D4">
        <w:trPr>
          <w:cantSplit/>
        </w:trPr>
        <w:tc>
          <w:tcPr>
            <w:tcW w:w="540" w:type="dxa"/>
            <w:gridSpan w:val="2"/>
          </w:tcPr>
          <w:p w14:paraId="3095BA20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1237D6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b/>
                <w:kern w:val="18"/>
              </w:rPr>
              <w:t>– TAXICABS AND LIMOUSINES</w:t>
            </w:r>
          </w:p>
        </w:tc>
      </w:tr>
      <w:tr w:rsidR="001C3BCC" w:rsidRPr="00645F32" w14:paraId="1BC116B1" w14:textId="77777777" w:rsidTr="00EA11D4">
        <w:trPr>
          <w:cantSplit/>
        </w:trPr>
        <w:tc>
          <w:tcPr>
            <w:tcW w:w="3120" w:type="dxa"/>
            <w:gridSpan w:val="3"/>
          </w:tcPr>
          <w:p w14:paraId="463E05D6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2444</w:t>
            </w:r>
          </w:p>
        </w:tc>
        <w:tc>
          <w:tcPr>
            <w:tcW w:w="3120" w:type="dxa"/>
          </w:tcPr>
          <w:p w14:paraId="5472B9CF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102</w:t>
            </w:r>
          </w:p>
        </w:tc>
        <w:tc>
          <w:tcPr>
            <w:tcW w:w="1040" w:type="dxa"/>
          </w:tcPr>
          <w:p w14:paraId="504F1696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2250E9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86BB03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45F32" w14:paraId="7DC7A278" w14:textId="77777777" w:rsidTr="00EA11D4">
        <w:trPr>
          <w:cantSplit/>
        </w:trPr>
        <w:tc>
          <w:tcPr>
            <w:tcW w:w="540" w:type="dxa"/>
            <w:gridSpan w:val="2"/>
          </w:tcPr>
          <w:p w14:paraId="59904B68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A9BD16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b/>
                <w:kern w:val="18"/>
              </w:rPr>
              <w:t>– SCHOOL AND CHURCH BUSES</w:t>
            </w:r>
          </w:p>
        </w:tc>
      </w:tr>
      <w:tr w:rsidR="001C3BCC" w:rsidRPr="00645F32" w14:paraId="6D9DEE9F" w14:textId="77777777" w:rsidTr="00EA11D4">
        <w:trPr>
          <w:cantSplit/>
        </w:trPr>
        <w:tc>
          <w:tcPr>
            <w:tcW w:w="3120" w:type="dxa"/>
            <w:gridSpan w:val="3"/>
          </w:tcPr>
          <w:p w14:paraId="6EB0DF9C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231</w:t>
            </w:r>
          </w:p>
        </w:tc>
        <w:tc>
          <w:tcPr>
            <w:tcW w:w="3120" w:type="dxa"/>
          </w:tcPr>
          <w:p w14:paraId="127F53FE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39C5F58A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6986CC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652DE1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45F32" w14:paraId="539B5B70" w14:textId="77777777" w:rsidTr="00EA11D4">
        <w:trPr>
          <w:cantSplit/>
        </w:trPr>
        <w:tc>
          <w:tcPr>
            <w:tcW w:w="540" w:type="dxa"/>
            <w:gridSpan w:val="2"/>
          </w:tcPr>
          <w:p w14:paraId="5ED83A74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47552D" w14:textId="77777777" w:rsidR="001C3BCC" w:rsidRPr="00645F32" w:rsidRDefault="001C3BCC" w:rsidP="00EA11D4">
            <w:pPr>
              <w:pStyle w:val="tabletext11"/>
              <w:rPr>
                <w:b/>
                <w:kern w:val="18"/>
              </w:rPr>
            </w:pPr>
            <w:r w:rsidRPr="00645F32">
              <w:rPr>
                <w:b/>
                <w:kern w:val="18"/>
              </w:rPr>
              <w:t>– OTHER BUSES</w:t>
            </w:r>
          </w:p>
        </w:tc>
      </w:tr>
      <w:tr w:rsidR="001C3BCC" w:rsidRPr="00645F32" w14:paraId="7F40A05A" w14:textId="77777777" w:rsidTr="00EA11D4">
        <w:trPr>
          <w:cantSplit/>
        </w:trPr>
        <w:tc>
          <w:tcPr>
            <w:tcW w:w="3120" w:type="dxa"/>
            <w:gridSpan w:val="3"/>
          </w:tcPr>
          <w:p w14:paraId="0A0FCB75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1921</w:t>
            </w:r>
          </w:p>
        </w:tc>
        <w:tc>
          <w:tcPr>
            <w:tcW w:w="3120" w:type="dxa"/>
          </w:tcPr>
          <w:p w14:paraId="1AFCECF8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 81</w:t>
            </w:r>
          </w:p>
        </w:tc>
        <w:tc>
          <w:tcPr>
            <w:tcW w:w="1040" w:type="dxa"/>
          </w:tcPr>
          <w:p w14:paraId="741BB909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969164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54A4BC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45F32" w14:paraId="0B757710" w14:textId="77777777" w:rsidTr="00EA11D4">
        <w:trPr>
          <w:cantSplit/>
        </w:trPr>
        <w:tc>
          <w:tcPr>
            <w:tcW w:w="540" w:type="dxa"/>
            <w:gridSpan w:val="2"/>
          </w:tcPr>
          <w:p w14:paraId="6D5497A6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4ABE5A" w14:textId="77777777" w:rsidR="001C3BCC" w:rsidRPr="00645F32" w:rsidRDefault="001C3BCC" w:rsidP="00EA11D4">
            <w:pPr>
              <w:pStyle w:val="tabletext11"/>
              <w:rPr>
                <w:b/>
                <w:kern w:val="18"/>
              </w:rPr>
            </w:pPr>
            <w:r w:rsidRPr="00645F32">
              <w:rPr>
                <w:b/>
                <w:kern w:val="18"/>
              </w:rPr>
              <w:t>– VAN POOLS</w:t>
            </w:r>
          </w:p>
        </w:tc>
      </w:tr>
      <w:tr w:rsidR="001C3BCC" w:rsidRPr="00645F32" w14:paraId="175726AF" w14:textId="77777777" w:rsidTr="00EA11D4">
        <w:trPr>
          <w:cantSplit/>
        </w:trPr>
        <w:tc>
          <w:tcPr>
            <w:tcW w:w="3120" w:type="dxa"/>
            <w:gridSpan w:val="3"/>
          </w:tcPr>
          <w:p w14:paraId="346557A9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578</w:t>
            </w:r>
          </w:p>
        </w:tc>
        <w:tc>
          <w:tcPr>
            <w:tcW w:w="3120" w:type="dxa"/>
          </w:tcPr>
          <w:p w14:paraId="2EE0C6BD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0034FA0F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69CA2C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7DC0B7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45F32" w14:paraId="430CBCB5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73B5A9" w14:textId="77777777" w:rsidR="001C3BCC" w:rsidRPr="00645F32" w:rsidRDefault="001C3BCC" w:rsidP="00EA11D4">
            <w:pPr>
              <w:pStyle w:val="tabletext11"/>
              <w:rPr>
                <w:b/>
                <w:kern w:val="18"/>
              </w:rPr>
            </w:pPr>
            <w:r w:rsidRPr="00645F32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645F32" w14:paraId="023EE616" w14:textId="77777777" w:rsidTr="00EA11D4">
        <w:trPr>
          <w:cantSplit/>
        </w:trPr>
        <w:tc>
          <w:tcPr>
            <w:tcW w:w="3120" w:type="dxa"/>
            <w:gridSpan w:val="3"/>
          </w:tcPr>
          <w:p w14:paraId="5AB03AF4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$   661</w:t>
            </w:r>
          </w:p>
        </w:tc>
        <w:tc>
          <w:tcPr>
            <w:tcW w:w="3120" w:type="dxa"/>
          </w:tcPr>
          <w:p w14:paraId="35D27C41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 xml:space="preserve">Refer to Rule </w:t>
            </w:r>
            <w:r w:rsidRPr="00645F3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6F5ACBE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F0DAC6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45F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05D165" w14:textId="77777777" w:rsidR="001C3BCC" w:rsidRPr="00645F3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45F32" w14:paraId="1F7449B0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20D9E07" w14:textId="77777777" w:rsidR="001C3BCC" w:rsidRPr="00645F32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645F32" w14:paraId="239AFEA6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4B3BB8EF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32740D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kern w:val="18"/>
              </w:rPr>
              <w:t xml:space="preserve">For Other Than Zone-rated Trucks, Tractors and Trailers Classifications, refer to Rule </w:t>
            </w:r>
            <w:r w:rsidRPr="00645F32">
              <w:rPr>
                <w:b/>
                <w:kern w:val="18"/>
              </w:rPr>
              <w:t>222.</w:t>
            </w:r>
            <w:r w:rsidRPr="00645F32">
              <w:rPr>
                <w:kern w:val="18"/>
              </w:rPr>
              <w:t xml:space="preserve"> for premium development.</w:t>
            </w:r>
          </w:p>
        </w:tc>
      </w:tr>
      <w:tr w:rsidR="001C3BCC" w:rsidRPr="00645F32" w14:paraId="06DF5489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0C27FDAD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53B8161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kern w:val="18"/>
              </w:rPr>
              <w:t xml:space="preserve">For Private Passenger Types Classifications, refer to Rule </w:t>
            </w:r>
            <w:r w:rsidRPr="00645F32">
              <w:rPr>
                <w:b/>
                <w:kern w:val="18"/>
              </w:rPr>
              <w:t>232.</w:t>
            </w:r>
            <w:r w:rsidRPr="00645F32">
              <w:rPr>
                <w:kern w:val="18"/>
              </w:rPr>
              <w:t xml:space="preserve"> for premium development.</w:t>
            </w:r>
          </w:p>
        </w:tc>
      </w:tr>
      <w:tr w:rsidR="001C3BCC" w:rsidRPr="00645F32" w14:paraId="2776A359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40BACDA2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96F8CBA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kern w:val="18"/>
              </w:rPr>
              <w:t xml:space="preserve">For Other Than Zone-rated Public Autos, refer to Rule </w:t>
            </w:r>
            <w:r w:rsidRPr="00645F32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645F32">
              <w:rPr>
                <w:rStyle w:val="rulelink"/>
              </w:rPr>
              <w:t xml:space="preserve"> </w:t>
            </w:r>
          </w:p>
        </w:tc>
      </w:tr>
      <w:tr w:rsidR="001C3BCC" w:rsidRPr="00645F32" w14:paraId="3735745E" w14:textId="77777777" w:rsidTr="00EA11D4">
        <w:trPr>
          <w:cantSplit/>
        </w:trPr>
        <w:tc>
          <w:tcPr>
            <w:tcW w:w="220" w:type="dxa"/>
          </w:tcPr>
          <w:p w14:paraId="0D6556C4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3BE50FC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kern w:val="18"/>
              </w:rPr>
              <w:t xml:space="preserve">For liability increased limits factors, refer to Rule </w:t>
            </w:r>
            <w:r w:rsidRPr="00645F32">
              <w:rPr>
                <w:rStyle w:val="rulelink"/>
              </w:rPr>
              <w:t>300.</w:t>
            </w:r>
          </w:p>
        </w:tc>
      </w:tr>
      <w:tr w:rsidR="001C3BCC" w:rsidRPr="00645F32" w14:paraId="186D8C3B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8BE030E" w14:textId="77777777" w:rsidR="001C3BCC" w:rsidRPr="00645F32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645F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C87FFCF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  <w:r w:rsidRPr="00645F32">
              <w:rPr>
                <w:kern w:val="18"/>
              </w:rPr>
              <w:t xml:space="preserve">Other Than Auto losses for </w:t>
            </w:r>
            <w:r w:rsidRPr="00645F32">
              <w:t>Auto Dealers</w:t>
            </w:r>
            <w:r w:rsidRPr="00645F3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45F32">
              <w:rPr>
                <w:rStyle w:val="rulelink"/>
              </w:rPr>
              <w:t>249.</w:t>
            </w:r>
          </w:p>
        </w:tc>
      </w:tr>
      <w:tr w:rsidR="001C3BCC" w:rsidRPr="00645F32" w14:paraId="44B1315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A979B8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AF49DB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7264F03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BFE90B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5C3B8A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057F643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60CBC5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761139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566AE8A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3467C7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7DEFF3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59E2FCB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6C92BF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468182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7A7E6DA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05E3ED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05E712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4C1B9E2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40E6B9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E01F3F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3406ECA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8E6DEB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1BBBF8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220D613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B1175D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D9FEB7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2D3EE4C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5821D2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166C20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52BF63D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DADE36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8BA17F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4C8BC3A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664617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9B940E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0DD538B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DE1DC9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29775E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278DE36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ED0611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0E8840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24EB16E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5AC742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9AEFB6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75DF2D9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DB34AC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809BA1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30C35F3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E55D0B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2F1848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3EDBB84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28B1BF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37D462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43E3E4A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3A2FD4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4980ED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04A8438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C8C639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693878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4462429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33C6D8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6031C5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28BE15A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A13D2D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B4A22B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45F32" w14:paraId="5F840C1F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F516CD4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1C8CD98" w14:textId="77777777" w:rsidR="001C3BCC" w:rsidRPr="00645F32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5F25206C" w14:textId="6797E04E" w:rsidR="001C3BCC" w:rsidRDefault="001C3BCC" w:rsidP="001C3BCC">
      <w:pPr>
        <w:pStyle w:val="isonormal"/>
      </w:pPr>
    </w:p>
    <w:p w14:paraId="4884FFC1" w14:textId="31546CC6" w:rsidR="001C3BCC" w:rsidRDefault="001C3BCC" w:rsidP="001C3BCC">
      <w:pPr>
        <w:pStyle w:val="isonormal"/>
        <w:jc w:val="left"/>
      </w:pPr>
    </w:p>
    <w:p w14:paraId="6CAA30E0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821E2B5" w14:textId="77777777" w:rsidR="001C3BCC" w:rsidRPr="00A135B3" w:rsidRDefault="001C3BCC" w:rsidP="001C3BCC">
      <w:pPr>
        <w:pStyle w:val="subcap"/>
      </w:pPr>
      <w:r w:rsidRPr="00A135B3">
        <w:lastRenderedPageBreak/>
        <w:t>TERRITORY 117</w:t>
      </w:r>
    </w:p>
    <w:p w14:paraId="270311CC" w14:textId="77777777" w:rsidR="001C3BCC" w:rsidRPr="00A135B3" w:rsidRDefault="001C3BCC" w:rsidP="001C3BCC">
      <w:pPr>
        <w:pStyle w:val="subcap2"/>
      </w:pPr>
      <w:r w:rsidRPr="00A135B3">
        <w:t>LIAB, MED PAY</w:t>
      </w:r>
    </w:p>
    <w:p w14:paraId="3BCE82FF" w14:textId="77777777" w:rsidR="001C3BCC" w:rsidRPr="00A135B3" w:rsidRDefault="001C3BCC" w:rsidP="001C3BCC">
      <w:pPr>
        <w:pStyle w:val="isonormal"/>
      </w:pPr>
    </w:p>
    <w:p w14:paraId="7C8439D7" w14:textId="77777777" w:rsidR="001C3BCC" w:rsidRPr="00A135B3" w:rsidRDefault="001C3BCC" w:rsidP="001C3BCC">
      <w:pPr>
        <w:pStyle w:val="isonormal"/>
        <w:sectPr w:rsidR="001C3BCC" w:rsidRPr="00A135B3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A135B3" w14:paraId="3F144E41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ABD8B3" w14:textId="77777777" w:rsidR="001C3BCC" w:rsidRPr="00A135B3" w:rsidRDefault="001C3BCC" w:rsidP="00EA11D4">
            <w:pPr>
              <w:pStyle w:val="tablehead"/>
              <w:rPr>
                <w:kern w:val="18"/>
              </w:rPr>
            </w:pPr>
            <w:r w:rsidRPr="00A135B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6A544F0" w14:textId="77777777" w:rsidR="001C3BCC" w:rsidRPr="00A135B3" w:rsidRDefault="001C3BCC" w:rsidP="00EA11D4">
            <w:pPr>
              <w:pStyle w:val="tablehead"/>
              <w:rPr>
                <w:kern w:val="18"/>
              </w:rPr>
            </w:pPr>
            <w:r w:rsidRPr="00A135B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D52730B" w14:textId="77777777" w:rsidR="001C3BCC" w:rsidRPr="00A135B3" w:rsidRDefault="001C3BCC" w:rsidP="00EA11D4">
            <w:pPr>
              <w:pStyle w:val="tablehead"/>
              <w:rPr>
                <w:kern w:val="18"/>
              </w:rPr>
            </w:pPr>
            <w:r w:rsidRPr="00A135B3">
              <w:rPr>
                <w:kern w:val="18"/>
              </w:rPr>
              <w:t>PERSONAL INJURY PROTECTION</w:t>
            </w:r>
          </w:p>
        </w:tc>
      </w:tr>
      <w:tr w:rsidR="001C3BCC" w:rsidRPr="00A135B3" w14:paraId="2E5586F1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90AE49D" w14:textId="77777777" w:rsidR="001C3BCC" w:rsidRPr="00A135B3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1F11C14" w14:textId="77777777" w:rsidR="001C3BCC" w:rsidRPr="00A135B3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CED1DB" w14:textId="77777777" w:rsidR="001C3BCC" w:rsidRPr="00A135B3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A135B3" w14:paraId="2066ED3F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226A7DD" w14:textId="77777777" w:rsidR="001C3BCC" w:rsidRPr="00A135B3" w:rsidRDefault="001C3BCC" w:rsidP="00EA11D4">
            <w:pPr>
              <w:pStyle w:val="tablehead"/>
              <w:rPr>
                <w:kern w:val="18"/>
              </w:rPr>
            </w:pPr>
            <w:r w:rsidRPr="00A135B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029ABC" w14:textId="77777777" w:rsidR="001C3BCC" w:rsidRPr="00A135B3" w:rsidRDefault="001C3BCC" w:rsidP="00EA11D4">
            <w:pPr>
              <w:pStyle w:val="tablehead"/>
              <w:rPr>
                <w:kern w:val="18"/>
              </w:rPr>
            </w:pPr>
            <w:r w:rsidRPr="00A135B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EF6E2C8" w14:textId="77777777" w:rsidR="001C3BCC" w:rsidRPr="00A135B3" w:rsidRDefault="001C3BCC" w:rsidP="00EA11D4">
            <w:pPr>
              <w:pStyle w:val="tablehead"/>
              <w:rPr>
                <w:kern w:val="18"/>
              </w:rPr>
            </w:pPr>
            <w:r w:rsidRPr="00A135B3">
              <w:rPr>
                <w:kern w:val="18"/>
              </w:rPr>
              <w:t>Basic Limits</w:t>
            </w:r>
          </w:p>
        </w:tc>
      </w:tr>
      <w:tr w:rsidR="001C3BCC" w:rsidRPr="00A135B3" w14:paraId="7FBF227E" w14:textId="77777777" w:rsidTr="00EA11D4">
        <w:trPr>
          <w:cantSplit/>
        </w:trPr>
        <w:tc>
          <w:tcPr>
            <w:tcW w:w="9360" w:type="dxa"/>
            <w:gridSpan w:val="7"/>
          </w:tcPr>
          <w:p w14:paraId="27A85484" w14:textId="77777777" w:rsidR="001C3BCC" w:rsidRPr="00A135B3" w:rsidRDefault="001C3BCC" w:rsidP="00EA11D4">
            <w:pPr>
              <w:pStyle w:val="tabletext11"/>
              <w:rPr>
                <w:b/>
                <w:kern w:val="18"/>
              </w:rPr>
            </w:pPr>
            <w:r w:rsidRPr="00A135B3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A135B3" w14:paraId="1CE724CC" w14:textId="77777777" w:rsidTr="00EA11D4">
        <w:trPr>
          <w:cantSplit/>
        </w:trPr>
        <w:tc>
          <w:tcPr>
            <w:tcW w:w="3120" w:type="dxa"/>
            <w:gridSpan w:val="3"/>
          </w:tcPr>
          <w:p w14:paraId="629B341B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527</w:t>
            </w:r>
          </w:p>
        </w:tc>
        <w:tc>
          <w:tcPr>
            <w:tcW w:w="3120" w:type="dxa"/>
          </w:tcPr>
          <w:p w14:paraId="772AE538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3A88762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5EA620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17E633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A135B3" w14:paraId="192B810A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7B59A8" w14:textId="77777777" w:rsidR="001C3BCC" w:rsidRPr="00A135B3" w:rsidRDefault="001C3BCC" w:rsidP="00EA11D4">
            <w:pPr>
              <w:pStyle w:val="tabletext11"/>
              <w:rPr>
                <w:b/>
                <w:kern w:val="18"/>
              </w:rPr>
            </w:pPr>
            <w:r w:rsidRPr="00A135B3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A135B3" w14:paraId="42C37DA2" w14:textId="77777777" w:rsidTr="00EA11D4">
        <w:trPr>
          <w:cantSplit/>
        </w:trPr>
        <w:tc>
          <w:tcPr>
            <w:tcW w:w="3120" w:type="dxa"/>
            <w:gridSpan w:val="3"/>
          </w:tcPr>
          <w:p w14:paraId="35020B8A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290</w:t>
            </w:r>
          </w:p>
        </w:tc>
        <w:tc>
          <w:tcPr>
            <w:tcW w:w="3120" w:type="dxa"/>
          </w:tcPr>
          <w:p w14:paraId="2A817BBC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474A387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B24FC7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AB680C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A135B3" w14:paraId="7D57EF64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B7918E" w14:textId="77777777" w:rsidR="001C3BCC" w:rsidRPr="00A135B3" w:rsidRDefault="001C3BCC" w:rsidP="00EA11D4">
            <w:pPr>
              <w:pStyle w:val="tabletext11"/>
              <w:rPr>
                <w:b/>
                <w:kern w:val="18"/>
              </w:rPr>
            </w:pPr>
            <w:r w:rsidRPr="00A135B3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A135B3" w14:paraId="4D3004B0" w14:textId="77777777" w:rsidTr="00EA11D4">
        <w:trPr>
          <w:cantSplit/>
        </w:trPr>
        <w:tc>
          <w:tcPr>
            <w:tcW w:w="540" w:type="dxa"/>
            <w:gridSpan w:val="2"/>
          </w:tcPr>
          <w:p w14:paraId="3187C45E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085197F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b/>
                <w:kern w:val="18"/>
              </w:rPr>
              <w:t>– TAXICABS AND LIMOUSINES</w:t>
            </w:r>
          </w:p>
        </w:tc>
      </w:tr>
      <w:tr w:rsidR="001C3BCC" w:rsidRPr="00A135B3" w14:paraId="31EA62BE" w14:textId="77777777" w:rsidTr="00EA11D4">
        <w:trPr>
          <w:cantSplit/>
        </w:trPr>
        <w:tc>
          <w:tcPr>
            <w:tcW w:w="3120" w:type="dxa"/>
            <w:gridSpan w:val="3"/>
          </w:tcPr>
          <w:p w14:paraId="4630AED3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2119</w:t>
            </w:r>
          </w:p>
        </w:tc>
        <w:tc>
          <w:tcPr>
            <w:tcW w:w="3120" w:type="dxa"/>
          </w:tcPr>
          <w:p w14:paraId="54AFBB27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 88</w:t>
            </w:r>
          </w:p>
        </w:tc>
        <w:tc>
          <w:tcPr>
            <w:tcW w:w="1040" w:type="dxa"/>
          </w:tcPr>
          <w:p w14:paraId="74ABB396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157B53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29067B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A135B3" w14:paraId="0E1986B1" w14:textId="77777777" w:rsidTr="00EA11D4">
        <w:trPr>
          <w:cantSplit/>
        </w:trPr>
        <w:tc>
          <w:tcPr>
            <w:tcW w:w="540" w:type="dxa"/>
            <w:gridSpan w:val="2"/>
          </w:tcPr>
          <w:p w14:paraId="07DAE67F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C956F2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b/>
                <w:kern w:val="18"/>
              </w:rPr>
              <w:t>– SCHOOL AND CHURCH BUSES</w:t>
            </w:r>
          </w:p>
        </w:tc>
      </w:tr>
      <w:tr w:rsidR="001C3BCC" w:rsidRPr="00A135B3" w14:paraId="1B90E69A" w14:textId="77777777" w:rsidTr="00EA11D4">
        <w:trPr>
          <w:cantSplit/>
        </w:trPr>
        <w:tc>
          <w:tcPr>
            <w:tcW w:w="3120" w:type="dxa"/>
            <w:gridSpan w:val="3"/>
          </w:tcPr>
          <w:p w14:paraId="0450E2AF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200</w:t>
            </w:r>
          </w:p>
        </w:tc>
        <w:tc>
          <w:tcPr>
            <w:tcW w:w="3120" w:type="dxa"/>
          </w:tcPr>
          <w:p w14:paraId="2E1517C3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7A3D528D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94ECB3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496411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A135B3" w14:paraId="798B3A1A" w14:textId="77777777" w:rsidTr="00EA11D4">
        <w:trPr>
          <w:cantSplit/>
        </w:trPr>
        <w:tc>
          <w:tcPr>
            <w:tcW w:w="540" w:type="dxa"/>
            <w:gridSpan w:val="2"/>
          </w:tcPr>
          <w:p w14:paraId="20EB5054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756AB2" w14:textId="77777777" w:rsidR="001C3BCC" w:rsidRPr="00A135B3" w:rsidRDefault="001C3BCC" w:rsidP="00EA11D4">
            <w:pPr>
              <w:pStyle w:val="tabletext11"/>
              <w:rPr>
                <w:b/>
                <w:kern w:val="18"/>
              </w:rPr>
            </w:pPr>
            <w:r w:rsidRPr="00A135B3">
              <w:rPr>
                <w:b/>
                <w:kern w:val="18"/>
              </w:rPr>
              <w:t>– OTHER BUSES</w:t>
            </w:r>
          </w:p>
        </w:tc>
      </w:tr>
      <w:tr w:rsidR="001C3BCC" w:rsidRPr="00A135B3" w14:paraId="40976777" w14:textId="77777777" w:rsidTr="00EA11D4">
        <w:trPr>
          <w:cantSplit/>
        </w:trPr>
        <w:tc>
          <w:tcPr>
            <w:tcW w:w="3120" w:type="dxa"/>
            <w:gridSpan w:val="3"/>
          </w:tcPr>
          <w:p w14:paraId="6D40F8FE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1665</w:t>
            </w:r>
          </w:p>
        </w:tc>
        <w:tc>
          <w:tcPr>
            <w:tcW w:w="3120" w:type="dxa"/>
          </w:tcPr>
          <w:p w14:paraId="709D2AB9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 79</w:t>
            </w:r>
          </w:p>
        </w:tc>
        <w:tc>
          <w:tcPr>
            <w:tcW w:w="1040" w:type="dxa"/>
          </w:tcPr>
          <w:p w14:paraId="587CDE30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64AF54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A705D4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A135B3" w14:paraId="6CA36C2A" w14:textId="77777777" w:rsidTr="00EA11D4">
        <w:trPr>
          <w:cantSplit/>
        </w:trPr>
        <w:tc>
          <w:tcPr>
            <w:tcW w:w="540" w:type="dxa"/>
            <w:gridSpan w:val="2"/>
          </w:tcPr>
          <w:p w14:paraId="0B6904B8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6E6BB11" w14:textId="77777777" w:rsidR="001C3BCC" w:rsidRPr="00A135B3" w:rsidRDefault="001C3BCC" w:rsidP="00EA11D4">
            <w:pPr>
              <w:pStyle w:val="tabletext11"/>
              <w:rPr>
                <w:b/>
                <w:kern w:val="18"/>
              </w:rPr>
            </w:pPr>
            <w:r w:rsidRPr="00A135B3">
              <w:rPr>
                <w:b/>
                <w:kern w:val="18"/>
              </w:rPr>
              <w:t>– VAN POOLS</w:t>
            </w:r>
          </w:p>
        </w:tc>
      </w:tr>
      <w:tr w:rsidR="001C3BCC" w:rsidRPr="00A135B3" w14:paraId="6E9A5CBB" w14:textId="77777777" w:rsidTr="00EA11D4">
        <w:trPr>
          <w:cantSplit/>
        </w:trPr>
        <w:tc>
          <w:tcPr>
            <w:tcW w:w="3120" w:type="dxa"/>
            <w:gridSpan w:val="3"/>
          </w:tcPr>
          <w:p w14:paraId="5479842A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501</w:t>
            </w:r>
          </w:p>
        </w:tc>
        <w:tc>
          <w:tcPr>
            <w:tcW w:w="3120" w:type="dxa"/>
          </w:tcPr>
          <w:p w14:paraId="54D0114E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4D34B334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CBB1DF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73AC01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A135B3" w14:paraId="7E18BBC5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E45EE1" w14:textId="77777777" w:rsidR="001C3BCC" w:rsidRPr="00A135B3" w:rsidRDefault="001C3BCC" w:rsidP="00EA11D4">
            <w:pPr>
              <w:pStyle w:val="tabletext11"/>
              <w:rPr>
                <w:b/>
                <w:kern w:val="18"/>
              </w:rPr>
            </w:pPr>
            <w:r w:rsidRPr="00A135B3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A135B3" w14:paraId="5B14ED16" w14:textId="77777777" w:rsidTr="00EA11D4">
        <w:trPr>
          <w:cantSplit/>
        </w:trPr>
        <w:tc>
          <w:tcPr>
            <w:tcW w:w="3120" w:type="dxa"/>
            <w:gridSpan w:val="3"/>
          </w:tcPr>
          <w:p w14:paraId="15E87333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$   700</w:t>
            </w:r>
          </w:p>
        </w:tc>
        <w:tc>
          <w:tcPr>
            <w:tcW w:w="3120" w:type="dxa"/>
          </w:tcPr>
          <w:p w14:paraId="11981E1B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 xml:space="preserve">Refer to Rule </w:t>
            </w:r>
            <w:r w:rsidRPr="00A135B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3C7BC97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9AAAF8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A13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9DDC2F" w14:textId="77777777" w:rsidR="001C3BCC" w:rsidRPr="00A135B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A135B3" w14:paraId="1F6DBD5D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D84221" w14:textId="77777777" w:rsidR="001C3BCC" w:rsidRPr="00A135B3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A135B3" w14:paraId="3EEC51D4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5006564D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E29A6AF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kern w:val="18"/>
              </w:rPr>
              <w:t xml:space="preserve">For Other Than Zone-rated Trucks, Tractors and Trailers Classifications, refer to Rule </w:t>
            </w:r>
            <w:r w:rsidRPr="00A135B3">
              <w:rPr>
                <w:b/>
                <w:kern w:val="18"/>
              </w:rPr>
              <w:t>222.</w:t>
            </w:r>
            <w:r w:rsidRPr="00A135B3">
              <w:rPr>
                <w:kern w:val="18"/>
              </w:rPr>
              <w:t xml:space="preserve"> for premium development.</w:t>
            </w:r>
          </w:p>
        </w:tc>
      </w:tr>
      <w:tr w:rsidR="001C3BCC" w:rsidRPr="00A135B3" w14:paraId="5142C87F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0B0C0C15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83841D7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kern w:val="18"/>
              </w:rPr>
              <w:t xml:space="preserve">For Private Passenger Types Classifications, refer to Rule </w:t>
            </w:r>
            <w:r w:rsidRPr="00A135B3">
              <w:rPr>
                <w:b/>
                <w:kern w:val="18"/>
              </w:rPr>
              <w:t>232.</w:t>
            </w:r>
            <w:r w:rsidRPr="00A135B3">
              <w:rPr>
                <w:kern w:val="18"/>
              </w:rPr>
              <w:t xml:space="preserve"> for premium development.</w:t>
            </w:r>
          </w:p>
        </w:tc>
      </w:tr>
      <w:tr w:rsidR="001C3BCC" w:rsidRPr="00A135B3" w14:paraId="73448B78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0A127F7D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2B19F9A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kern w:val="18"/>
              </w:rPr>
              <w:t xml:space="preserve">For Other Than Zone-rated Public Autos, refer to Rule </w:t>
            </w:r>
            <w:r w:rsidRPr="00A135B3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A135B3">
              <w:rPr>
                <w:rStyle w:val="rulelink"/>
              </w:rPr>
              <w:t xml:space="preserve"> </w:t>
            </w:r>
          </w:p>
        </w:tc>
      </w:tr>
      <w:tr w:rsidR="001C3BCC" w:rsidRPr="00A135B3" w14:paraId="7B4E0AB6" w14:textId="77777777" w:rsidTr="00EA11D4">
        <w:trPr>
          <w:cantSplit/>
        </w:trPr>
        <w:tc>
          <w:tcPr>
            <w:tcW w:w="220" w:type="dxa"/>
          </w:tcPr>
          <w:p w14:paraId="27A7611A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B44D937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kern w:val="18"/>
              </w:rPr>
              <w:t xml:space="preserve">For liability increased limits factors, refer to Rule </w:t>
            </w:r>
            <w:r w:rsidRPr="00A135B3">
              <w:rPr>
                <w:rStyle w:val="rulelink"/>
              </w:rPr>
              <w:t>300.</w:t>
            </w:r>
          </w:p>
        </w:tc>
      </w:tr>
      <w:tr w:rsidR="001C3BCC" w:rsidRPr="00A135B3" w14:paraId="4CC0CC8D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BFDF25B" w14:textId="77777777" w:rsidR="001C3BCC" w:rsidRPr="00A135B3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A13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8479234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  <w:r w:rsidRPr="00A135B3">
              <w:rPr>
                <w:kern w:val="18"/>
              </w:rPr>
              <w:t xml:space="preserve">Other Than Auto losses for </w:t>
            </w:r>
            <w:r w:rsidRPr="00A135B3">
              <w:t>Auto Dealers</w:t>
            </w:r>
            <w:r w:rsidRPr="00A135B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135B3">
              <w:rPr>
                <w:rStyle w:val="rulelink"/>
              </w:rPr>
              <w:t>249.</w:t>
            </w:r>
          </w:p>
        </w:tc>
      </w:tr>
      <w:tr w:rsidR="001C3BCC" w:rsidRPr="00A135B3" w14:paraId="47386DF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741A23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1B6D2E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5E05C5F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DF073A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2510E4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00F3933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890F25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16B392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1C23AA2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62D6FC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DE31A7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40F2731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443BB1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B2C9BF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63EA548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34FC03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B4D8B3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21650EC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B95825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775782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393510F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F518E6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C90E44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1E334C2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D86111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10AFC0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17CF05B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FCD06E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D4CD25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354B078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1A3DE0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C4ADC4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1C12516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6D93C7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CAEDD1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332EA5B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CAAF06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A92649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6C01D97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77C13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7FB9A6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1367249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1757E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051799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18BE5DB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F3B727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C64E7F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3531F39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1F0263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AB6AED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784A9A4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59EA0D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74CF8A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3AFD91C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0E6C83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65D734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2208D22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CF29E3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86A230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77FA4A4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73A771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EB8280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5132B4C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008791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5DB698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A135B3" w14:paraId="7AF4C31C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14EA5D7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13CF7A1" w14:textId="77777777" w:rsidR="001C3BCC" w:rsidRPr="00A135B3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0EDDC3B8" w14:textId="17467F4D" w:rsidR="001C3BCC" w:rsidRDefault="001C3BCC" w:rsidP="001C3BCC">
      <w:pPr>
        <w:pStyle w:val="isonormal"/>
      </w:pPr>
    </w:p>
    <w:p w14:paraId="068E7AC1" w14:textId="2307E00F" w:rsidR="001C3BCC" w:rsidRDefault="001C3BCC" w:rsidP="001C3BCC">
      <w:pPr>
        <w:pStyle w:val="isonormal"/>
        <w:jc w:val="left"/>
      </w:pPr>
    </w:p>
    <w:p w14:paraId="1AB9ED05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9C69C1A" w14:textId="77777777" w:rsidR="001C3BCC" w:rsidRPr="00BA4D37" w:rsidRDefault="001C3BCC" w:rsidP="001C3BCC">
      <w:pPr>
        <w:pStyle w:val="subcap"/>
      </w:pPr>
      <w:r w:rsidRPr="00BA4D37">
        <w:lastRenderedPageBreak/>
        <w:t>TERRITORY 118</w:t>
      </w:r>
    </w:p>
    <w:p w14:paraId="035F7E05" w14:textId="77777777" w:rsidR="001C3BCC" w:rsidRPr="00BA4D37" w:rsidRDefault="001C3BCC" w:rsidP="001C3BCC">
      <w:pPr>
        <w:pStyle w:val="subcap2"/>
      </w:pPr>
      <w:r w:rsidRPr="00BA4D37">
        <w:t>LIAB, MED PAY</w:t>
      </w:r>
    </w:p>
    <w:p w14:paraId="017240DD" w14:textId="77777777" w:rsidR="001C3BCC" w:rsidRPr="00BA4D37" w:rsidRDefault="001C3BCC" w:rsidP="001C3BCC">
      <w:pPr>
        <w:pStyle w:val="isonormal"/>
      </w:pPr>
    </w:p>
    <w:p w14:paraId="172F16DC" w14:textId="77777777" w:rsidR="001C3BCC" w:rsidRPr="00BA4D37" w:rsidRDefault="001C3BCC" w:rsidP="001C3BCC">
      <w:pPr>
        <w:pStyle w:val="isonormal"/>
        <w:sectPr w:rsidR="001C3BCC" w:rsidRPr="00BA4D37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BA4D37" w14:paraId="41B8F735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48CAEB9" w14:textId="77777777" w:rsidR="001C3BCC" w:rsidRPr="00BA4D37" w:rsidRDefault="001C3BCC" w:rsidP="00EA11D4">
            <w:pPr>
              <w:pStyle w:val="tablehead"/>
              <w:rPr>
                <w:kern w:val="18"/>
              </w:rPr>
            </w:pPr>
            <w:r w:rsidRPr="00BA4D3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417A20C" w14:textId="77777777" w:rsidR="001C3BCC" w:rsidRPr="00BA4D37" w:rsidRDefault="001C3BCC" w:rsidP="00EA11D4">
            <w:pPr>
              <w:pStyle w:val="tablehead"/>
              <w:rPr>
                <w:kern w:val="18"/>
              </w:rPr>
            </w:pPr>
            <w:r w:rsidRPr="00BA4D3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9B07659" w14:textId="77777777" w:rsidR="001C3BCC" w:rsidRPr="00BA4D37" w:rsidRDefault="001C3BCC" w:rsidP="00EA11D4">
            <w:pPr>
              <w:pStyle w:val="tablehead"/>
              <w:rPr>
                <w:kern w:val="18"/>
              </w:rPr>
            </w:pPr>
            <w:r w:rsidRPr="00BA4D37">
              <w:rPr>
                <w:kern w:val="18"/>
              </w:rPr>
              <w:t>PERSONAL INJURY PROTECTION</w:t>
            </w:r>
          </w:p>
        </w:tc>
      </w:tr>
      <w:tr w:rsidR="001C3BCC" w:rsidRPr="00BA4D37" w14:paraId="0AB3C213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FF07754" w14:textId="77777777" w:rsidR="001C3BCC" w:rsidRPr="00BA4D37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71ED1DD" w14:textId="77777777" w:rsidR="001C3BCC" w:rsidRPr="00BA4D37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4661154" w14:textId="77777777" w:rsidR="001C3BCC" w:rsidRPr="00BA4D37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BA4D37" w14:paraId="354FEE01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28FE70" w14:textId="77777777" w:rsidR="001C3BCC" w:rsidRPr="00BA4D37" w:rsidRDefault="001C3BCC" w:rsidP="00EA11D4">
            <w:pPr>
              <w:pStyle w:val="tablehead"/>
              <w:rPr>
                <w:kern w:val="18"/>
              </w:rPr>
            </w:pPr>
            <w:r w:rsidRPr="00BA4D3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8B5D69F" w14:textId="77777777" w:rsidR="001C3BCC" w:rsidRPr="00BA4D37" w:rsidRDefault="001C3BCC" w:rsidP="00EA11D4">
            <w:pPr>
              <w:pStyle w:val="tablehead"/>
              <w:rPr>
                <w:kern w:val="18"/>
              </w:rPr>
            </w:pPr>
            <w:r w:rsidRPr="00BA4D3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2F753A0" w14:textId="77777777" w:rsidR="001C3BCC" w:rsidRPr="00BA4D37" w:rsidRDefault="001C3BCC" w:rsidP="00EA11D4">
            <w:pPr>
              <w:pStyle w:val="tablehead"/>
              <w:rPr>
                <w:kern w:val="18"/>
              </w:rPr>
            </w:pPr>
            <w:r w:rsidRPr="00BA4D37">
              <w:rPr>
                <w:kern w:val="18"/>
              </w:rPr>
              <w:t>Basic Limits</w:t>
            </w:r>
          </w:p>
        </w:tc>
      </w:tr>
      <w:tr w:rsidR="001C3BCC" w:rsidRPr="00BA4D37" w14:paraId="499C64B9" w14:textId="77777777" w:rsidTr="00EA11D4">
        <w:trPr>
          <w:cantSplit/>
        </w:trPr>
        <w:tc>
          <w:tcPr>
            <w:tcW w:w="9360" w:type="dxa"/>
            <w:gridSpan w:val="7"/>
          </w:tcPr>
          <w:p w14:paraId="566A5DC6" w14:textId="77777777" w:rsidR="001C3BCC" w:rsidRPr="00BA4D37" w:rsidRDefault="001C3BCC" w:rsidP="00EA11D4">
            <w:pPr>
              <w:pStyle w:val="tabletext11"/>
              <w:rPr>
                <w:b/>
                <w:kern w:val="18"/>
              </w:rPr>
            </w:pPr>
            <w:r w:rsidRPr="00BA4D37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BA4D37" w14:paraId="232FB6BE" w14:textId="77777777" w:rsidTr="00EA11D4">
        <w:trPr>
          <w:cantSplit/>
        </w:trPr>
        <w:tc>
          <w:tcPr>
            <w:tcW w:w="3120" w:type="dxa"/>
            <w:gridSpan w:val="3"/>
          </w:tcPr>
          <w:p w14:paraId="0FD0E759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587</w:t>
            </w:r>
          </w:p>
        </w:tc>
        <w:tc>
          <w:tcPr>
            <w:tcW w:w="3120" w:type="dxa"/>
          </w:tcPr>
          <w:p w14:paraId="5C480883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27B78DC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D85FA5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DA20F9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A4D37" w14:paraId="3B9E8915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825908" w14:textId="77777777" w:rsidR="001C3BCC" w:rsidRPr="00BA4D37" w:rsidRDefault="001C3BCC" w:rsidP="00EA11D4">
            <w:pPr>
              <w:pStyle w:val="tabletext11"/>
              <w:rPr>
                <w:b/>
                <w:kern w:val="18"/>
              </w:rPr>
            </w:pPr>
            <w:r w:rsidRPr="00BA4D37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BA4D37" w14:paraId="137ED4FE" w14:textId="77777777" w:rsidTr="00EA11D4">
        <w:trPr>
          <w:cantSplit/>
        </w:trPr>
        <w:tc>
          <w:tcPr>
            <w:tcW w:w="3120" w:type="dxa"/>
            <w:gridSpan w:val="3"/>
          </w:tcPr>
          <w:p w14:paraId="4BFDCA29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298</w:t>
            </w:r>
          </w:p>
        </w:tc>
        <w:tc>
          <w:tcPr>
            <w:tcW w:w="3120" w:type="dxa"/>
          </w:tcPr>
          <w:p w14:paraId="6241776F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48FD6C9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2FA15B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4DECB6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A4D37" w14:paraId="2209A968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BDC3B5" w14:textId="77777777" w:rsidR="001C3BCC" w:rsidRPr="00BA4D37" w:rsidRDefault="001C3BCC" w:rsidP="00EA11D4">
            <w:pPr>
              <w:pStyle w:val="tabletext11"/>
              <w:rPr>
                <w:b/>
                <w:kern w:val="18"/>
              </w:rPr>
            </w:pPr>
            <w:r w:rsidRPr="00BA4D37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BA4D37" w14:paraId="7BB53485" w14:textId="77777777" w:rsidTr="00EA11D4">
        <w:trPr>
          <w:cantSplit/>
        </w:trPr>
        <w:tc>
          <w:tcPr>
            <w:tcW w:w="540" w:type="dxa"/>
            <w:gridSpan w:val="2"/>
          </w:tcPr>
          <w:p w14:paraId="67B4CC87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173767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b/>
                <w:kern w:val="18"/>
              </w:rPr>
              <w:t>– TAXICABS AND LIMOUSINES</w:t>
            </w:r>
          </w:p>
        </w:tc>
      </w:tr>
      <w:tr w:rsidR="001C3BCC" w:rsidRPr="00BA4D37" w14:paraId="228D0289" w14:textId="77777777" w:rsidTr="00EA11D4">
        <w:trPr>
          <w:cantSplit/>
        </w:trPr>
        <w:tc>
          <w:tcPr>
            <w:tcW w:w="3120" w:type="dxa"/>
            <w:gridSpan w:val="3"/>
          </w:tcPr>
          <w:p w14:paraId="71ACC4CE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2360</w:t>
            </w:r>
          </w:p>
        </w:tc>
        <w:tc>
          <w:tcPr>
            <w:tcW w:w="3120" w:type="dxa"/>
          </w:tcPr>
          <w:p w14:paraId="0C0701A9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 98</w:t>
            </w:r>
          </w:p>
        </w:tc>
        <w:tc>
          <w:tcPr>
            <w:tcW w:w="1040" w:type="dxa"/>
          </w:tcPr>
          <w:p w14:paraId="03D75663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19CAF6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8C25A5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A4D37" w14:paraId="1C912D6D" w14:textId="77777777" w:rsidTr="00EA11D4">
        <w:trPr>
          <w:cantSplit/>
        </w:trPr>
        <w:tc>
          <w:tcPr>
            <w:tcW w:w="540" w:type="dxa"/>
            <w:gridSpan w:val="2"/>
          </w:tcPr>
          <w:p w14:paraId="16A70236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00C8D30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b/>
                <w:kern w:val="18"/>
              </w:rPr>
              <w:t>– SCHOOL AND CHURCH BUSES</w:t>
            </w:r>
          </w:p>
        </w:tc>
      </w:tr>
      <w:tr w:rsidR="001C3BCC" w:rsidRPr="00BA4D37" w14:paraId="54ECDDF6" w14:textId="77777777" w:rsidTr="00EA11D4">
        <w:trPr>
          <w:cantSplit/>
        </w:trPr>
        <w:tc>
          <w:tcPr>
            <w:tcW w:w="3120" w:type="dxa"/>
            <w:gridSpan w:val="3"/>
          </w:tcPr>
          <w:p w14:paraId="088870EA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223</w:t>
            </w:r>
          </w:p>
        </w:tc>
        <w:tc>
          <w:tcPr>
            <w:tcW w:w="3120" w:type="dxa"/>
          </w:tcPr>
          <w:p w14:paraId="75606AF7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0EF47B25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250631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6B7825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A4D37" w14:paraId="646B7940" w14:textId="77777777" w:rsidTr="00EA11D4">
        <w:trPr>
          <w:cantSplit/>
        </w:trPr>
        <w:tc>
          <w:tcPr>
            <w:tcW w:w="540" w:type="dxa"/>
            <w:gridSpan w:val="2"/>
          </w:tcPr>
          <w:p w14:paraId="1E0BFAE4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A4AC1C" w14:textId="77777777" w:rsidR="001C3BCC" w:rsidRPr="00BA4D37" w:rsidRDefault="001C3BCC" w:rsidP="00EA11D4">
            <w:pPr>
              <w:pStyle w:val="tabletext11"/>
              <w:rPr>
                <w:b/>
                <w:kern w:val="18"/>
              </w:rPr>
            </w:pPr>
            <w:r w:rsidRPr="00BA4D37">
              <w:rPr>
                <w:b/>
                <w:kern w:val="18"/>
              </w:rPr>
              <w:t>– OTHER BUSES</w:t>
            </w:r>
          </w:p>
        </w:tc>
      </w:tr>
      <w:tr w:rsidR="001C3BCC" w:rsidRPr="00BA4D37" w14:paraId="2F6CF91D" w14:textId="77777777" w:rsidTr="00EA11D4">
        <w:trPr>
          <w:cantSplit/>
        </w:trPr>
        <w:tc>
          <w:tcPr>
            <w:tcW w:w="3120" w:type="dxa"/>
            <w:gridSpan w:val="3"/>
          </w:tcPr>
          <w:p w14:paraId="0A17663E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1855</w:t>
            </w:r>
          </w:p>
        </w:tc>
        <w:tc>
          <w:tcPr>
            <w:tcW w:w="3120" w:type="dxa"/>
          </w:tcPr>
          <w:p w14:paraId="3EBA11C5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 88</w:t>
            </w:r>
          </w:p>
        </w:tc>
        <w:tc>
          <w:tcPr>
            <w:tcW w:w="1040" w:type="dxa"/>
          </w:tcPr>
          <w:p w14:paraId="034883B8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F1D275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239737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A4D37" w14:paraId="71225ABC" w14:textId="77777777" w:rsidTr="00EA11D4">
        <w:trPr>
          <w:cantSplit/>
        </w:trPr>
        <w:tc>
          <w:tcPr>
            <w:tcW w:w="540" w:type="dxa"/>
            <w:gridSpan w:val="2"/>
          </w:tcPr>
          <w:p w14:paraId="029DA91A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6CFC92" w14:textId="77777777" w:rsidR="001C3BCC" w:rsidRPr="00BA4D37" w:rsidRDefault="001C3BCC" w:rsidP="00EA11D4">
            <w:pPr>
              <w:pStyle w:val="tabletext11"/>
              <w:rPr>
                <w:b/>
                <w:kern w:val="18"/>
              </w:rPr>
            </w:pPr>
            <w:r w:rsidRPr="00BA4D37">
              <w:rPr>
                <w:b/>
                <w:kern w:val="18"/>
              </w:rPr>
              <w:t>– VAN POOLS</w:t>
            </w:r>
          </w:p>
        </w:tc>
      </w:tr>
      <w:tr w:rsidR="001C3BCC" w:rsidRPr="00BA4D37" w14:paraId="3ACC03B4" w14:textId="77777777" w:rsidTr="00EA11D4">
        <w:trPr>
          <w:cantSplit/>
        </w:trPr>
        <w:tc>
          <w:tcPr>
            <w:tcW w:w="3120" w:type="dxa"/>
            <w:gridSpan w:val="3"/>
          </w:tcPr>
          <w:p w14:paraId="4DFFCC37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558</w:t>
            </w:r>
          </w:p>
        </w:tc>
        <w:tc>
          <w:tcPr>
            <w:tcW w:w="3120" w:type="dxa"/>
          </w:tcPr>
          <w:p w14:paraId="694A45CD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6164B1EC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0A8C83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BD7F5F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A4D37" w14:paraId="65BAF3D3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B6DFF8" w14:textId="77777777" w:rsidR="001C3BCC" w:rsidRPr="00BA4D37" w:rsidRDefault="001C3BCC" w:rsidP="00EA11D4">
            <w:pPr>
              <w:pStyle w:val="tabletext11"/>
              <w:rPr>
                <w:b/>
                <w:kern w:val="18"/>
              </w:rPr>
            </w:pPr>
            <w:r w:rsidRPr="00BA4D37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BA4D37" w14:paraId="05387E34" w14:textId="77777777" w:rsidTr="00EA11D4">
        <w:trPr>
          <w:cantSplit/>
        </w:trPr>
        <w:tc>
          <w:tcPr>
            <w:tcW w:w="3120" w:type="dxa"/>
            <w:gridSpan w:val="3"/>
          </w:tcPr>
          <w:p w14:paraId="5028D179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$   708</w:t>
            </w:r>
          </w:p>
        </w:tc>
        <w:tc>
          <w:tcPr>
            <w:tcW w:w="3120" w:type="dxa"/>
          </w:tcPr>
          <w:p w14:paraId="48F8F768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 xml:space="preserve">Refer to Rule </w:t>
            </w:r>
            <w:r w:rsidRPr="00BA4D3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2383291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F899BA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A4D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2E3F20" w14:textId="77777777" w:rsidR="001C3BCC" w:rsidRPr="00BA4D3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A4D37" w14:paraId="4C11E249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4E409E" w14:textId="77777777" w:rsidR="001C3BCC" w:rsidRPr="00BA4D37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BA4D37" w14:paraId="7011E0FD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6522F225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8B0574D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kern w:val="18"/>
              </w:rPr>
              <w:t xml:space="preserve">For Other Than Zone-rated Trucks, Tractors and Trailers Classifications, refer to Rule </w:t>
            </w:r>
            <w:r w:rsidRPr="00BA4D37">
              <w:rPr>
                <w:b/>
                <w:kern w:val="18"/>
              </w:rPr>
              <w:t>222.</w:t>
            </w:r>
            <w:r w:rsidRPr="00BA4D37">
              <w:rPr>
                <w:kern w:val="18"/>
              </w:rPr>
              <w:t xml:space="preserve"> for premium development.</w:t>
            </w:r>
          </w:p>
        </w:tc>
      </w:tr>
      <w:tr w:rsidR="001C3BCC" w:rsidRPr="00BA4D37" w14:paraId="3A65050A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8F136B4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CC8DB4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kern w:val="18"/>
              </w:rPr>
              <w:t xml:space="preserve">For Private Passenger Types Classifications, refer to Rule </w:t>
            </w:r>
            <w:r w:rsidRPr="00BA4D37">
              <w:rPr>
                <w:b/>
                <w:kern w:val="18"/>
              </w:rPr>
              <w:t>232.</w:t>
            </w:r>
            <w:r w:rsidRPr="00BA4D37">
              <w:rPr>
                <w:kern w:val="18"/>
              </w:rPr>
              <w:t xml:space="preserve"> for premium development.</w:t>
            </w:r>
          </w:p>
        </w:tc>
      </w:tr>
      <w:tr w:rsidR="001C3BCC" w:rsidRPr="00BA4D37" w14:paraId="07B77D4A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507F1185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5D000B2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kern w:val="18"/>
              </w:rPr>
              <w:t xml:space="preserve">For Other Than Zone-rated Public Autos, refer to Rule </w:t>
            </w:r>
            <w:r w:rsidRPr="00BA4D37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BA4D37">
              <w:rPr>
                <w:rStyle w:val="rulelink"/>
              </w:rPr>
              <w:t xml:space="preserve"> </w:t>
            </w:r>
          </w:p>
        </w:tc>
      </w:tr>
      <w:tr w:rsidR="001C3BCC" w:rsidRPr="00BA4D37" w14:paraId="30801B2E" w14:textId="77777777" w:rsidTr="00EA11D4">
        <w:trPr>
          <w:cantSplit/>
        </w:trPr>
        <w:tc>
          <w:tcPr>
            <w:tcW w:w="220" w:type="dxa"/>
          </w:tcPr>
          <w:p w14:paraId="254E4472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6A4849B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kern w:val="18"/>
              </w:rPr>
              <w:t xml:space="preserve">For liability increased limits factors, refer to Rule </w:t>
            </w:r>
            <w:r w:rsidRPr="00BA4D37">
              <w:rPr>
                <w:rStyle w:val="rulelink"/>
              </w:rPr>
              <w:t>300.</w:t>
            </w:r>
          </w:p>
        </w:tc>
      </w:tr>
      <w:tr w:rsidR="001C3BCC" w:rsidRPr="00BA4D37" w14:paraId="1414A7D9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D9F8AA1" w14:textId="77777777" w:rsidR="001C3BCC" w:rsidRPr="00BA4D37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BA4D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C9610F1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  <w:r w:rsidRPr="00BA4D37">
              <w:rPr>
                <w:kern w:val="18"/>
              </w:rPr>
              <w:t xml:space="preserve">Other Than Auto losses for </w:t>
            </w:r>
            <w:r w:rsidRPr="00BA4D37">
              <w:t>Auto Dealers</w:t>
            </w:r>
            <w:r w:rsidRPr="00BA4D3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A4D37">
              <w:rPr>
                <w:rStyle w:val="rulelink"/>
              </w:rPr>
              <w:t>249.</w:t>
            </w:r>
          </w:p>
        </w:tc>
      </w:tr>
      <w:tr w:rsidR="001C3BCC" w:rsidRPr="00BA4D37" w14:paraId="11475B3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77EF71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29CA6B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61AFC00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8224FD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D1F4F9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3DC81C8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67E3DB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9D0B51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71B1505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FC76A3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601924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289B2D3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633640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2514CA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30C7D18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21D09F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4D4E77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38F1C0B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BDAE2F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D04B9F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21FD93C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7A2D67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2C9FDC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323268C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1B7032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ABF066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61FCA72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EA472D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B95BA0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30D96CD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A6169B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BE1285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3FB29E9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30EC2A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E0D75C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3B6FC52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79F8B7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476EBA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7C638B7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EABB50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20BF9B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7352062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E9BB6F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C84027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22B1AC0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C3459C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524F1B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31EE0B5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22687C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0F16E4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776E387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369CCB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29DF75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5A7D2CB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78E01B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3A5288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57BDA8B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29EF68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D22AB8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63BE4CC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FD4B98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49D007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19B63AF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95070D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3C4880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A4D37" w14:paraId="5AD00BFB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F0178FC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68B5886" w14:textId="77777777" w:rsidR="001C3BCC" w:rsidRPr="00BA4D37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002B5DCB" w14:textId="10CC6780" w:rsidR="001C3BCC" w:rsidRDefault="001C3BCC" w:rsidP="001C3BCC">
      <w:pPr>
        <w:pStyle w:val="isonormal"/>
      </w:pPr>
    </w:p>
    <w:p w14:paraId="0CAB4CE7" w14:textId="22B204A0" w:rsidR="001C3BCC" w:rsidRDefault="001C3BCC" w:rsidP="001C3BCC">
      <w:pPr>
        <w:pStyle w:val="isonormal"/>
        <w:jc w:val="left"/>
      </w:pPr>
    </w:p>
    <w:p w14:paraId="106ABC49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9C5E56E" w14:textId="77777777" w:rsidR="001C3BCC" w:rsidRPr="00FB1C97" w:rsidRDefault="001C3BCC" w:rsidP="001C3BCC">
      <w:pPr>
        <w:pStyle w:val="subcap"/>
      </w:pPr>
      <w:r w:rsidRPr="00FB1C97">
        <w:lastRenderedPageBreak/>
        <w:t>TERRITORY 119</w:t>
      </w:r>
    </w:p>
    <w:p w14:paraId="67FF8D8B" w14:textId="77777777" w:rsidR="001C3BCC" w:rsidRPr="00FB1C97" w:rsidRDefault="001C3BCC" w:rsidP="001C3BCC">
      <w:pPr>
        <w:pStyle w:val="subcap2"/>
      </w:pPr>
      <w:r w:rsidRPr="00FB1C97">
        <w:t>LIAB, MED PAY</w:t>
      </w:r>
    </w:p>
    <w:p w14:paraId="51E5EC81" w14:textId="77777777" w:rsidR="001C3BCC" w:rsidRPr="00FB1C97" w:rsidRDefault="001C3BCC" w:rsidP="001C3BCC">
      <w:pPr>
        <w:pStyle w:val="isonormal"/>
      </w:pPr>
    </w:p>
    <w:p w14:paraId="7CAEF6FD" w14:textId="77777777" w:rsidR="001C3BCC" w:rsidRPr="00FB1C97" w:rsidRDefault="001C3BCC" w:rsidP="001C3BCC">
      <w:pPr>
        <w:pStyle w:val="isonormal"/>
        <w:sectPr w:rsidR="001C3BCC" w:rsidRPr="00FB1C97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FB1C97" w14:paraId="77A723F2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F4637DA" w14:textId="77777777" w:rsidR="001C3BCC" w:rsidRPr="00FB1C97" w:rsidRDefault="001C3BCC" w:rsidP="00EA11D4">
            <w:pPr>
              <w:pStyle w:val="tablehead"/>
              <w:rPr>
                <w:kern w:val="18"/>
              </w:rPr>
            </w:pPr>
            <w:r w:rsidRPr="00FB1C9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3D98E6C" w14:textId="77777777" w:rsidR="001C3BCC" w:rsidRPr="00FB1C97" w:rsidRDefault="001C3BCC" w:rsidP="00EA11D4">
            <w:pPr>
              <w:pStyle w:val="tablehead"/>
              <w:rPr>
                <w:kern w:val="18"/>
              </w:rPr>
            </w:pPr>
            <w:r w:rsidRPr="00FB1C9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39921C" w14:textId="77777777" w:rsidR="001C3BCC" w:rsidRPr="00FB1C97" w:rsidRDefault="001C3BCC" w:rsidP="00EA11D4">
            <w:pPr>
              <w:pStyle w:val="tablehead"/>
              <w:rPr>
                <w:kern w:val="18"/>
              </w:rPr>
            </w:pPr>
            <w:r w:rsidRPr="00FB1C97">
              <w:rPr>
                <w:kern w:val="18"/>
              </w:rPr>
              <w:t>PERSONAL INJURY PROTECTION</w:t>
            </w:r>
          </w:p>
        </w:tc>
      </w:tr>
      <w:tr w:rsidR="001C3BCC" w:rsidRPr="00FB1C97" w14:paraId="55E7B0DF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1AEAC8" w14:textId="77777777" w:rsidR="001C3BCC" w:rsidRPr="00FB1C97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DADDBD7" w14:textId="77777777" w:rsidR="001C3BCC" w:rsidRPr="00FB1C97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1D79122" w14:textId="77777777" w:rsidR="001C3BCC" w:rsidRPr="00FB1C97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FB1C97" w14:paraId="266087C9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4794DF4" w14:textId="77777777" w:rsidR="001C3BCC" w:rsidRPr="00FB1C97" w:rsidRDefault="001C3BCC" w:rsidP="00EA11D4">
            <w:pPr>
              <w:pStyle w:val="tablehead"/>
              <w:rPr>
                <w:kern w:val="18"/>
              </w:rPr>
            </w:pPr>
            <w:r w:rsidRPr="00FB1C9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CB0558B" w14:textId="77777777" w:rsidR="001C3BCC" w:rsidRPr="00FB1C97" w:rsidRDefault="001C3BCC" w:rsidP="00EA11D4">
            <w:pPr>
              <w:pStyle w:val="tablehead"/>
              <w:rPr>
                <w:kern w:val="18"/>
              </w:rPr>
            </w:pPr>
            <w:r w:rsidRPr="00FB1C9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CE8F6A" w14:textId="77777777" w:rsidR="001C3BCC" w:rsidRPr="00FB1C97" w:rsidRDefault="001C3BCC" w:rsidP="00EA11D4">
            <w:pPr>
              <w:pStyle w:val="tablehead"/>
              <w:rPr>
                <w:kern w:val="18"/>
              </w:rPr>
            </w:pPr>
            <w:r w:rsidRPr="00FB1C97">
              <w:rPr>
                <w:kern w:val="18"/>
              </w:rPr>
              <w:t>Basic Limits</w:t>
            </w:r>
          </w:p>
        </w:tc>
      </w:tr>
      <w:tr w:rsidR="001C3BCC" w:rsidRPr="00FB1C97" w14:paraId="785F887B" w14:textId="77777777" w:rsidTr="00EA11D4">
        <w:trPr>
          <w:cantSplit/>
        </w:trPr>
        <w:tc>
          <w:tcPr>
            <w:tcW w:w="9360" w:type="dxa"/>
            <w:gridSpan w:val="7"/>
          </w:tcPr>
          <w:p w14:paraId="6045FF49" w14:textId="77777777" w:rsidR="001C3BCC" w:rsidRPr="00FB1C97" w:rsidRDefault="001C3BCC" w:rsidP="00EA11D4">
            <w:pPr>
              <w:pStyle w:val="tabletext11"/>
              <w:rPr>
                <w:b/>
                <w:kern w:val="18"/>
              </w:rPr>
            </w:pPr>
            <w:r w:rsidRPr="00FB1C97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FB1C97" w14:paraId="22232E25" w14:textId="77777777" w:rsidTr="00EA11D4">
        <w:trPr>
          <w:cantSplit/>
        </w:trPr>
        <w:tc>
          <w:tcPr>
            <w:tcW w:w="3120" w:type="dxa"/>
            <w:gridSpan w:val="3"/>
          </w:tcPr>
          <w:p w14:paraId="0403C548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330</w:t>
            </w:r>
          </w:p>
        </w:tc>
        <w:tc>
          <w:tcPr>
            <w:tcW w:w="3120" w:type="dxa"/>
          </w:tcPr>
          <w:p w14:paraId="1FB41288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A37A7CC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2D2663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265F4E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B1C97" w14:paraId="42AFFDF8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AE1031" w14:textId="77777777" w:rsidR="001C3BCC" w:rsidRPr="00FB1C97" w:rsidRDefault="001C3BCC" w:rsidP="00EA11D4">
            <w:pPr>
              <w:pStyle w:val="tabletext11"/>
              <w:rPr>
                <w:b/>
                <w:kern w:val="18"/>
              </w:rPr>
            </w:pPr>
            <w:r w:rsidRPr="00FB1C97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FB1C97" w14:paraId="19DA1396" w14:textId="77777777" w:rsidTr="00EA11D4">
        <w:trPr>
          <w:cantSplit/>
        </w:trPr>
        <w:tc>
          <w:tcPr>
            <w:tcW w:w="3120" w:type="dxa"/>
            <w:gridSpan w:val="3"/>
          </w:tcPr>
          <w:p w14:paraId="74AEE896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279</w:t>
            </w:r>
          </w:p>
        </w:tc>
        <w:tc>
          <w:tcPr>
            <w:tcW w:w="3120" w:type="dxa"/>
          </w:tcPr>
          <w:p w14:paraId="751DA5FE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D7609DF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656896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69FB4A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B1C97" w14:paraId="2AFB07D8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E2E22D4" w14:textId="77777777" w:rsidR="001C3BCC" w:rsidRPr="00FB1C97" w:rsidRDefault="001C3BCC" w:rsidP="00EA11D4">
            <w:pPr>
              <w:pStyle w:val="tabletext11"/>
              <w:rPr>
                <w:b/>
                <w:kern w:val="18"/>
              </w:rPr>
            </w:pPr>
            <w:r w:rsidRPr="00FB1C97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FB1C97" w14:paraId="339ED882" w14:textId="77777777" w:rsidTr="00EA11D4">
        <w:trPr>
          <w:cantSplit/>
        </w:trPr>
        <w:tc>
          <w:tcPr>
            <w:tcW w:w="540" w:type="dxa"/>
            <w:gridSpan w:val="2"/>
          </w:tcPr>
          <w:p w14:paraId="7B68A15D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80359F4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b/>
                <w:kern w:val="18"/>
              </w:rPr>
              <w:t>– TAXICABS AND LIMOUSINES</w:t>
            </w:r>
          </w:p>
        </w:tc>
      </w:tr>
      <w:tr w:rsidR="001C3BCC" w:rsidRPr="00FB1C97" w14:paraId="0E47A1C2" w14:textId="77777777" w:rsidTr="00EA11D4">
        <w:trPr>
          <w:cantSplit/>
        </w:trPr>
        <w:tc>
          <w:tcPr>
            <w:tcW w:w="3120" w:type="dxa"/>
            <w:gridSpan w:val="3"/>
          </w:tcPr>
          <w:p w14:paraId="6FE4B83C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1327</w:t>
            </w:r>
          </w:p>
        </w:tc>
        <w:tc>
          <w:tcPr>
            <w:tcW w:w="3120" w:type="dxa"/>
          </w:tcPr>
          <w:p w14:paraId="347CBACD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30171E9E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FE6C91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97B000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B1C97" w14:paraId="7D6E84D3" w14:textId="77777777" w:rsidTr="00EA11D4">
        <w:trPr>
          <w:cantSplit/>
        </w:trPr>
        <w:tc>
          <w:tcPr>
            <w:tcW w:w="540" w:type="dxa"/>
            <w:gridSpan w:val="2"/>
          </w:tcPr>
          <w:p w14:paraId="6D154AF8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E9EE79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b/>
                <w:kern w:val="18"/>
              </w:rPr>
              <w:t>– SCHOOL AND CHURCH BUSES</w:t>
            </w:r>
          </w:p>
        </w:tc>
      </w:tr>
      <w:tr w:rsidR="001C3BCC" w:rsidRPr="00FB1C97" w14:paraId="75A48C66" w14:textId="77777777" w:rsidTr="00EA11D4">
        <w:trPr>
          <w:cantSplit/>
        </w:trPr>
        <w:tc>
          <w:tcPr>
            <w:tcW w:w="3120" w:type="dxa"/>
            <w:gridSpan w:val="3"/>
          </w:tcPr>
          <w:p w14:paraId="13EA8FEF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125</w:t>
            </w:r>
          </w:p>
        </w:tc>
        <w:tc>
          <w:tcPr>
            <w:tcW w:w="3120" w:type="dxa"/>
          </w:tcPr>
          <w:p w14:paraId="28A09247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3186817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5DF9F8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4B811A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B1C97" w14:paraId="3D7BA5C8" w14:textId="77777777" w:rsidTr="00EA11D4">
        <w:trPr>
          <w:cantSplit/>
        </w:trPr>
        <w:tc>
          <w:tcPr>
            <w:tcW w:w="540" w:type="dxa"/>
            <w:gridSpan w:val="2"/>
          </w:tcPr>
          <w:p w14:paraId="44AB099C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09C7684" w14:textId="77777777" w:rsidR="001C3BCC" w:rsidRPr="00FB1C97" w:rsidRDefault="001C3BCC" w:rsidP="00EA11D4">
            <w:pPr>
              <w:pStyle w:val="tabletext11"/>
              <w:rPr>
                <w:b/>
                <w:kern w:val="18"/>
              </w:rPr>
            </w:pPr>
            <w:r w:rsidRPr="00FB1C97">
              <w:rPr>
                <w:b/>
                <w:kern w:val="18"/>
              </w:rPr>
              <w:t>– OTHER BUSES</w:t>
            </w:r>
          </w:p>
        </w:tc>
      </w:tr>
      <w:tr w:rsidR="001C3BCC" w:rsidRPr="00FB1C97" w14:paraId="6E59F115" w14:textId="77777777" w:rsidTr="00EA11D4">
        <w:trPr>
          <w:cantSplit/>
        </w:trPr>
        <w:tc>
          <w:tcPr>
            <w:tcW w:w="3120" w:type="dxa"/>
            <w:gridSpan w:val="3"/>
          </w:tcPr>
          <w:p w14:paraId="4B93BF00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1043</w:t>
            </w:r>
          </w:p>
        </w:tc>
        <w:tc>
          <w:tcPr>
            <w:tcW w:w="3120" w:type="dxa"/>
          </w:tcPr>
          <w:p w14:paraId="7E133891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426DFD26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9578FE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4F681D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B1C97" w14:paraId="0DB90614" w14:textId="77777777" w:rsidTr="00EA11D4">
        <w:trPr>
          <w:cantSplit/>
        </w:trPr>
        <w:tc>
          <w:tcPr>
            <w:tcW w:w="540" w:type="dxa"/>
            <w:gridSpan w:val="2"/>
          </w:tcPr>
          <w:p w14:paraId="0B829696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D7B7F5" w14:textId="77777777" w:rsidR="001C3BCC" w:rsidRPr="00FB1C97" w:rsidRDefault="001C3BCC" w:rsidP="00EA11D4">
            <w:pPr>
              <w:pStyle w:val="tabletext11"/>
              <w:rPr>
                <w:b/>
                <w:kern w:val="18"/>
              </w:rPr>
            </w:pPr>
            <w:r w:rsidRPr="00FB1C97">
              <w:rPr>
                <w:b/>
                <w:kern w:val="18"/>
              </w:rPr>
              <w:t>– VAN POOLS</w:t>
            </w:r>
          </w:p>
        </w:tc>
      </w:tr>
      <w:tr w:rsidR="001C3BCC" w:rsidRPr="00FB1C97" w14:paraId="1E7EE486" w14:textId="77777777" w:rsidTr="00EA11D4">
        <w:trPr>
          <w:cantSplit/>
        </w:trPr>
        <w:tc>
          <w:tcPr>
            <w:tcW w:w="3120" w:type="dxa"/>
            <w:gridSpan w:val="3"/>
          </w:tcPr>
          <w:p w14:paraId="0E2AD91A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314</w:t>
            </w:r>
          </w:p>
        </w:tc>
        <w:tc>
          <w:tcPr>
            <w:tcW w:w="3120" w:type="dxa"/>
          </w:tcPr>
          <w:p w14:paraId="1CD777E4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11F1736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CA1AA0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6C6C2E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B1C97" w14:paraId="11D6C2BB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11AAEC" w14:textId="77777777" w:rsidR="001C3BCC" w:rsidRPr="00FB1C97" w:rsidRDefault="001C3BCC" w:rsidP="00EA11D4">
            <w:pPr>
              <w:pStyle w:val="tabletext11"/>
              <w:rPr>
                <w:b/>
                <w:kern w:val="18"/>
              </w:rPr>
            </w:pPr>
            <w:r w:rsidRPr="00FB1C97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FB1C97" w14:paraId="75EEB6D0" w14:textId="77777777" w:rsidTr="00EA11D4">
        <w:trPr>
          <w:cantSplit/>
        </w:trPr>
        <w:tc>
          <w:tcPr>
            <w:tcW w:w="3120" w:type="dxa"/>
            <w:gridSpan w:val="3"/>
          </w:tcPr>
          <w:p w14:paraId="76F92CBD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$   415</w:t>
            </w:r>
          </w:p>
        </w:tc>
        <w:tc>
          <w:tcPr>
            <w:tcW w:w="3120" w:type="dxa"/>
          </w:tcPr>
          <w:p w14:paraId="50364053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 xml:space="preserve">Refer to Rule </w:t>
            </w:r>
            <w:r w:rsidRPr="00FB1C9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C4E9F1F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3B4279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B1C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721079" w14:textId="77777777" w:rsidR="001C3BCC" w:rsidRPr="00FB1C97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B1C97" w14:paraId="26F85AD0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E846FE" w14:textId="77777777" w:rsidR="001C3BCC" w:rsidRPr="00FB1C97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FB1C97" w14:paraId="107FE378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0C09D8E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6908B6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kern w:val="18"/>
              </w:rPr>
              <w:t xml:space="preserve">For Other Than Zone-rated Trucks, Tractors and Trailers Classifications, refer to Rule </w:t>
            </w:r>
            <w:r w:rsidRPr="00FB1C97">
              <w:rPr>
                <w:b/>
                <w:kern w:val="18"/>
              </w:rPr>
              <w:t>222.</w:t>
            </w:r>
            <w:r w:rsidRPr="00FB1C97">
              <w:rPr>
                <w:kern w:val="18"/>
              </w:rPr>
              <w:t xml:space="preserve"> for premium development.</w:t>
            </w:r>
          </w:p>
        </w:tc>
      </w:tr>
      <w:tr w:rsidR="001C3BCC" w:rsidRPr="00FB1C97" w14:paraId="73A738A3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154632A9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1123C7C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kern w:val="18"/>
              </w:rPr>
              <w:t xml:space="preserve">For Private Passenger Types Classifications, refer to Rule </w:t>
            </w:r>
            <w:r w:rsidRPr="00FB1C97">
              <w:rPr>
                <w:b/>
                <w:kern w:val="18"/>
              </w:rPr>
              <w:t>232.</w:t>
            </w:r>
            <w:r w:rsidRPr="00FB1C97">
              <w:rPr>
                <w:kern w:val="18"/>
              </w:rPr>
              <w:t xml:space="preserve"> for premium development.</w:t>
            </w:r>
          </w:p>
        </w:tc>
      </w:tr>
      <w:tr w:rsidR="001C3BCC" w:rsidRPr="00FB1C97" w14:paraId="089A5408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134AC04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CB7F763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kern w:val="18"/>
              </w:rPr>
              <w:t xml:space="preserve">For Other Than Zone-rated Public Autos, refer to Rule </w:t>
            </w:r>
            <w:r w:rsidRPr="00FB1C97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FB1C97">
              <w:rPr>
                <w:rStyle w:val="rulelink"/>
              </w:rPr>
              <w:t xml:space="preserve"> </w:t>
            </w:r>
          </w:p>
        </w:tc>
      </w:tr>
      <w:tr w:rsidR="001C3BCC" w:rsidRPr="00FB1C97" w14:paraId="69CD03FB" w14:textId="77777777" w:rsidTr="00EA11D4">
        <w:trPr>
          <w:cantSplit/>
        </w:trPr>
        <w:tc>
          <w:tcPr>
            <w:tcW w:w="220" w:type="dxa"/>
          </w:tcPr>
          <w:p w14:paraId="239659D3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A00BFDA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kern w:val="18"/>
              </w:rPr>
              <w:t xml:space="preserve">For liability increased limits factors, refer to Rule </w:t>
            </w:r>
            <w:r w:rsidRPr="00FB1C97">
              <w:rPr>
                <w:rStyle w:val="rulelink"/>
              </w:rPr>
              <w:t>300.</w:t>
            </w:r>
          </w:p>
        </w:tc>
      </w:tr>
      <w:tr w:rsidR="001C3BCC" w:rsidRPr="00FB1C97" w14:paraId="7610A78E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91EA2B3" w14:textId="77777777" w:rsidR="001C3BCC" w:rsidRPr="00FB1C97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FB1C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754AA29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  <w:r w:rsidRPr="00FB1C97">
              <w:rPr>
                <w:kern w:val="18"/>
              </w:rPr>
              <w:t xml:space="preserve">Other Than Auto losses for </w:t>
            </w:r>
            <w:r w:rsidRPr="00FB1C97">
              <w:t>Auto Dealers</w:t>
            </w:r>
            <w:r w:rsidRPr="00FB1C9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B1C97">
              <w:rPr>
                <w:rStyle w:val="rulelink"/>
              </w:rPr>
              <w:t>249.</w:t>
            </w:r>
          </w:p>
        </w:tc>
      </w:tr>
      <w:tr w:rsidR="001C3BCC" w:rsidRPr="00FB1C97" w14:paraId="11E45AF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F8E96B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1FB15F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470C65A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8253DB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D7ACC9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17C1B8E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A47359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E9FDFD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14765C4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DEBE78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3DF1E9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0046D03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BEC119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02A37E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30C0961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AEDE12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8A252A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21CEB21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4B0EC0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81DB81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4F9300B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92E81C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DF4626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6C1976E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8E3475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7F4226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3C5DE7C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F29618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74D00B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31491E7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907B9A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E2AE65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0E4981E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21FFBC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5CC6F4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3BF64E2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09D0D7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9D91FC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049AB1C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20432B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BDBA23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3A1993D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A1CED8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8901E0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350F1EF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49720E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A9397C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505F961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2ECAD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DE7C9D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35F4156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0D97FD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8CC87B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54F5C20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E556B8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3CD64A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70DE019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225F83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B708EC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5620201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F04FCF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326A2E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735FFE8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7C8AE5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E939ED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B1C97" w14:paraId="0099A2E1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4B57609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07E1934" w14:textId="77777777" w:rsidR="001C3BCC" w:rsidRPr="00FB1C97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22682546" w14:textId="600A4948" w:rsidR="001C3BCC" w:rsidRDefault="001C3BCC" w:rsidP="001C3BCC">
      <w:pPr>
        <w:pStyle w:val="isonormal"/>
      </w:pPr>
    </w:p>
    <w:p w14:paraId="05AA4A1E" w14:textId="70EA1725" w:rsidR="001C3BCC" w:rsidRDefault="001C3BCC" w:rsidP="001C3BCC">
      <w:pPr>
        <w:pStyle w:val="isonormal"/>
        <w:jc w:val="left"/>
      </w:pPr>
    </w:p>
    <w:p w14:paraId="5276BA47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FD518D9" w14:textId="77777777" w:rsidR="001C3BCC" w:rsidRPr="004B1144" w:rsidRDefault="001C3BCC" w:rsidP="001C3BCC">
      <w:pPr>
        <w:pStyle w:val="subcap"/>
      </w:pPr>
      <w:r w:rsidRPr="004B1144">
        <w:lastRenderedPageBreak/>
        <w:t>TERRITORY 120</w:t>
      </w:r>
    </w:p>
    <w:p w14:paraId="1D271B9E" w14:textId="77777777" w:rsidR="001C3BCC" w:rsidRPr="004B1144" w:rsidRDefault="001C3BCC" w:rsidP="001C3BCC">
      <w:pPr>
        <w:pStyle w:val="subcap2"/>
      </w:pPr>
      <w:r w:rsidRPr="004B1144">
        <w:t>LIAB, MED PAY</w:t>
      </w:r>
    </w:p>
    <w:p w14:paraId="005B4DA0" w14:textId="77777777" w:rsidR="001C3BCC" w:rsidRPr="004B1144" w:rsidRDefault="001C3BCC" w:rsidP="001C3BCC">
      <w:pPr>
        <w:pStyle w:val="isonormal"/>
      </w:pPr>
    </w:p>
    <w:p w14:paraId="49BDA2B4" w14:textId="77777777" w:rsidR="001C3BCC" w:rsidRPr="004B1144" w:rsidRDefault="001C3BCC" w:rsidP="001C3BCC">
      <w:pPr>
        <w:pStyle w:val="isonormal"/>
        <w:sectPr w:rsidR="001C3BCC" w:rsidRPr="004B1144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4B1144" w14:paraId="0E94F43F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B17BA59" w14:textId="77777777" w:rsidR="001C3BCC" w:rsidRPr="004B1144" w:rsidRDefault="001C3BCC" w:rsidP="00EA11D4">
            <w:pPr>
              <w:pStyle w:val="tablehead"/>
              <w:rPr>
                <w:kern w:val="18"/>
              </w:rPr>
            </w:pPr>
            <w:r w:rsidRPr="004B114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85499DD" w14:textId="77777777" w:rsidR="001C3BCC" w:rsidRPr="004B1144" w:rsidRDefault="001C3BCC" w:rsidP="00EA11D4">
            <w:pPr>
              <w:pStyle w:val="tablehead"/>
              <w:rPr>
                <w:kern w:val="18"/>
              </w:rPr>
            </w:pPr>
            <w:r w:rsidRPr="004B114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9F693C" w14:textId="77777777" w:rsidR="001C3BCC" w:rsidRPr="004B1144" w:rsidRDefault="001C3BCC" w:rsidP="00EA11D4">
            <w:pPr>
              <w:pStyle w:val="tablehead"/>
              <w:rPr>
                <w:kern w:val="18"/>
              </w:rPr>
            </w:pPr>
            <w:r w:rsidRPr="004B1144">
              <w:rPr>
                <w:kern w:val="18"/>
              </w:rPr>
              <w:t>PERSONAL INJURY PROTECTION</w:t>
            </w:r>
          </w:p>
        </w:tc>
      </w:tr>
      <w:tr w:rsidR="001C3BCC" w:rsidRPr="004B1144" w14:paraId="411DEB72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36AD960" w14:textId="77777777" w:rsidR="001C3BCC" w:rsidRPr="004B1144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521EC1A" w14:textId="77777777" w:rsidR="001C3BCC" w:rsidRPr="004B1144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16B6C12" w14:textId="77777777" w:rsidR="001C3BCC" w:rsidRPr="004B1144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4B1144" w14:paraId="3B39F5DC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DE4676" w14:textId="77777777" w:rsidR="001C3BCC" w:rsidRPr="004B1144" w:rsidRDefault="001C3BCC" w:rsidP="00EA11D4">
            <w:pPr>
              <w:pStyle w:val="tablehead"/>
              <w:rPr>
                <w:kern w:val="18"/>
              </w:rPr>
            </w:pPr>
            <w:r w:rsidRPr="004B114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141F2BB" w14:textId="77777777" w:rsidR="001C3BCC" w:rsidRPr="004B1144" w:rsidRDefault="001C3BCC" w:rsidP="00EA11D4">
            <w:pPr>
              <w:pStyle w:val="tablehead"/>
              <w:rPr>
                <w:kern w:val="18"/>
              </w:rPr>
            </w:pPr>
            <w:r w:rsidRPr="004B114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A09F649" w14:textId="77777777" w:rsidR="001C3BCC" w:rsidRPr="004B1144" w:rsidRDefault="001C3BCC" w:rsidP="00EA11D4">
            <w:pPr>
              <w:pStyle w:val="tablehead"/>
              <w:rPr>
                <w:kern w:val="18"/>
              </w:rPr>
            </w:pPr>
            <w:r w:rsidRPr="004B1144">
              <w:rPr>
                <w:kern w:val="18"/>
              </w:rPr>
              <w:t>Basic Limits</w:t>
            </w:r>
          </w:p>
        </w:tc>
      </w:tr>
      <w:tr w:rsidR="001C3BCC" w:rsidRPr="004B1144" w14:paraId="598B5ECD" w14:textId="77777777" w:rsidTr="00EA11D4">
        <w:trPr>
          <w:cantSplit/>
        </w:trPr>
        <w:tc>
          <w:tcPr>
            <w:tcW w:w="9360" w:type="dxa"/>
            <w:gridSpan w:val="7"/>
          </w:tcPr>
          <w:p w14:paraId="3999BA43" w14:textId="77777777" w:rsidR="001C3BCC" w:rsidRPr="004B1144" w:rsidRDefault="001C3BCC" w:rsidP="00EA11D4">
            <w:pPr>
              <w:pStyle w:val="tabletext11"/>
              <w:rPr>
                <w:b/>
                <w:kern w:val="18"/>
              </w:rPr>
            </w:pPr>
            <w:r w:rsidRPr="004B1144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4B1144" w14:paraId="4712C2B2" w14:textId="77777777" w:rsidTr="00EA11D4">
        <w:trPr>
          <w:cantSplit/>
        </w:trPr>
        <w:tc>
          <w:tcPr>
            <w:tcW w:w="3120" w:type="dxa"/>
            <w:gridSpan w:val="3"/>
          </w:tcPr>
          <w:p w14:paraId="52C0BCBB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320</w:t>
            </w:r>
          </w:p>
        </w:tc>
        <w:tc>
          <w:tcPr>
            <w:tcW w:w="3120" w:type="dxa"/>
          </w:tcPr>
          <w:p w14:paraId="47153F1B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522BB3D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75D120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E49AC7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B1144" w14:paraId="3DCC8A15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C410FD" w14:textId="77777777" w:rsidR="001C3BCC" w:rsidRPr="004B1144" w:rsidRDefault="001C3BCC" w:rsidP="00EA11D4">
            <w:pPr>
              <w:pStyle w:val="tabletext11"/>
              <w:rPr>
                <w:b/>
                <w:kern w:val="18"/>
              </w:rPr>
            </w:pPr>
            <w:r w:rsidRPr="004B1144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4B1144" w14:paraId="2A2A61D0" w14:textId="77777777" w:rsidTr="00EA11D4">
        <w:trPr>
          <w:cantSplit/>
        </w:trPr>
        <w:tc>
          <w:tcPr>
            <w:tcW w:w="3120" w:type="dxa"/>
            <w:gridSpan w:val="3"/>
          </w:tcPr>
          <w:p w14:paraId="6ADA2F1A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290</w:t>
            </w:r>
          </w:p>
        </w:tc>
        <w:tc>
          <w:tcPr>
            <w:tcW w:w="3120" w:type="dxa"/>
          </w:tcPr>
          <w:p w14:paraId="4F4DF2BA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C65B431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BEA7D8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3A06FA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B1144" w14:paraId="45E69029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F73CDC" w14:textId="77777777" w:rsidR="001C3BCC" w:rsidRPr="004B1144" w:rsidRDefault="001C3BCC" w:rsidP="00EA11D4">
            <w:pPr>
              <w:pStyle w:val="tabletext11"/>
              <w:rPr>
                <w:b/>
                <w:kern w:val="18"/>
              </w:rPr>
            </w:pPr>
            <w:r w:rsidRPr="004B1144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4B1144" w14:paraId="3CE996A9" w14:textId="77777777" w:rsidTr="00EA11D4">
        <w:trPr>
          <w:cantSplit/>
        </w:trPr>
        <w:tc>
          <w:tcPr>
            <w:tcW w:w="540" w:type="dxa"/>
            <w:gridSpan w:val="2"/>
          </w:tcPr>
          <w:p w14:paraId="39355AF3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EEEDEE3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b/>
                <w:kern w:val="18"/>
              </w:rPr>
              <w:t>– TAXICABS AND LIMOUSINES</w:t>
            </w:r>
          </w:p>
        </w:tc>
      </w:tr>
      <w:tr w:rsidR="001C3BCC" w:rsidRPr="004B1144" w14:paraId="098239B5" w14:textId="77777777" w:rsidTr="00EA11D4">
        <w:trPr>
          <w:cantSplit/>
        </w:trPr>
        <w:tc>
          <w:tcPr>
            <w:tcW w:w="3120" w:type="dxa"/>
            <w:gridSpan w:val="3"/>
          </w:tcPr>
          <w:p w14:paraId="6845B652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1286</w:t>
            </w:r>
          </w:p>
        </w:tc>
        <w:tc>
          <w:tcPr>
            <w:tcW w:w="3120" w:type="dxa"/>
          </w:tcPr>
          <w:p w14:paraId="55705B54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 53</w:t>
            </w:r>
          </w:p>
        </w:tc>
        <w:tc>
          <w:tcPr>
            <w:tcW w:w="1040" w:type="dxa"/>
          </w:tcPr>
          <w:p w14:paraId="526C82CD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E2D1C9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96C14B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B1144" w14:paraId="2BE6EF3D" w14:textId="77777777" w:rsidTr="00EA11D4">
        <w:trPr>
          <w:cantSplit/>
        </w:trPr>
        <w:tc>
          <w:tcPr>
            <w:tcW w:w="540" w:type="dxa"/>
            <w:gridSpan w:val="2"/>
          </w:tcPr>
          <w:p w14:paraId="63EC97F6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8EB5F3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b/>
                <w:kern w:val="18"/>
              </w:rPr>
              <w:t>– SCHOOL AND CHURCH BUSES</w:t>
            </w:r>
          </w:p>
        </w:tc>
      </w:tr>
      <w:tr w:rsidR="001C3BCC" w:rsidRPr="004B1144" w14:paraId="5675BB13" w14:textId="77777777" w:rsidTr="00EA11D4">
        <w:trPr>
          <w:cantSplit/>
        </w:trPr>
        <w:tc>
          <w:tcPr>
            <w:tcW w:w="3120" w:type="dxa"/>
            <w:gridSpan w:val="3"/>
          </w:tcPr>
          <w:p w14:paraId="5574C755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122</w:t>
            </w:r>
          </w:p>
        </w:tc>
        <w:tc>
          <w:tcPr>
            <w:tcW w:w="3120" w:type="dxa"/>
          </w:tcPr>
          <w:p w14:paraId="7C0FEF5A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A5E49FB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48E671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BD6919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B1144" w14:paraId="1F0A6995" w14:textId="77777777" w:rsidTr="00EA11D4">
        <w:trPr>
          <w:cantSplit/>
        </w:trPr>
        <w:tc>
          <w:tcPr>
            <w:tcW w:w="540" w:type="dxa"/>
            <w:gridSpan w:val="2"/>
          </w:tcPr>
          <w:p w14:paraId="7D969D51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61E2F54" w14:textId="77777777" w:rsidR="001C3BCC" w:rsidRPr="004B1144" w:rsidRDefault="001C3BCC" w:rsidP="00EA11D4">
            <w:pPr>
              <w:pStyle w:val="tabletext11"/>
              <w:rPr>
                <w:b/>
                <w:kern w:val="18"/>
              </w:rPr>
            </w:pPr>
            <w:r w:rsidRPr="004B1144">
              <w:rPr>
                <w:b/>
                <w:kern w:val="18"/>
              </w:rPr>
              <w:t>– OTHER BUSES</w:t>
            </w:r>
          </w:p>
        </w:tc>
      </w:tr>
      <w:tr w:rsidR="001C3BCC" w:rsidRPr="004B1144" w14:paraId="2044E747" w14:textId="77777777" w:rsidTr="00EA11D4">
        <w:trPr>
          <w:cantSplit/>
        </w:trPr>
        <w:tc>
          <w:tcPr>
            <w:tcW w:w="3120" w:type="dxa"/>
            <w:gridSpan w:val="3"/>
          </w:tcPr>
          <w:p w14:paraId="6D813837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1011</w:t>
            </w:r>
          </w:p>
        </w:tc>
        <w:tc>
          <w:tcPr>
            <w:tcW w:w="3120" w:type="dxa"/>
          </w:tcPr>
          <w:p w14:paraId="115693F0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41761EB3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84A1ED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44E653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B1144" w14:paraId="4F6DCCED" w14:textId="77777777" w:rsidTr="00EA11D4">
        <w:trPr>
          <w:cantSplit/>
        </w:trPr>
        <w:tc>
          <w:tcPr>
            <w:tcW w:w="540" w:type="dxa"/>
            <w:gridSpan w:val="2"/>
          </w:tcPr>
          <w:p w14:paraId="0E696291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F70AFF" w14:textId="77777777" w:rsidR="001C3BCC" w:rsidRPr="004B1144" w:rsidRDefault="001C3BCC" w:rsidP="00EA11D4">
            <w:pPr>
              <w:pStyle w:val="tabletext11"/>
              <w:rPr>
                <w:b/>
                <w:kern w:val="18"/>
              </w:rPr>
            </w:pPr>
            <w:r w:rsidRPr="004B1144">
              <w:rPr>
                <w:b/>
                <w:kern w:val="18"/>
              </w:rPr>
              <w:t>– VAN POOLS</w:t>
            </w:r>
          </w:p>
        </w:tc>
      </w:tr>
      <w:tr w:rsidR="001C3BCC" w:rsidRPr="004B1144" w14:paraId="378B8CAF" w14:textId="77777777" w:rsidTr="00EA11D4">
        <w:trPr>
          <w:cantSplit/>
        </w:trPr>
        <w:tc>
          <w:tcPr>
            <w:tcW w:w="3120" w:type="dxa"/>
            <w:gridSpan w:val="3"/>
          </w:tcPr>
          <w:p w14:paraId="425B7657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304</w:t>
            </w:r>
          </w:p>
        </w:tc>
        <w:tc>
          <w:tcPr>
            <w:tcW w:w="3120" w:type="dxa"/>
          </w:tcPr>
          <w:p w14:paraId="49D7C411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5899F8E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BB138E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EA09ED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B1144" w14:paraId="5B21D1C8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FA0E944" w14:textId="77777777" w:rsidR="001C3BCC" w:rsidRPr="004B1144" w:rsidRDefault="001C3BCC" w:rsidP="00EA11D4">
            <w:pPr>
              <w:pStyle w:val="tabletext11"/>
              <w:rPr>
                <w:b/>
                <w:kern w:val="18"/>
              </w:rPr>
            </w:pPr>
            <w:r w:rsidRPr="004B1144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4B1144" w14:paraId="20002369" w14:textId="77777777" w:rsidTr="00EA11D4">
        <w:trPr>
          <w:cantSplit/>
        </w:trPr>
        <w:tc>
          <w:tcPr>
            <w:tcW w:w="3120" w:type="dxa"/>
            <w:gridSpan w:val="3"/>
          </w:tcPr>
          <w:p w14:paraId="3B79DE11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$   445</w:t>
            </w:r>
          </w:p>
        </w:tc>
        <w:tc>
          <w:tcPr>
            <w:tcW w:w="3120" w:type="dxa"/>
          </w:tcPr>
          <w:p w14:paraId="4D49080B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 xml:space="preserve">Refer to Rule </w:t>
            </w:r>
            <w:r w:rsidRPr="004B114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5C66DFC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7603D0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B114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7CFCEE" w14:textId="77777777" w:rsidR="001C3BCC" w:rsidRPr="004B1144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B1144" w14:paraId="0480AC74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5B2AAB" w14:textId="77777777" w:rsidR="001C3BCC" w:rsidRPr="004B1144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4B1144" w14:paraId="48963D6F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576498CF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9471FA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kern w:val="18"/>
              </w:rPr>
              <w:t xml:space="preserve">For Other Than Zone-rated Trucks, Tractors and Trailers Classifications, refer to Rule </w:t>
            </w:r>
            <w:r w:rsidRPr="004B1144">
              <w:rPr>
                <w:b/>
                <w:kern w:val="18"/>
              </w:rPr>
              <w:t>222.</w:t>
            </w:r>
            <w:r w:rsidRPr="004B1144">
              <w:rPr>
                <w:kern w:val="18"/>
              </w:rPr>
              <w:t xml:space="preserve"> for premium development.</w:t>
            </w:r>
          </w:p>
        </w:tc>
      </w:tr>
      <w:tr w:rsidR="001C3BCC" w:rsidRPr="004B1144" w14:paraId="5E23E34B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46BF9727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16861D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kern w:val="18"/>
              </w:rPr>
              <w:t xml:space="preserve">For Private Passenger Types Classifications, refer to Rule </w:t>
            </w:r>
            <w:r w:rsidRPr="004B1144">
              <w:rPr>
                <w:b/>
                <w:kern w:val="18"/>
              </w:rPr>
              <w:t>232.</w:t>
            </w:r>
            <w:r w:rsidRPr="004B1144">
              <w:rPr>
                <w:kern w:val="18"/>
              </w:rPr>
              <w:t xml:space="preserve"> for premium development.</w:t>
            </w:r>
          </w:p>
        </w:tc>
      </w:tr>
      <w:tr w:rsidR="001C3BCC" w:rsidRPr="004B1144" w14:paraId="23EBD563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1D3AF81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100B9FC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kern w:val="18"/>
              </w:rPr>
              <w:t xml:space="preserve">For Other Than Zone-rated Public Autos, refer to Rule </w:t>
            </w:r>
            <w:r w:rsidRPr="004B1144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4B1144">
              <w:rPr>
                <w:rStyle w:val="rulelink"/>
              </w:rPr>
              <w:t xml:space="preserve"> </w:t>
            </w:r>
          </w:p>
        </w:tc>
      </w:tr>
      <w:tr w:rsidR="001C3BCC" w:rsidRPr="004B1144" w14:paraId="55AB37A5" w14:textId="77777777" w:rsidTr="00EA11D4">
        <w:trPr>
          <w:cantSplit/>
        </w:trPr>
        <w:tc>
          <w:tcPr>
            <w:tcW w:w="220" w:type="dxa"/>
          </w:tcPr>
          <w:p w14:paraId="2965EC77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62D5F3B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kern w:val="18"/>
              </w:rPr>
              <w:t xml:space="preserve">For liability increased limits factors, refer to Rule </w:t>
            </w:r>
            <w:r w:rsidRPr="004B1144">
              <w:rPr>
                <w:rStyle w:val="rulelink"/>
              </w:rPr>
              <w:t>300.</w:t>
            </w:r>
          </w:p>
        </w:tc>
      </w:tr>
      <w:tr w:rsidR="001C3BCC" w:rsidRPr="004B1144" w14:paraId="35780A18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4828D49" w14:textId="77777777" w:rsidR="001C3BCC" w:rsidRPr="004B1144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4B114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F72E2EA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  <w:r w:rsidRPr="004B1144">
              <w:rPr>
                <w:kern w:val="18"/>
              </w:rPr>
              <w:t xml:space="preserve">Other Than Auto losses for </w:t>
            </w:r>
            <w:r w:rsidRPr="004B1144">
              <w:t>Auto Dealers</w:t>
            </w:r>
            <w:r w:rsidRPr="004B114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B1144">
              <w:rPr>
                <w:rStyle w:val="rulelink"/>
              </w:rPr>
              <w:t>249.</w:t>
            </w:r>
          </w:p>
        </w:tc>
      </w:tr>
      <w:tr w:rsidR="001C3BCC" w:rsidRPr="004B1144" w14:paraId="3707CA0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280173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CC8499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5D72300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DE76D6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81D91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1492F9B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A9733C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B66D7B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265337E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83251E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33D3DA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3EFF09B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935295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D3FF89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37E1EA5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241DA0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9157CB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356E88F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E75B59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A8666E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4F66253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894112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924B7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1165873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AE9B0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7E328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213859D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0018F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CAEECF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6108C1C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DB2A0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E82CBB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1ACD801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FE997B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52C146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674552E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B87861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EF02A5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5B694E4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893A8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97677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0B352B6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ED7C11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BD9CCD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03B7001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CFF554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034D3D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7DC9F72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8A5D07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1F88A5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312FF9F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1AC159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783FAF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7100953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942C1B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6CB8F7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079F3F9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68AB95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8B35E4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4F82CF8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57AD46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9EFDFE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5741F96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5FD76A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D7DCE4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B1144" w14:paraId="714E2EA9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90AF2AA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40C2758" w14:textId="77777777" w:rsidR="001C3BCC" w:rsidRPr="004B1144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5F86D3C3" w14:textId="170FB09B" w:rsidR="001C3BCC" w:rsidRDefault="001C3BCC" w:rsidP="001C3BCC">
      <w:pPr>
        <w:pStyle w:val="isonormal"/>
      </w:pPr>
    </w:p>
    <w:p w14:paraId="4FF6FAC8" w14:textId="50FFA7A4" w:rsidR="001C3BCC" w:rsidRDefault="001C3BCC" w:rsidP="001C3BCC">
      <w:pPr>
        <w:pStyle w:val="isonormal"/>
        <w:jc w:val="left"/>
      </w:pPr>
    </w:p>
    <w:p w14:paraId="784CD6FE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E0D2AC" w14:textId="77777777" w:rsidR="001C3BCC" w:rsidRPr="00672043" w:rsidRDefault="001C3BCC" w:rsidP="001C3BCC">
      <w:pPr>
        <w:pStyle w:val="subcap"/>
      </w:pPr>
      <w:r w:rsidRPr="00672043">
        <w:lastRenderedPageBreak/>
        <w:t>TERRITORY 121</w:t>
      </w:r>
    </w:p>
    <w:p w14:paraId="69FEE8D3" w14:textId="77777777" w:rsidR="001C3BCC" w:rsidRPr="00672043" w:rsidRDefault="001C3BCC" w:rsidP="001C3BCC">
      <w:pPr>
        <w:pStyle w:val="subcap2"/>
      </w:pPr>
      <w:r w:rsidRPr="00672043">
        <w:t>LIAB, MED PAY</w:t>
      </w:r>
    </w:p>
    <w:p w14:paraId="7336C668" w14:textId="77777777" w:rsidR="001C3BCC" w:rsidRPr="00672043" w:rsidRDefault="001C3BCC" w:rsidP="001C3BCC">
      <w:pPr>
        <w:pStyle w:val="isonormal"/>
      </w:pPr>
    </w:p>
    <w:p w14:paraId="1766893B" w14:textId="77777777" w:rsidR="001C3BCC" w:rsidRPr="00672043" w:rsidRDefault="001C3BCC" w:rsidP="001C3BCC">
      <w:pPr>
        <w:pStyle w:val="isonormal"/>
        <w:sectPr w:rsidR="001C3BCC" w:rsidRPr="00672043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672043" w14:paraId="6AE7A78A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3AB633D" w14:textId="77777777" w:rsidR="001C3BCC" w:rsidRPr="00672043" w:rsidRDefault="001C3BCC" w:rsidP="00EA11D4">
            <w:pPr>
              <w:pStyle w:val="tablehead"/>
              <w:rPr>
                <w:kern w:val="18"/>
              </w:rPr>
            </w:pPr>
            <w:r w:rsidRPr="0067204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10B0DF3" w14:textId="77777777" w:rsidR="001C3BCC" w:rsidRPr="00672043" w:rsidRDefault="001C3BCC" w:rsidP="00EA11D4">
            <w:pPr>
              <w:pStyle w:val="tablehead"/>
              <w:rPr>
                <w:kern w:val="18"/>
              </w:rPr>
            </w:pPr>
            <w:r w:rsidRPr="0067204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23079B" w14:textId="77777777" w:rsidR="001C3BCC" w:rsidRPr="00672043" w:rsidRDefault="001C3BCC" w:rsidP="00EA11D4">
            <w:pPr>
              <w:pStyle w:val="tablehead"/>
              <w:rPr>
                <w:kern w:val="18"/>
              </w:rPr>
            </w:pPr>
            <w:r w:rsidRPr="00672043">
              <w:rPr>
                <w:kern w:val="18"/>
              </w:rPr>
              <w:t>PERSONAL INJURY PROTECTION</w:t>
            </w:r>
          </w:p>
        </w:tc>
      </w:tr>
      <w:tr w:rsidR="001C3BCC" w:rsidRPr="00672043" w14:paraId="632093D4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41337FE" w14:textId="77777777" w:rsidR="001C3BCC" w:rsidRPr="00672043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057E39E" w14:textId="77777777" w:rsidR="001C3BCC" w:rsidRPr="00672043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6C3DDCB" w14:textId="77777777" w:rsidR="001C3BCC" w:rsidRPr="00672043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672043" w14:paraId="1E40FBCB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D4277F" w14:textId="77777777" w:rsidR="001C3BCC" w:rsidRPr="00672043" w:rsidRDefault="001C3BCC" w:rsidP="00EA11D4">
            <w:pPr>
              <w:pStyle w:val="tablehead"/>
              <w:rPr>
                <w:kern w:val="18"/>
              </w:rPr>
            </w:pPr>
            <w:r w:rsidRPr="0067204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CFC1A2A" w14:textId="77777777" w:rsidR="001C3BCC" w:rsidRPr="00672043" w:rsidRDefault="001C3BCC" w:rsidP="00EA11D4">
            <w:pPr>
              <w:pStyle w:val="tablehead"/>
              <w:rPr>
                <w:kern w:val="18"/>
              </w:rPr>
            </w:pPr>
            <w:r w:rsidRPr="0067204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E848DCE" w14:textId="77777777" w:rsidR="001C3BCC" w:rsidRPr="00672043" w:rsidRDefault="001C3BCC" w:rsidP="00EA11D4">
            <w:pPr>
              <w:pStyle w:val="tablehead"/>
              <w:rPr>
                <w:kern w:val="18"/>
              </w:rPr>
            </w:pPr>
            <w:r w:rsidRPr="00672043">
              <w:rPr>
                <w:kern w:val="18"/>
              </w:rPr>
              <w:t>Basic Limits</w:t>
            </w:r>
          </w:p>
        </w:tc>
      </w:tr>
      <w:tr w:rsidR="001C3BCC" w:rsidRPr="00672043" w14:paraId="6173DDF2" w14:textId="77777777" w:rsidTr="00EA11D4">
        <w:trPr>
          <w:cantSplit/>
        </w:trPr>
        <w:tc>
          <w:tcPr>
            <w:tcW w:w="9360" w:type="dxa"/>
            <w:gridSpan w:val="7"/>
          </w:tcPr>
          <w:p w14:paraId="3E085A10" w14:textId="77777777" w:rsidR="001C3BCC" w:rsidRPr="00672043" w:rsidRDefault="001C3BCC" w:rsidP="00EA11D4">
            <w:pPr>
              <w:pStyle w:val="tabletext11"/>
              <w:rPr>
                <w:b/>
                <w:kern w:val="18"/>
              </w:rPr>
            </w:pPr>
            <w:r w:rsidRPr="00672043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672043" w14:paraId="11EEE8EF" w14:textId="77777777" w:rsidTr="00EA11D4">
        <w:trPr>
          <w:cantSplit/>
        </w:trPr>
        <w:tc>
          <w:tcPr>
            <w:tcW w:w="3120" w:type="dxa"/>
            <w:gridSpan w:val="3"/>
          </w:tcPr>
          <w:p w14:paraId="3516675A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484</w:t>
            </w:r>
          </w:p>
        </w:tc>
        <w:tc>
          <w:tcPr>
            <w:tcW w:w="3120" w:type="dxa"/>
          </w:tcPr>
          <w:p w14:paraId="3787CAC0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F7A0688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5986FE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9C9438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72043" w14:paraId="40799D20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6AE255" w14:textId="77777777" w:rsidR="001C3BCC" w:rsidRPr="00672043" w:rsidRDefault="001C3BCC" w:rsidP="00EA11D4">
            <w:pPr>
              <w:pStyle w:val="tabletext11"/>
              <w:rPr>
                <w:b/>
                <w:kern w:val="18"/>
              </w:rPr>
            </w:pPr>
            <w:r w:rsidRPr="00672043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672043" w14:paraId="1080ED83" w14:textId="77777777" w:rsidTr="00EA11D4">
        <w:trPr>
          <w:cantSplit/>
        </w:trPr>
        <w:tc>
          <w:tcPr>
            <w:tcW w:w="3120" w:type="dxa"/>
            <w:gridSpan w:val="3"/>
          </w:tcPr>
          <w:p w14:paraId="148DA656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1932FAF9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3D2F21B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9ED2DE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0C7F6B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72043" w14:paraId="3A4BCC17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247290" w14:textId="77777777" w:rsidR="001C3BCC" w:rsidRPr="00672043" w:rsidRDefault="001C3BCC" w:rsidP="00EA11D4">
            <w:pPr>
              <w:pStyle w:val="tabletext11"/>
              <w:rPr>
                <w:b/>
                <w:kern w:val="18"/>
              </w:rPr>
            </w:pPr>
            <w:r w:rsidRPr="00672043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672043" w14:paraId="23AD7BB8" w14:textId="77777777" w:rsidTr="00EA11D4">
        <w:trPr>
          <w:cantSplit/>
        </w:trPr>
        <w:tc>
          <w:tcPr>
            <w:tcW w:w="540" w:type="dxa"/>
            <w:gridSpan w:val="2"/>
          </w:tcPr>
          <w:p w14:paraId="08E156AA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C67619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b/>
                <w:kern w:val="18"/>
              </w:rPr>
              <w:t>– TAXICABS AND LIMOUSINES</w:t>
            </w:r>
          </w:p>
        </w:tc>
      </w:tr>
      <w:tr w:rsidR="001C3BCC" w:rsidRPr="00672043" w14:paraId="36324F0D" w14:textId="77777777" w:rsidTr="00EA11D4">
        <w:trPr>
          <w:cantSplit/>
        </w:trPr>
        <w:tc>
          <w:tcPr>
            <w:tcW w:w="3120" w:type="dxa"/>
            <w:gridSpan w:val="3"/>
          </w:tcPr>
          <w:p w14:paraId="51700521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1946</w:t>
            </w:r>
          </w:p>
        </w:tc>
        <w:tc>
          <w:tcPr>
            <w:tcW w:w="3120" w:type="dxa"/>
          </w:tcPr>
          <w:p w14:paraId="5181A12C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 81</w:t>
            </w:r>
          </w:p>
        </w:tc>
        <w:tc>
          <w:tcPr>
            <w:tcW w:w="1040" w:type="dxa"/>
          </w:tcPr>
          <w:p w14:paraId="7510FB2F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8130FD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411794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72043" w14:paraId="6F257BB4" w14:textId="77777777" w:rsidTr="00EA11D4">
        <w:trPr>
          <w:cantSplit/>
        </w:trPr>
        <w:tc>
          <w:tcPr>
            <w:tcW w:w="540" w:type="dxa"/>
            <w:gridSpan w:val="2"/>
          </w:tcPr>
          <w:p w14:paraId="430F67BC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0B721C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b/>
                <w:kern w:val="18"/>
              </w:rPr>
              <w:t>– SCHOOL AND CHURCH BUSES</w:t>
            </w:r>
          </w:p>
        </w:tc>
      </w:tr>
      <w:tr w:rsidR="001C3BCC" w:rsidRPr="00672043" w14:paraId="4157B904" w14:textId="77777777" w:rsidTr="00EA11D4">
        <w:trPr>
          <w:cantSplit/>
        </w:trPr>
        <w:tc>
          <w:tcPr>
            <w:tcW w:w="3120" w:type="dxa"/>
            <w:gridSpan w:val="3"/>
          </w:tcPr>
          <w:p w14:paraId="0C0798F0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1A82DC12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94170D0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919FF9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B2E714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72043" w14:paraId="2C3BCA1F" w14:textId="77777777" w:rsidTr="00EA11D4">
        <w:trPr>
          <w:cantSplit/>
        </w:trPr>
        <w:tc>
          <w:tcPr>
            <w:tcW w:w="540" w:type="dxa"/>
            <w:gridSpan w:val="2"/>
          </w:tcPr>
          <w:p w14:paraId="5D61A49F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5F53D42" w14:textId="77777777" w:rsidR="001C3BCC" w:rsidRPr="00672043" w:rsidRDefault="001C3BCC" w:rsidP="00EA11D4">
            <w:pPr>
              <w:pStyle w:val="tabletext11"/>
              <w:rPr>
                <w:b/>
                <w:kern w:val="18"/>
              </w:rPr>
            </w:pPr>
            <w:r w:rsidRPr="00672043">
              <w:rPr>
                <w:b/>
                <w:kern w:val="18"/>
              </w:rPr>
              <w:t>– OTHER BUSES</w:t>
            </w:r>
          </w:p>
        </w:tc>
      </w:tr>
      <w:tr w:rsidR="001C3BCC" w:rsidRPr="00672043" w14:paraId="7BBFE77F" w14:textId="77777777" w:rsidTr="00EA11D4">
        <w:trPr>
          <w:cantSplit/>
        </w:trPr>
        <w:tc>
          <w:tcPr>
            <w:tcW w:w="3120" w:type="dxa"/>
            <w:gridSpan w:val="3"/>
          </w:tcPr>
          <w:p w14:paraId="0CC5C322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1529</w:t>
            </w:r>
          </w:p>
        </w:tc>
        <w:tc>
          <w:tcPr>
            <w:tcW w:w="3120" w:type="dxa"/>
          </w:tcPr>
          <w:p w14:paraId="19DBA7DA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 64</w:t>
            </w:r>
          </w:p>
        </w:tc>
        <w:tc>
          <w:tcPr>
            <w:tcW w:w="1040" w:type="dxa"/>
          </w:tcPr>
          <w:p w14:paraId="1AC30806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17A000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620753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72043" w14:paraId="1FDDEA4C" w14:textId="77777777" w:rsidTr="00EA11D4">
        <w:trPr>
          <w:cantSplit/>
        </w:trPr>
        <w:tc>
          <w:tcPr>
            <w:tcW w:w="540" w:type="dxa"/>
            <w:gridSpan w:val="2"/>
          </w:tcPr>
          <w:p w14:paraId="0C20E628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52A391D" w14:textId="77777777" w:rsidR="001C3BCC" w:rsidRPr="00672043" w:rsidRDefault="001C3BCC" w:rsidP="00EA11D4">
            <w:pPr>
              <w:pStyle w:val="tabletext11"/>
              <w:rPr>
                <w:b/>
                <w:kern w:val="18"/>
              </w:rPr>
            </w:pPr>
            <w:r w:rsidRPr="00672043">
              <w:rPr>
                <w:b/>
                <w:kern w:val="18"/>
              </w:rPr>
              <w:t>– VAN POOLS</w:t>
            </w:r>
          </w:p>
        </w:tc>
      </w:tr>
      <w:tr w:rsidR="001C3BCC" w:rsidRPr="00672043" w14:paraId="77CC5088" w14:textId="77777777" w:rsidTr="00EA11D4">
        <w:trPr>
          <w:cantSplit/>
        </w:trPr>
        <w:tc>
          <w:tcPr>
            <w:tcW w:w="3120" w:type="dxa"/>
            <w:gridSpan w:val="3"/>
          </w:tcPr>
          <w:p w14:paraId="1F723A81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460</w:t>
            </w:r>
          </w:p>
        </w:tc>
        <w:tc>
          <w:tcPr>
            <w:tcW w:w="3120" w:type="dxa"/>
          </w:tcPr>
          <w:p w14:paraId="7C3B38FB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0705F863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16A38B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8CBA19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72043" w14:paraId="00FD013C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3A708F" w14:textId="77777777" w:rsidR="001C3BCC" w:rsidRPr="00672043" w:rsidRDefault="001C3BCC" w:rsidP="00EA11D4">
            <w:pPr>
              <w:pStyle w:val="tabletext11"/>
              <w:rPr>
                <w:b/>
                <w:kern w:val="18"/>
              </w:rPr>
            </w:pPr>
            <w:r w:rsidRPr="00672043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672043" w14:paraId="4133EE6F" w14:textId="77777777" w:rsidTr="00EA11D4">
        <w:trPr>
          <w:cantSplit/>
        </w:trPr>
        <w:tc>
          <w:tcPr>
            <w:tcW w:w="3120" w:type="dxa"/>
            <w:gridSpan w:val="3"/>
          </w:tcPr>
          <w:p w14:paraId="052501D7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$   650</w:t>
            </w:r>
          </w:p>
        </w:tc>
        <w:tc>
          <w:tcPr>
            <w:tcW w:w="3120" w:type="dxa"/>
          </w:tcPr>
          <w:p w14:paraId="77C43A91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 xml:space="preserve">Refer to Rule </w:t>
            </w:r>
            <w:r w:rsidRPr="0067204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E07D17B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FC3F90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6720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1F5607" w14:textId="77777777" w:rsidR="001C3BCC" w:rsidRPr="0067204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672043" w14:paraId="6FB5A68A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4EF264" w14:textId="77777777" w:rsidR="001C3BCC" w:rsidRPr="00672043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672043" w14:paraId="04815644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6C2EF87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F6BC56B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kern w:val="18"/>
              </w:rPr>
              <w:t xml:space="preserve">For Other Than Zone-rated Trucks, Tractors and Trailers Classifications, refer to Rule </w:t>
            </w:r>
            <w:r w:rsidRPr="00672043">
              <w:rPr>
                <w:b/>
                <w:kern w:val="18"/>
              </w:rPr>
              <w:t>222.</w:t>
            </w:r>
            <w:r w:rsidRPr="00672043">
              <w:rPr>
                <w:kern w:val="18"/>
              </w:rPr>
              <w:t xml:space="preserve"> for premium development.</w:t>
            </w:r>
          </w:p>
        </w:tc>
      </w:tr>
      <w:tr w:rsidR="001C3BCC" w:rsidRPr="00672043" w14:paraId="65F58E77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0D7319D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9735BF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kern w:val="18"/>
              </w:rPr>
              <w:t xml:space="preserve">For Private Passenger Types Classifications, refer to Rule </w:t>
            </w:r>
            <w:r w:rsidRPr="00672043">
              <w:rPr>
                <w:b/>
                <w:kern w:val="18"/>
              </w:rPr>
              <w:t>232.</w:t>
            </w:r>
            <w:r w:rsidRPr="00672043">
              <w:rPr>
                <w:kern w:val="18"/>
              </w:rPr>
              <w:t xml:space="preserve"> for premium development.</w:t>
            </w:r>
          </w:p>
        </w:tc>
      </w:tr>
      <w:tr w:rsidR="001C3BCC" w:rsidRPr="00672043" w14:paraId="7D2E3850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18676045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E50644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kern w:val="18"/>
              </w:rPr>
              <w:t xml:space="preserve">For Other Than Zone-rated Public Autos, refer to Rule </w:t>
            </w:r>
            <w:r w:rsidRPr="00672043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672043">
              <w:rPr>
                <w:rStyle w:val="rulelink"/>
              </w:rPr>
              <w:t xml:space="preserve"> </w:t>
            </w:r>
          </w:p>
        </w:tc>
      </w:tr>
      <w:tr w:rsidR="001C3BCC" w:rsidRPr="00672043" w14:paraId="78EFDDA6" w14:textId="77777777" w:rsidTr="00EA11D4">
        <w:trPr>
          <w:cantSplit/>
        </w:trPr>
        <w:tc>
          <w:tcPr>
            <w:tcW w:w="220" w:type="dxa"/>
          </w:tcPr>
          <w:p w14:paraId="71335E8E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ABF536A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kern w:val="18"/>
              </w:rPr>
              <w:t xml:space="preserve">For liability increased limits factors, refer to Rule </w:t>
            </w:r>
            <w:r w:rsidRPr="00672043">
              <w:rPr>
                <w:rStyle w:val="rulelink"/>
              </w:rPr>
              <w:t>300.</w:t>
            </w:r>
          </w:p>
        </w:tc>
      </w:tr>
      <w:tr w:rsidR="001C3BCC" w:rsidRPr="00672043" w14:paraId="303324AC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51728D6" w14:textId="77777777" w:rsidR="001C3BCC" w:rsidRPr="00672043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6720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4865337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  <w:r w:rsidRPr="00672043">
              <w:rPr>
                <w:kern w:val="18"/>
              </w:rPr>
              <w:t xml:space="preserve">Other Than Auto losses for </w:t>
            </w:r>
            <w:r w:rsidRPr="00672043">
              <w:t>Auto Dealers</w:t>
            </w:r>
            <w:r w:rsidRPr="0067204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72043">
              <w:rPr>
                <w:rStyle w:val="rulelink"/>
              </w:rPr>
              <w:t>249.</w:t>
            </w:r>
          </w:p>
        </w:tc>
      </w:tr>
      <w:tr w:rsidR="001C3BCC" w:rsidRPr="00672043" w14:paraId="704E2EE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129D19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218DEB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33B4949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6B7A5E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421F38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0E4A045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B54F54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B127A1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13DBBD0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961217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40DFEF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185EA9A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EF69EA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BF34F0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60E99DE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9EB2E0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40FAFE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4AEA4AF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5C2153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776F01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76D3054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4A91CA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C7C4BA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276BB73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7F9D90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CC6C82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105AD02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602905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128A93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0D49118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EFCB66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5AC51F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6946CFF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3224A9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B53F35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0D16FDB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A4E5EF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15EC4C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4448CE6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105B14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82E2EE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3063072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32EB1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C31E02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63FA33D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16F1A8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41AF98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5534074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A35583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1441FA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481B0D3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0851D6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38622D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44F6BAD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D80CDE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728F79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0E1E291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6BD367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9A00D0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690C590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1A549B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2C9993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76A3CBB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BFECA3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E5D831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672043" w14:paraId="3F45EBB7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4CBAF8F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51AC6B6" w14:textId="77777777" w:rsidR="001C3BCC" w:rsidRPr="00672043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7ACF2860" w14:textId="127059FC" w:rsidR="001C3BCC" w:rsidRDefault="001C3BCC" w:rsidP="001C3BCC">
      <w:pPr>
        <w:pStyle w:val="isonormal"/>
      </w:pPr>
    </w:p>
    <w:p w14:paraId="7B38DD1A" w14:textId="4F87365D" w:rsidR="001C3BCC" w:rsidRDefault="001C3BCC" w:rsidP="001C3BCC">
      <w:pPr>
        <w:pStyle w:val="isonormal"/>
        <w:jc w:val="left"/>
      </w:pPr>
    </w:p>
    <w:p w14:paraId="7E9D15B0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B55ED82" w14:textId="77777777" w:rsidR="001C3BCC" w:rsidRPr="00F8786F" w:rsidRDefault="001C3BCC" w:rsidP="001C3BCC">
      <w:pPr>
        <w:pStyle w:val="subcap"/>
      </w:pPr>
      <w:r w:rsidRPr="00F8786F">
        <w:lastRenderedPageBreak/>
        <w:t>TERRITORY 122</w:t>
      </w:r>
    </w:p>
    <w:p w14:paraId="5A8575B5" w14:textId="77777777" w:rsidR="001C3BCC" w:rsidRPr="00F8786F" w:rsidRDefault="001C3BCC" w:rsidP="001C3BCC">
      <w:pPr>
        <w:pStyle w:val="subcap2"/>
      </w:pPr>
      <w:r w:rsidRPr="00F8786F">
        <w:t>LIAB, MED PAY</w:t>
      </w:r>
    </w:p>
    <w:p w14:paraId="4D0186BB" w14:textId="77777777" w:rsidR="001C3BCC" w:rsidRPr="00F8786F" w:rsidRDefault="001C3BCC" w:rsidP="001C3BCC">
      <w:pPr>
        <w:pStyle w:val="isonormal"/>
      </w:pPr>
    </w:p>
    <w:p w14:paraId="4E9A95F0" w14:textId="77777777" w:rsidR="001C3BCC" w:rsidRPr="00F8786F" w:rsidRDefault="001C3BCC" w:rsidP="001C3BCC">
      <w:pPr>
        <w:pStyle w:val="isonormal"/>
        <w:sectPr w:rsidR="001C3BCC" w:rsidRPr="00F8786F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F8786F" w14:paraId="79C86A90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B770882" w14:textId="77777777" w:rsidR="001C3BCC" w:rsidRPr="00F8786F" w:rsidRDefault="001C3BCC" w:rsidP="00EA11D4">
            <w:pPr>
              <w:pStyle w:val="tablehead"/>
              <w:rPr>
                <w:kern w:val="18"/>
              </w:rPr>
            </w:pPr>
            <w:r w:rsidRPr="00F8786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08E216B" w14:textId="77777777" w:rsidR="001C3BCC" w:rsidRPr="00F8786F" w:rsidRDefault="001C3BCC" w:rsidP="00EA11D4">
            <w:pPr>
              <w:pStyle w:val="tablehead"/>
              <w:rPr>
                <w:kern w:val="18"/>
              </w:rPr>
            </w:pPr>
            <w:r w:rsidRPr="00F8786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7A4D692" w14:textId="77777777" w:rsidR="001C3BCC" w:rsidRPr="00F8786F" w:rsidRDefault="001C3BCC" w:rsidP="00EA11D4">
            <w:pPr>
              <w:pStyle w:val="tablehead"/>
              <w:rPr>
                <w:kern w:val="18"/>
              </w:rPr>
            </w:pPr>
            <w:r w:rsidRPr="00F8786F">
              <w:rPr>
                <w:kern w:val="18"/>
              </w:rPr>
              <w:t>PERSONAL INJURY PROTECTION</w:t>
            </w:r>
          </w:p>
        </w:tc>
      </w:tr>
      <w:tr w:rsidR="001C3BCC" w:rsidRPr="00F8786F" w14:paraId="56873FCD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8AD1A1D" w14:textId="77777777" w:rsidR="001C3BCC" w:rsidRPr="00F8786F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3CF917E" w14:textId="77777777" w:rsidR="001C3BCC" w:rsidRPr="00F8786F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0D6924" w14:textId="77777777" w:rsidR="001C3BCC" w:rsidRPr="00F8786F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F8786F" w14:paraId="3E1AEEB3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DA77E61" w14:textId="77777777" w:rsidR="001C3BCC" w:rsidRPr="00F8786F" w:rsidRDefault="001C3BCC" w:rsidP="00EA11D4">
            <w:pPr>
              <w:pStyle w:val="tablehead"/>
              <w:rPr>
                <w:kern w:val="18"/>
              </w:rPr>
            </w:pPr>
            <w:r w:rsidRPr="00F8786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DA82016" w14:textId="77777777" w:rsidR="001C3BCC" w:rsidRPr="00F8786F" w:rsidRDefault="001C3BCC" w:rsidP="00EA11D4">
            <w:pPr>
              <w:pStyle w:val="tablehead"/>
              <w:rPr>
                <w:kern w:val="18"/>
              </w:rPr>
            </w:pPr>
            <w:r w:rsidRPr="00F8786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5E3C574" w14:textId="77777777" w:rsidR="001C3BCC" w:rsidRPr="00F8786F" w:rsidRDefault="001C3BCC" w:rsidP="00EA11D4">
            <w:pPr>
              <w:pStyle w:val="tablehead"/>
              <w:rPr>
                <w:kern w:val="18"/>
              </w:rPr>
            </w:pPr>
            <w:r w:rsidRPr="00F8786F">
              <w:rPr>
                <w:kern w:val="18"/>
              </w:rPr>
              <w:t>Basic Limits</w:t>
            </w:r>
          </w:p>
        </w:tc>
      </w:tr>
      <w:tr w:rsidR="001C3BCC" w:rsidRPr="00F8786F" w14:paraId="1042CF9F" w14:textId="77777777" w:rsidTr="00EA11D4">
        <w:trPr>
          <w:cantSplit/>
        </w:trPr>
        <w:tc>
          <w:tcPr>
            <w:tcW w:w="9360" w:type="dxa"/>
            <w:gridSpan w:val="7"/>
          </w:tcPr>
          <w:p w14:paraId="2A4410BC" w14:textId="77777777" w:rsidR="001C3BCC" w:rsidRPr="00F8786F" w:rsidRDefault="001C3BCC" w:rsidP="00EA11D4">
            <w:pPr>
              <w:pStyle w:val="tabletext11"/>
              <w:rPr>
                <w:b/>
                <w:kern w:val="18"/>
              </w:rPr>
            </w:pPr>
            <w:r w:rsidRPr="00F8786F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F8786F" w14:paraId="55571E85" w14:textId="77777777" w:rsidTr="00EA11D4">
        <w:trPr>
          <w:cantSplit/>
        </w:trPr>
        <w:tc>
          <w:tcPr>
            <w:tcW w:w="3120" w:type="dxa"/>
            <w:gridSpan w:val="3"/>
          </w:tcPr>
          <w:p w14:paraId="6E23B9A3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450</w:t>
            </w:r>
          </w:p>
        </w:tc>
        <w:tc>
          <w:tcPr>
            <w:tcW w:w="3120" w:type="dxa"/>
          </w:tcPr>
          <w:p w14:paraId="6B9588DD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2B080CB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49C4FD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16DE33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8786F" w14:paraId="0BC73D36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3AC5E9" w14:textId="77777777" w:rsidR="001C3BCC" w:rsidRPr="00F8786F" w:rsidRDefault="001C3BCC" w:rsidP="00EA11D4">
            <w:pPr>
              <w:pStyle w:val="tabletext11"/>
              <w:rPr>
                <w:b/>
                <w:kern w:val="18"/>
              </w:rPr>
            </w:pPr>
            <w:r w:rsidRPr="00F8786F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F8786F" w14:paraId="3E343F84" w14:textId="77777777" w:rsidTr="00EA11D4">
        <w:trPr>
          <w:cantSplit/>
        </w:trPr>
        <w:tc>
          <w:tcPr>
            <w:tcW w:w="3120" w:type="dxa"/>
            <w:gridSpan w:val="3"/>
          </w:tcPr>
          <w:p w14:paraId="7583F19E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61D932A8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4794566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684940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CEE502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8786F" w14:paraId="357793D2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7570DC" w14:textId="77777777" w:rsidR="001C3BCC" w:rsidRPr="00F8786F" w:rsidRDefault="001C3BCC" w:rsidP="00EA11D4">
            <w:pPr>
              <w:pStyle w:val="tabletext11"/>
              <w:rPr>
                <w:b/>
                <w:kern w:val="18"/>
              </w:rPr>
            </w:pPr>
            <w:r w:rsidRPr="00F8786F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F8786F" w14:paraId="71739D46" w14:textId="77777777" w:rsidTr="00EA11D4">
        <w:trPr>
          <w:cantSplit/>
        </w:trPr>
        <w:tc>
          <w:tcPr>
            <w:tcW w:w="540" w:type="dxa"/>
            <w:gridSpan w:val="2"/>
          </w:tcPr>
          <w:p w14:paraId="476EA858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3D15A0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b/>
                <w:kern w:val="18"/>
              </w:rPr>
              <w:t>– TAXICABS AND LIMOUSINES</w:t>
            </w:r>
          </w:p>
        </w:tc>
      </w:tr>
      <w:tr w:rsidR="001C3BCC" w:rsidRPr="00F8786F" w14:paraId="11AACBD6" w14:textId="77777777" w:rsidTr="00EA11D4">
        <w:trPr>
          <w:cantSplit/>
        </w:trPr>
        <w:tc>
          <w:tcPr>
            <w:tcW w:w="3120" w:type="dxa"/>
            <w:gridSpan w:val="3"/>
          </w:tcPr>
          <w:p w14:paraId="7B6573E6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1809</w:t>
            </w:r>
          </w:p>
        </w:tc>
        <w:tc>
          <w:tcPr>
            <w:tcW w:w="3120" w:type="dxa"/>
          </w:tcPr>
          <w:p w14:paraId="7E1C26ED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 75</w:t>
            </w:r>
          </w:p>
        </w:tc>
        <w:tc>
          <w:tcPr>
            <w:tcW w:w="1040" w:type="dxa"/>
          </w:tcPr>
          <w:p w14:paraId="190E535A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A063E8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25AEAD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8786F" w14:paraId="62A166D5" w14:textId="77777777" w:rsidTr="00EA11D4">
        <w:trPr>
          <w:cantSplit/>
        </w:trPr>
        <w:tc>
          <w:tcPr>
            <w:tcW w:w="540" w:type="dxa"/>
            <w:gridSpan w:val="2"/>
          </w:tcPr>
          <w:p w14:paraId="605A91EE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9D325A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b/>
                <w:kern w:val="18"/>
              </w:rPr>
              <w:t>– SCHOOL AND CHURCH BUSES</w:t>
            </w:r>
          </w:p>
        </w:tc>
      </w:tr>
      <w:tr w:rsidR="001C3BCC" w:rsidRPr="00F8786F" w14:paraId="106770B9" w14:textId="77777777" w:rsidTr="00EA11D4">
        <w:trPr>
          <w:cantSplit/>
        </w:trPr>
        <w:tc>
          <w:tcPr>
            <w:tcW w:w="3120" w:type="dxa"/>
            <w:gridSpan w:val="3"/>
          </w:tcPr>
          <w:p w14:paraId="64F2E5CC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171</w:t>
            </w:r>
          </w:p>
        </w:tc>
        <w:tc>
          <w:tcPr>
            <w:tcW w:w="3120" w:type="dxa"/>
          </w:tcPr>
          <w:p w14:paraId="5566BCF1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16B50BA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04CDFA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5EEAED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8786F" w14:paraId="0F0232C0" w14:textId="77777777" w:rsidTr="00EA11D4">
        <w:trPr>
          <w:cantSplit/>
        </w:trPr>
        <w:tc>
          <w:tcPr>
            <w:tcW w:w="540" w:type="dxa"/>
            <w:gridSpan w:val="2"/>
          </w:tcPr>
          <w:p w14:paraId="6B5C2EF7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8297B1" w14:textId="77777777" w:rsidR="001C3BCC" w:rsidRPr="00F8786F" w:rsidRDefault="001C3BCC" w:rsidP="00EA11D4">
            <w:pPr>
              <w:pStyle w:val="tabletext11"/>
              <w:rPr>
                <w:b/>
                <w:kern w:val="18"/>
              </w:rPr>
            </w:pPr>
            <w:r w:rsidRPr="00F8786F">
              <w:rPr>
                <w:b/>
                <w:kern w:val="18"/>
              </w:rPr>
              <w:t>– OTHER BUSES</w:t>
            </w:r>
          </w:p>
        </w:tc>
      </w:tr>
      <w:tr w:rsidR="001C3BCC" w:rsidRPr="00F8786F" w14:paraId="03B7FD77" w14:textId="77777777" w:rsidTr="00EA11D4">
        <w:trPr>
          <w:cantSplit/>
        </w:trPr>
        <w:tc>
          <w:tcPr>
            <w:tcW w:w="3120" w:type="dxa"/>
            <w:gridSpan w:val="3"/>
          </w:tcPr>
          <w:p w14:paraId="6261B43C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1422</w:t>
            </w:r>
          </w:p>
        </w:tc>
        <w:tc>
          <w:tcPr>
            <w:tcW w:w="3120" w:type="dxa"/>
          </w:tcPr>
          <w:p w14:paraId="594C3C62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 64</w:t>
            </w:r>
          </w:p>
        </w:tc>
        <w:tc>
          <w:tcPr>
            <w:tcW w:w="1040" w:type="dxa"/>
          </w:tcPr>
          <w:p w14:paraId="5CB56C98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13D9C3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95DFD1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8786F" w14:paraId="0EB52003" w14:textId="77777777" w:rsidTr="00EA11D4">
        <w:trPr>
          <w:cantSplit/>
        </w:trPr>
        <w:tc>
          <w:tcPr>
            <w:tcW w:w="540" w:type="dxa"/>
            <w:gridSpan w:val="2"/>
          </w:tcPr>
          <w:p w14:paraId="44837BF9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37CCB6" w14:textId="77777777" w:rsidR="001C3BCC" w:rsidRPr="00F8786F" w:rsidRDefault="001C3BCC" w:rsidP="00EA11D4">
            <w:pPr>
              <w:pStyle w:val="tabletext11"/>
              <w:rPr>
                <w:b/>
                <w:kern w:val="18"/>
              </w:rPr>
            </w:pPr>
            <w:r w:rsidRPr="00F8786F">
              <w:rPr>
                <w:b/>
                <w:kern w:val="18"/>
              </w:rPr>
              <w:t>– VAN POOLS</w:t>
            </w:r>
          </w:p>
        </w:tc>
      </w:tr>
      <w:tr w:rsidR="001C3BCC" w:rsidRPr="00F8786F" w14:paraId="5C2C3FD7" w14:textId="77777777" w:rsidTr="00EA11D4">
        <w:trPr>
          <w:cantSplit/>
        </w:trPr>
        <w:tc>
          <w:tcPr>
            <w:tcW w:w="3120" w:type="dxa"/>
            <w:gridSpan w:val="3"/>
          </w:tcPr>
          <w:p w14:paraId="5599C7EA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428</w:t>
            </w:r>
          </w:p>
        </w:tc>
        <w:tc>
          <w:tcPr>
            <w:tcW w:w="3120" w:type="dxa"/>
          </w:tcPr>
          <w:p w14:paraId="07974F07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52BF6C0D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A10485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3714F9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8786F" w14:paraId="3650DCB9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899FB77" w14:textId="77777777" w:rsidR="001C3BCC" w:rsidRPr="00F8786F" w:rsidRDefault="001C3BCC" w:rsidP="00EA11D4">
            <w:pPr>
              <w:pStyle w:val="tabletext11"/>
              <w:rPr>
                <w:b/>
                <w:kern w:val="18"/>
              </w:rPr>
            </w:pPr>
            <w:r w:rsidRPr="00F8786F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F8786F" w14:paraId="1A98A902" w14:textId="77777777" w:rsidTr="00EA11D4">
        <w:trPr>
          <w:cantSplit/>
        </w:trPr>
        <w:tc>
          <w:tcPr>
            <w:tcW w:w="3120" w:type="dxa"/>
            <w:gridSpan w:val="3"/>
          </w:tcPr>
          <w:p w14:paraId="57306C8A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$   596</w:t>
            </w:r>
          </w:p>
        </w:tc>
        <w:tc>
          <w:tcPr>
            <w:tcW w:w="3120" w:type="dxa"/>
          </w:tcPr>
          <w:p w14:paraId="77C0C0F9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 xml:space="preserve">Refer to Rule </w:t>
            </w:r>
            <w:r w:rsidRPr="00F8786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8B7FE4D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A3B4E8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F878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5FCF17" w14:textId="77777777" w:rsidR="001C3BCC" w:rsidRPr="00F8786F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F8786F" w14:paraId="0B4403FF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986ABF" w14:textId="77777777" w:rsidR="001C3BCC" w:rsidRPr="00F8786F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F8786F" w14:paraId="75751B74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4B5A029C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23049F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kern w:val="18"/>
              </w:rPr>
              <w:t xml:space="preserve">For Other Than Zone-rated Trucks, Tractors and Trailers Classifications, refer to Rule </w:t>
            </w:r>
            <w:r w:rsidRPr="00F8786F">
              <w:rPr>
                <w:b/>
                <w:kern w:val="18"/>
              </w:rPr>
              <w:t>222.</w:t>
            </w:r>
            <w:r w:rsidRPr="00F8786F">
              <w:rPr>
                <w:kern w:val="18"/>
              </w:rPr>
              <w:t xml:space="preserve"> for premium development.</w:t>
            </w:r>
          </w:p>
        </w:tc>
      </w:tr>
      <w:tr w:rsidR="001C3BCC" w:rsidRPr="00F8786F" w14:paraId="7F3382FA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8AB2D39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9F2B5C1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kern w:val="18"/>
              </w:rPr>
              <w:t xml:space="preserve">For Private Passenger Types Classifications, refer to Rule </w:t>
            </w:r>
            <w:r w:rsidRPr="00F8786F">
              <w:rPr>
                <w:b/>
                <w:kern w:val="18"/>
              </w:rPr>
              <w:t>232.</w:t>
            </w:r>
            <w:r w:rsidRPr="00F8786F">
              <w:rPr>
                <w:kern w:val="18"/>
              </w:rPr>
              <w:t xml:space="preserve"> for premium development.</w:t>
            </w:r>
          </w:p>
        </w:tc>
      </w:tr>
      <w:tr w:rsidR="001C3BCC" w:rsidRPr="00F8786F" w14:paraId="0FEFC391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634B72A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F63BA52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kern w:val="18"/>
              </w:rPr>
              <w:t xml:space="preserve">For Other Than Zone-rated Public Autos, refer to Rule </w:t>
            </w:r>
            <w:r w:rsidRPr="00F8786F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F8786F">
              <w:rPr>
                <w:rStyle w:val="rulelink"/>
              </w:rPr>
              <w:t xml:space="preserve"> </w:t>
            </w:r>
          </w:p>
        </w:tc>
      </w:tr>
      <w:tr w:rsidR="001C3BCC" w:rsidRPr="00F8786F" w14:paraId="10E6D58A" w14:textId="77777777" w:rsidTr="00EA11D4">
        <w:trPr>
          <w:cantSplit/>
        </w:trPr>
        <w:tc>
          <w:tcPr>
            <w:tcW w:w="220" w:type="dxa"/>
          </w:tcPr>
          <w:p w14:paraId="7C2E5B1A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969F4F3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kern w:val="18"/>
              </w:rPr>
              <w:t xml:space="preserve">For liability increased limits factors, refer to Rule </w:t>
            </w:r>
            <w:r w:rsidRPr="00F8786F">
              <w:rPr>
                <w:rStyle w:val="rulelink"/>
              </w:rPr>
              <w:t>300.</w:t>
            </w:r>
          </w:p>
        </w:tc>
      </w:tr>
      <w:tr w:rsidR="001C3BCC" w:rsidRPr="00F8786F" w14:paraId="16D381E8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29AB8A6" w14:textId="77777777" w:rsidR="001C3BCC" w:rsidRPr="00F8786F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F878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4AA5D8C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  <w:r w:rsidRPr="00F8786F">
              <w:rPr>
                <w:kern w:val="18"/>
              </w:rPr>
              <w:t xml:space="preserve">Other Than Auto losses for </w:t>
            </w:r>
            <w:r w:rsidRPr="00F8786F">
              <w:t>Auto Dealers</w:t>
            </w:r>
            <w:r w:rsidRPr="00F8786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8786F">
              <w:rPr>
                <w:rStyle w:val="rulelink"/>
              </w:rPr>
              <w:t>249.</w:t>
            </w:r>
          </w:p>
        </w:tc>
      </w:tr>
      <w:tr w:rsidR="001C3BCC" w:rsidRPr="00F8786F" w14:paraId="631C780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2B54AC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5C2C4D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524ECC2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34F676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DFF1DF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39AFD57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FAF3B2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63D359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741F9AC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9C67A2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4076EF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661AD1D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825434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E555D6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463490B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F078C0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552335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744C716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A02B52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AAD223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38BA208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A6D9A7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F8AAB8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252EA6B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7E79B0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0F39F1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5288EA2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BDD3D5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744BB3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6F3E124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8B584B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C720B2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5E4F2D5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4FD774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0956AF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0707BD5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8C7F64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FD129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4BEDC8C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F80D05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18652A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78A12E1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3BA5C5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537AF8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69E2B52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71484C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EF6AD8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68B3F92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4BE34C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B9D72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4CCA9F4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6A25BB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366B9A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29D9187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4E3B32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41A80F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2C3DBA1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8BB4D2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A482E0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1181AA08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19FCB8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01074C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7211CB8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64A9F5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D8E68F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F8786F" w14:paraId="69362CA3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FB9A9C6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0B2DF89" w14:textId="77777777" w:rsidR="001C3BCC" w:rsidRPr="00F8786F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113D7ACF" w14:textId="6B368558" w:rsidR="001C3BCC" w:rsidRDefault="001C3BCC" w:rsidP="001C3BCC">
      <w:pPr>
        <w:pStyle w:val="isonormal"/>
      </w:pPr>
    </w:p>
    <w:p w14:paraId="25A673E9" w14:textId="7DB97DB1" w:rsidR="001C3BCC" w:rsidRDefault="001C3BCC" w:rsidP="001C3BCC">
      <w:pPr>
        <w:pStyle w:val="isonormal"/>
        <w:jc w:val="left"/>
      </w:pPr>
    </w:p>
    <w:p w14:paraId="43658180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825EF75" w14:textId="77777777" w:rsidR="001C3BCC" w:rsidRPr="00965C4B" w:rsidRDefault="001C3BCC" w:rsidP="001C3BCC">
      <w:pPr>
        <w:pStyle w:val="subcap"/>
      </w:pPr>
      <w:r w:rsidRPr="00965C4B">
        <w:lastRenderedPageBreak/>
        <w:t>TERRITORY 123</w:t>
      </w:r>
    </w:p>
    <w:p w14:paraId="52601AD1" w14:textId="77777777" w:rsidR="001C3BCC" w:rsidRPr="00965C4B" w:rsidRDefault="001C3BCC" w:rsidP="001C3BCC">
      <w:pPr>
        <w:pStyle w:val="subcap2"/>
      </w:pPr>
      <w:r w:rsidRPr="00965C4B">
        <w:t>LIAB, MED PAY</w:t>
      </w:r>
    </w:p>
    <w:p w14:paraId="4BF1B06C" w14:textId="77777777" w:rsidR="001C3BCC" w:rsidRPr="00965C4B" w:rsidRDefault="001C3BCC" w:rsidP="001C3BCC">
      <w:pPr>
        <w:pStyle w:val="isonormal"/>
      </w:pPr>
    </w:p>
    <w:p w14:paraId="1209F9AD" w14:textId="77777777" w:rsidR="001C3BCC" w:rsidRPr="00965C4B" w:rsidRDefault="001C3BCC" w:rsidP="001C3BCC">
      <w:pPr>
        <w:pStyle w:val="isonormal"/>
        <w:sectPr w:rsidR="001C3BCC" w:rsidRPr="00965C4B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965C4B" w14:paraId="0696072B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3BC1E8B" w14:textId="77777777" w:rsidR="001C3BCC" w:rsidRPr="00965C4B" w:rsidRDefault="001C3BCC" w:rsidP="00EA11D4">
            <w:pPr>
              <w:pStyle w:val="tablehead"/>
              <w:rPr>
                <w:kern w:val="18"/>
              </w:rPr>
            </w:pPr>
            <w:r w:rsidRPr="00965C4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2EC72EC" w14:textId="77777777" w:rsidR="001C3BCC" w:rsidRPr="00965C4B" w:rsidRDefault="001C3BCC" w:rsidP="00EA11D4">
            <w:pPr>
              <w:pStyle w:val="tablehead"/>
              <w:rPr>
                <w:kern w:val="18"/>
              </w:rPr>
            </w:pPr>
            <w:r w:rsidRPr="00965C4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4017298" w14:textId="77777777" w:rsidR="001C3BCC" w:rsidRPr="00965C4B" w:rsidRDefault="001C3BCC" w:rsidP="00EA11D4">
            <w:pPr>
              <w:pStyle w:val="tablehead"/>
              <w:rPr>
                <w:kern w:val="18"/>
              </w:rPr>
            </w:pPr>
            <w:r w:rsidRPr="00965C4B">
              <w:rPr>
                <w:kern w:val="18"/>
              </w:rPr>
              <w:t>PERSONAL INJURY PROTECTION</w:t>
            </w:r>
          </w:p>
        </w:tc>
      </w:tr>
      <w:tr w:rsidR="001C3BCC" w:rsidRPr="00965C4B" w14:paraId="4C7ECE14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49DADD9" w14:textId="77777777" w:rsidR="001C3BCC" w:rsidRPr="00965C4B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02344A2" w14:textId="77777777" w:rsidR="001C3BCC" w:rsidRPr="00965C4B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40CDCC9" w14:textId="77777777" w:rsidR="001C3BCC" w:rsidRPr="00965C4B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965C4B" w14:paraId="6C81EA21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B4C4E9" w14:textId="77777777" w:rsidR="001C3BCC" w:rsidRPr="00965C4B" w:rsidRDefault="001C3BCC" w:rsidP="00EA11D4">
            <w:pPr>
              <w:pStyle w:val="tablehead"/>
              <w:rPr>
                <w:kern w:val="18"/>
              </w:rPr>
            </w:pPr>
            <w:r w:rsidRPr="00965C4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CF2EAD9" w14:textId="77777777" w:rsidR="001C3BCC" w:rsidRPr="00965C4B" w:rsidRDefault="001C3BCC" w:rsidP="00EA11D4">
            <w:pPr>
              <w:pStyle w:val="tablehead"/>
              <w:rPr>
                <w:kern w:val="18"/>
              </w:rPr>
            </w:pPr>
            <w:r w:rsidRPr="00965C4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E285641" w14:textId="77777777" w:rsidR="001C3BCC" w:rsidRPr="00965C4B" w:rsidRDefault="001C3BCC" w:rsidP="00EA11D4">
            <w:pPr>
              <w:pStyle w:val="tablehead"/>
              <w:rPr>
                <w:kern w:val="18"/>
              </w:rPr>
            </w:pPr>
            <w:r w:rsidRPr="00965C4B">
              <w:rPr>
                <w:kern w:val="18"/>
              </w:rPr>
              <w:t>Basic Limits</w:t>
            </w:r>
          </w:p>
        </w:tc>
      </w:tr>
      <w:tr w:rsidR="001C3BCC" w:rsidRPr="00965C4B" w14:paraId="4BD4D2B8" w14:textId="77777777" w:rsidTr="00EA11D4">
        <w:trPr>
          <w:cantSplit/>
        </w:trPr>
        <w:tc>
          <w:tcPr>
            <w:tcW w:w="9360" w:type="dxa"/>
            <w:gridSpan w:val="7"/>
          </w:tcPr>
          <w:p w14:paraId="4EFFF131" w14:textId="77777777" w:rsidR="001C3BCC" w:rsidRPr="00965C4B" w:rsidRDefault="001C3BCC" w:rsidP="00EA11D4">
            <w:pPr>
              <w:pStyle w:val="tabletext11"/>
              <w:rPr>
                <w:b/>
                <w:kern w:val="18"/>
              </w:rPr>
            </w:pPr>
            <w:r w:rsidRPr="00965C4B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965C4B" w14:paraId="036C0FA9" w14:textId="77777777" w:rsidTr="00EA11D4">
        <w:trPr>
          <w:cantSplit/>
        </w:trPr>
        <w:tc>
          <w:tcPr>
            <w:tcW w:w="3120" w:type="dxa"/>
            <w:gridSpan w:val="3"/>
          </w:tcPr>
          <w:p w14:paraId="3EA4C897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320</w:t>
            </w:r>
          </w:p>
        </w:tc>
        <w:tc>
          <w:tcPr>
            <w:tcW w:w="3120" w:type="dxa"/>
          </w:tcPr>
          <w:p w14:paraId="52B02A56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B550B25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99657B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D6EDC2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965C4B" w14:paraId="43F59B62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A17440" w14:textId="77777777" w:rsidR="001C3BCC" w:rsidRPr="00965C4B" w:rsidRDefault="001C3BCC" w:rsidP="00EA11D4">
            <w:pPr>
              <w:pStyle w:val="tabletext11"/>
              <w:rPr>
                <w:b/>
                <w:kern w:val="18"/>
              </w:rPr>
            </w:pPr>
            <w:r w:rsidRPr="00965C4B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965C4B" w14:paraId="03B3549F" w14:textId="77777777" w:rsidTr="00EA11D4">
        <w:trPr>
          <w:cantSplit/>
        </w:trPr>
        <w:tc>
          <w:tcPr>
            <w:tcW w:w="3120" w:type="dxa"/>
            <w:gridSpan w:val="3"/>
          </w:tcPr>
          <w:p w14:paraId="4056DA2A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336</w:t>
            </w:r>
          </w:p>
        </w:tc>
        <w:tc>
          <w:tcPr>
            <w:tcW w:w="3120" w:type="dxa"/>
          </w:tcPr>
          <w:p w14:paraId="5EFC55BF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1726E16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F5F278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63D371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965C4B" w14:paraId="5A502AB0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C1FE94" w14:textId="77777777" w:rsidR="001C3BCC" w:rsidRPr="00965C4B" w:rsidRDefault="001C3BCC" w:rsidP="00EA11D4">
            <w:pPr>
              <w:pStyle w:val="tabletext11"/>
              <w:rPr>
                <w:b/>
                <w:kern w:val="18"/>
              </w:rPr>
            </w:pPr>
            <w:r w:rsidRPr="00965C4B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965C4B" w14:paraId="1036D924" w14:textId="77777777" w:rsidTr="00EA11D4">
        <w:trPr>
          <w:cantSplit/>
        </w:trPr>
        <w:tc>
          <w:tcPr>
            <w:tcW w:w="540" w:type="dxa"/>
            <w:gridSpan w:val="2"/>
          </w:tcPr>
          <w:p w14:paraId="5082813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A52986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b/>
                <w:kern w:val="18"/>
              </w:rPr>
              <w:t>– TAXICABS AND LIMOUSINES</w:t>
            </w:r>
          </w:p>
        </w:tc>
      </w:tr>
      <w:tr w:rsidR="001C3BCC" w:rsidRPr="00965C4B" w14:paraId="3C370BD2" w14:textId="77777777" w:rsidTr="00EA11D4">
        <w:trPr>
          <w:cantSplit/>
        </w:trPr>
        <w:tc>
          <w:tcPr>
            <w:tcW w:w="3120" w:type="dxa"/>
            <w:gridSpan w:val="3"/>
          </w:tcPr>
          <w:p w14:paraId="2334FD4A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1286</w:t>
            </w:r>
          </w:p>
        </w:tc>
        <w:tc>
          <w:tcPr>
            <w:tcW w:w="3120" w:type="dxa"/>
          </w:tcPr>
          <w:p w14:paraId="42E5D719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 53</w:t>
            </w:r>
          </w:p>
        </w:tc>
        <w:tc>
          <w:tcPr>
            <w:tcW w:w="1040" w:type="dxa"/>
          </w:tcPr>
          <w:p w14:paraId="0679C469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7099F5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CF0D1D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965C4B" w14:paraId="7F567C45" w14:textId="77777777" w:rsidTr="00EA11D4">
        <w:trPr>
          <w:cantSplit/>
        </w:trPr>
        <w:tc>
          <w:tcPr>
            <w:tcW w:w="540" w:type="dxa"/>
            <w:gridSpan w:val="2"/>
          </w:tcPr>
          <w:p w14:paraId="26CD3B8D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A7255E8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b/>
                <w:kern w:val="18"/>
              </w:rPr>
              <w:t>– SCHOOL AND CHURCH BUSES</w:t>
            </w:r>
          </w:p>
        </w:tc>
      </w:tr>
      <w:tr w:rsidR="001C3BCC" w:rsidRPr="00965C4B" w14:paraId="5C951C67" w14:textId="77777777" w:rsidTr="00EA11D4">
        <w:trPr>
          <w:cantSplit/>
        </w:trPr>
        <w:tc>
          <w:tcPr>
            <w:tcW w:w="3120" w:type="dxa"/>
            <w:gridSpan w:val="3"/>
          </w:tcPr>
          <w:p w14:paraId="33EA5ED9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122</w:t>
            </w:r>
          </w:p>
        </w:tc>
        <w:tc>
          <w:tcPr>
            <w:tcW w:w="3120" w:type="dxa"/>
          </w:tcPr>
          <w:p w14:paraId="4145875E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3670781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9797FC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AE7A42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965C4B" w14:paraId="18C974C0" w14:textId="77777777" w:rsidTr="00EA11D4">
        <w:trPr>
          <w:cantSplit/>
        </w:trPr>
        <w:tc>
          <w:tcPr>
            <w:tcW w:w="540" w:type="dxa"/>
            <w:gridSpan w:val="2"/>
          </w:tcPr>
          <w:p w14:paraId="5F6F80D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AFC29A" w14:textId="77777777" w:rsidR="001C3BCC" w:rsidRPr="00965C4B" w:rsidRDefault="001C3BCC" w:rsidP="00EA11D4">
            <w:pPr>
              <w:pStyle w:val="tabletext11"/>
              <w:rPr>
                <w:b/>
                <w:kern w:val="18"/>
              </w:rPr>
            </w:pPr>
            <w:r w:rsidRPr="00965C4B">
              <w:rPr>
                <w:b/>
                <w:kern w:val="18"/>
              </w:rPr>
              <w:t>– OTHER BUSES</w:t>
            </w:r>
          </w:p>
        </w:tc>
      </w:tr>
      <w:tr w:rsidR="001C3BCC" w:rsidRPr="00965C4B" w14:paraId="0044559A" w14:textId="77777777" w:rsidTr="00EA11D4">
        <w:trPr>
          <w:cantSplit/>
        </w:trPr>
        <w:tc>
          <w:tcPr>
            <w:tcW w:w="3120" w:type="dxa"/>
            <w:gridSpan w:val="3"/>
          </w:tcPr>
          <w:p w14:paraId="0390A552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1011</w:t>
            </w:r>
          </w:p>
        </w:tc>
        <w:tc>
          <w:tcPr>
            <w:tcW w:w="3120" w:type="dxa"/>
          </w:tcPr>
          <w:p w14:paraId="5F22FDC6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5C6E7D9A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D573A2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C1DCE7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965C4B" w14:paraId="27019674" w14:textId="77777777" w:rsidTr="00EA11D4">
        <w:trPr>
          <w:cantSplit/>
        </w:trPr>
        <w:tc>
          <w:tcPr>
            <w:tcW w:w="540" w:type="dxa"/>
            <w:gridSpan w:val="2"/>
          </w:tcPr>
          <w:p w14:paraId="58949397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6EEECDC" w14:textId="77777777" w:rsidR="001C3BCC" w:rsidRPr="00965C4B" w:rsidRDefault="001C3BCC" w:rsidP="00EA11D4">
            <w:pPr>
              <w:pStyle w:val="tabletext11"/>
              <w:rPr>
                <w:b/>
                <w:kern w:val="18"/>
              </w:rPr>
            </w:pPr>
            <w:r w:rsidRPr="00965C4B">
              <w:rPr>
                <w:b/>
                <w:kern w:val="18"/>
              </w:rPr>
              <w:t>– VAN POOLS</w:t>
            </w:r>
          </w:p>
        </w:tc>
      </w:tr>
      <w:tr w:rsidR="001C3BCC" w:rsidRPr="00965C4B" w14:paraId="4C4F5EB7" w14:textId="77777777" w:rsidTr="00EA11D4">
        <w:trPr>
          <w:cantSplit/>
        </w:trPr>
        <w:tc>
          <w:tcPr>
            <w:tcW w:w="3120" w:type="dxa"/>
            <w:gridSpan w:val="3"/>
          </w:tcPr>
          <w:p w14:paraId="02F5B484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304</w:t>
            </w:r>
          </w:p>
        </w:tc>
        <w:tc>
          <w:tcPr>
            <w:tcW w:w="3120" w:type="dxa"/>
          </w:tcPr>
          <w:p w14:paraId="271ACD4C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A42AFEF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642DB3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3A2FFA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965C4B" w14:paraId="16AD44C9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BF1649B" w14:textId="77777777" w:rsidR="001C3BCC" w:rsidRPr="00965C4B" w:rsidRDefault="001C3BCC" w:rsidP="00EA11D4">
            <w:pPr>
              <w:pStyle w:val="tabletext11"/>
              <w:rPr>
                <w:b/>
                <w:kern w:val="18"/>
              </w:rPr>
            </w:pPr>
            <w:r w:rsidRPr="00965C4B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965C4B" w14:paraId="3CDCCB0E" w14:textId="77777777" w:rsidTr="00EA11D4">
        <w:trPr>
          <w:cantSplit/>
        </w:trPr>
        <w:tc>
          <w:tcPr>
            <w:tcW w:w="3120" w:type="dxa"/>
            <w:gridSpan w:val="3"/>
          </w:tcPr>
          <w:p w14:paraId="10348886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$   436</w:t>
            </w:r>
          </w:p>
        </w:tc>
        <w:tc>
          <w:tcPr>
            <w:tcW w:w="3120" w:type="dxa"/>
          </w:tcPr>
          <w:p w14:paraId="4A662451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 xml:space="preserve">Refer to Rule </w:t>
            </w:r>
            <w:r w:rsidRPr="00965C4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B8C14A3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00898E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65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A9EC59" w14:textId="77777777" w:rsidR="001C3BCC" w:rsidRPr="00965C4B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965C4B" w14:paraId="64E7A3BF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669ED1" w14:textId="77777777" w:rsidR="001C3BCC" w:rsidRPr="00965C4B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965C4B" w14:paraId="12F1CEFC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581BEEA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85D964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kern w:val="18"/>
              </w:rPr>
              <w:t xml:space="preserve">For Other Than Zone-rated Trucks, Tractors and Trailers Classifications, refer to Rule </w:t>
            </w:r>
            <w:r w:rsidRPr="00965C4B">
              <w:rPr>
                <w:b/>
                <w:kern w:val="18"/>
              </w:rPr>
              <w:t>222.</w:t>
            </w:r>
            <w:r w:rsidRPr="00965C4B">
              <w:rPr>
                <w:kern w:val="18"/>
              </w:rPr>
              <w:t xml:space="preserve"> for premium development.</w:t>
            </w:r>
          </w:p>
        </w:tc>
      </w:tr>
      <w:tr w:rsidR="001C3BCC" w:rsidRPr="00965C4B" w14:paraId="31D45641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619E648C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484483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kern w:val="18"/>
              </w:rPr>
              <w:t xml:space="preserve">For Private Passenger Types Classifications, refer to Rule </w:t>
            </w:r>
            <w:r w:rsidRPr="00965C4B">
              <w:rPr>
                <w:b/>
                <w:kern w:val="18"/>
              </w:rPr>
              <w:t>232.</w:t>
            </w:r>
            <w:r w:rsidRPr="00965C4B">
              <w:rPr>
                <w:kern w:val="18"/>
              </w:rPr>
              <w:t xml:space="preserve"> for premium development.</w:t>
            </w:r>
          </w:p>
        </w:tc>
      </w:tr>
      <w:tr w:rsidR="001C3BCC" w:rsidRPr="00965C4B" w14:paraId="2AFBBC2F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39FDCC63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96C476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kern w:val="18"/>
              </w:rPr>
              <w:t xml:space="preserve">For Other Than Zone-rated Public Autos, refer to Rule </w:t>
            </w:r>
            <w:r w:rsidRPr="00965C4B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965C4B">
              <w:rPr>
                <w:rStyle w:val="rulelink"/>
              </w:rPr>
              <w:t xml:space="preserve"> </w:t>
            </w:r>
          </w:p>
        </w:tc>
      </w:tr>
      <w:tr w:rsidR="001C3BCC" w:rsidRPr="00965C4B" w14:paraId="469E21B7" w14:textId="77777777" w:rsidTr="00EA11D4">
        <w:trPr>
          <w:cantSplit/>
        </w:trPr>
        <w:tc>
          <w:tcPr>
            <w:tcW w:w="220" w:type="dxa"/>
          </w:tcPr>
          <w:p w14:paraId="166F1E55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FEB72C1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kern w:val="18"/>
              </w:rPr>
              <w:t xml:space="preserve">For liability increased limits factors, refer to Rule </w:t>
            </w:r>
            <w:r w:rsidRPr="00965C4B">
              <w:rPr>
                <w:rStyle w:val="rulelink"/>
              </w:rPr>
              <w:t>300.</w:t>
            </w:r>
          </w:p>
        </w:tc>
      </w:tr>
      <w:tr w:rsidR="001C3BCC" w:rsidRPr="00965C4B" w14:paraId="503344D7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B804DE3" w14:textId="77777777" w:rsidR="001C3BCC" w:rsidRPr="00965C4B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965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438C03A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  <w:r w:rsidRPr="00965C4B">
              <w:rPr>
                <w:kern w:val="18"/>
              </w:rPr>
              <w:t xml:space="preserve">Other Than Auto losses for </w:t>
            </w:r>
            <w:r w:rsidRPr="00965C4B">
              <w:t>Auto Dealers</w:t>
            </w:r>
            <w:r w:rsidRPr="00965C4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65C4B">
              <w:rPr>
                <w:rStyle w:val="rulelink"/>
              </w:rPr>
              <w:t>249.</w:t>
            </w:r>
          </w:p>
        </w:tc>
      </w:tr>
      <w:tr w:rsidR="001C3BCC" w:rsidRPr="00965C4B" w14:paraId="189959B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E4C8CA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F7E1AC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532EDC7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141108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DE3F4A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3ADB8DF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CD82B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1DC356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0304D76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E105E9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AC6754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11D918B6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C7AA95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E80A1E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60521A6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95C29A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576889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665A527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CB9199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9D6C8E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2A3F792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1B4327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EBFC6B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4A5A215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169BD0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645693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36CB0D9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BDDB92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9D6F7E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44C9C9D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D43085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5624AD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79F58369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50A0B6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321FAA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1571406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BF5E5C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93DC24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1DB6682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C14614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AA34B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422C853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C6F8E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48D552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5FBF1C5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FFE520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05DB69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5A39CD3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B01817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99114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1024132C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8224F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D2340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3212E32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002BDE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9FB5EB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38A6547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A0D610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40F290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40D5126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03C82D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2349DB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2CFB8C7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30BE75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0766B1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65C4B" w14:paraId="5489646C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949585F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DD020DC" w14:textId="77777777" w:rsidR="001C3BCC" w:rsidRPr="00965C4B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5017FD84" w14:textId="3966109F" w:rsidR="001C3BCC" w:rsidRDefault="001C3BCC" w:rsidP="001C3BCC">
      <w:pPr>
        <w:pStyle w:val="isonormal"/>
      </w:pPr>
    </w:p>
    <w:p w14:paraId="1B987A02" w14:textId="438D54D3" w:rsidR="001C3BCC" w:rsidRDefault="001C3BCC" w:rsidP="001C3BCC">
      <w:pPr>
        <w:pStyle w:val="isonormal"/>
        <w:jc w:val="left"/>
      </w:pPr>
    </w:p>
    <w:p w14:paraId="21E6F5E1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4736DB7" w14:textId="77777777" w:rsidR="001C3BCC" w:rsidRPr="00B374E6" w:rsidRDefault="001C3BCC" w:rsidP="001C3BCC">
      <w:pPr>
        <w:pStyle w:val="subcap"/>
      </w:pPr>
      <w:r w:rsidRPr="00B374E6">
        <w:lastRenderedPageBreak/>
        <w:t>TERRITORY 124</w:t>
      </w:r>
    </w:p>
    <w:p w14:paraId="4B44C911" w14:textId="77777777" w:rsidR="001C3BCC" w:rsidRPr="00B374E6" w:rsidRDefault="001C3BCC" w:rsidP="001C3BCC">
      <w:pPr>
        <w:pStyle w:val="subcap2"/>
      </w:pPr>
      <w:r w:rsidRPr="00B374E6">
        <w:t>LIAB, MED PAY</w:t>
      </w:r>
    </w:p>
    <w:p w14:paraId="28E264DF" w14:textId="77777777" w:rsidR="001C3BCC" w:rsidRPr="00B374E6" w:rsidRDefault="001C3BCC" w:rsidP="001C3BCC">
      <w:pPr>
        <w:pStyle w:val="isonormal"/>
      </w:pPr>
    </w:p>
    <w:p w14:paraId="104494BC" w14:textId="77777777" w:rsidR="001C3BCC" w:rsidRPr="00B374E6" w:rsidRDefault="001C3BCC" w:rsidP="001C3BCC">
      <w:pPr>
        <w:pStyle w:val="isonormal"/>
        <w:sectPr w:rsidR="001C3BCC" w:rsidRPr="00B374E6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3BCC" w:rsidRPr="00B374E6" w14:paraId="0D868962" w14:textId="77777777" w:rsidTr="00EA11D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0A9BFB" w14:textId="77777777" w:rsidR="001C3BCC" w:rsidRPr="00B374E6" w:rsidRDefault="001C3BCC" w:rsidP="00EA11D4">
            <w:pPr>
              <w:pStyle w:val="tablehead"/>
              <w:rPr>
                <w:kern w:val="18"/>
              </w:rPr>
            </w:pPr>
            <w:r w:rsidRPr="00B374E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C0EC20D" w14:textId="77777777" w:rsidR="001C3BCC" w:rsidRPr="00B374E6" w:rsidRDefault="001C3BCC" w:rsidP="00EA11D4">
            <w:pPr>
              <w:pStyle w:val="tablehead"/>
              <w:rPr>
                <w:kern w:val="18"/>
              </w:rPr>
            </w:pPr>
            <w:r w:rsidRPr="00B374E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374CB5" w14:textId="77777777" w:rsidR="001C3BCC" w:rsidRPr="00B374E6" w:rsidRDefault="001C3BCC" w:rsidP="00EA11D4">
            <w:pPr>
              <w:pStyle w:val="tablehead"/>
              <w:rPr>
                <w:kern w:val="18"/>
              </w:rPr>
            </w:pPr>
            <w:r w:rsidRPr="00B374E6">
              <w:rPr>
                <w:kern w:val="18"/>
              </w:rPr>
              <w:t>PERSONAL INJURY PROTECTION</w:t>
            </w:r>
          </w:p>
        </w:tc>
      </w:tr>
      <w:tr w:rsidR="001C3BCC" w:rsidRPr="00B374E6" w14:paraId="58013663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D512EF8" w14:textId="77777777" w:rsidR="001C3BCC" w:rsidRPr="00B374E6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E83CD0A" w14:textId="77777777" w:rsidR="001C3BCC" w:rsidRPr="00B374E6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15DD6AC" w14:textId="77777777" w:rsidR="001C3BCC" w:rsidRPr="00B374E6" w:rsidRDefault="001C3BCC" w:rsidP="00EA11D4">
            <w:pPr>
              <w:pStyle w:val="tablehead"/>
              <w:rPr>
                <w:kern w:val="18"/>
              </w:rPr>
            </w:pPr>
          </w:p>
        </w:tc>
      </w:tr>
      <w:tr w:rsidR="001C3BCC" w:rsidRPr="00B374E6" w14:paraId="75654DC8" w14:textId="77777777" w:rsidTr="00EA11D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1904CC1" w14:textId="77777777" w:rsidR="001C3BCC" w:rsidRPr="00B374E6" w:rsidRDefault="001C3BCC" w:rsidP="00EA11D4">
            <w:pPr>
              <w:pStyle w:val="tablehead"/>
              <w:rPr>
                <w:kern w:val="18"/>
              </w:rPr>
            </w:pPr>
            <w:r w:rsidRPr="00B374E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7DD6B51" w14:textId="77777777" w:rsidR="001C3BCC" w:rsidRPr="00B374E6" w:rsidRDefault="001C3BCC" w:rsidP="00EA11D4">
            <w:pPr>
              <w:pStyle w:val="tablehead"/>
              <w:rPr>
                <w:kern w:val="18"/>
              </w:rPr>
            </w:pPr>
            <w:r w:rsidRPr="00B374E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46AEF25" w14:textId="77777777" w:rsidR="001C3BCC" w:rsidRPr="00B374E6" w:rsidRDefault="001C3BCC" w:rsidP="00EA11D4">
            <w:pPr>
              <w:pStyle w:val="tablehead"/>
              <w:rPr>
                <w:kern w:val="18"/>
              </w:rPr>
            </w:pPr>
            <w:r w:rsidRPr="00B374E6">
              <w:rPr>
                <w:kern w:val="18"/>
              </w:rPr>
              <w:t>Basic Limits</w:t>
            </w:r>
          </w:p>
        </w:tc>
      </w:tr>
      <w:tr w:rsidR="001C3BCC" w:rsidRPr="00B374E6" w14:paraId="43839C1A" w14:textId="77777777" w:rsidTr="00EA11D4">
        <w:trPr>
          <w:cantSplit/>
        </w:trPr>
        <w:tc>
          <w:tcPr>
            <w:tcW w:w="9360" w:type="dxa"/>
            <w:gridSpan w:val="7"/>
          </w:tcPr>
          <w:p w14:paraId="4A65EEB6" w14:textId="77777777" w:rsidR="001C3BCC" w:rsidRPr="00B374E6" w:rsidRDefault="001C3BCC" w:rsidP="00EA11D4">
            <w:pPr>
              <w:pStyle w:val="tabletext11"/>
              <w:rPr>
                <w:b/>
                <w:kern w:val="18"/>
              </w:rPr>
            </w:pPr>
            <w:r w:rsidRPr="00B374E6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3BCC" w:rsidRPr="00B374E6" w14:paraId="1AFF1D9F" w14:textId="77777777" w:rsidTr="00EA11D4">
        <w:trPr>
          <w:cantSplit/>
        </w:trPr>
        <w:tc>
          <w:tcPr>
            <w:tcW w:w="3120" w:type="dxa"/>
            <w:gridSpan w:val="3"/>
          </w:tcPr>
          <w:p w14:paraId="2B085F13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341</w:t>
            </w:r>
          </w:p>
        </w:tc>
        <w:tc>
          <w:tcPr>
            <w:tcW w:w="3120" w:type="dxa"/>
          </w:tcPr>
          <w:p w14:paraId="7B341645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8474204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BC4B21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9AE2E4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374E6" w14:paraId="143AE1E2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8202511" w14:textId="77777777" w:rsidR="001C3BCC" w:rsidRPr="00B374E6" w:rsidRDefault="001C3BCC" w:rsidP="00EA11D4">
            <w:pPr>
              <w:pStyle w:val="tabletext11"/>
              <w:rPr>
                <w:b/>
                <w:kern w:val="18"/>
              </w:rPr>
            </w:pPr>
            <w:r w:rsidRPr="00B374E6">
              <w:rPr>
                <w:b/>
                <w:kern w:val="18"/>
              </w:rPr>
              <w:t>RULE 232. PRIVATE PASSENGER TYPES CLASSIFICATIONS</w:t>
            </w:r>
          </w:p>
        </w:tc>
      </w:tr>
      <w:tr w:rsidR="001C3BCC" w:rsidRPr="00B374E6" w14:paraId="101A1E09" w14:textId="77777777" w:rsidTr="00EA11D4">
        <w:trPr>
          <w:cantSplit/>
        </w:trPr>
        <w:tc>
          <w:tcPr>
            <w:tcW w:w="3120" w:type="dxa"/>
            <w:gridSpan w:val="3"/>
          </w:tcPr>
          <w:p w14:paraId="31F85360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1EA34D2A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9D3FC14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7A7178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5FD923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374E6" w14:paraId="557F465E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FEFEBC" w14:textId="77777777" w:rsidR="001C3BCC" w:rsidRPr="00B374E6" w:rsidRDefault="001C3BCC" w:rsidP="00EA11D4">
            <w:pPr>
              <w:pStyle w:val="tabletext11"/>
              <w:rPr>
                <w:b/>
                <w:kern w:val="18"/>
              </w:rPr>
            </w:pPr>
            <w:r w:rsidRPr="00B374E6">
              <w:rPr>
                <w:b/>
                <w:kern w:val="18"/>
              </w:rPr>
              <w:t>RULE 240. PUBLIC AUTO CLASSIFICATIONS –</w:t>
            </w:r>
          </w:p>
        </w:tc>
      </w:tr>
      <w:tr w:rsidR="001C3BCC" w:rsidRPr="00B374E6" w14:paraId="5C09F0AB" w14:textId="77777777" w:rsidTr="00EA11D4">
        <w:trPr>
          <w:cantSplit/>
        </w:trPr>
        <w:tc>
          <w:tcPr>
            <w:tcW w:w="540" w:type="dxa"/>
            <w:gridSpan w:val="2"/>
          </w:tcPr>
          <w:p w14:paraId="0EBB5659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EC51C6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b/>
                <w:kern w:val="18"/>
              </w:rPr>
              <w:t>– TAXICABS AND LIMOUSINES</w:t>
            </w:r>
          </w:p>
        </w:tc>
      </w:tr>
      <w:tr w:rsidR="001C3BCC" w:rsidRPr="00B374E6" w14:paraId="641FC928" w14:textId="77777777" w:rsidTr="00EA11D4">
        <w:trPr>
          <w:cantSplit/>
        </w:trPr>
        <w:tc>
          <w:tcPr>
            <w:tcW w:w="3120" w:type="dxa"/>
            <w:gridSpan w:val="3"/>
          </w:tcPr>
          <w:p w14:paraId="0462C4DD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1371</w:t>
            </w:r>
          </w:p>
        </w:tc>
        <w:tc>
          <w:tcPr>
            <w:tcW w:w="3120" w:type="dxa"/>
          </w:tcPr>
          <w:p w14:paraId="5C27059C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600F1BC5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A93633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911000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374E6" w14:paraId="6891E372" w14:textId="77777777" w:rsidTr="00EA11D4">
        <w:trPr>
          <w:cantSplit/>
        </w:trPr>
        <w:tc>
          <w:tcPr>
            <w:tcW w:w="540" w:type="dxa"/>
            <w:gridSpan w:val="2"/>
          </w:tcPr>
          <w:p w14:paraId="3274F8CC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7967DA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b/>
                <w:kern w:val="18"/>
              </w:rPr>
              <w:t>– SCHOOL AND CHURCH BUSES</w:t>
            </w:r>
          </w:p>
        </w:tc>
      </w:tr>
      <w:tr w:rsidR="001C3BCC" w:rsidRPr="00B374E6" w14:paraId="102C8F0D" w14:textId="77777777" w:rsidTr="00EA11D4">
        <w:trPr>
          <w:cantSplit/>
        </w:trPr>
        <w:tc>
          <w:tcPr>
            <w:tcW w:w="3120" w:type="dxa"/>
            <w:gridSpan w:val="3"/>
          </w:tcPr>
          <w:p w14:paraId="3FCF70AB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130</w:t>
            </w:r>
          </w:p>
        </w:tc>
        <w:tc>
          <w:tcPr>
            <w:tcW w:w="3120" w:type="dxa"/>
          </w:tcPr>
          <w:p w14:paraId="14222B50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DE451B5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1F8F0E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BFE121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374E6" w14:paraId="3A6B8892" w14:textId="77777777" w:rsidTr="00EA11D4">
        <w:trPr>
          <w:cantSplit/>
        </w:trPr>
        <w:tc>
          <w:tcPr>
            <w:tcW w:w="540" w:type="dxa"/>
            <w:gridSpan w:val="2"/>
          </w:tcPr>
          <w:p w14:paraId="187893F5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D0D440" w14:textId="77777777" w:rsidR="001C3BCC" w:rsidRPr="00B374E6" w:rsidRDefault="001C3BCC" w:rsidP="00EA11D4">
            <w:pPr>
              <w:pStyle w:val="tabletext11"/>
              <w:rPr>
                <w:b/>
                <w:kern w:val="18"/>
              </w:rPr>
            </w:pPr>
            <w:r w:rsidRPr="00B374E6">
              <w:rPr>
                <w:b/>
                <w:kern w:val="18"/>
              </w:rPr>
              <w:t>– OTHER BUSES</w:t>
            </w:r>
          </w:p>
        </w:tc>
      </w:tr>
      <w:tr w:rsidR="001C3BCC" w:rsidRPr="00B374E6" w14:paraId="597A4FA6" w14:textId="77777777" w:rsidTr="00EA11D4">
        <w:trPr>
          <w:cantSplit/>
        </w:trPr>
        <w:tc>
          <w:tcPr>
            <w:tcW w:w="3120" w:type="dxa"/>
            <w:gridSpan w:val="3"/>
          </w:tcPr>
          <w:p w14:paraId="4A632367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1078</w:t>
            </w:r>
          </w:p>
        </w:tc>
        <w:tc>
          <w:tcPr>
            <w:tcW w:w="3120" w:type="dxa"/>
          </w:tcPr>
          <w:p w14:paraId="58520281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5D36F1C4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E5E36B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5232F9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374E6" w14:paraId="6594D483" w14:textId="77777777" w:rsidTr="00EA11D4">
        <w:trPr>
          <w:cantSplit/>
        </w:trPr>
        <w:tc>
          <w:tcPr>
            <w:tcW w:w="540" w:type="dxa"/>
            <w:gridSpan w:val="2"/>
          </w:tcPr>
          <w:p w14:paraId="444E814D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2C33354" w14:textId="77777777" w:rsidR="001C3BCC" w:rsidRPr="00B374E6" w:rsidRDefault="001C3BCC" w:rsidP="00EA11D4">
            <w:pPr>
              <w:pStyle w:val="tabletext11"/>
              <w:rPr>
                <w:b/>
                <w:kern w:val="18"/>
              </w:rPr>
            </w:pPr>
            <w:r w:rsidRPr="00B374E6">
              <w:rPr>
                <w:b/>
                <w:kern w:val="18"/>
              </w:rPr>
              <w:t>– VAN POOLS</w:t>
            </w:r>
          </w:p>
        </w:tc>
      </w:tr>
      <w:tr w:rsidR="001C3BCC" w:rsidRPr="00B374E6" w14:paraId="15EF1850" w14:textId="77777777" w:rsidTr="00EA11D4">
        <w:trPr>
          <w:cantSplit/>
        </w:trPr>
        <w:tc>
          <w:tcPr>
            <w:tcW w:w="3120" w:type="dxa"/>
            <w:gridSpan w:val="3"/>
          </w:tcPr>
          <w:p w14:paraId="19A98BDF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324</w:t>
            </w:r>
          </w:p>
        </w:tc>
        <w:tc>
          <w:tcPr>
            <w:tcW w:w="3120" w:type="dxa"/>
          </w:tcPr>
          <w:p w14:paraId="18679B2B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9B87A17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30AA69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0640C2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374E6" w14:paraId="4454B4AA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08473A1" w14:textId="77777777" w:rsidR="001C3BCC" w:rsidRPr="00B374E6" w:rsidRDefault="001C3BCC" w:rsidP="00EA11D4">
            <w:pPr>
              <w:pStyle w:val="tabletext11"/>
              <w:rPr>
                <w:b/>
                <w:kern w:val="18"/>
              </w:rPr>
            </w:pPr>
            <w:r w:rsidRPr="00B374E6">
              <w:rPr>
                <w:b/>
                <w:kern w:val="18"/>
              </w:rPr>
              <w:t>RULE 249. AUTO DEALERS – PREMIUM DEVELOPMENT</w:t>
            </w:r>
          </w:p>
        </w:tc>
      </w:tr>
      <w:tr w:rsidR="001C3BCC" w:rsidRPr="00B374E6" w14:paraId="74593D7F" w14:textId="77777777" w:rsidTr="00EA11D4">
        <w:trPr>
          <w:cantSplit/>
        </w:trPr>
        <w:tc>
          <w:tcPr>
            <w:tcW w:w="3120" w:type="dxa"/>
            <w:gridSpan w:val="3"/>
          </w:tcPr>
          <w:p w14:paraId="00A3BB0C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$   429</w:t>
            </w:r>
          </w:p>
        </w:tc>
        <w:tc>
          <w:tcPr>
            <w:tcW w:w="3120" w:type="dxa"/>
          </w:tcPr>
          <w:p w14:paraId="244B744F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 xml:space="preserve">Refer to Rule </w:t>
            </w:r>
            <w:r w:rsidRPr="00B374E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DB9AFF9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A0CE6B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374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1BB0C4" w14:textId="77777777" w:rsidR="001C3BCC" w:rsidRPr="00B374E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374E6" w14:paraId="726ED1BC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99195D" w14:textId="77777777" w:rsidR="001C3BCC" w:rsidRPr="00B374E6" w:rsidRDefault="001C3BCC" w:rsidP="00EA11D4">
            <w:pPr>
              <w:pStyle w:val="tabletext11"/>
              <w:rPr>
                <w:b/>
                <w:kern w:val="18"/>
              </w:rPr>
            </w:pPr>
          </w:p>
        </w:tc>
      </w:tr>
      <w:tr w:rsidR="001C3BCC" w:rsidRPr="00B374E6" w14:paraId="76E47196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071080B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B4E5375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kern w:val="18"/>
              </w:rPr>
              <w:t xml:space="preserve">For Other Than Zone-rated Trucks, Tractors and Trailers Classifications, refer to Rule </w:t>
            </w:r>
            <w:r w:rsidRPr="00B374E6">
              <w:rPr>
                <w:b/>
                <w:kern w:val="18"/>
              </w:rPr>
              <w:t>222.</w:t>
            </w:r>
            <w:r w:rsidRPr="00B374E6">
              <w:rPr>
                <w:kern w:val="18"/>
              </w:rPr>
              <w:t xml:space="preserve"> for premium development.</w:t>
            </w:r>
          </w:p>
        </w:tc>
      </w:tr>
      <w:tr w:rsidR="001C3BCC" w:rsidRPr="00B374E6" w14:paraId="71FC39E9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34E68FA3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C213BB5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kern w:val="18"/>
              </w:rPr>
              <w:t xml:space="preserve">For Private Passenger Types Classifications, refer to Rule </w:t>
            </w:r>
            <w:r w:rsidRPr="00B374E6">
              <w:rPr>
                <w:b/>
                <w:kern w:val="18"/>
              </w:rPr>
              <w:t>232.</w:t>
            </w:r>
            <w:r w:rsidRPr="00B374E6">
              <w:rPr>
                <w:kern w:val="18"/>
              </w:rPr>
              <w:t xml:space="preserve"> for premium development.</w:t>
            </w:r>
          </w:p>
        </w:tc>
      </w:tr>
      <w:tr w:rsidR="001C3BCC" w:rsidRPr="00B374E6" w14:paraId="1065B832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4469175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2473269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kern w:val="18"/>
              </w:rPr>
              <w:t xml:space="preserve">For Other Than Zone-rated Public Autos, refer to Rule </w:t>
            </w:r>
            <w:r w:rsidRPr="00B374E6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  <w:r w:rsidRPr="00B374E6">
              <w:rPr>
                <w:rStyle w:val="rulelink"/>
              </w:rPr>
              <w:t xml:space="preserve"> </w:t>
            </w:r>
          </w:p>
        </w:tc>
      </w:tr>
      <w:tr w:rsidR="001C3BCC" w:rsidRPr="00B374E6" w14:paraId="5BDA466F" w14:textId="77777777" w:rsidTr="00EA11D4">
        <w:trPr>
          <w:cantSplit/>
        </w:trPr>
        <w:tc>
          <w:tcPr>
            <w:tcW w:w="220" w:type="dxa"/>
          </w:tcPr>
          <w:p w14:paraId="295805AC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0DE511B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kern w:val="18"/>
              </w:rPr>
              <w:t xml:space="preserve">For liability increased limits factors, refer to Rule </w:t>
            </w:r>
            <w:r w:rsidRPr="00B374E6">
              <w:rPr>
                <w:rStyle w:val="rulelink"/>
              </w:rPr>
              <w:t>300.</w:t>
            </w:r>
          </w:p>
        </w:tc>
      </w:tr>
      <w:tr w:rsidR="001C3BCC" w:rsidRPr="00B374E6" w14:paraId="7F3D77CA" w14:textId="77777777" w:rsidTr="00EA11D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FCCF10E" w14:textId="77777777" w:rsidR="001C3BCC" w:rsidRPr="00B374E6" w:rsidRDefault="001C3BCC" w:rsidP="00EA11D4">
            <w:pPr>
              <w:pStyle w:val="tabletext11"/>
              <w:jc w:val="both"/>
              <w:rPr>
                <w:kern w:val="18"/>
              </w:rPr>
            </w:pPr>
            <w:r w:rsidRPr="00B374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4489308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  <w:r w:rsidRPr="00B374E6">
              <w:rPr>
                <w:kern w:val="18"/>
              </w:rPr>
              <w:t xml:space="preserve">Other Than Auto losses for </w:t>
            </w:r>
            <w:r w:rsidRPr="00B374E6">
              <w:t>Auto Dealers</w:t>
            </w:r>
            <w:r w:rsidRPr="00B374E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374E6">
              <w:rPr>
                <w:rStyle w:val="rulelink"/>
              </w:rPr>
              <w:t>249.</w:t>
            </w:r>
          </w:p>
        </w:tc>
      </w:tr>
      <w:tr w:rsidR="001C3BCC" w:rsidRPr="00B374E6" w14:paraId="6153A15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297112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E3C6EE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450CC85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61F480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EDC78A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6F2665A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6E3E7F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604AE8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175B3C8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174496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AF04E3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61CD9C1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2CD1A5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7363EF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288D04EB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EB1200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1E6172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2FBC4D97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026F2F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702EB3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2E69A05A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F9550C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409A3B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1FDDE41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396B26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D04B1A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6401940E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82F575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0F5376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28AA775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99D426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6C8155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6AE047ED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B0254F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941B18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74FCBC7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3431A1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60C1EF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38D0239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D849B4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9031B7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119BA835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F1C666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550489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7E086CC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90A1B8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98C69F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7089A6BF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41A573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74E534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1113F111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CEE9B1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E81253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3978C820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13D6D7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25E2C1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51D09AE3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A24E70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A7FE39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649475F4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D2C98F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8B5DA6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62908FA2" w14:textId="77777777" w:rsidTr="00EA11D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7E0AE0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74092B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374E6" w14:paraId="28D6CBAD" w14:textId="77777777" w:rsidTr="00EA11D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EE331F6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D008AB9" w14:textId="77777777" w:rsidR="001C3BCC" w:rsidRPr="00B374E6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1FFC020A" w14:textId="68CC3F44" w:rsidR="001C3BCC" w:rsidRDefault="001C3BCC" w:rsidP="001C3BCC">
      <w:pPr>
        <w:pStyle w:val="isonormal"/>
      </w:pPr>
    </w:p>
    <w:p w14:paraId="7EA41387" w14:textId="778E1D99" w:rsidR="001C3BCC" w:rsidRDefault="001C3BCC" w:rsidP="001C3BCC">
      <w:pPr>
        <w:pStyle w:val="isonormal"/>
        <w:jc w:val="left"/>
      </w:pPr>
    </w:p>
    <w:p w14:paraId="36AC2E10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66FFC06" w14:textId="77777777" w:rsidR="001C3BCC" w:rsidRPr="00B83DF0" w:rsidRDefault="001C3BCC" w:rsidP="001C3BCC">
      <w:pPr>
        <w:pStyle w:val="subcap"/>
      </w:pPr>
      <w:r w:rsidRPr="00B83DF0">
        <w:lastRenderedPageBreak/>
        <w:t>TERRITORY 101</w:t>
      </w:r>
    </w:p>
    <w:p w14:paraId="11242E5A" w14:textId="77777777" w:rsidR="001C3BCC" w:rsidRPr="00B83DF0" w:rsidRDefault="001C3BCC" w:rsidP="001C3BCC">
      <w:pPr>
        <w:pStyle w:val="subcap2"/>
      </w:pPr>
      <w:r w:rsidRPr="00B83DF0">
        <w:t>PHYS DAM</w:t>
      </w:r>
    </w:p>
    <w:p w14:paraId="3412E0B4" w14:textId="77777777" w:rsidR="001C3BCC" w:rsidRPr="00B83DF0" w:rsidRDefault="001C3BCC" w:rsidP="001C3BCC">
      <w:pPr>
        <w:pStyle w:val="isonormal"/>
      </w:pPr>
    </w:p>
    <w:p w14:paraId="53432119" w14:textId="77777777" w:rsidR="001C3BCC" w:rsidRPr="00B83DF0" w:rsidRDefault="001C3BCC" w:rsidP="001C3BCC">
      <w:pPr>
        <w:pStyle w:val="isonormal"/>
        <w:sectPr w:rsidR="001C3BCC" w:rsidRPr="00B83DF0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B83DF0" w14:paraId="73DF3BA8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1598F67" w14:textId="77777777" w:rsidR="001C3BCC" w:rsidRPr="00B83DF0" w:rsidRDefault="001C3BCC" w:rsidP="00EA11D4">
            <w:pPr>
              <w:pStyle w:val="tablehead"/>
              <w:rPr>
                <w:kern w:val="18"/>
              </w:rPr>
            </w:pPr>
            <w:r w:rsidRPr="00B83DF0">
              <w:rPr>
                <w:kern w:val="18"/>
              </w:rPr>
              <w:t>PHYSICAL DAMAGE</w:t>
            </w:r>
            <w:r w:rsidRPr="00B83DF0">
              <w:rPr>
                <w:kern w:val="18"/>
              </w:rPr>
              <w:br/>
              <w:t>Original Cost New Range</w:t>
            </w:r>
            <w:r w:rsidRPr="00B83DF0">
              <w:rPr>
                <w:kern w:val="18"/>
              </w:rPr>
              <w:br/>
              <w:t>$25,000 – 29,999</w:t>
            </w:r>
          </w:p>
        </w:tc>
      </w:tr>
      <w:tr w:rsidR="001C3BCC" w:rsidRPr="00B83DF0" w14:paraId="0D8F7F01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60082AF" w14:textId="77777777" w:rsidR="001C3BCC" w:rsidRPr="00B83DF0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A247B7" w14:textId="77777777" w:rsidR="001C3BCC" w:rsidRPr="00B83DF0" w:rsidRDefault="001C3BCC" w:rsidP="00EA11D4">
            <w:pPr>
              <w:pStyle w:val="tablehead"/>
              <w:rPr>
                <w:kern w:val="18"/>
              </w:rPr>
            </w:pPr>
            <w:r w:rsidRPr="00B83DF0">
              <w:rPr>
                <w:kern w:val="18"/>
              </w:rPr>
              <w:t>Specified</w:t>
            </w:r>
            <w:r w:rsidRPr="00B83DF0">
              <w:rPr>
                <w:kern w:val="18"/>
              </w:rPr>
              <w:br/>
              <w:t>Causes</w:t>
            </w:r>
            <w:r w:rsidRPr="00B83DF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A63703" w14:textId="77777777" w:rsidR="001C3BCC" w:rsidRPr="00B83DF0" w:rsidRDefault="001C3BCC" w:rsidP="00EA11D4">
            <w:pPr>
              <w:pStyle w:val="tablehead"/>
              <w:rPr>
                <w:kern w:val="18"/>
              </w:rPr>
            </w:pPr>
            <w:r w:rsidRPr="00B83DF0">
              <w:rPr>
                <w:kern w:val="18"/>
              </w:rPr>
              <w:br/>
            </w:r>
            <w:r w:rsidRPr="00B83DF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992790" w14:textId="77777777" w:rsidR="001C3BCC" w:rsidRPr="00B83DF0" w:rsidRDefault="001C3BCC" w:rsidP="00EA11D4">
            <w:pPr>
              <w:pStyle w:val="tablehead"/>
              <w:rPr>
                <w:kern w:val="18"/>
              </w:rPr>
            </w:pPr>
            <w:r w:rsidRPr="00B83DF0">
              <w:rPr>
                <w:kern w:val="18"/>
              </w:rPr>
              <w:t>$500</w:t>
            </w:r>
            <w:r w:rsidRPr="00B83DF0">
              <w:rPr>
                <w:kern w:val="18"/>
              </w:rPr>
              <w:br/>
              <w:t>Ded.</w:t>
            </w:r>
            <w:r w:rsidRPr="00B83DF0">
              <w:rPr>
                <w:kern w:val="18"/>
              </w:rPr>
              <w:br/>
              <w:t>Coll.</w:t>
            </w:r>
          </w:p>
        </w:tc>
      </w:tr>
      <w:tr w:rsidR="001C3BCC" w:rsidRPr="00B83DF0" w14:paraId="30C03BA8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5080BF9" w14:textId="77777777" w:rsidR="001C3BCC" w:rsidRPr="00B83DF0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B83DF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B83DF0" w14:paraId="2BDE2BC4" w14:textId="77777777" w:rsidTr="00EA11D4">
        <w:trPr>
          <w:cantSplit/>
        </w:trPr>
        <w:tc>
          <w:tcPr>
            <w:tcW w:w="540" w:type="dxa"/>
            <w:gridSpan w:val="2"/>
          </w:tcPr>
          <w:p w14:paraId="59BD5A98" w14:textId="77777777" w:rsidR="001C3BCC" w:rsidRPr="00B83DF0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496CC2" w14:textId="77777777" w:rsidR="001C3BCC" w:rsidRPr="00B83DF0" w:rsidRDefault="001C3BCC" w:rsidP="00EA11D4">
            <w:pPr>
              <w:pStyle w:val="tabletext11"/>
              <w:rPr>
                <w:b/>
                <w:kern w:val="18"/>
              </w:rPr>
            </w:pPr>
            <w:r w:rsidRPr="00B83DF0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B83DF0" w14:paraId="5F7CB682" w14:textId="77777777" w:rsidTr="00EA11D4">
        <w:trPr>
          <w:cantSplit/>
        </w:trPr>
        <w:tc>
          <w:tcPr>
            <w:tcW w:w="540" w:type="dxa"/>
            <w:gridSpan w:val="2"/>
          </w:tcPr>
          <w:p w14:paraId="0541B727" w14:textId="77777777" w:rsidR="001C3BCC" w:rsidRPr="00B83DF0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1C0871" w14:textId="77777777" w:rsidR="001C3BCC" w:rsidRPr="00B83DF0" w:rsidRDefault="001C3BCC" w:rsidP="00EA11D4">
            <w:pPr>
              <w:pStyle w:val="tabletext11"/>
              <w:rPr>
                <w:b/>
                <w:kern w:val="18"/>
              </w:rPr>
            </w:pPr>
            <w:r w:rsidRPr="00B83DF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B83DF0" w14:paraId="2AA0C211" w14:textId="77777777" w:rsidTr="00EA11D4">
        <w:trPr>
          <w:cantSplit/>
        </w:trPr>
        <w:tc>
          <w:tcPr>
            <w:tcW w:w="4860" w:type="dxa"/>
            <w:gridSpan w:val="3"/>
          </w:tcPr>
          <w:p w14:paraId="4E7282CD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10C9B1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11164F44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1FEB8D84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290</w:t>
            </w:r>
          </w:p>
        </w:tc>
      </w:tr>
      <w:tr w:rsidR="001C3BCC" w:rsidRPr="00B83DF0" w14:paraId="1D58B558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41DA18" w14:textId="77777777" w:rsidR="001C3BCC" w:rsidRPr="00B83DF0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B83DF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B83DF0" w14:paraId="061F8797" w14:textId="77777777" w:rsidTr="00EA11D4">
        <w:trPr>
          <w:cantSplit/>
        </w:trPr>
        <w:tc>
          <w:tcPr>
            <w:tcW w:w="4860" w:type="dxa"/>
            <w:gridSpan w:val="3"/>
          </w:tcPr>
          <w:p w14:paraId="6F31B6B9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3BDB87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61C1DA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56B30B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B83DF0" w14:paraId="0275CD04" w14:textId="77777777" w:rsidTr="00EA11D4">
        <w:trPr>
          <w:cantSplit/>
        </w:trPr>
        <w:tc>
          <w:tcPr>
            <w:tcW w:w="4860" w:type="dxa"/>
            <w:gridSpan w:val="3"/>
          </w:tcPr>
          <w:p w14:paraId="02A15020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8B8BCF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617F2FCF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6759FE18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411</w:t>
            </w:r>
          </w:p>
        </w:tc>
      </w:tr>
      <w:tr w:rsidR="001C3BCC" w:rsidRPr="00B83DF0" w14:paraId="444BF44E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46D450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560C8859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E82CD4" w14:textId="77777777" w:rsidR="001C3BCC" w:rsidRPr="00B83DF0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B83DF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B83DF0" w14:paraId="1546F7CC" w14:textId="77777777" w:rsidTr="00EA11D4">
        <w:trPr>
          <w:cantSplit/>
        </w:trPr>
        <w:tc>
          <w:tcPr>
            <w:tcW w:w="540" w:type="dxa"/>
            <w:gridSpan w:val="2"/>
          </w:tcPr>
          <w:p w14:paraId="39D7952D" w14:textId="77777777" w:rsidR="001C3BCC" w:rsidRPr="00B83DF0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82A6D5" w14:textId="77777777" w:rsidR="001C3BCC" w:rsidRPr="00B83DF0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B83DF0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B83DF0" w14:paraId="08223818" w14:textId="77777777" w:rsidTr="00EA11D4">
        <w:trPr>
          <w:cantSplit/>
        </w:trPr>
        <w:tc>
          <w:tcPr>
            <w:tcW w:w="4860" w:type="dxa"/>
            <w:gridSpan w:val="3"/>
          </w:tcPr>
          <w:p w14:paraId="5E9D0C59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EF97DC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07A1B17C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225</w:t>
            </w:r>
          </w:p>
        </w:tc>
        <w:tc>
          <w:tcPr>
            <w:tcW w:w="1500" w:type="dxa"/>
          </w:tcPr>
          <w:p w14:paraId="61229E5D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653</w:t>
            </w:r>
          </w:p>
        </w:tc>
      </w:tr>
      <w:tr w:rsidR="001C3BCC" w:rsidRPr="00B83DF0" w14:paraId="699C90A3" w14:textId="77777777" w:rsidTr="00EA11D4">
        <w:trPr>
          <w:cantSplit/>
        </w:trPr>
        <w:tc>
          <w:tcPr>
            <w:tcW w:w="540" w:type="dxa"/>
            <w:gridSpan w:val="2"/>
          </w:tcPr>
          <w:p w14:paraId="23CEB02F" w14:textId="77777777" w:rsidR="001C3BCC" w:rsidRPr="00B83DF0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49CF25" w14:textId="77777777" w:rsidR="001C3BCC" w:rsidRPr="00B83DF0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B83DF0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B83DF0" w14:paraId="1360E6F3" w14:textId="77777777" w:rsidTr="00EA11D4">
        <w:trPr>
          <w:cantSplit/>
        </w:trPr>
        <w:tc>
          <w:tcPr>
            <w:tcW w:w="4860" w:type="dxa"/>
            <w:gridSpan w:val="3"/>
          </w:tcPr>
          <w:p w14:paraId="3665A105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DF148E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50248053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235BC9FE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183</w:t>
            </w:r>
          </w:p>
        </w:tc>
      </w:tr>
      <w:tr w:rsidR="001C3BCC" w:rsidRPr="00B83DF0" w14:paraId="7B496910" w14:textId="77777777" w:rsidTr="00EA11D4">
        <w:trPr>
          <w:cantSplit/>
        </w:trPr>
        <w:tc>
          <w:tcPr>
            <w:tcW w:w="540" w:type="dxa"/>
            <w:gridSpan w:val="2"/>
          </w:tcPr>
          <w:p w14:paraId="0788AB4F" w14:textId="77777777" w:rsidR="001C3BCC" w:rsidRPr="00B83DF0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209D90" w14:textId="77777777" w:rsidR="001C3BCC" w:rsidRPr="00B83DF0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B83DF0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B83DF0" w14:paraId="32E1661B" w14:textId="77777777" w:rsidTr="00EA11D4">
        <w:trPr>
          <w:cantSplit/>
        </w:trPr>
        <w:tc>
          <w:tcPr>
            <w:tcW w:w="4860" w:type="dxa"/>
            <w:gridSpan w:val="3"/>
          </w:tcPr>
          <w:p w14:paraId="4A507D27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DE2234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40D2E0FC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750DF0F2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183</w:t>
            </w:r>
          </w:p>
        </w:tc>
      </w:tr>
      <w:tr w:rsidR="001C3BCC" w:rsidRPr="00B83DF0" w14:paraId="2B475A45" w14:textId="77777777" w:rsidTr="00EA11D4">
        <w:trPr>
          <w:cantSplit/>
        </w:trPr>
        <w:tc>
          <w:tcPr>
            <w:tcW w:w="540" w:type="dxa"/>
            <w:gridSpan w:val="2"/>
          </w:tcPr>
          <w:p w14:paraId="0C16ECC2" w14:textId="77777777" w:rsidR="001C3BCC" w:rsidRPr="00B83DF0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8584DF" w14:textId="77777777" w:rsidR="001C3BCC" w:rsidRPr="00B83DF0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B83DF0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B83DF0" w14:paraId="4AA6A8FD" w14:textId="77777777" w:rsidTr="00EA11D4">
        <w:trPr>
          <w:cantSplit/>
        </w:trPr>
        <w:tc>
          <w:tcPr>
            <w:tcW w:w="4860" w:type="dxa"/>
            <w:gridSpan w:val="3"/>
          </w:tcPr>
          <w:p w14:paraId="6B5EDB2F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0B9D46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259D625E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225</w:t>
            </w:r>
          </w:p>
        </w:tc>
        <w:tc>
          <w:tcPr>
            <w:tcW w:w="1500" w:type="dxa"/>
          </w:tcPr>
          <w:p w14:paraId="21D3851F" w14:textId="77777777" w:rsidR="001C3BCC" w:rsidRPr="00B83DF0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B83DF0">
              <w:rPr>
                <w:kern w:val="18"/>
              </w:rPr>
              <w:t>$   653</w:t>
            </w:r>
          </w:p>
        </w:tc>
      </w:tr>
      <w:tr w:rsidR="001C3BCC" w:rsidRPr="00B83DF0" w14:paraId="0443385E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6ADCA9F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2C8A632E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D61257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2381830D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540BB1CD" w14:textId="77777777" w:rsidR="001C3BCC" w:rsidRPr="00B83DF0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B83D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FB0FA5C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B83DF0" w14:paraId="54638338" w14:textId="77777777" w:rsidTr="00EA11D4">
        <w:trPr>
          <w:cantSplit/>
        </w:trPr>
        <w:tc>
          <w:tcPr>
            <w:tcW w:w="220" w:type="dxa"/>
          </w:tcPr>
          <w:p w14:paraId="3A8D4537" w14:textId="77777777" w:rsidR="001C3BCC" w:rsidRPr="00B83DF0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B83D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A5315C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B83DF0" w14:paraId="19770836" w14:textId="77777777" w:rsidTr="00EA11D4">
        <w:trPr>
          <w:cantSplit/>
        </w:trPr>
        <w:tc>
          <w:tcPr>
            <w:tcW w:w="220" w:type="dxa"/>
          </w:tcPr>
          <w:p w14:paraId="08ADCB4C" w14:textId="77777777" w:rsidR="001C3BCC" w:rsidRPr="00B83DF0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B83D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5CCED2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B83DF0" w14:paraId="0F1055DF" w14:textId="77777777" w:rsidTr="00EA11D4">
        <w:trPr>
          <w:cantSplit/>
        </w:trPr>
        <w:tc>
          <w:tcPr>
            <w:tcW w:w="220" w:type="dxa"/>
          </w:tcPr>
          <w:p w14:paraId="0682C2C2" w14:textId="77777777" w:rsidR="001C3BCC" w:rsidRPr="00B83DF0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B83D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76365C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Deductible factors, refer to Rule </w:t>
            </w:r>
            <w:r w:rsidRPr="00B83DF0">
              <w:rPr>
                <w:rStyle w:val="rulelink"/>
              </w:rPr>
              <w:t>298.</w:t>
            </w:r>
          </w:p>
        </w:tc>
      </w:tr>
      <w:tr w:rsidR="001C3BCC" w:rsidRPr="00B83DF0" w14:paraId="4DAE01AC" w14:textId="77777777" w:rsidTr="00EA11D4">
        <w:trPr>
          <w:cantSplit/>
        </w:trPr>
        <w:tc>
          <w:tcPr>
            <w:tcW w:w="220" w:type="dxa"/>
          </w:tcPr>
          <w:p w14:paraId="00BAF574" w14:textId="77777777" w:rsidR="001C3BCC" w:rsidRPr="00B83DF0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B83D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67016A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Vehicle Value factors, refer to Rule </w:t>
            </w:r>
            <w:r w:rsidRPr="00B83DF0">
              <w:rPr>
                <w:rStyle w:val="rulelink"/>
              </w:rPr>
              <w:t>301.</w:t>
            </w:r>
          </w:p>
        </w:tc>
      </w:tr>
      <w:tr w:rsidR="001C3BCC" w:rsidRPr="00B83DF0" w14:paraId="7BC0508B" w14:textId="77777777" w:rsidTr="00EA11D4">
        <w:trPr>
          <w:cantSplit/>
        </w:trPr>
        <w:tc>
          <w:tcPr>
            <w:tcW w:w="220" w:type="dxa"/>
          </w:tcPr>
          <w:p w14:paraId="2782F160" w14:textId="77777777" w:rsidR="001C3BCC" w:rsidRPr="00B83DF0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6572AF6A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46121353" w14:textId="77777777" w:rsidTr="00EA11D4">
        <w:trPr>
          <w:cantSplit/>
        </w:trPr>
        <w:tc>
          <w:tcPr>
            <w:tcW w:w="220" w:type="dxa"/>
          </w:tcPr>
          <w:p w14:paraId="1BDED8F0" w14:textId="77777777" w:rsidR="001C3BCC" w:rsidRPr="00B83DF0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352D27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65DDC925" w14:textId="77777777" w:rsidTr="00EA11D4">
        <w:trPr>
          <w:cantSplit/>
        </w:trPr>
        <w:tc>
          <w:tcPr>
            <w:tcW w:w="220" w:type="dxa"/>
          </w:tcPr>
          <w:p w14:paraId="3E7C2F0B" w14:textId="77777777" w:rsidR="001C3BCC" w:rsidRPr="00B83DF0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25954F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5A910C96" w14:textId="77777777" w:rsidTr="00EA11D4">
        <w:trPr>
          <w:cantSplit/>
        </w:trPr>
        <w:tc>
          <w:tcPr>
            <w:tcW w:w="220" w:type="dxa"/>
          </w:tcPr>
          <w:p w14:paraId="087A7B4B" w14:textId="77777777" w:rsidR="001C3BCC" w:rsidRPr="00B83DF0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D8A078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545A8D6C" w14:textId="77777777" w:rsidTr="00EA11D4">
        <w:trPr>
          <w:cantSplit/>
        </w:trPr>
        <w:tc>
          <w:tcPr>
            <w:tcW w:w="220" w:type="dxa"/>
          </w:tcPr>
          <w:p w14:paraId="099CAD0A" w14:textId="77777777" w:rsidR="001C3BCC" w:rsidRPr="00B83DF0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A7043D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521C1FD0" w14:textId="77777777" w:rsidTr="00EA11D4">
        <w:trPr>
          <w:cantSplit/>
        </w:trPr>
        <w:tc>
          <w:tcPr>
            <w:tcW w:w="220" w:type="dxa"/>
          </w:tcPr>
          <w:p w14:paraId="30F04C57" w14:textId="77777777" w:rsidR="001C3BCC" w:rsidRPr="00B83DF0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AD72DC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16F2E2C8" w14:textId="77777777" w:rsidTr="00EA11D4">
        <w:trPr>
          <w:cantSplit/>
        </w:trPr>
        <w:tc>
          <w:tcPr>
            <w:tcW w:w="220" w:type="dxa"/>
          </w:tcPr>
          <w:p w14:paraId="1BFD49C1" w14:textId="77777777" w:rsidR="001C3BCC" w:rsidRPr="00B83DF0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0326C3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3C3654C0" w14:textId="77777777" w:rsidTr="00EA11D4">
        <w:trPr>
          <w:cantSplit/>
        </w:trPr>
        <w:tc>
          <w:tcPr>
            <w:tcW w:w="220" w:type="dxa"/>
          </w:tcPr>
          <w:p w14:paraId="7EF2C142" w14:textId="77777777" w:rsidR="001C3BCC" w:rsidRPr="00B83DF0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ED006E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1C0FADC5" w14:textId="77777777" w:rsidTr="00EA11D4">
        <w:trPr>
          <w:cantSplit/>
        </w:trPr>
        <w:tc>
          <w:tcPr>
            <w:tcW w:w="220" w:type="dxa"/>
          </w:tcPr>
          <w:p w14:paraId="0B5E2CF5" w14:textId="77777777" w:rsidR="001C3BCC" w:rsidRPr="00B83DF0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EF795D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B83DF0" w14:paraId="6736771A" w14:textId="77777777" w:rsidTr="00EA11D4">
        <w:trPr>
          <w:cantSplit/>
        </w:trPr>
        <w:tc>
          <w:tcPr>
            <w:tcW w:w="220" w:type="dxa"/>
          </w:tcPr>
          <w:p w14:paraId="208A0EE6" w14:textId="77777777" w:rsidR="001C3BCC" w:rsidRPr="00B83DF0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6A4719" w14:textId="77777777" w:rsidR="001C3BCC" w:rsidRPr="00B83DF0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221264A7" w14:textId="102AB0A1" w:rsidR="001C3BCC" w:rsidRDefault="001C3BCC" w:rsidP="001C3BCC">
      <w:pPr>
        <w:pStyle w:val="isonormal"/>
      </w:pPr>
    </w:p>
    <w:p w14:paraId="50C6CF6D" w14:textId="7610789D" w:rsidR="001C3BCC" w:rsidRDefault="001C3BCC" w:rsidP="001C3BCC">
      <w:pPr>
        <w:pStyle w:val="isonormal"/>
        <w:jc w:val="left"/>
      </w:pPr>
    </w:p>
    <w:p w14:paraId="4458F699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3F923A0" w14:textId="77777777" w:rsidR="001C3BCC" w:rsidRPr="00827153" w:rsidRDefault="001C3BCC" w:rsidP="001C3BCC">
      <w:pPr>
        <w:pStyle w:val="subcap"/>
      </w:pPr>
      <w:r w:rsidRPr="00827153">
        <w:lastRenderedPageBreak/>
        <w:t>TERRITORY 102</w:t>
      </w:r>
    </w:p>
    <w:p w14:paraId="27D87503" w14:textId="77777777" w:rsidR="001C3BCC" w:rsidRPr="00827153" w:rsidRDefault="001C3BCC" w:rsidP="001C3BCC">
      <w:pPr>
        <w:pStyle w:val="subcap2"/>
      </w:pPr>
      <w:r w:rsidRPr="00827153">
        <w:t>PHYS DAM</w:t>
      </w:r>
    </w:p>
    <w:p w14:paraId="360DBD4C" w14:textId="77777777" w:rsidR="001C3BCC" w:rsidRPr="00827153" w:rsidRDefault="001C3BCC" w:rsidP="001C3BCC">
      <w:pPr>
        <w:pStyle w:val="isonormal"/>
      </w:pPr>
    </w:p>
    <w:p w14:paraId="4823D1D8" w14:textId="77777777" w:rsidR="001C3BCC" w:rsidRPr="00827153" w:rsidRDefault="001C3BCC" w:rsidP="001C3BCC">
      <w:pPr>
        <w:pStyle w:val="isonormal"/>
        <w:sectPr w:rsidR="001C3BCC" w:rsidRPr="00827153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827153" w14:paraId="3450A43C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1361F04" w14:textId="77777777" w:rsidR="001C3BCC" w:rsidRPr="00827153" w:rsidRDefault="001C3BCC" w:rsidP="00EA11D4">
            <w:pPr>
              <w:pStyle w:val="tablehead"/>
              <w:rPr>
                <w:kern w:val="18"/>
              </w:rPr>
            </w:pPr>
            <w:r w:rsidRPr="00827153">
              <w:rPr>
                <w:kern w:val="18"/>
              </w:rPr>
              <w:t>PHYSICAL DAMAGE</w:t>
            </w:r>
            <w:r w:rsidRPr="00827153">
              <w:rPr>
                <w:kern w:val="18"/>
              </w:rPr>
              <w:br/>
              <w:t>Original Cost New Range</w:t>
            </w:r>
            <w:r w:rsidRPr="00827153">
              <w:rPr>
                <w:kern w:val="18"/>
              </w:rPr>
              <w:br/>
              <w:t>$25,000 – 29,999</w:t>
            </w:r>
          </w:p>
        </w:tc>
      </w:tr>
      <w:tr w:rsidR="001C3BCC" w:rsidRPr="00827153" w14:paraId="5BA8CFFC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4B96C17" w14:textId="77777777" w:rsidR="001C3BCC" w:rsidRPr="00827153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745D1D" w14:textId="77777777" w:rsidR="001C3BCC" w:rsidRPr="00827153" w:rsidRDefault="001C3BCC" w:rsidP="00EA11D4">
            <w:pPr>
              <w:pStyle w:val="tablehead"/>
              <w:rPr>
                <w:kern w:val="18"/>
              </w:rPr>
            </w:pPr>
            <w:r w:rsidRPr="00827153">
              <w:rPr>
                <w:kern w:val="18"/>
              </w:rPr>
              <w:t>Specified</w:t>
            </w:r>
            <w:r w:rsidRPr="00827153">
              <w:rPr>
                <w:kern w:val="18"/>
              </w:rPr>
              <w:br/>
              <w:t>Causes</w:t>
            </w:r>
            <w:r w:rsidRPr="0082715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24E234" w14:textId="77777777" w:rsidR="001C3BCC" w:rsidRPr="00827153" w:rsidRDefault="001C3BCC" w:rsidP="00EA11D4">
            <w:pPr>
              <w:pStyle w:val="tablehead"/>
              <w:rPr>
                <w:kern w:val="18"/>
              </w:rPr>
            </w:pPr>
            <w:r w:rsidRPr="00827153">
              <w:rPr>
                <w:kern w:val="18"/>
              </w:rPr>
              <w:br/>
            </w:r>
            <w:r w:rsidRPr="0082715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068F01" w14:textId="77777777" w:rsidR="001C3BCC" w:rsidRPr="00827153" w:rsidRDefault="001C3BCC" w:rsidP="00EA11D4">
            <w:pPr>
              <w:pStyle w:val="tablehead"/>
              <w:rPr>
                <w:kern w:val="18"/>
              </w:rPr>
            </w:pPr>
            <w:r w:rsidRPr="00827153">
              <w:rPr>
                <w:kern w:val="18"/>
              </w:rPr>
              <w:t>$500</w:t>
            </w:r>
            <w:r w:rsidRPr="00827153">
              <w:rPr>
                <w:kern w:val="18"/>
              </w:rPr>
              <w:br/>
              <w:t>Ded.</w:t>
            </w:r>
            <w:r w:rsidRPr="00827153">
              <w:rPr>
                <w:kern w:val="18"/>
              </w:rPr>
              <w:br/>
              <w:t>Coll.</w:t>
            </w:r>
          </w:p>
        </w:tc>
      </w:tr>
      <w:tr w:rsidR="001C3BCC" w:rsidRPr="00827153" w14:paraId="0B8E7C18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63FE058" w14:textId="77777777" w:rsidR="001C3BCC" w:rsidRPr="00827153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2715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827153" w14:paraId="4F3EE028" w14:textId="77777777" w:rsidTr="00EA11D4">
        <w:trPr>
          <w:cantSplit/>
        </w:trPr>
        <w:tc>
          <w:tcPr>
            <w:tcW w:w="540" w:type="dxa"/>
            <w:gridSpan w:val="2"/>
          </w:tcPr>
          <w:p w14:paraId="743B5C63" w14:textId="77777777" w:rsidR="001C3BCC" w:rsidRPr="00827153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544098" w14:textId="77777777" w:rsidR="001C3BCC" w:rsidRPr="00827153" w:rsidRDefault="001C3BCC" w:rsidP="00EA11D4">
            <w:pPr>
              <w:pStyle w:val="tabletext11"/>
              <w:rPr>
                <w:b/>
                <w:kern w:val="18"/>
              </w:rPr>
            </w:pPr>
            <w:r w:rsidRPr="00827153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827153" w14:paraId="0E049677" w14:textId="77777777" w:rsidTr="00EA11D4">
        <w:trPr>
          <w:cantSplit/>
        </w:trPr>
        <w:tc>
          <w:tcPr>
            <w:tcW w:w="540" w:type="dxa"/>
            <w:gridSpan w:val="2"/>
          </w:tcPr>
          <w:p w14:paraId="3A2A4FAC" w14:textId="77777777" w:rsidR="001C3BCC" w:rsidRPr="00827153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3F5DF8" w14:textId="77777777" w:rsidR="001C3BCC" w:rsidRPr="00827153" w:rsidRDefault="001C3BCC" w:rsidP="00EA11D4">
            <w:pPr>
              <w:pStyle w:val="tabletext11"/>
              <w:rPr>
                <w:b/>
                <w:kern w:val="18"/>
              </w:rPr>
            </w:pPr>
            <w:r w:rsidRPr="0082715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827153" w14:paraId="3D573149" w14:textId="77777777" w:rsidTr="00EA11D4">
        <w:trPr>
          <w:cantSplit/>
        </w:trPr>
        <w:tc>
          <w:tcPr>
            <w:tcW w:w="4860" w:type="dxa"/>
            <w:gridSpan w:val="3"/>
          </w:tcPr>
          <w:p w14:paraId="610CFC84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403104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1BA530DC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202</w:t>
            </w:r>
          </w:p>
        </w:tc>
        <w:tc>
          <w:tcPr>
            <w:tcW w:w="1500" w:type="dxa"/>
          </w:tcPr>
          <w:p w14:paraId="2B502990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310</w:t>
            </w:r>
          </w:p>
        </w:tc>
      </w:tr>
      <w:tr w:rsidR="001C3BCC" w:rsidRPr="00827153" w14:paraId="108EAAEB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0A8B4B" w14:textId="77777777" w:rsidR="001C3BCC" w:rsidRPr="00827153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2715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827153" w14:paraId="1F95B75D" w14:textId="77777777" w:rsidTr="00EA11D4">
        <w:trPr>
          <w:cantSplit/>
        </w:trPr>
        <w:tc>
          <w:tcPr>
            <w:tcW w:w="4860" w:type="dxa"/>
            <w:gridSpan w:val="3"/>
          </w:tcPr>
          <w:p w14:paraId="4C3FB7B6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779FC0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387266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89913E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827153" w14:paraId="68686391" w14:textId="77777777" w:rsidTr="00EA11D4">
        <w:trPr>
          <w:cantSplit/>
        </w:trPr>
        <w:tc>
          <w:tcPr>
            <w:tcW w:w="4860" w:type="dxa"/>
            <w:gridSpan w:val="3"/>
          </w:tcPr>
          <w:p w14:paraId="4DA83B55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F90FD5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2E1440E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153</w:t>
            </w:r>
          </w:p>
        </w:tc>
        <w:tc>
          <w:tcPr>
            <w:tcW w:w="1500" w:type="dxa"/>
          </w:tcPr>
          <w:p w14:paraId="46FCB995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378</w:t>
            </w:r>
          </w:p>
        </w:tc>
      </w:tr>
      <w:tr w:rsidR="001C3BCC" w:rsidRPr="00827153" w14:paraId="0216A8B9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7C094BC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2D659E1F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536C11" w14:textId="77777777" w:rsidR="001C3BCC" w:rsidRPr="00827153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2715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827153" w14:paraId="6BF93791" w14:textId="77777777" w:rsidTr="00EA11D4">
        <w:trPr>
          <w:cantSplit/>
        </w:trPr>
        <w:tc>
          <w:tcPr>
            <w:tcW w:w="540" w:type="dxa"/>
            <w:gridSpan w:val="2"/>
          </w:tcPr>
          <w:p w14:paraId="2E6FE2DB" w14:textId="77777777" w:rsidR="001C3BCC" w:rsidRPr="00827153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5EAC00" w14:textId="77777777" w:rsidR="001C3BCC" w:rsidRPr="00827153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27153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827153" w14:paraId="22935B41" w14:textId="77777777" w:rsidTr="00EA11D4">
        <w:trPr>
          <w:cantSplit/>
        </w:trPr>
        <w:tc>
          <w:tcPr>
            <w:tcW w:w="4860" w:type="dxa"/>
            <w:gridSpan w:val="3"/>
          </w:tcPr>
          <w:p w14:paraId="52D59F06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429201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266</w:t>
            </w:r>
          </w:p>
        </w:tc>
        <w:tc>
          <w:tcPr>
            <w:tcW w:w="1500" w:type="dxa"/>
          </w:tcPr>
          <w:p w14:paraId="5CE80E9F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307</w:t>
            </w:r>
          </w:p>
        </w:tc>
        <w:tc>
          <w:tcPr>
            <w:tcW w:w="1500" w:type="dxa"/>
          </w:tcPr>
          <w:p w14:paraId="4D85D6EF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698</w:t>
            </w:r>
          </w:p>
        </w:tc>
      </w:tr>
      <w:tr w:rsidR="001C3BCC" w:rsidRPr="00827153" w14:paraId="1A9502A1" w14:textId="77777777" w:rsidTr="00EA11D4">
        <w:trPr>
          <w:cantSplit/>
        </w:trPr>
        <w:tc>
          <w:tcPr>
            <w:tcW w:w="540" w:type="dxa"/>
            <w:gridSpan w:val="2"/>
          </w:tcPr>
          <w:p w14:paraId="0A208A95" w14:textId="77777777" w:rsidR="001C3BCC" w:rsidRPr="00827153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7131ED" w14:textId="77777777" w:rsidR="001C3BCC" w:rsidRPr="00827153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27153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827153" w14:paraId="7D345986" w14:textId="77777777" w:rsidTr="00EA11D4">
        <w:trPr>
          <w:cantSplit/>
        </w:trPr>
        <w:tc>
          <w:tcPr>
            <w:tcW w:w="4860" w:type="dxa"/>
            <w:gridSpan w:val="3"/>
          </w:tcPr>
          <w:p w14:paraId="6192906F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BBEA22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1A120534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405E501E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195</w:t>
            </w:r>
          </w:p>
        </w:tc>
      </w:tr>
      <w:tr w:rsidR="001C3BCC" w:rsidRPr="00827153" w14:paraId="4C4D3600" w14:textId="77777777" w:rsidTr="00EA11D4">
        <w:trPr>
          <w:cantSplit/>
        </w:trPr>
        <w:tc>
          <w:tcPr>
            <w:tcW w:w="540" w:type="dxa"/>
            <w:gridSpan w:val="2"/>
          </w:tcPr>
          <w:p w14:paraId="5C5B6695" w14:textId="77777777" w:rsidR="001C3BCC" w:rsidRPr="00827153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7B5A8A" w14:textId="77777777" w:rsidR="001C3BCC" w:rsidRPr="00827153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27153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827153" w14:paraId="5A7FA2A2" w14:textId="77777777" w:rsidTr="00EA11D4">
        <w:trPr>
          <w:cantSplit/>
        </w:trPr>
        <w:tc>
          <w:tcPr>
            <w:tcW w:w="4860" w:type="dxa"/>
            <w:gridSpan w:val="3"/>
          </w:tcPr>
          <w:p w14:paraId="491D7DFC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76FA2D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6E684AB7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32073B6D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195</w:t>
            </w:r>
          </w:p>
        </w:tc>
      </w:tr>
      <w:tr w:rsidR="001C3BCC" w:rsidRPr="00827153" w14:paraId="5D745F37" w14:textId="77777777" w:rsidTr="00EA11D4">
        <w:trPr>
          <w:cantSplit/>
        </w:trPr>
        <w:tc>
          <w:tcPr>
            <w:tcW w:w="540" w:type="dxa"/>
            <w:gridSpan w:val="2"/>
          </w:tcPr>
          <w:p w14:paraId="6D8EF91D" w14:textId="77777777" w:rsidR="001C3BCC" w:rsidRPr="00827153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F7CCB1" w14:textId="77777777" w:rsidR="001C3BCC" w:rsidRPr="00827153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27153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827153" w14:paraId="47A47072" w14:textId="77777777" w:rsidTr="00EA11D4">
        <w:trPr>
          <w:cantSplit/>
        </w:trPr>
        <w:tc>
          <w:tcPr>
            <w:tcW w:w="4860" w:type="dxa"/>
            <w:gridSpan w:val="3"/>
          </w:tcPr>
          <w:p w14:paraId="5475B4AB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A0EF58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266</w:t>
            </w:r>
          </w:p>
        </w:tc>
        <w:tc>
          <w:tcPr>
            <w:tcW w:w="1500" w:type="dxa"/>
          </w:tcPr>
          <w:p w14:paraId="330ADA09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307</w:t>
            </w:r>
          </w:p>
        </w:tc>
        <w:tc>
          <w:tcPr>
            <w:tcW w:w="1500" w:type="dxa"/>
          </w:tcPr>
          <w:p w14:paraId="425B67A8" w14:textId="77777777" w:rsidR="001C3BCC" w:rsidRPr="00827153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27153">
              <w:rPr>
                <w:kern w:val="18"/>
              </w:rPr>
              <w:t>$   698</w:t>
            </w:r>
          </w:p>
        </w:tc>
      </w:tr>
      <w:tr w:rsidR="001C3BCC" w:rsidRPr="00827153" w14:paraId="1F2ABC0B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A7AAC25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5CD602BE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7CB91A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827153" w14:paraId="0DE7802A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19342D3C" w14:textId="77777777" w:rsidR="00EB355A" w:rsidRPr="00827153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82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1B81418" w14:textId="14725966" w:rsidR="00EB355A" w:rsidRPr="00827153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827153" w14:paraId="7737897B" w14:textId="77777777" w:rsidTr="00EA11D4">
        <w:trPr>
          <w:cantSplit/>
        </w:trPr>
        <w:tc>
          <w:tcPr>
            <w:tcW w:w="220" w:type="dxa"/>
          </w:tcPr>
          <w:p w14:paraId="052C7B85" w14:textId="77777777" w:rsidR="00EB355A" w:rsidRPr="00827153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82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8B4089" w14:textId="0007B3DA" w:rsidR="00EB355A" w:rsidRPr="00827153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827153" w14:paraId="7E1C625A" w14:textId="77777777" w:rsidTr="00EA11D4">
        <w:trPr>
          <w:cantSplit/>
        </w:trPr>
        <w:tc>
          <w:tcPr>
            <w:tcW w:w="220" w:type="dxa"/>
          </w:tcPr>
          <w:p w14:paraId="28A218FD" w14:textId="77777777" w:rsidR="00EB355A" w:rsidRPr="00827153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82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A56B90" w14:textId="7A384F99" w:rsidR="00EB355A" w:rsidRPr="00827153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827153" w14:paraId="56129265" w14:textId="77777777" w:rsidTr="00EA11D4">
        <w:trPr>
          <w:cantSplit/>
        </w:trPr>
        <w:tc>
          <w:tcPr>
            <w:tcW w:w="220" w:type="dxa"/>
          </w:tcPr>
          <w:p w14:paraId="21F61E65" w14:textId="77777777" w:rsidR="001C3BCC" w:rsidRPr="00827153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82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F8BA5E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  <w:r w:rsidRPr="00827153">
              <w:rPr>
                <w:kern w:val="18"/>
              </w:rPr>
              <w:t xml:space="preserve">For Deductible factors, refer to Rule </w:t>
            </w:r>
            <w:r w:rsidRPr="00827153">
              <w:rPr>
                <w:rStyle w:val="rulelink"/>
              </w:rPr>
              <w:t>298.</w:t>
            </w:r>
          </w:p>
        </w:tc>
      </w:tr>
      <w:tr w:rsidR="001C3BCC" w:rsidRPr="00827153" w14:paraId="2873DDBB" w14:textId="77777777" w:rsidTr="00EA11D4">
        <w:trPr>
          <w:cantSplit/>
        </w:trPr>
        <w:tc>
          <w:tcPr>
            <w:tcW w:w="220" w:type="dxa"/>
          </w:tcPr>
          <w:p w14:paraId="21871C69" w14:textId="77777777" w:rsidR="001C3BCC" w:rsidRPr="00827153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8271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59BB50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  <w:r w:rsidRPr="00827153">
              <w:rPr>
                <w:kern w:val="18"/>
              </w:rPr>
              <w:t xml:space="preserve">For Vehicle Value factors, refer to Rule </w:t>
            </w:r>
            <w:r w:rsidRPr="00827153">
              <w:rPr>
                <w:rStyle w:val="rulelink"/>
              </w:rPr>
              <w:t>301.</w:t>
            </w:r>
          </w:p>
        </w:tc>
      </w:tr>
      <w:tr w:rsidR="001C3BCC" w:rsidRPr="00827153" w14:paraId="1D3D3198" w14:textId="77777777" w:rsidTr="00EA11D4">
        <w:trPr>
          <w:cantSplit/>
        </w:trPr>
        <w:tc>
          <w:tcPr>
            <w:tcW w:w="220" w:type="dxa"/>
          </w:tcPr>
          <w:p w14:paraId="000E1778" w14:textId="77777777" w:rsidR="001C3BCC" w:rsidRPr="00827153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A7037A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5EC60505" w14:textId="77777777" w:rsidTr="00EA11D4">
        <w:trPr>
          <w:cantSplit/>
        </w:trPr>
        <w:tc>
          <w:tcPr>
            <w:tcW w:w="220" w:type="dxa"/>
          </w:tcPr>
          <w:p w14:paraId="4FA46644" w14:textId="77777777" w:rsidR="001C3BCC" w:rsidRPr="00827153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F41491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7B561882" w14:textId="77777777" w:rsidTr="00EA11D4">
        <w:trPr>
          <w:cantSplit/>
        </w:trPr>
        <w:tc>
          <w:tcPr>
            <w:tcW w:w="220" w:type="dxa"/>
          </w:tcPr>
          <w:p w14:paraId="6DBB84E1" w14:textId="77777777" w:rsidR="001C3BCC" w:rsidRPr="00827153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E59370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38364B88" w14:textId="77777777" w:rsidTr="00EA11D4">
        <w:trPr>
          <w:cantSplit/>
        </w:trPr>
        <w:tc>
          <w:tcPr>
            <w:tcW w:w="220" w:type="dxa"/>
          </w:tcPr>
          <w:p w14:paraId="30F737DA" w14:textId="77777777" w:rsidR="001C3BCC" w:rsidRPr="00827153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266D28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5B92740F" w14:textId="77777777" w:rsidTr="00EA11D4">
        <w:trPr>
          <w:cantSplit/>
        </w:trPr>
        <w:tc>
          <w:tcPr>
            <w:tcW w:w="220" w:type="dxa"/>
          </w:tcPr>
          <w:p w14:paraId="15FC7C7F" w14:textId="77777777" w:rsidR="001C3BCC" w:rsidRPr="00827153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40D0AF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33AD3C86" w14:textId="77777777" w:rsidTr="00EA11D4">
        <w:trPr>
          <w:cantSplit/>
        </w:trPr>
        <w:tc>
          <w:tcPr>
            <w:tcW w:w="220" w:type="dxa"/>
          </w:tcPr>
          <w:p w14:paraId="1C7B3CEB" w14:textId="77777777" w:rsidR="001C3BCC" w:rsidRPr="00827153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DCB234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44C2BBFB" w14:textId="77777777" w:rsidTr="00EA11D4">
        <w:trPr>
          <w:cantSplit/>
        </w:trPr>
        <w:tc>
          <w:tcPr>
            <w:tcW w:w="220" w:type="dxa"/>
          </w:tcPr>
          <w:p w14:paraId="17F7AD09" w14:textId="77777777" w:rsidR="001C3BCC" w:rsidRPr="00827153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B5E945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1E2C430D" w14:textId="77777777" w:rsidTr="00EA11D4">
        <w:trPr>
          <w:cantSplit/>
        </w:trPr>
        <w:tc>
          <w:tcPr>
            <w:tcW w:w="220" w:type="dxa"/>
          </w:tcPr>
          <w:p w14:paraId="7DB263B2" w14:textId="77777777" w:rsidR="001C3BCC" w:rsidRPr="00827153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A7A9DC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5B6F06A9" w14:textId="77777777" w:rsidTr="00EA11D4">
        <w:trPr>
          <w:cantSplit/>
        </w:trPr>
        <w:tc>
          <w:tcPr>
            <w:tcW w:w="220" w:type="dxa"/>
          </w:tcPr>
          <w:p w14:paraId="2315134E" w14:textId="77777777" w:rsidR="001C3BCC" w:rsidRPr="00827153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92590B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27153" w14:paraId="3B3CEA9F" w14:textId="77777777" w:rsidTr="00EA11D4">
        <w:trPr>
          <w:cantSplit/>
        </w:trPr>
        <w:tc>
          <w:tcPr>
            <w:tcW w:w="220" w:type="dxa"/>
          </w:tcPr>
          <w:p w14:paraId="4D5F7169" w14:textId="77777777" w:rsidR="001C3BCC" w:rsidRPr="00827153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8EB830" w14:textId="77777777" w:rsidR="001C3BCC" w:rsidRPr="00827153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70F00E14" w14:textId="0EED8BF6" w:rsidR="001C3BCC" w:rsidRDefault="001C3BCC" w:rsidP="001C3BCC">
      <w:pPr>
        <w:pStyle w:val="isonormal"/>
      </w:pPr>
    </w:p>
    <w:p w14:paraId="4A1F152A" w14:textId="257BB9F6" w:rsidR="001C3BCC" w:rsidRDefault="001C3BCC" w:rsidP="001C3BCC">
      <w:pPr>
        <w:pStyle w:val="isonormal"/>
        <w:jc w:val="left"/>
      </w:pPr>
    </w:p>
    <w:p w14:paraId="265B8938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0ABE13E" w14:textId="77777777" w:rsidR="001C3BCC" w:rsidRPr="000E1B79" w:rsidRDefault="001C3BCC" w:rsidP="001C3BCC">
      <w:pPr>
        <w:pStyle w:val="subcap"/>
      </w:pPr>
      <w:r w:rsidRPr="000E1B79">
        <w:lastRenderedPageBreak/>
        <w:t>TERRITORY 112</w:t>
      </w:r>
    </w:p>
    <w:p w14:paraId="7CECCE54" w14:textId="77777777" w:rsidR="001C3BCC" w:rsidRPr="000E1B79" w:rsidRDefault="001C3BCC" w:rsidP="001C3BCC">
      <w:pPr>
        <w:pStyle w:val="subcap2"/>
      </w:pPr>
      <w:r w:rsidRPr="000E1B79">
        <w:t>PHYS DAM</w:t>
      </w:r>
    </w:p>
    <w:p w14:paraId="23B45F4F" w14:textId="77777777" w:rsidR="001C3BCC" w:rsidRPr="000E1B79" w:rsidRDefault="001C3BCC" w:rsidP="001C3BCC">
      <w:pPr>
        <w:pStyle w:val="isonormal"/>
      </w:pPr>
    </w:p>
    <w:p w14:paraId="59B917AA" w14:textId="77777777" w:rsidR="001C3BCC" w:rsidRPr="000E1B79" w:rsidRDefault="001C3BCC" w:rsidP="001C3BCC">
      <w:pPr>
        <w:pStyle w:val="isonormal"/>
        <w:sectPr w:rsidR="001C3BCC" w:rsidRPr="000E1B79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0E1B79" w14:paraId="6AEF06E5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CCDB6EA" w14:textId="77777777" w:rsidR="001C3BCC" w:rsidRPr="000E1B79" w:rsidRDefault="001C3BCC" w:rsidP="00EA11D4">
            <w:pPr>
              <w:pStyle w:val="tablehead"/>
              <w:rPr>
                <w:kern w:val="18"/>
              </w:rPr>
            </w:pPr>
            <w:r w:rsidRPr="000E1B79">
              <w:rPr>
                <w:kern w:val="18"/>
              </w:rPr>
              <w:t>PHYSICAL DAMAGE</w:t>
            </w:r>
            <w:r w:rsidRPr="000E1B79">
              <w:rPr>
                <w:kern w:val="18"/>
              </w:rPr>
              <w:br/>
              <w:t>Original Cost New Range</w:t>
            </w:r>
            <w:r w:rsidRPr="000E1B79">
              <w:rPr>
                <w:kern w:val="18"/>
              </w:rPr>
              <w:br/>
              <w:t>$25,000 – 29,999</w:t>
            </w:r>
          </w:p>
        </w:tc>
      </w:tr>
      <w:tr w:rsidR="001C3BCC" w:rsidRPr="000E1B79" w14:paraId="1788203A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EE881DD" w14:textId="77777777" w:rsidR="001C3BCC" w:rsidRPr="000E1B79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CAF318" w14:textId="77777777" w:rsidR="001C3BCC" w:rsidRPr="000E1B79" w:rsidRDefault="001C3BCC" w:rsidP="00EA11D4">
            <w:pPr>
              <w:pStyle w:val="tablehead"/>
              <w:rPr>
                <w:kern w:val="18"/>
              </w:rPr>
            </w:pPr>
            <w:r w:rsidRPr="000E1B79">
              <w:rPr>
                <w:kern w:val="18"/>
              </w:rPr>
              <w:t>Specified</w:t>
            </w:r>
            <w:r w:rsidRPr="000E1B79">
              <w:rPr>
                <w:kern w:val="18"/>
              </w:rPr>
              <w:br/>
              <w:t>Causes</w:t>
            </w:r>
            <w:r w:rsidRPr="000E1B7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DCCAA4" w14:textId="77777777" w:rsidR="001C3BCC" w:rsidRPr="000E1B79" w:rsidRDefault="001C3BCC" w:rsidP="00EA11D4">
            <w:pPr>
              <w:pStyle w:val="tablehead"/>
              <w:rPr>
                <w:kern w:val="18"/>
              </w:rPr>
            </w:pPr>
            <w:r w:rsidRPr="000E1B79">
              <w:rPr>
                <w:kern w:val="18"/>
              </w:rPr>
              <w:br/>
            </w:r>
            <w:r w:rsidRPr="000E1B7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56D722" w14:textId="77777777" w:rsidR="001C3BCC" w:rsidRPr="000E1B79" w:rsidRDefault="001C3BCC" w:rsidP="00EA11D4">
            <w:pPr>
              <w:pStyle w:val="tablehead"/>
              <w:rPr>
                <w:kern w:val="18"/>
              </w:rPr>
            </w:pPr>
            <w:r w:rsidRPr="000E1B79">
              <w:rPr>
                <w:kern w:val="18"/>
              </w:rPr>
              <w:t>$500</w:t>
            </w:r>
            <w:r w:rsidRPr="000E1B79">
              <w:rPr>
                <w:kern w:val="18"/>
              </w:rPr>
              <w:br/>
              <w:t>Ded.</w:t>
            </w:r>
            <w:r w:rsidRPr="000E1B79">
              <w:rPr>
                <w:kern w:val="18"/>
              </w:rPr>
              <w:br/>
              <w:t>Coll.</w:t>
            </w:r>
          </w:p>
        </w:tc>
      </w:tr>
      <w:tr w:rsidR="001C3BCC" w:rsidRPr="000E1B79" w14:paraId="77D02592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C49019F" w14:textId="77777777" w:rsidR="001C3BCC" w:rsidRPr="000E1B7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0E1B7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0E1B79" w14:paraId="4DCA4958" w14:textId="77777777" w:rsidTr="00EA11D4">
        <w:trPr>
          <w:cantSplit/>
        </w:trPr>
        <w:tc>
          <w:tcPr>
            <w:tcW w:w="540" w:type="dxa"/>
            <w:gridSpan w:val="2"/>
          </w:tcPr>
          <w:p w14:paraId="073E5910" w14:textId="77777777" w:rsidR="001C3BCC" w:rsidRPr="000E1B7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EB7A93" w14:textId="77777777" w:rsidR="001C3BCC" w:rsidRPr="000E1B79" w:rsidRDefault="001C3BCC" w:rsidP="00EA11D4">
            <w:pPr>
              <w:pStyle w:val="tabletext11"/>
              <w:rPr>
                <w:b/>
                <w:kern w:val="18"/>
              </w:rPr>
            </w:pPr>
            <w:r w:rsidRPr="000E1B79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0E1B79" w14:paraId="20BFEB69" w14:textId="77777777" w:rsidTr="00EA11D4">
        <w:trPr>
          <w:cantSplit/>
        </w:trPr>
        <w:tc>
          <w:tcPr>
            <w:tcW w:w="540" w:type="dxa"/>
            <w:gridSpan w:val="2"/>
          </w:tcPr>
          <w:p w14:paraId="646C9D31" w14:textId="77777777" w:rsidR="001C3BCC" w:rsidRPr="000E1B7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D7540B" w14:textId="77777777" w:rsidR="001C3BCC" w:rsidRPr="000E1B79" w:rsidRDefault="001C3BCC" w:rsidP="00EA11D4">
            <w:pPr>
              <w:pStyle w:val="tabletext11"/>
              <w:rPr>
                <w:b/>
                <w:kern w:val="18"/>
              </w:rPr>
            </w:pPr>
            <w:r w:rsidRPr="000E1B7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0E1B79" w14:paraId="5F74C075" w14:textId="77777777" w:rsidTr="00EA11D4">
        <w:trPr>
          <w:cantSplit/>
        </w:trPr>
        <w:tc>
          <w:tcPr>
            <w:tcW w:w="4860" w:type="dxa"/>
            <w:gridSpan w:val="3"/>
          </w:tcPr>
          <w:p w14:paraId="7DB6E492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6BB58A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212</w:t>
            </w:r>
          </w:p>
        </w:tc>
        <w:tc>
          <w:tcPr>
            <w:tcW w:w="1500" w:type="dxa"/>
          </w:tcPr>
          <w:p w14:paraId="7B205CC0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23932810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263</w:t>
            </w:r>
          </w:p>
        </w:tc>
      </w:tr>
      <w:tr w:rsidR="001C3BCC" w:rsidRPr="000E1B79" w14:paraId="5E1CE47D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082FC2" w14:textId="77777777" w:rsidR="001C3BCC" w:rsidRPr="000E1B7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0E1B7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0E1B79" w14:paraId="24C5FE4E" w14:textId="77777777" w:rsidTr="00EA11D4">
        <w:trPr>
          <w:cantSplit/>
        </w:trPr>
        <w:tc>
          <w:tcPr>
            <w:tcW w:w="4860" w:type="dxa"/>
            <w:gridSpan w:val="3"/>
          </w:tcPr>
          <w:p w14:paraId="15768666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0EBB9C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405797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6D28E1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0E1B79" w14:paraId="68BB3113" w14:textId="77777777" w:rsidTr="00EA11D4">
        <w:trPr>
          <w:cantSplit/>
        </w:trPr>
        <w:tc>
          <w:tcPr>
            <w:tcW w:w="4860" w:type="dxa"/>
            <w:gridSpan w:val="3"/>
          </w:tcPr>
          <w:p w14:paraId="5AB9C383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8E55E1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268151B0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223</w:t>
            </w:r>
          </w:p>
        </w:tc>
        <w:tc>
          <w:tcPr>
            <w:tcW w:w="1500" w:type="dxa"/>
          </w:tcPr>
          <w:p w14:paraId="4A278236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287</w:t>
            </w:r>
          </w:p>
        </w:tc>
      </w:tr>
      <w:tr w:rsidR="001C3BCC" w:rsidRPr="000E1B79" w14:paraId="43CB1289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0568F79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01DDF4E5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92FC17" w14:textId="77777777" w:rsidR="001C3BCC" w:rsidRPr="000E1B7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0E1B7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0E1B79" w14:paraId="28CB993E" w14:textId="77777777" w:rsidTr="00EA11D4">
        <w:trPr>
          <w:cantSplit/>
        </w:trPr>
        <w:tc>
          <w:tcPr>
            <w:tcW w:w="540" w:type="dxa"/>
            <w:gridSpan w:val="2"/>
          </w:tcPr>
          <w:p w14:paraId="3B08B64E" w14:textId="77777777" w:rsidR="001C3BCC" w:rsidRPr="000E1B7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46A242" w14:textId="77777777" w:rsidR="001C3BCC" w:rsidRPr="000E1B7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0E1B79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0E1B79" w14:paraId="45F9F4B7" w14:textId="77777777" w:rsidTr="00EA11D4">
        <w:trPr>
          <w:cantSplit/>
        </w:trPr>
        <w:tc>
          <w:tcPr>
            <w:tcW w:w="4860" w:type="dxa"/>
            <w:gridSpan w:val="3"/>
          </w:tcPr>
          <w:p w14:paraId="25C29C24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ECE8E5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322</w:t>
            </w:r>
          </w:p>
        </w:tc>
        <w:tc>
          <w:tcPr>
            <w:tcW w:w="1500" w:type="dxa"/>
          </w:tcPr>
          <w:p w14:paraId="5CAF6E89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372</w:t>
            </w:r>
          </w:p>
        </w:tc>
        <w:tc>
          <w:tcPr>
            <w:tcW w:w="1500" w:type="dxa"/>
          </w:tcPr>
          <w:p w14:paraId="51305356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592</w:t>
            </w:r>
          </w:p>
        </w:tc>
      </w:tr>
      <w:tr w:rsidR="001C3BCC" w:rsidRPr="000E1B79" w14:paraId="43BBA506" w14:textId="77777777" w:rsidTr="00EA11D4">
        <w:trPr>
          <w:cantSplit/>
        </w:trPr>
        <w:tc>
          <w:tcPr>
            <w:tcW w:w="540" w:type="dxa"/>
            <w:gridSpan w:val="2"/>
          </w:tcPr>
          <w:p w14:paraId="212DEE98" w14:textId="77777777" w:rsidR="001C3BCC" w:rsidRPr="000E1B7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26F616" w14:textId="77777777" w:rsidR="001C3BCC" w:rsidRPr="000E1B7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0E1B79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0E1B79" w14:paraId="4CC2E37D" w14:textId="77777777" w:rsidTr="00EA11D4">
        <w:trPr>
          <w:cantSplit/>
        </w:trPr>
        <w:tc>
          <w:tcPr>
            <w:tcW w:w="4860" w:type="dxa"/>
            <w:gridSpan w:val="3"/>
          </w:tcPr>
          <w:p w14:paraId="10B6BAEA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2D4D6B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5DFFD45E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3A82F377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166</w:t>
            </w:r>
          </w:p>
        </w:tc>
      </w:tr>
      <w:tr w:rsidR="001C3BCC" w:rsidRPr="000E1B79" w14:paraId="1D2267BE" w14:textId="77777777" w:rsidTr="00EA11D4">
        <w:trPr>
          <w:cantSplit/>
        </w:trPr>
        <w:tc>
          <w:tcPr>
            <w:tcW w:w="540" w:type="dxa"/>
            <w:gridSpan w:val="2"/>
          </w:tcPr>
          <w:p w14:paraId="6B9E0248" w14:textId="77777777" w:rsidR="001C3BCC" w:rsidRPr="000E1B7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CA7620" w14:textId="77777777" w:rsidR="001C3BCC" w:rsidRPr="000E1B7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0E1B79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0E1B79" w14:paraId="1CF05ACB" w14:textId="77777777" w:rsidTr="00EA11D4">
        <w:trPr>
          <w:cantSplit/>
        </w:trPr>
        <w:tc>
          <w:tcPr>
            <w:tcW w:w="4860" w:type="dxa"/>
            <w:gridSpan w:val="3"/>
          </w:tcPr>
          <w:p w14:paraId="4BF2ADC1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0094C3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0957D9E8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0A4F3D53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166</w:t>
            </w:r>
          </w:p>
        </w:tc>
      </w:tr>
      <w:tr w:rsidR="001C3BCC" w:rsidRPr="000E1B79" w14:paraId="46C6B911" w14:textId="77777777" w:rsidTr="00EA11D4">
        <w:trPr>
          <w:cantSplit/>
        </w:trPr>
        <w:tc>
          <w:tcPr>
            <w:tcW w:w="540" w:type="dxa"/>
            <w:gridSpan w:val="2"/>
          </w:tcPr>
          <w:p w14:paraId="4BD7D5B8" w14:textId="77777777" w:rsidR="001C3BCC" w:rsidRPr="000E1B7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2EC19F" w14:textId="77777777" w:rsidR="001C3BCC" w:rsidRPr="000E1B7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0E1B79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0E1B79" w14:paraId="01617579" w14:textId="77777777" w:rsidTr="00EA11D4">
        <w:trPr>
          <w:cantSplit/>
        </w:trPr>
        <w:tc>
          <w:tcPr>
            <w:tcW w:w="4860" w:type="dxa"/>
            <w:gridSpan w:val="3"/>
          </w:tcPr>
          <w:p w14:paraId="50B6A5E1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068760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322</w:t>
            </w:r>
          </w:p>
        </w:tc>
        <w:tc>
          <w:tcPr>
            <w:tcW w:w="1500" w:type="dxa"/>
          </w:tcPr>
          <w:p w14:paraId="37843129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372</w:t>
            </w:r>
          </w:p>
        </w:tc>
        <w:tc>
          <w:tcPr>
            <w:tcW w:w="1500" w:type="dxa"/>
          </w:tcPr>
          <w:p w14:paraId="655ED014" w14:textId="77777777" w:rsidR="001C3BCC" w:rsidRPr="000E1B7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0E1B79">
              <w:rPr>
                <w:kern w:val="18"/>
              </w:rPr>
              <w:t>$   592</w:t>
            </w:r>
          </w:p>
        </w:tc>
      </w:tr>
      <w:tr w:rsidR="001C3BCC" w:rsidRPr="000E1B79" w14:paraId="5B704208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2E44D25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726906CF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A21E15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0E1B79" w14:paraId="0311C10D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423724B7" w14:textId="77777777" w:rsidR="00EB355A" w:rsidRPr="000E1B79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0E1B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8886183" w14:textId="2DED4BE0" w:rsidR="00EB355A" w:rsidRPr="000E1B79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0E1B79" w14:paraId="638DE411" w14:textId="77777777" w:rsidTr="00EA11D4">
        <w:trPr>
          <w:cantSplit/>
        </w:trPr>
        <w:tc>
          <w:tcPr>
            <w:tcW w:w="220" w:type="dxa"/>
          </w:tcPr>
          <w:p w14:paraId="5B27B6C2" w14:textId="77777777" w:rsidR="00EB355A" w:rsidRPr="000E1B79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0E1B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9B22AC" w14:textId="1437E982" w:rsidR="00EB355A" w:rsidRPr="000E1B79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0E1B79" w14:paraId="1663EB01" w14:textId="77777777" w:rsidTr="00EA11D4">
        <w:trPr>
          <w:cantSplit/>
        </w:trPr>
        <w:tc>
          <w:tcPr>
            <w:tcW w:w="220" w:type="dxa"/>
          </w:tcPr>
          <w:p w14:paraId="55735A3C" w14:textId="77777777" w:rsidR="00EB355A" w:rsidRPr="000E1B79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0E1B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598584" w14:textId="3BDC4373" w:rsidR="00EB355A" w:rsidRPr="000E1B79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0E1B79" w14:paraId="261FFC7B" w14:textId="77777777" w:rsidTr="00EA11D4">
        <w:trPr>
          <w:cantSplit/>
        </w:trPr>
        <w:tc>
          <w:tcPr>
            <w:tcW w:w="220" w:type="dxa"/>
          </w:tcPr>
          <w:p w14:paraId="123B34DF" w14:textId="77777777" w:rsidR="001C3BCC" w:rsidRPr="000E1B79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0E1B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6808A3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  <w:r w:rsidRPr="000E1B79">
              <w:rPr>
                <w:kern w:val="18"/>
              </w:rPr>
              <w:t xml:space="preserve">For Deductible factors, refer to Rule </w:t>
            </w:r>
            <w:r w:rsidRPr="000E1B79">
              <w:rPr>
                <w:rStyle w:val="rulelink"/>
              </w:rPr>
              <w:t>298.</w:t>
            </w:r>
          </w:p>
        </w:tc>
      </w:tr>
      <w:tr w:rsidR="001C3BCC" w:rsidRPr="000E1B79" w14:paraId="77E39E01" w14:textId="77777777" w:rsidTr="00EA11D4">
        <w:trPr>
          <w:cantSplit/>
        </w:trPr>
        <w:tc>
          <w:tcPr>
            <w:tcW w:w="220" w:type="dxa"/>
          </w:tcPr>
          <w:p w14:paraId="3425B50E" w14:textId="77777777" w:rsidR="001C3BCC" w:rsidRPr="000E1B79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0E1B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9FA0AC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  <w:r w:rsidRPr="000E1B79">
              <w:rPr>
                <w:kern w:val="18"/>
              </w:rPr>
              <w:t xml:space="preserve">For Vehicle Value factors, refer to Rule </w:t>
            </w:r>
            <w:r w:rsidRPr="000E1B79">
              <w:rPr>
                <w:rStyle w:val="rulelink"/>
              </w:rPr>
              <w:t>301.</w:t>
            </w:r>
          </w:p>
        </w:tc>
      </w:tr>
      <w:tr w:rsidR="001C3BCC" w:rsidRPr="000E1B79" w14:paraId="1DC2586E" w14:textId="77777777" w:rsidTr="00EA11D4">
        <w:trPr>
          <w:cantSplit/>
        </w:trPr>
        <w:tc>
          <w:tcPr>
            <w:tcW w:w="220" w:type="dxa"/>
          </w:tcPr>
          <w:p w14:paraId="72317D0D" w14:textId="77777777" w:rsidR="001C3BCC" w:rsidRPr="000E1B7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97631E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3AE633B4" w14:textId="77777777" w:rsidTr="00EA11D4">
        <w:trPr>
          <w:cantSplit/>
        </w:trPr>
        <w:tc>
          <w:tcPr>
            <w:tcW w:w="220" w:type="dxa"/>
          </w:tcPr>
          <w:p w14:paraId="43C74868" w14:textId="77777777" w:rsidR="001C3BCC" w:rsidRPr="000E1B79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318C75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0B94B688" w14:textId="77777777" w:rsidTr="00EA11D4">
        <w:trPr>
          <w:cantSplit/>
        </w:trPr>
        <w:tc>
          <w:tcPr>
            <w:tcW w:w="220" w:type="dxa"/>
          </w:tcPr>
          <w:p w14:paraId="2C5A5A02" w14:textId="77777777" w:rsidR="001C3BCC" w:rsidRPr="000E1B79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3BBB7F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3D2C08E8" w14:textId="77777777" w:rsidTr="00EA11D4">
        <w:trPr>
          <w:cantSplit/>
        </w:trPr>
        <w:tc>
          <w:tcPr>
            <w:tcW w:w="220" w:type="dxa"/>
          </w:tcPr>
          <w:p w14:paraId="632B2624" w14:textId="77777777" w:rsidR="001C3BCC" w:rsidRPr="000E1B79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632FC3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496B9A23" w14:textId="77777777" w:rsidTr="00EA11D4">
        <w:trPr>
          <w:cantSplit/>
        </w:trPr>
        <w:tc>
          <w:tcPr>
            <w:tcW w:w="220" w:type="dxa"/>
          </w:tcPr>
          <w:p w14:paraId="5D5E878B" w14:textId="77777777" w:rsidR="001C3BCC" w:rsidRPr="000E1B7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82C27B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2005DAEE" w14:textId="77777777" w:rsidTr="00EA11D4">
        <w:trPr>
          <w:cantSplit/>
        </w:trPr>
        <w:tc>
          <w:tcPr>
            <w:tcW w:w="220" w:type="dxa"/>
          </w:tcPr>
          <w:p w14:paraId="4005060F" w14:textId="77777777" w:rsidR="001C3BCC" w:rsidRPr="000E1B7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C64305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18535415" w14:textId="77777777" w:rsidTr="00EA11D4">
        <w:trPr>
          <w:cantSplit/>
        </w:trPr>
        <w:tc>
          <w:tcPr>
            <w:tcW w:w="220" w:type="dxa"/>
          </w:tcPr>
          <w:p w14:paraId="1BAC9436" w14:textId="77777777" w:rsidR="001C3BCC" w:rsidRPr="000E1B7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BE947D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19B65BDD" w14:textId="77777777" w:rsidTr="00EA11D4">
        <w:trPr>
          <w:cantSplit/>
        </w:trPr>
        <w:tc>
          <w:tcPr>
            <w:tcW w:w="220" w:type="dxa"/>
          </w:tcPr>
          <w:p w14:paraId="4FCD66D8" w14:textId="77777777" w:rsidR="001C3BCC" w:rsidRPr="000E1B7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EF55AC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7622F4D6" w14:textId="77777777" w:rsidTr="00EA11D4">
        <w:trPr>
          <w:cantSplit/>
        </w:trPr>
        <w:tc>
          <w:tcPr>
            <w:tcW w:w="220" w:type="dxa"/>
          </w:tcPr>
          <w:p w14:paraId="03EEDF7E" w14:textId="77777777" w:rsidR="001C3BCC" w:rsidRPr="000E1B7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008CB5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0E1B79" w14:paraId="6753ABFE" w14:textId="77777777" w:rsidTr="00EA11D4">
        <w:trPr>
          <w:cantSplit/>
        </w:trPr>
        <w:tc>
          <w:tcPr>
            <w:tcW w:w="220" w:type="dxa"/>
          </w:tcPr>
          <w:p w14:paraId="3617A3F6" w14:textId="77777777" w:rsidR="001C3BCC" w:rsidRPr="000E1B7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F9F5B3" w14:textId="77777777" w:rsidR="001C3BCC" w:rsidRPr="000E1B79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1699D3B5" w14:textId="6920D24F" w:rsidR="001C3BCC" w:rsidRDefault="001C3BCC" w:rsidP="001C3BCC">
      <w:pPr>
        <w:pStyle w:val="isonormal"/>
      </w:pPr>
    </w:p>
    <w:p w14:paraId="2B31143E" w14:textId="14E24573" w:rsidR="001C3BCC" w:rsidRDefault="001C3BCC" w:rsidP="001C3BCC">
      <w:pPr>
        <w:pStyle w:val="isonormal"/>
        <w:jc w:val="left"/>
      </w:pPr>
    </w:p>
    <w:p w14:paraId="54DB65D8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DEEEEC" w14:textId="77777777" w:rsidR="001C3BCC" w:rsidRPr="00532AAC" w:rsidRDefault="001C3BCC" w:rsidP="001C3BCC">
      <w:pPr>
        <w:pStyle w:val="subcap"/>
      </w:pPr>
      <w:r w:rsidRPr="00532AAC">
        <w:lastRenderedPageBreak/>
        <w:t>TERRITORY 113</w:t>
      </w:r>
    </w:p>
    <w:p w14:paraId="2680E3AC" w14:textId="77777777" w:rsidR="001C3BCC" w:rsidRPr="00532AAC" w:rsidRDefault="001C3BCC" w:rsidP="001C3BCC">
      <w:pPr>
        <w:pStyle w:val="subcap2"/>
      </w:pPr>
      <w:r w:rsidRPr="00532AAC">
        <w:t>PHYS DAM</w:t>
      </w:r>
    </w:p>
    <w:p w14:paraId="39AB14C7" w14:textId="77777777" w:rsidR="001C3BCC" w:rsidRPr="00532AAC" w:rsidRDefault="001C3BCC" w:rsidP="001C3BCC">
      <w:pPr>
        <w:pStyle w:val="isonormal"/>
      </w:pPr>
    </w:p>
    <w:p w14:paraId="7348E138" w14:textId="77777777" w:rsidR="001C3BCC" w:rsidRPr="00532AAC" w:rsidRDefault="001C3BCC" w:rsidP="001C3BCC">
      <w:pPr>
        <w:pStyle w:val="isonormal"/>
        <w:sectPr w:rsidR="001C3BCC" w:rsidRPr="00532AAC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532AAC" w14:paraId="4E03E167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DF513C2" w14:textId="77777777" w:rsidR="001C3BCC" w:rsidRPr="00532AAC" w:rsidRDefault="001C3BCC" w:rsidP="00EA11D4">
            <w:pPr>
              <w:pStyle w:val="tablehead"/>
              <w:rPr>
                <w:kern w:val="18"/>
              </w:rPr>
            </w:pPr>
            <w:r w:rsidRPr="00532AAC">
              <w:rPr>
                <w:kern w:val="18"/>
              </w:rPr>
              <w:t>PHYSICAL DAMAGE</w:t>
            </w:r>
            <w:r w:rsidRPr="00532AAC">
              <w:rPr>
                <w:kern w:val="18"/>
              </w:rPr>
              <w:br/>
              <w:t>Original Cost New Range</w:t>
            </w:r>
            <w:r w:rsidRPr="00532AAC">
              <w:rPr>
                <w:kern w:val="18"/>
              </w:rPr>
              <w:br/>
              <w:t>$25,000 – 29,999</w:t>
            </w:r>
          </w:p>
        </w:tc>
      </w:tr>
      <w:tr w:rsidR="001C3BCC" w:rsidRPr="00532AAC" w14:paraId="433D3567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5EB03CA" w14:textId="77777777" w:rsidR="001C3BCC" w:rsidRPr="00532AAC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FD07EB" w14:textId="77777777" w:rsidR="001C3BCC" w:rsidRPr="00532AAC" w:rsidRDefault="001C3BCC" w:rsidP="00EA11D4">
            <w:pPr>
              <w:pStyle w:val="tablehead"/>
              <w:rPr>
                <w:kern w:val="18"/>
              </w:rPr>
            </w:pPr>
            <w:r w:rsidRPr="00532AAC">
              <w:rPr>
                <w:kern w:val="18"/>
              </w:rPr>
              <w:t>Specified</w:t>
            </w:r>
            <w:r w:rsidRPr="00532AAC">
              <w:rPr>
                <w:kern w:val="18"/>
              </w:rPr>
              <w:br/>
              <w:t>Causes</w:t>
            </w:r>
            <w:r w:rsidRPr="00532AA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258A4E" w14:textId="77777777" w:rsidR="001C3BCC" w:rsidRPr="00532AAC" w:rsidRDefault="001C3BCC" w:rsidP="00EA11D4">
            <w:pPr>
              <w:pStyle w:val="tablehead"/>
              <w:rPr>
                <w:kern w:val="18"/>
              </w:rPr>
            </w:pPr>
            <w:r w:rsidRPr="00532AAC">
              <w:rPr>
                <w:kern w:val="18"/>
              </w:rPr>
              <w:br/>
            </w:r>
            <w:r w:rsidRPr="00532AA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379432" w14:textId="77777777" w:rsidR="001C3BCC" w:rsidRPr="00532AAC" w:rsidRDefault="001C3BCC" w:rsidP="00EA11D4">
            <w:pPr>
              <w:pStyle w:val="tablehead"/>
              <w:rPr>
                <w:kern w:val="18"/>
              </w:rPr>
            </w:pPr>
            <w:r w:rsidRPr="00532AAC">
              <w:rPr>
                <w:kern w:val="18"/>
              </w:rPr>
              <w:t>$500</w:t>
            </w:r>
            <w:r w:rsidRPr="00532AAC">
              <w:rPr>
                <w:kern w:val="18"/>
              </w:rPr>
              <w:br/>
              <w:t>Ded.</w:t>
            </w:r>
            <w:r w:rsidRPr="00532AAC">
              <w:rPr>
                <w:kern w:val="18"/>
              </w:rPr>
              <w:br/>
              <w:t>Coll.</w:t>
            </w:r>
          </w:p>
        </w:tc>
      </w:tr>
      <w:tr w:rsidR="001C3BCC" w:rsidRPr="00532AAC" w14:paraId="2F797F98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E369832" w14:textId="77777777" w:rsidR="001C3BCC" w:rsidRPr="00532A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32AA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532AAC" w14:paraId="26983737" w14:textId="77777777" w:rsidTr="00EA11D4">
        <w:trPr>
          <w:cantSplit/>
        </w:trPr>
        <w:tc>
          <w:tcPr>
            <w:tcW w:w="540" w:type="dxa"/>
            <w:gridSpan w:val="2"/>
          </w:tcPr>
          <w:p w14:paraId="6320C45B" w14:textId="77777777" w:rsidR="001C3BCC" w:rsidRPr="00532A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19C49A" w14:textId="77777777" w:rsidR="001C3BCC" w:rsidRPr="00532AAC" w:rsidRDefault="001C3BCC" w:rsidP="00EA11D4">
            <w:pPr>
              <w:pStyle w:val="tabletext11"/>
              <w:rPr>
                <w:b/>
                <w:kern w:val="18"/>
              </w:rPr>
            </w:pPr>
            <w:r w:rsidRPr="00532AAC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532AAC" w14:paraId="53BDF068" w14:textId="77777777" w:rsidTr="00EA11D4">
        <w:trPr>
          <w:cantSplit/>
        </w:trPr>
        <w:tc>
          <w:tcPr>
            <w:tcW w:w="540" w:type="dxa"/>
            <w:gridSpan w:val="2"/>
          </w:tcPr>
          <w:p w14:paraId="388B08C8" w14:textId="77777777" w:rsidR="001C3BCC" w:rsidRPr="00532A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DCA54A" w14:textId="77777777" w:rsidR="001C3BCC" w:rsidRPr="00532AAC" w:rsidRDefault="001C3BCC" w:rsidP="00EA11D4">
            <w:pPr>
              <w:pStyle w:val="tabletext11"/>
              <w:rPr>
                <w:b/>
                <w:kern w:val="18"/>
              </w:rPr>
            </w:pPr>
            <w:r w:rsidRPr="00532AA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532AAC" w14:paraId="28F302F0" w14:textId="77777777" w:rsidTr="00EA11D4">
        <w:trPr>
          <w:cantSplit/>
        </w:trPr>
        <w:tc>
          <w:tcPr>
            <w:tcW w:w="4860" w:type="dxa"/>
            <w:gridSpan w:val="3"/>
          </w:tcPr>
          <w:p w14:paraId="38BCAE88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806EB3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0F2393F5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62EFEA0E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305</w:t>
            </w:r>
          </w:p>
        </w:tc>
      </w:tr>
      <w:tr w:rsidR="001C3BCC" w:rsidRPr="00532AAC" w14:paraId="46AC2D83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C48197" w14:textId="77777777" w:rsidR="001C3BCC" w:rsidRPr="00532A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32AA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532AAC" w14:paraId="6F699856" w14:textId="77777777" w:rsidTr="00EA11D4">
        <w:trPr>
          <w:cantSplit/>
        </w:trPr>
        <w:tc>
          <w:tcPr>
            <w:tcW w:w="4860" w:type="dxa"/>
            <w:gridSpan w:val="3"/>
          </w:tcPr>
          <w:p w14:paraId="565AC225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D6F12F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EF9FEB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D6E05A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532AAC" w14:paraId="08B58ABF" w14:textId="77777777" w:rsidTr="00EA11D4">
        <w:trPr>
          <w:cantSplit/>
        </w:trPr>
        <w:tc>
          <w:tcPr>
            <w:tcW w:w="4860" w:type="dxa"/>
            <w:gridSpan w:val="3"/>
          </w:tcPr>
          <w:p w14:paraId="41060B8F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F65195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212</w:t>
            </w:r>
          </w:p>
        </w:tc>
        <w:tc>
          <w:tcPr>
            <w:tcW w:w="1500" w:type="dxa"/>
          </w:tcPr>
          <w:p w14:paraId="47A4726E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0AC6D3BC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267</w:t>
            </w:r>
          </w:p>
        </w:tc>
      </w:tr>
      <w:tr w:rsidR="001C3BCC" w:rsidRPr="00532AAC" w14:paraId="7129788A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79884C0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70CD96FA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022836" w14:textId="77777777" w:rsidR="001C3BCC" w:rsidRPr="00532A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32AA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532AAC" w14:paraId="3BF672C7" w14:textId="77777777" w:rsidTr="00EA11D4">
        <w:trPr>
          <w:cantSplit/>
        </w:trPr>
        <w:tc>
          <w:tcPr>
            <w:tcW w:w="540" w:type="dxa"/>
            <w:gridSpan w:val="2"/>
          </w:tcPr>
          <w:p w14:paraId="1A25DC39" w14:textId="77777777" w:rsidR="001C3BCC" w:rsidRPr="00532A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7E43A9" w14:textId="77777777" w:rsidR="001C3BCC" w:rsidRPr="00532A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32AAC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532AAC" w14:paraId="21658B5A" w14:textId="77777777" w:rsidTr="00EA11D4">
        <w:trPr>
          <w:cantSplit/>
        </w:trPr>
        <w:tc>
          <w:tcPr>
            <w:tcW w:w="4860" w:type="dxa"/>
            <w:gridSpan w:val="3"/>
          </w:tcPr>
          <w:p w14:paraId="789E0199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B04B75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664BB187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325</w:t>
            </w:r>
          </w:p>
        </w:tc>
        <w:tc>
          <w:tcPr>
            <w:tcW w:w="1500" w:type="dxa"/>
          </w:tcPr>
          <w:p w14:paraId="00E662B6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686</w:t>
            </w:r>
          </w:p>
        </w:tc>
      </w:tr>
      <w:tr w:rsidR="001C3BCC" w:rsidRPr="00532AAC" w14:paraId="35AEA374" w14:textId="77777777" w:rsidTr="00EA11D4">
        <w:trPr>
          <w:cantSplit/>
        </w:trPr>
        <w:tc>
          <w:tcPr>
            <w:tcW w:w="540" w:type="dxa"/>
            <w:gridSpan w:val="2"/>
          </w:tcPr>
          <w:p w14:paraId="4F9FCE1E" w14:textId="77777777" w:rsidR="001C3BCC" w:rsidRPr="00532A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B332BF" w14:textId="77777777" w:rsidR="001C3BCC" w:rsidRPr="00532A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32AAC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532AAC" w14:paraId="5486726B" w14:textId="77777777" w:rsidTr="00EA11D4">
        <w:trPr>
          <w:cantSplit/>
        </w:trPr>
        <w:tc>
          <w:tcPr>
            <w:tcW w:w="4860" w:type="dxa"/>
            <w:gridSpan w:val="3"/>
          </w:tcPr>
          <w:p w14:paraId="07C1595C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8DC516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1CCEAC58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3FB66D28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192</w:t>
            </w:r>
          </w:p>
        </w:tc>
      </w:tr>
      <w:tr w:rsidR="001C3BCC" w:rsidRPr="00532AAC" w14:paraId="18D90D4C" w14:textId="77777777" w:rsidTr="00EA11D4">
        <w:trPr>
          <w:cantSplit/>
        </w:trPr>
        <w:tc>
          <w:tcPr>
            <w:tcW w:w="540" w:type="dxa"/>
            <w:gridSpan w:val="2"/>
          </w:tcPr>
          <w:p w14:paraId="44E0595F" w14:textId="77777777" w:rsidR="001C3BCC" w:rsidRPr="00532A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D17DEE" w14:textId="77777777" w:rsidR="001C3BCC" w:rsidRPr="00532A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32AAC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532AAC" w14:paraId="53A058F3" w14:textId="77777777" w:rsidTr="00EA11D4">
        <w:trPr>
          <w:cantSplit/>
        </w:trPr>
        <w:tc>
          <w:tcPr>
            <w:tcW w:w="4860" w:type="dxa"/>
            <w:gridSpan w:val="3"/>
          </w:tcPr>
          <w:p w14:paraId="59DFDD92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441662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5B1BA077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4DE7E09A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192</w:t>
            </w:r>
          </w:p>
        </w:tc>
      </w:tr>
      <w:tr w:rsidR="001C3BCC" w:rsidRPr="00532AAC" w14:paraId="292976BD" w14:textId="77777777" w:rsidTr="00EA11D4">
        <w:trPr>
          <w:cantSplit/>
        </w:trPr>
        <w:tc>
          <w:tcPr>
            <w:tcW w:w="540" w:type="dxa"/>
            <w:gridSpan w:val="2"/>
          </w:tcPr>
          <w:p w14:paraId="4981366C" w14:textId="77777777" w:rsidR="001C3BCC" w:rsidRPr="00532A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11A665" w14:textId="77777777" w:rsidR="001C3BCC" w:rsidRPr="00532A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32AAC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532AAC" w14:paraId="5E10DF14" w14:textId="77777777" w:rsidTr="00EA11D4">
        <w:trPr>
          <w:cantSplit/>
        </w:trPr>
        <w:tc>
          <w:tcPr>
            <w:tcW w:w="4860" w:type="dxa"/>
            <w:gridSpan w:val="3"/>
          </w:tcPr>
          <w:p w14:paraId="36BD08DA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096505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3C7531C8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325</w:t>
            </w:r>
          </w:p>
        </w:tc>
        <w:tc>
          <w:tcPr>
            <w:tcW w:w="1500" w:type="dxa"/>
          </w:tcPr>
          <w:p w14:paraId="77038BA3" w14:textId="77777777" w:rsidR="001C3BCC" w:rsidRPr="00532A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32AAC">
              <w:rPr>
                <w:kern w:val="18"/>
              </w:rPr>
              <w:t>$   686</w:t>
            </w:r>
          </w:p>
        </w:tc>
      </w:tr>
      <w:tr w:rsidR="001C3BCC" w:rsidRPr="00532AAC" w14:paraId="7D8B6B37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84AEDA3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6D9AEFA6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9D177C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532AAC" w14:paraId="70492B0B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6BE899F4" w14:textId="77777777" w:rsidR="00EB355A" w:rsidRPr="00532AAC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532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5672026" w14:textId="42E43648" w:rsidR="00EB355A" w:rsidRPr="00532AAC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532AAC" w14:paraId="4C563BF1" w14:textId="77777777" w:rsidTr="00EA11D4">
        <w:trPr>
          <w:cantSplit/>
        </w:trPr>
        <w:tc>
          <w:tcPr>
            <w:tcW w:w="220" w:type="dxa"/>
          </w:tcPr>
          <w:p w14:paraId="42052BA6" w14:textId="77777777" w:rsidR="00EB355A" w:rsidRPr="00532AAC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532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685373" w14:textId="40E7DB39" w:rsidR="00EB355A" w:rsidRPr="00532AAC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532AAC" w14:paraId="73C308DC" w14:textId="77777777" w:rsidTr="00EA11D4">
        <w:trPr>
          <w:cantSplit/>
        </w:trPr>
        <w:tc>
          <w:tcPr>
            <w:tcW w:w="220" w:type="dxa"/>
          </w:tcPr>
          <w:p w14:paraId="23466C3C" w14:textId="77777777" w:rsidR="00EB355A" w:rsidRPr="00532AAC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532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B311E9" w14:textId="243A2D66" w:rsidR="00EB355A" w:rsidRPr="00532AAC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532AAC" w14:paraId="43E05207" w14:textId="77777777" w:rsidTr="00EA11D4">
        <w:trPr>
          <w:cantSplit/>
        </w:trPr>
        <w:tc>
          <w:tcPr>
            <w:tcW w:w="220" w:type="dxa"/>
          </w:tcPr>
          <w:p w14:paraId="1C37CB5F" w14:textId="77777777" w:rsidR="001C3BCC" w:rsidRPr="00532AAC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532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81C146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  <w:r w:rsidRPr="00532AAC">
              <w:rPr>
                <w:kern w:val="18"/>
              </w:rPr>
              <w:t xml:space="preserve">For Deductible factors, refer to Rule </w:t>
            </w:r>
            <w:r w:rsidRPr="00532AAC">
              <w:rPr>
                <w:rStyle w:val="rulelink"/>
              </w:rPr>
              <w:t>298.</w:t>
            </w:r>
          </w:p>
        </w:tc>
      </w:tr>
      <w:tr w:rsidR="001C3BCC" w:rsidRPr="00532AAC" w14:paraId="32093C49" w14:textId="77777777" w:rsidTr="00EA11D4">
        <w:trPr>
          <w:cantSplit/>
        </w:trPr>
        <w:tc>
          <w:tcPr>
            <w:tcW w:w="220" w:type="dxa"/>
          </w:tcPr>
          <w:p w14:paraId="0FB7A7D8" w14:textId="77777777" w:rsidR="001C3BCC" w:rsidRPr="00532AAC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532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AEC005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  <w:r w:rsidRPr="00532AAC">
              <w:rPr>
                <w:kern w:val="18"/>
              </w:rPr>
              <w:t xml:space="preserve">For Vehicle Value factors, refer to Rule </w:t>
            </w:r>
            <w:r w:rsidRPr="00532AAC">
              <w:rPr>
                <w:rStyle w:val="rulelink"/>
              </w:rPr>
              <w:t>301.</w:t>
            </w:r>
          </w:p>
        </w:tc>
      </w:tr>
      <w:tr w:rsidR="001C3BCC" w:rsidRPr="00532AAC" w14:paraId="57046C65" w14:textId="77777777" w:rsidTr="00EA11D4">
        <w:trPr>
          <w:cantSplit/>
        </w:trPr>
        <w:tc>
          <w:tcPr>
            <w:tcW w:w="220" w:type="dxa"/>
          </w:tcPr>
          <w:p w14:paraId="275A8667" w14:textId="77777777" w:rsidR="001C3BCC" w:rsidRPr="00532A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E2D4A4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24170D1B" w14:textId="77777777" w:rsidTr="00EA11D4">
        <w:trPr>
          <w:cantSplit/>
        </w:trPr>
        <w:tc>
          <w:tcPr>
            <w:tcW w:w="220" w:type="dxa"/>
          </w:tcPr>
          <w:p w14:paraId="5FBF5035" w14:textId="77777777" w:rsidR="001C3BCC" w:rsidRPr="00532AAC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74E236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4191C159" w14:textId="77777777" w:rsidTr="00EA11D4">
        <w:trPr>
          <w:cantSplit/>
        </w:trPr>
        <w:tc>
          <w:tcPr>
            <w:tcW w:w="220" w:type="dxa"/>
          </w:tcPr>
          <w:p w14:paraId="235E9655" w14:textId="77777777" w:rsidR="001C3BCC" w:rsidRPr="00532AAC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BA0654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0B808DDB" w14:textId="77777777" w:rsidTr="00EA11D4">
        <w:trPr>
          <w:cantSplit/>
        </w:trPr>
        <w:tc>
          <w:tcPr>
            <w:tcW w:w="220" w:type="dxa"/>
          </w:tcPr>
          <w:p w14:paraId="0FB33E7D" w14:textId="77777777" w:rsidR="001C3BCC" w:rsidRPr="00532AAC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70FC00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44A37D14" w14:textId="77777777" w:rsidTr="00EA11D4">
        <w:trPr>
          <w:cantSplit/>
        </w:trPr>
        <w:tc>
          <w:tcPr>
            <w:tcW w:w="220" w:type="dxa"/>
          </w:tcPr>
          <w:p w14:paraId="5DCEB5B7" w14:textId="77777777" w:rsidR="001C3BCC" w:rsidRPr="00532A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1E1F4C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18177CB9" w14:textId="77777777" w:rsidTr="00EA11D4">
        <w:trPr>
          <w:cantSplit/>
        </w:trPr>
        <w:tc>
          <w:tcPr>
            <w:tcW w:w="220" w:type="dxa"/>
          </w:tcPr>
          <w:p w14:paraId="4F023345" w14:textId="77777777" w:rsidR="001C3BCC" w:rsidRPr="00532A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75B117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75413C86" w14:textId="77777777" w:rsidTr="00EA11D4">
        <w:trPr>
          <w:cantSplit/>
        </w:trPr>
        <w:tc>
          <w:tcPr>
            <w:tcW w:w="220" w:type="dxa"/>
          </w:tcPr>
          <w:p w14:paraId="581895FB" w14:textId="77777777" w:rsidR="001C3BCC" w:rsidRPr="00532A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3E90AE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6EC9434E" w14:textId="77777777" w:rsidTr="00EA11D4">
        <w:trPr>
          <w:cantSplit/>
        </w:trPr>
        <w:tc>
          <w:tcPr>
            <w:tcW w:w="220" w:type="dxa"/>
          </w:tcPr>
          <w:p w14:paraId="62BBCE4C" w14:textId="77777777" w:rsidR="001C3BCC" w:rsidRPr="00532A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E62FEB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5DA004AC" w14:textId="77777777" w:rsidTr="00EA11D4">
        <w:trPr>
          <w:cantSplit/>
        </w:trPr>
        <w:tc>
          <w:tcPr>
            <w:tcW w:w="220" w:type="dxa"/>
          </w:tcPr>
          <w:p w14:paraId="3A27E79F" w14:textId="77777777" w:rsidR="001C3BCC" w:rsidRPr="00532A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ED81F9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32AAC" w14:paraId="5035C8FD" w14:textId="77777777" w:rsidTr="00EA11D4">
        <w:trPr>
          <w:cantSplit/>
        </w:trPr>
        <w:tc>
          <w:tcPr>
            <w:tcW w:w="220" w:type="dxa"/>
          </w:tcPr>
          <w:p w14:paraId="5EE024CE" w14:textId="77777777" w:rsidR="001C3BCC" w:rsidRPr="00532A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F0E95F" w14:textId="77777777" w:rsidR="001C3BCC" w:rsidRPr="00532AAC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478F05B9" w14:textId="5BD3AB3F" w:rsidR="001C3BCC" w:rsidRDefault="001C3BCC" w:rsidP="001C3BCC">
      <w:pPr>
        <w:pStyle w:val="isonormal"/>
      </w:pPr>
    </w:p>
    <w:p w14:paraId="625D721E" w14:textId="35EFC7C2" w:rsidR="001C3BCC" w:rsidRDefault="001C3BCC" w:rsidP="001C3BCC">
      <w:pPr>
        <w:pStyle w:val="isonormal"/>
        <w:jc w:val="left"/>
      </w:pPr>
    </w:p>
    <w:p w14:paraId="0A4AB2F2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EBFAEE0" w14:textId="77777777" w:rsidR="001C3BCC" w:rsidRPr="00993001" w:rsidRDefault="001C3BCC" w:rsidP="001C3BCC">
      <w:pPr>
        <w:pStyle w:val="subcap"/>
      </w:pPr>
      <w:r w:rsidRPr="00993001">
        <w:lastRenderedPageBreak/>
        <w:t>TERRITORY 114</w:t>
      </w:r>
    </w:p>
    <w:p w14:paraId="4AA4B3B9" w14:textId="77777777" w:rsidR="001C3BCC" w:rsidRPr="00993001" w:rsidRDefault="001C3BCC" w:rsidP="001C3BCC">
      <w:pPr>
        <w:pStyle w:val="subcap2"/>
      </w:pPr>
      <w:r w:rsidRPr="00993001">
        <w:t>PHYS DAM</w:t>
      </w:r>
    </w:p>
    <w:p w14:paraId="2B8F8CDC" w14:textId="77777777" w:rsidR="001C3BCC" w:rsidRPr="00993001" w:rsidRDefault="001C3BCC" w:rsidP="001C3BCC">
      <w:pPr>
        <w:pStyle w:val="isonormal"/>
      </w:pPr>
    </w:p>
    <w:p w14:paraId="3D1BA6CB" w14:textId="77777777" w:rsidR="001C3BCC" w:rsidRPr="00993001" w:rsidRDefault="001C3BCC" w:rsidP="001C3BCC">
      <w:pPr>
        <w:pStyle w:val="isonormal"/>
        <w:sectPr w:rsidR="001C3BCC" w:rsidRPr="00993001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993001" w14:paraId="23C17A26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8DA8F89" w14:textId="77777777" w:rsidR="001C3BCC" w:rsidRPr="00993001" w:rsidRDefault="001C3BCC" w:rsidP="00EA11D4">
            <w:pPr>
              <w:pStyle w:val="tablehead"/>
              <w:rPr>
                <w:kern w:val="18"/>
              </w:rPr>
            </w:pPr>
            <w:r w:rsidRPr="00993001">
              <w:rPr>
                <w:kern w:val="18"/>
              </w:rPr>
              <w:t>PHYSICAL DAMAGE</w:t>
            </w:r>
            <w:r w:rsidRPr="00993001">
              <w:rPr>
                <w:kern w:val="18"/>
              </w:rPr>
              <w:br/>
              <w:t>Original Cost New Range</w:t>
            </w:r>
            <w:r w:rsidRPr="00993001">
              <w:rPr>
                <w:kern w:val="18"/>
              </w:rPr>
              <w:br/>
              <w:t>$25,000 – 29,999</w:t>
            </w:r>
          </w:p>
        </w:tc>
      </w:tr>
      <w:tr w:rsidR="001C3BCC" w:rsidRPr="00993001" w14:paraId="3FA2C98E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077D58D" w14:textId="77777777" w:rsidR="001C3BCC" w:rsidRPr="00993001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486295" w14:textId="77777777" w:rsidR="001C3BCC" w:rsidRPr="00993001" w:rsidRDefault="001C3BCC" w:rsidP="00EA11D4">
            <w:pPr>
              <w:pStyle w:val="tablehead"/>
              <w:rPr>
                <w:kern w:val="18"/>
              </w:rPr>
            </w:pPr>
            <w:r w:rsidRPr="00993001">
              <w:rPr>
                <w:kern w:val="18"/>
              </w:rPr>
              <w:t>Specified</w:t>
            </w:r>
            <w:r w:rsidRPr="00993001">
              <w:rPr>
                <w:kern w:val="18"/>
              </w:rPr>
              <w:br/>
              <w:t>Causes</w:t>
            </w:r>
            <w:r w:rsidRPr="0099300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FAB83C" w14:textId="77777777" w:rsidR="001C3BCC" w:rsidRPr="00993001" w:rsidRDefault="001C3BCC" w:rsidP="00EA11D4">
            <w:pPr>
              <w:pStyle w:val="tablehead"/>
              <w:rPr>
                <w:kern w:val="18"/>
              </w:rPr>
            </w:pPr>
            <w:r w:rsidRPr="00993001">
              <w:rPr>
                <w:kern w:val="18"/>
              </w:rPr>
              <w:br/>
            </w:r>
            <w:r w:rsidRPr="0099300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7AA1ED" w14:textId="77777777" w:rsidR="001C3BCC" w:rsidRPr="00993001" w:rsidRDefault="001C3BCC" w:rsidP="00EA11D4">
            <w:pPr>
              <w:pStyle w:val="tablehead"/>
              <w:rPr>
                <w:kern w:val="18"/>
              </w:rPr>
            </w:pPr>
            <w:r w:rsidRPr="00993001">
              <w:rPr>
                <w:kern w:val="18"/>
              </w:rPr>
              <w:t>$500</w:t>
            </w:r>
            <w:r w:rsidRPr="00993001">
              <w:rPr>
                <w:kern w:val="18"/>
              </w:rPr>
              <w:br/>
              <w:t>Ded.</w:t>
            </w:r>
            <w:r w:rsidRPr="00993001">
              <w:rPr>
                <w:kern w:val="18"/>
              </w:rPr>
              <w:br/>
              <w:t>Coll.</w:t>
            </w:r>
          </w:p>
        </w:tc>
      </w:tr>
      <w:tr w:rsidR="001C3BCC" w:rsidRPr="00993001" w14:paraId="2195ACAE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31B18DC" w14:textId="77777777" w:rsidR="001C3BCC" w:rsidRPr="00993001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99300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993001" w14:paraId="025C42E7" w14:textId="77777777" w:rsidTr="00EA11D4">
        <w:trPr>
          <w:cantSplit/>
        </w:trPr>
        <w:tc>
          <w:tcPr>
            <w:tcW w:w="540" w:type="dxa"/>
            <w:gridSpan w:val="2"/>
          </w:tcPr>
          <w:p w14:paraId="060E5340" w14:textId="77777777" w:rsidR="001C3BCC" w:rsidRPr="00993001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9C6F07" w14:textId="77777777" w:rsidR="001C3BCC" w:rsidRPr="00993001" w:rsidRDefault="001C3BCC" w:rsidP="00EA11D4">
            <w:pPr>
              <w:pStyle w:val="tabletext11"/>
              <w:rPr>
                <w:b/>
                <w:kern w:val="18"/>
              </w:rPr>
            </w:pPr>
            <w:r w:rsidRPr="00993001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993001" w14:paraId="51FD9F0D" w14:textId="77777777" w:rsidTr="00EA11D4">
        <w:trPr>
          <w:cantSplit/>
        </w:trPr>
        <w:tc>
          <w:tcPr>
            <w:tcW w:w="540" w:type="dxa"/>
            <w:gridSpan w:val="2"/>
          </w:tcPr>
          <w:p w14:paraId="287F4600" w14:textId="77777777" w:rsidR="001C3BCC" w:rsidRPr="00993001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AD3CAE" w14:textId="77777777" w:rsidR="001C3BCC" w:rsidRPr="00993001" w:rsidRDefault="001C3BCC" w:rsidP="00EA11D4">
            <w:pPr>
              <w:pStyle w:val="tabletext11"/>
              <w:rPr>
                <w:b/>
                <w:kern w:val="18"/>
              </w:rPr>
            </w:pPr>
            <w:r w:rsidRPr="0099300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993001" w14:paraId="0A5F2182" w14:textId="77777777" w:rsidTr="00EA11D4">
        <w:trPr>
          <w:cantSplit/>
        </w:trPr>
        <w:tc>
          <w:tcPr>
            <w:tcW w:w="4860" w:type="dxa"/>
            <w:gridSpan w:val="3"/>
          </w:tcPr>
          <w:p w14:paraId="09CB8646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EAE905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220</w:t>
            </w:r>
          </w:p>
        </w:tc>
        <w:tc>
          <w:tcPr>
            <w:tcW w:w="1500" w:type="dxa"/>
          </w:tcPr>
          <w:p w14:paraId="51FA4A7E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254</w:t>
            </w:r>
          </w:p>
        </w:tc>
        <w:tc>
          <w:tcPr>
            <w:tcW w:w="1500" w:type="dxa"/>
          </w:tcPr>
          <w:p w14:paraId="0A08B046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285</w:t>
            </w:r>
          </w:p>
        </w:tc>
      </w:tr>
      <w:tr w:rsidR="001C3BCC" w:rsidRPr="00993001" w14:paraId="3D1BFA28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9534EA" w14:textId="77777777" w:rsidR="001C3BCC" w:rsidRPr="00993001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99300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993001" w14:paraId="0A03B732" w14:textId="77777777" w:rsidTr="00EA11D4">
        <w:trPr>
          <w:cantSplit/>
        </w:trPr>
        <w:tc>
          <w:tcPr>
            <w:tcW w:w="4860" w:type="dxa"/>
            <w:gridSpan w:val="3"/>
          </w:tcPr>
          <w:p w14:paraId="7558A1D3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451EED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C04CEE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541057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993001" w14:paraId="6805DEDD" w14:textId="77777777" w:rsidTr="00EA11D4">
        <w:trPr>
          <w:cantSplit/>
        </w:trPr>
        <w:tc>
          <w:tcPr>
            <w:tcW w:w="4860" w:type="dxa"/>
            <w:gridSpan w:val="3"/>
          </w:tcPr>
          <w:p w14:paraId="4B97A79F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0649EB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504E76F7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6D36BD37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327</w:t>
            </w:r>
          </w:p>
        </w:tc>
      </w:tr>
      <w:tr w:rsidR="001C3BCC" w:rsidRPr="00993001" w14:paraId="74ADD9E9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43B61A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72CC932F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8DB103" w14:textId="77777777" w:rsidR="001C3BCC" w:rsidRPr="00993001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99300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993001" w14:paraId="4AC3FB00" w14:textId="77777777" w:rsidTr="00EA11D4">
        <w:trPr>
          <w:cantSplit/>
        </w:trPr>
        <w:tc>
          <w:tcPr>
            <w:tcW w:w="540" w:type="dxa"/>
            <w:gridSpan w:val="2"/>
          </w:tcPr>
          <w:p w14:paraId="2D375CC6" w14:textId="77777777" w:rsidR="001C3BCC" w:rsidRPr="00993001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EEE495" w14:textId="77777777" w:rsidR="001C3BCC" w:rsidRPr="00993001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993001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993001" w14:paraId="07B07940" w14:textId="77777777" w:rsidTr="00EA11D4">
        <w:trPr>
          <w:cantSplit/>
        </w:trPr>
        <w:tc>
          <w:tcPr>
            <w:tcW w:w="4860" w:type="dxa"/>
            <w:gridSpan w:val="3"/>
          </w:tcPr>
          <w:p w14:paraId="5B8104CB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A1B8C2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334</w:t>
            </w:r>
          </w:p>
        </w:tc>
        <w:tc>
          <w:tcPr>
            <w:tcW w:w="1500" w:type="dxa"/>
          </w:tcPr>
          <w:p w14:paraId="7A39E295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386</w:t>
            </w:r>
          </w:p>
        </w:tc>
        <w:tc>
          <w:tcPr>
            <w:tcW w:w="1500" w:type="dxa"/>
          </w:tcPr>
          <w:p w14:paraId="19B674ED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641</w:t>
            </w:r>
          </w:p>
        </w:tc>
      </w:tr>
      <w:tr w:rsidR="001C3BCC" w:rsidRPr="00993001" w14:paraId="3C5EEDC4" w14:textId="77777777" w:rsidTr="00EA11D4">
        <w:trPr>
          <w:cantSplit/>
        </w:trPr>
        <w:tc>
          <w:tcPr>
            <w:tcW w:w="540" w:type="dxa"/>
            <w:gridSpan w:val="2"/>
          </w:tcPr>
          <w:p w14:paraId="182834DD" w14:textId="77777777" w:rsidR="001C3BCC" w:rsidRPr="00993001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80C6FE" w14:textId="77777777" w:rsidR="001C3BCC" w:rsidRPr="00993001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993001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993001" w14:paraId="6406DBD0" w14:textId="77777777" w:rsidTr="00EA11D4">
        <w:trPr>
          <w:cantSplit/>
        </w:trPr>
        <w:tc>
          <w:tcPr>
            <w:tcW w:w="4860" w:type="dxa"/>
            <w:gridSpan w:val="3"/>
          </w:tcPr>
          <w:p w14:paraId="20D45CD6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FA2F0C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51EBA6C4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58698B03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180</w:t>
            </w:r>
          </w:p>
        </w:tc>
      </w:tr>
      <w:tr w:rsidR="001C3BCC" w:rsidRPr="00993001" w14:paraId="11FD9250" w14:textId="77777777" w:rsidTr="00EA11D4">
        <w:trPr>
          <w:cantSplit/>
        </w:trPr>
        <w:tc>
          <w:tcPr>
            <w:tcW w:w="540" w:type="dxa"/>
            <w:gridSpan w:val="2"/>
          </w:tcPr>
          <w:p w14:paraId="762B9FB6" w14:textId="77777777" w:rsidR="001C3BCC" w:rsidRPr="00993001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9B1191" w14:textId="77777777" w:rsidR="001C3BCC" w:rsidRPr="00993001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993001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993001" w14:paraId="33F89367" w14:textId="77777777" w:rsidTr="00EA11D4">
        <w:trPr>
          <w:cantSplit/>
        </w:trPr>
        <w:tc>
          <w:tcPr>
            <w:tcW w:w="4860" w:type="dxa"/>
            <w:gridSpan w:val="3"/>
          </w:tcPr>
          <w:p w14:paraId="47E2C81A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237166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04C23BBC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2A7A616E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180</w:t>
            </w:r>
          </w:p>
        </w:tc>
      </w:tr>
      <w:tr w:rsidR="001C3BCC" w:rsidRPr="00993001" w14:paraId="4211C33A" w14:textId="77777777" w:rsidTr="00EA11D4">
        <w:trPr>
          <w:cantSplit/>
        </w:trPr>
        <w:tc>
          <w:tcPr>
            <w:tcW w:w="540" w:type="dxa"/>
            <w:gridSpan w:val="2"/>
          </w:tcPr>
          <w:p w14:paraId="623B931C" w14:textId="77777777" w:rsidR="001C3BCC" w:rsidRPr="00993001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8777F5" w14:textId="77777777" w:rsidR="001C3BCC" w:rsidRPr="00993001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993001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993001" w14:paraId="78683DBB" w14:textId="77777777" w:rsidTr="00EA11D4">
        <w:trPr>
          <w:cantSplit/>
        </w:trPr>
        <w:tc>
          <w:tcPr>
            <w:tcW w:w="4860" w:type="dxa"/>
            <w:gridSpan w:val="3"/>
          </w:tcPr>
          <w:p w14:paraId="3E7B5E03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D2800B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334</w:t>
            </w:r>
          </w:p>
        </w:tc>
        <w:tc>
          <w:tcPr>
            <w:tcW w:w="1500" w:type="dxa"/>
          </w:tcPr>
          <w:p w14:paraId="2F86EF81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386</w:t>
            </w:r>
          </w:p>
        </w:tc>
        <w:tc>
          <w:tcPr>
            <w:tcW w:w="1500" w:type="dxa"/>
          </w:tcPr>
          <w:p w14:paraId="669EE29B" w14:textId="77777777" w:rsidR="001C3BCC" w:rsidRPr="00993001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993001">
              <w:rPr>
                <w:kern w:val="18"/>
              </w:rPr>
              <w:t>$   641</w:t>
            </w:r>
          </w:p>
        </w:tc>
      </w:tr>
      <w:tr w:rsidR="001C3BCC" w:rsidRPr="00993001" w14:paraId="0F42E01F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2151E93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7EEF1640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9CBC43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993001" w14:paraId="1742B658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35359321" w14:textId="77777777" w:rsidR="00EB355A" w:rsidRPr="00993001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9930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35A38D2" w14:textId="36AA6BA2" w:rsidR="00EB355A" w:rsidRPr="00993001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993001" w14:paraId="3E2E674C" w14:textId="77777777" w:rsidTr="00EA11D4">
        <w:trPr>
          <w:cantSplit/>
        </w:trPr>
        <w:tc>
          <w:tcPr>
            <w:tcW w:w="220" w:type="dxa"/>
          </w:tcPr>
          <w:p w14:paraId="755A1094" w14:textId="77777777" w:rsidR="00EB355A" w:rsidRPr="00993001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9930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3AE9F7" w14:textId="0AF7A913" w:rsidR="00EB355A" w:rsidRPr="00993001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993001" w14:paraId="28EBCEA5" w14:textId="77777777" w:rsidTr="00EA11D4">
        <w:trPr>
          <w:cantSplit/>
        </w:trPr>
        <w:tc>
          <w:tcPr>
            <w:tcW w:w="220" w:type="dxa"/>
          </w:tcPr>
          <w:p w14:paraId="153D9BCA" w14:textId="77777777" w:rsidR="00EB355A" w:rsidRPr="00993001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9930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8E4B4D" w14:textId="48045BF5" w:rsidR="00EB355A" w:rsidRPr="00993001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993001" w14:paraId="34CD306F" w14:textId="77777777" w:rsidTr="00EA11D4">
        <w:trPr>
          <w:cantSplit/>
        </w:trPr>
        <w:tc>
          <w:tcPr>
            <w:tcW w:w="220" w:type="dxa"/>
          </w:tcPr>
          <w:p w14:paraId="79636B93" w14:textId="77777777" w:rsidR="001C3BCC" w:rsidRPr="00993001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9930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22EC39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  <w:r w:rsidRPr="00993001">
              <w:rPr>
                <w:kern w:val="18"/>
              </w:rPr>
              <w:t xml:space="preserve">For Deductible factors, refer to Rule </w:t>
            </w:r>
            <w:r w:rsidRPr="00993001">
              <w:rPr>
                <w:rStyle w:val="rulelink"/>
              </w:rPr>
              <w:t>298.</w:t>
            </w:r>
          </w:p>
        </w:tc>
      </w:tr>
      <w:tr w:rsidR="001C3BCC" w:rsidRPr="00993001" w14:paraId="2C791337" w14:textId="77777777" w:rsidTr="00EA11D4">
        <w:trPr>
          <w:cantSplit/>
        </w:trPr>
        <w:tc>
          <w:tcPr>
            <w:tcW w:w="220" w:type="dxa"/>
          </w:tcPr>
          <w:p w14:paraId="3EC7D131" w14:textId="77777777" w:rsidR="001C3BCC" w:rsidRPr="00993001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9930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B1077D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  <w:r w:rsidRPr="00993001">
              <w:rPr>
                <w:kern w:val="18"/>
              </w:rPr>
              <w:t xml:space="preserve">For Vehicle Value factors, refer to Rule </w:t>
            </w:r>
            <w:r w:rsidRPr="00993001">
              <w:rPr>
                <w:rStyle w:val="rulelink"/>
              </w:rPr>
              <w:t>301.</w:t>
            </w:r>
          </w:p>
        </w:tc>
      </w:tr>
      <w:tr w:rsidR="001C3BCC" w:rsidRPr="00993001" w14:paraId="2C9E5992" w14:textId="77777777" w:rsidTr="00EA11D4">
        <w:trPr>
          <w:cantSplit/>
        </w:trPr>
        <w:tc>
          <w:tcPr>
            <w:tcW w:w="220" w:type="dxa"/>
          </w:tcPr>
          <w:p w14:paraId="3BE2DF6D" w14:textId="77777777" w:rsidR="001C3BCC" w:rsidRPr="00993001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A22627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070093A0" w14:textId="77777777" w:rsidTr="00EA11D4">
        <w:trPr>
          <w:cantSplit/>
        </w:trPr>
        <w:tc>
          <w:tcPr>
            <w:tcW w:w="220" w:type="dxa"/>
          </w:tcPr>
          <w:p w14:paraId="51DF00BE" w14:textId="77777777" w:rsidR="001C3BCC" w:rsidRPr="00993001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2C5688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320A8319" w14:textId="77777777" w:rsidTr="00EA11D4">
        <w:trPr>
          <w:cantSplit/>
        </w:trPr>
        <w:tc>
          <w:tcPr>
            <w:tcW w:w="220" w:type="dxa"/>
          </w:tcPr>
          <w:p w14:paraId="3C2C0A1D" w14:textId="77777777" w:rsidR="001C3BCC" w:rsidRPr="00993001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8CBBBA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75C4C4DB" w14:textId="77777777" w:rsidTr="00EA11D4">
        <w:trPr>
          <w:cantSplit/>
        </w:trPr>
        <w:tc>
          <w:tcPr>
            <w:tcW w:w="220" w:type="dxa"/>
          </w:tcPr>
          <w:p w14:paraId="58541638" w14:textId="77777777" w:rsidR="001C3BCC" w:rsidRPr="00993001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E55A45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2EFC28B2" w14:textId="77777777" w:rsidTr="00EA11D4">
        <w:trPr>
          <w:cantSplit/>
        </w:trPr>
        <w:tc>
          <w:tcPr>
            <w:tcW w:w="220" w:type="dxa"/>
          </w:tcPr>
          <w:p w14:paraId="18C103D1" w14:textId="77777777" w:rsidR="001C3BCC" w:rsidRPr="00993001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BC1EF3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22118A56" w14:textId="77777777" w:rsidTr="00EA11D4">
        <w:trPr>
          <w:cantSplit/>
        </w:trPr>
        <w:tc>
          <w:tcPr>
            <w:tcW w:w="220" w:type="dxa"/>
          </w:tcPr>
          <w:p w14:paraId="1AB1F508" w14:textId="77777777" w:rsidR="001C3BCC" w:rsidRPr="00993001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11E882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4BB7423D" w14:textId="77777777" w:rsidTr="00EA11D4">
        <w:trPr>
          <w:cantSplit/>
        </w:trPr>
        <w:tc>
          <w:tcPr>
            <w:tcW w:w="220" w:type="dxa"/>
          </w:tcPr>
          <w:p w14:paraId="15F4C72F" w14:textId="77777777" w:rsidR="001C3BCC" w:rsidRPr="00993001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8A038E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42BA884B" w14:textId="77777777" w:rsidTr="00EA11D4">
        <w:trPr>
          <w:cantSplit/>
        </w:trPr>
        <w:tc>
          <w:tcPr>
            <w:tcW w:w="220" w:type="dxa"/>
          </w:tcPr>
          <w:p w14:paraId="50750E54" w14:textId="77777777" w:rsidR="001C3BCC" w:rsidRPr="00993001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B38322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16CF6F20" w14:textId="77777777" w:rsidTr="00EA11D4">
        <w:trPr>
          <w:cantSplit/>
        </w:trPr>
        <w:tc>
          <w:tcPr>
            <w:tcW w:w="220" w:type="dxa"/>
          </w:tcPr>
          <w:p w14:paraId="090B7007" w14:textId="77777777" w:rsidR="001C3BCC" w:rsidRPr="00993001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D57AA9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993001" w14:paraId="4CFE3C2D" w14:textId="77777777" w:rsidTr="00EA11D4">
        <w:trPr>
          <w:cantSplit/>
        </w:trPr>
        <w:tc>
          <w:tcPr>
            <w:tcW w:w="220" w:type="dxa"/>
          </w:tcPr>
          <w:p w14:paraId="2EE6EE46" w14:textId="77777777" w:rsidR="001C3BCC" w:rsidRPr="00993001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4FD07D" w14:textId="77777777" w:rsidR="001C3BCC" w:rsidRPr="00993001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4ACF35AB" w14:textId="043933E2" w:rsidR="001C3BCC" w:rsidRDefault="001C3BCC" w:rsidP="001C3BCC">
      <w:pPr>
        <w:pStyle w:val="isonormal"/>
      </w:pPr>
    </w:p>
    <w:p w14:paraId="218821A5" w14:textId="7E7F87C9" w:rsidR="001C3BCC" w:rsidRDefault="001C3BCC" w:rsidP="001C3BCC">
      <w:pPr>
        <w:pStyle w:val="isonormal"/>
        <w:jc w:val="left"/>
      </w:pPr>
    </w:p>
    <w:p w14:paraId="12173F2E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0DF76FE" w14:textId="77777777" w:rsidR="001C3BCC" w:rsidRPr="00780A1C" w:rsidRDefault="001C3BCC" w:rsidP="001C3BCC">
      <w:pPr>
        <w:pStyle w:val="subcap"/>
      </w:pPr>
      <w:r w:rsidRPr="00780A1C">
        <w:lastRenderedPageBreak/>
        <w:t>TERRITORY 115</w:t>
      </w:r>
    </w:p>
    <w:p w14:paraId="37E4B95A" w14:textId="77777777" w:rsidR="001C3BCC" w:rsidRPr="00780A1C" w:rsidRDefault="001C3BCC" w:rsidP="001C3BCC">
      <w:pPr>
        <w:pStyle w:val="subcap2"/>
      </w:pPr>
      <w:r w:rsidRPr="00780A1C">
        <w:t>PHYS DAM</w:t>
      </w:r>
    </w:p>
    <w:p w14:paraId="5CA78BAF" w14:textId="77777777" w:rsidR="001C3BCC" w:rsidRPr="00780A1C" w:rsidRDefault="001C3BCC" w:rsidP="001C3BCC">
      <w:pPr>
        <w:pStyle w:val="isonormal"/>
      </w:pPr>
    </w:p>
    <w:p w14:paraId="22A6982F" w14:textId="77777777" w:rsidR="001C3BCC" w:rsidRPr="00780A1C" w:rsidRDefault="001C3BCC" w:rsidP="001C3BCC">
      <w:pPr>
        <w:pStyle w:val="isonormal"/>
        <w:sectPr w:rsidR="001C3BCC" w:rsidRPr="00780A1C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780A1C" w14:paraId="7EF99DAE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C291438" w14:textId="77777777" w:rsidR="001C3BCC" w:rsidRPr="00780A1C" w:rsidRDefault="001C3BCC" w:rsidP="00EA11D4">
            <w:pPr>
              <w:pStyle w:val="tablehead"/>
              <w:rPr>
                <w:kern w:val="18"/>
              </w:rPr>
            </w:pPr>
            <w:r w:rsidRPr="00780A1C">
              <w:rPr>
                <w:kern w:val="18"/>
              </w:rPr>
              <w:t>PHYSICAL DAMAGE</w:t>
            </w:r>
            <w:r w:rsidRPr="00780A1C">
              <w:rPr>
                <w:kern w:val="18"/>
              </w:rPr>
              <w:br/>
              <w:t>Original Cost New Range</w:t>
            </w:r>
            <w:r w:rsidRPr="00780A1C">
              <w:rPr>
                <w:kern w:val="18"/>
              </w:rPr>
              <w:br/>
              <w:t>$25,000 – 29,999</w:t>
            </w:r>
          </w:p>
        </w:tc>
      </w:tr>
      <w:tr w:rsidR="001C3BCC" w:rsidRPr="00780A1C" w14:paraId="6C0DE81E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923076F" w14:textId="77777777" w:rsidR="001C3BCC" w:rsidRPr="00780A1C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FE10477" w14:textId="77777777" w:rsidR="001C3BCC" w:rsidRPr="00780A1C" w:rsidRDefault="001C3BCC" w:rsidP="00EA11D4">
            <w:pPr>
              <w:pStyle w:val="tablehead"/>
              <w:rPr>
                <w:kern w:val="18"/>
              </w:rPr>
            </w:pPr>
            <w:r w:rsidRPr="00780A1C">
              <w:rPr>
                <w:kern w:val="18"/>
              </w:rPr>
              <w:t>Specified</w:t>
            </w:r>
            <w:r w:rsidRPr="00780A1C">
              <w:rPr>
                <w:kern w:val="18"/>
              </w:rPr>
              <w:br/>
              <w:t>Causes</w:t>
            </w:r>
            <w:r w:rsidRPr="00780A1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6752C96" w14:textId="77777777" w:rsidR="001C3BCC" w:rsidRPr="00780A1C" w:rsidRDefault="001C3BCC" w:rsidP="00EA11D4">
            <w:pPr>
              <w:pStyle w:val="tablehead"/>
              <w:rPr>
                <w:kern w:val="18"/>
              </w:rPr>
            </w:pPr>
            <w:r w:rsidRPr="00780A1C">
              <w:rPr>
                <w:kern w:val="18"/>
              </w:rPr>
              <w:br/>
            </w:r>
            <w:r w:rsidRPr="00780A1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3C4AC9" w14:textId="77777777" w:rsidR="001C3BCC" w:rsidRPr="00780A1C" w:rsidRDefault="001C3BCC" w:rsidP="00EA11D4">
            <w:pPr>
              <w:pStyle w:val="tablehead"/>
              <w:rPr>
                <w:kern w:val="18"/>
              </w:rPr>
            </w:pPr>
            <w:r w:rsidRPr="00780A1C">
              <w:rPr>
                <w:kern w:val="18"/>
              </w:rPr>
              <w:t>$500</w:t>
            </w:r>
            <w:r w:rsidRPr="00780A1C">
              <w:rPr>
                <w:kern w:val="18"/>
              </w:rPr>
              <w:br/>
              <w:t>Ded.</w:t>
            </w:r>
            <w:r w:rsidRPr="00780A1C">
              <w:rPr>
                <w:kern w:val="18"/>
              </w:rPr>
              <w:br/>
              <w:t>Coll.</w:t>
            </w:r>
          </w:p>
        </w:tc>
      </w:tr>
      <w:tr w:rsidR="001C3BCC" w:rsidRPr="00780A1C" w14:paraId="3C1D0655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C8EC4B3" w14:textId="77777777" w:rsidR="001C3BCC" w:rsidRPr="00780A1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80A1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780A1C" w14:paraId="30B81F36" w14:textId="77777777" w:rsidTr="00EA11D4">
        <w:trPr>
          <w:cantSplit/>
        </w:trPr>
        <w:tc>
          <w:tcPr>
            <w:tcW w:w="540" w:type="dxa"/>
            <w:gridSpan w:val="2"/>
          </w:tcPr>
          <w:p w14:paraId="4088B5BC" w14:textId="77777777" w:rsidR="001C3BCC" w:rsidRPr="00780A1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B0B261" w14:textId="77777777" w:rsidR="001C3BCC" w:rsidRPr="00780A1C" w:rsidRDefault="001C3BCC" w:rsidP="00EA11D4">
            <w:pPr>
              <w:pStyle w:val="tabletext11"/>
              <w:rPr>
                <w:b/>
                <w:kern w:val="18"/>
              </w:rPr>
            </w:pPr>
            <w:r w:rsidRPr="00780A1C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780A1C" w14:paraId="699CEE0F" w14:textId="77777777" w:rsidTr="00EA11D4">
        <w:trPr>
          <w:cantSplit/>
        </w:trPr>
        <w:tc>
          <w:tcPr>
            <w:tcW w:w="540" w:type="dxa"/>
            <w:gridSpan w:val="2"/>
          </w:tcPr>
          <w:p w14:paraId="22922AA5" w14:textId="77777777" w:rsidR="001C3BCC" w:rsidRPr="00780A1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7AAF1E" w14:textId="77777777" w:rsidR="001C3BCC" w:rsidRPr="00780A1C" w:rsidRDefault="001C3BCC" w:rsidP="00EA11D4">
            <w:pPr>
              <w:pStyle w:val="tabletext11"/>
              <w:rPr>
                <w:b/>
                <w:kern w:val="18"/>
              </w:rPr>
            </w:pPr>
            <w:r w:rsidRPr="00780A1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780A1C" w14:paraId="5C991913" w14:textId="77777777" w:rsidTr="00EA11D4">
        <w:trPr>
          <w:cantSplit/>
        </w:trPr>
        <w:tc>
          <w:tcPr>
            <w:tcW w:w="4860" w:type="dxa"/>
            <w:gridSpan w:val="3"/>
          </w:tcPr>
          <w:p w14:paraId="44659F53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9DFFE2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0D6E3495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57E3E370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270</w:t>
            </w:r>
          </w:p>
        </w:tc>
      </w:tr>
      <w:tr w:rsidR="001C3BCC" w:rsidRPr="00780A1C" w14:paraId="2AF4C787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63E27D" w14:textId="77777777" w:rsidR="001C3BCC" w:rsidRPr="00780A1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80A1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780A1C" w14:paraId="5822B84F" w14:textId="77777777" w:rsidTr="00EA11D4">
        <w:trPr>
          <w:cantSplit/>
        </w:trPr>
        <w:tc>
          <w:tcPr>
            <w:tcW w:w="4860" w:type="dxa"/>
            <w:gridSpan w:val="3"/>
          </w:tcPr>
          <w:p w14:paraId="0B975219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354A92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7A936F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7705B5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780A1C" w14:paraId="4C315E8D" w14:textId="77777777" w:rsidTr="00EA11D4">
        <w:trPr>
          <w:cantSplit/>
        </w:trPr>
        <w:tc>
          <w:tcPr>
            <w:tcW w:w="4860" w:type="dxa"/>
            <w:gridSpan w:val="3"/>
          </w:tcPr>
          <w:p w14:paraId="47059A72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02E8E5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33AD7F18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21F196C2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336</w:t>
            </w:r>
          </w:p>
        </w:tc>
      </w:tr>
      <w:tr w:rsidR="001C3BCC" w:rsidRPr="00780A1C" w14:paraId="6A5EE2A3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052B67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306E9CE5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296759" w14:textId="77777777" w:rsidR="001C3BCC" w:rsidRPr="00780A1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80A1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780A1C" w14:paraId="72AFD81F" w14:textId="77777777" w:rsidTr="00EA11D4">
        <w:trPr>
          <w:cantSplit/>
        </w:trPr>
        <w:tc>
          <w:tcPr>
            <w:tcW w:w="540" w:type="dxa"/>
            <w:gridSpan w:val="2"/>
          </w:tcPr>
          <w:p w14:paraId="1E85D5AF" w14:textId="77777777" w:rsidR="001C3BCC" w:rsidRPr="00780A1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6361E9" w14:textId="77777777" w:rsidR="001C3BCC" w:rsidRPr="00780A1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80A1C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780A1C" w14:paraId="33C4C0DB" w14:textId="77777777" w:rsidTr="00EA11D4">
        <w:trPr>
          <w:cantSplit/>
        </w:trPr>
        <w:tc>
          <w:tcPr>
            <w:tcW w:w="4860" w:type="dxa"/>
            <w:gridSpan w:val="3"/>
          </w:tcPr>
          <w:p w14:paraId="5F030B1B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CDEFBD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242</w:t>
            </w:r>
          </w:p>
        </w:tc>
        <w:tc>
          <w:tcPr>
            <w:tcW w:w="1500" w:type="dxa"/>
          </w:tcPr>
          <w:p w14:paraId="0172F2D7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280</w:t>
            </w:r>
          </w:p>
        </w:tc>
        <w:tc>
          <w:tcPr>
            <w:tcW w:w="1500" w:type="dxa"/>
          </w:tcPr>
          <w:p w14:paraId="31DAD907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608</w:t>
            </w:r>
          </w:p>
        </w:tc>
      </w:tr>
      <w:tr w:rsidR="001C3BCC" w:rsidRPr="00780A1C" w14:paraId="252AD189" w14:textId="77777777" w:rsidTr="00EA11D4">
        <w:trPr>
          <w:cantSplit/>
        </w:trPr>
        <w:tc>
          <w:tcPr>
            <w:tcW w:w="540" w:type="dxa"/>
            <w:gridSpan w:val="2"/>
          </w:tcPr>
          <w:p w14:paraId="1E275256" w14:textId="77777777" w:rsidR="001C3BCC" w:rsidRPr="00780A1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8E74FC" w14:textId="77777777" w:rsidR="001C3BCC" w:rsidRPr="00780A1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80A1C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780A1C" w14:paraId="23EBD992" w14:textId="77777777" w:rsidTr="00EA11D4">
        <w:trPr>
          <w:cantSplit/>
        </w:trPr>
        <w:tc>
          <w:tcPr>
            <w:tcW w:w="4860" w:type="dxa"/>
            <w:gridSpan w:val="3"/>
          </w:tcPr>
          <w:p w14:paraId="76B538CD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510DFB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3D921340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27F95984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170</w:t>
            </w:r>
          </w:p>
        </w:tc>
      </w:tr>
      <w:tr w:rsidR="001C3BCC" w:rsidRPr="00780A1C" w14:paraId="49A6767C" w14:textId="77777777" w:rsidTr="00EA11D4">
        <w:trPr>
          <w:cantSplit/>
        </w:trPr>
        <w:tc>
          <w:tcPr>
            <w:tcW w:w="540" w:type="dxa"/>
            <w:gridSpan w:val="2"/>
          </w:tcPr>
          <w:p w14:paraId="2A068DDB" w14:textId="77777777" w:rsidR="001C3BCC" w:rsidRPr="00780A1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7CDFE7" w14:textId="77777777" w:rsidR="001C3BCC" w:rsidRPr="00780A1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80A1C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780A1C" w14:paraId="61B92CF0" w14:textId="77777777" w:rsidTr="00EA11D4">
        <w:trPr>
          <w:cantSplit/>
        </w:trPr>
        <w:tc>
          <w:tcPr>
            <w:tcW w:w="4860" w:type="dxa"/>
            <w:gridSpan w:val="3"/>
          </w:tcPr>
          <w:p w14:paraId="121C5D86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3C956D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603D55D4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2C12A10D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170</w:t>
            </w:r>
          </w:p>
        </w:tc>
      </w:tr>
      <w:tr w:rsidR="001C3BCC" w:rsidRPr="00780A1C" w14:paraId="76147DF4" w14:textId="77777777" w:rsidTr="00EA11D4">
        <w:trPr>
          <w:cantSplit/>
        </w:trPr>
        <w:tc>
          <w:tcPr>
            <w:tcW w:w="540" w:type="dxa"/>
            <w:gridSpan w:val="2"/>
          </w:tcPr>
          <w:p w14:paraId="17FDDC64" w14:textId="77777777" w:rsidR="001C3BCC" w:rsidRPr="00780A1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FC9CB5" w14:textId="77777777" w:rsidR="001C3BCC" w:rsidRPr="00780A1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80A1C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780A1C" w14:paraId="614EF062" w14:textId="77777777" w:rsidTr="00EA11D4">
        <w:trPr>
          <w:cantSplit/>
        </w:trPr>
        <w:tc>
          <w:tcPr>
            <w:tcW w:w="4860" w:type="dxa"/>
            <w:gridSpan w:val="3"/>
          </w:tcPr>
          <w:p w14:paraId="0B30EE4F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3304AB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242</w:t>
            </w:r>
          </w:p>
        </w:tc>
        <w:tc>
          <w:tcPr>
            <w:tcW w:w="1500" w:type="dxa"/>
          </w:tcPr>
          <w:p w14:paraId="13470843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280</w:t>
            </w:r>
          </w:p>
        </w:tc>
        <w:tc>
          <w:tcPr>
            <w:tcW w:w="1500" w:type="dxa"/>
          </w:tcPr>
          <w:p w14:paraId="2714BACC" w14:textId="77777777" w:rsidR="001C3BCC" w:rsidRPr="00780A1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80A1C">
              <w:rPr>
                <w:kern w:val="18"/>
              </w:rPr>
              <w:t>$   608</w:t>
            </w:r>
          </w:p>
        </w:tc>
      </w:tr>
      <w:tr w:rsidR="001C3BCC" w:rsidRPr="00780A1C" w14:paraId="4DDA7975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C68DC5C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2A26214C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7254A5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780A1C" w14:paraId="0833BC43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13D834E8" w14:textId="77777777" w:rsidR="00EB355A" w:rsidRPr="00780A1C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780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8726904" w14:textId="50124358" w:rsidR="00EB355A" w:rsidRPr="00780A1C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780A1C" w14:paraId="07112E66" w14:textId="77777777" w:rsidTr="00EA11D4">
        <w:trPr>
          <w:cantSplit/>
        </w:trPr>
        <w:tc>
          <w:tcPr>
            <w:tcW w:w="220" w:type="dxa"/>
          </w:tcPr>
          <w:p w14:paraId="43CA08D7" w14:textId="77777777" w:rsidR="00EB355A" w:rsidRPr="00780A1C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780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C20A48" w14:textId="28D00AD8" w:rsidR="00EB355A" w:rsidRPr="00780A1C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780A1C" w14:paraId="0E7921B6" w14:textId="77777777" w:rsidTr="00EA11D4">
        <w:trPr>
          <w:cantSplit/>
        </w:trPr>
        <w:tc>
          <w:tcPr>
            <w:tcW w:w="220" w:type="dxa"/>
          </w:tcPr>
          <w:p w14:paraId="392DA20C" w14:textId="77777777" w:rsidR="00EB355A" w:rsidRPr="00780A1C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780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AE7988" w14:textId="498CFA80" w:rsidR="00EB355A" w:rsidRPr="00780A1C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780A1C" w14:paraId="04549D7F" w14:textId="77777777" w:rsidTr="00EA11D4">
        <w:trPr>
          <w:cantSplit/>
        </w:trPr>
        <w:tc>
          <w:tcPr>
            <w:tcW w:w="220" w:type="dxa"/>
          </w:tcPr>
          <w:p w14:paraId="580F0BA6" w14:textId="77777777" w:rsidR="001C3BCC" w:rsidRPr="00780A1C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780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3EB28D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  <w:r w:rsidRPr="00780A1C">
              <w:rPr>
                <w:kern w:val="18"/>
              </w:rPr>
              <w:t xml:space="preserve">For Deductible factors, refer to Rule </w:t>
            </w:r>
            <w:r w:rsidRPr="00780A1C">
              <w:rPr>
                <w:rStyle w:val="rulelink"/>
              </w:rPr>
              <w:t>298.</w:t>
            </w:r>
          </w:p>
        </w:tc>
      </w:tr>
      <w:tr w:rsidR="001C3BCC" w:rsidRPr="00780A1C" w14:paraId="0BDD5070" w14:textId="77777777" w:rsidTr="00EA11D4">
        <w:trPr>
          <w:cantSplit/>
        </w:trPr>
        <w:tc>
          <w:tcPr>
            <w:tcW w:w="220" w:type="dxa"/>
          </w:tcPr>
          <w:p w14:paraId="3D2AD58C" w14:textId="77777777" w:rsidR="001C3BCC" w:rsidRPr="00780A1C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780A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4F2F7B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  <w:r w:rsidRPr="00780A1C">
              <w:rPr>
                <w:kern w:val="18"/>
              </w:rPr>
              <w:t xml:space="preserve">For Vehicle Value factors, refer to Rule </w:t>
            </w:r>
            <w:r w:rsidRPr="00780A1C">
              <w:rPr>
                <w:rStyle w:val="rulelink"/>
              </w:rPr>
              <w:t>301.</w:t>
            </w:r>
          </w:p>
        </w:tc>
      </w:tr>
      <w:tr w:rsidR="001C3BCC" w:rsidRPr="00780A1C" w14:paraId="50545735" w14:textId="77777777" w:rsidTr="00EA11D4">
        <w:trPr>
          <w:cantSplit/>
        </w:trPr>
        <w:tc>
          <w:tcPr>
            <w:tcW w:w="220" w:type="dxa"/>
          </w:tcPr>
          <w:p w14:paraId="4463887E" w14:textId="77777777" w:rsidR="001C3BCC" w:rsidRPr="00780A1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781F44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5B6CC178" w14:textId="77777777" w:rsidTr="00EA11D4">
        <w:trPr>
          <w:cantSplit/>
        </w:trPr>
        <w:tc>
          <w:tcPr>
            <w:tcW w:w="220" w:type="dxa"/>
          </w:tcPr>
          <w:p w14:paraId="4EA26E7C" w14:textId="77777777" w:rsidR="001C3BCC" w:rsidRPr="00780A1C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7569E8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15BB5ED3" w14:textId="77777777" w:rsidTr="00EA11D4">
        <w:trPr>
          <w:cantSplit/>
        </w:trPr>
        <w:tc>
          <w:tcPr>
            <w:tcW w:w="220" w:type="dxa"/>
          </w:tcPr>
          <w:p w14:paraId="764710C7" w14:textId="77777777" w:rsidR="001C3BCC" w:rsidRPr="00780A1C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5B899F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7A9A1313" w14:textId="77777777" w:rsidTr="00EA11D4">
        <w:trPr>
          <w:cantSplit/>
        </w:trPr>
        <w:tc>
          <w:tcPr>
            <w:tcW w:w="220" w:type="dxa"/>
          </w:tcPr>
          <w:p w14:paraId="503171C2" w14:textId="77777777" w:rsidR="001C3BCC" w:rsidRPr="00780A1C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E606A8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6CDD1060" w14:textId="77777777" w:rsidTr="00EA11D4">
        <w:trPr>
          <w:cantSplit/>
        </w:trPr>
        <w:tc>
          <w:tcPr>
            <w:tcW w:w="220" w:type="dxa"/>
          </w:tcPr>
          <w:p w14:paraId="03DABB03" w14:textId="77777777" w:rsidR="001C3BCC" w:rsidRPr="00780A1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452659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29546776" w14:textId="77777777" w:rsidTr="00EA11D4">
        <w:trPr>
          <w:cantSplit/>
        </w:trPr>
        <w:tc>
          <w:tcPr>
            <w:tcW w:w="220" w:type="dxa"/>
          </w:tcPr>
          <w:p w14:paraId="77CA3060" w14:textId="77777777" w:rsidR="001C3BCC" w:rsidRPr="00780A1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AEDCAC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6833AD75" w14:textId="77777777" w:rsidTr="00EA11D4">
        <w:trPr>
          <w:cantSplit/>
        </w:trPr>
        <w:tc>
          <w:tcPr>
            <w:tcW w:w="220" w:type="dxa"/>
          </w:tcPr>
          <w:p w14:paraId="2611DD74" w14:textId="77777777" w:rsidR="001C3BCC" w:rsidRPr="00780A1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697ED7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6655E05B" w14:textId="77777777" w:rsidTr="00EA11D4">
        <w:trPr>
          <w:cantSplit/>
        </w:trPr>
        <w:tc>
          <w:tcPr>
            <w:tcW w:w="220" w:type="dxa"/>
          </w:tcPr>
          <w:p w14:paraId="219259EA" w14:textId="77777777" w:rsidR="001C3BCC" w:rsidRPr="00780A1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903BE1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661C274D" w14:textId="77777777" w:rsidTr="00EA11D4">
        <w:trPr>
          <w:cantSplit/>
        </w:trPr>
        <w:tc>
          <w:tcPr>
            <w:tcW w:w="220" w:type="dxa"/>
          </w:tcPr>
          <w:p w14:paraId="078CF70D" w14:textId="77777777" w:rsidR="001C3BCC" w:rsidRPr="00780A1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EE6817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80A1C" w14:paraId="0ABA9449" w14:textId="77777777" w:rsidTr="00EA11D4">
        <w:trPr>
          <w:cantSplit/>
        </w:trPr>
        <w:tc>
          <w:tcPr>
            <w:tcW w:w="220" w:type="dxa"/>
          </w:tcPr>
          <w:p w14:paraId="611C92DB" w14:textId="77777777" w:rsidR="001C3BCC" w:rsidRPr="00780A1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3ACC41" w14:textId="77777777" w:rsidR="001C3BCC" w:rsidRPr="00780A1C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7D8929D8" w14:textId="1E857826" w:rsidR="001C3BCC" w:rsidRDefault="001C3BCC" w:rsidP="001C3BCC">
      <w:pPr>
        <w:pStyle w:val="isonormal"/>
      </w:pPr>
    </w:p>
    <w:p w14:paraId="015F1E67" w14:textId="391E0BAB" w:rsidR="001C3BCC" w:rsidRDefault="001C3BCC" w:rsidP="001C3BCC">
      <w:pPr>
        <w:pStyle w:val="isonormal"/>
        <w:jc w:val="left"/>
      </w:pPr>
    </w:p>
    <w:p w14:paraId="6702F317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734B3C9" w14:textId="77777777" w:rsidR="001C3BCC" w:rsidRPr="00501B0E" w:rsidRDefault="001C3BCC" w:rsidP="001C3BCC">
      <w:pPr>
        <w:pStyle w:val="subcap"/>
      </w:pPr>
      <w:r w:rsidRPr="00501B0E">
        <w:lastRenderedPageBreak/>
        <w:t>TERRITORY 116</w:t>
      </w:r>
    </w:p>
    <w:p w14:paraId="3BE21E94" w14:textId="77777777" w:rsidR="001C3BCC" w:rsidRPr="00501B0E" w:rsidRDefault="001C3BCC" w:rsidP="001C3BCC">
      <w:pPr>
        <w:pStyle w:val="subcap2"/>
      </w:pPr>
      <w:r w:rsidRPr="00501B0E">
        <w:t>PHYS DAM</w:t>
      </w:r>
    </w:p>
    <w:p w14:paraId="6CBBF7A5" w14:textId="77777777" w:rsidR="001C3BCC" w:rsidRPr="00501B0E" w:rsidRDefault="001C3BCC" w:rsidP="001C3BCC">
      <w:pPr>
        <w:pStyle w:val="isonormal"/>
      </w:pPr>
    </w:p>
    <w:p w14:paraId="021853A8" w14:textId="77777777" w:rsidR="001C3BCC" w:rsidRPr="00501B0E" w:rsidRDefault="001C3BCC" w:rsidP="001C3BCC">
      <w:pPr>
        <w:pStyle w:val="isonormal"/>
        <w:sectPr w:rsidR="001C3BCC" w:rsidRPr="00501B0E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501B0E" w14:paraId="1C2CF2CE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A4DF7EB" w14:textId="77777777" w:rsidR="001C3BCC" w:rsidRPr="00501B0E" w:rsidRDefault="001C3BCC" w:rsidP="00EA11D4">
            <w:pPr>
              <w:pStyle w:val="tablehead"/>
              <w:rPr>
                <w:kern w:val="18"/>
              </w:rPr>
            </w:pPr>
            <w:r w:rsidRPr="00501B0E">
              <w:rPr>
                <w:kern w:val="18"/>
              </w:rPr>
              <w:t>PHYSICAL DAMAGE</w:t>
            </w:r>
            <w:r w:rsidRPr="00501B0E">
              <w:rPr>
                <w:kern w:val="18"/>
              </w:rPr>
              <w:br/>
              <w:t>Original Cost New Range</w:t>
            </w:r>
            <w:r w:rsidRPr="00501B0E">
              <w:rPr>
                <w:kern w:val="18"/>
              </w:rPr>
              <w:br/>
              <w:t>$25,000 – 29,999</w:t>
            </w:r>
          </w:p>
        </w:tc>
      </w:tr>
      <w:tr w:rsidR="001C3BCC" w:rsidRPr="00501B0E" w14:paraId="7ABC6176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36B79C5" w14:textId="77777777" w:rsidR="001C3BCC" w:rsidRPr="00501B0E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2B1F22" w14:textId="77777777" w:rsidR="001C3BCC" w:rsidRPr="00501B0E" w:rsidRDefault="001C3BCC" w:rsidP="00EA11D4">
            <w:pPr>
              <w:pStyle w:val="tablehead"/>
              <w:rPr>
                <w:kern w:val="18"/>
              </w:rPr>
            </w:pPr>
            <w:r w:rsidRPr="00501B0E">
              <w:rPr>
                <w:kern w:val="18"/>
              </w:rPr>
              <w:t>Specified</w:t>
            </w:r>
            <w:r w:rsidRPr="00501B0E">
              <w:rPr>
                <w:kern w:val="18"/>
              </w:rPr>
              <w:br/>
              <w:t>Causes</w:t>
            </w:r>
            <w:r w:rsidRPr="00501B0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562768" w14:textId="77777777" w:rsidR="001C3BCC" w:rsidRPr="00501B0E" w:rsidRDefault="001C3BCC" w:rsidP="00EA11D4">
            <w:pPr>
              <w:pStyle w:val="tablehead"/>
              <w:rPr>
                <w:kern w:val="18"/>
              </w:rPr>
            </w:pPr>
            <w:r w:rsidRPr="00501B0E">
              <w:rPr>
                <w:kern w:val="18"/>
              </w:rPr>
              <w:br/>
            </w:r>
            <w:r w:rsidRPr="00501B0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328245" w14:textId="77777777" w:rsidR="001C3BCC" w:rsidRPr="00501B0E" w:rsidRDefault="001C3BCC" w:rsidP="00EA11D4">
            <w:pPr>
              <w:pStyle w:val="tablehead"/>
              <w:rPr>
                <w:kern w:val="18"/>
              </w:rPr>
            </w:pPr>
            <w:r w:rsidRPr="00501B0E">
              <w:rPr>
                <w:kern w:val="18"/>
              </w:rPr>
              <w:t>$500</w:t>
            </w:r>
            <w:r w:rsidRPr="00501B0E">
              <w:rPr>
                <w:kern w:val="18"/>
              </w:rPr>
              <w:br/>
              <w:t>Ded.</w:t>
            </w:r>
            <w:r w:rsidRPr="00501B0E">
              <w:rPr>
                <w:kern w:val="18"/>
              </w:rPr>
              <w:br/>
              <w:t>Coll.</w:t>
            </w:r>
          </w:p>
        </w:tc>
      </w:tr>
      <w:tr w:rsidR="001C3BCC" w:rsidRPr="00501B0E" w14:paraId="5321A6CE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7F3E840" w14:textId="77777777" w:rsidR="001C3BCC" w:rsidRPr="00501B0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01B0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501B0E" w14:paraId="4BA85F93" w14:textId="77777777" w:rsidTr="00EA11D4">
        <w:trPr>
          <w:cantSplit/>
        </w:trPr>
        <w:tc>
          <w:tcPr>
            <w:tcW w:w="540" w:type="dxa"/>
            <w:gridSpan w:val="2"/>
          </w:tcPr>
          <w:p w14:paraId="4D091895" w14:textId="77777777" w:rsidR="001C3BCC" w:rsidRPr="00501B0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00ED9C" w14:textId="77777777" w:rsidR="001C3BCC" w:rsidRPr="00501B0E" w:rsidRDefault="001C3BCC" w:rsidP="00EA11D4">
            <w:pPr>
              <w:pStyle w:val="tabletext11"/>
              <w:rPr>
                <w:b/>
                <w:kern w:val="18"/>
              </w:rPr>
            </w:pPr>
            <w:r w:rsidRPr="00501B0E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501B0E" w14:paraId="5DACA5CD" w14:textId="77777777" w:rsidTr="00EA11D4">
        <w:trPr>
          <w:cantSplit/>
        </w:trPr>
        <w:tc>
          <w:tcPr>
            <w:tcW w:w="540" w:type="dxa"/>
            <w:gridSpan w:val="2"/>
          </w:tcPr>
          <w:p w14:paraId="15676571" w14:textId="77777777" w:rsidR="001C3BCC" w:rsidRPr="00501B0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AB6E20" w14:textId="77777777" w:rsidR="001C3BCC" w:rsidRPr="00501B0E" w:rsidRDefault="001C3BCC" w:rsidP="00EA11D4">
            <w:pPr>
              <w:pStyle w:val="tabletext11"/>
              <w:rPr>
                <w:b/>
                <w:kern w:val="18"/>
              </w:rPr>
            </w:pPr>
            <w:r w:rsidRPr="00501B0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501B0E" w14:paraId="41555744" w14:textId="77777777" w:rsidTr="00EA11D4">
        <w:trPr>
          <w:cantSplit/>
        </w:trPr>
        <w:tc>
          <w:tcPr>
            <w:tcW w:w="4860" w:type="dxa"/>
            <w:gridSpan w:val="3"/>
          </w:tcPr>
          <w:p w14:paraId="4361A40E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DF8D39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023978E9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180</w:t>
            </w:r>
          </w:p>
        </w:tc>
        <w:tc>
          <w:tcPr>
            <w:tcW w:w="1500" w:type="dxa"/>
          </w:tcPr>
          <w:p w14:paraId="71E034C5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317</w:t>
            </w:r>
          </w:p>
        </w:tc>
      </w:tr>
      <w:tr w:rsidR="001C3BCC" w:rsidRPr="00501B0E" w14:paraId="117B36BA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019344" w14:textId="77777777" w:rsidR="001C3BCC" w:rsidRPr="00501B0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01B0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501B0E" w14:paraId="1E76EB20" w14:textId="77777777" w:rsidTr="00EA11D4">
        <w:trPr>
          <w:cantSplit/>
        </w:trPr>
        <w:tc>
          <w:tcPr>
            <w:tcW w:w="4860" w:type="dxa"/>
            <w:gridSpan w:val="3"/>
          </w:tcPr>
          <w:p w14:paraId="3EEF38B1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5EB4D7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4C9471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E78219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501B0E" w14:paraId="02F2A303" w14:textId="77777777" w:rsidTr="00EA11D4">
        <w:trPr>
          <w:cantSplit/>
        </w:trPr>
        <w:tc>
          <w:tcPr>
            <w:tcW w:w="4860" w:type="dxa"/>
            <w:gridSpan w:val="3"/>
          </w:tcPr>
          <w:p w14:paraId="5326EFC8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C9BE99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31A1BF7C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253BD1F6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367</w:t>
            </w:r>
          </w:p>
        </w:tc>
      </w:tr>
      <w:tr w:rsidR="001C3BCC" w:rsidRPr="00501B0E" w14:paraId="71B6FD3C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16458FF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5B02B36F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41DEC66" w14:textId="77777777" w:rsidR="001C3BCC" w:rsidRPr="00501B0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01B0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501B0E" w14:paraId="5537C878" w14:textId="77777777" w:rsidTr="00EA11D4">
        <w:trPr>
          <w:cantSplit/>
        </w:trPr>
        <w:tc>
          <w:tcPr>
            <w:tcW w:w="540" w:type="dxa"/>
            <w:gridSpan w:val="2"/>
          </w:tcPr>
          <w:p w14:paraId="11AA93E0" w14:textId="77777777" w:rsidR="001C3BCC" w:rsidRPr="00501B0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F7B717" w14:textId="77777777" w:rsidR="001C3BCC" w:rsidRPr="00501B0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01B0E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501B0E" w14:paraId="1D0E87B5" w14:textId="77777777" w:rsidTr="00EA11D4">
        <w:trPr>
          <w:cantSplit/>
        </w:trPr>
        <w:tc>
          <w:tcPr>
            <w:tcW w:w="4860" w:type="dxa"/>
            <w:gridSpan w:val="3"/>
          </w:tcPr>
          <w:p w14:paraId="581278A3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AAE546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236</w:t>
            </w:r>
          </w:p>
        </w:tc>
        <w:tc>
          <w:tcPr>
            <w:tcW w:w="1500" w:type="dxa"/>
          </w:tcPr>
          <w:p w14:paraId="522A8306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274</w:t>
            </w:r>
          </w:p>
        </w:tc>
        <w:tc>
          <w:tcPr>
            <w:tcW w:w="1500" w:type="dxa"/>
          </w:tcPr>
          <w:p w14:paraId="43F159CB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713</w:t>
            </w:r>
          </w:p>
        </w:tc>
      </w:tr>
      <w:tr w:rsidR="001C3BCC" w:rsidRPr="00501B0E" w14:paraId="02BE7D70" w14:textId="77777777" w:rsidTr="00EA11D4">
        <w:trPr>
          <w:cantSplit/>
        </w:trPr>
        <w:tc>
          <w:tcPr>
            <w:tcW w:w="540" w:type="dxa"/>
            <w:gridSpan w:val="2"/>
          </w:tcPr>
          <w:p w14:paraId="5178DEC1" w14:textId="77777777" w:rsidR="001C3BCC" w:rsidRPr="00501B0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066E34" w14:textId="77777777" w:rsidR="001C3BCC" w:rsidRPr="00501B0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01B0E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501B0E" w14:paraId="31CD5424" w14:textId="77777777" w:rsidTr="00EA11D4">
        <w:trPr>
          <w:cantSplit/>
        </w:trPr>
        <w:tc>
          <w:tcPr>
            <w:tcW w:w="4860" w:type="dxa"/>
            <w:gridSpan w:val="3"/>
          </w:tcPr>
          <w:p w14:paraId="60DEDC2C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B15D73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F5AF0FA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EDB6563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200</w:t>
            </w:r>
          </w:p>
        </w:tc>
      </w:tr>
      <w:tr w:rsidR="001C3BCC" w:rsidRPr="00501B0E" w14:paraId="073A1D5C" w14:textId="77777777" w:rsidTr="00EA11D4">
        <w:trPr>
          <w:cantSplit/>
        </w:trPr>
        <w:tc>
          <w:tcPr>
            <w:tcW w:w="540" w:type="dxa"/>
            <w:gridSpan w:val="2"/>
          </w:tcPr>
          <w:p w14:paraId="2D21C65E" w14:textId="77777777" w:rsidR="001C3BCC" w:rsidRPr="00501B0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C3BD19" w14:textId="77777777" w:rsidR="001C3BCC" w:rsidRPr="00501B0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01B0E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501B0E" w14:paraId="0E2CC226" w14:textId="77777777" w:rsidTr="00EA11D4">
        <w:trPr>
          <w:cantSplit/>
        </w:trPr>
        <w:tc>
          <w:tcPr>
            <w:tcW w:w="4860" w:type="dxa"/>
            <w:gridSpan w:val="3"/>
          </w:tcPr>
          <w:p w14:paraId="5B850B84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17B088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19DC0243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84F884D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200</w:t>
            </w:r>
          </w:p>
        </w:tc>
      </w:tr>
      <w:tr w:rsidR="001C3BCC" w:rsidRPr="00501B0E" w14:paraId="2F434C82" w14:textId="77777777" w:rsidTr="00EA11D4">
        <w:trPr>
          <w:cantSplit/>
        </w:trPr>
        <w:tc>
          <w:tcPr>
            <w:tcW w:w="540" w:type="dxa"/>
            <w:gridSpan w:val="2"/>
          </w:tcPr>
          <w:p w14:paraId="6620ECEA" w14:textId="77777777" w:rsidR="001C3BCC" w:rsidRPr="00501B0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2DC74B" w14:textId="77777777" w:rsidR="001C3BCC" w:rsidRPr="00501B0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501B0E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501B0E" w14:paraId="68AEA651" w14:textId="77777777" w:rsidTr="00EA11D4">
        <w:trPr>
          <w:cantSplit/>
        </w:trPr>
        <w:tc>
          <w:tcPr>
            <w:tcW w:w="4860" w:type="dxa"/>
            <w:gridSpan w:val="3"/>
          </w:tcPr>
          <w:p w14:paraId="43DADCE9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59ADA3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236</w:t>
            </w:r>
          </w:p>
        </w:tc>
        <w:tc>
          <w:tcPr>
            <w:tcW w:w="1500" w:type="dxa"/>
          </w:tcPr>
          <w:p w14:paraId="11671BA3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274</w:t>
            </w:r>
          </w:p>
        </w:tc>
        <w:tc>
          <w:tcPr>
            <w:tcW w:w="1500" w:type="dxa"/>
          </w:tcPr>
          <w:p w14:paraId="3B9BF263" w14:textId="77777777" w:rsidR="001C3BCC" w:rsidRPr="00501B0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501B0E">
              <w:rPr>
                <w:kern w:val="18"/>
              </w:rPr>
              <w:t>$   713</w:t>
            </w:r>
          </w:p>
        </w:tc>
      </w:tr>
      <w:tr w:rsidR="001C3BCC" w:rsidRPr="00501B0E" w14:paraId="2519795C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F2F4FEA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1A6E4081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517E7C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501B0E" w14:paraId="2DF32B77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12AD4618" w14:textId="77777777" w:rsidR="00EB355A" w:rsidRPr="00501B0E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501B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66C729" w14:textId="39BFA9E9" w:rsidR="00EB355A" w:rsidRPr="00501B0E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501B0E" w14:paraId="2F0DFA5B" w14:textId="77777777" w:rsidTr="00EA11D4">
        <w:trPr>
          <w:cantSplit/>
        </w:trPr>
        <w:tc>
          <w:tcPr>
            <w:tcW w:w="220" w:type="dxa"/>
          </w:tcPr>
          <w:p w14:paraId="64D73737" w14:textId="77777777" w:rsidR="00EB355A" w:rsidRPr="00501B0E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501B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6E21A8" w14:textId="7ECFC2DD" w:rsidR="00EB355A" w:rsidRPr="00501B0E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501B0E" w14:paraId="366ABD35" w14:textId="77777777" w:rsidTr="00EA11D4">
        <w:trPr>
          <w:cantSplit/>
        </w:trPr>
        <w:tc>
          <w:tcPr>
            <w:tcW w:w="220" w:type="dxa"/>
          </w:tcPr>
          <w:p w14:paraId="464A441C" w14:textId="77777777" w:rsidR="00EB355A" w:rsidRPr="00501B0E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501B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23B1DA" w14:textId="05ECD6E1" w:rsidR="00EB355A" w:rsidRPr="00501B0E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501B0E" w14:paraId="4EE64568" w14:textId="77777777" w:rsidTr="00EA11D4">
        <w:trPr>
          <w:cantSplit/>
        </w:trPr>
        <w:tc>
          <w:tcPr>
            <w:tcW w:w="220" w:type="dxa"/>
          </w:tcPr>
          <w:p w14:paraId="37E958E5" w14:textId="77777777" w:rsidR="001C3BCC" w:rsidRPr="00501B0E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501B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041D57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  <w:r w:rsidRPr="00501B0E">
              <w:rPr>
                <w:kern w:val="18"/>
              </w:rPr>
              <w:t xml:space="preserve">For Deductible factors, refer to Rule </w:t>
            </w:r>
            <w:r w:rsidRPr="00501B0E">
              <w:rPr>
                <w:rStyle w:val="rulelink"/>
              </w:rPr>
              <w:t>298.</w:t>
            </w:r>
          </w:p>
        </w:tc>
      </w:tr>
      <w:tr w:rsidR="001C3BCC" w:rsidRPr="00501B0E" w14:paraId="690D302F" w14:textId="77777777" w:rsidTr="00EA11D4">
        <w:trPr>
          <w:cantSplit/>
        </w:trPr>
        <w:tc>
          <w:tcPr>
            <w:tcW w:w="220" w:type="dxa"/>
          </w:tcPr>
          <w:p w14:paraId="73018676" w14:textId="77777777" w:rsidR="001C3BCC" w:rsidRPr="00501B0E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501B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905B59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  <w:r w:rsidRPr="00501B0E">
              <w:rPr>
                <w:kern w:val="18"/>
              </w:rPr>
              <w:t xml:space="preserve">For Vehicle Value factors, refer to Rule </w:t>
            </w:r>
            <w:r w:rsidRPr="00501B0E">
              <w:rPr>
                <w:rStyle w:val="rulelink"/>
              </w:rPr>
              <w:t>301.</w:t>
            </w:r>
          </w:p>
        </w:tc>
      </w:tr>
      <w:tr w:rsidR="001C3BCC" w:rsidRPr="00501B0E" w14:paraId="4A6F2EE8" w14:textId="77777777" w:rsidTr="00EA11D4">
        <w:trPr>
          <w:cantSplit/>
        </w:trPr>
        <w:tc>
          <w:tcPr>
            <w:tcW w:w="220" w:type="dxa"/>
          </w:tcPr>
          <w:p w14:paraId="39FE6686" w14:textId="77777777" w:rsidR="001C3BCC" w:rsidRPr="00501B0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AFE849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6B17D4A6" w14:textId="77777777" w:rsidTr="00EA11D4">
        <w:trPr>
          <w:cantSplit/>
        </w:trPr>
        <w:tc>
          <w:tcPr>
            <w:tcW w:w="220" w:type="dxa"/>
          </w:tcPr>
          <w:p w14:paraId="266753D3" w14:textId="77777777" w:rsidR="001C3BCC" w:rsidRPr="00501B0E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077B73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37448E14" w14:textId="77777777" w:rsidTr="00EA11D4">
        <w:trPr>
          <w:cantSplit/>
        </w:trPr>
        <w:tc>
          <w:tcPr>
            <w:tcW w:w="220" w:type="dxa"/>
          </w:tcPr>
          <w:p w14:paraId="0C45D766" w14:textId="77777777" w:rsidR="001C3BCC" w:rsidRPr="00501B0E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651787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3EE11083" w14:textId="77777777" w:rsidTr="00EA11D4">
        <w:trPr>
          <w:cantSplit/>
        </w:trPr>
        <w:tc>
          <w:tcPr>
            <w:tcW w:w="220" w:type="dxa"/>
          </w:tcPr>
          <w:p w14:paraId="5C0B6ECE" w14:textId="77777777" w:rsidR="001C3BCC" w:rsidRPr="00501B0E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A6B100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374A9960" w14:textId="77777777" w:rsidTr="00EA11D4">
        <w:trPr>
          <w:cantSplit/>
        </w:trPr>
        <w:tc>
          <w:tcPr>
            <w:tcW w:w="220" w:type="dxa"/>
          </w:tcPr>
          <w:p w14:paraId="5B433E51" w14:textId="77777777" w:rsidR="001C3BCC" w:rsidRPr="00501B0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BA8344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7AE9D536" w14:textId="77777777" w:rsidTr="00EA11D4">
        <w:trPr>
          <w:cantSplit/>
        </w:trPr>
        <w:tc>
          <w:tcPr>
            <w:tcW w:w="220" w:type="dxa"/>
          </w:tcPr>
          <w:p w14:paraId="43EAD144" w14:textId="77777777" w:rsidR="001C3BCC" w:rsidRPr="00501B0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6AEBEE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7EC4ADCC" w14:textId="77777777" w:rsidTr="00EA11D4">
        <w:trPr>
          <w:cantSplit/>
        </w:trPr>
        <w:tc>
          <w:tcPr>
            <w:tcW w:w="220" w:type="dxa"/>
          </w:tcPr>
          <w:p w14:paraId="77A56AF4" w14:textId="77777777" w:rsidR="001C3BCC" w:rsidRPr="00501B0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051A0A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55B06C69" w14:textId="77777777" w:rsidTr="00EA11D4">
        <w:trPr>
          <w:cantSplit/>
        </w:trPr>
        <w:tc>
          <w:tcPr>
            <w:tcW w:w="220" w:type="dxa"/>
          </w:tcPr>
          <w:p w14:paraId="5A4C65D7" w14:textId="77777777" w:rsidR="001C3BCC" w:rsidRPr="00501B0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EBD753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3D62A8A3" w14:textId="77777777" w:rsidTr="00EA11D4">
        <w:trPr>
          <w:cantSplit/>
        </w:trPr>
        <w:tc>
          <w:tcPr>
            <w:tcW w:w="220" w:type="dxa"/>
          </w:tcPr>
          <w:p w14:paraId="6C3BC924" w14:textId="77777777" w:rsidR="001C3BCC" w:rsidRPr="00501B0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A0517B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501B0E" w14:paraId="55179457" w14:textId="77777777" w:rsidTr="00EA11D4">
        <w:trPr>
          <w:cantSplit/>
        </w:trPr>
        <w:tc>
          <w:tcPr>
            <w:tcW w:w="220" w:type="dxa"/>
          </w:tcPr>
          <w:p w14:paraId="0CEC3D99" w14:textId="77777777" w:rsidR="001C3BCC" w:rsidRPr="00501B0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03DBE4" w14:textId="77777777" w:rsidR="001C3BCC" w:rsidRPr="00501B0E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50B26614" w14:textId="62A69C72" w:rsidR="001C3BCC" w:rsidRDefault="001C3BCC" w:rsidP="001C3BCC">
      <w:pPr>
        <w:pStyle w:val="isonormal"/>
      </w:pPr>
    </w:p>
    <w:p w14:paraId="2CCC9FAD" w14:textId="411676A8" w:rsidR="001C3BCC" w:rsidRDefault="001C3BCC" w:rsidP="001C3BCC">
      <w:pPr>
        <w:pStyle w:val="isonormal"/>
        <w:jc w:val="left"/>
      </w:pPr>
    </w:p>
    <w:p w14:paraId="54A087D5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D87D889" w14:textId="77777777" w:rsidR="001C3BCC" w:rsidRPr="008E1ED6" w:rsidRDefault="001C3BCC" w:rsidP="001C3BCC">
      <w:pPr>
        <w:pStyle w:val="subcap"/>
      </w:pPr>
      <w:r w:rsidRPr="008E1ED6">
        <w:lastRenderedPageBreak/>
        <w:t>TERRITORY 117</w:t>
      </w:r>
    </w:p>
    <w:p w14:paraId="4F8AD7A9" w14:textId="77777777" w:rsidR="001C3BCC" w:rsidRPr="008E1ED6" w:rsidRDefault="001C3BCC" w:rsidP="001C3BCC">
      <w:pPr>
        <w:pStyle w:val="subcap2"/>
      </w:pPr>
      <w:r w:rsidRPr="008E1ED6">
        <w:t>PHYS DAM</w:t>
      </w:r>
    </w:p>
    <w:p w14:paraId="1C804AB5" w14:textId="77777777" w:rsidR="001C3BCC" w:rsidRPr="008E1ED6" w:rsidRDefault="001C3BCC" w:rsidP="001C3BCC">
      <w:pPr>
        <w:pStyle w:val="isonormal"/>
      </w:pPr>
    </w:p>
    <w:p w14:paraId="00BED335" w14:textId="77777777" w:rsidR="001C3BCC" w:rsidRPr="008E1ED6" w:rsidRDefault="001C3BCC" w:rsidP="001C3BCC">
      <w:pPr>
        <w:pStyle w:val="isonormal"/>
        <w:sectPr w:rsidR="001C3BCC" w:rsidRPr="008E1ED6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8E1ED6" w14:paraId="6367DB76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3B93660" w14:textId="77777777" w:rsidR="001C3BCC" w:rsidRPr="008E1ED6" w:rsidRDefault="001C3BCC" w:rsidP="00EA11D4">
            <w:pPr>
              <w:pStyle w:val="tablehead"/>
              <w:rPr>
                <w:kern w:val="18"/>
              </w:rPr>
            </w:pPr>
            <w:r w:rsidRPr="008E1ED6">
              <w:rPr>
                <w:kern w:val="18"/>
              </w:rPr>
              <w:t>PHYSICAL DAMAGE</w:t>
            </w:r>
            <w:r w:rsidRPr="008E1ED6">
              <w:rPr>
                <w:kern w:val="18"/>
              </w:rPr>
              <w:br/>
              <w:t>Original Cost New Range</w:t>
            </w:r>
            <w:r w:rsidRPr="008E1ED6">
              <w:rPr>
                <w:kern w:val="18"/>
              </w:rPr>
              <w:br/>
              <w:t>$25,000 – 29,999</w:t>
            </w:r>
          </w:p>
        </w:tc>
      </w:tr>
      <w:tr w:rsidR="001C3BCC" w:rsidRPr="008E1ED6" w14:paraId="544B6C87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25B3A5D" w14:textId="77777777" w:rsidR="001C3BCC" w:rsidRPr="008E1ED6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DAC094" w14:textId="77777777" w:rsidR="001C3BCC" w:rsidRPr="008E1ED6" w:rsidRDefault="001C3BCC" w:rsidP="00EA11D4">
            <w:pPr>
              <w:pStyle w:val="tablehead"/>
              <w:rPr>
                <w:kern w:val="18"/>
              </w:rPr>
            </w:pPr>
            <w:r w:rsidRPr="008E1ED6">
              <w:rPr>
                <w:kern w:val="18"/>
              </w:rPr>
              <w:t>Specified</w:t>
            </w:r>
            <w:r w:rsidRPr="008E1ED6">
              <w:rPr>
                <w:kern w:val="18"/>
              </w:rPr>
              <w:br/>
              <w:t>Causes</w:t>
            </w:r>
            <w:r w:rsidRPr="008E1ED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1AA97D" w14:textId="77777777" w:rsidR="001C3BCC" w:rsidRPr="008E1ED6" w:rsidRDefault="001C3BCC" w:rsidP="00EA11D4">
            <w:pPr>
              <w:pStyle w:val="tablehead"/>
              <w:rPr>
                <w:kern w:val="18"/>
              </w:rPr>
            </w:pPr>
            <w:r w:rsidRPr="008E1ED6">
              <w:rPr>
                <w:kern w:val="18"/>
              </w:rPr>
              <w:br/>
            </w:r>
            <w:r w:rsidRPr="008E1ED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0E4CAF8" w14:textId="77777777" w:rsidR="001C3BCC" w:rsidRPr="008E1ED6" w:rsidRDefault="001C3BCC" w:rsidP="00EA11D4">
            <w:pPr>
              <w:pStyle w:val="tablehead"/>
              <w:rPr>
                <w:kern w:val="18"/>
              </w:rPr>
            </w:pPr>
            <w:r w:rsidRPr="008E1ED6">
              <w:rPr>
                <w:kern w:val="18"/>
              </w:rPr>
              <w:t>$500</w:t>
            </w:r>
            <w:r w:rsidRPr="008E1ED6">
              <w:rPr>
                <w:kern w:val="18"/>
              </w:rPr>
              <w:br/>
              <w:t>Ded.</w:t>
            </w:r>
            <w:r w:rsidRPr="008E1ED6">
              <w:rPr>
                <w:kern w:val="18"/>
              </w:rPr>
              <w:br/>
              <w:t>Coll.</w:t>
            </w:r>
          </w:p>
        </w:tc>
      </w:tr>
      <w:tr w:rsidR="001C3BCC" w:rsidRPr="008E1ED6" w14:paraId="5340E733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C8F5F1E" w14:textId="77777777" w:rsidR="001C3BCC" w:rsidRPr="008E1ED6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E1ED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8E1ED6" w14:paraId="13801D78" w14:textId="77777777" w:rsidTr="00EA11D4">
        <w:trPr>
          <w:cantSplit/>
        </w:trPr>
        <w:tc>
          <w:tcPr>
            <w:tcW w:w="540" w:type="dxa"/>
            <w:gridSpan w:val="2"/>
          </w:tcPr>
          <w:p w14:paraId="7BF27F8B" w14:textId="77777777" w:rsidR="001C3BCC" w:rsidRPr="008E1ED6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13E68B" w14:textId="77777777" w:rsidR="001C3BCC" w:rsidRPr="008E1ED6" w:rsidRDefault="001C3BCC" w:rsidP="00EA11D4">
            <w:pPr>
              <w:pStyle w:val="tabletext11"/>
              <w:rPr>
                <w:b/>
                <w:kern w:val="18"/>
              </w:rPr>
            </w:pPr>
            <w:r w:rsidRPr="008E1ED6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8E1ED6" w14:paraId="5AE285BD" w14:textId="77777777" w:rsidTr="00EA11D4">
        <w:trPr>
          <w:cantSplit/>
        </w:trPr>
        <w:tc>
          <w:tcPr>
            <w:tcW w:w="540" w:type="dxa"/>
            <w:gridSpan w:val="2"/>
          </w:tcPr>
          <w:p w14:paraId="34F73633" w14:textId="77777777" w:rsidR="001C3BCC" w:rsidRPr="008E1ED6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E6FF73" w14:textId="77777777" w:rsidR="001C3BCC" w:rsidRPr="008E1ED6" w:rsidRDefault="001C3BCC" w:rsidP="00EA11D4">
            <w:pPr>
              <w:pStyle w:val="tabletext11"/>
              <w:rPr>
                <w:b/>
                <w:kern w:val="18"/>
              </w:rPr>
            </w:pPr>
            <w:r w:rsidRPr="008E1ED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8E1ED6" w14:paraId="130051AE" w14:textId="77777777" w:rsidTr="00EA11D4">
        <w:trPr>
          <w:cantSplit/>
        </w:trPr>
        <w:tc>
          <w:tcPr>
            <w:tcW w:w="4860" w:type="dxa"/>
            <w:gridSpan w:val="3"/>
          </w:tcPr>
          <w:p w14:paraId="3F318EE2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434B2A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0FA78D03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206</w:t>
            </w:r>
          </w:p>
        </w:tc>
        <w:tc>
          <w:tcPr>
            <w:tcW w:w="1500" w:type="dxa"/>
          </w:tcPr>
          <w:p w14:paraId="29D95E38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271</w:t>
            </w:r>
          </w:p>
        </w:tc>
      </w:tr>
      <w:tr w:rsidR="001C3BCC" w:rsidRPr="008E1ED6" w14:paraId="4F3ABDC8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4A30B1" w14:textId="77777777" w:rsidR="001C3BCC" w:rsidRPr="008E1ED6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E1ED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8E1ED6" w14:paraId="3A45EE20" w14:textId="77777777" w:rsidTr="00EA11D4">
        <w:trPr>
          <w:cantSplit/>
        </w:trPr>
        <w:tc>
          <w:tcPr>
            <w:tcW w:w="4860" w:type="dxa"/>
            <w:gridSpan w:val="3"/>
          </w:tcPr>
          <w:p w14:paraId="1B8F8670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2535ED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92AAA0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A89AC3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8E1ED6" w14:paraId="77A57E40" w14:textId="77777777" w:rsidTr="00EA11D4">
        <w:trPr>
          <w:cantSplit/>
        </w:trPr>
        <w:tc>
          <w:tcPr>
            <w:tcW w:w="4860" w:type="dxa"/>
            <w:gridSpan w:val="3"/>
          </w:tcPr>
          <w:p w14:paraId="27CD1FD0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4A2E68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4FE2F5F7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5102E8B0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361</w:t>
            </w:r>
          </w:p>
        </w:tc>
      </w:tr>
      <w:tr w:rsidR="001C3BCC" w:rsidRPr="008E1ED6" w14:paraId="6F22EC55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2E9670C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60C932DC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D162D4" w14:textId="77777777" w:rsidR="001C3BCC" w:rsidRPr="008E1ED6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E1ED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8E1ED6" w14:paraId="072E5FA9" w14:textId="77777777" w:rsidTr="00EA11D4">
        <w:trPr>
          <w:cantSplit/>
        </w:trPr>
        <w:tc>
          <w:tcPr>
            <w:tcW w:w="540" w:type="dxa"/>
            <w:gridSpan w:val="2"/>
          </w:tcPr>
          <w:p w14:paraId="21B10594" w14:textId="77777777" w:rsidR="001C3BCC" w:rsidRPr="008E1ED6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2FC893" w14:textId="77777777" w:rsidR="001C3BCC" w:rsidRPr="008E1ED6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E1ED6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8E1ED6" w14:paraId="40AB7E54" w14:textId="77777777" w:rsidTr="00EA11D4">
        <w:trPr>
          <w:cantSplit/>
        </w:trPr>
        <w:tc>
          <w:tcPr>
            <w:tcW w:w="4860" w:type="dxa"/>
            <w:gridSpan w:val="3"/>
          </w:tcPr>
          <w:p w14:paraId="191888F9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4B833C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271</w:t>
            </w:r>
          </w:p>
        </w:tc>
        <w:tc>
          <w:tcPr>
            <w:tcW w:w="1500" w:type="dxa"/>
          </w:tcPr>
          <w:p w14:paraId="34F67947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313</w:t>
            </w:r>
          </w:p>
        </w:tc>
        <w:tc>
          <w:tcPr>
            <w:tcW w:w="1500" w:type="dxa"/>
          </w:tcPr>
          <w:p w14:paraId="6E976285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610</w:t>
            </w:r>
          </w:p>
        </w:tc>
      </w:tr>
      <w:tr w:rsidR="001C3BCC" w:rsidRPr="008E1ED6" w14:paraId="0B899C84" w14:textId="77777777" w:rsidTr="00EA11D4">
        <w:trPr>
          <w:cantSplit/>
        </w:trPr>
        <w:tc>
          <w:tcPr>
            <w:tcW w:w="540" w:type="dxa"/>
            <w:gridSpan w:val="2"/>
          </w:tcPr>
          <w:p w14:paraId="0E1A39A8" w14:textId="77777777" w:rsidR="001C3BCC" w:rsidRPr="008E1ED6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228D0B" w14:textId="77777777" w:rsidR="001C3BCC" w:rsidRPr="008E1ED6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E1ED6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8E1ED6" w14:paraId="400E707D" w14:textId="77777777" w:rsidTr="00EA11D4">
        <w:trPr>
          <w:cantSplit/>
        </w:trPr>
        <w:tc>
          <w:tcPr>
            <w:tcW w:w="4860" w:type="dxa"/>
            <w:gridSpan w:val="3"/>
          </w:tcPr>
          <w:p w14:paraId="39462C4D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1E503A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29F89B23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41644DEE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171</w:t>
            </w:r>
          </w:p>
        </w:tc>
      </w:tr>
      <w:tr w:rsidR="001C3BCC" w:rsidRPr="008E1ED6" w14:paraId="16D7436F" w14:textId="77777777" w:rsidTr="00EA11D4">
        <w:trPr>
          <w:cantSplit/>
        </w:trPr>
        <w:tc>
          <w:tcPr>
            <w:tcW w:w="540" w:type="dxa"/>
            <w:gridSpan w:val="2"/>
          </w:tcPr>
          <w:p w14:paraId="04FE3AC3" w14:textId="77777777" w:rsidR="001C3BCC" w:rsidRPr="008E1ED6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210C07" w14:textId="77777777" w:rsidR="001C3BCC" w:rsidRPr="008E1ED6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E1ED6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8E1ED6" w14:paraId="0D980A80" w14:textId="77777777" w:rsidTr="00EA11D4">
        <w:trPr>
          <w:cantSplit/>
        </w:trPr>
        <w:tc>
          <w:tcPr>
            <w:tcW w:w="4860" w:type="dxa"/>
            <w:gridSpan w:val="3"/>
          </w:tcPr>
          <w:p w14:paraId="5B42B976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D1D04A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71307A5A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6BD2B5DF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171</w:t>
            </w:r>
          </w:p>
        </w:tc>
      </w:tr>
      <w:tr w:rsidR="001C3BCC" w:rsidRPr="008E1ED6" w14:paraId="24277F52" w14:textId="77777777" w:rsidTr="00EA11D4">
        <w:trPr>
          <w:cantSplit/>
        </w:trPr>
        <w:tc>
          <w:tcPr>
            <w:tcW w:w="540" w:type="dxa"/>
            <w:gridSpan w:val="2"/>
          </w:tcPr>
          <w:p w14:paraId="1CD785ED" w14:textId="77777777" w:rsidR="001C3BCC" w:rsidRPr="008E1ED6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399C22" w14:textId="77777777" w:rsidR="001C3BCC" w:rsidRPr="008E1ED6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E1ED6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8E1ED6" w14:paraId="5FEFB6EA" w14:textId="77777777" w:rsidTr="00EA11D4">
        <w:trPr>
          <w:cantSplit/>
        </w:trPr>
        <w:tc>
          <w:tcPr>
            <w:tcW w:w="4860" w:type="dxa"/>
            <w:gridSpan w:val="3"/>
          </w:tcPr>
          <w:p w14:paraId="1A4C44C2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F68364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271</w:t>
            </w:r>
          </w:p>
        </w:tc>
        <w:tc>
          <w:tcPr>
            <w:tcW w:w="1500" w:type="dxa"/>
          </w:tcPr>
          <w:p w14:paraId="5E1B8704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313</w:t>
            </w:r>
          </w:p>
        </w:tc>
        <w:tc>
          <w:tcPr>
            <w:tcW w:w="1500" w:type="dxa"/>
          </w:tcPr>
          <w:p w14:paraId="61178FAC" w14:textId="77777777" w:rsidR="001C3BCC" w:rsidRPr="008E1ED6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E1ED6">
              <w:rPr>
                <w:kern w:val="18"/>
              </w:rPr>
              <w:t>$   610</w:t>
            </w:r>
          </w:p>
        </w:tc>
      </w:tr>
      <w:tr w:rsidR="001C3BCC" w:rsidRPr="008E1ED6" w14:paraId="2F46FA1C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A490B66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7F8196BB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F5C489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8E1ED6" w14:paraId="61A69A8F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9807168" w14:textId="77777777" w:rsidR="00EB355A" w:rsidRPr="008E1ED6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8E1E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F8B64CB" w14:textId="289FD584" w:rsidR="00EB355A" w:rsidRPr="008E1ED6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8E1ED6" w14:paraId="2FED7E2B" w14:textId="77777777" w:rsidTr="00EA11D4">
        <w:trPr>
          <w:cantSplit/>
        </w:trPr>
        <w:tc>
          <w:tcPr>
            <w:tcW w:w="220" w:type="dxa"/>
          </w:tcPr>
          <w:p w14:paraId="4F843F7B" w14:textId="77777777" w:rsidR="00EB355A" w:rsidRPr="008E1ED6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8E1E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84423A" w14:textId="1AEAE29E" w:rsidR="00EB355A" w:rsidRPr="008E1ED6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8E1ED6" w14:paraId="24DDA9E7" w14:textId="77777777" w:rsidTr="00EA11D4">
        <w:trPr>
          <w:cantSplit/>
        </w:trPr>
        <w:tc>
          <w:tcPr>
            <w:tcW w:w="220" w:type="dxa"/>
          </w:tcPr>
          <w:p w14:paraId="450DFBF5" w14:textId="77777777" w:rsidR="00EB355A" w:rsidRPr="008E1ED6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8E1E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87B2A8" w14:textId="06273DD8" w:rsidR="00EB355A" w:rsidRPr="008E1ED6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8E1ED6" w14:paraId="49C3C519" w14:textId="77777777" w:rsidTr="00EA11D4">
        <w:trPr>
          <w:cantSplit/>
        </w:trPr>
        <w:tc>
          <w:tcPr>
            <w:tcW w:w="220" w:type="dxa"/>
          </w:tcPr>
          <w:p w14:paraId="66CBD8B5" w14:textId="77777777" w:rsidR="001C3BCC" w:rsidRPr="008E1ED6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8E1E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459722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  <w:r w:rsidRPr="008E1ED6">
              <w:rPr>
                <w:kern w:val="18"/>
              </w:rPr>
              <w:t xml:space="preserve">For Deductible factors, refer to Rule </w:t>
            </w:r>
            <w:r w:rsidRPr="008E1ED6">
              <w:rPr>
                <w:rStyle w:val="rulelink"/>
              </w:rPr>
              <w:t>298.</w:t>
            </w:r>
          </w:p>
        </w:tc>
      </w:tr>
      <w:tr w:rsidR="001C3BCC" w:rsidRPr="008E1ED6" w14:paraId="467FAFBC" w14:textId="77777777" w:rsidTr="00EA11D4">
        <w:trPr>
          <w:cantSplit/>
        </w:trPr>
        <w:tc>
          <w:tcPr>
            <w:tcW w:w="220" w:type="dxa"/>
          </w:tcPr>
          <w:p w14:paraId="766D3070" w14:textId="77777777" w:rsidR="001C3BCC" w:rsidRPr="008E1ED6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8E1E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E82927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  <w:r w:rsidRPr="008E1ED6">
              <w:rPr>
                <w:kern w:val="18"/>
              </w:rPr>
              <w:t xml:space="preserve">For Vehicle Value factors, refer to Rule </w:t>
            </w:r>
            <w:r w:rsidRPr="008E1ED6">
              <w:rPr>
                <w:rStyle w:val="rulelink"/>
              </w:rPr>
              <w:t>301.</w:t>
            </w:r>
          </w:p>
        </w:tc>
      </w:tr>
      <w:tr w:rsidR="001C3BCC" w:rsidRPr="008E1ED6" w14:paraId="33AA218E" w14:textId="77777777" w:rsidTr="00EA11D4">
        <w:trPr>
          <w:cantSplit/>
        </w:trPr>
        <w:tc>
          <w:tcPr>
            <w:tcW w:w="220" w:type="dxa"/>
          </w:tcPr>
          <w:p w14:paraId="2B858EB9" w14:textId="77777777" w:rsidR="001C3BCC" w:rsidRPr="008E1ED6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C1175D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6DC41A69" w14:textId="77777777" w:rsidTr="00EA11D4">
        <w:trPr>
          <w:cantSplit/>
        </w:trPr>
        <w:tc>
          <w:tcPr>
            <w:tcW w:w="220" w:type="dxa"/>
          </w:tcPr>
          <w:p w14:paraId="20D6051A" w14:textId="77777777" w:rsidR="001C3BCC" w:rsidRPr="008E1ED6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8E78FB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46059547" w14:textId="77777777" w:rsidTr="00EA11D4">
        <w:trPr>
          <w:cantSplit/>
        </w:trPr>
        <w:tc>
          <w:tcPr>
            <w:tcW w:w="220" w:type="dxa"/>
          </w:tcPr>
          <w:p w14:paraId="17361732" w14:textId="77777777" w:rsidR="001C3BCC" w:rsidRPr="008E1ED6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24A61E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67DF260B" w14:textId="77777777" w:rsidTr="00EA11D4">
        <w:trPr>
          <w:cantSplit/>
        </w:trPr>
        <w:tc>
          <w:tcPr>
            <w:tcW w:w="220" w:type="dxa"/>
          </w:tcPr>
          <w:p w14:paraId="5F3CB077" w14:textId="77777777" w:rsidR="001C3BCC" w:rsidRPr="008E1ED6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4A9FBF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5027FCCA" w14:textId="77777777" w:rsidTr="00EA11D4">
        <w:trPr>
          <w:cantSplit/>
        </w:trPr>
        <w:tc>
          <w:tcPr>
            <w:tcW w:w="220" w:type="dxa"/>
          </w:tcPr>
          <w:p w14:paraId="76C37505" w14:textId="77777777" w:rsidR="001C3BCC" w:rsidRPr="008E1ED6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6D38C7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66FF2C64" w14:textId="77777777" w:rsidTr="00EA11D4">
        <w:trPr>
          <w:cantSplit/>
        </w:trPr>
        <w:tc>
          <w:tcPr>
            <w:tcW w:w="220" w:type="dxa"/>
          </w:tcPr>
          <w:p w14:paraId="2919AAB3" w14:textId="77777777" w:rsidR="001C3BCC" w:rsidRPr="008E1ED6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B65C48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22CF806E" w14:textId="77777777" w:rsidTr="00EA11D4">
        <w:trPr>
          <w:cantSplit/>
        </w:trPr>
        <w:tc>
          <w:tcPr>
            <w:tcW w:w="220" w:type="dxa"/>
          </w:tcPr>
          <w:p w14:paraId="6656EA4B" w14:textId="77777777" w:rsidR="001C3BCC" w:rsidRPr="008E1ED6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6723A7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32EE42B0" w14:textId="77777777" w:rsidTr="00EA11D4">
        <w:trPr>
          <w:cantSplit/>
        </w:trPr>
        <w:tc>
          <w:tcPr>
            <w:tcW w:w="220" w:type="dxa"/>
          </w:tcPr>
          <w:p w14:paraId="0D7ECFBC" w14:textId="77777777" w:rsidR="001C3BCC" w:rsidRPr="008E1ED6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F4159E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76C54484" w14:textId="77777777" w:rsidTr="00EA11D4">
        <w:trPr>
          <w:cantSplit/>
        </w:trPr>
        <w:tc>
          <w:tcPr>
            <w:tcW w:w="220" w:type="dxa"/>
          </w:tcPr>
          <w:p w14:paraId="7981302D" w14:textId="77777777" w:rsidR="001C3BCC" w:rsidRPr="008E1ED6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22312C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E1ED6" w14:paraId="55F666E4" w14:textId="77777777" w:rsidTr="00EA11D4">
        <w:trPr>
          <w:cantSplit/>
        </w:trPr>
        <w:tc>
          <w:tcPr>
            <w:tcW w:w="220" w:type="dxa"/>
          </w:tcPr>
          <w:p w14:paraId="08E26C93" w14:textId="77777777" w:rsidR="001C3BCC" w:rsidRPr="008E1ED6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6BF72D" w14:textId="77777777" w:rsidR="001C3BCC" w:rsidRPr="008E1ED6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15D2D776" w14:textId="42EA63E1" w:rsidR="001C3BCC" w:rsidRDefault="001C3BCC" w:rsidP="001C3BCC">
      <w:pPr>
        <w:pStyle w:val="isonormal"/>
      </w:pPr>
    </w:p>
    <w:p w14:paraId="35067446" w14:textId="53A76A7C" w:rsidR="001C3BCC" w:rsidRDefault="001C3BCC" w:rsidP="001C3BCC">
      <w:pPr>
        <w:pStyle w:val="isonormal"/>
        <w:jc w:val="left"/>
      </w:pPr>
    </w:p>
    <w:p w14:paraId="7E349F8A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D95E87" w14:textId="77777777" w:rsidR="001C3BCC" w:rsidRPr="007462DA" w:rsidRDefault="001C3BCC" w:rsidP="001C3BCC">
      <w:pPr>
        <w:pStyle w:val="subcap"/>
      </w:pPr>
      <w:r w:rsidRPr="007462DA">
        <w:lastRenderedPageBreak/>
        <w:t>TERRITORY 118</w:t>
      </w:r>
    </w:p>
    <w:p w14:paraId="050C4261" w14:textId="77777777" w:rsidR="001C3BCC" w:rsidRPr="007462DA" w:rsidRDefault="001C3BCC" w:rsidP="001C3BCC">
      <w:pPr>
        <w:pStyle w:val="subcap2"/>
      </w:pPr>
      <w:r w:rsidRPr="007462DA">
        <w:t>PHYS DAM</w:t>
      </w:r>
    </w:p>
    <w:p w14:paraId="425B34D7" w14:textId="77777777" w:rsidR="001C3BCC" w:rsidRPr="007462DA" w:rsidRDefault="001C3BCC" w:rsidP="001C3BCC">
      <w:pPr>
        <w:pStyle w:val="isonormal"/>
      </w:pPr>
    </w:p>
    <w:p w14:paraId="4006FF63" w14:textId="77777777" w:rsidR="001C3BCC" w:rsidRPr="007462DA" w:rsidRDefault="001C3BCC" w:rsidP="001C3BCC">
      <w:pPr>
        <w:pStyle w:val="isonormal"/>
        <w:sectPr w:rsidR="001C3BCC" w:rsidRPr="007462DA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7462DA" w14:paraId="3F15701B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780464A" w14:textId="77777777" w:rsidR="001C3BCC" w:rsidRPr="007462DA" w:rsidRDefault="001C3BCC" w:rsidP="00EA11D4">
            <w:pPr>
              <w:pStyle w:val="tablehead"/>
              <w:rPr>
                <w:kern w:val="18"/>
              </w:rPr>
            </w:pPr>
            <w:r w:rsidRPr="007462DA">
              <w:rPr>
                <w:kern w:val="18"/>
              </w:rPr>
              <w:t>PHYSICAL DAMAGE</w:t>
            </w:r>
            <w:r w:rsidRPr="007462DA">
              <w:rPr>
                <w:kern w:val="18"/>
              </w:rPr>
              <w:br/>
              <w:t>Original Cost New Range</w:t>
            </w:r>
            <w:r w:rsidRPr="007462DA">
              <w:rPr>
                <w:kern w:val="18"/>
              </w:rPr>
              <w:br/>
              <w:t>$25,000 – 29,999</w:t>
            </w:r>
          </w:p>
        </w:tc>
      </w:tr>
      <w:tr w:rsidR="001C3BCC" w:rsidRPr="007462DA" w14:paraId="6D1F24A4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47A92E0" w14:textId="77777777" w:rsidR="001C3BCC" w:rsidRPr="007462DA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6177C3" w14:textId="77777777" w:rsidR="001C3BCC" w:rsidRPr="007462DA" w:rsidRDefault="001C3BCC" w:rsidP="00EA11D4">
            <w:pPr>
              <w:pStyle w:val="tablehead"/>
              <w:rPr>
                <w:kern w:val="18"/>
              </w:rPr>
            </w:pPr>
            <w:r w:rsidRPr="007462DA">
              <w:rPr>
                <w:kern w:val="18"/>
              </w:rPr>
              <w:t>Specified</w:t>
            </w:r>
            <w:r w:rsidRPr="007462DA">
              <w:rPr>
                <w:kern w:val="18"/>
              </w:rPr>
              <w:br/>
              <w:t>Causes</w:t>
            </w:r>
            <w:r w:rsidRPr="007462D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3C4C40" w14:textId="77777777" w:rsidR="001C3BCC" w:rsidRPr="007462DA" w:rsidRDefault="001C3BCC" w:rsidP="00EA11D4">
            <w:pPr>
              <w:pStyle w:val="tablehead"/>
              <w:rPr>
                <w:kern w:val="18"/>
              </w:rPr>
            </w:pPr>
            <w:r w:rsidRPr="007462DA">
              <w:rPr>
                <w:kern w:val="18"/>
              </w:rPr>
              <w:br/>
            </w:r>
            <w:r w:rsidRPr="007462D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464057" w14:textId="77777777" w:rsidR="001C3BCC" w:rsidRPr="007462DA" w:rsidRDefault="001C3BCC" w:rsidP="00EA11D4">
            <w:pPr>
              <w:pStyle w:val="tablehead"/>
              <w:rPr>
                <w:kern w:val="18"/>
              </w:rPr>
            </w:pPr>
            <w:r w:rsidRPr="007462DA">
              <w:rPr>
                <w:kern w:val="18"/>
              </w:rPr>
              <w:t>$500</w:t>
            </w:r>
            <w:r w:rsidRPr="007462DA">
              <w:rPr>
                <w:kern w:val="18"/>
              </w:rPr>
              <w:br/>
              <w:t>Ded.</w:t>
            </w:r>
            <w:r w:rsidRPr="007462DA">
              <w:rPr>
                <w:kern w:val="18"/>
              </w:rPr>
              <w:br/>
              <w:t>Coll.</w:t>
            </w:r>
          </w:p>
        </w:tc>
      </w:tr>
      <w:tr w:rsidR="001C3BCC" w:rsidRPr="007462DA" w14:paraId="10E729C9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ECD9C04" w14:textId="77777777" w:rsidR="001C3BCC" w:rsidRPr="007462DA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462D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7462DA" w14:paraId="57B04C73" w14:textId="77777777" w:rsidTr="00EA11D4">
        <w:trPr>
          <w:cantSplit/>
        </w:trPr>
        <w:tc>
          <w:tcPr>
            <w:tcW w:w="540" w:type="dxa"/>
            <w:gridSpan w:val="2"/>
          </w:tcPr>
          <w:p w14:paraId="0F3ABFD1" w14:textId="77777777" w:rsidR="001C3BCC" w:rsidRPr="007462DA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DD6674" w14:textId="77777777" w:rsidR="001C3BCC" w:rsidRPr="007462DA" w:rsidRDefault="001C3BCC" w:rsidP="00EA11D4">
            <w:pPr>
              <w:pStyle w:val="tabletext11"/>
              <w:rPr>
                <w:b/>
                <w:kern w:val="18"/>
              </w:rPr>
            </w:pPr>
            <w:r w:rsidRPr="007462DA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7462DA" w14:paraId="71221C31" w14:textId="77777777" w:rsidTr="00EA11D4">
        <w:trPr>
          <w:cantSplit/>
        </w:trPr>
        <w:tc>
          <w:tcPr>
            <w:tcW w:w="540" w:type="dxa"/>
            <w:gridSpan w:val="2"/>
          </w:tcPr>
          <w:p w14:paraId="2171CF97" w14:textId="77777777" w:rsidR="001C3BCC" w:rsidRPr="007462DA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359858" w14:textId="77777777" w:rsidR="001C3BCC" w:rsidRPr="007462DA" w:rsidRDefault="001C3BCC" w:rsidP="00EA11D4">
            <w:pPr>
              <w:pStyle w:val="tabletext11"/>
              <w:rPr>
                <w:b/>
                <w:kern w:val="18"/>
              </w:rPr>
            </w:pPr>
            <w:r w:rsidRPr="007462D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7462DA" w14:paraId="1391B29C" w14:textId="77777777" w:rsidTr="00EA11D4">
        <w:trPr>
          <w:cantSplit/>
        </w:trPr>
        <w:tc>
          <w:tcPr>
            <w:tcW w:w="4860" w:type="dxa"/>
            <w:gridSpan w:val="3"/>
          </w:tcPr>
          <w:p w14:paraId="44A074CB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AD6649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165</w:t>
            </w:r>
          </w:p>
        </w:tc>
        <w:tc>
          <w:tcPr>
            <w:tcW w:w="1500" w:type="dxa"/>
          </w:tcPr>
          <w:p w14:paraId="4939F6DB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191</w:t>
            </w:r>
          </w:p>
        </w:tc>
        <w:tc>
          <w:tcPr>
            <w:tcW w:w="1500" w:type="dxa"/>
          </w:tcPr>
          <w:p w14:paraId="4FBFFE75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267</w:t>
            </w:r>
          </w:p>
        </w:tc>
      </w:tr>
      <w:tr w:rsidR="001C3BCC" w:rsidRPr="007462DA" w14:paraId="11D15CFE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7DD7EC" w14:textId="77777777" w:rsidR="001C3BCC" w:rsidRPr="007462DA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462D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7462DA" w14:paraId="5739AF3D" w14:textId="77777777" w:rsidTr="00EA11D4">
        <w:trPr>
          <w:cantSplit/>
        </w:trPr>
        <w:tc>
          <w:tcPr>
            <w:tcW w:w="4860" w:type="dxa"/>
            <w:gridSpan w:val="3"/>
          </w:tcPr>
          <w:p w14:paraId="27E9311A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0D6818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5F3CA7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A6CE00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7462DA" w14:paraId="52D58BCC" w14:textId="77777777" w:rsidTr="00EA11D4">
        <w:trPr>
          <w:cantSplit/>
        </w:trPr>
        <w:tc>
          <w:tcPr>
            <w:tcW w:w="4860" w:type="dxa"/>
            <w:gridSpan w:val="3"/>
          </w:tcPr>
          <w:p w14:paraId="5B049DD0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27088E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0380212E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6585A345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383</w:t>
            </w:r>
          </w:p>
        </w:tc>
      </w:tr>
      <w:tr w:rsidR="001C3BCC" w:rsidRPr="007462DA" w14:paraId="50F18BA8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560E301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354F74DB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879441" w14:textId="77777777" w:rsidR="001C3BCC" w:rsidRPr="007462DA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462D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7462DA" w14:paraId="0ED6D99B" w14:textId="77777777" w:rsidTr="00EA11D4">
        <w:trPr>
          <w:cantSplit/>
        </w:trPr>
        <w:tc>
          <w:tcPr>
            <w:tcW w:w="540" w:type="dxa"/>
            <w:gridSpan w:val="2"/>
          </w:tcPr>
          <w:p w14:paraId="4442B6F9" w14:textId="77777777" w:rsidR="001C3BCC" w:rsidRPr="007462DA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7237E3" w14:textId="77777777" w:rsidR="001C3BCC" w:rsidRPr="007462DA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462DA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7462DA" w14:paraId="047575D8" w14:textId="77777777" w:rsidTr="00EA11D4">
        <w:trPr>
          <w:cantSplit/>
        </w:trPr>
        <w:tc>
          <w:tcPr>
            <w:tcW w:w="4860" w:type="dxa"/>
            <w:gridSpan w:val="3"/>
          </w:tcPr>
          <w:p w14:paraId="6366D67D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3F68AD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251</w:t>
            </w:r>
          </w:p>
        </w:tc>
        <w:tc>
          <w:tcPr>
            <w:tcW w:w="1500" w:type="dxa"/>
          </w:tcPr>
          <w:p w14:paraId="4A9FAAEF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290</w:t>
            </w:r>
          </w:p>
        </w:tc>
        <w:tc>
          <w:tcPr>
            <w:tcW w:w="1500" w:type="dxa"/>
          </w:tcPr>
          <w:p w14:paraId="6A6D76DA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601</w:t>
            </w:r>
          </w:p>
        </w:tc>
      </w:tr>
      <w:tr w:rsidR="001C3BCC" w:rsidRPr="007462DA" w14:paraId="6A14D5AB" w14:textId="77777777" w:rsidTr="00EA11D4">
        <w:trPr>
          <w:cantSplit/>
        </w:trPr>
        <w:tc>
          <w:tcPr>
            <w:tcW w:w="540" w:type="dxa"/>
            <w:gridSpan w:val="2"/>
          </w:tcPr>
          <w:p w14:paraId="2936A17B" w14:textId="77777777" w:rsidR="001C3BCC" w:rsidRPr="007462DA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DDC67F" w14:textId="77777777" w:rsidR="001C3BCC" w:rsidRPr="007462DA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462DA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7462DA" w14:paraId="2FA3F457" w14:textId="77777777" w:rsidTr="00EA11D4">
        <w:trPr>
          <w:cantSplit/>
        </w:trPr>
        <w:tc>
          <w:tcPr>
            <w:tcW w:w="4860" w:type="dxa"/>
            <w:gridSpan w:val="3"/>
          </w:tcPr>
          <w:p w14:paraId="3C55F1AA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24D9DA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8C66AE5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7EFF9FD7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168</w:t>
            </w:r>
          </w:p>
        </w:tc>
      </w:tr>
      <w:tr w:rsidR="001C3BCC" w:rsidRPr="007462DA" w14:paraId="60A78D11" w14:textId="77777777" w:rsidTr="00EA11D4">
        <w:trPr>
          <w:cantSplit/>
        </w:trPr>
        <w:tc>
          <w:tcPr>
            <w:tcW w:w="540" w:type="dxa"/>
            <w:gridSpan w:val="2"/>
          </w:tcPr>
          <w:p w14:paraId="3FE1838C" w14:textId="77777777" w:rsidR="001C3BCC" w:rsidRPr="007462DA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8078D0" w14:textId="77777777" w:rsidR="001C3BCC" w:rsidRPr="007462DA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462DA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7462DA" w14:paraId="6C0D57D4" w14:textId="77777777" w:rsidTr="00EA11D4">
        <w:trPr>
          <w:cantSplit/>
        </w:trPr>
        <w:tc>
          <w:tcPr>
            <w:tcW w:w="4860" w:type="dxa"/>
            <w:gridSpan w:val="3"/>
          </w:tcPr>
          <w:p w14:paraId="16DBA649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870196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6D547A68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5CE8DA58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168</w:t>
            </w:r>
          </w:p>
        </w:tc>
      </w:tr>
      <w:tr w:rsidR="001C3BCC" w:rsidRPr="007462DA" w14:paraId="1A434A7B" w14:textId="77777777" w:rsidTr="00EA11D4">
        <w:trPr>
          <w:cantSplit/>
        </w:trPr>
        <w:tc>
          <w:tcPr>
            <w:tcW w:w="540" w:type="dxa"/>
            <w:gridSpan w:val="2"/>
          </w:tcPr>
          <w:p w14:paraId="56EF5581" w14:textId="77777777" w:rsidR="001C3BCC" w:rsidRPr="007462DA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B00883" w14:textId="77777777" w:rsidR="001C3BCC" w:rsidRPr="007462DA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7462DA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7462DA" w14:paraId="0082C200" w14:textId="77777777" w:rsidTr="00EA11D4">
        <w:trPr>
          <w:cantSplit/>
        </w:trPr>
        <w:tc>
          <w:tcPr>
            <w:tcW w:w="4860" w:type="dxa"/>
            <w:gridSpan w:val="3"/>
          </w:tcPr>
          <w:p w14:paraId="228D0FB3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A016A7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251</w:t>
            </w:r>
          </w:p>
        </w:tc>
        <w:tc>
          <w:tcPr>
            <w:tcW w:w="1500" w:type="dxa"/>
          </w:tcPr>
          <w:p w14:paraId="5091C93A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290</w:t>
            </w:r>
          </w:p>
        </w:tc>
        <w:tc>
          <w:tcPr>
            <w:tcW w:w="1500" w:type="dxa"/>
          </w:tcPr>
          <w:p w14:paraId="03E197A2" w14:textId="77777777" w:rsidR="001C3BCC" w:rsidRPr="007462DA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7462DA">
              <w:rPr>
                <w:kern w:val="18"/>
              </w:rPr>
              <w:t>$   601</w:t>
            </w:r>
          </w:p>
        </w:tc>
      </w:tr>
      <w:tr w:rsidR="001C3BCC" w:rsidRPr="007462DA" w14:paraId="7EC25809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3592A8E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37197343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B83D6F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7462DA" w14:paraId="79836A97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6667A40F" w14:textId="77777777" w:rsidR="00EB355A" w:rsidRPr="007462DA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7462D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10DCD22" w14:textId="13EFBD70" w:rsidR="00EB355A" w:rsidRPr="007462DA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7462DA" w14:paraId="6C82D9AD" w14:textId="77777777" w:rsidTr="00EA11D4">
        <w:trPr>
          <w:cantSplit/>
        </w:trPr>
        <w:tc>
          <w:tcPr>
            <w:tcW w:w="220" w:type="dxa"/>
          </w:tcPr>
          <w:p w14:paraId="419D0982" w14:textId="77777777" w:rsidR="00EB355A" w:rsidRPr="007462DA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7462D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82945F" w14:textId="7D407613" w:rsidR="00EB355A" w:rsidRPr="007462DA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7462DA" w14:paraId="41D3DD7B" w14:textId="77777777" w:rsidTr="00EA11D4">
        <w:trPr>
          <w:cantSplit/>
        </w:trPr>
        <w:tc>
          <w:tcPr>
            <w:tcW w:w="220" w:type="dxa"/>
          </w:tcPr>
          <w:p w14:paraId="72E5A187" w14:textId="77777777" w:rsidR="00EB355A" w:rsidRPr="007462DA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7462D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72B698" w14:textId="415EE898" w:rsidR="00EB355A" w:rsidRPr="007462DA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7462DA" w14:paraId="633E4B1B" w14:textId="77777777" w:rsidTr="00EA11D4">
        <w:trPr>
          <w:cantSplit/>
        </w:trPr>
        <w:tc>
          <w:tcPr>
            <w:tcW w:w="220" w:type="dxa"/>
          </w:tcPr>
          <w:p w14:paraId="77E47FB0" w14:textId="77777777" w:rsidR="001C3BCC" w:rsidRPr="007462DA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7462D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037222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  <w:r w:rsidRPr="007462DA">
              <w:rPr>
                <w:kern w:val="18"/>
              </w:rPr>
              <w:t xml:space="preserve">For Deductible factors, refer to Rule </w:t>
            </w:r>
            <w:r w:rsidRPr="007462DA">
              <w:rPr>
                <w:rStyle w:val="rulelink"/>
              </w:rPr>
              <w:t>298.</w:t>
            </w:r>
          </w:p>
        </w:tc>
      </w:tr>
      <w:tr w:rsidR="001C3BCC" w:rsidRPr="007462DA" w14:paraId="56D6E253" w14:textId="77777777" w:rsidTr="00EA11D4">
        <w:trPr>
          <w:cantSplit/>
        </w:trPr>
        <w:tc>
          <w:tcPr>
            <w:tcW w:w="220" w:type="dxa"/>
          </w:tcPr>
          <w:p w14:paraId="67D432F5" w14:textId="77777777" w:rsidR="001C3BCC" w:rsidRPr="007462DA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7462D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B3CD46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  <w:r w:rsidRPr="007462DA">
              <w:rPr>
                <w:kern w:val="18"/>
              </w:rPr>
              <w:t xml:space="preserve">For Vehicle Value factors, refer to Rule </w:t>
            </w:r>
            <w:r w:rsidRPr="007462DA">
              <w:rPr>
                <w:rStyle w:val="rulelink"/>
              </w:rPr>
              <w:t>301.</w:t>
            </w:r>
          </w:p>
        </w:tc>
      </w:tr>
      <w:tr w:rsidR="001C3BCC" w:rsidRPr="007462DA" w14:paraId="5ACBB5D0" w14:textId="77777777" w:rsidTr="00EA11D4">
        <w:trPr>
          <w:cantSplit/>
        </w:trPr>
        <w:tc>
          <w:tcPr>
            <w:tcW w:w="220" w:type="dxa"/>
          </w:tcPr>
          <w:p w14:paraId="0CB57993" w14:textId="77777777" w:rsidR="001C3BCC" w:rsidRPr="007462DA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05B3B3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3E675435" w14:textId="77777777" w:rsidTr="00EA11D4">
        <w:trPr>
          <w:cantSplit/>
        </w:trPr>
        <w:tc>
          <w:tcPr>
            <w:tcW w:w="220" w:type="dxa"/>
          </w:tcPr>
          <w:p w14:paraId="540AD9F5" w14:textId="77777777" w:rsidR="001C3BCC" w:rsidRPr="007462DA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586D56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664D7CF0" w14:textId="77777777" w:rsidTr="00EA11D4">
        <w:trPr>
          <w:cantSplit/>
        </w:trPr>
        <w:tc>
          <w:tcPr>
            <w:tcW w:w="220" w:type="dxa"/>
          </w:tcPr>
          <w:p w14:paraId="1D165889" w14:textId="77777777" w:rsidR="001C3BCC" w:rsidRPr="007462DA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4F4D18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18042654" w14:textId="77777777" w:rsidTr="00EA11D4">
        <w:trPr>
          <w:cantSplit/>
        </w:trPr>
        <w:tc>
          <w:tcPr>
            <w:tcW w:w="220" w:type="dxa"/>
          </w:tcPr>
          <w:p w14:paraId="45BF00B1" w14:textId="77777777" w:rsidR="001C3BCC" w:rsidRPr="007462DA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8A69A8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39462007" w14:textId="77777777" w:rsidTr="00EA11D4">
        <w:trPr>
          <w:cantSplit/>
        </w:trPr>
        <w:tc>
          <w:tcPr>
            <w:tcW w:w="220" w:type="dxa"/>
          </w:tcPr>
          <w:p w14:paraId="723F2540" w14:textId="77777777" w:rsidR="001C3BCC" w:rsidRPr="007462DA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85060D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444EAFB0" w14:textId="77777777" w:rsidTr="00EA11D4">
        <w:trPr>
          <w:cantSplit/>
        </w:trPr>
        <w:tc>
          <w:tcPr>
            <w:tcW w:w="220" w:type="dxa"/>
          </w:tcPr>
          <w:p w14:paraId="52477765" w14:textId="77777777" w:rsidR="001C3BCC" w:rsidRPr="007462DA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BC4924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38FB1072" w14:textId="77777777" w:rsidTr="00EA11D4">
        <w:trPr>
          <w:cantSplit/>
        </w:trPr>
        <w:tc>
          <w:tcPr>
            <w:tcW w:w="220" w:type="dxa"/>
          </w:tcPr>
          <w:p w14:paraId="19B6C2F7" w14:textId="77777777" w:rsidR="001C3BCC" w:rsidRPr="007462DA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6230E9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13E7707F" w14:textId="77777777" w:rsidTr="00EA11D4">
        <w:trPr>
          <w:cantSplit/>
        </w:trPr>
        <w:tc>
          <w:tcPr>
            <w:tcW w:w="220" w:type="dxa"/>
          </w:tcPr>
          <w:p w14:paraId="12B2A8ED" w14:textId="77777777" w:rsidR="001C3BCC" w:rsidRPr="007462DA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0758D2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17B547F4" w14:textId="77777777" w:rsidTr="00EA11D4">
        <w:trPr>
          <w:cantSplit/>
        </w:trPr>
        <w:tc>
          <w:tcPr>
            <w:tcW w:w="220" w:type="dxa"/>
          </w:tcPr>
          <w:p w14:paraId="30D36385" w14:textId="77777777" w:rsidR="001C3BCC" w:rsidRPr="007462DA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9DC5AD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7462DA" w14:paraId="4AAFA775" w14:textId="77777777" w:rsidTr="00EA11D4">
        <w:trPr>
          <w:cantSplit/>
        </w:trPr>
        <w:tc>
          <w:tcPr>
            <w:tcW w:w="220" w:type="dxa"/>
          </w:tcPr>
          <w:p w14:paraId="209627C5" w14:textId="77777777" w:rsidR="001C3BCC" w:rsidRPr="007462DA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807906" w14:textId="77777777" w:rsidR="001C3BCC" w:rsidRPr="007462DA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58ACF4B5" w14:textId="4892E6E8" w:rsidR="001C3BCC" w:rsidRDefault="001C3BCC" w:rsidP="001C3BCC">
      <w:pPr>
        <w:pStyle w:val="isonormal"/>
      </w:pPr>
    </w:p>
    <w:p w14:paraId="46B13D34" w14:textId="1885D573" w:rsidR="001C3BCC" w:rsidRDefault="001C3BCC" w:rsidP="001C3BCC">
      <w:pPr>
        <w:pStyle w:val="isonormal"/>
        <w:jc w:val="left"/>
      </w:pPr>
    </w:p>
    <w:p w14:paraId="639FBE6F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599D24" w14:textId="77777777" w:rsidR="001C3BCC" w:rsidRPr="004F7FE9" w:rsidRDefault="001C3BCC" w:rsidP="001C3BCC">
      <w:pPr>
        <w:pStyle w:val="subcap"/>
      </w:pPr>
      <w:r w:rsidRPr="004F7FE9">
        <w:lastRenderedPageBreak/>
        <w:t>TERRITORY 119</w:t>
      </w:r>
    </w:p>
    <w:p w14:paraId="42EE285F" w14:textId="77777777" w:rsidR="001C3BCC" w:rsidRPr="004F7FE9" w:rsidRDefault="001C3BCC" w:rsidP="001C3BCC">
      <w:pPr>
        <w:pStyle w:val="subcap2"/>
      </w:pPr>
      <w:r w:rsidRPr="004F7FE9">
        <w:t>PHYS DAM</w:t>
      </w:r>
    </w:p>
    <w:p w14:paraId="458FAA7E" w14:textId="77777777" w:rsidR="001C3BCC" w:rsidRPr="004F7FE9" w:rsidRDefault="001C3BCC" w:rsidP="001C3BCC">
      <w:pPr>
        <w:pStyle w:val="isonormal"/>
      </w:pPr>
    </w:p>
    <w:p w14:paraId="338C766C" w14:textId="77777777" w:rsidR="001C3BCC" w:rsidRPr="004F7FE9" w:rsidRDefault="001C3BCC" w:rsidP="001C3BCC">
      <w:pPr>
        <w:pStyle w:val="isonormal"/>
        <w:sectPr w:rsidR="001C3BCC" w:rsidRPr="004F7FE9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4F7FE9" w14:paraId="769B60A3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EA7CE20" w14:textId="77777777" w:rsidR="001C3BCC" w:rsidRPr="004F7FE9" w:rsidRDefault="001C3BCC" w:rsidP="00EA11D4">
            <w:pPr>
              <w:pStyle w:val="tablehead"/>
              <w:rPr>
                <w:kern w:val="18"/>
              </w:rPr>
            </w:pPr>
            <w:r w:rsidRPr="004F7FE9">
              <w:rPr>
                <w:kern w:val="18"/>
              </w:rPr>
              <w:t>PHYSICAL DAMAGE</w:t>
            </w:r>
            <w:r w:rsidRPr="004F7FE9">
              <w:rPr>
                <w:kern w:val="18"/>
              </w:rPr>
              <w:br/>
              <w:t>Original Cost New Range</w:t>
            </w:r>
            <w:r w:rsidRPr="004F7FE9">
              <w:rPr>
                <w:kern w:val="18"/>
              </w:rPr>
              <w:br/>
              <w:t>$25,000 – 29,999</w:t>
            </w:r>
          </w:p>
        </w:tc>
      </w:tr>
      <w:tr w:rsidR="001C3BCC" w:rsidRPr="004F7FE9" w14:paraId="3CDED569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1D74434" w14:textId="77777777" w:rsidR="001C3BCC" w:rsidRPr="004F7FE9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604372" w14:textId="77777777" w:rsidR="001C3BCC" w:rsidRPr="004F7FE9" w:rsidRDefault="001C3BCC" w:rsidP="00EA11D4">
            <w:pPr>
              <w:pStyle w:val="tablehead"/>
              <w:rPr>
                <w:kern w:val="18"/>
              </w:rPr>
            </w:pPr>
            <w:r w:rsidRPr="004F7FE9">
              <w:rPr>
                <w:kern w:val="18"/>
              </w:rPr>
              <w:t>Specified</w:t>
            </w:r>
            <w:r w:rsidRPr="004F7FE9">
              <w:rPr>
                <w:kern w:val="18"/>
              </w:rPr>
              <w:br/>
              <w:t>Causes</w:t>
            </w:r>
            <w:r w:rsidRPr="004F7FE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A087455" w14:textId="77777777" w:rsidR="001C3BCC" w:rsidRPr="004F7FE9" w:rsidRDefault="001C3BCC" w:rsidP="00EA11D4">
            <w:pPr>
              <w:pStyle w:val="tablehead"/>
              <w:rPr>
                <w:kern w:val="18"/>
              </w:rPr>
            </w:pPr>
            <w:r w:rsidRPr="004F7FE9">
              <w:rPr>
                <w:kern w:val="18"/>
              </w:rPr>
              <w:br/>
            </w:r>
            <w:r w:rsidRPr="004F7FE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163CDE7" w14:textId="77777777" w:rsidR="001C3BCC" w:rsidRPr="004F7FE9" w:rsidRDefault="001C3BCC" w:rsidP="00EA11D4">
            <w:pPr>
              <w:pStyle w:val="tablehead"/>
              <w:rPr>
                <w:kern w:val="18"/>
              </w:rPr>
            </w:pPr>
            <w:r w:rsidRPr="004F7FE9">
              <w:rPr>
                <w:kern w:val="18"/>
              </w:rPr>
              <w:t>$500</w:t>
            </w:r>
            <w:r w:rsidRPr="004F7FE9">
              <w:rPr>
                <w:kern w:val="18"/>
              </w:rPr>
              <w:br/>
              <w:t>Ded.</w:t>
            </w:r>
            <w:r w:rsidRPr="004F7FE9">
              <w:rPr>
                <w:kern w:val="18"/>
              </w:rPr>
              <w:br/>
              <w:t>Coll.</w:t>
            </w:r>
          </w:p>
        </w:tc>
      </w:tr>
      <w:tr w:rsidR="001C3BCC" w:rsidRPr="004F7FE9" w14:paraId="68F7D51A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BADE35A" w14:textId="77777777" w:rsidR="001C3BCC" w:rsidRPr="004F7FE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4F7FE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4F7FE9" w14:paraId="1C9DEBC2" w14:textId="77777777" w:rsidTr="00EA11D4">
        <w:trPr>
          <w:cantSplit/>
        </w:trPr>
        <w:tc>
          <w:tcPr>
            <w:tcW w:w="540" w:type="dxa"/>
            <w:gridSpan w:val="2"/>
          </w:tcPr>
          <w:p w14:paraId="06B72562" w14:textId="77777777" w:rsidR="001C3BCC" w:rsidRPr="004F7FE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21D966" w14:textId="77777777" w:rsidR="001C3BCC" w:rsidRPr="004F7FE9" w:rsidRDefault="001C3BCC" w:rsidP="00EA11D4">
            <w:pPr>
              <w:pStyle w:val="tabletext11"/>
              <w:rPr>
                <w:b/>
                <w:kern w:val="18"/>
              </w:rPr>
            </w:pPr>
            <w:r w:rsidRPr="004F7FE9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4F7FE9" w14:paraId="46623A4D" w14:textId="77777777" w:rsidTr="00EA11D4">
        <w:trPr>
          <w:cantSplit/>
        </w:trPr>
        <w:tc>
          <w:tcPr>
            <w:tcW w:w="540" w:type="dxa"/>
            <w:gridSpan w:val="2"/>
          </w:tcPr>
          <w:p w14:paraId="716A32D0" w14:textId="77777777" w:rsidR="001C3BCC" w:rsidRPr="004F7FE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2C3E64" w14:textId="77777777" w:rsidR="001C3BCC" w:rsidRPr="004F7FE9" w:rsidRDefault="001C3BCC" w:rsidP="00EA11D4">
            <w:pPr>
              <w:pStyle w:val="tabletext11"/>
              <w:rPr>
                <w:b/>
                <w:kern w:val="18"/>
              </w:rPr>
            </w:pPr>
            <w:r w:rsidRPr="004F7FE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4F7FE9" w14:paraId="7DC6BB19" w14:textId="77777777" w:rsidTr="00EA11D4">
        <w:trPr>
          <w:cantSplit/>
        </w:trPr>
        <w:tc>
          <w:tcPr>
            <w:tcW w:w="4860" w:type="dxa"/>
            <w:gridSpan w:val="3"/>
          </w:tcPr>
          <w:p w14:paraId="416369C0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DCB30F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36CE04CA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229</w:t>
            </w:r>
          </w:p>
        </w:tc>
        <w:tc>
          <w:tcPr>
            <w:tcW w:w="1500" w:type="dxa"/>
          </w:tcPr>
          <w:p w14:paraId="189A9805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292</w:t>
            </w:r>
          </w:p>
        </w:tc>
      </w:tr>
      <w:tr w:rsidR="001C3BCC" w:rsidRPr="004F7FE9" w14:paraId="6B45B0C3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04B2A1" w14:textId="77777777" w:rsidR="001C3BCC" w:rsidRPr="004F7FE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4F7FE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4F7FE9" w14:paraId="37309322" w14:textId="77777777" w:rsidTr="00EA11D4">
        <w:trPr>
          <w:cantSplit/>
        </w:trPr>
        <w:tc>
          <w:tcPr>
            <w:tcW w:w="4860" w:type="dxa"/>
            <w:gridSpan w:val="3"/>
          </w:tcPr>
          <w:p w14:paraId="6B9B26B8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2940AD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A312F9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1BCA67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4F7FE9" w14:paraId="4B7090F9" w14:textId="77777777" w:rsidTr="00EA11D4">
        <w:trPr>
          <w:cantSplit/>
        </w:trPr>
        <w:tc>
          <w:tcPr>
            <w:tcW w:w="4860" w:type="dxa"/>
            <w:gridSpan w:val="3"/>
          </w:tcPr>
          <w:p w14:paraId="5D893E4A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278CE6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0955429A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26E8C8EA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268</w:t>
            </w:r>
          </w:p>
        </w:tc>
      </w:tr>
      <w:tr w:rsidR="001C3BCC" w:rsidRPr="004F7FE9" w14:paraId="35A8B6FD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87683BD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7C3C78A1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80CCC5" w14:textId="77777777" w:rsidR="001C3BCC" w:rsidRPr="004F7FE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4F7FE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4F7FE9" w14:paraId="20782D01" w14:textId="77777777" w:rsidTr="00EA11D4">
        <w:trPr>
          <w:cantSplit/>
        </w:trPr>
        <w:tc>
          <w:tcPr>
            <w:tcW w:w="540" w:type="dxa"/>
            <w:gridSpan w:val="2"/>
          </w:tcPr>
          <w:p w14:paraId="36ECBB3D" w14:textId="77777777" w:rsidR="001C3BCC" w:rsidRPr="004F7FE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D7EBA7" w14:textId="77777777" w:rsidR="001C3BCC" w:rsidRPr="004F7FE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4F7FE9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4F7FE9" w14:paraId="0D03AA78" w14:textId="77777777" w:rsidTr="00EA11D4">
        <w:trPr>
          <w:cantSplit/>
        </w:trPr>
        <w:tc>
          <w:tcPr>
            <w:tcW w:w="4860" w:type="dxa"/>
            <w:gridSpan w:val="3"/>
          </w:tcPr>
          <w:p w14:paraId="3D632FD8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2F38F4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301</w:t>
            </w:r>
          </w:p>
        </w:tc>
        <w:tc>
          <w:tcPr>
            <w:tcW w:w="1500" w:type="dxa"/>
          </w:tcPr>
          <w:p w14:paraId="2BA8A70F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348</w:t>
            </w:r>
          </w:p>
        </w:tc>
        <w:tc>
          <w:tcPr>
            <w:tcW w:w="1500" w:type="dxa"/>
          </w:tcPr>
          <w:p w14:paraId="001DA9B1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657</w:t>
            </w:r>
          </w:p>
        </w:tc>
      </w:tr>
      <w:tr w:rsidR="001C3BCC" w:rsidRPr="004F7FE9" w14:paraId="21F83847" w14:textId="77777777" w:rsidTr="00EA11D4">
        <w:trPr>
          <w:cantSplit/>
        </w:trPr>
        <w:tc>
          <w:tcPr>
            <w:tcW w:w="540" w:type="dxa"/>
            <w:gridSpan w:val="2"/>
          </w:tcPr>
          <w:p w14:paraId="60AF75CA" w14:textId="77777777" w:rsidR="001C3BCC" w:rsidRPr="004F7FE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46B771" w14:textId="77777777" w:rsidR="001C3BCC" w:rsidRPr="004F7FE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4F7FE9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4F7FE9" w14:paraId="551BBC95" w14:textId="77777777" w:rsidTr="00EA11D4">
        <w:trPr>
          <w:cantSplit/>
        </w:trPr>
        <w:tc>
          <w:tcPr>
            <w:tcW w:w="4860" w:type="dxa"/>
            <w:gridSpan w:val="3"/>
          </w:tcPr>
          <w:p w14:paraId="4A93C78C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5B11D7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1AC81FA1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0A7211A6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184</w:t>
            </w:r>
          </w:p>
        </w:tc>
      </w:tr>
      <w:tr w:rsidR="001C3BCC" w:rsidRPr="004F7FE9" w14:paraId="3A7AB427" w14:textId="77777777" w:rsidTr="00EA11D4">
        <w:trPr>
          <w:cantSplit/>
        </w:trPr>
        <w:tc>
          <w:tcPr>
            <w:tcW w:w="540" w:type="dxa"/>
            <w:gridSpan w:val="2"/>
          </w:tcPr>
          <w:p w14:paraId="241E9193" w14:textId="77777777" w:rsidR="001C3BCC" w:rsidRPr="004F7FE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C36807" w14:textId="77777777" w:rsidR="001C3BCC" w:rsidRPr="004F7FE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4F7FE9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4F7FE9" w14:paraId="485D9488" w14:textId="77777777" w:rsidTr="00EA11D4">
        <w:trPr>
          <w:cantSplit/>
        </w:trPr>
        <w:tc>
          <w:tcPr>
            <w:tcW w:w="4860" w:type="dxa"/>
            <w:gridSpan w:val="3"/>
          </w:tcPr>
          <w:p w14:paraId="105E0D52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31AB67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23895321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6646E21E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184</w:t>
            </w:r>
          </w:p>
        </w:tc>
      </w:tr>
      <w:tr w:rsidR="001C3BCC" w:rsidRPr="004F7FE9" w14:paraId="7EDC6CBC" w14:textId="77777777" w:rsidTr="00EA11D4">
        <w:trPr>
          <w:cantSplit/>
        </w:trPr>
        <w:tc>
          <w:tcPr>
            <w:tcW w:w="540" w:type="dxa"/>
            <w:gridSpan w:val="2"/>
          </w:tcPr>
          <w:p w14:paraId="4917F401" w14:textId="77777777" w:rsidR="001C3BCC" w:rsidRPr="004F7FE9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F8B8F5" w14:textId="77777777" w:rsidR="001C3BCC" w:rsidRPr="004F7FE9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4F7FE9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4F7FE9" w14:paraId="0295F385" w14:textId="77777777" w:rsidTr="00EA11D4">
        <w:trPr>
          <w:cantSplit/>
        </w:trPr>
        <w:tc>
          <w:tcPr>
            <w:tcW w:w="4860" w:type="dxa"/>
            <w:gridSpan w:val="3"/>
          </w:tcPr>
          <w:p w14:paraId="6944716A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BFD8F0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301</w:t>
            </w:r>
          </w:p>
        </w:tc>
        <w:tc>
          <w:tcPr>
            <w:tcW w:w="1500" w:type="dxa"/>
          </w:tcPr>
          <w:p w14:paraId="37F2121B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348</w:t>
            </w:r>
          </w:p>
        </w:tc>
        <w:tc>
          <w:tcPr>
            <w:tcW w:w="1500" w:type="dxa"/>
          </w:tcPr>
          <w:p w14:paraId="5CAD6203" w14:textId="77777777" w:rsidR="001C3BCC" w:rsidRPr="004F7FE9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4F7FE9">
              <w:rPr>
                <w:kern w:val="18"/>
              </w:rPr>
              <w:t>$   657</w:t>
            </w:r>
          </w:p>
        </w:tc>
      </w:tr>
      <w:tr w:rsidR="001C3BCC" w:rsidRPr="004F7FE9" w14:paraId="58CC1160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DABF468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0E5F674B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C36751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4F7FE9" w14:paraId="1CAB524B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D0A6C0E" w14:textId="77777777" w:rsidR="00EB355A" w:rsidRPr="004F7FE9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4F7F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3E03DB0" w14:textId="4A55DCE6" w:rsidR="00EB355A" w:rsidRPr="004F7FE9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4F7FE9" w14:paraId="3321B4F4" w14:textId="77777777" w:rsidTr="00EA11D4">
        <w:trPr>
          <w:cantSplit/>
        </w:trPr>
        <w:tc>
          <w:tcPr>
            <w:tcW w:w="220" w:type="dxa"/>
          </w:tcPr>
          <w:p w14:paraId="7380DA6A" w14:textId="77777777" w:rsidR="00EB355A" w:rsidRPr="004F7FE9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4F7F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48062D" w14:textId="6921DB17" w:rsidR="00EB355A" w:rsidRPr="004F7FE9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4F7FE9" w14:paraId="5BAB8BE6" w14:textId="77777777" w:rsidTr="00EA11D4">
        <w:trPr>
          <w:cantSplit/>
        </w:trPr>
        <w:tc>
          <w:tcPr>
            <w:tcW w:w="220" w:type="dxa"/>
          </w:tcPr>
          <w:p w14:paraId="2F27CEDB" w14:textId="77777777" w:rsidR="00EB355A" w:rsidRPr="004F7FE9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4F7F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3775B6" w14:textId="4D8B5C4E" w:rsidR="00EB355A" w:rsidRPr="004F7FE9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4F7FE9" w14:paraId="3D71BF69" w14:textId="77777777" w:rsidTr="00EA11D4">
        <w:trPr>
          <w:cantSplit/>
        </w:trPr>
        <w:tc>
          <w:tcPr>
            <w:tcW w:w="220" w:type="dxa"/>
          </w:tcPr>
          <w:p w14:paraId="5F22ED04" w14:textId="77777777" w:rsidR="001C3BCC" w:rsidRPr="004F7FE9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4F7F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EB92F6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  <w:r w:rsidRPr="004F7FE9">
              <w:rPr>
                <w:kern w:val="18"/>
              </w:rPr>
              <w:t xml:space="preserve">For Deductible factors, refer to Rule </w:t>
            </w:r>
            <w:r w:rsidRPr="004F7FE9">
              <w:rPr>
                <w:rStyle w:val="rulelink"/>
              </w:rPr>
              <w:t>298.</w:t>
            </w:r>
          </w:p>
        </w:tc>
      </w:tr>
      <w:tr w:rsidR="001C3BCC" w:rsidRPr="004F7FE9" w14:paraId="53DEE4C5" w14:textId="77777777" w:rsidTr="00EA11D4">
        <w:trPr>
          <w:cantSplit/>
        </w:trPr>
        <w:tc>
          <w:tcPr>
            <w:tcW w:w="220" w:type="dxa"/>
          </w:tcPr>
          <w:p w14:paraId="4FC8E307" w14:textId="77777777" w:rsidR="001C3BCC" w:rsidRPr="004F7FE9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4F7F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BA731C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  <w:r w:rsidRPr="004F7FE9">
              <w:rPr>
                <w:kern w:val="18"/>
              </w:rPr>
              <w:t xml:space="preserve">For Vehicle Value factors, refer to Rule </w:t>
            </w:r>
            <w:r w:rsidRPr="004F7FE9">
              <w:rPr>
                <w:rStyle w:val="rulelink"/>
              </w:rPr>
              <w:t>301.</w:t>
            </w:r>
          </w:p>
        </w:tc>
      </w:tr>
      <w:tr w:rsidR="001C3BCC" w:rsidRPr="004F7FE9" w14:paraId="2B80F2B7" w14:textId="77777777" w:rsidTr="00EA11D4">
        <w:trPr>
          <w:cantSplit/>
        </w:trPr>
        <w:tc>
          <w:tcPr>
            <w:tcW w:w="220" w:type="dxa"/>
          </w:tcPr>
          <w:p w14:paraId="28FB2D1D" w14:textId="77777777" w:rsidR="001C3BCC" w:rsidRPr="004F7FE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FE7951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5ECCF825" w14:textId="77777777" w:rsidTr="00EA11D4">
        <w:trPr>
          <w:cantSplit/>
        </w:trPr>
        <w:tc>
          <w:tcPr>
            <w:tcW w:w="220" w:type="dxa"/>
          </w:tcPr>
          <w:p w14:paraId="0CEC2B9A" w14:textId="77777777" w:rsidR="001C3BCC" w:rsidRPr="004F7FE9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51739B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201271D1" w14:textId="77777777" w:rsidTr="00EA11D4">
        <w:trPr>
          <w:cantSplit/>
        </w:trPr>
        <w:tc>
          <w:tcPr>
            <w:tcW w:w="220" w:type="dxa"/>
          </w:tcPr>
          <w:p w14:paraId="7858806D" w14:textId="77777777" w:rsidR="001C3BCC" w:rsidRPr="004F7FE9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43BF65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014634C7" w14:textId="77777777" w:rsidTr="00EA11D4">
        <w:trPr>
          <w:cantSplit/>
        </w:trPr>
        <w:tc>
          <w:tcPr>
            <w:tcW w:w="220" w:type="dxa"/>
          </w:tcPr>
          <w:p w14:paraId="7EA51698" w14:textId="77777777" w:rsidR="001C3BCC" w:rsidRPr="004F7FE9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60C3DA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5BAAF124" w14:textId="77777777" w:rsidTr="00EA11D4">
        <w:trPr>
          <w:cantSplit/>
        </w:trPr>
        <w:tc>
          <w:tcPr>
            <w:tcW w:w="220" w:type="dxa"/>
          </w:tcPr>
          <w:p w14:paraId="7D635AB4" w14:textId="77777777" w:rsidR="001C3BCC" w:rsidRPr="004F7FE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9BB63B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03E1939F" w14:textId="77777777" w:rsidTr="00EA11D4">
        <w:trPr>
          <w:cantSplit/>
        </w:trPr>
        <w:tc>
          <w:tcPr>
            <w:tcW w:w="220" w:type="dxa"/>
          </w:tcPr>
          <w:p w14:paraId="47F1C7A5" w14:textId="77777777" w:rsidR="001C3BCC" w:rsidRPr="004F7FE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84EF6B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2FEB6C0C" w14:textId="77777777" w:rsidTr="00EA11D4">
        <w:trPr>
          <w:cantSplit/>
        </w:trPr>
        <w:tc>
          <w:tcPr>
            <w:tcW w:w="220" w:type="dxa"/>
          </w:tcPr>
          <w:p w14:paraId="7FE8F3A1" w14:textId="77777777" w:rsidR="001C3BCC" w:rsidRPr="004F7FE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D76286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24C6C139" w14:textId="77777777" w:rsidTr="00EA11D4">
        <w:trPr>
          <w:cantSplit/>
        </w:trPr>
        <w:tc>
          <w:tcPr>
            <w:tcW w:w="220" w:type="dxa"/>
          </w:tcPr>
          <w:p w14:paraId="759CD921" w14:textId="77777777" w:rsidR="001C3BCC" w:rsidRPr="004F7FE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42BFDA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725782D1" w14:textId="77777777" w:rsidTr="00EA11D4">
        <w:trPr>
          <w:cantSplit/>
        </w:trPr>
        <w:tc>
          <w:tcPr>
            <w:tcW w:w="220" w:type="dxa"/>
          </w:tcPr>
          <w:p w14:paraId="77EF75EE" w14:textId="77777777" w:rsidR="001C3BCC" w:rsidRPr="004F7FE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8C1D94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4F7FE9" w14:paraId="0FC94110" w14:textId="77777777" w:rsidTr="00EA11D4">
        <w:trPr>
          <w:cantSplit/>
        </w:trPr>
        <w:tc>
          <w:tcPr>
            <w:tcW w:w="220" w:type="dxa"/>
          </w:tcPr>
          <w:p w14:paraId="224273C7" w14:textId="77777777" w:rsidR="001C3BCC" w:rsidRPr="004F7FE9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6069D7" w14:textId="77777777" w:rsidR="001C3BCC" w:rsidRPr="004F7FE9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615A6348" w14:textId="1428D898" w:rsidR="001C3BCC" w:rsidRDefault="001C3BCC" w:rsidP="001C3BCC">
      <w:pPr>
        <w:pStyle w:val="isonormal"/>
      </w:pPr>
    </w:p>
    <w:p w14:paraId="7E09FD1B" w14:textId="603FF65C" w:rsidR="001C3BCC" w:rsidRDefault="001C3BCC" w:rsidP="001C3BCC">
      <w:pPr>
        <w:pStyle w:val="isonormal"/>
        <w:jc w:val="left"/>
      </w:pPr>
    </w:p>
    <w:p w14:paraId="3D227522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DF46A32" w14:textId="77777777" w:rsidR="001C3BCC" w:rsidRPr="00C9101E" w:rsidRDefault="001C3BCC" w:rsidP="001C3BCC">
      <w:pPr>
        <w:pStyle w:val="subcap"/>
      </w:pPr>
      <w:r w:rsidRPr="00C9101E">
        <w:lastRenderedPageBreak/>
        <w:t>TERRITORY 120</w:t>
      </w:r>
    </w:p>
    <w:p w14:paraId="549AFFFE" w14:textId="77777777" w:rsidR="001C3BCC" w:rsidRPr="00C9101E" w:rsidRDefault="001C3BCC" w:rsidP="001C3BCC">
      <w:pPr>
        <w:pStyle w:val="subcap2"/>
      </w:pPr>
      <w:r w:rsidRPr="00C9101E">
        <w:t>PHYS DAM</w:t>
      </w:r>
    </w:p>
    <w:p w14:paraId="595B889E" w14:textId="77777777" w:rsidR="001C3BCC" w:rsidRPr="00C9101E" w:rsidRDefault="001C3BCC" w:rsidP="001C3BCC">
      <w:pPr>
        <w:pStyle w:val="isonormal"/>
      </w:pPr>
    </w:p>
    <w:p w14:paraId="2794EAF8" w14:textId="77777777" w:rsidR="001C3BCC" w:rsidRPr="00C9101E" w:rsidRDefault="001C3BCC" w:rsidP="001C3BCC">
      <w:pPr>
        <w:pStyle w:val="isonormal"/>
        <w:sectPr w:rsidR="001C3BCC" w:rsidRPr="00C9101E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C9101E" w14:paraId="0039D901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706F035" w14:textId="77777777" w:rsidR="001C3BCC" w:rsidRPr="00C9101E" w:rsidRDefault="001C3BCC" w:rsidP="00EA11D4">
            <w:pPr>
              <w:pStyle w:val="tablehead"/>
              <w:rPr>
                <w:kern w:val="18"/>
              </w:rPr>
            </w:pPr>
            <w:r w:rsidRPr="00C9101E">
              <w:rPr>
                <w:kern w:val="18"/>
              </w:rPr>
              <w:t>PHYSICAL DAMAGE</w:t>
            </w:r>
            <w:r w:rsidRPr="00C9101E">
              <w:rPr>
                <w:kern w:val="18"/>
              </w:rPr>
              <w:br/>
              <w:t>Original Cost New Range</w:t>
            </w:r>
            <w:r w:rsidRPr="00C9101E">
              <w:rPr>
                <w:kern w:val="18"/>
              </w:rPr>
              <w:br/>
              <w:t>$25,000 – 29,999</w:t>
            </w:r>
          </w:p>
        </w:tc>
      </w:tr>
      <w:tr w:rsidR="001C3BCC" w:rsidRPr="00C9101E" w14:paraId="70CD8ACC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646B43C" w14:textId="77777777" w:rsidR="001C3BCC" w:rsidRPr="00C9101E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7D3678" w14:textId="77777777" w:rsidR="001C3BCC" w:rsidRPr="00C9101E" w:rsidRDefault="001C3BCC" w:rsidP="00EA11D4">
            <w:pPr>
              <w:pStyle w:val="tablehead"/>
              <w:rPr>
                <w:kern w:val="18"/>
              </w:rPr>
            </w:pPr>
            <w:r w:rsidRPr="00C9101E">
              <w:rPr>
                <w:kern w:val="18"/>
              </w:rPr>
              <w:t>Specified</w:t>
            </w:r>
            <w:r w:rsidRPr="00C9101E">
              <w:rPr>
                <w:kern w:val="18"/>
              </w:rPr>
              <w:br/>
              <w:t>Causes</w:t>
            </w:r>
            <w:r w:rsidRPr="00C9101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9F6532" w14:textId="77777777" w:rsidR="001C3BCC" w:rsidRPr="00C9101E" w:rsidRDefault="001C3BCC" w:rsidP="00EA11D4">
            <w:pPr>
              <w:pStyle w:val="tablehead"/>
              <w:rPr>
                <w:kern w:val="18"/>
              </w:rPr>
            </w:pPr>
            <w:r w:rsidRPr="00C9101E">
              <w:rPr>
                <w:kern w:val="18"/>
              </w:rPr>
              <w:br/>
            </w:r>
            <w:r w:rsidRPr="00C9101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FA1392" w14:textId="77777777" w:rsidR="001C3BCC" w:rsidRPr="00C9101E" w:rsidRDefault="001C3BCC" w:rsidP="00EA11D4">
            <w:pPr>
              <w:pStyle w:val="tablehead"/>
              <w:rPr>
                <w:kern w:val="18"/>
              </w:rPr>
            </w:pPr>
            <w:r w:rsidRPr="00C9101E">
              <w:rPr>
                <w:kern w:val="18"/>
              </w:rPr>
              <w:t>$500</w:t>
            </w:r>
            <w:r w:rsidRPr="00C9101E">
              <w:rPr>
                <w:kern w:val="18"/>
              </w:rPr>
              <w:br/>
              <w:t>Ded.</w:t>
            </w:r>
            <w:r w:rsidRPr="00C9101E">
              <w:rPr>
                <w:kern w:val="18"/>
              </w:rPr>
              <w:br/>
              <w:t>Coll.</w:t>
            </w:r>
          </w:p>
        </w:tc>
      </w:tr>
      <w:tr w:rsidR="001C3BCC" w:rsidRPr="00C9101E" w14:paraId="36F35D5C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852AE3F" w14:textId="77777777" w:rsidR="001C3BCC" w:rsidRPr="00C9101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C9101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C9101E" w14:paraId="621A2F87" w14:textId="77777777" w:rsidTr="00EA11D4">
        <w:trPr>
          <w:cantSplit/>
        </w:trPr>
        <w:tc>
          <w:tcPr>
            <w:tcW w:w="540" w:type="dxa"/>
            <w:gridSpan w:val="2"/>
          </w:tcPr>
          <w:p w14:paraId="31516E49" w14:textId="77777777" w:rsidR="001C3BCC" w:rsidRPr="00C9101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00B486" w14:textId="77777777" w:rsidR="001C3BCC" w:rsidRPr="00C9101E" w:rsidRDefault="001C3BCC" w:rsidP="00EA11D4">
            <w:pPr>
              <w:pStyle w:val="tabletext11"/>
              <w:rPr>
                <w:b/>
                <w:kern w:val="18"/>
              </w:rPr>
            </w:pPr>
            <w:r w:rsidRPr="00C9101E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C9101E" w14:paraId="0C917182" w14:textId="77777777" w:rsidTr="00EA11D4">
        <w:trPr>
          <w:cantSplit/>
        </w:trPr>
        <w:tc>
          <w:tcPr>
            <w:tcW w:w="540" w:type="dxa"/>
            <w:gridSpan w:val="2"/>
          </w:tcPr>
          <w:p w14:paraId="219E2663" w14:textId="77777777" w:rsidR="001C3BCC" w:rsidRPr="00C9101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335D5C" w14:textId="77777777" w:rsidR="001C3BCC" w:rsidRPr="00C9101E" w:rsidRDefault="001C3BCC" w:rsidP="00EA11D4">
            <w:pPr>
              <w:pStyle w:val="tabletext11"/>
              <w:rPr>
                <w:b/>
                <w:kern w:val="18"/>
              </w:rPr>
            </w:pPr>
            <w:r w:rsidRPr="00C9101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C9101E" w14:paraId="2FFEAE8F" w14:textId="77777777" w:rsidTr="00EA11D4">
        <w:trPr>
          <w:cantSplit/>
        </w:trPr>
        <w:tc>
          <w:tcPr>
            <w:tcW w:w="4860" w:type="dxa"/>
            <w:gridSpan w:val="3"/>
          </w:tcPr>
          <w:p w14:paraId="42BC4EF6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2DF8D3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77AF9F19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27778A3B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297</w:t>
            </w:r>
          </w:p>
        </w:tc>
      </w:tr>
      <w:tr w:rsidR="001C3BCC" w:rsidRPr="00C9101E" w14:paraId="13566E6A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7B7578" w14:textId="77777777" w:rsidR="001C3BCC" w:rsidRPr="00C9101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C9101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C9101E" w14:paraId="084F89B9" w14:textId="77777777" w:rsidTr="00EA11D4">
        <w:trPr>
          <w:cantSplit/>
        </w:trPr>
        <w:tc>
          <w:tcPr>
            <w:tcW w:w="4860" w:type="dxa"/>
            <w:gridSpan w:val="3"/>
          </w:tcPr>
          <w:p w14:paraId="75D6889C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43BA0A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44E4BB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079E44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C9101E" w14:paraId="23885404" w14:textId="77777777" w:rsidTr="00EA11D4">
        <w:trPr>
          <w:cantSplit/>
        </w:trPr>
        <w:tc>
          <w:tcPr>
            <w:tcW w:w="4860" w:type="dxa"/>
            <w:gridSpan w:val="3"/>
          </w:tcPr>
          <w:p w14:paraId="6E632AB6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6A8445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2A614A85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7174A91B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304</w:t>
            </w:r>
          </w:p>
        </w:tc>
      </w:tr>
      <w:tr w:rsidR="001C3BCC" w:rsidRPr="00C9101E" w14:paraId="232F6B8B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00BE3D0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6CEB3358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3D8A30" w14:textId="77777777" w:rsidR="001C3BCC" w:rsidRPr="00C9101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C9101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C9101E" w14:paraId="62D1D648" w14:textId="77777777" w:rsidTr="00EA11D4">
        <w:trPr>
          <w:cantSplit/>
        </w:trPr>
        <w:tc>
          <w:tcPr>
            <w:tcW w:w="540" w:type="dxa"/>
            <w:gridSpan w:val="2"/>
          </w:tcPr>
          <w:p w14:paraId="161DA3FE" w14:textId="77777777" w:rsidR="001C3BCC" w:rsidRPr="00C9101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2905D8" w14:textId="77777777" w:rsidR="001C3BCC" w:rsidRPr="00C9101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C9101E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C9101E" w14:paraId="634E9C01" w14:textId="77777777" w:rsidTr="00EA11D4">
        <w:trPr>
          <w:cantSplit/>
        </w:trPr>
        <w:tc>
          <w:tcPr>
            <w:tcW w:w="4860" w:type="dxa"/>
            <w:gridSpan w:val="3"/>
          </w:tcPr>
          <w:p w14:paraId="27166572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3E7F5D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258</w:t>
            </w:r>
          </w:p>
        </w:tc>
        <w:tc>
          <w:tcPr>
            <w:tcW w:w="1500" w:type="dxa"/>
          </w:tcPr>
          <w:p w14:paraId="75A8C80E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301</w:t>
            </w:r>
          </w:p>
        </w:tc>
        <w:tc>
          <w:tcPr>
            <w:tcW w:w="1500" w:type="dxa"/>
          </w:tcPr>
          <w:p w14:paraId="670FC6E8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668</w:t>
            </w:r>
          </w:p>
        </w:tc>
      </w:tr>
      <w:tr w:rsidR="001C3BCC" w:rsidRPr="00C9101E" w14:paraId="50ED9B31" w14:textId="77777777" w:rsidTr="00EA11D4">
        <w:trPr>
          <w:cantSplit/>
        </w:trPr>
        <w:tc>
          <w:tcPr>
            <w:tcW w:w="540" w:type="dxa"/>
            <w:gridSpan w:val="2"/>
          </w:tcPr>
          <w:p w14:paraId="59C3B784" w14:textId="77777777" w:rsidR="001C3BCC" w:rsidRPr="00C9101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642509" w14:textId="77777777" w:rsidR="001C3BCC" w:rsidRPr="00C9101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C9101E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C9101E" w14:paraId="4D60590F" w14:textId="77777777" w:rsidTr="00EA11D4">
        <w:trPr>
          <w:cantSplit/>
        </w:trPr>
        <w:tc>
          <w:tcPr>
            <w:tcW w:w="4860" w:type="dxa"/>
            <w:gridSpan w:val="3"/>
          </w:tcPr>
          <w:p w14:paraId="4667873C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BBD9DF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1DA20805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C1A70A5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187</w:t>
            </w:r>
          </w:p>
        </w:tc>
      </w:tr>
      <w:tr w:rsidR="001C3BCC" w:rsidRPr="00C9101E" w14:paraId="62CA31FB" w14:textId="77777777" w:rsidTr="00EA11D4">
        <w:trPr>
          <w:cantSplit/>
        </w:trPr>
        <w:tc>
          <w:tcPr>
            <w:tcW w:w="540" w:type="dxa"/>
            <w:gridSpan w:val="2"/>
          </w:tcPr>
          <w:p w14:paraId="04457CAE" w14:textId="77777777" w:rsidR="001C3BCC" w:rsidRPr="00C9101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CCC5B9" w14:textId="77777777" w:rsidR="001C3BCC" w:rsidRPr="00C9101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C9101E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C9101E" w14:paraId="75801060" w14:textId="77777777" w:rsidTr="00EA11D4">
        <w:trPr>
          <w:cantSplit/>
        </w:trPr>
        <w:tc>
          <w:tcPr>
            <w:tcW w:w="4860" w:type="dxa"/>
            <w:gridSpan w:val="3"/>
          </w:tcPr>
          <w:p w14:paraId="01EC5A0E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4785D4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49E5FF71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17857256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187</w:t>
            </w:r>
          </w:p>
        </w:tc>
      </w:tr>
      <w:tr w:rsidR="001C3BCC" w:rsidRPr="00C9101E" w14:paraId="0B355972" w14:textId="77777777" w:rsidTr="00EA11D4">
        <w:trPr>
          <w:cantSplit/>
        </w:trPr>
        <w:tc>
          <w:tcPr>
            <w:tcW w:w="540" w:type="dxa"/>
            <w:gridSpan w:val="2"/>
          </w:tcPr>
          <w:p w14:paraId="4D01297C" w14:textId="77777777" w:rsidR="001C3BCC" w:rsidRPr="00C9101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A16891" w14:textId="77777777" w:rsidR="001C3BCC" w:rsidRPr="00C9101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C9101E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C9101E" w14:paraId="3B0DB3EA" w14:textId="77777777" w:rsidTr="00EA11D4">
        <w:trPr>
          <w:cantSplit/>
        </w:trPr>
        <w:tc>
          <w:tcPr>
            <w:tcW w:w="4860" w:type="dxa"/>
            <w:gridSpan w:val="3"/>
          </w:tcPr>
          <w:p w14:paraId="18B52AEE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3CAEFE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258</w:t>
            </w:r>
          </w:p>
        </w:tc>
        <w:tc>
          <w:tcPr>
            <w:tcW w:w="1500" w:type="dxa"/>
          </w:tcPr>
          <w:p w14:paraId="281251DE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301</w:t>
            </w:r>
          </w:p>
        </w:tc>
        <w:tc>
          <w:tcPr>
            <w:tcW w:w="1500" w:type="dxa"/>
          </w:tcPr>
          <w:p w14:paraId="61DB7468" w14:textId="77777777" w:rsidR="001C3BCC" w:rsidRPr="00C9101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C9101E">
              <w:rPr>
                <w:kern w:val="18"/>
              </w:rPr>
              <w:t>$   668</w:t>
            </w:r>
          </w:p>
        </w:tc>
      </w:tr>
      <w:tr w:rsidR="001C3BCC" w:rsidRPr="00C9101E" w14:paraId="20A71E97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BBF4B2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20F9648C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64D5D19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C9101E" w14:paraId="087F7C4F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1A9307E2" w14:textId="77777777" w:rsidR="00EB355A" w:rsidRPr="00C9101E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C910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5A22559" w14:textId="56F45D9D" w:rsidR="00EB355A" w:rsidRPr="00C9101E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C9101E" w14:paraId="472F9DB3" w14:textId="77777777" w:rsidTr="00EA11D4">
        <w:trPr>
          <w:cantSplit/>
        </w:trPr>
        <w:tc>
          <w:tcPr>
            <w:tcW w:w="220" w:type="dxa"/>
          </w:tcPr>
          <w:p w14:paraId="1DD0A649" w14:textId="77777777" w:rsidR="00EB355A" w:rsidRPr="00C9101E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C910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881236" w14:textId="6FACA239" w:rsidR="00EB355A" w:rsidRPr="00C9101E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C9101E" w14:paraId="7338398C" w14:textId="77777777" w:rsidTr="00EA11D4">
        <w:trPr>
          <w:cantSplit/>
        </w:trPr>
        <w:tc>
          <w:tcPr>
            <w:tcW w:w="220" w:type="dxa"/>
          </w:tcPr>
          <w:p w14:paraId="08C1AE14" w14:textId="77777777" w:rsidR="00EB355A" w:rsidRPr="00C9101E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C910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3FE4C6" w14:textId="258A060C" w:rsidR="00EB355A" w:rsidRPr="00C9101E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C9101E" w14:paraId="4B992D42" w14:textId="77777777" w:rsidTr="00EA11D4">
        <w:trPr>
          <w:cantSplit/>
        </w:trPr>
        <w:tc>
          <w:tcPr>
            <w:tcW w:w="220" w:type="dxa"/>
          </w:tcPr>
          <w:p w14:paraId="4F04A3D9" w14:textId="77777777" w:rsidR="001C3BCC" w:rsidRPr="00C9101E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C910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0E9C92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  <w:r w:rsidRPr="00C9101E">
              <w:rPr>
                <w:kern w:val="18"/>
              </w:rPr>
              <w:t xml:space="preserve">For Deductible factors, refer to Rule </w:t>
            </w:r>
            <w:r w:rsidRPr="00C9101E">
              <w:rPr>
                <w:rStyle w:val="rulelink"/>
              </w:rPr>
              <w:t>298.</w:t>
            </w:r>
          </w:p>
        </w:tc>
      </w:tr>
      <w:tr w:rsidR="001C3BCC" w:rsidRPr="00C9101E" w14:paraId="19CD4288" w14:textId="77777777" w:rsidTr="00EA11D4">
        <w:trPr>
          <w:cantSplit/>
        </w:trPr>
        <w:tc>
          <w:tcPr>
            <w:tcW w:w="220" w:type="dxa"/>
          </w:tcPr>
          <w:p w14:paraId="4E6A1ADD" w14:textId="77777777" w:rsidR="001C3BCC" w:rsidRPr="00C9101E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C910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956840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  <w:r w:rsidRPr="00C9101E">
              <w:rPr>
                <w:kern w:val="18"/>
              </w:rPr>
              <w:t xml:space="preserve">For Vehicle Value factors, refer to Rule </w:t>
            </w:r>
            <w:r w:rsidRPr="00C9101E">
              <w:rPr>
                <w:rStyle w:val="rulelink"/>
              </w:rPr>
              <w:t>301.</w:t>
            </w:r>
          </w:p>
        </w:tc>
      </w:tr>
      <w:tr w:rsidR="001C3BCC" w:rsidRPr="00C9101E" w14:paraId="6D4DCAAC" w14:textId="77777777" w:rsidTr="00EA11D4">
        <w:trPr>
          <w:cantSplit/>
        </w:trPr>
        <w:tc>
          <w:tcPr>
            <w:tcW w:w="220" w:type="dxa"/>
          </w:tcPr>
          <w:p w14:paraId="727E28BB" w14:textId="77777777" w:rsidR="001C3BCC" w:rsidRPr="00C9101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ED7927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71FF78EA" w14:textId="77777777" w:rsidTr="00EA11D4">
        <w:trPr>
          <w:cantSplit/>
        </w:trPr>
        <w:tc>
          <w:tcPr>
            <w:tcW w:w="220" w:type="dxa"/>
          </w:tcPr>
          <w:p w14:paraId="5C650BEA" w14:textId="77777777" w:rsidR="001C3BCC" w:rsidRPr="00C9101E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86EB59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75C33B2E" w14:textId="77777777" w:rsidTr="00EA11D4">
        <w:trPr>
          <w:cantSplit/>
        </w:trPr>
        <w:tc>
          <w:tcPr>
            <w:tcW w:w="220" w:type="dxa"/>
          </w:tcPr>
          <w:p w14:paraId="70CEA310" w14:textId="77777777" w:rsidR="001C3BCC" w:rsidRPr="00C9101E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5298F8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22D1FD3E" w14:textId="77777777" w:rsidTr="00EA11D4">
        <w:trPr>
          <w:cantSplit/>
        </w:trPr>
        <w:tc>
          <w:tcPr>
            <w:tcW w:w="220" w:type="dxa"/>
          </w:tcPr>
          <w:p w14:paraId="5DC252CA" w14:textId="77777777" w:rsidR="001C3BCC" w:rsidRPr="00C9101E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EEEBA0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1864096A" w14:textId="77777777" w:rsidTr="00EA11D4">
        <w:trPr>
          <w:cantSplit/>
        </w:trPr>
        <w:tc>
          <w:tcPr>
            <w:tcW w:w="220" w:type="dxa"/>
          </w:tcPr>
          <w:p w14:paraId="6CECFC21" w14:textId="77777777" w:rsidR="001C3BCC" w:rsidRPr="00C9101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916F34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67261A1A" w14:textId="77777777" w:rsidTr="00EA11D4">
        <w:trPr>
          <w:cantSplit/>
        </w:trPr>
        <w:tc>
          <w:tcPr>
            <w:tcW w:w="220" w:type="dxa"/>
          </w:tcPr>
          <w:p w14:paraId="50C9F415" w14:textId="77777777" w:rsidR="001C3BCC" w:rsidRPr="00C9101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A5BBE4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76264DF5" w14:textId="77777777" w:rsidTr="00EA11D4">
        <w:trPr>
          <w:cantSplit/>
        </w:trPr>
        <w:tc>
          <w:tcPr>
            <w:tcW w:w="220" w:type="dxa"/>
          </w:tcPr>
          <w:p w14:paraId="3BC45673" w14:textId="77777777" w:rsidR="001C3BCC" w:rsidRPr="00C9101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354F0B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03381CF2" w14:textId="77777777" w:rsidTr="00EA11D4">
        <w:trPr>
          <w:cantSplit/>
        </w:trPr>
        <w:tc>
          <w:tcPr>
            <w:tcW w:w="220" w:type="dxa"/>
          </w:tcPr>
          <w:p w14:paraId="36899EAD" w14:textId="77777777" w:rsidR="001C3BCC" w:rsidRPr="00C9101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991143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0A68C857" w14:textId="77777777" w:rsidTr="00EA11D4">
        <w:trPr>
          <w:cantSplit/>
        </w:trPr>
        <w:tc>
          <w:tcPr>
            <w:tcW w:w="220" w:type="dxa"/>
          </w:tcPr>
          <w:p w14:paraId="1ABB2F15" w14:textId="77777777" w:rsidR="001C3BCC" w:rsidRPr="00C9101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09F0D5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C9101E" w14:paraId="0F661C64" w14:textId="77777777" w:rsidTr="00EA11D4">
        <w:trPr>
          <w:cantSplit/>
        </w:trPr>
        <w:tc>
          <w:tcPr>
            <w:tcW w:w="220" w:type="dxa"/>
          </w:tcPr>
          <w:p w14:paraId="70DA647B" w14:textId="77777777" w:rsidR="001C3BCC" w:rsidRPr="00C9101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4DA957" w14:textId="77777777" w:rsidR="001C3BCC" w:rsidRPr="00C9101E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10DB0383" w14:textId="44A0DD4C" w:rsidR="001C3BCC" w:rsidRDefault="001C3BCC" w:rsidP="001C3BCC">
      <w:pPr>
        <w:pStyle w:val="isonormal"/>
      </w:pPr>
    </w:p>
    <w:p w14:paraId="6A568732" w14:textId="148D7A29" w:rsidR="001C3BCC" w:rsidRDefault="001C3BCC" w:rsidP="001C3BCC">
      <w:pPr>
        <w:pStyle w:val="isonormal"/>
        <w:jc w:val="left"/>
      </w:pPr>
    </w:p>
    <w:p w14:paraId="58ABD5DF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338C146" w14:textId="77777777" w:rsidR="001C3BCC" w:rsidRPr="002D12AC" w:rsidRDefault="001C3BCC" w:rsidP="001C3BCC">
      <w:pPr>
        <w:pStyle w:val="subcap"/>
      </w:pPr>
      <w:r w:rsidRPr="002D12AC">
        <w:lastRenderedPageBreak/>
        <w:t>TERRITORY 121</w:t>
      </w:r>
    </w:p>
    <w:p w14:paraId="435B7E89" w14:textId="77777777" w:rsidR="001C3BCC" w:rsidRPr="002D12AC" w:rsidRDefault="001C3BCC" w:rsidP="001C3BCC">
      <w:pPr>
        <w:pStyle w:val="subcap2"/>
      </w:pPr>
      <w:r w:rsidRPr="002D12AC">
        <w:t>PHYS DAM</w:t>
      </w:r>
    </w:p>
    <w:p w14:paraId="28121B06" w14:textId="77777777" w:rsidR="001C3BCC" w:rsidRPr="002D12AC" w:rsidRDefault="001C3BCC" w:rsidP="001C3BCC">
      <w:pPr>
        <w:pStyle w:val="isonormal"/>
      </w:pPr>
    </w:p>
    <w:p w14:paraId="59A37312" w14:textId="77777777" w:rsidR="001C3BCC" w:rsidRPr="002D12AC" w:rsidRDefault="001C3BCC" w:rsidP="001C3BCC">
      <w:pPr>
        <w:pStyle w:val="isonormal"/>
        <w:sectPr w:rsidR="001C3BCC" w:rsidRPr="002D12AC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2D12AC" w14:paraId="18F93F96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E8254B9" w14:textId="77777777" w:rsidR="001C3BCC" w:rsidRPr="002D12AC" w:rsidRDefault="001C3BCC" w:rsidP="00EA11D4">
            <w:pPr>
              <w:pStyle w:val="tablehead"/>
              <w:rPr>
                <w:kern w:val="18"/>
              </w:rPr>
            </w:pPr>
            <w:r w:rsidRPr="002D12AC">
              <w:rPr>
                <w:kern w:val="18"/>
              </w:rPr>
              <w:t>PHYSICAL DAMAGE</w:t>
            </w:r>
            <w:r w:rsidRPr="002D12AC">
              <w:rPr>
                <w:kern w:val="18"/>
              </w:rPr>
              <w:br/>
              <w:t>Original Cost New Range</w:t>
            </w:r>
            <w:r w:rsidRPr="002D12AC">
              <w:rPr>
                <w:kern w:val="18"/>
              </w:rPr>
              <w:br/>
              <w:t>$25,000 – 29,999</w:t>
            </w:r>
          </w:p>
        </w:tc>
      </w:tr>
      <w:tr w:rsidR="001C3BCC" w:rsidRPr="002D12AC" w14:paraId="1F267F80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D091311" w14:textId="77777777" w:rsidR="001C3BCC" w:rsidRPr="002D12AC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02D4825" w14:textId="77777777" w:rsidR="001C3BCC" w:rsidRPr="002D12AC" w:rsidRDefault="001C3BCC" w:rsidP="00EA11D4">
            <w:pPr>
              <w:pStyle w:val="tablehead"/>
              <w:rPr>
                <w:kern w:val="18"/>
              </w:rPr>
            </w:pPr>
            <w:r w:rsidRPr="002D12AC">
              <w:rPr>
                <w:kern w:val="18"/>
              </w:rPr>
              <w:t>Specified</w:t>
            </w:r>
            <w:r w:rsidRPr="002D12AC">
              <w:rPr>
                <w:kern w:val="18"/>
              </w:rPr>
              <w:br/>
              <w:t>Causes</w:t>
            </w:r>
            <w:r w:rsidRPr="002D12A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4358C87" w14:textId="77777777" w:rsidR="001C3BCC" w:rsidRPr="002D12AC" w:rsidRDefault="001C3BCC" w:rsidP="00EA11D4">
            <w:pPr>
              <w:pStyle w:val="tablehead"/>
              <w:rPr>
                <w:kern w:val="18"/>
              </w:rPr>
            </w:pPr>
            <w:r w:rsidRPr="002D12AC">
              <w:rPr>
                <w:kern w:val="18"/>
              </w:rPr>
              <w:br/>
            </w:r>
            <w:r w:rsidRPr="002D12A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5D161F" w14:textId="77777777" w:rsidR="001C3BCC" w:rsidRPr="002D12AC" w:rsidRDefault="001C3BCC" w:rsidP="00EA11D4">
            <w:pPr>
              <w:pStyle w:val="tablehead"/>
              <w:rPr>
                <w:kern w:val="18"/>
              </w:rPr>
            </w:pPr>
            <w:r w:rsidRPr="002D12AC">
              <w:rPr>
                <w:kern w:val="18"/>
              </w:rPr>
              <w:t>$500</w:t>
            </w:r>
            <w:r w:rsidRPr="002D12AC">
              <w:rPr>
                <w:kern w:val="18"/>
              </w:rPr>
              <w:br/>
              <w:t>Ded.</w:t>
            </w:r>
            <w:r w:rsidRPr="002D12AC">
              <w:rPr>
                <w:kern w:val="18"/>
              </w:rPr>
              <w:br/>
              <w:t>Coll.</w:t>
            </w:r>
          </w:p>
        </w:tc>
      </w:tr>
      <w:tr w:rsidR="001C3BCC" w:rsidRPr="002D12AC" w14:paraId="569C34CA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2F61BFB" w14:textId="77777777" w:rsidR="001C3BCC" w:rsidRPr="002D12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2D12A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2D12AC" w14:paraId="26513B15" w14:textId="77777777" w:rsidTr="00EA11D4">
        <w:trPr>
          <w:cantSplit/>
        </w:trPr>
        <w:tc>
          <w:tcPr>
            <w:tcW w:w="540" w:type="dxa"/>
            <w:gridSpan w:val="2"/>
          </w:tcPr>
          <w:p w14:paraId="41A20399" w14:textId="77777777" w:rsidR="001C3BCC" w:rsidRPr="002D12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70D2BB" w14:textId="77777777" w:rsidR="001C3BCC" w:rsidRPr="002D12AC" w:rsidRDefault="001C3BCC" w:rsidP="00EA11D4">
            <w:pPr>
              <w:pStyle w:val="tabletext11"/>
              <w:rPr>
                <w:b/>
                <w:kern w:val="18"/>
              </w:rPr>
            </w:pPr>
            <w:r w:rsidRPr="002D12AC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2D12AC" w14:paraId="0B00EF17" w14:textId="77777777" w:rsidTr="00EA11D4">
        <w:trPr>
          <w:cantSplit/>
        </w:trPr>
        <w:tc>
          <w:tcPr>
            <w:tcW w:w="540" w:type="dxa"/>
            <w:gridSpan w:val="2"/>
          </w:tcPr>
          <w:p w14:paraId="155464E1" w14:textId="77777777" w:rsidR="001C3BCC" w:rsidRPr="002D12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AED3D1" w14:textId="77777777" w:rsidR="001C3BCC" w:rsidRPr="002D12AC" w:rsidRDefault="001C3BCC" w:rsidP="00EA11D4">
            <w:pPr>
              <w:pStyle w:val="tabletext11"/>
              <w:rPr>
                <w:b/>
                <w:kern w:val="18"/>
              </w:rPr>
            </w:pPr>
            <w:r w:rsidRPr="002D12A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2D12AC" w14:paraId="14238EE9" w14:textId="77777777" w:rsidTr="00EA11D4">
        <w:trPr>
          <w:cantSplit/>
        </w:trPr>
        <w:tc>
          <w:tcPr>
            <w:tcW w:w="4860" w:type="dxa"/>
            <w:gridSpan w:val="3"/>
          </w:tcPr>
          <w:p w14:paraId="3DE109FE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49176F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7814E612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54CB3E58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277</w:t>
            </w:r>
          </w:p>
        </w:tc>
      </w:tr>
      <w:tr w:rsidR="001C3BCC" w:rsidRPr="002D12AC" w14:paraId="121052B7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2E4B6D" w14:textId="77777777" w:rsidR="001C3BCC" w:rsidRPr="002D12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2D12A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2D12AC" w14:paraId="03FFBF50" w14:textId="77777777" w:rsidTr="00EA11D4">
        <w:trPr>
          <w:cantSplit/>
        </w:trPr>
        <w:tc>
          <w:tcPr>
            <w:tcW w:w="4860" w:type="dxa"/>
            <w:gridSpan w:val="3"/>
          </w:tcPr>
          <w:p w14:paraId="17420036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0EE744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CAF8C5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B6419B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2D12AC" w14:paraId="587E4280" w14:textId="77777777" w:rsidTr="00EA11D4">
        <w:trPr>
          <w:cantSplit/>
        </w:trPr>
        <w:tc>
          <w:tcPr>
            <w:tcW w:w="4860" w:type="dxa"/>
            <w:gridSpan w:val="3"/>
          </w:tcPr>
          <w:p w14:paraId="055B180A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B5DF0C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63A97AA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165</w:t>
            </w:r>
          </w:p>
        </w:tc>
        <w:tc>
          <w:tcPr>
            <w:tcW w:w="1500" w:type="dxa"/>
          </w:tcPr>
          <w:p w14:paraId="70D93975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302</w:t>
            </w:r>
          </w:p>
        </w:tc>
      </w:tr>
      <w:tr w:rsidR="001C3BCC" w:rsidRPr="002D12AC" w14:paraId="2929F9DD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ECA1238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5EE06A07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634F27" w14:textId="77777777" w:rsidR="001C3BCC" w:rsidRPr="002D12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2D12A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2D12AC" w14:paraId="3517C23A" w14:textId="77777777" w:rsidTr="00EA11D4">
        <w:trPr>
          <w:cantSplit/>
        </w:trPr>
        <w:tc>
          <w:tcPr>
            <w:tcW w:w="540" w:type="dxa"/>
            <w:gridSpan w:val="2"/>
          </w:tcPr>
          <w:p w14:paraId="625066BB" w14:textId="77777777" w:rsidR="001C3BCC" w:rsidRPr="002D12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820C1E" w14:textId="77777777" w:rsidR="001C3BCC" w:rsidRPr="002D12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2D12AC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2D12AC" w14:paraId="18AC8908" w14:textId="77777777" w:rsidTr="00EA11D4">
        <w:trPr>
          <w:cantSplit/>
        </w:trPr>
        <w:tc>
          <w:tcPr>
            <w:tcW w:w="4860" w:type="dxa"/>
            <w:gridSpan w:val="3"/>
          </w:tcPr>
          <w:p w14:paraId="6B82F10D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667297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0A46CFDE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325</w:t>
            </w:r>
          </w:p>
        </w:tc>
        <w:tc>
          <w:tcPr>
            <w:tcW w:w="1500" w:type="dxa"/>
          </w:tcPr>
          <w:p w14:paraId="59A1364A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623</w:t>
            </w:r>
          </w:p>
        </w:tc>
      </w:tr>
      <w:tr w:rsidR="001C3BCC" w:rsidRPr="002D12AC" w14:paraId="74DFBDCD" w14:textId="77777777" w:rsidTr="00EA11D4">
        <w:trPr>
          <w:cantSplit/>
        </w:trPr>
        <w:tc>
          <w:tcPr>
            <w:tcW w:w="540" w:type="dxa"/>
            <w:gridSpan w:val="2"/>
          </w:tcPr>
          <w:p w14:paraId="2E11AAB6" w14:textId="77777777" w:rsidR="001C3BCC" w:rsidRPr="002D12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CEC16F" w14:textId="77777777" w:rsidR="001C3BCC" w:rsidRPr="002D12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2D12AC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2D12AC" w14:paraId="5805B657" w14:textId="77777777" w:rsidTr="00EA11D4">
        <w:trPr>
          <w:cantSplit/>
        </w:trPr>
        <w:tc>
          <w:tcPr>
            <w:tcW w:w="4860" w:type="dxa"/>
            <w:gridSpan w:val="3"/>
          </w:tcPr>
          <w:p w14:paraId="468152B0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4E1575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509A1C71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43420D51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175</w:t>
            </w:r>
          </w:p>
        </w:tc>
      </w:tr>
      <w:tr w:rsidR="001C3BCC" w:rsidRPr="002D12AC" w14:paraId="72073B47" w14:textId="77777777" w:rsidTr="00EA11D4">
        <w:trPr>
          <w:cantSplit/>
        </w:trPr>
        <w:tc>
          <w:tcPr>
            <w:tcW w:w="540" w:type="dxa"/>
            <w:gridSpan w:val="2"/>
          </w:tcPr>
          <w:p w14:paraId="6E31003E" w14:textId="77777777" w:rsidR="001C3BCC" w:rsidRPr="002D12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E34627" w14:textId="77777777" w:rsidR="001C3BCC" w:rsidRPr="002D12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2D12AC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2D12AC" w14:paraId="64D1D134" w14:textId="77777777" w:rsidTr="00EA11D4">
        <w:trPr>
          <w:cantSplit/>
        </w:trPr>
        <w:tc>
          <w:tcPr>
            <w:tcW w:w="4860" w:type="dxa"/>
            <w:gridSpan w:val="3"/>
          </w:tcPr>
          <w:p w14:paraId="1A7A0F54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AAB8CB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4B803530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10854C6E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175</w:t>
            </w:r>
          </w:p>
        </w:tc>
      </w:tr>
      <w:tr w:rsidR="001C3BCC" w:rsidRPr="002D12AC" w14:paraId="2079D467" w14:textId="77777777" w:rsidTr="00EA11D4">
        <w:trPr>
          <w:cantSplit/>
        </w:trPr>
        <w:tc>
          <w:tcPr>
            <w:tcW w:w="540" w:type="dxa"/>
            <w:gridSpan w:val="2"/>
          </w:tcPr>
          <w:p w14:paraId="6053AF66" w14:textId="77777777" w:rsidR="001C3BCC" w:rsidRPr="002D12AC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7CD165" w14:textId="77777777" w:rsidR="001C3BCC" w:rsidRPr="002D12AC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2D12AC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2D12AC" w14:paraId="65C9BE55" w14:textId="77777777" w:rsidTr="00EA11D4">
        <w:trPr>
          <w:cantSplit/>
        </w:trPr>
        <w:tc>
          <w:tcPr>
            <w:tcW w:w="4860" w:type="dxa"/>
            <w:gridSpan w:val="3"/>
          </w:tcPr>
          <w:p w14:paraId="7CD63C8B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DDAB7D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7008B226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325</w:t>
            </w:r>
          </w:p>
        </w:tc>
        <w:tc>
          <w:tcPr>
            <w:tcW w:w="1500" w:type="dxa"/>
          </w:tcPr>
          <w:p w14:paraId="18A7508C" w14:textId="77777777" w:rsidR="001C3BCC" w:rsidRPr="002D12AC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2D12AC">
              <w:rPr>
                <w:kern w:val="18"/>
              </w:rPr>
              <w:t>$   623</w:t>
            </w:r>
          </w:p>
        </w:tc>
      </w:tr>
      <w:tr w:rsidR="001C3BCC" w:rsidRPr="002D12AC" w14:paraId="62EA7C65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797BAEB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6B5D4CE8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B32347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2D12AC" w14:paraId="663F1446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755C529E" w14:textId="77777777" w:rsidR="00EB355A" w:rsidRPr="002D12AC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2D12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1DA7ECB" w14:textId="0691F9A0" w:rsidR="00EB355A" w:rsidRPr="002D12AC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2D12AC" w14:paraId="17F266F2" w14:textId="77777777" w:rsidTr="00EA11D4">
        <w:trPr>
          <w:cantSplit/>
        </w:trPr>
        <w:tc>
          <w:tcPr>
            <w:tcW w:w="220" w:type="dxa"/>
          </w:tcPr>
          <w:p w14:paraId="1CF9BC3D" w14:textId="77777777" w:rsidR="00EB355A" w:rsidRPr="002D12AC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2D12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B73ED6" w14:textId="2031219E" w:rsidR="00EB355A" w:rsidRPr="002D12AC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2D12AC" w14:paraId="7C205EB7" w14:textId="77777777" w:rsidTr="00EA11D4">
        <w:trPr>
          <w:cantSplit/>
        </w:trPr>
        <w:tc>
          <w:tcPr>
            <w:tcW w:w="220" w:type="dxa"/>
          </w:tcPr>
          <w:p w14:paraId="4964052A" w14:textId="77777777" w:rsidR="00EB355A" w:rsidRPr="002D12AC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2D12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26FF64" w14:textId="08F6E7A7" w:rsidR="00EB355A" w:rsidRPr="002D12AC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2D12AC" w14:paraId="77B279BB" w14:textId="77777777" w:rsidTr="00EA11D4">
        <w:trPr>
          <w:cantSplit/>
        </w:trPr>
        <w:tc>
          <w:tcPr>
            <w:tcW w:w="220" w:type="dxa"/>
          </w:tcPr>
          <w:p w14:paraId="00DE85F3" w14:textId="77777777" w:rsidR="001C3BCC" w:rsidRPr="002D12AC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2D12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C56B4E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  <w:r w:rsidRPr="002D12AC">
              <w:rPr>
                <w:kern w:val="18"/>
              </w:rPr>
              <w:t xml:space="preserve">For Deductible factors, refer to Rule </w:t>
            </w:r>
            <w:r w:rsidRPr="002D12AC">
              <w:rPr>
                <w:rStyle w:val="rulelink"/>
              </w:rPr>
              <w:t>298.</w:t>
            </w:r>
          </w:p>
        </w:tc>
      </w:tr>
      <w:tr w:rsidR="001C3BCC" w:rsidRPr="002D12AC" w14:paraId="0A2B4154" w14:textId="77777777" w:rsidTr="00EA11D4">
        <w:trPr>
          <w:cantSplit/>
        </w:trPr>
        <w:tc>
          <w:tcPr>
            <w:tcW w:w="220" w:type="dxa"/>
          </w:tcPr>
          <w:p w14:paraId="14F503FB" w14:textId="77777777" w:rsidR="001C3BCC" w:rsidRPr="002D12AC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2D12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A67034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  <w:r w:rsidRPr="002D12AC">
              <w:rPr>
                <w:kern w:val="18"/>
              </w:rPr>
              <w:t xml:space="preserve">For Vehicle Value factors, refer to Rule </w:t>
            </w:r>
            <w:r w:rsidRPr="002D12AC">
              <w:rPr>
                <w:rStyle w:val="rulelink"/>
              </w:rPr>
              <w:t>301.</w:t>
            </w:r>
          </w:p>
        </w:tc>
      </w:tr>
      <w:tr w:rsidR="001C3BCC" w:rsidRPr="002D12AC" w14:paraId="2723D6BD" w14:textId="77777777" w:rsidTr="00EA11D4">
        <w:trPr>
          <w:cantSplit/>
        </w:trPr>
        <w:tc>
          <w:tcPr>
            <w:tcW w:w="220" w:type="dxa"/>
          </w:tcPr>
          <w:p w14:paraId="3875DD1A" w14:textId="77777777" w:rsidR="001C3BCC" w:rsidRPr="002D12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B00105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620ED680" w14:textId="77777777" w:rsidTr="00EA11D4">
        <w:trPr>
          <w:cantSplit/>
        </w:trPr>
        <w:tc>
          <w:tcPr>
            <w:tcW w:w="220" w:type="dxa"/>
          </w:tcPr>
          <w:p w14:paraId="24F1D3CC" w14:textId="77777777" w:rsidR="001C3BCC" w:rsidRPr="002D12AC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57095B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480BB0C9" w14:textId="77777777" w:rsidTr="00EA11D4">
        <w:trPr>
          <w:cantSplit/>
        </w:trPr>
        <w:tc>
          <w:tcPr>
            <w:tcW w:w="220" w:type="dxa"/>
          </w:tcPr>
          <w:p w14:paraId="6E47E2CF" w14:textId="77777777" w:rsidR="001C3BCC" w:rsidRPr="002D12AC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D51822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0FFC6867" w14:textId="77777777" w:rsidTr="00EA11D4">
        <w:trPr>
          <w:cantSplit/>
        </w:trPr>
        <w:tc>
          <w:tcPr>
            <w:tcW w:w="220" w:type="dxa"/>
          </w:tcPr>
          <w:p w14:paraId="0389E019" w14:textId="77777777" w:rsidR="001C3BCC" w:rsidRPr="002D12AC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66C0B9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75D5849F" w14:textId="77777777" w:rsidTr="00EA11D4">
        <w:trPr>
          <w:cantSplit/>
        </w:trPr>
        <w:tc>
          <w:tcPr>
            <w:tcW w:w="220" w:type="dxa"/>
          </w:tcPr>
          <w:p w14:paraId="613E002C" w14:textId="77777777" w:rsidR="001C3BCC" w:rsidRPr="002D12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998023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7A46D06F" w14:textId="77777777" w:rsidTr="00EA11D4">
        <w:trPr>
          <w:cantSplit/>
        </w:trPr>
        <w:tc>
          <w:tcPr>
            <w:tcW w:w="220" w:type="dxa"/>
          </w:tcPr>
          <w:p w14:paraId="1B4DB3A9" w14:textId="77777777" w:rsidR="001C3BCC" w:rsidRPr="002D12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F22374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3FDB84E6" w14:textId="77777777" w:rsidTr="00EA11D4">
        <w:trPr>
          <w:cantSplit/>
        </w:trPr>
        <w:tc>
          <w:tcPr>
            <w:tcW w:w="220" w:type="dxa"/>
          </w:tcPr>
          <w:p w14:paraId="09B7347A" w14:textId="77777777" w:rsidR="001C3BCC" w:rsidRPr="002D12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64F36D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64D682EB" w14:textId="77777777" w:rsidTr="00EA11D4">
        <w:trPr>
          <w:cantSplit/>
        </w:trPr>
        <w:tc>
          <w:tcPr>
            <w:tcW w:w="220" w:type="dxa"/>
          </w:tcPr>
          <w:p w14:paraId="63863F66" w14:textId="77777777" w:rsidR="001C3BCC" w:rsidRPr="002D12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3B0FB6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4B5176FE" w14:textId="77777777" w:rsidTr="00EA11D4">
        <w:trPr>
          <w:cantSplit/>
        </w:trPr>
        <w:tc>
          <w:tcPr>
            <w:tcW w:w="220" w:type="dxa"/>
          </w:tcPr>
          <w:p w14:paraId="14696E5B" w14:textId="77777777" w:rsidR="001C3BCC" w:rsidRPr="002D12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BB4BA3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2D12AC" w14:paraId="0E1ED11F" w14:textId="77777777" w:rsidTr="00EA11D4">
        <w:trPr>
          <w:cantSplit/>
        </w:trPr>
        <w:tc>
          <w:tcPr>
            <w:tcW w:w="220" w:type="dxa"/>
          </w:tcPr>
          <w:p w14:paraId="0F4ED2C1" w14:textId="77777777" w:rsidR="001C3BCC" w:rsidRPr="002D12AC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F7FFD7" w14:textId="77777777" w:rsidR="001C3BCC" w:rsidRPr="002D12AC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12942714" w14:textId="07F96BB3" w:rsidR="001C3BCC" w:rsidRDefault="001C3BCC" w:rsidP="001C3BCC">
      <w:pPr>
        <w:pStyle w:val="isonormal"/>
      </w:pPr>
    </w:p>
    <w:p w14:paraId="06A55ED7" w14:textId="1134030C" w:rsidR="001C3BCC" w:rsidRDefault="001C3BCC" w:rsidP="001C3BCC">
      <w:pPr>
        <w:pStyle w:val="isonormal"/>
        <w:jc w:val="left"/>
      </w:pPr>
    </w:p>
    <w:p w14:paraId="3E801D13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3E8342C" w14:textId="77777777" w:rsidR="001C3BCC" w:rsidRPr="00E957A2" w:rsidRDefault="001C3BCC" w:rsidP="001C3BCC">
      <w:pPr>
        <w:pStyle w:val="subcap"/>
      </w:pPr>
      <w:r w:rsidRPr="00E957A2">
        <w:lastRenderedPageBreak/>
        <w:t>TERRITORY 122</w:t>
      </w:r>
    </w:p>
    <w:p w14:paraId="0E2666C3" w14:textId="77777777" w:rsidR="001C3BCC" w:rsidRPr="00E957A2" w:rsidRDefault="001C3BCC" w:rsidP="001C3BCC">
      <w:pPr>
        <w:pStyle w:val="subcap2"/>
      </w:pPr>
      <w:r w:rsidRPr="00E957A2">
        <w:t>PHYS DAM</w:t>
      </w:r>
    </w:p>
    <w:p w14:paraId="7240F418" w14:textId="77777777" w:rsidR="001C3BCC" w:rsidRPr="00E957A2" w:rsidRDefault="001C3BCC" w:rsidP="001C3BCC">
      <w:pPr>
        <w:pStyle w:val="isonormal"/>
      </w:pPr>
    </w:p>
    <w:p w14:paraId="40E131D5" w14:textId="77777777" w:rsidR="001C3BCC" w:rsidRPr="00E957A2" w:rsidRDefault="001C3BCC" w:rsidP="001C3BCC">
      <w:pPr>
        <w:pStyle w:val="isonormal"/>
        <w:sectPr w:rsidR="001C3BCC" w:rsidRPr="00E957A2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E957A2" w14:paraId="60094639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A418EA0" w14:textId="77777777" w:rsidR="001C3BCC" w:rsidRPr="00E957A2" w:rsidRDefault="001C3BCC" w:rsidP="00EA11D4">
            <w:pPr>
              <w:pStyle w:val="tablehead"/>
              <w:rPr>
                <w:kern w:val="18"/>
              </w:rPr>
            </w:pPr>
            <w:r w:rsidRPr="00E957A2">
              <w:rPr>
                <w:kern w:val="18"/>
              </w:rPr>
              <w:t>PHYSICAL DAMAGE</w:t>
            </w:r>
            <w:r w:rsidRPr="00E957A2">
              <w:rPr>
                <w:kern w:val="18"/>
              </w:rPr>
              <w:br/>
              <w:t>Original Cost New Range</w:t>
            </w:r>
            <w:r w:rsidRPr="00E957A2">
              <w:rPr>
                <w:kern w:val="18"/>
              </w:rPr>
              <w:br/>
              <w:t>$25,000 – 29,999</w:t>
            </w:r>
          </w:p>
        </w:tc>
      </w:tr>
      <w:tr w:rsidR="001C3BCC" w:rsidRPr="00E957A2" w14:paraId="063BC84E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ED7D817" w14:textId="77777777" w:rsidR="001C3BCC" w:rsidRPr="00E957A2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89CCF7" w14:textId="77777777" w:rsidR="001C3BCC" w:rsidRPr="00E957A2" w:rsidRDefault="001C3BCC" w:rsidP="00EA11D4">
            <w:pPr>
              <w:pStyle w:val="tablehead"/>
              <w:rPr>
                <w:kern w:val="18"/>
              </w:rPr>
            </w:pPr>
            <w:r w:rsidRPr="00E957A2">
              <w:rPr>
                <w:kern w:val="18"/>
              </w:rPr>
              <w:t>Specified</w:t>
            </w:r>
            <w:r w:rsidRPr="00E957A2">
              <w:rPr>
                <w:kern w:val="18"/>
              </w:rPr>
              <w:br/>
              <w:t>Causes</w:t>
            </w:r>
            <w:r w:rsidRPr="00E957A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688D4B4" w14:textId="77777777" w:rsidR="001C3BCC" w:rsidRPr="00E957A2" w:rsidRDefault="001C3BCC" w:rsidP="00EA11D4">
            <w:pPr>
              <w:pStyle w:val="tablehead"/>
              <w:rPr>
                <w:kern w:val="18"/>
              </w:rPr>
            </w:pPr>
            <w:r w:rsidRPr="00E957A2">
              <w:rPr>
                <w:kern w:val="18"/>
              </w:rPr>
              <w:br/>
            </w:r>
            <w:r w:rsidRPr="00E957A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A54E757" w14:textId="77777777" w:rsidR="001C3BCC" w:rsidRPr="00E957A2" w:rsidRDefault="001C3BCC" w:rsidP="00EA11D4">
            <w:pPr>
              <w:pStyle w:val="tablehead"/>
              <w:rPr>
                <w:kern w:val="18"/>
              </w:rPr>
            </w:pPr>
            <w:r w:rsidRPr="00E957A2">
              <w:rPr>
                <w:kern w:val="18"/>
              </w:rPr>
              <w:t>$500</w:t>
            </w:r>
            <w:r w:rsidRPr="00E957A2">
              <w:rPr>
                <w:kern w:val="18"/>
              </w:rPr>
              <w:br/>
              <w:t>Ded.</w:t>
            </w:r>
            <w:r w:rsidRPr="00E957A2">
              <w:rPr>
                <w:kern w:val="18"/>
              </w:rPr>
              <w:br/>
              <w:t>Coll.</w:t>
            </w:r>
          </w:p>
        </w:tc>
      </w:tr>
      <w:tr w:rsidR="001C3BCC" w:rsidRPr="00E957A2" w14:paraId="50B3E359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E8007B1" w14:textId="77777777" w:rsidR="001C3BCC" w:rsidRPr="00E957A2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E957A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E957A2" w14:paraId="21105E38" w14:textId="77777777" w:rsidTr="00EA11D4">
        <w:trPr>
          <w:cantSplit/>
        </w:trPr>
        <w:tc>
          <w:tcPr>
            <w:tcW w:w="540" w:type="dxa"/>
            <w:gridSpan w:val="2"/>
          </w:tcPr>
          <w:p w14:paraId="2025A334" w14:textId="77777777" w:rsidR="001C3BCC" w:rsidRPr="00E957A2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F2BB82" w14:textId="77777777" w:rsidR="001C3BCC" w:rsidRPr="00E957A2" w:rsidRDefault="001C3BCC" w:rsidP="00EA11D4">
            <w:pPr>
              <w:pStyle w:val="tabletext11"/>
              <w:rPr>
                <w:b/>
                <w:kern w:val="18"/>
              </w:rPr>
            </w:pPr>
            <w:r w:rsidRPr="00E957A2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E957A2" w14:paraId="15B82EB3" w14:textId="77777777" w:rsidTr="00EA11D4">
        <w:trPr>
          <w:cantSplit/>
        </w:trPr>
        <w:tc>
          <w:tcPr>
            <w:tcW w:w="540" w:type="dxa"/>
            <w:gridSpan w:val="2"/>
          </w:tcPr>
          <w:p w14:paraId="0BFB44B7" w14:textId="77777777" w:rsidR="001C3BCC" w:rsidRPr="00E957A2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87E710" w14:textId="77777777" w:rsidR="001C3BCC" w:rsidRPr="00E957A2" w:rsidRDefault="001C3BCC" w:rsidP="00EA11D4">
            <w:pPr>
              <w:pStyle w:val="tabletext11"/>
              <w:rPr>
                <w:b/>
                <w:kern w:val="18"/>
              </w:rPr>
            </w:pPr>
            <w:r w:rsidRPr="00E957A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E957A2" w14:paraId="6242328E" w14:textId="77777777" w:rsidTr="00EA11D4">
        <w:trPr>
          <w:cantSplit/>
        </w:trPr>
        <w:tc>
          <w:tcPr>
            <w:tcW w:w="4860" w:type="dxa"/>
            <w:gridSpan w:val="3"/>
          </w:tcPr>
          <w:p w14:paraId="55E4535B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5EAB18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177</w:t>
            </w:r>
          </w:p>
        </w:tc>
        <w:tc>
          <w:tcPr>
            <w:tcW w:w="1500" w:type="dxa"/>
          </w:tcPr>
          <w:p w14:paraId="51D673CF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204</w:t>
            </w:r>
          </w:p>
        </w:tc>
        <w:tc>
          <w:tcPr>
            <w:tcW w:w="1500" w:type="dxa"/>
          </w:tcPr>
          <w:p w14:paraId="2B25BFF7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297</w:t>
            </w:r>
          </w:p>
        </w:tc>
      </w:tr>
      <w:tr w:rsidR="001C3BCC" w:rsidRPr="00E957A2" w14:paraId="5F03AFF3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9A6AE6" w14:textId="77777777" w:rsidR="001C3BCC" w:rsidRPr="00E957A2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E957A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E957A2" w14:paraId="31D936C3" w14:textId="77777777" w:rsidTr="00EA11D4">
        <w:trPr>
          <w:cantSplit/>
        </w:trPr>
        <w:tc>
          <w:tcPr>
            <w:tcW w:w="4860" w:type="dxa"/>
            <w:gridSpan w:val="3"/>
          </w:tcPr>
          <w:p w14:paraId="2B81F889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2871E4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A614AB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73999F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E957A2" w14:paraId="2E3CEB41" w14:textId="77777777" w:rsidTr="00EA11D4">
        <w:trPr>
          <w:cantSplit/>
        </w:trPr>
        <w:tc>
          <w:tcPr>
            <w:tcW w:w="4860" w:type="dxa"/>
            <w:gridSpan w:val="3"/>
          </w:tcPr>
          <w:p w14:paraId="7516B40C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062F11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1F4858A6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186</w:t>
            </w:r>
          </w:p>
        </w:tc>
        <w:tc>
          <w:tcPr>
            <w:tcW w:w="1500" w:type="dxa"/>
          </w:tcPr>
          <w:p w14:paraId="357D97FF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349</w:t>
            </w:r>
          </w:p>
        </w:tc>
      </w:tr>
      <w:tr w:rsidR="001C3BCC" w:rsidRPr="00E957A2" w14:paraId="64B543FD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19D961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6B31DCEE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FE3487" w14:textId="77777777" w:rsidR="001C3BCC" w:rsidRPr="00E957A2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E957A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E957A2" w14:paraId="64AFAC53" w14:textId="77777777" w:rsidTr="00EA11D4">
        <w:trPr>
          <w:cantSplit/>
        </w:trPr>
        <w:tc>
          <w:tcPr>
            <w:tcW w:w="540" w:type="dxa"/>
            <w:gridSpan w:val="2"/>
          </w:tcPr>
          <w:p w14:paraId="72F59802" w14:textId="77777777" w:rsidR="001C3BCC" w:rsidRPr="00E957A2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D5872D" w14:textId="77777777" w:rsidR="001C3BCC" w:rsidRPr="00E957A2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E957A2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E957A2" w14:paraId="2B292B08" w14:textId="77777777" w:rsidTr="00EA11D4">
        <w:trPr>
          <w:cantSplit/>
        </w:trPr>
        <w:tc>
          <w:tcPr>
            <w:tcW w:w="4860" w:type="dxa"/>
            <w:gridSpan w:val="3"/>
          </w:tcPr>
          <w:p w14:paraId="4272EA55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949439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269</w:t>
            </w:r>
          </w:p>
        </w:tc>
        <w:tc>
          <w:tcPr>
            <w:tcW w:w="1500" w:type="dxa"/>
          </w:tcPr>
          <w:p w14:paraId="58072446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310</w:t>
            </w:r>
          </w:p>
        </w:tc>
        <w:tc>
          <w:tcPr>
            <w:tcW w:w="1500" w:type="dxa"/>
          </w:tcPr>
          <w:p w14:paraId="25077BE8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668</w:t>
            </w:r>
          </w:p>
        </w:tc>
      </w:tr>
      <w:tr w:rsidR="001C3BCC" w:rsidRPr="00E957A2" w14:paraId="1A2668F3" w14:textId="77777777" w:rsidTr="00EA11D4">
        <w:trPr>
          <w:cantSplit/>
        </w:trPr>
        <w:tc>
          <w:tcPr>
            <w:tcW w:w="540" w:type="dxa"/>
            <w:gridSpan w:val="2"/>
          </w:tcPr>
          <w:p w14:paraId="65648AC6" w14:textId="77777777" w:rsidR="001C3BCC" w:rsidRPr="00E957A2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2CC8F6" w14:textId="77777777" w:rsidR="001C3BCC" w:rsidRPr="00E957A2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E957A2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E957A2" w14:paraId="2FC0FEFC" w14:textId="77777777" w:rsidTr="00EA11D4">
        <w:trPr>
          <w:cantSplit/>
        </w:trPr>
        <w:tc>
          <w:tcPr>
            <w:tcW w:w="4860" w:type="dxa"/>
            <w:gridSpan w:val="3"/>
          </w:tcPr>
          <w:p w14:paraId="4E94F51D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8C3446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74BE39FE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40C3B9F0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187</w:t>
            </w:r>
          </w:p>
        </w:tc>
      </w:tr>
      <w:tr w:rsidR="001C3BCC" w:rsidRPr="00E957A2" w14:paraId="27675EAE" w14:textId="77777777" w:rsidTr="00EA11D4">
        <w:trPr>
          <w:cantSplit/>
        </w:trPr>
        <w:tc>
          <w:tcPr>
            <w:tcW w:w="540" w:type="dxa"/>
            <w:gridSpan w:val="2"/>
          </w:tcPr>
          <w:p w14:paraId="1A02D860" w14:textId="77777777" w:rsidR="001C3BCC" w:rsidRPr="00E957A2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3391A5" w14:textId="77777777" w:rsidR="001C3BCC" w:rsidRPr="00E957A2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E957A2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E957A2" w14:paraId="6019C491" w14:textId="77777777" w:rsidTr="00EA11D4">
        <w:trPr>
          <w:cantSplit/>
        </w:trPr>
        <w:tc>
          <w:tcPr>
            <w:tcW w:w="4860" w:type="dxa"/>
            <w:gridSpan w:val="3"/>
          </w:tcPr>
          <w:p w14:paraId="43A7F6E1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B6DC06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0B239432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6EF8F69D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187</w:t>
            </w:r>
          </w:p>
        </w:tc>
      </w:tr>
      <w:tr w:rsidR="001C3BCC" w:rsidRPr="00E957A2" w14:paraId="0F5B2F48" w14:textId="77777777" w:rsidTr="00EA11D4">
        <w:trPr>
          <w:cantSplit/>
        </w:trPr>
        <w:tc>
          <w:tcPr>
            <w:tcW w:w="540" w:type="dxa"/>
            <w:gridSpan w:val="2"/>
          </w:tcPr>
          <w:p w14:paraId="5796DF4B" w14:textId="77777777" w:rsidR="001C3BCC" w:rsidRPr="00E957A2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011A4F" w14:textId="77777777" w:rsidR="001C3BCC" w:rsidRPr="00E957A2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E957A2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E957A2" w14:paraId="19CCB4EF" w14:textId="77777777" w:rsidTr="00EA11D4">
        <w:trPr>
          <w:cantSplit/>
        </w:trPr>
        <w:tc>
          <w:tcPr>
            <w:tcW w:w="4860" w:type="dxa"/>
            <w:gridSpan w:val="3"/>
          </w:tcPr>
          <w:p w14:paraId="383183D2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9ADEA3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269</w:t>
            </w:r>
          </w:p>
        </w:tc>
        <w:tc>
          <w:tcPr>
            <w:tcW w:w="1500" w:type="dxa"/>
          </w:tcPr>
          <w:p w14:paraId="765BFAC3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310</w:t>
            </w:r>
          </w:p>
        </w:tc>
        <w:tc>
          <w:tcPr>
            <w:tcW w:w="1500" w:type="dxa"/>
          </w:tcPr>
          <w:p w14:paraId="41B00C17" w14:textId="77777777" w:rsidR="001C3BCC" w:rsidRPr="00E957A2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E957A2">
              <w:rPr>
                <w:kern w:val="18"/>
              </w:rPr>
              <w:t>$   668</w:t>
            </w:r>
          </w:p>
        </w:tc>
      </w:tr>
      <w:tr w:rsidR="001C3BCC" w:rsidRPr="00E957A2" w14:paraId="61C1D78B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D4601D9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3E24C23F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76D70C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E957A2" w14:paraId="130A3C70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233CD164" w14:textId="77777777" w:rsidR="00EB355A" w:rsidRPr="00E957A2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E957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F39AF62" w14:textId="24520565" w:rsidR="00EB355A" w:rsidRPr="00E957A2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E957A2" w14:paraId="3591AC2C" w14:textId="77777777" w:rsidTr="00EA11D4">
        <w:trPr>
          <w:cantSplit/>
        </w:trPr>
        <w:tc>
          <w:tcPr>
            <w:tcW w:w="220" w:type="dxa"/>
          </w:tcPr>
          <w:p w14:paraId="0ABD55A7" w14:textId="77777777" w:rsidR="00EB355A" w:rsidRPr="00E957A2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E957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8BADA7" w14:textId="65CE0E7A" w:rsidR="00EB355A" w:rsidRPr="00E957A2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E957A2" w14:paraId="6E09A70B" w14:textId="77777777" w:rsidTr="00EA11D4">
        <w:trPr>
          <w:cantSplit/>
        </w:trPr>
        <w:tc>
          <w:tcPr>
            <w:tcW w:w="220" w:type="dxa"/>
          </w:tcPr>
          <w:p w14:paraId="3086D8EB" w14:textId="77777777" w:rsidR="00EB355A" w:rsidRPr="00E957A2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E957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3C8D68" w14:textId="18C92953" w:rsidR="00EB355A" w:rsidRPr="00E957A2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E957A2" w14:paraId="31E70A52" w14:textId="77777777" w:rsidTr="00EA11D4">
        <w:trPr>
          <w:cantSplit/>
        </w:trPr>
        <w:tc>
          <w:tcPr>
            <w:tcW w:w="220" w:type="dxa"/>
          </w:tcPr>
          <w:p w14:paraId="035A5027" w14:textId="77777777" w:rsidR="001C3BCC" w:rsidRPr="00E957A2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E957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C1A516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  <w:r w:rsidRPr="00E957A2">
              <w:rPr>
                <w:kern w:val="18"/>
              </w:rPr>
              <w:t xml:space="preserve">For Deductible factors, refer to Rule </w:t>
            </w:r>
            <w:r w:rsidRPr="00E957A2">
              <w:rPr>
                <w:rStyle w:val="rulelink"/>
              </w:rPr>
              <w:t>298.</w:t>
            </w:r>
          </w:p>
        </w:tc>
      </w:tr>
      <w:tr w:rsidR="001C3BCC" w:rsidRPr="00E957A2" w14:paraId="004DC3E7" w14:textId="77777777" w:rsidTr="00EA11D4">
        <w:trPr>
          <w:cantSplit/>
        </w:trPr>
        <w:tc>
          <w:tcPr>
            <w:tcW w:w="220" w:type="dxa"/>
          </w:tcPr>
          <w:p w14:paraId="0783B0A7" w14:textId="77777777" w:rsidR="001C3BCC" w:rsidRPr="00E957A2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E957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1CA75F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  <w:r w:rsidRPr="00E957A2">
              <w:rPr>
                <w:kern w:val="18"/>
              </w:rPr>
              <w:t xml:space="preserve">For Vehicle Value factors, refer to Rule </w:t>
            </w:r>
            <w:r w:rsidRPr="00E957A2">
              <w:rPr>
                <w:rStyle w:val="rulelink"/>
              </w:rPr>
              <w:t>301.</w:t>
            </w:r>
          </w:p>
        </w:tc>
      </w:tr>
      <w:tr w:rsidR="001C3BCC" w:rsidRPr="00E957A2" w14:paraId="1C1107A4" w14:textId="77777777" w:rsidTr="00EA11D4">
        <w:trPr>
          <w:cantSplit/>
        </w:trPr>
        <w:tc>
          <w:tcPr>
            <w:tcW w:w="220" w:type="dxa"/>
          </w:tcPr>
          <w:p w14:paraId="426126F8" w14:textId="77777777" w:rsidR="001C3BCC" w:rsidRPr="00E957A2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20DED3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5E43B637" w14:textId="77777777" w:rsidTr="00EA11D4">
        <w:trPr>
          <w:cantSplit/>
        </w:trPr>
        <w:tc>
          <w:tcPr>
            <w:tcW w:w="220" w:type="dxa"/>
          </w:tcPr>
          <w:p w14:paraId="545EE0E4" w14:textId="77777777" w:rsidR="001C3BCC" w:rsidRPr="00E957A2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E65B26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6E027370" w14:textId="77777777" w:rsidTr="00EA11D4">
        <w:trPr>
          <w:cantSplit/>
        </w:trPr>
        <w:tc>
          <w:tcPr>
            <w:tcW w:w="220" w:type="dxa"/>
          </w:tcPr>
          <w:p w14:paraId="66B24E05" w14:textId="77777777" w:rsidR="001C3BCC" w:rsidRPr="00E957A2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680130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0FA34B26" w14:textId="77777777" w:rsidTr="00EA11D4">
        <w:trPr>
          <w:cantSplit/>
        </w:trPr>
        <w:tc>
          <w:tcPr>
            <w:tcW w:w="220" w:type="dxa"/>
          </w:tcPr>
          <w:p w14:paraId="6F138A31" w14:textId="77777777" w:rsidR="001C3BCC" w:rsidRPr="00E957A2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A97967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4CACE5C4" w14:textId="77777777" w:rsidTr="00EA11D4">
        <w:trPr>
          <w:cantSplit/>
        </w:trPr>
        <w:tc>
          <w:tcPr>
            <w:tcW w:w="220" w:type="dxa"/>
          </w:tcPr>
          <w:p w14:paraId="0686A568" w14:textId="77777777" w:rsidR="001C3BCC" w:rsidRPr="00E957A2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844DE3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7794D741" w14:textId="77777777" w:rsidTr="00EA11D4">
        <w:trPr>
          <w:cantSplit/>
        </w:trPr>
        <w:tc>
          <w:tcPr>
            <w:tcW w:w="220" w:type="dxa"/>
          </w:tcPr>
          <w:p w14:paraId="1FF7640D" w14:textId="77777777" w:rsidR="001C3BCC" w:rsidRPr="00E957A2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C60403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5417966F" w14:textId="77777777" w:rsidTr="00EA11D4">
        <w:trPr>
          <w:cantSplit/>
        </w:trPr>
        <w:tc>
          <w:tcPr>
            <w:tcW w:w="220" w:type="dxa"/>
          </w:tcPr>
          <w:p w14:paraId="2412D5AC" w14:textId="77777777" w:rsidR="001C3BCC" w:rsidRPr="00E957A2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9BE11C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30A7D401" w14:textId="77777777" w:rsidTr="00EA11D4">
        <w:trPr>
          <w:cantSplit/>
        </w:trPr>
        <w:tc>
          <w:tcPr>
            <w:tcW w:w="220" w:type="dxa"/>
          </w:tcPr>
          <w:p w14:paraId="27F3010F" w14:textId="77777777" w:rsidR="001C3BCC" w:rsidRPr="00E957A2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7C6E7F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767128BC" w14:textId="77777777" w:rsidTr="00EA11D4">
        <w:trPr>
          <w:cantSplit/>
        </w:trPr>
        <w:tc>
          <w:tcPr>
            <w:tcW w:w="220" w:type="dxa"/>
          </w:tcPr>
          <w:p w14:paraId="317D0A59" w14:textId="77777777" w:rsidR="001C3BCC" w:rsidRPr="00E957A2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02C5F6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E957A2" w14:paraId="3D4E374A" w14:textId="77777777" w:rsidTr="00EA11D4">
        <w:trPr>
          <w:cantSplit/>
        </w:trPr>
        <w:tc>
          <w:tcPr>
            <w:tcW w:w="220" w:type="dxa"/>
          </w:tcPr>
          <w:p w14:paraId="6E34A13D" w14:textId="77777777" w:rsidR="001C3BCC" w:rsidRPr="00E957A2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1AA58E" w14:textId="77777777" w:rsidR="001C3BCC" w:rsidRPr="00E957A2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1365ABE5" w14:textId="5F18B1D9" w:rsidR="001C3BCC" w:rsidRDefault="001C3BCC" w:rsidP="001C3BCC">
      <w:pPr>
        <w:pStyle w:val="isonormal"/>
      </w:pPr>
    </w:p>
    <w:p w14:paraId="516BB230" w14:textId="2B9FCBE8" w:rsidR="001C3BCC" w:rsidRDefault="001C3BCC" w:rsidP="001C3BCC">
      <w:pPr>
        <w:pStyle w:val="isonormal"/>
        <w:jc w:val="left"/>
      </w:pPr>
    </w:p>
    <w:p w14:paraId="3919379A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776DB3A" w14:textId="77777777" w:rsidR="001C3BCC" w:rsidRPr="00133C8E" w:rsidRDefault="001C3BCC" w:rsidP="001C3BCC">
      <w:pPr>
        <w:pStyle w:val="subcap"/>
      </w:pPr>
      <w:r w:rsidRPr="00133C8E">
        <w:lastRenderedPageBreak/>
        <w:t>TERRITORY 123</w:t>
      </w:r>
    </w:p>
    <w:p w14:paraId="45C4F019" w14:textId="77777777" w:rsidR="001C3BCC" w:rsidRPr="00133C8E" w:rsidRDefault="001C3BCC" w:rsidP="001C3BCC">
      <w:pPr>
        <w:pStyle w:val="subcap2"/>
      </w:pPr>
      <w:r w:rsidRPr="00133C8E">
        <w:t>PHYS DAM</w:t>
      </w:r>
    </w:p>
    <w:p w14:paraId="2F3BD97B" w14:textId="77777777" w:rsidR="001C3BCC" w:rsidRPr="00133C8E" w:rsidRDefault="001C3BCC" w:rsidP="001C3BCC">
      <w:pPr>
        <w:pStyle w:val="isonormal"/>
      </w:pPr>
    </w:p>
    <w:p w14:paraId="26131AD4" w14:textId="77777777" w:rsidR="001C3BCC" w:rsidRPr="00133C8E" w:rsidRDefault="001C3BCC" w:rsidP="001C3BCC">
      <w:pPr>
        <w:pStyle w:val="isonormal"/>
        <w:sectPr w:rsidR="001C3BCC" w:rsidRPr="00133C8E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133C8E" w14:paraId="7AB5C505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5F8F402" w14:textId="77777777" w:rsidR="001C3BCC" w:rsidRPr="00133C8E" w:rsidRDefault="001C3BCC" w:rsidP="00EA11D4">
            <w:pPr>
              <w:pStyle w:val="tablehead"/>
              <w:rPr>
                <w:kern w:val="18"/>
              </w:rPr>
            </w:pPr>
            <w:r w:rsidRPr="00133C8E">
              <w:rPr>
                <w:kern w:val="18"/>
              </w:rPr>
              <w:t>PHYSICAL DAMAGE</w:t>
            </w:r>
            <w:r w:rsidRPr="00133C8E">
              <w:rPr>
                <w:kern w:val="18"/>
              </w:rPr>
              <w:br/>
              <w:t>Original Cost New Range</w:t>
            </w:r>
            <w:r w:rsidRPr="00133C8E">
              <w:rPr>
                <w:kern w:val="18"/>
              </w:rPr>
              <w:br/>
              <w:t>$25,000 – 29,999</w:t>
            </w:r>
          </w:p>
        </w:tc>
      </w:tr>
      <w:tr w:rsidR="001C3BCC" w:rsidRPr="00133C8E" w14:paraId="0A6F61E9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A5437EB" w14:textId="77777777" w:rsidR="001C3BCC" w:rsidRPr="00133C8E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F209CF" w14:textId="77777777" w:rsidR="001C3BCC" w:rsidRPr="00133C8E" w:rsidRDefault="001C3BCC" w:rsidP="00EA11D4">
            <w:pPr>
              <w:pStyle w:val="tablehead"/>
              <w:rPr>
                <w:kern w:val="18"/>
              </w:rPr>
            </w:pPr>
            <w:r w:rsidRPr="00133C8E">
              <w:rPr>
                <w:kern w:val="18"/>
              </w:rPr>
              <w:t>Specified</w:t>
            </w:r>
            <w:r w:rsidRPr="00133C8E">
              <w:rPr>
                <w:kern w:val="18"/>
              </w:rPr>
              <w:br/>
              <w:t>Causes</w:t>
            </w:r>
            <w:r w:rsidRPr="00133C8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6F496E" w14:textId="77777777" w:rsidR="001C3BCC" w:rsidRPr="00133C8E" w:rsidRDefault="001C3BCC" w:rsidP="00EA11D4">
            <w:pPr>
              <w:pStyle w:val="tablehead"/>
              <w:rPr>
                <w:kern w:val="18"/>
              </w:rPr>
            </w:pPr>
            <w:r w:rsidRPr="00133C8E">
              <w:rPr>
                <w:kern w:val="18"/>
              </w:rPr>
              <w:br/>
            </w:r>
            <w:r w:rsidRPr="00133C8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60C4EC" w14:textId="77777777" w:rsidR="001C3BCC" w:rsidRPr="00133C8E" w:rsidRDefault="001C3BCC" w:rsidP="00EA11D4">
            <w:pPr>
              <w:pStyle w:val="tablehead"/>
              <w:rPr>
                <w:kern w:val="18"/>
              </w:rPr>
            </w:pPr>
            <w:r w:rsidRPr="00133C8E">
              <w:rPr>
                <w:kern w:val="18"/>
              </w:rPr>
              <w:t>$500</w:t>
            </w:r>
            <w:r w:rsidRPr="00133C8E">
              <w:rPr>
                <w:kern w:val="18"/>
              </w:rPr>
              <w:br/>
              <w:t>Ded.</w:t>
            </w:r>
            <w:r w:rsidRPr="00133C8E">
              <w:rPr>
                <w:kern w:val="18"/>
              </w:rPr>
              <w:br/>
              <w:t>Coll.</w:t>
            </w:r>
          </w:p>
        </w:tc>
      </w:tr>
      <w:tr w:rsidR="001C3BCC" w:rsidRPr="00133C8E" w14:paraId="59ED2E65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E0BE8C1" w14:textId="77777777" w:rsidR="001C3BCC" w:rsidRPr="00133C8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133C8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133C8E" w14:paraId="4EE4C950" w14:textId="77777777" w:rsidTr="00EA11D4">
        <w:trPr>
          <w:cantSplit/>
        </w:trPr>
        <w:tc>
          <w:tcPr>
            <w:tcW w:w="540" w:type="dxa"/>
            <w:gridSpan w:val="2"/>
          </w:tcPr>
          <w:p w14:paraId="7B19C350" w14:textId="77777777" w:rsidR="001C3BCC" w:rsidRPr="00133C8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66C01C" w14:textId="77777777" w:rsidR="001C3BCC" w:rsidRPr="00133C8E" w:rsidRDefault="001C3BCC" w:rsidP="00EA11D4">
            <w:pPr>
              <w:pStyle w:val="tabletext11"/>
              <w:rPr>
                <w:b/>
                <w:kern w:val="18"/>
              </w:rPr>
            </w:pPr>
            <w:r w:rsidRPr="00133C8E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133C8E" w14:paraId="73C5485B" w14:textId="77777777" w:rsidTr="00EA11D4">
        <w:trPr>
          <w:cantSplit/>
        </w:trPr>
        <w:tc>
          <w:tcPr>
            <w:tcW w:w="540" w:type="dxa"/>
            <w:gridSpan w:val="2"/>
          </w:tcPr>
          <w:p w14:paraId="3A0BE56B" w14:textId="77777777" w:rsidR="001C3BCC" w:rsidRPr="00133C8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6D0E2A" w14:textId="77777777" w:rsidR="001C3BCC" w:rsidRPr="00133C8E" w:rsidRDefault="001C3BCC" w:rsidP="00EA11D4">
            <w:pPr>
              <w:pStyle w:val="tabletext11"/>
              <w:rPr>
                <w:b/>
                <w:kern w:val="18"/>
              </w:rPr>
            </w:pPr>
            <w:r w:rsidRPr="00133C8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133C8E" w14:paraId="669F03AE" w14:textId="77777777" w:rsidTr="00EA11D4">
        <w:trPr>
          <w:cantSplit/>
        </w:trPr>
        <w:tc>
          <w:tcPr>
            <w:tcW w:w="4860" w:type="dxa"/>
            <w:gridSpan w:val="3"/>
          </w:tcPr>
          <w:p w14:paraId="7275C8DC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A79F3A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174</w:t>
            </w:r>
          </w:p>
        </w:tc>
        <w:tc>
          <w:tcPr>
            <w:tcW w:w="1500" w:type="dxa"/>
          </w:tcPr>
          <w:p w14:paraId="58943EEC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202</w:t>
            </w:r>
          </w:p>
        </w:tc>
        <w:tc>
          <w:tcPr>
            <w:tcW w:w="1500" w:type="dxa"/>
          </w:tcPr>
          <w:p w14:paraId="4A3ECF2E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269</w:t>
            </w:r>
          </w:p>
        </w:tc>
      </w:tr>
      <w:tr w:rsidR="001C3BCC" w:rsidRPr="00133C8E" w14:paraId="78B8671E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5D2098" w14:textId="77777777" w:rsidR="001C3BCC" w:rsidRPr="00133C8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133C8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133C8E" w14:paraId="2BC32003" w14:textId="77777777" w:rsidTr="00EA11D4">
        <w:trPr>
          <w:cantSplit/>
        </w:trPr>
        <w:tc>
          <w:tcPr>
            <w:tcW w:w="4860" w:type="dxa"/>
            <w:gridSpan w:val="3"/>
          </w:tcPr>
          <w:p w14:paraId="5558EC7F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75B50E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AFA9A8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0C8E7C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133C8E" w14:paraId="7503A2A8" w14:textId="77777777" w:rsidTr="00EA11D4">
        <w:trPr>
          <w:cantSplit/>
        </w:trPr>
        <w:tc>
          <w:tcPr>
            <w:tcW w:w="4860" w:type="dxa"/>
            <w:gridSpan w:val="3"/>
          </w:tcPr>
          <w:p w14:paraId="77AFDB64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809665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50167F53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183</w:t>
            </w:r>
          </w:p>
        </w:tc>
        <w:tc>
          <w:tcPr>
            <w:tcW w:w="1500" w:type="dxa"/>
          </w:tcPr>
          <w:p w14:paraId="0A1F7CCE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312</w:t>
            </w:r>
          </w:p>
        </w:tc>
      </w:tr>
      <w:tr w:rsidR="001C3BCC" w:rsidRPr="00133C8E" w14:paraId="0B30E759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83ED3C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0F6B896A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27FEEC" w14:textId="77777777" w:rsidR="001C3BCC" w:rsidRPr="00133C8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133C8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133C8E" w14:paraId="78EA7165" w14:textId="77777777" w:rsidTr="00EA11D4">
        <w:trPr>
          <w:cantSplit/>
        </w:trPr>
        <w:tc>
          <w:tcPr>
            <w:tcW w:w="540" w:type="dxa"/>
            <w:gridSpan w:val="2"/>
          </w:tcPr>
          <w:p w14:paraId="2B836DB8" w14:textId="77777777" w:rsidR="001C3BCC" w:rsidRPr="00133C8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14E6E3" w14:textId="77777777" w:rsidR="001C3BCC" w:rsidRPr="00133C8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133C8E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133C8E" w14:paraId="260C2E2B" w14:textId="77777777" w:rsidTr="00EA11D4">
        <w:trPr>
          <w:cantSplit/>
        </w:trPr>
        <w:tc>
          <w:tcPr>
            <w:tcW w:w="4860" w:type="dxa"/>
            <w:gridSpan w:val="3"/>
          </w:tcPr>
          <w:p w14:paraId="550D354A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C22CA0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1236E0AD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307</w:t>
            </w:r>
          </w:p>
        </w:tc>
        <w:tc>
          <w:tcPr>
            <w:tcW w:w="1500" w:type="dxa"/>
          </w:tcPr>
          <w:p w14:paraId="5E560BB6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605</w:t>
            </w:r>
          </w:p>
        </w:tc>
      </w:tr>
      <w:tr w:rsidR="001C3BCC" w:rsidRPr="00133C8E" w14:paraId="2A0BD78C" w14:textId="77777777" w:rsidTr="00EA11D4">
        <w:trPr>
          <w:cantSplit/>
        </w:trPr>
        <w:tc>
          <w:tcPr>
            <w:tcW w:w="540" w:type="dxa"/>
            <w:gridSpan w:val="2"/>
          </w:tcPr>
          <w:p w14:paraId="3C53F46C" w14:textId="77777777" w:rsidR="001C3BCC" w:rsidRPr="00133C8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D4B40A" w14:textId="77777777" w:rsidR="001C3BCC" w:rsidRPr="00133C8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133C8E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133C8E" w14:paraId="5C4104D5" w14:textId="77777777" w:rsidTr="00EA11D4">
        <w:trPr>
          <w:cantSplit/>
        </w:trPr>
        <w:tc>
          <w:tcPr>
            <w:tcW w:w="4860" w:type="dxa"/>
            <w:gridSpan w:val="3"/>
          </w:tcPr>
          <w:p w14:paraId="2358EFB3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F077B3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152CE76B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76B6C218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169</w:t>
            </w:r>
          </w:p>
        </w:tc>
      </w:tr>
      <w:tr w:rsidR="001C3BCC" w:rsidRPr="00133C8E" w14:paraId="24FA7DFB" w14:textId="77777777" w:rsidTr="00EA11D4">
        <w:trPr>
          <w:cantSplit/>
        </w:trPr>
        <w:tc>
          <w:tcPr>
            <w:tcW w:w="540" w:type="dxa"/>
            <w:gridSpan w:val="2"/>
          </w:tcPr>
          <w:p w14:paraId="456351CB" w14:textId="77777777" w:rsidR="001C3BCC" w:rsidRPr="00133C8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45C09A" w14:textId="77777777" w:rsidR="001C3BCC" w:rsidRPr="00133C8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133C8E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133C8E" w14:paraId="69D1B5C6" w14:textId="77777777" w:rsidTr="00EA11D4">
        <w:trPr>
          <w:cantSplit/>
        </w:trPr>
        <w:tc>
          <w:tcPr>
            <w:tcW w:w="4860" w:type="dxa"/>
            <w:gridSpan w:val="3"/>
          </w:tcPr>
          <w:p w14:paraId="38BFDC34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6F7E73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5752C729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1DAF5161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169</w:t>
            </w:r>
          </w:p>
        </w:tc>
      </w:tr>
      <w:tr w:rsidR="001C3BCC" w:rsidRPr="00133C8E" w14:paraId="3CAFF4D2" w14:textId="77777777" w:rsidTr="00EA11D4">
        <w:trPr>
          <w:cantSplit/>
        </w:trPr>
        <w:tc>
          <w:tcPr>
            <w:tcW w:w="540" w:type="dxa"/>
            <w:gridSpan w:val="2"/>
          </w:tcPr>
          <w:p w14:paraId="2D376E55" w14:textId="77777777" w:rsidR="001C3BCC" w:rsidRPr="00133C8E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9080F4" w14:textId="77777777" w:rsidR="001C3BCC" w:rsidRPr="00133C8E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133C8E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133C8E" w14:paraId="5E246DF7" w14:textId="77777777" w:rsidTr="00EA11D4">
        <w:trPr>
          <w:cantSplit/>
        </w:trPr>
        <w:tc>
          <w:tcPr>
            <w:tcW w:w="4860" w:type="dxa"/>
            <w:gridSpan w:val="3"/>
          </w:tcPr>
          <w:p w14:paraId="454FF082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CA8B5D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435123FC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307</w:t>
            </w:r>
          </w:p>
        </w:tc>
        <w:tc>
          <w:tcPr>
            <w:tcW w:w="1500" w:type="dxa"/>
          </w:tcPr>
          <w:p w14:paraId="1ADE530A" w14:textId="77777777" w:rsidR="001C3BCC" w:rsidRPr="00133C8E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133C8E">
              <w:rPr>
                <w:kern w:val="18"/>
              </w:rPr>
              <w:t>$   605</w:t>
            </w:r>
          </w:p>
        </w:tc>
      </w:tr>
      <w:tr w:rsidR="001C3BCC" w:rsidRPr="00133C8E" w14:paraId="04AD95E3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9B7393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6A421457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5BE3E2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133C8E" w14:paraId="07F43654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04133323" w14:textId="77777777" w:rsidR="00EB355A" w:rsidRPr="00133C8E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133C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F9D7DE9" w14:textId="0014F49B" w:rsidR="00EB355A" w:rsidRPr="00133C8E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133C8E" w14:paraId="022260D8" w14:textId="77777777" w:rsidTr="00EA11D4">
        <w:trPr>
          <w:cantSplit/>
        </w:trPr>
        <w:tc>
          <w:tcPr>
            <w:tcW w:w="220" w:type="dxa"/>
          </w:tcPr>
          <w:p w14:paraId="3ED4F089" w14:textId="77777777" w:rsidR="00EB355A" w:rsidRPr="00133C8E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133C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1C7E35" w14:textId="5E93997F" w:rsidR="00EB355A" w:rsidRPr="00133C8E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133C8E" w14:paraId="4D03257D" w14:textId="77777777" w:rsidTr="00EA11D4">
        <w:trPr>
          <w:cantSplit/>
        </w:trPr>
        <w:tc>
          <w:tcPr>
            <w:tcW w:w="220" w:type="dxa"/>
          </w:tcPr>
          <w:p w14:paraId="7BE9EAAC" w14:textId="77777777" w:rsidR="00EB355A" w:rsidRPr="00133C8E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133C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DCCF22" w14:textId="148BE966" w:rsidR="00EB355A" w:rsidRPr="00133C8E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133C8E" w14:paraId="4CDF7E5E" w14:textId="77777777" w:rsidTr="00EA11D4">
        <w:trPr>
          <w:cantSplit/>
        </w:trPr>
        <w:tc>
          <w:tcPr>
            <w:tcW w:w="220" w:type="dxa"/>
          </w:tcPr>
          <w:p w14:paraId="0CC219F5" w14:textId="77777777" w:rsidR="001C3BCC" w:rsidRPr="00133C8E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133C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6A94EA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  <w:r w:rsidRPr="00133C8E">
              <w:rPr>
                <w:kern w:val="18"/>
              </w:rPr>
              <w:t xml:space="preserve">For Deductible factors, refer to Rule </w:t>
            </w:r>
            <w:r w:rsidRPr="00133C8E">
              <w:rPr>
                <w:rStyle w:val="rulelink"/>
              </w:rPr>
              <w:t>298.</w:t>
            </w:r>
          </w:p>
        </w:tc>
      </w:tr>
      <w:tr w:rsidR="001C3BCC" w:rsidRPr="00133C8E" w14:paraId="0A217AA7" w14:textId="77777777" w:rsidTr="00EA11D4">
        <w:trPr>
          <w:cantSplit/>
        </w:trPr>
        <w:tc>
          <w:tcPr>
            <w:tcW w:w="220" w:type="dxa"/>
          </w:tcPr>
          <w:p w14:paraId="34FFC02E" w14:textId="77777777" w:rsidR="001C3BCC" w:rsidRPr="00133C8E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133C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7C6AFE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  <w:r w:rsidRPr="00133C8E">
              <w:rPr>
                <w:kern w:val="18"/>
              </w:rPr>
              <w:t xml:space="preserve">For Vehicle Value factors, refer to Rule </w:t>
            </w:r>
            <w:r w:rsidRPr="00133C8E">
              <w:rPr>
                <w:rStyle w:val="rulelink"/>
              </w:rPr>
              <w:t>301.</w:t>
            </w:r>
          </w:p>
        </w:tc>
      </w:tr>
      <w:tr w:rsidR="001C3BCC" w:rsidRPr="00133C8E" w14:paraId="1D06C781" w14:textId="77777777" w:rsidTr="00EA11D4">
        <w:trPr>
          <w:cantSplit/>
        </w:trPr>
        <w:tc>
          <w:tcPr>
            <w:tcW w:w="220" w:type="dxa"/>
          </w:tcPr>
          <w:p w14:paraId="416B0D1E" w14:textId="77777777" w:rsidR="001C3BCC" w:rsidRPr="00133C8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E3176F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5DB8C50A" w14:textId="77777777" w:rsidTr="00EA11D4">
        <w:trPr>
          <w:cantSplit/>
        </w:trPr>
        <w:tc>
          <w:tcPr>
            <w:tcW w:w="220" w:type="dxa"/>
          </w:tcPr>
          <w:p w14:paraId="282072F6" w14:textId="77777777" w:rsidR="001C3BCC" w:rsidRPr="00133C8E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E70BB3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4377B4F5" w14:textId="77777777" w:rsidTr="00EA11D4">
        <w:trPr>
          <w:cantSplit/>
        </w:trPr>
        <w:tc>
          <w:tcPr>
            <w:tcW w:w="220" w:type="dxa"/>
          </w:tcPr>
          <w:p w14:paraId="146C09F2" w14:textId="77777777" w:rsidR="001C3BCC" w:rsidRPr="00133C8E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C63F51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6478A7BA" w14:textId="77777777" w:rsidTr="00EA11D4">
        <w:trPr>
          <w:cantSplit/>
        </w:trPr>
        <w:tc>
          <w:tcPr>
            <w:tcW w:w="220" w:type="dxa"/>
          </w:tcPr>
          <w:p w14:paraId="6265ED20" w14:textId="77777777" w:rsidR="001C3BCC" w:rsidRPr="00133C8E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46C175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53C62964" w14:textId="77777777" w:rsidTr="00EA11D4">
        <w:trPr>
          <w:cantSplit/>
        </w:trPr>
        <w:tc>
          <w:tcPr>
            <w:tcW w:w="220" w:type="dxa"/>
          </w:tcPr>
          <w:p w14:paraId="03C77F16" w14:textId="77777777" w:rsidR="001C3BCC" w:rsidRPr="00133C8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6333C7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614410FA" w14:textId="77777777" w:rsidTr="00EA11D4">
        <w:trPr>
          <w:cantSplit/>
        </w:trPr>
        <w:tc>
          <w:tcPr>
            <w:tcW w:w="220" w:type="dxa"/>
          </w:tcPr>
          <w:p w14:paraId="742EC1D5" w14:textId="77777777" w:rsidR="001C3BCC" w:rsidRPr="00133C8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CF06C9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0F2662B1" w14:textId="77777777" w:rsidTr="00EA11D4">
        <w:trPr>
          <w:cantSplit/>
        </w:trPr>
        <w:tc>
          <w:tcPr>
            <w:tcW w:w="220" w:type="dxa"/>
          </w:tcPr>
          <w:p w14:paraId="0B4C3D5C" w14:textId="77777777" w:rsidR="001C3BCC" w:rsidRPr="00133C8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DAB38A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27AE66A1" w14:textId="77777777" w:rsidTr="00EA11D4">
        <w:trPr>
          <w:cantSplit/>
        </w:trPr>
        <w:tc>
          <w:tcPr>
            <w:tcW w:w="220" w:type="dxa"/>
          </w:tcPr>
          <w:p w14:paraId="4EA4E48F" w14:textId="77777777" w:rsidR="001C3BCC" w:rsidRPr="00133C8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E12DFF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0936B348" w14:textId="77777777" w:rsidTr="00EA11D4">
        <w:trPr>
          <w:cantSplit/>
        </w:trPr>
        <w:tc>
          <w:tcPr>
            <w:tcW w:w="220" w:type="dxa"/>
          </w:tcPr>
          <w:p w14:paraId="68A403E8" w14:textId="77777777" w:rsidR="001C3BCC" w:rsidRPr="00133C8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36B7D1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133C8E" w14:paraId="5D68C312" w14:textId="77777777" w:rsidTr="00EA11D4">
        <w:trPr>
          <w:cantSplit/>
        </w:trPr>
        <w:tc>
          <w:tcPr>
            <w:tcW w:w="220" w:type="dxa"/>
          </w:tcPr>
          <w:p w14:paraId="1288896E" w14:textId="77777777" w:rsidR="001C3BCC" w:rsidRPr="00133C8E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0D0440" w14:textId="77777777" w:rsidR="001C3BCC" w:rsidRPr="00133C8E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2C5E4F69" w14:textId="24963CC2" w:rsidR="001C3BCC" w:rsidRDefault="001C3BCC" w:rsidP="001C3BCC">
      <w:pPr>
        <w:pStyle w:val="isonormal"/>
      </w:pPr>
    </w:p>
    <w:p w14:paraId="32A59DB8" w14:textId="16A05B03" w:rsidR="001C3BCC" w:rsidRDefault="001C3BCC" w:rsidP="001C3BCC">
      <w:pPr>
        <w:pStyle w:val="isonormal"/>
        <w:jc w:val="left"/>
      </w:pPr>
    </w:p>
    <w:p w14:paraId="6F58E533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5DB7D5" w14:textId="77777777" w:rsidR="001C3BCC" w:rsidRPr="00836368" w:rsidRDefault="001C3BCC" w:rsidP="001C3BCC">
      <w:pPr>
        <w:pStyle w:val="subcap"/>
      </w:pPr>
      <w:r w:rsidRPr="00836368">
        <w:lastRenderedPageBreak/>
        <w:t>TERRITORY 124</w:t>
      </w:r>
    </w:p>
    <w:p w14:paraId="66624C34" w14:textId="77777777" w:rsidR="001C3BCC" w:rsidRPr="00836368" w:rsidRDefault="001C3BCC" w:rsidP="001C3BCC">
      <w:pPr>
        <w:pStyle w:val="subcap2"/>
      </w:pPr>
      <w:r w:rsidRPr="00836368">
        <w:t>PHYS DAM</w:t>
      </w:r>
    </w:p>
    <w:p w14:paraId="64126152" w14:textId="77777777" w:rsidR="001C3BCC" w:rsidRPr="00836368" w:rsidRDefault="001C3BCC" w:rsidP="001C3BCC">
      <w:pPr>
        <w:pStyle w:val="isonormal"/>
      </w:pPr>
    </w:p>
    <w:p w14:paraId="302C7F5A" w14:textId="77777777" w:rsidR="001C3BCC" w:rsidRPr="00836368" w:rsidRDefault="001C3BCC" w:rsidP="001C3BCC">
      <w:pPr>
        <w:pStyle w:val="isonormal"/>
        <w:sectPr w:rsidR="001C3BCC" w:rsidRPr="00836368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3BCC" w:rsidRPr="00836368" w14:paraId="45E7DF75" w14:textId="77777777" w:rsidTr="00EA11D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61E5D23" w14:textId="77777777" w:rsidR="001C3BCC" w:rsidRPr="00836368" w:rsidRDefault="001C3BCC" w:rsidP="00EA11D4">
            <w:pPr>
              <w:pStyle w:val="tablehead"/>
              <w:rPr>
                <w:kern w:val="18"/>
              </w:rPr>
            </w:pPr>
            <w:r w:rsidRPr="00836368">
              <w:rPr>
                <w:kern w:val="18"/>
              </w:rPr>
              <w:t>PHYSICAL DAMAGE</w:t>
            </w:r>
            <w:r w:rsidRPr="00836368">
              <w:rPr>
                <w:kern w:val="18"/>
              </w:rPr>
              <w:br/>
              <w:t>Original Cost New Range</w:t>
            </w:r>
            <w:r w:rsidRPr="00836368">
              <w:rPr>
                <w:kern w:val="18"/>
              </w:rPr>
              <w:br/>
              <w:t>$25,000 – 29,999</w:t>
            </w:r>
          </w:p>
        </w:tc>
      </w:tr>
      <w:tr w:rsidR="001C3BCC" w:rsidRPr="00836368" w14:paraId="3E4725FA" w14:textId="77777777" w:rsidTr="00EA11D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B7459E0" w14:textId="77777777" w:rsidR="001C3BCC" w:rsidRPr="00836368" w:rsidRDefault="001C3BCC" w:rsidP="00EA11D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A8E66D" w14:textId="77777777" w:rsidR="001C3BCC" w:rsidRPr="00836368" w:rsidRDefault="001C3BCC" w:rsidP="00EA11D4">
            <w:pPr>
              <w:pStyle w:val="tablehead"/>
              <w:rPr>
                <w:kern w:val="18"/>
              </w:rPr>
            </w:pPr>
            <w:r w:rsidRPr="00836368">
              <w:rPr>
                <w:kern w:val="18"/>
              </w:rPr>
              <w:t>Specified</w:t>
            </w:r>
            <w:r w:rsidRPr="00836368">
              <w:rPr>
                <w:kern w:val="18"/>
              </w:rPr>
              <w:br/>
              <w:t>Causes</w:t>
            </w:r>
            <w:r w:rsidRPr="0083636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9CCDC6" w14:textId="77777777" w:rsidR="001C3BCC" w:rsidRPr="00836368" w:rsidRDefault="001C3BCC" w:rsidP="00EA11D4">
            <w:pPr>
              <w:pStyle w:val="tablehead"/>
              <w:rPr>
                <w:kern w:val="18"/>
              </w:rPr>
            </w:pPr>
            <w:r w:rsidRPr="00836368">
              <w:rPr>
                <w:kern w:val="18"/>
              </w:rPr>
              <w:br/>
            </w:r>
            <w:r w:rsidRPr="0083636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8EE72B" w14:textId="77777777" w:rsidR="001C3BCC" w:rsidRPr="00836368" w:rsidRDefault="001C3BCC" w:rsidP="00EA11D4">
            <w:pPr>
              <w:pStyle w:val="tablehead"/>
              <w:rPr>
                <w:kern w:val="18"/>
              </w:rPr>
            </w:pPr>
            <w:r w:rsidRPr="00836368">
              <w:rPr>
                <w:kern w:val="18"/>
              </w:rPr>
              <w:t>$500</w:t>
            </w:r>
            <w:r w:rsidRPr="00836368">
              <w:rPr>
                <w:kern w:val="18"/>
              </w:rPr>
              <w:br/>
              <w:t>Ded.</w:t>
            </w:r>
            <w:r w:rsidRPr="00836368">
              <w:rPr>
                <w:kern w:val="18"/>
              </w:rPr>
              <w:br/>
              <w:t>Coll.</w:t>
            </w:r>
          </w:p>
        </w:tc>
      </w:tr>
      <w:tr w:rsidR="001C3BCC" w:rsidRPr="00836368" w14:paraId="7A7A6D93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A88BAFE" w14:textId="77777777" w:rsidR="001C3BCC" w:rsidRPr="00836368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3636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3BCC" w:rsidRPr="00836368" w14:paraId="139A88D5" w14:textId="77777777" w:rsidTr="00EA11D4">
        <w:trPr>
          <w:cantSplit/>
        </w:trPr>
        <w:tc>
          <w:tcPr>
            <w:tcW w:w="540" w:type="dxa"/>
            <w:gridSpan w:val="2"/>
          </w:tcPr>
          <w:p w14:paraId="45CA8F4C" w14:textId="77777777" w:rsidR="001C3BCC" w:rsidRPr="00836368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E829DC" w14:textId="77777777" w:rsidR="001C3BCC" w:rsidRPr="00836368" w:rsidRDefault="001C3BCC" w:rsidP="00EA11D4">
            <w:pPr>
              <w:pStyle w:val="tabletext11"/>
              <w:rPr>
                <w:b/>
                <w:kern w:val="18"/>
              </w:rPr>
            </w:pPr>
            <w:r w:rsidRPr="00836368">
              <w:rPr>
                <w:b/>
                <w:kern w:val="18"/>
              </w:rPr>
              <w:t>– Local And Intermediate – All Vehicles</w:t>
            </w:r>
          </w:p>
        </w:tc>
      </w:tr>
      <w:tr w:rsidR="001C3BCC" w:rsidRPr="00836368" w14:paraId="77F8191C" w14:textId="77777777" w:rsidTr="00EA11D4">
        <w:trPr>
          <w:cantSplit/>
        </w:trPr>
        <w:tc>
          <w:tcPr>
            <w:tcW w:w="540" w:type="dxa"/>
            <w:gridSpan w:val="2"/>
          </w:tcPr>
          <w:p w14:paraId="2A8017CA" w14:textId="77777777" w:rsidR="001C3BCC" w:rsidRPr="00836368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1D7402" w14:textId="77777777" w:rsidR="001C3BCC" w:rsidRPr="00836368" w:rsidRDefault="001C3BCC" w:rsidP="00EA11D4">
            <w:pPr>
              <w:pStyle w:val="tabletext11"/>
              <w:rPr>
                <w:b/>
                <w:kern w:val="18"/>
              </w:rPr>
            </w:pPr>
            <w:r w:rsidRPr="0083636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3BCC" w:rsidRPr="00836368" w14:paraId="237DA6DD" w14:textId="77777777" w:rsidTr="00EA11D4">
        <w:trPr>
          <w:cantSplit/>
        </w:trPr>
        <w:tc>
          <w:tcPr>
            <w:tcW w:w="4860" w:type="dxa"/>
            <w:gridSpan w:val="3"/>
          </w:tcPr>
          <w:p w14:paraId="03E843B5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7A260A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6911F258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708B1A52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291</w:t>
            </w:r>
          </w:p>
        </w:tc>
      </w:tr>
      <w:tr w:rsidR="001C3BCC" w:rsidRPr="00836368" w14:paraId="464BE802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677357E" w14:textId="77777777" w:rsidR="001C3BCC" w:rsidRPr="00836368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3636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3BCC" w:rsidRPr="00836368" w14:paraId="09143F16" w14:textId="77777777" w:rsidTr="00EA11D4">
        <w:trPr>
          <w:cantSplit/>
        </w:trPr>
        <w:tc>
          <w:tcPr>
            <w:tcW w:w="4860" w:type="dxa"/>
            <w:gridSpan w:val="3"/>
          </w:tcPr>
          <w:p w14:paraId="69106845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7D0D36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70AAE9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595B67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3BCC" w:rsidRPr="00836368" w14:paraId="6EA6518A" w14:textId="77777777" w:rsidTr="00EA11D4">
        <w:trPr>
          <w:cantSplit/>
        </w:trPr>
        <w:tc>
          <w:tcPr>
            <w:tcW w:w="4860" w:type="dxa"/>
            <w:gridSpan w:val="3"/>
          </w:tcPr>
          <w:p w14:paraId="68C4D91A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C9976E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6AC340C2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5F983E99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296</w:t>
            </w:r>
          </w:p>
        </w:tc>
      </w:tr>
      <w:tr w:rsidR="001C3BCC" w:rsidRPr="00836368" w14:paraId="0E44D2BC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D9312CA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3D9786ED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5539D0" w14:textId="77777777" w:rsidR="001C3BCC" w:rsidRPr="00836368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3636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3BCC" w:rsidRPr="00836368" w14:paraId="3295E89A" w14:textId="77777777" w:rsidTr="00EA11D4">
        <w:trPr>
          <w:cantSplit/>
        </w:trPr>
        <w:tc>
          <w:tcPr>
            <w:tcW w:w="540" w:type="dxa"/>
            <w:gridSpan w:val="2"/>
          </w:tcPr>
          <w:p w14:paraId="79200BEF" w14:textId="77777777" w:rsidR="001C3BCC" w:rsidRPr="00836368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76D352" w14:textId="77777777" w:rsidR="001C3BCC" w:rsidRPr="00836368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36368">
              <w:rPr>
                <w:b/>
                <w:caps/>
                <w:kern w:val="18"/>
              </w:rPr>
              <w:t>– taxicabs and limousines</w:t>
            </w:r>
          </w:p>
        </w:tc>
      </w:tr>
      <w:tr w:rsidR="001C3BCC" w:rsidRPr="00836368" w14:paraId="6D0D52A1" w14:textId="77777777" w:rsidTr="00EA11D4">
        <w:trPr>
          <w:cantSplit/>
        </w:trPr>
        <w:tc>
          <w:tcPr>
            <w:tcW w:w="4860" w:type="dxa"/>
            <w:gridSpan w:val="3"/>
          </w:tcPr>
          <w:p w14:paraId="3C09206E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2DF68D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252</w:t>
            </w:r>
          </w:p>
        </w:tc>
        <w:tc>
          <w:tcPr>
            <w:tcW w:w="1500" w:type="dxa"/>
          </w:tcPr>
          <w:p w14:paraId="0F5849DB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292</w:t>
            </w:r>
          </w:p>
        </w:tc>
        <w:tc>
          <w:tcPr>
            <w:tcW w:w="1500" w:type="dxa"/>
          </w:tcPr>
          <w:p w14:paraId="491606BD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655</w:t>
            </w:r>
          </w:p>
        </w:tc>
      </w:tr>
      <w:tr w:rsidR="001C3BCC" w:rsidRPr="00836368" w14:paraId="2359FAAF" w14:textId="77777777" w:rsidTr="00EA11D4">
        <w:trPr>
          <w:cantSplit/>
        </w:trPr>
        <w:tc>
          <w:tcPr>
            <w:tcW w:w="540" w:type="dxa"/>
            <w:gridSpan w:val="2"/>
          </w:tcPr>
          <w:p w14:paraId="3327DFC1" w14:textId="77777777" w:rsidR="001C3BCC" w:rsidRPr="00836368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BFACEF" w14:textId="77777777" w:rsidR="001C3BCC" w:rsidRPr="00836368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36368">
              <w:rPr>
                <w:b/>
                <w:caps/>
                <w:kern w:val="18"/>
              </w:rPr>
              <w:t>– SCHOOL AND CHURCH BUSES</w:t>
            </w:r>
          </w:p>
        </w:tc>
      </w:tr>
      <w:tr w:rsidR="001C3BCC" w:rsidRPr="00836368" w14:paraId="3B4A0E2E" w14:textId="77777777" w:rsidTr="00EA11D4">
        <w:trPr>
          <w:cantSplit/>
        </w:trPr>
        <w:tc>
          <w:tcPr>
            <w:tcW w:w="4860" w:type="dxa"/>
            <w:gridSpan w:val="3"/>
          </w:tcPr>
          <w:p w14:paraId="4DF2C558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899C87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3B46E5E6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29EE6FF7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183</w:t>
            </w:r>
          </w:p>
        </w:tc>
      </w:tr>
      <w:tr w:rsidR="001C3BCC" w:rsidRPr="00836368" w14:paraId="6B147161" w14:textId="77777777" w:rsidTr="00EA11D4">
        <w:trPr>
          <w:cantSplit/>
        </w:trPr>
        <w:tc>
          <w:tcPr>
            <w:tcW w:w="540" w:type="dxa"/>
            <w:gridSpan w:val="2"/>
          </w:tcPr>
          <w:p w14:paraId="230EBE13" w14:textId="77777777" w:rsidR="001C3BCC" w:rsidRPr="00836368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9E9DB2" w14:textId="77777777" w:rsidR="001C3BCC" w:rsidRPr="00836368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36368">
              <w:rPr>
                <w:b/>
                <w:caps/>
                <w:kern w:val="18"/>
              </w:rPr>
              <w:t>– OTHER BUSES</w:t>
            </w:r>
          </w:p>
        </w:tc>
      </w:tr>
      <w:tr w:rsidR="001C3BCC" w:rsidRPr="00836368" w14:paraId="32E0920C" w14:textId="77777777" w:rsidTr="00EA11D4">
        <w:trPr>
          <w:cantSplit/>
        </w:trPr>
        <w:tc>
          <w:tcPr>
            <w:tcW w:w="4860" w:type="dxa"/>
            <w:gridSpan w:val="3"/>
          </w:tcPr>
          <w:p w14:paraId="0A4E8D87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982E1E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232DDF9C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31E82BAE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183</w:t>
            </w:r>
          </w:p>
        </w:tc>
      </w:tr>
      <w:tr w:rsidR="001C3BCC" w:rsidRPr="00836368" w14:paraId="548A3026" w14:textId="77777777" w:rsidTr="00EA11D4">
        <w:trPr>
          <w:cantSplit/>
        </w:trPr>
        <w:tc>
          <w:tcPr>
            <w:tcW w:w="540" w:type="dxa"/>
            <w:gridSpan w:val="2"/>
          </w:tcPr>
          <w:p w14:paraId="6C4F960C" w14:textId="77777777" w:rsidR="001C3BCC" w:rsidRPr="00836368" w:rsidRDefault="001C3BCC" w:rsidP="00EA11D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3C3356" w14:textId="77777777" w:rsidR="001C3BCC" w:rsidRPr="00836368" w:rsidRDefault="001C3BCC" w:rsidP="00EA11D4">
            <w:pPr>
              <w:pStyle w:val="tabletext11"/>
              <w:rPr>
                <w:b/>
                <w:caps/>
                <w:kern w:val="18"/>
              </w:rPr>
            </w:pPr>
            <w:r w:rsidRPr="00836368">
              <w:rPr>
                <w:b/>
                <w:caps/>
                <w:kern w:val="18"/>
              </w:rPr>
              <w:t>– VAN POOLS</w:t>
            </w:r>
          </w:p>
        </w:tc>
      </w:tr>
      <w:tr w:rsidR="001C3BCC" w:rsidRPr="00836368" w14:paraId="0C60E356" w14:textId="77777777" w:rsidTr="00EA11D4">
        <w:trPr>
          <w:cantSplit/>
        </w:trPr>
        <w:tc>
          <w:tcPr>
            <w:tcW w:w="4860" w:type="dxa"/>
            <w:gridSpan w:val="3"/>
          </w:tcPr>
          <w:p w14:paraId="54660DB3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287B72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252</w:t>
            </w:r>
          </w:p>
        </w:tc>
        <w:tc>
          <w:tcPr>
            <w:tcW w:w="1500" w:type="dxa"/>
          </w:tcPr>
          <w:p w14:paraId="2E14A213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292</w:t>
            </w:r>
          </w:p>
        </w:tc>
        <w:tc>
          <w:tcPr>
            <w:tcW w:w="1500" w:type="dxa"/>
          </w:tcPr>
          <w:p w14:paraId="689A8EB0" w14:textId="77777777" w:rsidR="001C3BCC" w:rsidRPr="00836368" w:rsidRDefault="001C3BCC" w:rsidP="00EA11D4">
            <w:pPr>
              <w:pStyle w:val="tabletext11"/>
              <w:jc w:val="center"/>
              <w:rPr>
                <w:kern w:val="18"/>
              </w:rPr>
            </w:pPr>
            <w:r w:rsidRPr="00836368">
              <w:rPr>
                <w:kern w:val="18"/>
              </w:rPr>
              <w:t>$   655</w:t>
            </w:r>
          </w:p>
        </w:tc>
      </w:tr>
      <w:tr w:rsidR="001C3BCC" w:rsidRPr="00836368" w14:paraId="5D809095" w14:textId="77777777" w:rsidTr="00EA11D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BFE1535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75585435" w14:textId="77777777" w:rsidTr="00EA11D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37878F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EB355A" w:rsidRPr="00836368" w14:paraId="14BF7D46" w14:textId="77777777" w:rsidTr="00EA11D4">
        <w:trPr>
          <w:cantSplit/>
        </w:trPr>
        <w:tc>
          <w:tcPr>
            <w:tcW w:w="220" w:type="dxa"/>
            <w:tcBorders>
              <w:top w:val="nil"/>
            </w:tcBorders>
          </w:tcPr>
          <w:p w14:paraId="58A37E99" w14:textId="77777777" w:rsidR="00EB355A" w:rsidRPr="00836368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8363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33C8B7A" w14:textId="1EFC119D" w:rsidR="00EB355A" w:rsidRPr="00836368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Trucks, Tractors and Trailers Classifications, refer to Rule </w:t>
            </w:r>
            <w:r w:rsidRPr="00B83DF0">
              <w:rPr>
                <w:rStyle w:val="rulelink"/>
              </w:rPr>
              <w:t xml:space="preserve">222.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836368" w14:paraId="08D45848" w14:textId="77777777" w:rsidTr="00EA11D4">
        <w:trPr>
          <w:cantSplit/>
        </w:trPr>
        <w:tc>
          <w:tcPr>
            <w:tcW w:w="220" w:type="dxa"/>
          </w:tcPr>
          <w:p w14:paraId="11359184" w14:textId="77777777" w:rsidR="00EB355A" w:rsidRPr="00836368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8363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1C3970" w14:textId="770D93B6" w:rsidR="00EB355A" w:rsidRPr="00836368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Private Passenger Types Classifications, refer to Rule </w:t>
            </w:r>
            <w:r w:rsidRPr="00B83DF0">
              <w:rPr>
                <w:rStyle w:val="rulelink"/>
              </w:rPr>
              <w:t xml:space="preserve">232.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B355A" w:rsidRPr="00836368" w14:paraId="7FF48B43" w14:textId="77777777" w:rsidTr="00EA11D4">
        <w:trPr>
          <w:cantSplit/>
        </w:trPr>
        <w:tc>
          <w:tcPr>
            <w:tcW w:w="220" w:type="dxa"/>
          </w:tcPr>
          <w:p w14:paraId="554B666C" w14:textId="77777777" w:rsidR="00EB355A" w:rsidRPr="00836368" w:rsidRDefault="00EB355A" w:rsidP="00EB355A">
            <w:pPr>
              <w:pStyle w:val="tabletext11"/>
              <w:jc w:val="right"/>
              <w:rPr>
                <w:kern w:val="18"/>
              </w:rPr>
            </w:pPr>
            <w:r w:rsidRPr="008363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A513C7" w14:textId="1D45AC05" w:rsidR="00EB355A" w:rsidRPr="00836368" w:rsidRDefault="00EB355A" w:rsidP="00EB355A">
            <w:pPr>
              <w:pStyle w:val="tabletext11"/>
              <w:rPr>
                <w:kern w:val="18"/>
              </w:rPr>
            </w:pPr>
            <w:r w:rsidRPr="00B83DF0">
              <w:rPr>
                <w:kern w:val="18"/>
              </w:rPr>
              <w:t xml:space="preserve">For Other Than Zone-rated Publics Autos, refer to Rule </w:t>
            </w:r>
            <w:r w:rsidRPr="00B83DF0">
              <w:rPr>
                <w:rStyle w:val="rulelink"/>
              </w:rPr>
              <w:t xml:space="preserve">239. </w:t>
            </w:r>
            <w:r w:rsidRPr="00EB355A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3BCC" w:rsidRPr="00836368" w14:paraId="6BA2A5D8" w14:textId="77777777" w:rsidTr="00EA11D4">
        <w:trPr>
          <w:cantSplit/>
        </w:trPr>
        <w:tc>
          <w:tcPr>
            <w:tcW w:w="220" w:type="dxa"/>
          </w:tcPr>
          <w:p w14:paraId="638F7E9A" w14:textId="77777777" w:rsidR="001C3BCC" w:rsidRPr="00836368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8363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F8BE21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  <w:r w:rsidRPr="00836368">
              <w:rPr>
                <w:kern w:val="18"/>
              </w:rPr>
              <w:t xml:space="preserve">For Deductible factors, refer to Rule </w:t>
            </w:r>
            <w:r w:rsidRPr="00836368">
              <w:rPr>
                <w:rStyle w:val="rulelink"/>
              </w:rPr>
              <w:t>298.</w:t>
            </w:r>
          </w:p>
        </w:tc>
      </w:tr>
      <w:tr w:rsidR="001C3BCC" w:rsidRPr="00836368" w14:paraId="760BED96" w14:textId="77777777" w:rsidTr="00EA11D4">
        <w:trPr>
          <w:cantSplit/>
        </w:trPr>
        <w:tc>
          <w:tcPr>
            <w:tcW w:w="220" w:type="dxa"/>
          </w:tcPr>
          <w:p w14:paraId="59C12F9A" w14:textId="77777777" w:rsidR="001C3BCC" w:rsidRPr="00836368" w:rsidRDefault="001C3BCC" w:rsidP="00EA11D4">
            <w:pPr>
              <w:pStyle w:val="tabletext11"/>
              <w:jc w:val="right"/>
              <w:rPr>
                <w:kern w:val="18"/>
              </w:rPr>
            </w:pPr>
            <w:r w:rsidRPr="008363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34C0295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  <w:r w:rsidRPr="00836368">
              <w:rPr>
                <w:kern w:val="18"/>
              </w:rPr>
              <w:t xml:space="preserve">For Vehicle Value factors, refer to Rule </w:t>
            </w:r>
            <w:r w:rsidRPr="00836368">
              <w:rPr>
                <w:rStyle w:val="rulelink"/>
              </w:rPr>
              <w:t>301.</w:t>
            </w:r>
          </w:p>
        </w:tc>
      </w:tr>
      <w:tr w:rsidR="001C3BCC" w:rsidRPr="00836368" w14:paraId="3A68E286" w14:textId="77777777" w:rsidTr="00EA11D4">
        <w:trPr>
          <w:cantSplit/>
        </w:trPr>
        <w:tc>
          <w:tcPr>
            <w:tcW w:w="220" w:type="dxa"/>
          </w:tcPr>
          <w:p w14:paraId="42A67D11" w14:textId="77777777" w:rsidR="001C3BCC" w:rsidRPr="00836368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18CC79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1903526C" w14:textId="77777777" w:rsidTr="00EA11D4">
        <w:trPr>
          <w:cantSplit/>
        </w:trPr>
        <w:tc>
          <w:tcPr>
            <w:tcW w:w="220" w:type="dxa"/>
          </w:tcPr>
          <w:p w14:paraId="64C6FABB" w14:textId="77777777" w:rsidR="001C3BCC" w:rsidRPr="00836368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8DBFC9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59C66D59" w14:textId="77777777" w:rsidTr="00EA11D4">
        <w:trPr>
          <w:cantSplit/>
        </w:trPr>
        <w:tc>
          <w:tcPr>
            <w:tcW w:w="220" w:type="dxa"/>
          </w:tcPr>
          <w:p w14:paraId="2F7DA8E4" w14:textId="77777777" w:rsidR="001C3BCC" w:rsidRPr="00836368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C4FA64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5051A591" w14:textId="77777777" w:rsidTr="00EA11D4">
        <w:trPr>
          <w:cantSplit/>
        </w:trPr>
        <w:tc>
          <w:tcPr>
            <w:tcW w:w="220" w:type="dxa"/>
          </w:tcPr>
          <w:p w14:paraId="2C5DD0D1" w14:textId="77777777" w:rsidR="001C3BCC" w:rsidRPr="00836368" w:rsidRDefault="001C3BCC" w:rsidP="00EA11D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20B878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0374717B" w14:textId="77777777" w:rsidTr="00EA11D4">
        <w:trPr>
          <w:cantSplit/>
        </w:trPr>
        <w:tc>
          <w:tcPr>
            <w:tcW w:w="220" w:type="dxa"/>
          </w:tcPr>
          <w:p w14:paraId="67497A93" w14:textId="77777777" w:rsidR="001C3BCC" w:rsidRPr="00836368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F03D83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73DF57DD" w14:textId="77777777" w:rsidTr="00EA11D4">
        <w:trPr>
          <w:cantSplit/>
        </w:trPr>
        <w:tc>
          <w:tcPr>
            <w:tcW w:w="220" w:type="dxa"/>
          </w:tcPr>
          <w:p w14:paraId="25323994" w14:textId="77777777" w:rsidR="001C3BCC" w:rsidRPr="00836368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D79798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6DDAEDD3" w14:textId="77777777" w:rsidTr="00EA11D4">
        <w:trPr>
          <w:cantSplit/>
        </w:trPr>
        <w:tc>
          <w:tcPr>
            <w:tcW w:w="220" w:type="dxa"/>
          </w:tcPr>
          <w:p w14:paraId="5A3ABB96" w14:textId="77777777" w:rsidR="001C3BCC" w:rsidRPr="00836368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3B3E8A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47BA8259" w14:textId="77777777" w:rsidTr="00EA11D4">
        <w:trPr>
          <w:cantSplit/>
        </w:trPr>
        <w:tc>
          <w:tcPr>
            <w:tcW w:w="220" w:type="dxa"/>
          </w:tcPr>
          <w:p w14:paraId="02E2B29D" w14:textId="77777777" w:rsidR="001C3BCC" w:rsidRPr="00836368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EAE75C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133A871B" w14:textId="77777777" w:rsidTr="00EA11D4">
        <w:trPr>
          <w:cantSplit/>
        </w:trPr>
        <w:tc>
          <w:tcPr>
            <w:tcW w:w="220" w:type="dxa"/>
          </w:tcPr>
          <w:p w14:paraId="59277D94" w14:textId="77777777" w:rsidR="001C3BCC" w:rsidRPr="00836368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096A29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  <w:tr w:rsidR="001C3BCC" w:rsidRPr="00836368" w14:paraId="6E2F4081" w14:textId="77777777" w:rsidTr="00EA11D4">
        <w:trPr>
          <w:cantSplit/>
        </w:trPr>
        <w:tc>
          <w:tcPr>
            <w:tcW w:w="220" w:type="dxa"/>
          </w:tcPr>
          <w:p w14:paraId="475DD2FA" w14:textId="77777777" w:rsidR="001C3BCC" w:rsidRPr="00836368" w:rsidRDefault="001C3BCC" w:rsidP="00EA11D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739530" w14:textId="77777777" w:rsidR="001C3BCC" w:rsidRPr="00836368" w:rsidRDefault="001C3BCC" w:rsidP="00EA11D4">
            <w:pPr>
              <w:pStyle w:val="tabletext11"/>
              <w:rPr>
                <w:kern w:val="18"/>
              </w:rPr>
            </w:pPr>
          </w:p>
        </w:tc>
      </w:tr>
    </w:tbl>
    <w:p w14:paraId="20D03A4A" w14:textId="3443D7FD" w:rsidR="001C3BCC" w:rsidRDefault="001C3BCC" w:rsidP="001C3BCC">
      <w:pPr>
        <w:pStyle w:val="isonormal"/>
      </w:pPr>
    </w:p>
    <w:p w14:paraId="29C1E259" w14:textId="0E153738" w:rsidR="001C3BCC" w:rsidRDefault="001C3BCC" w:rsidP="001C3BCC">
      <w:pPr>
        <w:pStyle w:val="isonormal"/>
        <w:jc w:val="left"/>
      </w:pPr>
    </w:p>
    <w:p w14:paraId="538B9F15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E62CB29" w14:textId="77777777" w:rsidR="001C3BCC" w:rsidRPr="000C7C51" w:rsidRDefault="001C3BCC" w:rsidP="001C3BCC">
      <w:pPr>
        <w:pStyle w:val="subcap"/>
      </w:pPr>
      <w:r w:rsidRPr="000C7C51">
        <w:lastRenderedPageBreak/>
        <w:t>ALL TERRITORIES</w:t>
      </w:r>
    </w:p>
    <w:p w14:paraId="1F18B844" w14:textId="77777777" w:rsidR="001C3BCC" w:rsidRPr="000C7C51" w:rsidRDefault="001C3BCC" w:rsidP="001C3BCC">
      <w:pPr>
        <w:pStyle w:val="isonormal"/>
      </w:pPr>
    </w:p>
    <w:p w14:paraId="1261D06A" w14:textId="77777777" w:rsidR="001C3BCC" w:rsidRPr="000C7C51" w:rsidRDefault="001C3BCC" w:rsidP="001C3BCC">
      <w:pPr>
        <w:pStyle w:val="isonormal"/>
        <w:sectPr w:rsidR="001C3BCC" w:rsidRPr="000C7C51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851F77" w14:textId="77777777" w:rsidR="001C3BCC" w:rsidRPr="000C7C51" w:rsidRDefault="001C3BCC" w:rsidP="001C3BCC">
      <w:pPr>
        <w:pStyle w:val="boxrule"/>
        <w:rPr>
          <w:b w:val="0"/>
        </w:rPr>
      </w:pPr>
      <w:r w:rsidRPr="000C7C51">
        <w:t xml:space="preserve">249.  </w:t>
      </w:r>
      <w:bookmarkStart w:id="3" w:name="Rule49"/>
      <w:bookmarkEnd w:id="3"/>
      <w:r w:rsidRPr="000C7C51">
        <w:t>AUTO DEALERS – PREMIUM DEVELOPMENT</w:t>
      </w:r>
    </w:p>
    <w:p w14:paraId="0714F179" w14:textId="77777777" w:rsidR="001C3BCC" w:rsidRPr="000C7C51" w:rsidRDefault="001C3BCC" w:rsidP="001C3BCC">
      <w:pPr>
        <w:pStyle w:val="isonormal"/>
      </w:pPr>
    </w:p>
    <w:p w14:paraId="49806F3F" w14:textId="77777777" w:rsidR="001C3BCC" w:rsidRPr="000C7C51" w:rsidRDefault="001C3BCC" w:rsidP="001C3BCC">
      <w:pPr>
        <w:pStyle w:val="isonormal"/>
        <w:sectPr w:rsidR="001C3BCC" w:rsidRPr="000C7C51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1C3BCC" w:rsidRPr="000C7C51" w14:paraId="19278455" w14:textId="77777777" w:rsidTr="00EA11D4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5F3897E1" w14:textId="77777777" w:rsidR="001C3BCC" w:rsidRPr="000C7C51" w:rsidRDefault="001C3BCC" w:rsidP="00EA11D4">
            <w:pPr>
              <w:pStyle w:val="tablehead"/>
            </w:pPr>
            <w:r w:rsidRPr="000C7C51">
              <w:t>FIRE</w:t>
            </w:r>
          </w:p>
        </w:tc>
      </w:tr>
      <w:tr w:rsidR="001C3BCC" w:rsidRPr="000C7C51" w14:paraId="248F306B" w14:textId="77777777" w:rsidTr="00EA11D4">
        <w:trPr>
          <w:cantSplit/>
        </w:trPr>
        <w:tc>
          <w:tcPr>
            <w:tcW w:w="9360" w:type="dxa"/>
          </w:tcPr>
          <w:p w14:paraId="1C0C7272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>$  0.16</w:t>
            </w:r>
          </w:p>
        </w:tc>
      </w:tr>
    </w:tbl>
    <w:p w14:paraId="24414AC5" w14:textId="77777777" w:rsidR="001C3BCC" w:rsidRPr="000C7C51" w:rsidRDefault="001C3BCC" w:rsidP="001C3BCC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1C3BCC" w:rsidRPr="000C7C51" w14:paraId="21D1035D" w14:textId="77777777" w:rsidTr="00EA11D4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77DE2F7F" w14:textId="13BE6C2C" w:rsidR="001C3BCC" w:rsidRPr="000C7C51" w:rsidRDefault="001C3BCC" w:rsidP="00EA11D4">
            <w:pPr>
              <w:pStyle w:val="tablehead"/>
            </w:pPr>
            <w:r w:rsidRPr="000C7C51">
              <w:t>FIRE AND THEFT</w:t>
            </w:r>
            <w:r w:rsidRPr="001C3BCC">
              <w:rPr>
                <w:sz w:val="20"/>
              </w:rPr>
              <w:t>*</w:t>
            </w:r>
          </w:p>
        </w:tc>
      </w:tr>
      <w:tr w:rsidR="001C3BCC" w:rsidRPr="000C7C51" w14:paraId="56AABBD9" w14:textId="77777777" w:rsidTr="00EA11D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A7AD3BC" w14:textId="77777777" w:rsidR="001C3BCC" w:rsidRPr="000C7C51" w:rsidRDefault="001C3BCC" w:rsidP="00EA11D4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0519C20B" w14:textId="77777777" w:rsidR="001C3BCC" w:rsidRPr="000C7C51" w:rsidRDefault="001C3BCC" w:rsidP="00EA11D4">
            <w:pPr>
              <w:pStyle w:val="tablehead"/>
            </w:pPr>
            <w:r w:rsidRPr="000C7C51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4835E54E" w14:textId="77777777" w:rsidR="001C3BCC" w:rsidRPr="000C7C51" w:rsidRDefault="001C3BCC" w:rsidP="00EA11D4">
            <w:pPr>
              <w:pStyle w:val="tablehead"/>
            </w:pPr>
            <w:r w:rsidRPr="000C7C51">
              <w:t>Miscellaneous Type Vehicles</w:t>
            </w:r>
          </w:p>
        </w:tc>
      </w:tr>
      <w:tr w:rsidR="001C3BCC" w:rsidRPr="000C7C51" w14:paraId="089B779C" w14:textId="77777777" w:rsidTr="00EA11D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F55DDA" w14:textId="77777777" w:rsidR="001C3BCC" w:rsidRPr="000C7C51" w:rsidRDefault="001C3BCC" w:rsidP="00EA11D4">
            <w:pPr>
              <w:pStyle w:val="tablehead"/>
            </w:pPr>
            <w:r w:rsidRPr="000C7C51">
              <w:t>Territory</w:t>
            </w:r>
            <w:r w:rsidRPr="000C7C51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561E7539" w14:textId="77777777" w:rsidR="001C3BCC" w:rsidRPr="000C7C51" w:rsidRDefault="001C3BCC" w:rsidP="00EA11D4">
            <w:pPr>
              <w:pStyle w:val="tablehead"/>
            </w:pPr>
            <w:r w:rsidRPr="000C7C51">
              <w:t>Buildings And Standard</w:t>
            </w:r>
            <w:r w:rsidRPr="000C7C51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6983DD74" w14:textId="77777777" w:rsidR="001C3BCC" w:rsidRPr="000C7C51" w:rsidRDefault="001C3BCC" w:rsidP="00EA11D4">
            <w:pPr>
              <w:pStyle w:val="tablehead"/>
            </w:pPr>
            <w:r w:rsidRPr="000C7C51">
              <w:t>Non-Standard</w:t>
            </w:r>
            <w:r w:rsidRPr="000C7C51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02D38B81" w14:textId="77777777" w:rsidR="001C3BCC" w:rsidRPr="000C7C51" w:rsidRDefault="001C3BCC" w:rsidP="00EA11D4">
            <w:pPr>
              <w:pStyle w:val="tablehead"/>
            </w:pPr>
            <w:r w:rsidRPr="000C7C51">
              <w:br/>
              <w:t>Buildings And Open Lots</w:t>
            </w:r>
          </w:p>
        </w:tc>
      </w:tr>
      <w:tr w:rsidR="001C3BCC" w:rsidRPr="000C7C51" w14:paraId="37BB7EB6" w14:textId="77777777" w:rsidTr="00EA11D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4F484170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101</w:t>
            </w:r>
          </w:p>
        </w:tc>
        <w:tc>
          <w:tcPr>
            <w:tcW w:w="2250" w:type="dxa"/>
            <w:tcBorders>
              <w:bottom w:val="nil"/>
            </w:tcBorders>
          </w:tcPr>
          <w:p w14:paraId="22034524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 1.40</w:t>
            </w:r>
          </w:p>
        </w:tc>
        <w:tc>
          <w:tcPr>
            <w:tcW w:w="2250" w:type="dxa"/>
            <w:tcBorders>
              <w:bottom w:val="nil"/>
            </w:tcBorders>
          </w:tcPr>
          <w:p w14:paraId="72802A00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 1.70</w:t>
            </w:r>
          </w:p>
        </w:tc>
        <w:tc>
          <w:tcPr>
            <w:tcW w:w="2900" w:type="dxa"/>
            <w:tcBorders>
              <w:bottom w:val="nil"/>
            </w:tcBorders>
          </w:tcPr>
          <w:p w14:paraId="39D83D7C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0.60</w:t>
            </w:r>
          </w:p>
        </w:tc>
      </w:tr>
      <w:tr w:rsidR="001C3BCC" w:rsidRPr="000C7C51" w14:paraId="12A475AC" w14:textId="77777777" w:rsidTr="00EA11D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EF8DC97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>102,114,115</w:t>
            </w:r>
          </w:p>
        </w:tc>
        <w:tc>
          <w:tcPr>
            <w:tcW w:w="2250" w:type="dxa"/>
            <w:tcBorders>
              <w:bottom w:val="nil"/>
            </w:tcBorders>
          </w:tcPr>
          <w:p w14:paraId="1C3369D8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1.70</w:t>
            </w:r>
          </w:p>
        </w:tc>
        <w:tc>
          <w:tcPr>
            <w:tcW w:w="2250" w:type="dxa"/>
            <w:tcBorders>
              <w:bottom w:val="nil"/>
            </w:tcBorders>
          </w:tcPr>
          <w:p w14:paraId="7B7046E7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2.09</w:t>
            </w:r>
          </w:p>
        </w:tc>
        <w:tc>
          <w:tcPr>
            <w:tcW w:w="2900" w:type="dxa"/>
            <w:tcBorders>
              <w:bottom w:val="nil"/>
            </w:tcBorders>
          </w:tcPr>
          <w:p w14:paraId="1D5CF80B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0.60</w:t>
            </w:r>
          </w:p>
        </w:tc>
      </w:tr>
      <w:tr w:rsidR="001C3BCC" w:rsidRPr="000C7C51" w14:paraId="128A80CA" w14:textId="77777777" w:rsidTr="00EA11D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A42F963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>ALL OTHER</w:t>
            </w:r>
          </w:p>
        </w:tc>
        <w:tc>
          <w:tcPr>
            <w:tcW w:w="2250" w:type="dxa"/>
          </w:tcPr>
          <w:p w14:paraId="066623C2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1.05</w:t>
            </w:r>
          </w:p>
        </w:tc>
        <w:tc>
          <w:tcPr>
            <w:tcW w:w="2250" w:type="dxa"/>
          </w:tcPr>
          <w:p w14:paraId="17768652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1.29</w:t>
            </w:r>
          </w:p>
        </w:tc>
        <w:tc>
          <w:tcPr>
            <w:tcW w:w="2900" w:type="dxa"/>
          </w:tcPr>
          <w:p w14:paraId="390BBE26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0.60</w:t>
            </w:r>
          </w:p>
        </w:tc>
      </w:tr>
      <w:tr w:rsidR="001C3BCC" w:rsidRPr="000C7C51" w14:paraId="0BDF28D0" w14:textId="77777777" w:rsidTr="00EA11D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67B75B6" w14:textId="77777777" w:rsidR="001C3BCC" w:rsidRPr="000C7C51" w:rsidRDefault="001C3BCC" w:rsidP="00EA11D4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295FA707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2250" w:type="dxa"/>
          </w:tcPr>
          <w:p w14:paraId="55977E33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2900" w:type="dxa"/>
          </w:tcPr>
          <w:p w14:paraId="2FD14F62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</w:tr>
      <w:tr w:rsidR="001C3BCC" w:rsidRPr="000C7C51" w14:paraId="35CA9CAF" w14:textId="77777777" w:rsidTr="00EA11D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2D6E9C" w14:textId="795641F7" w:rsidR="001C3BCC" w:rsidRPr="000C7C51" w:rsidRDefault="001C3BCC" w:rsidP="00EA11D4">
            <w:pPr>
              <w:pStyle w:val="tabletext11"/>
              <w:jc w:val="right"/>
            </w:pPr>
            <w:r w:rsidRPr="001C3BCC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F90F3E" w14:textId="77777777" w:rsidR="001C3BCC" w:rsidRPr="000C7C51" w:rsidRDefault="001C3BCC" w:rsidP="00EA11D4">
            <w:pPr>
              <w:pStyle w:val="tabletext11"/>
            </w:pPr>
            <w:r w:rsidRPr="000C7C51">
              <w:t>Theft is subject to a $100 per car/$500 per occurrence deductible.</w:t>
            </w:r>
          </w:p>
        </w:tc>
      </w:tr>
      <w:tr w:rsidR="001C3BCC" w:rsidRPr="000C7C51" w14:paraId="313416D0" w14:textId="77777777" w:rsidTr="00EA11D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E9B347" w14:textId="77777777" w:rsidR="001C3BCC" w:rsidRPr="000C7C51" w:rsidRDefault="001C3BCC" w:rsidP="00EA11D4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F6C21" w14:textId="77777777" w:rsidR="001C3BCC" w:rsidRPr="000C7C51" w:rsidRDefault="001C3BCC" w:rsidP="00EA11D4">
            <w:pPr>
              <w:pStyle w:val="tabletext11"/>
            </w:pPr>
            <w:r w:rsidRPr="000C7C51">
              <w:t xml:space="preserve">See Rule </w:t>
            </w:r>
            <w:r w:rsidRPr="000C7C51">
              <w:rPr>
                <w:b/>
              </w:rPr>
              <w:t>298.</w:t>
            </w:r>
            <w:r w:rsidRPr="000C7C51">
              <w:t xml:space="preserve"> for additional deductible options.</w:t>
            </w:r>
          </w:p>
        </w:tc>
      </w:tr>
    </w:tbl>
    <w:p w14:paraId="365C07E6" w14:textId="77777777" w:rsidR="001C3BCC" w:rsidRPr="000C7C51" w:rsidRDefault="001C3BCC" w:rsidP="001C3BCC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C3BCC" w:rsidRPr="000C7C51" w14:paraId="57F0152F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D056" w14:textId="5ABD3FFC" w:rsidR="001C3BCC" w:rsidRPr="000C7C51" w:rsidRDefault="001C3BCC" w:rsidP="00EA11D4">
            <w:pPr>
              <w:pStyle w:val="tablehead"/>
            </w:pPr>
            <w:r w:rsidRPr="000C7C51">
              <w:t>SPECIFIED CAUSES OF LOSS</w:t>
            </w:r>
            <w:r w:rsidRPr="001C3BCC">
              <w:rPr>
                <w:sz w:val="20"/>
              </w:rPr>
              <w:t>*</w:t>
            </w:r>
          </w:p>
        </w:tc>
      </w:tr>
      <w:tr w:rsidR="001C3BCC" w:rsidRPr="000C7C51" w14:paraId="6EF31692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06990C7" w14:textId="77777777" w:rsidR="001C3BCC" w:rsidRPr="000C7C51" w:rsidRDefault="001C3BCC" w:rsidP="00EA11D4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CE400ED" w14:textId="77777777" w:rsidR="001C3BCC" w:rsidRPr="000C7C51" w:rsidRDefault="001C3BCC" w:rsidP="00EA11D4">
            <w:pPr>
              <w:pStyle w:val="tablehead"/>
            </w:pPr>
            <w:r w:rsidRPr="000C7C51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2046DBF" w14:textId="77777777" w:rsidR="001C3BCC" w:rsidRPr="000C7C51" w:rsidRDefault="001C3BCC" w:rsidP="00EA11D4">
            <w:pPr>
              <w:pStyle w:val="tablehead"/>
            </w:pPr>
            <w:r w:rsidRPr="000C7C51">
              <w:t>Miscellaneous Type Vehicles</w:t>
            </w:r>
          </w:p>
        </w:tc>
      </w:tr>
      <w:tr w:rsidR="001C3BCC" w:rsidRPr="000C7C51" w14:paraId="65AE9712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EB5C53D" w14:textId="77777777" w:rsidR="001C3BCC" w:rsidRPr="000C7C51" w:rsidRDefault="001C3BCC" w:rsidP="00EA11D4">
            <w:pPr>
              <w:pStyle w:val="tablehead"/>
            </w:pPr>
            <w:r w:rsidRPr="000C7C51">
              <w:t>Territory</w:t>
            </w:r>
            <w:r w:rsidRPr="000C7C51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E5CAC13" w14:textId="77777777" w:rsidR="001C3BCC" w:rsidRPr="000C7C51" w:rsidRDefault="001C3BCC" w:rsidP="00EA11D4">
            <w:pPr>
              <w:pStyle w:val="tablehead"/>
            </w:pPr>
            <w:r w:rsidRPr="000C7C5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4421291" w14:textId="77777777" w:rsidR="001C3BCC" w:rsidRPr="000C7C51" w:rsidRDefault="001C3BCC" w:rsidP="00EA11D4">
            <w:pPr>
              <w:pStyle w:val="tablehead"/>
            </w:pPr>
            <w:r w:rsidRPr="000C7C51">
              <w:t>Standard</w:t>
            </w:r>
            <w:r w:rsidRPr="000C7C51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5CF3152" w14:textId="77777777" w:rsidR="001C3BCC" w:rsidRPr="000C7C51" w:rsidRDefault="001C3BCC" w:rsidP="00EA11D4">
            <w:pPr>
              <w:pStyle w:val="tablehead"/>
            </w:pPr>
            <w:r w:rsidRPr="000C7C51">
              <w:t>Non-Standard</w:t>
            </w:r>
            <w:r w:rsidRPr="000C7C51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8A3FF2B" w14:textId="77777777" w:rsidR="001C3BCC" w:rsidRPr="000C7C51" w:rsidRDefault="001C3BCC" w:rsidP="00EA11D4">
            <w:pPr>
              <w:pStyle w:val="tablehead"/>
            </w:pPr>
            <w:r w:rsidRPr="000C7C5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680C913" w14:textId="77777777" w:rsidR="001C3BCC" w:rsidRPr="000C7C51" w:rsidRDefault="001C3BCC" w:rsidP="00EA11D4">
            <w:pPr>
              <w:pStyle w:val="tablehead"/>
            </w:pPr>
            <w:r w:rsidRPr="000C7C51">
              <w:br/>
              <w:t>Open Lots</w:t>
            </w:r>
          </w:p>
        </w:tc>
      </w:tr>
      <w:tr w:rsidR="001C3BCC" w:rsidRPr="000C7C51" w14:paraId="18E736E4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75E67E14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101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267FBEBA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 2.30</w:t>
            </w:r>
          </w:p>
        </w:tc>
        <w:tc>
          <w:tcPr>
            <w:tcW w:w="1480" w:type="dxa"/>
            <w:tcBorders>
              <w:bottom w:val="nil"/>
            </w:tcBorders>
          </w:tcPr>
          <w:p w14:paraId="0DC4A9FC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 2.30</w:t>
            </w:r>
          </w:p>
        </w:tc>
        <w:tc>
          <w:tcPr>
            <w:tcW w:w="1540" w:type="dxa"/>
            <w:tcBorders>
              <w:bottom w:val="nil"/>
            </w:tcBorders>
          </w:tcPr>
          <w:p w14:paraId="4CB9D5CE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2.63</w:t>
            </w:r>
          </w:p>
        </w:tc>
        <w:tc>
          <w:tcPr>
            <w:tcW w:w="1420" w:type="dxa"/>
            <w:tcBorders>
              <w:bottom w:val="nil"/>
            </w:tcBorders>
          </w:tcPr>
          <w:p w14:paraId="104C0E97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1.34</w:t>
            </w:r>
          </w:p>
        </w:tc>
        <w:tc>
          <w:tcPr>
            <w:tcW w:w="1480" w:type="dxa"/>
            <w:tcBorders>
              <w:bottom w:val="nil"/>
            </w:tcBorders>
          </w:tcPr>
          <w:p w14:paraId="50D866A9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1.53</w:t>
            </w:r>
          </w:p>
        </w:tc>
      </w:tr>
      <w:tr w:rsidR="001C3BCC" w:rsidRPr="000C7C51" w14:paraId="028F875D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93185F7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>102,114,115</w:t>
            </w:r>
          </w:p>
        </w:tc>
        <w:tc>
          <w:tcPr>
            <w:tcW w:w="1480" w:type="dxa"/>
            <w:tcBorders>
              <w:bottom w:val="nil"/>
            </w:tcBorders>
          </w:tcPr>
          <w:p w14:paraId="7BED5D52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2.46</w:t>
            </w:r>
          </w:p>
        </w:tc>
        <w:tc>
          <w:tcPr>
            <w:tcW w:w="1480" w:type="dxa"/>
            <w:tcBorders>
              <w:bottom w:val="nil"/>
            </w:tcBorders>
          </w:tcPr>
          <w:p w14:paraId="5C221816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2.64</w:t>
            </w:r>
          </w:p>
        </w:tc>
        <w:tc>
          <w:tcPr>
            <w:tcW w:w="1540" w:type="dxa"/>
            <w:tcBorders>
              <w:bottom w:val="nil"/>
            </w:tcBorders>
          </w:tcPr>
          <w:p w14:paraId="2302E33A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3.02</w:t>
            </w:r>
          </w:p>
        </w:tc>
        <w:tc>
          <w:tcPr>
            <w:tcW w:w="1420" w:type="dxa"/>
            <w:tcBorders>
              <w:bottom w:val="nil"/>
            </w:tcBorders>
          </w:tcPr>
          <w:p w14:paraId="40D3FCBD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1.34</w:t>
            </w:r>
          </w:p>
        </w:tc>
        <w:tc>
          <w:tcPr>
            <w:tcW w:w="1480" w:type="dxa"/>
            <w:tcBorders>
              <w:bottom w:val="nil"/>
            </w:tcBorders>
          </w:tcPr>
          <w:p w14:paraId="1F93C23E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1.53</w:t>
            </w:r>
          </w:p>
        </w:tc>
      </w:tr>
      <w:tr w:rsidR="001C3BCC" w:rsidRPr="000C7C51" w14:paraId="642CC4EC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748AF29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>ALL OTHER</w:t>
            </w:r>
          </w:p>
        </w:tc>
        <w:tc>
          <w:tcPr>
            <w:tcW w:w="1480" w:type="dxa"/>
          </w:tcPr>
          <w:p w14:paraId="1A749077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1.79</w:t>
            </w:r>
          </w:p>
        </w:tc>
        <w:tc>
          <w:tcPr>
            <w:tcW w:w="1480" w:type="dxa"/>
          </w:tcPr>
          <w:p w14:paraId="04D6E42D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1.98</w:t>
            </w:r>
          </w:p>
        </w:tc>
        <w:tc>
          <w:tcPr>
            <w:tcW w:w="1540" w:type="dxa"/>
          </w:tcPr>
          <w:p w14:paraId="42FC35A4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2.22</w:t>
            </w:r>
          </w:p>
        </w:tc>
        <w:tc>
          <w:tcPr>
            <w:tcW w:w="1420" w:type="dxa"/>
          </w:tcPr>
          <w:p w14:paraId="60A29D42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1.34</w:t>
            </w:r>
          </w:p>
        </w:tc>
        <w:tc>
          <w:tcPr>
            <w:tcW w:w="1480" w:type="dxa"/>
          </w:tcPr>
          <w:p w14:paraId="5977CE28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1.53</w:t>
            </w:r>
          </w:p>
        </w:tc>
      </w:tr>
      <w:tr w:rsidR="001C3BCC" w:rsidRPr="000C7C51" w14:paraId="03581E0F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48B7D42" w14:textId="77777777" w:rsidR="001C3BCC" w:rsidRPr="000C7C51" w:rsidRDefault="001C3BCC" w:rsidP="00EA11D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651198E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1480" w:type="dxa"/>
          </w:tcPr>
          <w:p w14:paraId="404E287D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1540" w:type="dxa"/>
          </w:tcPr>
          <w:p w14:paraId="11741D54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1420" w:type="dxa"/>
          </w:tcPr>
          <w:p w14:paraId="2E95D1CB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1480" w:type="dxa"/>
          </w:tcPr>
          <w:p w14:paraId="449E2E04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</w:tr>
      <w:tr w:rsidR="001C3BCC" w:rsidRPr="000C7C51" w14:paraId="6542A3A6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85C751" w14:textId="7708A615" w:rsidR="001C3BCC" w:rsidRPr="000C7C51" w:rsidRDefault="001C3BCC" w:rsidP="00EA11D4">
            <w:pPr>
              <w:pStyle w:val="tabletext11"/>
              <w:jc w:val="right"/>
            </w:pPr>
            <w:r w:rsidRPr="001C3BCC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3C4C29" w14:textId="77777777" w:rsidR="001C3BCC" w:rsidRPr="000C7C51" w:rsidRDefault="001C3BCC" w:rsidP="00EA11D4">
            <w:pPr>
              <w:pStyle w:val="tabletext11"/>
            </w:pPr>
            <w:r w:rsidRPr="000C7C51">
              <w:t>Theft and Mischief or Vandalism are subject to a $100 per car/$500 per occurrence deductible.</w:t>
            </w:r>
          </w:p>
        </w:tc>
      </w:tr>
      <w:tr w:rsidR="001C3BCC" w:rsidRPr="000C7C51" w14:paraId="3ACA6967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8D0094" w14:textId="77777777" w:rsidR="001C3BCC" w:rsidRPr="000C7C51" w:rsidRDefault="001C3BCC" w:rsidP="00EA11D4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C0F78" w14:textId="77777777" w:rsidR="001C3BCC" w:rsidRPr="000C7C51" w:rsidRDefault="001C3BCC" w:rsidP="00EA11D4">
            <w:pPr>
              <w:pStyle w:val="tabletext11"/>
            </w:pPr>
            <w:r w:rsidRPr="000C7C51">
              <w:t xml:space="preserve">See Rule </w:t>
            </w:r>
            <w:r w:rsidRPr="000C7C51">
              <w:rPr>
                <w:b/>
              </w:rPr>
              <w:t>298.</w:t>
            </w:r>
            <w:r w:rsidRPr="000C7C51">
              <w:t xml:space="preserve"> for additional deductible options.</w:t>
            </w:r>
          </w:p>
        </w:tc>
      </w:tr>
    </w:tbl>
    <w:p w14:paraId="023A6319" w14:textId="77777777" w:rsidR="001C3BCC" w:rsidRPr="000C7C51" w:rsidRDefault="001C3BCC" w:rsidP="001C3BCC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C3BCC" w:rsidRPr="000C7C51" w14:paraId="175E36FE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85EEC" w14:textId="0625D80C" w:rsidR="001C3BCC" w:rsidRPr="000C7C51" w:rsidRDefault="001C3BCC" w:rsidP="00EA11D4">
            <w:pPr>
              <w:pStyle w:val="tablehead"/>
            </w:pPr>
            <w:r w:rsidRPr="000C7C51">
              <w:t>LIMITED SPECIFIED CAUSES OF LOSS</w:t>
            </w:r>
            <w:r w:rsidRPr="001C3BCC">
              <w:rPr>
                <w:sz w:val="20"/>
              </w:rPr>
              <w:t>*</w:t>
            </w:r>
          </w:p>
        </w:tc>
      </w:tr>
      <w:tr w:rsidR="001C3BCC" w:rsidRPr="000C7C51" w14:paraId="0ED7C3EE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4705BAF" w14:textId="77777777" w:rsidR="001C3BCC" w:rsidRPr="000C7C51" w:rsidRDefault="001C3BCC" w:rsidP="00EA11D4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579FEE6" w14:textId="77777777" w:rsidR="001C3BCC" w:rsidRPr="000C7C51" w:rsidRDefault="001C3BCC" w:rsidP="00EA11D4">
            <w:pPr>
              <w:pStyle w:val="tablehead"/>
            </w:pPr>
            <w:r w:rsidRPr="000C7C51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24348B7B" w14:textId="77777777" w:rsidR="001C3BCC" w:rsidRPr="000C7C51" w:rsidRDefault="001C3BCC" w:rsidP="00EA11D4">
            <w:pPr>
              <w:pStyle w:val="tablehead"/>
            </w:pPr>
            <w:r w:rsidRPr="000C7C51">
              <w:t>Miscellaneous Type Vehicles</w:t>
            </w:r>
          </w:p>
        </w:tc>
      </w:tr>
      <w:tr w:rsidR="001C3BCC" w:rsidRPr="000C7C51" w14:paraId="4E457917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843790" w14:textId="77777777" w:rsidR="001C3BCC" w:rsidRPr="000C7C51" w:rsidRDefault="001C3BCC" w:rsidP="00EA11D4">
            <w:pPr>
              <w:pStyle w:val="tablehead"/>
            </w:pPr>
            <w:r w:rsidRPr="000C7C51">
              <w:t>Territory</w:t>
            </w:r>
            <w:r w:rsidRPr="000C7C51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9544856" w14:textId="77777777" w:rsidR="001C3BCC" w:rsidRPr="000C7C51" w:rsidRDefault="001C3BCC" w:rsidP="00EA11D4">
            <w:pPr>
              <w:pStyle w:val="tablehead"/>
            </w:pPr>
            <w:r w:rsidRPr="000C7C5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167C77C" w14:textId="77777777" w:rsidR="001C3BCC" w:rsidRPr="000C7C51" w:rsidRDefault="001C3BCC" w:rsidP="00EA11D4">
            <w:pPr>
              <w:pStyle w:val="tablehead"/>
            </w:pPr>
            <w:r w:rsidRPr="000C7C51">
              <w:t>Standard</w:t>
            </w:r>
            <w:r w:rsidRPr="000C7C51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155CBB63" w14:textId="77777777" w:rsidR="001C3BCC" w:rsidRPr="000C7C51" w:rsidRDefault="001C3BCC" w:rsidP="00EA11D4">
            <w:pPr>
              <w:pStyle w:val="tablehead"/>
            </w:pPr>
            <w:r w:rsidRPr="000C7C51">
              <w:t>Non-Standard</w:t>
            </w:r>
            <w:r w:rsidRPr="000C7C51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218D888D" w14:textId="77777777" w:rsidR="001C3BCC" w:rsidRPr="000C7C51" w:rsidRDefault="001C3BCC" w:rsidP="00EA11D4">
            <w:pPr>
              <w:pStyle w:val="tablehead"/>
            </w:pPr>
            <w:r w:rsidRPr="000C7C5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DBC5CEB" w14:textId="77777777" w:rsidR="001C3BCC" w:rsidRPr="000C7C51" w:rsidRDefault="001C3BCC" w:rsidP="00EA11D4">
            <w:pPr>
              <w:pStyle w:val="tablehead"/>
            </w:pPr>
            <w:r w:rsidRPr="000C7C51">
              <w:br/>
              <w:t>Open Lots</w:t>
            </w:r>
          </w:p>
        </w:tc>
      </w:tr>
      <w:tr w:rsidR="001C3BCC" w:rsidRPr="000C7C51" w14:paraId="57E8F610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A433967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101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5FFDFA49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2.01</w:t>
            </w:r>
          </w:p>
        </w:tc>
        <w:tc>
          <w:tcPr>
            <w:tcW w:w="1480" w:type="dxa"/>
            <w:tcBorders>
              <w:bottom w:val="nil"/>
            </w:tcBorders>
          </w:tcPr>
          <w:p w14:paraId="2D77A281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2.14</w:t>
            </w:r>
          </w:p>
        </w:tc>
        <w:tc>
          <w:tcPr>
            <w:tcW w:w="1540" w:type="dxa"/>
            <w:tcBorders>
              <w:bottom w:val="nil"/>
            </w:tcBorders>
          </w:tcPr>
          <w:p w14:paraId="61A1FC7D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2.46</w:t>
            </w:r>
          </w:p>
        </w:tc>
        <w:tc>
          <w:tcPr>
            <w:tcW w:w="1420" w:type="dxa"/>
            <w:tcBorders>
              <w:bottom w:val="nil"/>
            </w:tcBorders>
          </w:tcPr>
          <w:p w14:paraId="1E602825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1.17</w:t>
            </w:r>
          </w:p>
        </w:tc>
        <w:tc>
          <w:tcPr>
            <w:tcW w:w="1480" w:type="dxa"/>
            <w:tcBorders>
              <w:bottom w:val="nil"/>
            </w:tcBorders>
          </w:tcPr>
          <w:p w14:paraId="69F0DA06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br/>
            </w:r>
            <w:r w:rsidRPr="000C7C51">
              <w:br/>
              <w:t>$  1.34</w:t>
            </w:r>
          </w:p>
        </w:tc>
      </w:tr>
      <w:tr w:rsidR="001C3BCC" w:rsidRPr="000C7C51" w14:paraId="05D0768F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F34B482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>102,114,115</w:t>
            </w:r>
          </w:p>
        </w:tc>
        <w:tc>
          <w:tcPr>
            <w:tcW w:w="1480" w:type="dxa"/>
            <w:tcBorders>
              <w:bottom w:val="nil"/>
            </w:tcBorders>
          </w:tcPr>
          <w:p w14:paraId="43FD99E5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2.30</w:t>
            </w:r>
          </w:p>
        </w:tc>
        <w:tc>
          <w:tcPr>
            <w:tcW w:w="1480" w:type="dxa"/>
            <w:tcBorders>
              <w:bottom w:val="nil"/>
            </w:tcBorders>
          </w:tcPr>
          <w:p w14:paraId="7305C8A5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2.46</w:t>
            </w:r>
          </w:p>
        </w:tc>
        <w:tc>
          <w:tcPr>
            <w:tcW w:w="1540" w:type="dxa"/>
            <w:tcBorders>
              <w:bottom w:val="nil"/>
            </w:tcBorders>
          </w:tcPr>
          <w:p w14:paraId="3FEF55B5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2.82</w:t>
            </w:r>
          </w:p>
        </w:tc>
        <w:tc>
          <w:tcPr>
            <w:tcW w:w="1420" w:type="dxa"/>
            <w:tcBorders>
              <w:bottom w:val="nil"/>
            </w:tcBorders>
          </w:tcPr>
          <w:p w14:paraId="5BB7CCA8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1.17</w:t>
            </w:r>
          </w:p>
        </w:tc>
        <w:tc>
          <w:tcPr>
            <w:tcW w:w="1480" w:type="dxa"/>
            <w:tcBorders>
              <w:bottom w:val="nil"/>
            </w:tcBorders>
          </w:tcPr>
          <w:p w14:paraId="353322F2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1.34</w:t>
            </w:r>
          </w:p>
        </w:tc>
      </w:tr>
      <w:tr w:rsidR="001C3BCC" w:rsidRPr="000C7C51" w14:paraId="4183C078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960FADB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>ALL OTHER</w:t>
            </w:r>
          </w:p>
        </w:tc>
        <w:tc>
          <w:tcPr>
            <w:tcW w:w="1480" w:type="dxa"/>
          </w:tcPr>
          <w:p w14:paraId="08847229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1.67</w:t>
            </w:r>
          </w:p>
        </w:tc>
        <w:tc>
          <w:tcPr>
            <w:tcW w:w="1480" w:type="dxa"/>
          </w:tcPr>
          <w:p w14:paraId="5C1C5720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1.79</w:t>
            </w:r>
          </w:p>
        </w:tc>
        <w:tc>
          <w:tcPr>
            <w:tcW w:w="1540" w:type="dxa"/>
          </w:tcPr>
          <w:p w14:paraId="4647445C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2.03</w:t>
            </w:r>
          </w:p>
        </w:tc>
        <w:tc>
          <w:tcPr>
            <w:tcW w:w="1420" w:type="dxa"/>
          </w:tcPr>
          <w:p w14:paraId="3716602E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1.17</w:t>
            </w:r>
          </w:p>
        </w:tc>
        <w:tc>
          <w:tcPr>
            <w:tcW w:w="1480" w:type="dxa"/>
          </w:tcPr>
          <w:p w14:paraId="7074879F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1.34</w:t>
            </w:r>
          </w:p>
        </w:tc>
      </w:tr>
      <w:tr w:rsidR="001C3BCC" w:rsidRPr="000C7C51" w14:paraId="30B1C3E8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67B9009" w14:textId="77777777" w:rsidR="001C3BCC" w:rsidRPr="000C7C51" w:rsidRDefault="001C3BCC" w:rsidP="00EA11D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D519E4E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1480" w:type="dxa"/>
          </w:tcPr>
          <w:p w14:paraId="3F330C0C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1540" w:type="dxa"/>
          </w:tcPr>
          <w:p w14:paraId="24620FFD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1420" w:type="dxa"/>
          </w:tcPr>
          <w:p w14:paraId="610C1867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  <w:tc>
          <w:tcPr>
            <w:tcW w:w="1480" w:type="dxa"/>
          </w:tcPr>
          <w:p w14:paraId="281109CD" w14:textId="77777777" w:rsidR="001C3BCC" w:rsidRPr="000C7C51" w:rsidRDefault="001C3BCC" w:rsidP="00EA11D4">
            <w:pPr>
              <w:pStyle w:val="tabletext00"/>
              <w:jc w:val="center"/>
            </w:pPr>
            <w:r w:rsidRPr="000C7C51">
              <w:t xml:space="preserve">       </w:t>
            </w:r>
          </w:p>
        </w:tc>
      </w:tr>
      <w:tr w:rsidR="001C3BCC" w:rsidRPr="000C7C51" w14:paraId="1A97CBA6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B56B3B" w14:textId="00D3116E" w:rsidR="001C3BCC" w:rsidRPr="000C7C51" w:rsidRDefault="001C3BCC" w:rsidP="00EA11D4">
            <w:pPr>
              <w:pStyle w:val="tabletext11"/>
              <w:jc w:val="right"/>
            </w:pPr>
            <w:r w:rsidRPr="001C3BCC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DF8902" w14:textId="77777777" w:rsidR="001C3BCC" w:rsidRPr="000C7C51" w:rsidRDefault="001C3BCC" w:rsidP="00EA11D4">
            <w:pPr>
              <w:pStyle w:val="tabletext11"/>
            </w:pPr>
            <w:r w:rsidRPr="000C7C51">
              <w:t>Theft is subject to a $100 per car/$500 per occurrence deductible.</w:t>
            </w:r>
          </w:p>
        </w:tc>
      </w:tr>
      <w:tr w:rsidR="001C3BCC" w:rsidRPr="000C7C51" w14:paraId="046CE33E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6C6271" w14:textId="77777777" w:rsidR="001C3BCC" w:rsidRPr="000C7C51" w:rsidRDefault="001C3BCC" w:rsidP="00EA11D4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64CC" w14:textId="77777777" w:rsidR="001C3BCC" w:rsidRPr="000C7C51" w:rsidRDefault="001C3BCC" w:rsidP="00EA11D4">
            <w:pPr>
              <w:pStyle w:val="tabletext11"/>
            </w:pPr>
            <w:r w:rsidRPr="000C7C51">
              <w:t xml:space="preserve">See Rule </w:t>
            </w:r>
            <w:r w:rsidRPr="000C7C51">
              <w:rPr>
                <w:b/>
              </w:rPr>
              <w:t>298.</w:t>
            </w:r>
            <w:r w:rsidRPr="000C7C51">
              <w:t xml:space="preserve"> for additional deductible options.</w:t>
            </w:r>
          </w:p>
        </w:tc>
      </w:tr>
    </w:tbl>
    <w:p w14:paraId="5EF40C60" w14:textId="698D4F82" w:rsidR="001C3BCC" w:rsidRDefault="001C3BCC" w:rsidP="001C3BCC">
      <w:pPr>
        <w:pStyle w:val="isonormal"/>
      </w:pPr>
    </w:p>
    <w:p w14:paraId="6D302F2D" w14:textId="6C8EC256" w:rsidR="001C3BCC" w:rsidRDefault="001C3BCC" w:rsidP="001C3BCC">
      <w:pPr>
        <w:pStyle w:val="isonormal"/>
        <w:jc w:val="left"/>
      </w:pPr>
    </w:p>
    <w:p w14:paraId="2A0935DA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E63C210" w14:textId="77777777" w:rsidR="001C3BCC" w:rsidRPr="00C2544E" w:rsidRDefault="001C3BCC" w:rsidP="001C3BCC">
      <w:pPr>
        <w:pStyle w:val="subcap"/>
      </w:pPr>
      <w:r w:rsidRPr="00C2544E">
        <w:lastRenderedPageBreak/>
        <w:t>ALL TERRITORIES</w:t>
      </w:r>
    </w:p>
    <w:p w14:paraId="1418BFCC" w14:textId="77777777" w:rsidR="001C3BCC" w:rsidRPr="00C2544E" w:rsidRDefault="001C3BCC" w:rsidP="001C3BCC">
      <w:pPr>
        <w:pStyle w:val="isonormal"/>
      </w:pPr>
    </w:p>
    <w:p w14:paraId="1482C2BD" w14:textId="77777777" w:rsidR="001C3BCC" w:rsidRPr="00C2544E" w:rsidRDefault="001C3BCC" w:rsidP="001C3BCC">
      <w:pPr>
        <w:pStyle w:val="isonormal"/>
        <w:sectPr w:rsidR="001C3BCC" w:rsidRPr="00C2544E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7758707" w14:textId="77777777" w:rsidR="001C3BCC" w:rsidRPr="00C2544E" w:rsidRDefault="001C3BCC" w:rsidP="001C3BCC">
      <w:pPr>
        <w:pStyle w:val="boxrule"/>
        <w:rPr>
          <w:b w:val="0"/>
        </w:rPr>
      </w:pPr>
      <w:r w:rsidRPr="00C2544E">
        <w:t xml:space="preserve">249.  AUTO DEALERS – PREMIUM DEVELOPMENT </w:t>
      </w:r>
      <w:r w:rsidRPr="00C2544E">
        <w:tab/>
      </w:r>
      <w:r w:rsidRPr="00C2544E">
        <w:rPr>
          <w:b w:val="0"/>
        </w:rPr>
        <w:t>(Cont'd)</w:t>
      </w:r>
    </w:p>
    <w:p w14:paraId="72CA047C" w14:textId="77777777" w:rsidR="001C3BCC" w:rsidRPr="00C2544E" w:rsidRDefault="001C3BCC" w:rsidP="001C3BCC">
      <w:pPr>
        <w:pStyle w:val="isonormal"/>
      </w:pPr>
    </w:p>
    <w:p w14:paraId="4B1B0D72" w14:textId="77777777" w:rsidR="001C3BCC" w:rsidRPr="00C2544E" w:rsidRDefault="001C3BCC" w:rsidP="001C3BCC">
      <w:pPr>
        <w:pStyle w:val="isonormal"/>
        <w:sectPr w:rsidR="001C3BCC" w:rsidRPr="00C2544E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1C3BCC" w:rsidRPr="00C2544E" w14:paraId="0A0D19E0" w14:textId="77777777" w:rsidTr="00EA11D4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FA6C1" w14:textId="70B514D8" w:rsidR="001C3BCC" w:rsidRPr="00C2544E" w:rsidRDefault="001C3BCC" w:rsidP="00EA11D4">
            <w:pPr>
              <w:pStyle w:val="tablehead"/>
            </w:pPr>
            <w:r w:rsidRPr="00C2544E">
              <w:t>COMPREHENSIVE</w:t>
            </w:r>
            <w:r w:rsidRPr="001C3BCC">
              <w:rPr>
                <w:sz w:val="20"/>
              </w:rPr>
              <w:t>*</w:t>
            </w:r>
          </w:p>
        </w:tc>
      </w:tr>
      <w:tr w:rsidR="001C3BCC" w:rsidRPr="00C2544E" w14:paraId="21854382" w14:textId="77777777" w:rsidTr="00EA11D4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A65F19" w14:textId="77777777" w:rsidR="001C3BCC" w:rsidRPr="00C2544E" w:rsidRDefault="001C3BCC" w:rsidP="00EA11D4">
            <w:pPr>
              <w:pStyle w:val="tablehead"/>
            </w:pPr>
          </w:p>
          <w:p w14:paraId="109B08D1" w14:textId="77777777" w:rsidR="001C3BCC" w:rsidRPr="00C2544E" w:rsidRDefault="001C3BCC" w:rsidP="00EA11D4">
            <w:pPr>
              <w:pStyle w:val="tablehead"/>
            </w:pPr>
            <w:r w:rsidRPr="00C2544E">
              <w:br/>
              <w:t>Territory</w:t>
            </w:r>
            <w:r w:rsidRPr="00C2544E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DFF63" w14:textId="77777777" w:rsidR="001C3BCC" w:rsidRPr="00C2544E" w:rsidRDefault="001C3BCC" w:rsidP="00EA11D4">
            <w:pPr>
              <w:pStyle w:val="tablehead"/>
            </w:pPr>
            <w:r w:rsidRPr="00C2544E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B3B0C" w14:textId="77777777" w:rsidR="001C3BCC" w:rsidRPr="00C2544E" w:rsidRDefault="001C3BCC" w:rsidP="00EA11D4">
            <w:pPr>
              <w:pStyle w:val="tablehead"/>
            </w:pPr>
            <w:r w:rsidRPr="00C2544E">
              <w:t>Miscellaneous Type Vehicles</w:t>
            </w:r>
          </w:p>
        </w:tc>
      </w:tr>
      <w:tr w:rsidR="001C3BCC" w:rsidRPr="00C2544E" w14:paraId="114F167B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07B875B" w14:textId="77777777" w:rsidR="001C3BCC" w:rsidRPr="00C2544E" w:rsidRDefault="001C3BCC" w:rsidP="00EA11D4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6E045937" w14:textId="77777777" w:rsidR="001C3BCC" w:rsidRPr="00C2544E" w:rsidRDefault="001C3BCC" w:rsidP="00EA11D4">
            <w:pPr>
              <w:pStyle w:val="tablehead"/>
            </w:pPr>
            <w:r w:rsidRPr="00C2544E">
              <w:br/>
            </w:r>
            <w:r w:rsidRPr="00C2544E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37DF84CC" w14:textId="77777777" w:rsidR="001C3BCC" w:rsidRPr="00C2544E" w:rsidRDefault="001C3BCC" w:rsidP="00EA11D4">
            <w:pPr>
              <w:pStyle w:val="tablehead"/>
            </w:pPr>
            <w:r w:rsidRPr="00C2544E">
              <w:br/>
              <w:t>Standard</w:t>
            </w:r>
            <w:r w:rsidRPr="00C2544E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14F65CA8" w14:textId="77777777" w:rsidR="001C3BCC" w:rsidRPr="00C2544E" w:rsidRDefault="001C3BCC" w:rsidP="00EA11D4">
            <w:pPr>
              <w:pStyle w:val="tablehead"/>
            </w:pPr>
            <w:r w:rsidRPr="00C2544E">
              <w:br/>
              <w:t>Non-Standard</w:t>
            </w:r>
            <w:r w:rsidRPr="00C2544E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4A4D44A4" w14:textId="77777777" w:rsidR="001C3BCC" w:rsidRPr="00C2544E" w:rsidRDefault="001C3BCC" w:rsidP="00EA11D4">
            <w:pPr>
              <w:pStyle w:val="tablehead"/>
            </w:pPr>
            <w:r w:rsidRPr="00C2544E">
              <w:br/>
            </w:r>
            <w:r w:rsidRPr="00C2544E">
              <w:br/>
              <w:t>Buildings And Open Lots</w:t>
            </w:r>
          </w:p>
        </w:tc>
      </w:tr>
      <w:tr w:rsidR="001C3BCC" w:rsidRPr="00C2544E" w14:paraId="730278EC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21E2A6D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br/>
            </w:r>
            <w:r w:rsidRPr="00C2544E">
              <w:br/>
              <w:t>101</w:t>
            </w:r>
          </w:p>
        </w:tc>
        <w:tc>
          <w:tcPr>
            <w:tcW w:w="1440" w:type="dxa"/>
            <w:tcBorders>
              <w:bottom w:val="nil"/>
            </w:tcBorders>
          </w:tcPr>
          <w:p w14:paraId="7A4E64D8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br/>
            </w:r>
            <w:r w:rsidRPr="00C2544E">
              <w:br/>
              <w:t>$  2.53</w:t>
            </w:r>
          </w:p>
        </w:tc>
        <w:tc>
          <w:tcPr>
            <w:tcW w:w="1620" w:type="dxa"/>
            <w:tcBorders>
              <w:bottom w:val="nil"/>
            </w:tcBorders>
          </w:tcPr>
          <w:p w14:paraId="2C7FBD16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br/>
            </w:r>
            <w:r w:rsidRPr="00C2544E">
              <w:br/>
              <w:t>$  2.78</w:t>
            </w:r>
          </w:p>
        </w:tc>
        <w:tc>
          <w:tcPr>
            <w:tcW w:w="1440" w:type="dxa"/>
            <w:tcBorders>
              <w:bottom w:val="nil"/>
            </w:tcBorders>
          </w:tcPr>
          <w:p w14:paraId="3B85D055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br/>
            </w:r>
            <w:r w:rsidRPr="00C2544E">
              <w:br/>
              <w:t>$  3.09</w:t>
            </w:r>
          </w:p>
        </w:tc>
        <w:tc>
          <w:tcPr>
            <w:tcW w:w="3000" w:type="dxa"/>
            <w:tcBorders>
              <w:bottom w:val="nil"/>
            </w:tcBorders>
          </w:tcPr>
          <w:p w14:paraId="17961078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br/>
            </w:r>
            <w:r w:rsidRPr="00C2544E">
              <w:br/>
              <w:t>$  1.98</w:t>
            </w:r>
          </w:p>
        </w:tc>
      </w:tr>
      <w:tr w:rsidR="001C3BCC" w:rsidRPr="00C2544E" w14:paraId="5E048457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0E5F1D1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>102,114,115</w:t>
            </w:r>
          </w:p>
        </w:tc>
        <w:tc>
          <w:tcPr>
            <w:tcW w:w="1440" w:type="dxa"/>
            <w:tcBorders>
              <w:bottom w:val="nil"/>
            </w:tcBorders>
          </w:tcPr>
          <w:p w14:paraId="507AB0F9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2.82</w:t>
            </w:r>
          </w:p>
        </w:tc>
        <w:tc>
          <w:tcPr>
            <w:tcW w:w="1620" w:type="dxa"/>
            <w:tcBorders>
              <w:bottom w:val="nil"/>
            </w:tcBorders>
          </w:tcPr>
          <w:p w14:paraId="0DE41654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3.09</w:t>
            </w:r>
          </w:p>
        </w:tc>
        <w:tc>
          <w:tcPr>
            <w:tcW w:w="1440" w:type="dxa"/>
            <w:tcBorders>
              <w:bottom w:val="nil"/>
            </w:tcBorders>
          </w:tcPr>
          <w:p w14:paraId="02394E24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3.49</w:t>
            </w:r>
          </w:p>
        </w:tc>
        <w:tc>
          <w:tcPr>
            <w:tcW w:w="3000" w:type="dxa"/>
            <w:tcBorders>
              <w:bottom w:val="nil"/>
            </w:tcBorders>
          </w:tcPr>
          <w:p w14:paraId="6B776257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1.98</w:t>
            </w:r>
          </w:p>
        </w:tc>
      </w:tr>
      <w:tr w:rsidR="001C3BCC" w:rsidRPr="00C2544E" w14:paraId="00C79CC3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E55DB30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>ALL OTHER</w:t>
            </w:r>
          </w:p>
        </w:tc>
        <w:tc>
          <w:tcPr>
            <w:tcW w:w="1440" w:type="dxa"/>
          </w:tcPr>
          <w:p w14:paraId="6EC6BB9E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2.19</w:t>
            </w:r>
          </w:p>
        </w:tc>
        <w:tc>
          <w:tcPr>
            <w:tcW w:w="1620" w:type="dxa"/>
          </w:tcPr>
          <w:p w14:paraId="59188DEA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2.46</w:t>
            </w:r>
          </w:p>
        </w:tc>
        <w:tc>
          <w:tcPr>
            <w:tcW w:w="1440" w:type="dxa"/>
          </w:tcPr>
          <w:p w14:paraId="1E092B0B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2.66</w:t>
            </w:r>
          </w:p>
        </w:tc>
        <w:tc>
          <w:tcPr>
            <w:tcW w:w="3000" w:type="dxa"/>
          </w:tcPr>
          <w:p w14:paraId="60C50116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1.98</w:t>
            </w:r>
          </w:p>
        </w:tc>
      </w:tr>
      <w:tr w:rsidR="001C3BCC" w:rsidRPr="00C2544E" w14:paraId="41430530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4D58A4F" w14:textId="77777777" w:rsidR="001C3BCC" w:rsidRPr="00C2544E" w:rsidRDefault="001C3BCC" w:rsidP="00EA11D4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F27A549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    </w:t>
            </w:r>
          </w:p>
        </w:tc>
        <w:tc>
          <w:tcPr>
            <w:tcW w:w="1620" w:type="dxa"/>
          </w:tcPr>
          <w:p w14:paraId="7EFCA369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    </w:t>
            </w:r>
          </w:p>
        </w:tc>
        <w:tc>
          <w:tcPr>
            <w:tcW w:w="1440" w:type="dxa"/>
          </w:tcPr>
          <w:p w14:paraId="3D15F56D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    </w:t>
            </w:r>
          </w:p>
        </w:tc>
        <w:tc>
          <w:tcPr>
            <w:tcW w:w="3000" w:type="dxa"/>
          </w:tcPr>
          <w:p w14:paraId="0E753370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    </w:t>
            </w:r>
          </w:p>
        </w:tc>
      </w:tr>
      <w:tr w:rsidR="001C3BCC" w:rsidRPr="00C2544E" w14:paraId="639F90E5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2AD070" w14:textId="4C9B3F71" w:rsidR="001C3BCC" w:rsidRPr="00C2544E" w:rsidRDefault="001C3BCC" w:rsidP="00EA11D4">
            <w:pPr>
              <w:pStyle w:val="tabletext11"/>
              <w:jc w:val="right"/>
            </w:pPr>
            <w:r w:rsidRPr="001C3BCC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8B35E6" w14:textId="77777777" w:rsidR="001C3BCC" w:rsidRPr="00C2544E" w:rsidRDefault="001C3BCC" w:rsidP="00EA11D4">
            <w:pPr>
              <w:pStyle w:val="tabletext11"/>
            </w:pPr>
            <w:r w:rsidRPr="00C2544E">
              <w:t>Theft and Mischief or Vandalism are subject to a $100 per car/$500 per occurrence deductible.</w:t>
            </w:r>
          </w:p>
        </w:tc>
      </w:tr>
      <w:tr w:rsidR="001C3BCC" w:rsidRPr="00C2544E" w14:paraId="15F2BB98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8680F2" w14:textId="77777777" w:rsidR="001C3BCC" w:rsidRPr="00C2544E" w:rsidRDefault="001C3BCC" w:rsidP="00EA11D4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DC95C" w14:textId="77777777" w:rsidR="001C3BCC" w:rsidRPr="00C2544E" w:rsidRDefault="001C3BCC" w:rsidP="00EA11D4">
            <w:pPr>
              <w:pStyle w:val="tabletext11"/>
            </w:pPr>
            <w:r w:rsidRPr="00C2544E">
              <w:t xml:space="preserve">See Rule </w:t>
            </w:r>
            <w:r w:rsidRPr="00C2544E">
              <w:rPr>
                <w:b/>
              </w:rPr>
              <w:t>298.</w:t>
            </w:r>
            <w:r w:rsidRPr="00C2544E">
              <w:t xml:space="preserve"> for additional deductible options.</w:t>
            </w:r>
          </w:p>
        </w:tc>
      </w:tr>
    </w:tbl>
    <w:p w14:paraId="1C1382B9" w14:textId="77777777" w:rsidR="001C3BCC" w:rsidRPr="00C2544E" w:rsidRDefault="001C3BCC" w:rsidP="001C3BCC">
      <w:pPr>
        <w:pStyle w:val="isonormal"/>
      </w:pPr>
    </w:p>
    <w:p w14:paraId="338AB824" w14:textId="77777777" w:rsidR="001C3BCC" w:rsidRPr="00C2544E" w:rsidRDefault="001C3BCC" w:rsidP="001C3BCC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1C3BCC" w:rsidRPr="00C2544E" w14:paraId="5067FFCD" w14:textId="77777777" w:rsidTr="00EA11D4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71B1C" w14:textId="77777777" w:rsidR="001C3BCC" w:rsidRPr="00C2544E" w:rsidRDefault="001C3BCC" w:rsidP="00EA11D4">
            <w:pPr>
              <w:pStyle w:val="tablehead"/>
              <w:rPr>
                <w:b w:val="0"/>
              </w:rPr>
            </w:pPr>
            <w:r w:rsidRPr="00C2544E">
              <w:t>BLANKET COLLISION</w:t>
            </w:r>
          </w:p>
        </w:tc>
      </w:tr>
      <w:tr w:rsidR="001C3BCC" w:rsidRPr="00C2544E" w14:paraId="753203BA" w14:textId="77777777" w:rsidTr="00EA11D4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CD346A" w14:textId="77777777" w:rsidR="001C3BCC" w:rsidRPr="00C2544E" w:rsidRDefault="001C3BCC" w:rsidP="00EA11D4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1B60914A" w14:textId="77777777" w:rsidR="001C3BCC" w:rsidRPr="00C2544E" w:rsidRDefault="001C3BCC" w:rsidP="00EA11D4">
            <w:pPr>
              <w:pStyle w:val="tablehead"/>
              <w:jc w:val="right"/>
            </w:pPr>
            <w:r w:rsidRPr="00C2544E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62B281FF" w14:textId="77777777" w:rsidR="001C3BCC" w:rsidRPr="00C2544E" w:rsidRDefault="001C3BCC" w:rsidP="00EA11D4">
            <w:pPr>
              <w:pStyle w:val="tablehead"/>
              <w:jc w:val="left"/>
            </w:pPr>
            <w:r w:rsidRPr="00C2544E">
              <w:t>Reporting Form – Inventory Value</w:t>
            </w:r>
          </w:p>
        </w:tc>
      </w:tr>
      <w:tr w:rsidR="001C3BCC" w:rsidRPr="00C2544E" w14:paraId="5FC38BC8" w14:textId="77777777" w:rsidTr="00EA11D4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C5EC96" w14:textId="77777777" w:rsidR="001C3BCC" w:rsidRPr="00C2544E" w:rsidRDefault="001C3BCC" w:rsidP="00EA11D4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3611ED44" w14:textId="77777777" w:rsidR="001C3BCC" w:rsidRPr="00C2544E" w:rsidRDefault="001C3BCC" w:rsidP="00EA11D4">
            <w:pPr>
              <w:pStyle w:val="tablehead"/>
              <w:jc w:val="right"/>
            </w:pPr>
            <w:r w:rsidRPr="00C2544E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68C81B13" w14:textId="77777777" w:rsidR="001C3BCC" w:rsidRPr="00C2544E" w:rsidRDefault="001C3BCC" w:rsidP="00EA11D4">
            <w:pPr>
              <w:pStyle w:val="tablehead"/>
              <w:jc w:val="left"/>
            </w:pPr>
            <w:r w:rsidRPr="00C2544E">
              <w:t>Non–Reporting Form – Limit of Insurance</w:t>
            </w:r>
          </w:p>
        </w:tc>
      </w:tr>
      <w:tr w:rsidR="001C3BCC" w:rsidRPr="00C2544E" w14:paraId="59940941" w14:textId="77777777" w:rsidTr="00EA11D4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6565D" w14:textId="77777777" w:rsidR="001C3BCC" w:rsidRPr="00C2544E" w:rsidRDefault="001C3BCC" w:rsidP="00EA11D4">
            <w:pPr>
              <w:pStyle w:val="tablehead"/>
            </w:pPr>
            <w:r w:rsidRPr="00C2544E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C1E68" w14:textId="77777777" w:rsidR="001C3BCC" w:rsidRPr="00C2544E" w:rsidRDefault="001C3BCC" w:rsidP="00EA11D4">
            <w:pPr>
              <w:pStyle w:val="tablehead"/>
            </w:pPr>
            <w:r w:rsidRPr="00C2544E">
              <w:t xml:space="preserve">First $ 50,000 </w:t>
            </w:r>
            <w:r w:rsidRPr="00C2544E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72F90" w14:textId="77777777" w:rsidR="001C3BCC" w:rsidRPr="00C2544E" w:rsidRDefault="001C3BCC" w:rsidP="00EA11D4">
            <w:pPr>
              <w:pStyle w:val="tablehead"/>
            </w:pPr>
            <w:r w:rsidRPr="00C2544E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84821" w14:textId="77777777" w:rsidR="001C3BCC" w:rsidRPr="00C2544E" w:rsidRDefault="001C3BCC" w:rsidP="00EA11D4">
            <w:pPr>
              <w:pStyle w:val="tablehead"/>
            </w:pPr>
            <w:r w:rsidRPr="00C2544E">
              <w:br/>
              <w:t>Over $ 100,000</w:t>
            </w:r>
          </w:p>
        </w:tc>
      </w:tr>
      <w:tr w:rsidR="001C3BCC" w:rsidRPr="00C2544E" w14:paraId="62BB1F83" w14:textId="77777777" w:rsidTr="00EA11D4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F8B4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8CF0F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>$  3.03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C38BB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>$  1.18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9464E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>$  0.46</w:t>
            </w:r>
          </w:p>
        </w:tc>
      </w:tr>
      <w:tr w:rsidR="001C3BCC" w:rsidRPr="00C2544E" w14:paraId="2801F88C" w14:textId="77777777" w:rsidTr="00EA11D4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4C420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4C9CF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1.87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EB6EE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0.69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CB328" w14:textId="77777777" w:rsidR="001C3BCC" w:rsidRPr="00C2544E" w:rsidRDefault="001C3BCC" w:rsidP="00EA11D4">
            <w:pPr>
              <w:pStyle w:val="tabletext11"/>
              <w:jc w:val="center"/>
            </w:pPr>
            <w:r w:rsidRPr="00C2544E">
              <w:t xml:space="preserve">   0.28</w:t>
            </w:r>
          </w:p>
        </w:tc>
      </w:tr>
      <w:tr w:rsidR="001C3BCC" w:rsidRPr="00C2544E" w14:paraId="782F14A8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A8E5BA" w14:textId="77777777" w:rsidR="001C3BCC" w:rsidRPr="00C2544E" w:rsidRDefault="001C3BCC" w:rsidP="00EA11D4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20CBA" w14:textId="77777777" w:rsidR="001C3BCC" w:rsidRPr="00C2544E" w:rsidRDefault="001C3BCC" w:rsidP="00EA11D4">
            <w:pPr>
              <w:pStyle w:val="tabletext11"/>
            </w:pPr>
            <w:r w:rsidRPr="00C2544E">
              <w:t xml:space="preserve">See Rule </w:t>
            </w:r>
            <w:r w:rsidRPr="00C2544E">
              <w:rPr>
                <w:b/>
              </w:rPr>
              <w:t>298.</w:t>
            </w:r>
            <w:r w:rsidRPr="00C2544E">
              <w:t xml:space="preserve"> for additional deductible options.</w:t>
            </w:r>
          </w:p>
        </w:tc>
      </w:tr>
    </w:tbl>
    <w:p w14:paraId="3BC25A26" w14:textId="46121476" w:rsidR="001C3BCC" w:rsidRDefault="001C3BCC" w:rsidP="001C3BCC">
      <w:pPr>
        <w:pStyle w:val="isonormal"/>
      </w:pPr>
    </w:p>
    <w:p w14:paraId="3EA7BDA5" w14:textId="4423476C" w:rsidR="001C3BCC" w:rsidRDefault="001C3BCC" w:rsidP="001C3BCC">
      <w:pPr>
        <w:pStyle w:val="isonormal"/>
        <w:jc w:val="left"/>
      </w:pPr>
    </w:p>
    <w:p w14:paraId="45A5AA61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86284C" w14:textId="77777777" w:rsidR="001C3BCC" w:rsidRPr="008742AB" w:rsidRDefault="001C3BCC" w:rsidP="001C3BCC">
      <w:pPr>
        <w:pStyle w:val="subcap"/>
      </w:pPr>
      <w:r w:rsidRPr="008742AB">
        <w:lastRenderedPageBreak/>
        <w:t>ALL TERRITORIES</w:t>
      </w:r>
    </w:p>
    <w:p w14:paraId="58C4DC60" w14:textId="77777777" w:rsidR="001C3BCC" w:rsidRPr="008742AB" w:rsidRDefault="001C3BCC" w:rsidP="001C3BCC">
      <w:pPr>
        <w:pStyle w:val="isonormal"/>
      </w:pPr>
    </w:p>
    <w:p w14:paraId="134736F4" w14:textId="77777777" w:rsidR="001C3BCC" w:rsidRPr="008742AB" w:rsidRDefault="001C3BCC" w:rsidP="001C3BCC">
      <w:pPr>
        <w:pStyle w:val="isonormal"/>
        <w:sectPr w:rsidR="001C3BCC" w:rsidRPr="008742AB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E13ED95" w14:textId="77777777" w:rsidR="001C3BCC" w:rsidRPr="008742AB" w:rsidRDefault="001C3BCC" w:rsidP="001C3BCC">
      <w:pPr>
        <w:pStyle w:val="boxrule"/>
      </w:pPr>
      <w:r w:rsidRPr="008742AB">
        <w:t xml:space="preserve">255.  </w:t>
      </w:r>
      <w:bookmarkStart w:id="4" w:name="Rule55"/>
      <w:bookmarkEnd w:id="4"/>
      <w:r w:rsidRPr="008742AB">
        <w:t xml:space="preserve">GARAGEKEEPERS' INSURANCE – PREMIUM </w:t>
      </w:r>
      <w:r w:rsidRPr="008742AB">
        <w:tab/>
        <w:t>DEVELOPMENT</w:t>
      </w:r>
    </w:p>
    <w:p w14:paraId="4D8E36C8" w14:textId="77777777" w:rsidR="001C3BCC" w:rsidRPr="008742AB" w:rsidRDefault="001C3BCC" w:rsidP="001C3BCC">
      <w:pPr>
        <w:pStyle w:val="isonormal"/>
      </w:pPr>
    </w:p>
    <w:p w14:paraId="63D885B3" w14:textId="77777777" w:rsidR="001C3BCC" w:rsidRPr="008742AB" w:rsidRDefault="001C3BCC" w:rsidP="001C3BCC">
      <w:pPr>
        <w:pStyle w:val="isonormal"/>
        <w:sectPr w:rsidR="001C3BCC" w:rsidRPr="008742AB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1C3BCC" w:rsidRPr="008742AB" w14:paraId="576AB2A5" w14:textId="77777777" w:rsidTr="00EA11D4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E0537" w14:textId="77777777" w:rsidR="001C3BCC" w:rsidRPr="008742AB" w:rsidRDefault="001C3BCC" w:rsidP="00EA11D4">
            <w:pPr>
              <w:pStyle w:val="tablehead"/>
            </w:pPr>
            <w:r w:rsidRPr="008742AB">
              <w:t>GARAGEKEEPERS’ – OTHER THAN COLLISION</w:t>
            </w:r>
            <w:r w:rsidRPr="008742AB">
              <w:rPr>
                <w:rFonts w:ascii="Symbol" w:hAnsi="Symbol"/>
              </w:rPr>
              <w:t></w:t>
            </w:r>
          </w:p>
        </w:tc>
      </w:tr>
      <w:tr w:rsidR="001C3BCC" w:rsidRPr="008742AB" w14:paraId="7D48A05B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3544F77" w14:textId="77777777" w:rsidR="001C3BCC" w:rsidRPr="008742AB" w:rsidRDefault="001C3BCC" w:rsidP="00EA11D4">
            <w:pPr>
              <w:pStyle w:val="tablehead"/>
            </w:pPr>
            <w:r w:rsidRPr="008742AB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7954CF" w14:textId="77777777" w:rsidR="001C3BCC" w:rsidRPr="008742AB" w:rsidRDefault="001C3BCC" w:rsidP="00EA11D4">
            <w:pPr>
              <w:pStyle w:val="tablehead"/>
            </w:pPr>
            <w:r w:rsidRPr="008742AB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B75519" w14:textId="77777777" w:rsidR="001C3BCC" w:rsidRPr="008742AB" w:rsidRDefault="001C3BCC" w:rsidP="00EA11D4">
            <w:pPr>
              <w:pStyle w:val="tablehead"/>
            </w:pPr>
            <w:r w:rsidRPr="008742AB">
              <w:t>Comprehensive</w:t>
            </w:r>
          </w:p>
        </w:tc>
      </w:tr>
      <w:tr w:rsidR="001C3BCC" w:rsidRPr="008742AB" w14:paraId="5DC896E5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63CC20F" w14:textId="77777777" w:rsidR="001C3BCC" w:rsidRPr="008742AB" w:rsidRDefault="001C3BCC" w:rsidP="00EA11D4">
            <w:pPr>
              <w:pStyle w:val="tablehead"/>
            </w:pPr>
            <w:r w:rsidRPr="008742AB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EDB528" w14:textId="77777777" w:rsidR="001C3BCC" w:rsidRPr="008742AB" w:rsidRDefault="001C3BCC" w:rsidP="00EA11D4">
            <w:pPr>
              <w:pStyle w:val="tablehead"/>
            </w:pPr>
            <w:r w:rsidRPr="008742AB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4B951A" w14:textId="77777777" w:rsidR="001C3BCC" w:rsidRPr="008742AB" w:rsidRDefault="001C3BCC" w:rsidP="00EA11D4">
            <w:pPr>
              <w:pStyle w:val="tablehead"/>
            </w:pPr>
            <w:r w:rsidRPr="008742AB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A3CA8F" w14:textId="77777777" w:rsidR="001C3BCC" w:rsidRPr="008742AB" w:rsidRDefault="001C3BCC" w:rsidP="00EA11D4">
            <w:pPr>
              <w:pStyle w:val="tablehead"/>
            </w:pPr>
            <w:r w:rsidRPr="008742AB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9E87B1" w14:textId="77777777" w:rsidR="001C3BCC" w:rsidRPr="008742AB" w:rsidRDefault="001C3BCC" w:rsidP="00EA11D4">
            <w:pPr>
              <w:pStyle w:val="tablehead"/>
            </w:pPr>
            <w:r w:rsidRPr="008742AB">
              <w:t>Direct (Primary)</w:t>
            </w:r>
          </w:p>
        </w:tc>
      </w:tr>
      <w:tr w:rsidR="001C3BCC" w:rsidRPr="008742AB" w14:paraId="7E89FD57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351CA4C" w14:textId="77777777" w:rsidR="001C3BCC" w:rsidRPr="008742AB" w:rsidRDefault="001C3BCC" w:rsidP="00EA11D4">
            <w:pPr>
              <w:pStyle w:val="tabletext11"/>
              <w:jc w:val="right"/>
            </w:pPr>
            <w:r w:rsidRPr="008742AB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23CAB029" w14:textId="77777777" w:rsidR="001C3BCC" w:rsidRPr="008742AB" w:rsidRDefault="001C3BCC" w:rsidP="00EA11D4">
            <w:pPr>
              <w:pStyle w:val="tabletext11"/>
              <w:jc w:val="center"/>
            </w:pPr>
            <w:r w:rsidRPr="008742AB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1D4D3C3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>$    28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CCCA28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>$    38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83E1D8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>$    34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7BFC4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>$    45</w:t>
            </w:r>
          </w:p>
        </w:tc>
      </w:tr>
      <w:tr w:rsidR="001C3BCC" w:rsidRPr="008742AB" w14:paraId="7C422E78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EC8F2BC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E126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5A41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93539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B9BBB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53</w:t>
            </w:r>
          </w:p>
        </w:tc>
      </w:tr>
      <w:tr w:rsidR="001C3BCC" w:rsidRPr="008742AB" w14:paraId="4A1727B4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1FDB41F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CCEC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95466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79EA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E3F16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61</w:t>
            </w:r>
          </w:p>
        </w:tc>
      </w:tr>
      <w:tr w:rsidR="001C3BCC" w:rsidRPr="008742AB" w14:paraId="564D17FE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55AEFD7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07F0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4D5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E391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E6CC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75</w:t>
            </w:r>
          </w:p>
        </w:tc>
      </w:tr>
      <w:tr w:rsidR="001C3BCC" w:rsidRPr="008742AB" w14:paraId="6F2CDEFC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9E5D16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611D2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96A8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E7E0D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69C74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88</w:t>
            </w:r>
          </w:p>
        </w:tc>
      </w:tr>
      <w:tr w:rsidR="001C3BCC" w:rsidRPr="008742AB" w14:paraId="68A03BF5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7736960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5D39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02EA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8F1E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E5002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98</w:t>
            </w:r>
          </w:p>
        </w:tc>
      </w:tr>
      <w:tr w:rsidR="001C3BCC" w:rsidRPr="008742AB" w14:paraId="12F93788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292109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39D9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2308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C4A6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88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1C682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119</w:t>
            </w:r>
          </w:p>
        </w:tc>
      </w:tr>
      <w:tr w:rsidR="001C3BCC" w:rsidRPr="008742AB" w14:paraId="694E1D65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DD408C3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10F0F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 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B93C9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1379F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B20B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149</w:t>
            </w:r>
          </w:p>
        </w:tc>
      </w:tr>
      <w:tr w:rsidR="001C3BCC" w:rsidRPr="008742AB" w14:paraId="6E78B4C8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4CA9DE1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BA0D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93B32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0C906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CDF8C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176</w:t>
            </w:r>
          </w:p>
        </w:tc>
      </w:tr>
      <w:tr w:rsidR="001C3BCC" w:rsidRPr="008742AB" w14:paraId="232AB22F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7BC3BF8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6571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A3C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4C95C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D8D84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200</w:t>
            </w:r>
          </w:p>
        </w:tc>
      </w:tr>
      <w:tr w:rsidR="001C3BCC" w:rsidRPr="008742AB" w14:paraId="464F825B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8027583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30485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153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14BAA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0A16F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EFA5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247</w:t>
            </w:r>
          </w:p>
        </w:tc>
      </w:tr>
      <w:tr w:rsidR="001C3BCC" w:rsidRPr="008742AB" w14:paraId="441F1AE5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348A8BC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1FAB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180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C834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A27A3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F939F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291</w:t>
            </w:r>
          </w:p>
        </w:tc>
      </w:tr>
      <w:tr w:rsidR="001C3BCC" w:rsidRPr="008742AB" w14:paraId="65B68876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8579EC0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2A9A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207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943B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A14B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7D9C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336</w:t>
            </w:r>
          </w:p>
        </w:tc>
      </w:tr>
      <w:tr w:rsidR="001C3BCC" w:rsidRPr="008742AB" w14:paraId="464F7848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69DF8F3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5334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ABF6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344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CD71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306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300E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413</w:t>
            </w:r>
          </w:p>
        </w:tc>
      </w:tr>
      <w:tr w:rsidR="001C3BCC" w:rsidRPr="008742AB" w14:paraId="57C7CDD1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1C62AE9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14CB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299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9C2C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404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F11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359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BE689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484</w:t>
            </w:r>
          </w:p>
        </w:tc>
      </w:tr>
      <w:tr w:rsidR="001C3BCC" w:rsidRPr="008742AB" w14:paraId="2785A8E6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72F9FAC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D4DAB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345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97E33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465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45A3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414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B799F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558</w:t>
            </w:r>
          </w:p>
        </w:tc>
      </w:tr>
      <w:tr w:rsidR="001C3BCC" w:rsidRPr="008742AB" w14:paraId="30CE1643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DAD34C1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A89B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414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09A4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559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AF6B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497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689B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671</w:t>
            </w:r>
          </w:p>
        </w:tc>
      </w:tr>
      <w:tr w:rsidR="001C3BCC" w:rsidRPr="008742AB" w14:paraId="0CFA9CCA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D38C7A7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3E2A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525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ABB2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708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AEB8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630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BA7A1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850</w:t>
            </w:r>
          </w:p>
        </w:tc>
      </w:tr>
      <w:tr w:rsidR="001C3BCC" w:rsidRPr="008742AB" w14:paraId="7894AF9E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55DA7EF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384A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636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5F21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858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2C5C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763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4A82D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1030</w:t>
            </w:r>
          </w:p>
        </w:tc>
      </w:tr>
      <w:tr w:rsidR="001C3BCC" w:rsidRPr="008742AB" w14:paraId="29B306D9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B224877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F809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745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6662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1005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E93D8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894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A1EE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1207</w:t>
            </w:r>
          </w:p>
        </w:tc>
      </w:tr>
      <w:tr w:rsidR="001C3BCC" w:rsidRPr="008742AB" w14:paraId="4C5D4432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41A6F13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4073E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 953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6991C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1287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9ADE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1144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E0C5E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1545</w:t>
            </w:r>
          </w:p>
        </w:tc>
      </w:tr>
      <w:tr w:rsidR="001C3BCC" w:rsidRPr="008742AB" w14:paraId="08226C31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10E0808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FAE5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1156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3CA74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1560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AA4E1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1387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402F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1872</w:t>
            </w:r>
          </w:p>
        </w:tc>
      </w:tr>
      <w:tr w:rsidR="001C3BCC" w:rsidRPr="008742AB" w14:paraId="4945DC13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B9D3898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0D9D0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1353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0DC0D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1826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6B03F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1623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42C5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2191</w:t>
            </w:r>
          </w:p>
        </w:tc>
      </w:tr>
      <w:tr w:rsidR="001C3BCC" w:rsidRPr="008742AB" w14:paraId="667E7FA4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8188FE9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8A4E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1725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8FB4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2329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BD2A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2070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5D238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2795</w:t>
            </w:r>
          </w:p>
        </w:tc>
      </w:tr>
      <w:tr w:rsidR="001C3BCC" w:rsidRPr="008742AB" w14:paraId="6201F33A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DF3937E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053E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2061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E56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2782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C7E01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2473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C12E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3338</w:t>
            </w:r>
          </w:p>
        </w:tc>
      </w:tr>
      <w:tr w:rsidR="001C3BCC" w:rsidRPr="008742AB" w14:paraId="69411D22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FDCD919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9CE6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2332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1778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3148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A305D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2798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0420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3778</w:t>
            </w:r>
          </w:p>
        </w:tc>
      </w:tr>
      <w:tr w:rsidR="001C3BCC" w:rsidRPr="008742AB" w14:paraId="341ED8BE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2079592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1AAF2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2540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80CDC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3429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49F0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3048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B32F7" w14:textId="77777777" w:rsidR="001C3BCC" w:rsidRPr="008742AB" w:rsidRDefault="001C3BCC" w:rsidP="00EA11D4">
            <w:pPr>
              <w:pStyle w:val="tabletext11"/>
              <w:tabs>
                <w:tab w:val="decimal" w:pos="1080"/>
              </w:tabs>
              <w:jc w:val="both"/>
            </w:pPr>
            <w:r w:rsidRPr="008742AB">
              <w:t xml:space="preserve">   4115</w:t>
            </w:r>
          </w:p>
        </w:tc>
      </w:tr>
      <w:tr w:rsidR="001C3BCC" w:rsidRPr="008742AB" w14:paraId="242B1B06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E6DAE8B" w14:textId="77777777" w:rsidR="001C3BCC" w:rsidRPr="008742AB" w:rsidRDefault="001C3BCC" w:rsidP="00EA11D4">
            <w:pPr>
              <w:pStyle w:val="tabletext11"/>
              <w:jc w:val="center"/>
            </w:pPr>
            <w:r w:rsidRPr="008742AB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70CDD9D8" w14:textId="77777777" w:rsidR="001C3BCC" w:rsidRPr="008742AB" w:rsidRDefault="001C3BCC" w:rsidP="00EA11D4">
            <w:pPr>
              <w:pStyle w:val="tabletext11"/>
              <w:jc w:val="center"/>
            </w:pPr>
          </w:p>
        </w:tc>
      </w:tr>
      <w:tr w:rsidR="001C3BCC" w:rsidRPr="008742AB" w14:paraId="11A15F09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4B869DB" w14:textId="77777777" w:rsidR="001C3BCC" w:rsidRPr="008742AB" w:rsidRDefault="001C3BCC" w:rsidP="00EA11D4">
            <w:pPr>
              <w:pStyle w:val="tabletext11"/>
              <w:tabs>
                <w:tab w:val="decimal" w:pos="1160"/>
              </w:tabs>
            </w:pPr>
            <w:r w:rsidRPr="008742AB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51C1C4A2" w14:textId="77777777" w:rsidR="001C3BCC" w:rsidRPr="008742AB" w:rsidRDefault="001C3BCC" w:rsidP="00EA11D4">
            <w:pPr>
              <w:pStyle w:val="tabletext11"/>
              <w:jc w:val="center"/>
            </w:pPr>
            <w:r w:rsidRPr="008742AB">
              <w:t>Refer to Company</w:t>
            </w:r>
          </w:p>
        </w:tc>
      </w:tr>
      <w:tr w:rsidR="001C3BCC" w:rsidRPr="008742AB" w14:paraId="1984671E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6C78A1F" w14:textId="77777777" w:rsidR="001C3BCC" w:rsidRPr="008742AB" w:rsidRDefault="001C3BCC" w:rsidP="00EA11D4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00ACDC2" w14:textId="77777777" w:rsidR="001C3BCC" w:rsidRPr="008742AB" w:rsidRDefault="001C3BCC" w:rsidP="00EA11D4">
            <w:pPr>
              <w:pStyle w:val="tabletext11"/>
              <w:jc w:val="center"/>
              <w:rPr>
                <w:b/>
              </w:rPr>
            </w:pPr>
            <w:r w:rsidRPr="008742AB">
              <w:rPr>
                <w:b/>
              </w:rPr>
              <w:t>Direct Coverage (Excess)</w:t>
            </w:r>
          </w:p>
        </w:tc>
      </w:tr>
      <w:tr w:rsidR="001C3BCC" w:rsidRPr="008742AB" w14:paraId="61D5030C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774A2FF" w14:textId="77777777" w:rsidR="001C3BCC" w:rsidRPr="008742AB" w:rsidRDefault="001C3BCC" w:rsidP="00EA11D4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09DD3DA" w14:textId="77777777" w:rsidR="001C3BCC" w:rsidRPr="008742AB" w:rsidRDefault="001C3BCC" w:rsidP="00EA11D4">
            <w:pPr>
              <w:pStyle w:val="tabletext11"/>
              <w:jc w:val="center"/>
            </w:pPr>
            <w:r w:rsidRPr="008742AB">
              <w:t>Specified Causes Of Loss – Multiply the Legal Liability premium by 1.15.</w:t>
            </w:r>
          </w:p>
        </w:tc>
      </w:tr>
      <w:tr w:rsidR="001C3BCC" w:rsidRPr="008742AB" w14:paraId="7519C0DC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E2CDAF" w14:textId="77777777" w:rsidR="001C3BCC" w:rsidRPr="008742AB" w:rsidRDefault="001C3BCC" w:rsidP="00EA11D4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82BF" w14:textId="77777777" w:rsidR="001C3BCC" w:rsidRPr="008742AB" w:rsidRDefault="001C3BCC" w:rsidP="00EA11D4">
            <w:pPr>
              <w:pStyle w:val="tabletext11"/>
              <w:jc w:val="center"/>
            </w:pPr>
            <w:r w:rsidRPr="008742AB">
              <w:t>Comprehensive – Multiply the Legal Liability premium by 1.15.</w:t>
            </w:r>
          </w:p>
        </w:tc>
      </w:tr>
      <w:tr w:rsidR="001C3BCC" w:rsidRPr="008742AB" w14:paraId="6B0B5A78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08B247" w14:textId="243225D9" w:rsidR="001C3BCC" w:rsidRPr="008742AB" w:rsidRDefault="001C3BCC" w:rsidP="00EA11D4">
            <w:pPr>
              <w:pStyle w:val="tabletext11"/>
              <w:jc w:val="right"/>
            </w:pPr>
            <w:r w:rsidRPr="001C3BCC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AC3F77" w14:textId="77777777" w:rsidR="001C3BCC" w:rsidRPr="008742AB" w:rsidRDefault="001C3BCC" w:rsidP="00EA11D4">
            <w:pPr>
              <w:pStyle w:val="tabletext11"/>
            </w:pPr>
            <w:r w:rsidRPr="008742AB">
              <w:t>Theft and Mischief or Vandalism are subject to a $100 per car/$500 per occurrence deductible.</w:t>
            </w:r>
          </w:p>
        </w:tc>
      </w:tr>
      <w:tr w:rsidR="001C3BCC" w:rsidRPr="008742AB" w14:paraId="26E55B96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9AAE2C" w14:textId="77777777" w:rsidR="001C3BCC" w:rsidRPr="008742AB" w:rsidRDefault="001C3BCC" w:rsidP="00EA11D4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A7AD" w14:textId="77777777" w:rsidR="001C3BCC" w:rsidRPr="008742AB" w:rsidRDefault="001C3BCC" w:rsidP="00EA11D4">
            <w:pPr>
              <w:pStyle w:val="tabletext11"/>
            </w:pPr>
            <w:r w:rsidRPr="008742AB">
              <w:t xml:space="preserve">See Rule </w:t>
            </w:r>
            <w:r w:rsidRPr="008742AB">
              <w:rPr>
                <w:b/>
              </w:rPr>
              <w:t>298.</w:t>
            </w:r>
            <w:r w:rsidRPr="008742AB">
              <w:t xml:space="preserve"> for additional deductible options.</w:t>
            </w:r>
          </w:p>
        </w:tc>
      </w:tr>
    </w:tbl>
    <w:p w14:paraId="1877C3F7" w14:textId="58F530A1" w:rsidR="001C3BCC" w:rsidRDefault="001C3BCC" w:rsidP="001C3BCC">
      <w:pPr>
        <w:pStyle w:val="isonormal"/>
      </w:pPr>
    </w:p>
    <w:p w14:paraId="51577E42" w14:textId="249387CA" w:rsidR="001C3BCC" w:rsidRDefault="001C3BCC" w:rsidP="001C3BCC">
      <w:pPr>
        <w:pStyle w:val="isonormal"/>
        <w:jc w:val="left"/>
      </w:pPr>
    </w:p>
    <w:p w14:paraId="387B452D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C19B16D" w14:textId="77777777" w:rsidR="001C3BCC" w:rsidRPr="000546C2" w:rsidRDefault="001C3BCC" w:rsidP="001C3BCC">
      <w:pPr>
        <w:pStyle w:val="subcap"/>
      </w:pPr>
      <w:r w:rsidRPr="000546C2">
        <w:lastRenderedPageBreak/>
        <w:t>ALL TERRITORIES</w:t>
      </w:r>
    </w:p>
    <w:p w14:paraId="30B899E2" w14:textId="77777777" w:rsidR="001C3BCC" w:rsidRPr="000546C2" w:rsidRDefault="001C3BCC" w:rsidP="001C3BCC">
      <w:pPr>
        <w:pStyle w:val="isonormal"/>
      </w:pPr>
    </w:p>
    <w:p w14:paraId="34F45389" w14:textId="77777777" w:rsidR="001C3BCC" w:rsidRPr="000546C2" w:rsidRDefault="001C3BCC" w:rsidP="001C3BCC">
      <w:pPr>
        <w:pStyle w:val="isonormal"/>
        <w:sectPr w:rsidR="001C3BCC" w:rsidRPr="000546C2" w:rsidSect="001C3BCC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C357FD8" w14:textId="77777777" w:rsidR="001C3BCC" w:rsidRPr="000546C2" w:rsidRDefault="001C3BCC" w:rsidP="001C3BCC">
      <w:pPr>
        <w:pStyle w:val="boxrule"/>
      </w:pPr>
      <w:r w:rsidRPr="000546C2">
        <w:t xml:space="preserve">255.  GARAGEKEEPERS' INSURANCE – PREMIUM </w:t>
      </w:r>
      <w:r w:rsidRPr="000546C2">
        <w:tab/>
        <w:t xml:space="preserve">DEVELOPMENT </w:t>
      </w:r>
      <w:r w:rsidRPr="000546C2">
        <w:rPr>
          <w:b w:val="0"/>
        </w:rPr>
        <w:t>(Cont'd)</w:t>
      </w:r>
    </w:p>
    <w:p w14:paraId="4B764979" w14:textId="77777777" w:rsidR="001C3BCC" w:rsidRPr="000546C2" w:rsidRDefault="001C3BCC" w:rsidP="001C3BCC">
      <w:pPr>
        <w:pStyle w:val="isonormal"/>
      </w:pPr>
    </w:p>
    <w:p w14:paraId="13ED9627" w14:textId="77777777" w:rsidR="001C3BCC" w:rsidRPr="000546C2" w:rsidRDefault="001C3BCC" w:rsidP="001C3BCC">
      <w:pPr>
        <w:pStyle w:val="isonormal"/>
        <w:sectPr w:rsidR="001C3BCC" w:rsidRPr="000546C2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1C3BCC" w:rsidRPr="000546C2" w14:paraId="2BFD2BE3" w14:textId="77777777" w:rsidTr="00EA11D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1EED" w14:textId="77777777" w:rsidR="001C3BCC" w:rsidRPr="000546C2" w:rsidRDefault="001C3BCC" w:rsidP="00EA11D4">
            <w:pPr>
              <w:pStyle w:val="tablehead"/>
            </w:pPr>
            <w:r w:rsidRPr="000546C2">
              <w:t>GARAGEKEEPERS’ – COLLISION</w:t>
            </w:r>
          </w:p>
        </w:tc>
      </w:tr>
      <w:tr w:rsidR="001C3BCC" w:rsidRPr="000546C2" w14:paraId="2B527E34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A896960" w14:textId="77777777" w:rsidR="001C3BCC" w:rsidRPr="000546C2" w:rsidRDefault="001C3BCC" w:rsidP="00EA11D4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749C4D68" w14:textId="77777777" w:rsidR="001C3BCC" w:rsidRPr="000546C2" w:rsidRDefault="001C3BCC" w:rsidP="00EA11D4">
            <w:pPr>
              <w:pStyle w:val="tablehead"/>
            </w:pPr>
            <w:r w:rsidRPr="000546C2">
              <w:t>Deductibles</w:t>
            </w:r>
          </w:p>
        </w:tc>
      </w:tr>
      <w:tr w:rsidR="001C3BCC" w:rsidRPr="000546C2" w14:paraId="7239B0A0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C04844" w14:textId="77777777" w:rsidR="001C3BCC" w:rsidRPr="000546C2" w:rsidRDefault="001C3BCC" w:rsidP="00EA11D4">
            <w:pPr>
              <w:pStyle w:val="tablehead"/>
            </w:pPr>
            <w:r w:rsidRPr="000546C2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1518" w14:textId="77777777" w:rsidR="001C3BCC" w:rsidRPr="000546C2" w:rsidRDefault="001C3BCC" w:rsidP="00EA11D4">
            <w:pPr>
              <w:pStyle w:val="tablehead"/>
            </w:pPr>
            <w:r w:rsidRPr="000546C2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22FE" w14:textId="77777777" w:rsidR="001C3BCC" w:rsidRPr="000546C2" w:rsidRDefault="001C3BCC" w:rsidP="00EA11D4">
            <w:pPr>
              <w:pStyle w:val="tablehead"/>
            </w:pPr>
            <w:r w:rsidRPr="000546C2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6A524BFA" w14:textId="77777777" w:rsidR="001C3BCC" w:rsidRPr="000546C2" w:rsidRDefault="001C3BCC" w:rsidP="00EA11D4">
            <w:pPr>
              <w:pStyle w:val="tablehead"/>
            </w:pPr>
            <w:r w:rsidRPr="000546C2">
              <w:t>$ 500</w:t>
            </w:r>
          </w:p>
        </w:tc>
      </w:tr>
      <w:tr w:rsidR="001C3BCC" w:rsidRPr="000546C2" w14:paraId="140A2D37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A39DF2A" w14:textId="77777777" w:rsidR="001C3BCC" w:rsidRPr="000546C2" w:rsidRDefault="001C3BCC" w:rsidP="00EA11D4">
            <w:pPr>
              <w:pStyle w:val="tablehead"/>
            </w:pPr>
            <w:r w:rsidRPr="000546C2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331D9C" w14:textId="77777777" w:rsidR="001C3BCC" w:rsidRPr="000546C2" w:rsidRDefault="001C3BCC" w:rsidP="00EA11D4">
            <w:pPr>
              <w:pStyle w:val="tablehead"/>
            </w:pPr>
            <w:r w:rsidRPr="000546C2">
              <w:t>Legal</w:t>
            </w:r>
            <w:r w:rsidRPr="000546C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03AADD" w14:textId="77777777" w:rsidR="001C3BCC" w:rsidRPr="000546C2" w:rsidRDefault="001C3BCC" w:rsidP="00EA11D4">
            <w:pPr>
              <w:pStyle w:val="tablehead"/>
            </w:pPr>
            <w:r w:rsidRPr="000546C2">
              <w:t>Direct</w:t>
            </w:r>
            <w:r w:rsidRPr="000546C2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CBE94CF" w14:textId="77777777" w:rsidR="001C3BCC" w:rsidRPr="000546C2" w:rsidRDefault="001C3BCC" w:rsidP="00EA11D4">
            <w:pPr>
              <w:pStyle w:val="tablehead"/>
            </w:pPr>
            <w:r w:rsidRPr="000546C2">
              <w:t>Legal</w:t>
            </w:r>
            <w:r w:rsidRPr="000546C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65FAFB3" w14:textId="77777777" w:rsidR="001C3BCC" w:rsidRPr="000546C2" w:rsidRDefault="001C3BCC" w:rsidP="00EA11D4">
            <w:pPr>
              <w:pStyle w:val="tablehead"/>
            </w:pPr>
            <w:r w:rsidRPr="000546C2">
              <w:t>Direct</w:t>
            </w:r>
            <w:r w:rsidRPr="000546C2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FE45272" w14:textId="77777777" w:rsidR="001C3BCC" w:rsidRPr="000546C2" w:rsidRDefault="001C3BCC" w:rsidP="00EA11D4">
            <w:pPr>
              <w:pStyle w:val="tablehead"/>
            </w:pPr>
            <w:r w:rsidRPr="000546C2">
              <w:t>Legal</w:t>
            </w:r>
            <w:r w:rsidRPr="000546C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53BD93F" w14:textId="77777777" w:rsidR="001C3BCC" w:rsidRPr="000546C2" w:rsidRDefault="001C3BCC" w:rsidP="00EA11D4">
            <w:pPr>
              <w:pStyle w:val="tablehead"/>
            </w:pPr>
            <w:r w:rsidRPr="000546C2">
              <w:t>Direct</w:t>
            </w:r>
            <w:r w:rsidRPr="000546C2">
              <w:br/>
              <w:t>(Primary)</w:t>
            </w:r>
          </w:p>
        </w:tc>
      </w:tr>
      <w:tr w:rsidR="001C3BCC" w:rsidRPr="000546C2" w14:paraId="7B7F52D2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5755D09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27F1C1A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>$    34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165F89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>$    46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FFCA2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>$    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FBCEB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>$    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36A03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>$    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7AC63DA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>$    23</w:t>
            </w:r>
          </w:p>
        </w:tc>
      </w:tr>
      <w:tr w:rsidR="001C3BCC" w:rsidRPr="000546C2" w14:paraId="086AA96F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E993E12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151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604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17C19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A6C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5A02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47E9D7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27</w:t>
            </w:r>
          </w:p>
        </w:tc>
      </w:tr>
      <w:tr w:rsidR="001C3BCC" w:rsidRPr="000546C2" w14:paraId="5306ACE5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EF2AF55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4FE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47A3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8FA7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CFD7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C44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908D60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30</w:t>
            </w:r>
          </w:p>
        </w:tc>
      </w:tr>
      <w:tr w:rsidR="001C3BCC" w:rsidRPr="000546C2" w14:paraId="4FF20F66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23A070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BAF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33C6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2CFC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CBBB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9C16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9D848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39</w:t>
            </w:r>
          </w:p>
        </w:tc>
      </w:tr>
      <w:tr w:rsidR="001C3BCC" w:rsidRPr="000546C2" w14:paraId="28E522F8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445AC86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5CC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D39A9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AE4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0E318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4D3C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EDC6A4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46</w:t>
            </w:r>
          </w:p>
        </w:tc>
      </w:tr>
      <w:tr w:rsidR="001C3BCC" w:rsidRPr="000546C2" w14:paraId="6F03A6B3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97B5863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AB512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249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69A43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8E68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01832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25CD92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54</w:t>
            </w:r>
          </w:p>
        </w:tc>
      </w:tr>
      <w:tr w:rsidR="001C3BCC" w:rsidRPr="000546C2" w14:paraId="08910E7B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A1F12D7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2BF0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A822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D1C96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E604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FC5E8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880769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64</w:t>
            </w:r>
          </w:p>
        </w:tc>
      </w:tr>
      <w:tr w:rsidR="001C3BCC" w:rsidRPr="000546C2" w14:paraId="3F252A96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FE5352A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553BD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5E7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D44A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E0069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29AB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E5CE39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82</w:t>
            </w:r>
          </w:p>
        </w:tc>
      </w:tr>
      <w:tr w:rsidR="001C3BCC" w:rsidRPr="000546C2" w14:paraId="173B8389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FDF9A15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6C616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A052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43D66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44D8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9F0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044E4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97</w:t>
            </w:r>
          </w:p>
        </w:tc>
      </w:tr>
      <w:tr w:rsidR="001C3BCC" w:rsidRPr="000546C2" w14:paraId="68EB4130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131E9C5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23F3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0502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EEE7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76F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EE0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 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AB550D9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109</w:t>
            </w:r>
          </w:p>
        </w:tc>
      </w:tr>
      <w:tr w:rsidR="001C3BCC" w:rsidRPr="000546C2" w14:paraId="1FA476AF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430BCA9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5A49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99E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23438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F5E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632D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88A166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137</w:t>
            </w:r>
          </w:p>
        </w:tc>
      </w:tr>
      <w:tr w:rsidR="001C3BCC" w:rsidRPr="000546C2" w14:paraId="1D991FE9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369ECFF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A8D0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9F38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146B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697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EC20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D533EB3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164</w:t>
            </w:r>
          </w:p>
        </w:tc>
      </w:tr>
      <w:tr w:rsidR="001C3BCC" w:rsidRPr="000546C2" w14:paraId="2EDBA258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6A010B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BCD6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66A3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4FA8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1D512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E2E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008060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188</w:t>
            </w:r>
          </w:p>
        </w:tc>
      </w:tr>
      <w:tr w:rsidR="001C3BCC" w:rsidRPr="000546C2" w14:paraId="24FCC7DB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AEFCA1C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95A3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5CE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471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F11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5043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F1AAD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174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A5F4C3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235</w:t>
            </w:r>
          </w:p>
        </w:tc>
      </w:tr>
      <w:tr w:rsidR="001C3BCC" w:rsidRPr="000546C2" w14:paraId="1AECFAB3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08BF487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09BF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419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BF9B2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565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6E68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679B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970C6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7A83458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283</w:t>
            </w:r>
          </w:p>
        </w:tc>
      </w:tr>
      <w:tr w:rsidR="001C3BCC" w:rsidRPr="000546C2" w14:paraId="3EA1349E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05A59A1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D3C98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483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7B8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652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7129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F158D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424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A8C2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9D07EE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326</w:t>
            </w:r>
          </w:p>
        </w:tc>
      </w:tr>
      <w:tr w:rsidR="001C3BCC" w:rsidRPr="000546C2" w14:paraId="3C1697B7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96C686D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F09A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578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1D5F0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780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073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B210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507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6CFCD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289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7EC9F6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390</w:t>
            </w:r>
          </w:p>
        </w:tc>
      </w:tr>
      <w:tr w:rsidR="001C3BCC" w:rsidRPr="000546C2" w14:paraId="6E788995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9C72DE8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902B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735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ABDE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993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3945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478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EB68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645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581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368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DC5368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496</w:t>
            </w:r>
          </w:p>
        </w:tc>
      </w:tr>
      <w:tr w:rsidR="001C3BCC" w:rsidRPr="000546C2" w14:paraId="361A7599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142F9F0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39B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891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E16D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EDD4D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579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CB07C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782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52E6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446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2810D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602</w:t>
            </w:r>
          </w:p>
        </w:tc>
      </w:tr>
      <w:tr w:rsidR="001C3BCC" w:rsidRPr="000546C2" w14:paraId="61FF0DF5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01E4D98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7FFC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1045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B020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1411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A3B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679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AEF5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917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C5988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523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653A573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705</w:t>
            </w:r>
          </w:p>
        </w:tc>
      </w:tr>
      <w:tr w:rsidR="001C3BCC" w:rsidRPr="000546C2" w14:paraId="7F8135FA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0C76066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EE3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1349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808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1821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4B9DA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877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ABA1C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1184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9CC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675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FE6ACD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911</w:t>
            </w:r>
          </w:p>
        </w:tc>
      </w:tr>
      <w:tr w:rsidR="001C3BCC" w:rsidRPr="000546C2" w14:paraId="160DFE4C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B00A67E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FEE3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1648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8D0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2225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C9E2A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1071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807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1446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8E21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824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D677C0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1112</w:t>
            </w:r>
          </w:p>
        </w:tc>
      </w:tr>
      <w:tr w:rsidR="001C3BCC" w:rsidRPr="000546C2" w14:paraId="55179DE9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1E176B6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3FA70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1929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B57C2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2604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2626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1254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4DFDC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1693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AC60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 965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89DB43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1302</w:t>
            </w:r>
          </w:p>
        </w:tc>
      </w:tr>
      <w:tr w:rsidR="001C3BCC" w:rsidRPr="000546C2" w14:paraId="17BA2CD1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611DE45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C2B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416BD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3312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94C84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1595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94789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2153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A15AD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1227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FAE95EA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1656</w:t>
            </w:r>
          </w:p>
        </w:tc>
      </w:tr>
      <w:tr w:rsidR="001C3BCC" w:rsidRPr="000546C2" w14:paraId="6C91076B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C561CAD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EF03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2942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41F3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3972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AC47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1912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0FEFA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2582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2713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1471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4AD6F3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1986</w:t>
            </w:r>
          </w:p>
        </w:tc>
      </w:tr>
      <w:tr w:rsidR="001C3BCC" w:rsidRPr="000546C2" w14:paraId="067017D5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2D67DAC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F53E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3357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297C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4532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44B5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2182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B4BE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2946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AD991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1679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BB97FFF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2266</w:t>
            </w:r>
          </w:p>
        </w:tc>
      </w:tr>
      <w:tr w:rsidR="001C3BCC" w:rsidRPr="000546C2" w14:paraId="71FDD52F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4EF0B7" w14:textId="77777777" w:rsidR="001C3BCC" w:rsidRPr="000546C2" w:rsidRDefault="001C3BCC" w:rsidP="00EA11D4">
            <w:pPr>
              <w:pStyle w:val="tabletext11"/>
              <w:tabs>
                <w:tab w:val="decimal" w:pos="1000"/>
              </w:tabs>
            </w:pPr>
            <w:r w:rsidRPr="000546C2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56803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3658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3F22B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4938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DFC25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2378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C47A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3210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44D2C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1829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9E14417" w14:textId="77777777" w:rsidR="001C3BCC" w:rsidRPr="000546C2" w:rsidRDefault="001C3BCC" w:rsidP="00EA11D4">
            <w:pPr>
              <w:pStyle w:val="tabletext11"/>
              <w:tabs>
                <w:tab w:val="decimal" w:pos="800"/>
              </w:tabs>
            </w:pPr>
            <w:r w:rsidRPr="000546C2">
              <w:t xml:space="preserve">   2469</w:t>
            </w:r>
          </w:p>
        </w:tc>
      </w:tr>
      <w:tr w:rsidR="001C3BCC" w:rsidRPr="000546C2" w14:paraId="1C647831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1E85A12" w14:textId="77777777" w:rsidR="001C3BCC" w:rsidRPr="000546C2" w:rsidRDefault="001C3BCC" w:rsidP="00EA11D4">
            <w:pPr>
              <w:pStyle w:val="tabletext11"/>
              <w:jc w:val="center"/>
            </w:pPr>
            <w:r w:rsidRPr="000546C2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39D430E4" w14:textId="77777777" w:rsidR="001C3BCC" w:rsidRPr="000546C2" w:rsidRDefault="001C3BCC" w:rsidP="00EA11D4">
            <w:pPr>
              <w:pStyle w:val="tabletext11"/>
              <w:jc w:val="center"/>
            </w:pPr>
          </w:p>
        </w:tc>
      </w:tr>
      <w:tr w:rsidR="001C3BCC" w:rsidRPr="000546C2" w14:paraId="273CD479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563AFB7" w14:textId="77777777" w:rsidR="001C3BCC" w:rsidRPr="000546C2" w:rsidRDefault="001C3BCC" w:rsidP="00EA11D4">
            <w:pPr>
              <w:pStyle w:val="tabletext11"/>
              <w:jc w:val="center"/>
            </w:pPr>
            <w:r w:rsidRPr="000546C2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6C58D6FF" w14:textId="77777777" w:rsidR="001C3BCC" w:rsidRPr="000546C2" w:rsidRDefault="001C3BCC" w:rsidP="00EA11D4">
            <w:pPr>
              <w:pStyle w:val="tabletext11"/>
              <w:jc w:val="center"/>
            </w:pPr>
            <w:r w:rsidRPr="000546C2">
              <w:t>Refer to Company</w:t>
            </w:r>
          </w:p>
        </w:tc>
      </w:tr>
      <w:tr w:rsidR="001C3BCC" w:rsidRPr="000546C2" w14:paraId="6E0CB3C9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AFE5B8" w14:textId="77777777" w:rsidR="001C3BCC" w:rsidRPr="000546C2" w:rsidRDefault="001C3BCC" w:rsidP="00EA11D4">
            <w:pPr>
              <w:pStyle w:val="tabletext11"/>
              <w:jc w:val="center"/>
              <w:rPr>
                <w:b/>
              </w:rPr>
            </w:pPr>
            <w:r w:rsidRPr="000546C2">
              <w:rPr>
                <w:b/>
              </w:rPr>
              <w:t>Direct Coverage (Excess)</w:t>
            </w:r>
          </w:p>
        </w:tc>
      </w:tr>
      <w:tr w:rsidR="001C3BCC" w:rsidRPr="000546C2" w14:paraId="31DB9419" w14:textId="77777777" w:rsidTr="00EA11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85A0E18" w14:textId="77777777" w:rsidR="001C3BCC" w:rsidRPr="000546C2" w:rsidRDefault="001C3BCC" w:rsidP="00EA11D4">
            <w:pPr>
              <w:pStyle w:val="tabletext11"/>
              <w:jc w:val="center"/>
            </w:pPr>
            <w:r w:rsidRPr="000546C2">
              <w:t>Multiply the Legal Liability premium for the desired deductible by 1.15.</w:t>
            </w:r>
          </w:p>
        </w:tc>
      </w:tr>
      <w:tr w:rsidR="001C3BCC" w:rsidRPr="000546C2" w14:paraId="1313EB30" w14:textId="77777777" w:rsidTr="00EA11D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4FCD53C7" w14:textId="77777777" w:rsidR="001C3BCC" w:rsidRPr="000546C2" w:rsidRDefault="001C3BCC" w:rsidP="00EA11D4">
            <w:pPr>
              <w:pStyle w:val="tabletext11"/>
            </w:pPr>
            <w:r w:rsidRPr="000546C2">
              <w:t>For additional coverages, refer to company.</w:t>
            </w:r>
          </w:p>
        </w:tc>
      </w:tr>
    </w:tbl>
    <w:p w14:paraId="4ACD13BE" w14:textId="03D52DF9" w:rsidR="001C3BCC" w:rsidRDefault="001C3BCC" w:rsidP="001C3BCC">
      <w:pPr>
        <w:pStyle w:val="isonormal"/>
      </w:pPr>
    </w:p>
    <w:p w14:paraId="24514D0D" w14:textId="5E05A9E9" w:rsidR="001C3BCC" w:rsidRDefault="001C3BCC" w:rsidP="001C3BCC">
      <w:pPr>
        <w:pStyle w:val="isonormal"/>
        <w:jc w:val="left"/>
      </w:pPr>
    </w:p>
    <w:p w14:paraId="2E295948" w14:textId="77777777" w:rsidR="001C3BCC" w:rsidRDefault="001C3BCC" w:rsidP="001C3BCC">
      <w:pPr>
        <w:pStyle w:val="isonormal"/>
        <w:sectPr w:rsidR="001C3BCC" w:rsidSect="001C3BC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352FC99" w14:textId="77777777" w:rsidR="001C3BCC" w:rsidRPr="003771AA" w:rsidRDefault="001C3BCC" w:rsidP="001C3BCC">
      <w:pPr>
        <w:pStyle w:val="boxrule"/>
        <w:rPr>
          <w:ins w:id="5" w:author="Author"/>
        </w:rPr>
      </w:pPr>
      <w:ins w:id="6" w:author="Author">
        <w:r w:rsidRPr="003771AA">
          <w:lastRenderedPageBreak/>
          <w:t>225.  PREMIUM DEVELOPMENT – ZONE-RATED AUTOS</w:t>
        </w:r>
      </w:ins>
    </w:p>
    <w:p w14:paraId="21B11A1A" w14:textId="77777777" w:rsidR="001C3BCC" w:rsidRPr="003771AA" w:rsidRDefault="001C3BCC" w:rsidP="001C3BCC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8" w:author="Author">
          <w:tblPr>
            <w:tblW w:w="0" w:type="auto"/>
            <w:tblInd w:w="-161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600"/>
        <w:gridCol w:w="2080"/>
        <w:gridCol w:w="994"/>
        <w:gridCol w:w="1472"/>
        <w:gridCol w:w="990"/>
        <w:gridCol w:w="1476"/>
        <w:gridCol w:w="997"/>
        <w:gridCol w:w="1471"/>
        <w:tblGridChange w:id="9">
          <w:tblGrid>
            <w:gridCol w:w="200"/>
            <w:gridCol w:w="283"/>
            <w:gridCol w:w="200"/>
            <w:gridCol w:w="117"/>
            <w:gridCol w:w="483"/>
            <w:gridCol w:w="1597"/>
            <w:gridCol w:w="483"/>
            <w:gridCol w:w="511"/>
            <w:gridCol w:w="1472"/>
            <w:gridCol w:w="480"/>
            <w:gridCol w:w="510"/>
            <w:gridCol w:w="1476"/>
            <w:gridCol w:w="476"/>
            <w:gridCol w:w="521"/>
            <w:gridCol w:w="1471"/>
            <w:gridCol w:w="474"/>
            <w:gridCol w:w="12"/>
          </w:tblGrid>
        </w:tblGridChange>
      </w:tblGrid>
      <w:tr w:rsidR="001C3BCC" w:rsidRPr="003771AA" w14:paraId="023B09E5" w14:textId="77777777" w:rsidTr="001C3BCC">
        <w:trPr>
          <w:cantSplit/>
          <w:trHeight w:val="190"/>
          <w:ins w:id="10" w:author="Author"/>
          <w:trPrChange w:id="11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2432AD8" w14:textId="77777777" w:rsidR="001C3BCC" w:rsidRPr="003771AA" w:rsidRDefault="001C3BCC" w:rsidP="00EA11D4">
            <w:pPr>
              <w:pStyle w:val="tablehead"/>
              <w:rPr>
                <w:ins w:id="13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4" w:author="Author">
              <w:tcPr>
                <w:tcW w:w="10080" w:type="dxa"/>
                <w:gridSpan w:val="1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5CF7152" w14:textId="77777777" w:rsidR="001C3BCC" w:rsidRPr="003771AA" w:rsidRDefault="001C3BCC" w:rsidP="00EA11D4">
            <w:pPr>
              <w:pStyle w:val="tablehead"/>
              <w:rPr>
                <w:ins w:id="15" w:author="Author"/>
              </w:rPr>
            </w:pPr>
            <w:ins w:id="16" w:author="Author">
              <w:r w:rsidRPr="003771AA">
                <w:t xml:space="preserve">Zone-rating Table </w:t>
              </w:r>
              <w:r w:rsidRPr="003771AA">
                <w:rPr>
                  <w:rFonts w:cs="Arial"/>
                </w:rPr>
                <w:t>–</w:t>
              </w:r>
              <w:r w:rsidRPr="003771AA">
                <w:t xml:space="preserve"> Zone 27 (Oklahoma City) Combinations</w:t>
              </w:r>
            </w:ins>
          </w:p>
        </w:tc>
      </w:tr>
      <w:tr w:rsidR="001C3BCC" w:rsidRPr="003771AA" w14:paraId="00F7E316" w14:textId="77777777" w:rsidTr="001C3BCC">
        <w:trPr>
          <w:cantSplit/>
          <w:trHeight w:val="190"/>
          <w:ins w:id="17" w:author="Author"/>
          <w:trPrChange w:id="18" w:author="Author">
            <w:trPr>
              <w:gridBefore w:val="2"/>
              <w:gridAfter w:val="0"/>
              <w:wAfter w:w="10" w:type="dxa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9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F74506" w14:textId="77777777" w:rsidR="001C3BCC" w:rsidRPr="003771AA" w:rsidRDefault="001C3BCC" w:rsidP="00EA11D4">
            <w:pPr>
              <w:pStyle w:val="tablehead"/>
              <w:rPr>
                <w:ins w:id="20" w:author="Author"/>
              </w:rPr>
            </w:pPr>
            <w:ins w:id="21" w:author="Author">
              <w:r w:rsidRPr="003771AA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" w:author="Author">
              <w:tcPr>
                <w:tcW w:w="6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21FBED1" w14:textId="77777777" w:rsidR="001C3BCC" w:rsidRPr="003771AA" w:rsidRDefault="001C3BCC" w:rsidP="00EA11D4">
            <w:pPr>
              <w:pStyle w:val="tablehead"/>
              <w:rPr>
                <w:ins w:id="23" w:author="Author"/>
              </w:rPr>
            </w:pPr>
            <w:ins w:id="24" w:author="Author">
              <w:r w:rsidRPr="003771AA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5" w:author="Author">
              <w:tcPr>
                <w:tcW w:w="208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6E814EC" w14:textId="77777777" w:rsidR="001C3BCC" w:rsidRPr="003771AA" w:rsidRDefault="001C3BCC" w:rsidP="00EA11D4">
            <w:pPr>
              <w:pStyle w:val="tablehead"/>
              <w:rPr>
                <w:ins w:id="26" w:author="Author"/>
              </w:rPr>
            </w:pPr>
            <w:ins w:id="27" w:author="Author">
              <w:r w:rsidRPr="003771AA">
                <w:br/>
                <w:t>Description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0774FAB" w14:textId="77777777" w:rsidR="001C3BCC" w:rsidRPr="003771AA" w:rsidRDefault="001C3BCC" w:rsidP="00EA11D4">
            <w:pPr>
              <w:pStyle w:val="tablehead"/>
              <w:rPr>
                <w:ins w:id="29" w:author="Author"/>
              </w:rPr>
            </w:pPr>
            <w:ins w:id="30" w:author="Author">
              <w:r w:rsidRPr="003771AA">
                <w:t xml:space="preserve">$100,000 </w:t>
              </w:r>
              <w:r w:rsidRPr="003771AA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C382ADC" w14:textId="77777777" w:rsidR="001C3BCC" w:rsidRPr="003771AA" w:rsidRDefault="001C3BCC" w:rsidP="00EA11D4">
            <w:pPr>
              <w:pStyle w:val="tablehead"/>
              <w:rPr>
                <w:ins w:id="32" w:author="Author"/>
              </w:rPr>
            </w:pPr>
            <w:ins w:id="33" w:author="Author">
              <w:r w:rsidRPr="003771AA">
                <w:t>$500 Deductible</w:t>
              </w:r>
              <w:r w:rsidRPr="003771AA">
                <w:br/>
                <w:t>Collision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4" w:author="Author">
              <w:tcPr>
                <w:tcW w:w="2466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1D12EA8" w14:textId="77777777" w:rsidR="001C3BCC" w:rsidRPr="003771AA" w:rsidRDefault="001C3BCC" w:rsidP="00EA11D4">
            <w:pPr>
              <w:pStyle w:val="tablehead"/>
              <w:rPr>
                <w:ins w:id="35" w:author="Author"/>
              </w:rPr>
            </w:pPr>
            <w:ins w:id="36" w:author="Author">
              <w:r w:rsidRPr="003771AA">
                <w:t>$500 Deductible</w:t>
              </w:r>
              <w:r w:rsidRPr="003771AA">
                <w:br/>
                <w:t>Comprehensive</w:t>
              </w:r>
            </w:ins>
          </w:p>
        </w:tc>
      </w:tr>
      <w:tr w:rsidR="001C3BCC" w:rsidRPr="003771AA" w14:paraId="1074FD26" w14:textId="77777777" w:rsidTr="00EA11D4">
        <w:trPr>
          <w:cantSplit/>
          <w:trHeight w:val="190"/>
          <w:ins w:id="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CF86CD" w14:textId="77777777" w:rsidR="001C3BCC" w:rsidRPr="003771AA" w:rsidRDefault="001C3BCC" w:rsidP="00EA11D4">
            <w:pPr>
              <w:pStyle w:val="tabletext00"/>
              <w:rPr>
                <w:ins w:id="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34F12" w14:textId="77777777" w:rsidR="001C3BCC" w:rsidRPr="003771AA" w:rsidRDefault="001C3BCC" w:rsidP="00EA11D4">
            <w:pPr>
              <w:pStyle w:val="tabletext00"/>
              <w:jc w:val="center"/>
              <w:rPr>
                <w:ins w:id="39" w:author="Author"/>
              </w:rPr>
            </w:pPr>
            <w:ins w:id="40" w:author="Author">
              <w:r w:rsidRPr="003771AA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60BA" w14:textId="77777777" w:rsidR="001C3BCC" w:rsidRPr="003771AA" w:rsidRDefault="001C3BCC" w:rsidP="00EA11D4">
            <w:pPr>
              <w:pStyle w:val="tabletext00"/>
              <w:rPr>
                <w:ins w:id="41" w:author="Author"/>
              </w:rPr>
            </w:pPr>
            <w:ins w:id="42" w:author="Author">
              <w:r w:rsidRPr="003771AA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4645C" w14:textId="77777777" w:rsidR="001C3BCC" w:rsidRPr="003771AA" w:rsidRDefault="001C3BCC" w:rsidP="00EA11D4">
            <w:pPr>
              <w:pStyle w:val="tabletext00"/>
              <w:jc w:val="right"/>
              <w:rPr>
                <w:ins w:id="43" w:author="Author"/>
              </w:rPr>
            </w:pPr>
            <w:ins w:id="44" w:author="Author">
              <w:r w:rsidRPr="003771AA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6AFE61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45" w:author="Author"/>
              </w:rPr>
            </w:pPr>
            <w:ins w:id="46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DAABA" w14:textId="77777777" w:rsidR="001C3BCC" w:rsidRPr="003771AA" w:rsidRDefault="001C3BCC" w:rsidP="00EA11D4">
            <w:pPr>
              <w:pStyle w:val="tabletext00"/>
              <w:jc w:val="right"/>
              <w:rPr>
                <w:ins w:id="47" w:author="Author"/>
              </w:rPr>
            </w:pPr>
            <w:ins w:id="48" w:author="Author">
              <w:r w:rsidRPr="003771AA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B731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49" w:author="Author"/>
              </w:rPr>
              <w:pPrChange w:id="50" w:author="Author">
                <w:pPr>
                  <w:pStyle w:val="tabletext00"/>
                </w:pPr>
              </w:pPrChange>
            </w:pPr>
            <w:ins w:id="51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FB2B2C" w14:textId="77777777" w:rsidR="001C3BCC" w:rsidRPr="003771AA" w:rsidRDefault="001C3BCC" w:rsidP="00EA11D4">
            <w:pPr>
              <w:pStyle w:val="tabletext00"/>
              <w:jc w:val="right"/>
              <w:rPr>
                <w:ins w:id="52" w:author="Author"/>
              </w:rPr>
            </w:pPr>
            <w:ins w:id="53" w:author="Author">
              <w:r w:rsidRPr="003771AA">
                <w:t>$</w:t>
              </w:r>
            </w:ins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40D74" w14:textId="77777777" w:rsidR="001C3BCC" w:rsidRPr="003771AA" w:rsidRDefault="001C3BCC" w:rsidP="00EA11D4">
            <w:pPr>
              <w:pStyle w:val="tabletext00"/>
              <w:rPr>
                <w:ins w:id="54" w:author="Author"/>
              </w:rPr>
            </w:pPr>
            <w:ins w:id="55" w:author="Author">
              <w:r w:rsidRPr="003771AA">
                <w:t>267</w:t>
              </w:r>
            </w:ins>
          </w:p>
        </w:tc>
      </w:tr>
      <w:tr w:rsidR="001C3BCC" w:rsidRPr="003771AA" w14:paraId="4A30061E" w14:textId="77777777" w:rsidTr="00EA11D4">
        <w:trPr>
          <w:cantSplit/>
          <w:trHeight w:val="190"/>
          <w:ins w:id="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2064C2" w14:textId="77777777" w:rsidR="001C3BCC" w:rsidRPr="003771AA" w:rsidRDefault="001C3BCC" w:rsidP="00EA11D4">
            <w:pPr>
              <w:pStyle w:val="tabletext00"/>
              <w:rPr>
                <w:ins w:id="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64B08" w14:textId="77777777" w:rsidR="001C3BCC" w:rsidRPr="003771AA" w:rsidRDefault="001C3BCC" w:rsidP="00EA11D4">
            <w:pPr>
              <w:pStyle w:val="tabletext00"/>
              <w:jc w:val="center"/>
              <w:rPr>
                <w:ins w:id="58" w:author="Author"/>
              </w:rPr>
            </w:pPr>
            <w:ins w:id="59" w:author="Author">
              <w:r w:rsidRPr="003771AA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942C2" w14:textId="77777777" w:rsidR="001C3BCC" w:rsidRPr="003771AA" w:rsidRDefault="001C3BCC" w:rsidP="00EA11D4">
            <w:pPr>
              <w:pStyle w:val="tabletext00"/>
              <w:rPr>
                <w:ins w:id="60" w:author="Author"/>
              </w:rPr>
            </w:pPr>
            <w:ins w:id="61" w:author="Author">
              <w:r w:rsidRPr="003771AA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C2BF95" w14:textId="77777777" w:rsidR="001C3BCC" w:rsidRPr="003771AA" w:rsidRDefault="001C3BCC" w:rsidP="00EA11D4">
            <w:pPr>
              <w:pStyle w:val="tabletext00"/>
              <w:jc w:val="right"/>
              <w:rPr>
                <w:ins w:id="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C65F5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63" w:author="Author"/>
              </w:rPr>
            </w:pPr>
            <w:ins w:id="64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205601" w14:textId="77777777" w:rsidR="001C3BCC" w:rsidRPr="003771AA" w:rsidRDefault="001C3BCC" w:rsidP="00EA11D4">
            <w:pPr>
              <w:pStyle w:val="tabletext00"/>
              <w:jc w:val="right"/>
              <w:rPr>
                <w:ins w:id="6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00A59" w14:textId="77777777" w:rsidR="001C3BCC" w:rsidRPr="003771AA" w:rsidRDefault="001C3BCC" w:rsidP="00EA11D4">
            <w:pPr>
              <w:pStyle w:val="tabletext00"/>
              <w:rPr>
                <w:ins w:id="66" w:author="Author"/>
              </w:rPr>
            </w:pPr>
            <w:ins w:id="67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E9FC0E" w14:textId="77777777" w:rsidR="001C3BCC" w:rsidRPr="003771AA" w:rsidRDefault="001C3BCC" w:rsidP="00EA11D4">
            <w:pPr>
              <w:pStyle w:val="tabletext00"/>
              <w:jc w:val="right"/>
              <w:rPr>
                <w:ins w:id="68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78B84" w14:textId="77777777" w:rsidR="001C3BCC" w:rsidRPr="003771AA" w:rsidRDefault="001C3BCC" w:rsidP="00EA11D4">
            <w:pPr>
              <w:pStyle w:val="tabletext00"/>
              <w:rPr>
                <w:ins w:id="69" w:author="Author"/>
              </w:rPr>
            </w:pPr>
            <w:ins w:id="70" w:author="Author">
              <w:r w:rsidRPr="003771AA">
                <w:t>212</w:t>
              </w:r>
            </w:ins>
          </w:p>
        </w:tc>
      </w:tr>
      <w:tr w:rsidR="001C3BCC" w:rsidRPr="003771AA" w14:paraId="0BA1A8EA" w14:textId="77777777" w:rsidTr="00EA11D4">
        <w:trPr>
          <w:cantSplit/>
          <w:trHeight w:val="190"/>
          <w:ins w:id="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678B76" w14:textId="77777777" w:rsidR="001C3BCC" w:rsidRPr="003771AA" w:rsidRDefault="001C3BCC" w:rsidP="00EA11D4">
            <w:pPr>
              <w:pStyle w:val="tabletext00"/>
              <w:rPr>
                <w:ins w:id="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DEA30" w14:textId="77777777" w:rsidR="001C3BCC" w:rsidRPr="003771AA" w:rsidRDefault="001C3BCC" w:rsidP="00EA11D4">
            <w:pPr>
              <w:pStyle w:val="tabletext00"/>
              <w:jc w:val="center"/>
              <w:rPr>
                <w:ins w:id="73" w:author="Author"/>
              </w:rPr>
            </w:pPr>
            <w:ins w:id="74" w:author="Author">
              <w:r w:rsidRPr="003771AA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DEF61" w14:textId="77777777" w:rsidR="001C3BCC" w:rsidRPr="003771AA" w:rsidRDefault="001C3BCC" w:rsidP="00EA11D4">
            <w:pPr>
              <w:pStyle w:val="tabletext00"/>
              <w:rPr>
                <w:ins w:id="75" w:author="Author"/>
              </w:rPr>
            </w:pPr>
            <w:ins w:id="76" w:author="Author">
              <w:r w:rsidRPr="003771AA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54210" w14:textId="77777777" w:rsidR="001C3BCC" w:rsidRPr="003771AA" w:rsidRDefault="001C3BCC" w:rsidP="00EA11D4">
            <w:pPr>
              <w:pStyle w:val="tabletext00"/>
              <w:jc w:val="right"/>
              <w:rPr>
                <w:ins w:id="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C45A40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78" w:author="Author"/>
              </w:rPr>
            </w:pPr>
            <w:ins w:id="79" w:author="Author">
              <w:r w:rsidRPr="003771AA"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6F516" w14:textId="77777777" w:rsidR="001C3BCC" w:rsidRPr="003771AA" w:rsidRDefault="001C3BCC" w:rsidP="00EA11D4">
            <w:pPr>
              <w:pStyle w:val="tabletext00"/>
              <w:jc w:val="right"/>
              <w:rPr>
                <w:ins w:id="8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B50A6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81" w:author="Author"/>
              </w:rPr>
              <w:pPrChange w:id="82" w:author="Author">
                <w:pPr>
                  <w:pStyle w:val="tabletext00"/>
                </w:pPr>
              </w:pPrChange>
            </w:pPr>
            <w:ins w:id="83" w:author="Author">
              <w:r w:rsidRPr="003771AA"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5E1C11" w14:textId="77777777" w:rsidR="001C3BCC" w:rsidRPr="003771AA" w:rsidRDefault="001C3BCC" w:rsidP="00EA11D4">
            <w:pPr>
              <w:pStyle w:val="tabletext00"/>
              <w:jc w:val="right"/>
              <w:rPr>
                <w:ins w:id="84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7868D" w14:textId="77777777" w:rsidR="001C3BCC" w:rsidRPr="003771AA" w:rsidRDefault="001C3BCC" w:rsidP="00EA11D4">
            <w:pPr>
              <w:pStyle w:val="tabletext00"/>
              <w:rPr>
                <w:ins w:id="85" w:author="Author"/>
              </w:rPr>
            </w:pPr>
            <w:ins w:id="86" w:author="Author">
              <w:r w:rsidRPr="003771AA">
                <w:t>229</w:t>
              </w:r>
            </w:ins>
          </w:p>
        </w:tc>
      </w:tr>
      <w:tr w:rsidR="001C3BCC" w:rsidRPr="003771AA" w14:paraId="60EB634B" w14:textId="77777777" w:rsidTr="00EA11D4">
        <w:trPr>
          <w:cantSplit/>
          <w:trHeight w:val="190"/>
          <w:ins w:id="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D9DCBE" w14:textId="77777777" w:rsidR="001C3BCC" w:rsidRPr="003771AA" w:rsidRDefault="001C3BCC" w:rsidP="00EA11D4">
            <w:pPr>
              <w:pStyle w:val="tabletext00"/>
              <w:rPr>
                <w:ins w:id="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646A7" w14:textId="77777777" w:rsidR="001C3BCC" w:rsidRPr="003771AA" w:rsidRDefault="001C3BCC" w:rsidP="00EA11D4">
            <w:pPr>
              <w:pStyle w:val="tabletext00"/>
              <w:jc w:val="center"/>
              <w:rPr>
                <w:ins w:id="89" w:author="Author"/>
              </w:rPr>
            </w:pPr>
            <w:ins w:id="90" w:author="Author">
              <w:r w:rsidRPr="003771AA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16881" w14:textId="77777777" w:rsidR="001C3BCC" w:rsidRPr="003771AA" w:rsidRDefault="001C3BCC" w:rsidP="00EA11D4">
            <w:pPr>
              <w:pStyle w:val="tabletext00"/>
              <w:rPr>
                <w:ins w:id="91" w:author="Author"/>
              </w:rPr>
            </w:pPr>
            <w:ins w:id="92" w:author="Author">
              <w:r w:rsidRPr="003771AA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131606" w14:textId="77777777" w:rsidR="001C3BCC" w:rsidRPr="003771AA" w:rsidRDefault="001C3BCC" w:rsidP="00EA11D4">
            <w:pPr>
              <w:pStyle w:val="tabletext00"/>
              <w:jc w:val="right"/>
              <w:rPr>
                <w:ins w:id="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0B31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94" w:author="Author"/>
              </w:rPr>
            </w:pPr>
            <w:ins w:id="95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22EA5F" w14:textId="77777777" w:rsidR="001C3BCC" w:rsidRPr="003771AA" w:rsidRDefault="001C3BCC" w:rsidP="00EA11D4">
            <w:pPr>
              <w:pStyle w:val="tabletext00"/>
              <w:jc w:val="right"/>
              <w:rPr>
                <w:ins w:id="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60BC4" w14:textId="77777777" w:rsidR="001C3BCC" w:rsidRPr="003771AA" w:rsidRDefault="001C3BCC" w:rsidP="00EA11D4">
            <w:pPr>
              <w:pStyle w:val="tabletext00"/>
              <w:rPr>
                <w:ins w:id="97" w:author="Author"/>
              </w:rPr>
            </w:pPr>
            <w:ins w:id="98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E1C18" w14:textId="77777777" w:rsidR="001C3BCC" w:rsidRPr="003771AA" w:rsidRDefault="001C3BCC" w:rsidP="00EA11D4">
            <w:pPr>
              <w:pStyle w:val="tabletext00"/>
              <w:jc w:val="right"/>
              <w:rPr>
                <w:ins w:id="99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89FE8" w14:textId="77777777" w:rsidR="001C3BCC" w:rsidRPr="003771AA" w:rsidRDefault="001C3BCC" w:rsidP="00EA11D4">
            <w:pPr>
              <w:pStyle w:val="tabletext00"/>
              <w:rPr>
                <w:ins w:id="100" w:author="Author"/>
              </w:rPr>
            </w:pPr>
            <w:ins w:id="101" w:author="Author">
              <w:r w:rsidRPr="003771AA">
                <w:t>212</w:t>
              </w:r>
            </w:ins>
          </w:p>
        </w:tc>
      </w:tr>
      <w:tr w:rsidR="001C3BCC" w:rsidRPr="003771AA" w14:paraId="3CE0EC7E" w14:textId="77777777" w:rsidTr="00EA11D4">
        <w:trPr>
          <w:cantSplit/>
          <w:trHeight w:val="190"/>
          <w:ins w:id="1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4D102F" w14:textId="77777777" w:rsidR="001C3BCC" w:rsidRPr="003771AA" w:rsidRDefault="001C3BCC" w:rsidP="00EA11D4">
            <w:pPr>
              <w:pStyle w:val="tabletext00"/>
              <w:rPr>
                <w:ins w:id="1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2B00B" w14:textId="77777777" w:rsidR="001C3BCC" w:rsidRPr="003771AA" w:rsidRDefault="001C3BCC" w:rsidP="00EA11D4">
            <w:pPr>
              <w:pStyle w:val="tabletext00"/>
              <w:jc w:val="center"/>
              <w:rPr>
                <w:ins w:id="104" w:author="Author"/>
              </w:rPr>
            </w:pPr>
            <w:ins w:id="105" w:author="Author">
              <w:r w:rsidRPr="003771AA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86F15" w14:textId="77777777" w:rsidR="001C3BCC" w:rsidRPr="003771AA" w:rsidRDefault="001C3BCC" w:rsidP="00EA11D4">
            <w:pPr>
              <w:pStyle w:val="tabletext00"/>
              <w:rPr>
                <w:ins w:id="106" w:author="Author"/>
              </w:rPr>
            </w:pPr>
            <w:ins w:id="107" w:author="Author">
              <w:r w:rsidRPr="003771AA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A77B5" w14:textId="77777777" w:rsidR="001C3BCC" w:rsidRPr="003771AA" w:rsidRDefault="001C3BCC" w:rsidP="00EA11D4">
            <w:pPr>
              <w:pStyle w:val="tabletext00"/>
              <w:jc w:val="right"/>
              <w:rPr>
                <w:ins w:id="1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F36F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09" w:author="Author"/>
              </w:rPr>
            </w:pPr>
            <w:ins w:id="110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2D78C0" w14:textId="77777777" w:rsidR="001C3BCC" w:rsidRPr="003771AA" w:rsidRDefault="001C3BCC" w:rsidP="00EA11D4">
            <w:pPr>
              <w:pStyle w:val="tabletext00"/>
              <w:jc w:val="right"/>
              <w:rPr>
                <w:ins w:id="1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7E4CB7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12" w:author="Author"/>
              </w:rPr>
              <w:pPrChange w:id="113" w:author="Author">
                <w:pPr>
                  <w:pStyle w:val="tabletext00"/>
                </w:pPr>
              </w:pPrChange>
            </w:pPr>
            <w:ins w:id="114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520922" w14:textId="77777777" w:rsidR="001C3BCC" w:rsidRPr="003771AA" w:rsidRDefault="001C3BCC" w:rsidP="00EA11D4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5328C" w14:textId="77777777" w:rsidR="001C3BCC" w:rsidRPr="003771AA" w:rsidRDefault="001C3BCC" w:rsidP="00EA11D4">
            <w:pPr>
              <w:pStyle w:val="tabletext00"/>
              <w:rPr>
                <w:ins w:id="116" w:author="Author"/>
              </w:rPr>
            </w:pPr>
            <w:ins w:id="117" w:author="Author">
              <w:r w:rsidRPr="003771AA">
                <w:t>267</w:t>
              </w:r>
            </w:ins>
          </w:p>
        </w:tc>
      </w:tr>
      <w:tr w:rsidR="001C3BCC" w:rsidRPr="003771AA" w14:paraId="603A2EC3" w14:textId="77777777" w:rsidTr="00EA11D4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DD6A21" w14:textId="77777777" w:rsidR="001C3BCC" w:rsidRPr="003771AA" w:rsidRDefault="001C3BCC" w:rsidP="00EA11D4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D2AFD" w14:textId="77777777" w:rsidR="001C3BCC" w:rsidRPr="003771AA" w:rsidRDefault="001C3BCC" w:rsidP="00EA11D4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3771AA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6EBD2" w14:textId="77777777" w:rsidR="001C3BCC" w:rsidRPr="003771AA" w:rsidRDefault="001C3BCC" w:rsidP="00EA11D4">
            <w:pPr>
              <w:pStyle w:val="tabletext00"/>
              <w:rPr>
                <w:ins w:id="122" w:author="Author"/>
              </w:rPr>
            </w:pPr>
            <w:ins w:id="123" w:author="Author">
              <w:r w:rsidRPr="003771AA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B1D52C" w14:textId="77777777" w:rsidR="001C3BCC" w:rsidRPr="003771AA" w:rsidRDefault="001C3BCC" w:rsidP="00EA11D4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BB27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09F232" w14:textId="77777777" w:rsidR="001C3BCC" w:rsidRPr="003771AA" w:rsidRDefault="001C3BCC" w:rsidP="00EA11D4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D2AC7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28" w:author="Author"/>
              </w:rPr>
              <w:pPrChange w:id="129" w:author="Author">
                <w:pPr>
                  <w:pStyle w:val="tabletext00"/>
                </w:pPr>
              </w:pPrChange>
            </w:pPr>
            <w:ins w:id="130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7EDA21" w14:textId="77777777" w:rsidR="001C3BCC" w:rsidRPr="003771AA" w:rsidRDefault="001C3BCC" w:rsidP="00EA11D4">
            <w:pPr>
              <w:pStyle w:val="tabletext00"/>
              <w:jc w:val="right"/>
              <w:rPr>
                <w:ins w:id="131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2E28E" w14:textId="77777777" w:rsidR="001C3BCC" w:rsidRPr="003771AA" w:rsidRDefault="001C3BCC" w:rsidP="00EA11D4">
            <w:pPr>
              <w:pStyle w:val="tabletext00"/>
              <w:rPr>
                <w:ins w:id="132" w:author="Author"/>
              </w:rPr>
            </w:pPr>
            <w:ins w:id="133" w:author="Author">
              <w:r w:rsidRPr="003771AA">
                <w:t>236</w:t>
              </w:r>
            </w:ins>
          </w:p>
        </w:tc>
      </w:tr>
      <w:tr w:rsidR="001C3BCC" w:rsidRPr="003771AA" w14:paraId="6DC05F81" w14:textId="77777777" w:rsidTr="00EA11D4">
        <w:trPr>
          <w:cantSplit/>
          <w:trHeight w:val="190"/>
          <w:ins w:id="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20CC20" w14:textId="77777777" w:rsidR="001C3BCC" w:rsidRPr="003771AA" w:rsidRDefault="001C3BCC" w:rsidP="00EA11D4">
            <w:pPr>
              <w:pStyle w:val="tabletext00"/>
              <w:rPr>
                <w:ins w:id="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3C6F0" w14:textId="77777777" w:rsidR="001C3BCC" w:rsidRPr="003771AA" w:rsidRDefault="001C3BCC" w:rsidP="00EA11D4">
            <w:pPr>
              <w:pStyle w:val="tabletext00"/>
              <w:jc w:val="center"/>
              <w:rPr>
                <w:ins w:id="136" w:author="Author"/>
              </w:rPr>
            </w:pPr>
            <w:ins w:id="137" w:author="Author">
              <w:r w:rsidRPr="003771AA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9A77" w14:textId="77777777" w:rsidR="001C3BCC" w:rsidRPr="003771AA" w:rsidRDefault="001C3BCC" w:rsidP="00EA11D4">
            <w:pPr>
              <w:pStyle w:val="tabletext00"/>
              <w:rPr>
                <w:ins w:id="138" w:author="Author"/>
              </w:rPr>
            </w:pPr>
            <w:ins w:id="139" w:author="Author">
              <w:r w:rsidRPr="003771AA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98054" w14:textId="77777777" w:rsidR="001C3BCC" w:rsidRPr="003771AA" w:rsidRDefault="001C3BCC" w:rsidP="00EA11D4">
            <w:pPr>
              <w:pStyle w:val="tabletext00"/>
              <w:jc w:val="right"/>
              <w:rPr>
                <w:ins w:id="14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7CD9B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41" w:author="Author"/>
              </w:rPr>
            </w:pPr>
            <w:ins w:id="142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98BC9" w14:textId="77777777" w:rsidR="001C3BCC" w:rsidRPr="003771AA" w:rsidRDefault="001C3BCC" w:rsidP="00EA11D4">
            <w:pPr>
              <w:pStyle w:val="tabletext00"/>
              <w:jc w:val="right"/>
              <w:rPr>
                <w:ins w:id="14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348858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44" w:author="Author"/>
              </w:rPr>
              <w:pPrChange w:id="145" w:author="Author">
                <w:pPr>
                  <w:pStyle w:val="tabletext00"/>
                </w:pPr>
              </w:pPrChange>
            </w:pPr>
            <w:ins w:id="146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5F6824" w14:textId="77777777" w:rsidR="001C3BCC" w:rsidRPr="003771AA" w:rsidRDefault="001C3BCC" w:rsidP="00EA11D4">
            <w:pPr>
              <w:pStyle w:val="tabletext00"/>
              <w:jc w:val="right"/>
              <w:rPr>
                <w:ins w:id="147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2B148D" w14:textId="77777777" w:rsidR="001C3BCC" w:rsidRPr="003771AA" w:rsidRDefault="001C3BCC" w:rsidP="00EA11D4">
            <w:pPr>
              <w:pStyle w:val="tabletext00"/>
              <w:rPr>
                <w:ins w:id="148" w:author="Author"/>
              </w:rPr>
            </w:pPr>
            <w:ins w:id="149" w:author="Author">
              <w:r w:rsidRPr="003771AA">
                <w:t>236</w:t>
              </w:r>
            </w:ins>
          </w:p>
        </w:tc>
      </w:tr>
      <w:tr w:rsidR="001C3BCC" w:rsidRPr="003771AA" w14:paraId="6C7BCC80" w14:textId="77777777" w:rsidTr="00EA11D4">
        <w:trPr>
          <w:cantSplit/>
          <w:trHeight w:val="190"/>
          <w:ins w:id="1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1CC27D" w14:textId="77777777" w:rsidR="001C3BCC" w:rsidRPr="003771AA" w:rsidRDefault="001C3BCC" w:rsidP="00EA11D4">
            <w:pPr>
              <w:pStyle w:val="tabletext00"/>
              <w:rPr>
                <w:ins w:id="1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DFB2B" w14:textId="77777777" w:rsidR="001C3BCC" w:rsidRPr="003771AA" w:rsidRDefault="001C3BCC" w:rsidP="00EA11D4">
            <w:pPr>
              <w:pStyle w:val="tabletext00"/>
              <w:jc w:val="center"/>
              <w:rPr>
                <w:ins w:id="152" w:author="Author"/>
              </w:rPr>
            </w:pPr>
            <w:ins w:id="153" w:author="Author">
              <w:r w:rsidRPr="003771AA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97E94" w14:textId="77777777" w:rsidR="001C3BCC" w:rsidRPr="003771AA" w:rsidRDefault="001C3BCC" w:rsidP="00EA11D4">
            <w:pPr>
              <w:pStyle w:val="tabletext00"/>
              <w:rPr>
                <w:ins w:id="154" w:author="Author"/>
              </w:rPr>
            </w:pPr>
            <w:ins w:id="155" w:author="Author">
              <w:r w:rsidRPr="003771AA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F9EB6E" w14:textId="77777777" w:rsidR="001C3BCC" w:rsidRPr="003771AA" w:rsidRDefault="001C3BCC" w:rsidP="00EA11D4">
            <w:pPr>
              <w:pStyle w:val="tabletext00"/>
              <w:jc w:val="right"/>
              <w:rPr>
                <w:ins w:id="1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9919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57" w:author="Author"/>
              </w:rPr>
            </w:pPr>
            <w:ins w:id="158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2EAED" w14:textId="77777777" w:rsidR="001C3BCC" w:rsidRPr="003771AA" w:rsidRDefault="001C3BCC" w:rsidP="00EA11D4">
            <w:pPr>
              <w:pStyle w:val="tabletext00"/>
              <w:jc w:val="right"/>
              <w:rPr>
                <w:ins w:id="15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B7237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60" w:author="Author"/>
              </w:rPr>
              <w:pPrChange w:id="161" w:author="Author">
                <w:pPr>
                  <w:pStyle w:val="tabletext00"/>
                </w:pPr>
              </w:pPrChange>
            </w:pPr>
            <w:ins w:id="162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39AC4E" w14:textId="77777777" w:rsidR="001C3BCC" w:rsidRPr="003771AA" w:rsidRDefault="001C3BCC" w:rsidP="00EA11D4">
            <w:pPr>
              <w:pStyle w:val="tabletext00"/>
              <w:jc w:val="right"/>
              <w:rPr>
                <w:ins w:id="163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3FDC8" w14:textId="77777777" w:rsidR="001C3BCC" w:rsidRPr="003771AA" w:rsidRDefault="001C3BCC" w:rsidP="00EA11D4">
            <w:pPr>
              <w:pStyle w:val="tabletext00"/>
              <w:rPr>
                <w:ins w:id="164" w:author="Author"/>
              </w:rPr>
            </w:pPr>
            <w:ins w:id="165" w:author="Author">
              <w:r w:rsidRPr="003771AA">
                <w:t>236</w:t>
              </w:r>
            </w:ins>
          </w:p>
        </w:tc>
      </w:tr>
      <w:tr w:rsidR="001C3BCC" w:rsidRPr="003771AA" w14:paraId="0D612A13" w14:textId="77777777" w:rsidTr="00EA11D4">
        <w:trPr>
          <w:cantSplit/>
          <w:trHeight w:val="190"/>
          <w:ins w:id="1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614B99" w14:textId="77777777" w:rsidR="001C3BCC" w:rsidRPr="003771AA" w:rsidRDefault="001C3BCC" w:rsidP="00EA11D4">
            <w:pPr>
              <w:pStyle w:val="tabletext00"/>
              <w:rPr>
                <w:ins w:id="1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E2B97" w14:textId="77777777" w:rsidR="001C3BCC" w:rsidRPr="003771AA" w:rsidRDefault="001C3BCC" w:rsidP="00EA11D4">
            <w:pPr>
              <w:pStyle w:val="tabletext00"/>
              <w:jc w:val="center"/>
              <w:rPr>
                <w:ins w:id="168" w:author="Author"/>
              </w:rPr>
            </w:pPr>
            <w:ins w:id="169" w:author="Author">
              <w:r w:rsidRPr="003771AA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AEEC2" w14:textId="77777777" w:rsidR="001C3BCC" w:rsidRPr="003771AA" w:rsidRDefault="001C3BCC" w:rsidP="00EA11D4">
            <w:pPr>
              <w:pStyle w:val="tabletext00"/>
              <w:rPr>
                <w:ins w:id="170" w:author="Author"/>
              </w:rPr>
            </w:pPr>
            <w:ins w:id="171" w:author="Author">
              <w:r w:rsidRPr="003771AA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67D70" w14:textId="77777777" w:rsidR="001C3BCC" w:rsidRPr="003771AA" w:rsidRDefault="001C3BCC" w:rsidP="00EA11D4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27204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73" w:author="Author"/>
              </w:rPr>
            </w:pPr>
            <w:ins w:id="174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0E47E5" w14:textId="77777777" w:rsidR="001C3BCC" w:rsidRPr="003771AA" w:rsidRDefault="001C3BCC" w:rsidP="00EA11D4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8D89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76" w:author="Author"/>
              </w:rPr>
              <w:pPrChange w:id="177" w:author="Author">
                <w:pPr>
                  <w:pStyle w:val="tabletext00"/>
                </w:pPr>
              </w:pPrChange>
            </w:pPr>
            <w:ins w:id="178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9B567" w14:textId="77777777" w:rsidR="001C3BCC" w:rsidRPr="003771AA" w:rsidRDefault="001C3BCC" w:rsidP="00EA11D4">
            <w:pPr>
              <w:pStyle w:val="tabletext00"/>
              <w:jc w:val="right"/>
              <w:rPr>
                <w:ins w:id="179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11220" w14:textId="77777777" w:rsidR="001C3BCC" w:rsidRPr="003771AA" w:rsidRDefault="001C3BCC" w:rsidP="00EA11D4">
            <w:pPr>
              <w:pStyle w:val="tabletext00"/>
              <w:rPr>
                <w:ins w:id="180" w:author="Author"/>
              </w:rPr>
            </w:pPr>
            <w:ins w:id="181" w:author="Author">
              <w:r w:rsidRPr="003771AA">
                <w:t>248</w:t>
              </w:r>
            </w:ins>
          </w:p>
        </w:tc>
      </w:tr>
      <w:tr w:rsidR="001C3BCC" w:rsidRPr="003771AA" w14:paraId="52C4AF34" w14:textId="77777777" w:rsidTr="00EA11D4">
        <w:trPr>
          <w:cantSplit/>
          <w:trHeight w:val="190"/>
          <w:ins w:id="1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97C336" w14:textId="77777777" w:rsidR="001C3BCC" w:rsidRPr="003771AA" w:rsidRDefault="001C3BCC" w:rsidP="00EA11D4">
            <w:pPr>
              <w:pStyle w:val="tabletext00"/>
              <w:rPr>
                <w:ins w:id="1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8E42E" w14:textId="77777777" w:rsidR="001C3BCC" w:rsidRPr="003771AA" w:rsidRDefault="001C3BCC" w:rsidP="00EA11D4">
            <w:pPr>
              <w:pStyle w:val="tabletext00"/>
              <w:jc w:val="center"/>
              <w:rPr>
                <w:ins w:id="184" w:author="Author"/>
              </w:rPr>
            </w:pPr>
            <w:ins w:id="185" w:author="Author">
              <w:r w:rsidRPr="003771AA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9253" w14:textId="77777777" w:rsidR="001C3BCC" w:rsidRPr="003771AA" w:rsidRDefault="001C3BCC" w:rsidP="00EA11D4">
            <w:pPr>
              <w:pStyle w:val="tabletext00"/>
              <w:rPr>
                <w:ins w:id="186" w:author="Author"/>
              </w:rPr>
            </w:pPr>
            <w:ins w:id="187" w:author="Author">
              <w:r w:rsidRPr="003771AA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E85D49" w14:textId="77777777" w:rsidR="001C3BCC" w:rsidRPr="003771AA" w:rsidRDefault="001C3BCC" w:rsidP="00EA11D4">
            <w:pPr>
              <w:pStyle w:val="tabletext00"/>
              <w:jc w:val="right"/>
              <w:rPr>
                <w:ins w:id="1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F78E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89" w:author="Author"/>
              </w:rPr>
            </w:pPr>
            <w:ins w:id="190" w:author="Author">
              <w:r w:rsidRPr="003771AA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DE4FBF" w14:textId="77777777" w:rsidR="001C3BCC" w:rsidRPr="003771AA" w:rsidRDefault="001C3BCC" w:rsidP="00EA11D4">
            <w:pPr>
              <w:pStyle w:val="tabletext00"/>
              <w:jc w:val="right"/>
              <w:rPr>
                <w:ins w:id="1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628B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92" w:author="Author"/>
              </w:rPr>
              <w:pPrChange w:id="193" w:author="Author">
                <w:pPr>
                  <w:pStyle w:val="tabletext00"/>
                </w:pPr>
              </w:pPrChange>
            </w:pPr>
            <w:ins w:id="194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7464D2" w14:textId="77777777" w:rsidR="001C3BCC" w:rsidRPr="003771AA" w:rsidRDefault="001C3BCC" w:rsidP="00EA11D4">
            <w:pPr>
              <w:pStyle w:val="tabletext00"/>
              <w:jc w:val="right"/>
              <w:rPr>
                <w:ins w:id="195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CA78C" w14:textId="77777777" w:rsidR="001C3BCC" w:rsidRPr="003771AA" w:rsidRDefault="001C3BCC" w:rsidP="00EA11D4">
            <w:pPr>
              <w:pStyle w:val="tabletext00"/>
              <w:rPr>
                <w:ins w:id="196" w:author="Author"/>
              </w:rPr>
            </w:pPr>
            <w:ins w:id="197" w:author="Author">
              <w:r w:rsidRPr="003771AA">
                <w:t>266</w:t>
              </w:r>
            </w:ins>
          </w:p>
        </w:tc>
      </w:tr>
      <w:tr w:rsidR="001C3BCC" w:rsidRPr="003771AA" w14:paraId="430738AA" w14:textId="77777777" w:rsidTr="00EA11D4">
        <w:trPr>
          <w:cantSplit/>
          <w:trHeight w:val="190"/>
          <w:ins w:id="1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8235C8" w14:textId="77777777" w:rsidR="001C3BCC" w:rsidRPr="003771AA" w:rsidRDefault="001C3BCC" w:rsidP="00EA11D4">
            <w:pPr>
              <w:pStyle w:val="tabletext00"/>
              <w:rPr>
                <w:ins w:id="1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615F8" w14:textId="77777777" w:rsidR="001C3BCC" w:rsidRPr="003771AA" w:rsidRDefault="001C3BCC" w:rsidP="00EA11D4">
            <w:pPr>
              <w:pStyle w:val="tabletext00"/>
              <w:jc w:val="center"/>
              <w:rPr>
                <w:ins w:id="200" w:author="Author"/>
              </w:rPr>
            </w:pPr>
            <w:ins w:id="201" w:author="Author">
              <w:r w:rsidRPr="003771AA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59C8B" w14:textId="77777777" w:rsidR="001C3BCC" w:rsidRPr="003771AA" w:rsidRDefault="001C3BCC" w:rsidP="00EA11D4">
            <w:pPr>
              <w:pStyle w:val="tabletext00"/>
              <w:rPr>
                <w:ins w:id="202" w:author="Author"/>
              </w:rPr>
            </w:pPr>
            <w:ins w:id="203" w:author="Author">
              <w:r w:rsidRPr="003771AA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344FB" w14:textId="77777777" w:rsidR="001C3BCC" w:rsidRPr="003771AA" w:rsidRDefault="001C3BCC" w:rsidP="00EA11D4">
            <w:pPr>
              <w:pStyle w:val="tabletext00"/>
              <w:jc w:val="right"/>
              <w:rPr>
                <w:ins w:id="2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A2BC5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05" w:author="Author"/>
              </w:rPr>
            </w:pPr>
            <w:ins w:id="206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8E158E" w14:textId="77777777" w:rsidR="001C3BCC" w:rsidRPr="003771AA" w:rsidRDefault="001C3BCC" w:rsidP="00EA11D4">
            <w:pPr>
              <w:pStyle w:val="tabletext00"/>
              <w:jc w:val="right"/>
              <w:rPr>
                <w:ins w:id="2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DDE57E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08" w:author="Author"/>
              </w:rPr>
              <w:pPrChange w:id="209" w:author="Author">
                <w:pPr>
                  <w:pStyle w:val="tabletext00"/>
                </w:pPr>
              </w:pPrChange>
            </w:pPr>
            <w:ins w:id="210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B9E4D1" w14:textId="77777777" w:rsidR="001C3BCC" w:rsidRPr="003771AA" w:rsidRDefault="001C3BCC" w:rsidP="00EA11D4">
            <w:pPr>
              <w:pStyle w:val="tabletext00"/>
              <w:jc w:val="right"/>
              <w:rPr>
                <w:ins w:id="211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C2228" w14:textId="77777777" w:rsidR="001C3BCC" w:rsidRPr="003771AA" w:rsidRDefault="001C3BCC" w:rsidP="00EA11D4">
            <w:pPr>
              <w:pStyle w:val="tabletext00"/>
              <w:rPr>
                <w:ins w:id="212" w:author="Author"/>
              </w:rPr>
            </w:pPr>
            <w:ins w:id="213" w:author="Author">
              <w:r w:rsidRPr="003771AA">
                <w:t>236</w:t>
              </w:r>
            </w:ins>
          </w:p>
        </w:tc>
      </w:tr>
      <w:tr w:rsidR="001C3BCC" w:rsidRPr="003771AA" w14:paraId="5DA85551" w14:textId="77777777" w:rsidTr="00EA11D4">
        <w:trPr>
          <w:cantSplit/>
          <w:trHeight w:val="190"/>
          <w:ins w:id="2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15AD53" w14:textId="77777777" w:rsidR="001C3BCC" w:rsidRPr="003771AA" w:rsidRDefault="001C3BCC" w:rsidP="00EA11D4">
            <w:pPr>
              <w:pStyle w:val="tabletext00"/>
              <w:rPr>
                <w:ins w:id="2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FB47" w14:textId="77777777" w:rsidR="001C3BCC" w:rsidRPr="003771AA" w:rsidRDefault="001C3BCC" w:rsidP="00EA11D4">
            <w:pPr>
              <w:pStyle w:val="tabletext00"/>
              <w:jc w:val="center"/>
              <w:rPr>
                <w:ins w:id="216" w:author="Author"/>
              </w:rPr>
            </w:pPr>
            <w:ins w:id="217" w:author="Author">
              <w:r w:rsidRPr="003771AA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2C07D" w14:textId="77777777" w:rsidR="001C3BCC" w:rsidRPr="003771AA" w:rsidRDefault="001C3BCC" w:rsidP="00EA11D4">
            <w:pPr>
              <w:pStyle w:val="tabletext00"/>
              <w:rPr>
                <w:ins w:id="218" w:author="Author"/>
              </w:rPr>
            </w:pPr>
            <w:ins w:id="219" w:author="Author">
              <w:r w:rsidRPr="003771AA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F5240" w14:textId="77777777" w:rsidR="001C3BCC" w:rsidRPr="003771AA" w:rsidRDefault="001C3BCC" w:rsidP="00EA11D4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34F18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21" w:author="Author"/>
              </w:rPr>
            </w:pPr>
            <w:ins w:id="222" w:author="Author">
              <w:r w:rsidRPr="003771AA"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9E307F" w14:textId="77777777" w:rsidR="001C3BCC" w:rsidRPr="003771AA" w:rsidRDefault="001C3BCC" w:rsidP="00EA11D4">
            <w:pPr>
              <w:pStyle w:val="tabletext00"/>
              <w:jc w:val="right"/>
              <w:rPr>
                <w:ins w:id="22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75DBE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24" w:author="Author"/>
              </w:rPr>
              <w:pPrChange w:id="225" w:author="Author">
                <w:pPr>
                  <w:pStyle w:val="tabletext00"/>
                </w:pPr>
              </w:pPrChange>
            </w:pPr>
            <w:ins w:id="226" w:author="Author">
              <w:r w:rsidRPr="003771AA"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940131" w14:textId="77777777" w:rsidR="001C3BCC" w:rsidRPr="003771AA" w:rsidRDefault="001C3BCC" w:rsidP="00EA11D4">
            <w:pPr>
              <w:pStyle w:val="tabletext00"/>
              <w:jc w:val="right"/>
              <w:rPr>
                <w:ins w:id="227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E6D00" w14:textId="77777777" w:rsidR="001C3BCC" w:rsidRPr="003771AA" w:rsidRDefault="001C3BCC" w:rsidP="00EA11D4">
            <w:pPr>
              <w:pStyle w:val="tabletext00"/>
              <w:rPr>
                <w:ins w:id="228" w:author="Author"/>
              </w:rPr>
            </w:pPr>
            <w:ins w:id="229" w:author="Author">
              <w:r w:rsidRPr="003771AA">
                <w:t>229</w:t>
              </w:r>
            </w:ins>
          </w:p>
        </w:tc>
      </w:tr>
      <w:tr w:rsidR="001C3BCC" w:rsidRPr="003771AA" w14:paraId="7FC3C094" w14:textId="77777777" w:rsidTr="00EA11D4">
        <w:trPr>
          <w:cantSplit/>
          <w:trHeight w:val="190"/>
          <w:ins w:id="2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DDE6BC" w14:textId="77777777" w:rsidR="001C3BCC" w:rsidRPr="003771AA" w:rsidRDefault="001C3BCC" w:rsidP="00EA11D4">
            <w:pPr>
              <w:pStyle w:val="tabletext00"/>
              <w:rPr>
                <w:ins w:id="2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979C2" w14:textId="77777777" w:rsidR="001C3BCC" w:rsidRPr="003771AA" w:rsidRDefault="001C3BCC" w:rsidP="00EA11D4">
            <w:pPr>
              <w:pStyle w:val="tabletext00"/>
              <w:jc w:val="center"/>
              <w:rPr>
                <w:ins w:id="232" w:author="Author"/>
              </w:rPr>
            </w:pPr>
            <w:ins w:id="233" w:author="Author">
              <w:r w:rsidRPr="003771AA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01E8" w14:textId="77777777" w:rsidR="001C3BCC" w:rsidRPr="003771AA" w:rsidRDefault="001C3BCC" w:rsidP="00EA11D4">
            <w:pPr>
              <w:pStyle w:val="tabletext00"/>
              <w:rPr>
                <w:ins w:id="234" w:author="Author"/>
              </w:rPr>
            </w:pPr>
            <w:ins w:id="235" w:author="Author">
              <w:r w:rsidRPr="003771AA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E319D8" w14:textId="77777777" w:rsidR="001C3BCC" w:rsidRPr="003771AA" w:rsidRDefault="001C3BCC" w:rsidP="00EA11D4">
            <w:pPr>
              <w:pStyle w:val="tabletext00"/>
              <w:jc w:val="right"/>
              <w:rPr>
                <w:ins w:id="2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6330FB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37" w:author="Author"/>
              </w:rPr>
            </w:pPr>
            <w:ins w:id="238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5B1242" w14:textId="77777777" w:rsidR="001C3BCC" w:rsidRPr="003771AA" w:rsidRDefault="001C3BCC" w:rsidP="00EA11D4">
            <w:pPr>
              <w:pStyle w:val="tabletext00"/>
              <w:jc w:val="right"/>
              <w:rPr>
                <w:ins w:id="23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8383B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40" w:author="Author"/>
              </w:rPr>
              <w:pPrChange w:id="241" w:author="Author">
                <w:pPr>
                  <w:pStyle w:val="tabletext00"/>
                </w:pPr>
              </w:pPrChange>
            </w:pPr>
            <w:ins w:id="242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F2097F" w14:textId="77777777" w:rsidR="001C3BCC" w:rsidRPr="003771AA" w:rsidRDefault="001C3BCC" w:rsidP="00EA11D4">
            <w:pPr>
              <w:pStyle w:val="tabletext00"/>
              <w:jc w:val="right"/>
              <w:rPr>
                <w:ins w:id="243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6333B7" w14:textId="77777777" w:rsidR="001C3BCC" w:rsidRPr="003771AA" w:rsidRDefault="001C3BCC" w:rsidP="00EA11D4">
            <w:pPr>
              <w:pStyle w:val="tabletext00"/>
              <w:rPr>
                <w:ins w:id="244" w:author="Author"/>
              </w:rPr>
            </w:pPr>
            <w:ins w:id="245" w:author="Author">
              <w:r w:rsidRPr="003771AA">
                <w:t>248</w:t>
              </w:r>
            </w:ins>
          </w:p>
        </w:tc>
      </w:tr>
      <w:tr w:rsidR="001C3BCC" w:rsidRPr="003771AA" w14:paraId="1E6E3C6D" w14:textId="77777777" w:rsidTr="00EA11D4">
        <w:trPr>
          <w:cantSplit/>
          <w:trHeight w:val="190"/>
          <w:ins w:id="2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BFEA73" w14:textId="77777777" w:rsidR="001C3BCC" w:rsidRPr="003771AA" w:rsidRDefault="001C3BCC" w:rsidP="00EA11D4">
            <w:pPr>
              <w:pStyle w:val="tabletext00"/>
              <w:rPr>
                <w:ins w:id="2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1FAD8" w14:textId="77777777" w:rsidR="001C3BCC" w:rsidRPr="003771AA" w:rsidRDefault="001C3BCC" w:rsidP="00EA11D4">
            <w:pPr>
              <w:pStyle w:val="tabletext00"/>
              <w:jc w:val="center"/>
              <w:rPr>
                <w:ins w:id="248" w:author="Author"/>
              </w:rPr>
            </w:pPr>
            <w:ins w:id="249" w:author="Author">
              <w:r w:rsidRPr="003771AA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10BBC" w14:textId="77777777" w:rsidR="001C3BCC" w:rsidRPr="003771AA" w:rsidRDefault="001C3BCC" w:rsidP="00EA11D4">
            <w:pPr>
              <w:pStyle w:val="tabletext00"/>
              <w:rPr>
                <w:ins w:id="250" w:author="Author"/>
              </w:rPr>
            </w:pPr>
            <w:ins w:id="251" w:author="Author">
              <w:r w:rsidRPr="003771AA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3BE7EA" w14:textId="77777777" w:rsidR="001C3BCC" w:rsidRPr="003771AA" w:rsidRDefault="001C3BCC" w:rsidP="00EA11D4">
            <w:pPr>
              <w:pStyle w:val="tabletext00"/>
              <w:jc w:val="right"/>
              <w:rPr>
                <w:ins w:id="2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CD3D3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53" w:author="Author"/>
              </w:rPr>
            </w:pPr>
            <w:ins w:id="254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971B00" w14:textId="77777777" w:rsidR="001C3BCC" w:rsidRPr="003771AA" w:rsidRDefault="001C3BCC" w:rsidP="00EA11D4">
            <w:pPr>
              <w:pStyle w:val="tabletext00"/>
              <w:jc w:val="right"/>
              <w:rPr>
                <w:ins w:id="25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37E3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56" w:author="Author"/>
              </w:rPr>
              <w:pPrChange w:id="257" w:author="Author">
                <w:pPr>
                  <w:pStyle w:val="tabletext00"/>
                </w:pPr>
              </w:pPrChange>
            </w:pPr>
            <w:ins w:id="258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D7B5E" w14:textId="77777777" w:rsidR="001C3BCC" w:rsidRPr="003771AA" w:rsidRDefault="001C3BCC" w:rsidP="00EA11D4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27CE6" w14:textId="77777777" w:rsidR="001C3BCC" w:rsidRPr="003771AA" w:rsidRDefault="001C3BCC" w:rsidP="00EA11D4">
            <w:pPr>
              <w:pStyle w:val="tabletext00"/>
              <w:rPr>
                <w:ins w:id="260" w:author="Author"/>
              </w:rPr>
            </w:pPr>
            <w:ins w:id="261" w:author="Author">
              <w:r w:rsidRPr="003771AA">
                <w:t>236</w:t>
              </w:r>
            </w:ins>
          </w:p>
        </w:tc>
      </w:tr>
      <w:tr w:rsidR="001C3BCC" w:rsidRPr="003771AA" w14:paraId="61457D8F" w14:textId="77777777" w:rsidTr="00EA11D4">
        <w:trPr>
          <w:cantSplit/>
          <w:trHeight w:val="190"/>
          <w:ins w:id="2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10F645" w14:textId="77777777" w:rsidR="001C3BCC" w:rsidRPr="003771AA" w:rsidRDefault="001C3BCC" w:rsidP="00EA11D4">
            <w:pPr>
              <w:pStyle w:val="tabletext00"/>
              <w:rPr>
                <w:ins w:id="2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47248" w14:textId="77777777" w:rsidR="001C3BCC" w:rsidRPr="003771AA" w:rsidRDefault="001C3BCC" w:rsidP="00EA11D4">
            <w:pPr>
              <w:pStyle w:val="tabletext00"/>
              <w:jc w:val="center"/>
              <w:rPr>
                <w:ins w:id="264" w:author="Author"/>
              </w:rPr>
            </w:pPr>
            <w:ins w:id="265" w:author="Author">
              <w:r w:rsidRPr="003771AA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11D5B" w14:textId="77777777" w:rsidR="001C3BCC" w:rsidRPr="003771AA" w:rsidRDefault="001C3BCC" w:rsidP="00EA11D4">
            <w:pPr>
              <w:pStyle w:val="tabletext00"/>
              <w:rPr>
                <w:ins w:id="266" w:author="Author"/>
              </w:rPr>
            </w:pPr>
            <w:ins w:id="267" w:author="Author">
              <w:r w:rsidRPr="003771AA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B006CC" w14:textId="77777777" w:rsidR="001C3BCC" w:rsidRPr="003771AA" w:rsidRDefault="001C3BCC" w:rsidP="00EA11D4">
            <w:pPr>
              <w:pStyle w:val="tabletext00"/>
              <w:jc w:val="right"/>
              <w:rPr>
                <w:ins w:id="2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0198A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69" w:author="Author"/>
              </w:rPr>
            </w:pPr>
            <w:ins w:id="270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AF326" w14:textId="77777777" w:rsidR="001C3BCC" w:rsidRPr="003771AA" w:rsidRDefault="001C3BCC" w:rsidP="00EA11D4">
            <w:pPr>
              <w:pStyle w:val="tabletext00"/>
              <w:jc w:val="right"/>
              <w:rPr>
                <w:ins w:id="2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5ECB87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72" w:author="Author"/>
              </w:rPr>
              <w:pPrChange w:id="273" w:author="Author">
                <w:pPr>
                  <w:pStyle w:val="tabletext00"/>
                </w:pPr>
              </w:pPrChange>
            </w:pPr>
            <w:ins w:id="274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B2C1E7" w14:textId="77777777" w:rsidR="001C3BCC" w:rsidRPr="003771AA" w:rsidRDefault="001C3BCC" w:rsidP="00EA11D4">
            <w:pPr>
              <w:pStyle w:val="tabletext00"/>
              <w:jc w:val="right"/>
              <w:rPr>
                <w:ins w:id="275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C575CF" w14:textId="77777777" w:rsidR="001C3BCC" w:rsidRPr="003771AA" w:rsidRDefault="001C3BCC" w:rsidP="00EA11D4">
            <w:pPr>
              <w:pStyle w:val="tabletext00"/>
              <w:rPr>
                <w:ins w:id="276" w:author="Author"/>
              </w:rPr>
            </w:pPr>
            <w:ins w:id="277" w:author="Author">
              <w:r w:rsidRPr="003771AA">
                <w:t>267</w:t>
              </w:r>
            </w:ins>
          </w:p>
        </w:tc>
      </w:tr>
      <w:tr w:rsidR="001C3BCC" w:rsidRPr="003771AA" w14:paraId="3C28B5FD" w14:textId="77777777" w:rsidTr="00EA11D4">
        <w:trPr>
          <w:cantSplit/>
          <w:trHeight w:val="190"/>
          <w:ins w:id="2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EEBE6D" w14:textId="77777777" w:rsidR="001C3BCC" w:rsidRPr="003771AA" w:rsidRDefault="001C3BCC" w:rsidP="00EA11D4">
            <w:pPr>
              <w:pStyle w:val="tabletext00"/>
              <w:rPr>
                <w:ins w:id="2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C2F84" w14:textId="77777777" w:rsidR="001C3BCC" w:rsidRPr="003771AA" w:rsidRDefault="001C3BCC" w:rsidP="00EA11D4">
            <w:pPr>
              <w:pStyle w:val="tabletext00"/>
              <w:jc w:val="center"/>
              <w:rPr>
                <w:ins w:id="280" w:author="Author"/>
              </w:rPr>
            </w:pPr>
            <w:ins w:id="281" w:author="Author">
              <w:r w:rsidRPr="003771AA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7C594" w14:textId="77777777" w:rsidR="001C3BCC" w:rsidRPr="003771AA" w:rsidRDefault="001C3BCC" w:rsidP="00EA11D4">
            <w:pPr>
              <w:pStyle w:val="tabletext00"/>
              <w:rPr>
                <w:ins w:id="282" w:author="Author"/>
              </w:rPr>
            </w:pPr>
            <w:ins w:id="283" w:author="Author">
              <w:r w:rsidRPr="003771AA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B38487" w14:textId="77777777" w:rsidR="001C3BCC" w:rsidRPr="003771AA" w:rsidRDefault="001C3BCC" w:rsidP="00EA11D4">
            <w:pPr>
              <w:pStyle w:val="tabletext00"/>
              <w:jc w:val="right"/>
              <w:rPr>
                <w:ins w:id="2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EFE6A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85" w:author="Author"/>
              </w:rPr>
            </w:pPr>
            <w:ins w:id="286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FF2E1" w14:textId="77777777" w:rsidR="001C3BCC" w:rsidRPr="003771AA" w:rsidRDefault="001C3BCC" w:rsidP="00EA11D4">
            <w:pPr>
              <w:pStyle w:val="tabletext00"/>
              <w:jc w:val="right"/>
              <w:rPr>
                <w:ins w:id="2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5584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88" w:author="Author"/>
              </w:rPr>
              <w:pPrChange w:id="289" w:author="Author">
                <w:pPr>
                  <w:pStyle w:val="tabletext00"/>
                </w:pPr>
              </w:pPrChange>
            </w:pPr>
            <w:ins w:id="290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D8CB5A" w14:textId="77777777" w:rsidR="001C3BCC" w:rsidRPr="003771AA" w:rsidRDefault="001C3BCC" w:rsidP="00EA11D4">
            <w:pPr>
              <w:pStyle w:val="tabletext00"/>
              <w:jc w:val="right"/>
              <w:rPr>
                <w:ins w:id="291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E0593" w14:textId="77777777" w:rsidR="001C3BCC" w:rsidRPr="003771AA" w:rsidRDefault="001C3BCC" w:rsidP="00EA11D4">
            <w:pPr>
              <w:pStyle w:val="tabletext00"/>
              <w:rPr>
                <w:ins w:id="292" w:author="Author"/>
              </w:rPr>
            </w:pPr>
            <w:ins w:id="293" w:author="Author">
              <w:r w:rsidRPr="003771AA">
                <w:t>222</w:t>
              </w:r>
            </w:ins>
          </w:p>
        </w:tc>
      </w:tr>
      <w:tr w:rsidR="001C3BCC" w:rsidRPr="003771AA" w14:paraId="08C37A35" w14:textId="77777777" w:rsidTr="00EA11D4">
        <w:trPr>
          <w:cantSplit/>
          <w:trHeight w:val="190"/>
          <w:ins w:id="2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DA7FBC" w14:textId="77777777" w:rsidR="001C3BCC" w:rsidRPr="003771AA" w:rsidRDefault="001C3BCC" w:rsidP="00EA11D4">
            <w:pPr>
              <w:pStyle w:val="tabletext00"/>
              <w:rPr>
                <w:ins w:id="2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2F416" w14:textId="77777777" w:rsidR="001C3BCC" w:rsidRPr="003771AA" w:rsidRDefault="001C3BCC" w:rsidP="00EA11D4">
            <w:pPr>
              <w:pStyle w:val="tabletext00"/>
              <w:jc w:val="center"/>
              <w:rPr>
                <w:ins w:id="296" w:author="Author"/>
              </w:rPr>
            </w:pPr>
            <w:ins w:id="297" w:author="Author">
              <w:r w:rsidRPr="003771AA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D0F3" w14:textId="77777777" w:rsidR="001C3BCC" w:rsidRPr="003771AA" w:rsidRDefault="001C3BCC" w:rsidP="00EA11D4">
            <w:pPr>
              <w:pStyle w:val="tabletext00"/>
              <w:rPr>
                <w:ins w:id="298" w:author="Author"/>
              </w:rPr>
            </w:pPr>
            <w:ins w:id="299" w:author="Author">
              <w:r w:rsidRPr="003771AA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6EE13B" w14:textId="77777777" w:rsidR="001C3BCC" w:rsidRPr="003771AA" w:rsidRDefault="001C3BCC" w:rsidP="00EA11D4">
            <w:pPr>
              <w:pStyle w:val="tabletext00"/>
              <w:jc w:val="right"/>
              <w:rPr>
                <w:ins w:id="30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C35DE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301" w:author="Author"/>
              </w:rPr>
            </w:pPr>
            <w:ins w:id="302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7A14C" w14:textId="77777777" w:rsidR="001C3BCC" w:rsidRPr="003771AA" w:rsidRDefault="001C3BCC" w:rsidP="00EA11D4">
            <w:pPr>
              <w:pStyle w:val="tabletext00"/>
              <w:jc w:val="right"/>
              <w:rPr>
                <w:ins w:id="30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3A3AD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304" w:author="Author"/>
              </w:rPr>
              <w:pPrChange w:id="305" w:author="Author">
                <w:pPr>
                  <w:pStyle w:val="tabletext00"/>
                </w:pPr>
              </w:pPrChange>
            </w:pPr>
            <w:ins w:id="306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DAC6C4" w14:textId="77777777" w:rsidR="001C3BCC" w:rsidRPr="003771AA" w:rsidRDefault="001C3BCC" w:rsidP="00EA11D4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81968" w14:textId="77777777" w:rsidR="001C3BCC" w:rsidRPr="003771AA" w:rsidRDefault="001C3BCC" w:rsidP="00EA11D4">
            <w:pPr>
              <w:pStyle w:val="tabletext00"/>
              <w:rPr>
                <w:ins w:id="308" w:author="Author"/>
              </w:rPr>
            </w:pPr>
            <w:ins w:id="309" w:author="Author">
              <w:r w:rsidRPr="003771AA">
                <w:t>248</w:t>
              </w:r>
            </w:ins>
          </w:p>
        </w:tc>
      </w:tr>
      <w:tr w:rsidR="001C3BCC" w:rsidRPr="003771AA" w14:paraId="2A3E4933" w14:textId="77777777" w:rsidTr="00EA11D4">
        <w:trPr>
          <w:cantSplit/>
          <w:trHeight w:val="190"/>
          <w:ins w:id="3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340B69" w14:textId="77777777" w:rsidR="001C3BCC" w:rsidRPr="003771AA" w:rsidRDefault="001C3BCC" w:rsidP="00EA11D4">
            <w:pPr>
              <w:pStyle w:val="tabletext00"/>
              <w:rPr>
                <w:ins w:id="3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691E9" w14:textId="77777777" w:rsidR="001C3BCC" w:rsidRPr="003771AA" w:rsidRDefault="001C3BCC" w:rsidP="00EA11D4">
            <w:pPr>
              <w:pStyle w:val="tabletext00"/>
              <w:jc w:val="center"/>
              <w:rPr>
                <w:ins w:id="312" w:author="Author"/>
              </w:rPr>
            </w:pPr>
            <w:ins w:id="313" w:author="Author">
              <w:r w:rsidRPr="003771AA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87E86" w14:textId="77777777" w:rsidR="001C3BCC" w:rsidRPr="003771AA" w:rsidRDefault="001C3BCC" w:rsidP="00EA11D4">
            <w:pPr>
              <w:pStyle w:val="tabletext00"/>
              <w:rPr>
                <w:ins w:id="314" w:author="Author"/>
              </w:rPr>
            </w:pPr>
            <w:ins w:id="315" w:author="Author">
              <w:r w:rsidRPr="003771AA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5A9D38" w14:textId="77777777" w:rsidR="001C3BCC" w:rsidRPr="003771AA" w:rsidRDefault="001C3BCC" w:rsidP="00EA11D4">
            <w:pPr>
              <w:pStyle w:val="tabletext00"/>
              <w:jc w:val="right"/>
              <w:rPr>
                <w:ins w:id="3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E2C35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317" w:author="Author"/>
              </w:rPr>
            </w:pPr>
            <w:ins w:id="318" w:author="Author">
              <w:r w:rsidRPr="003771AA">
                <w:t>2370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02D64E" w14:textId="77777777" w:rsidR="001C3BCC" w:rsidRPr="003771AA" w:rsidRDefault="001C3BCC" w:rsidP="00EA11D4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E43B23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  <w:pPrChange w:id="321" w:author="Author">
                <w:pPr>
                  <w:pStyle w:val="tabletext00"/>
                </w:pPr>
              </w:pPrChange>
            </w:pPr>
            <w:ins w:id="322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BD8E87" w14:textId="77777777" w:rsidR="001C3BCC" w:rsidRPr="003771AA" w:rsidRDefault="001C3BCC" w:rsidP="00EA11D4">
            <w:pPr>
              <w:pStyle w:val="tabletext00"/>
              <w:jc w:val="right"/>
              <w:rPr>
                <w:ins w:id="323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1783C" w14:textId="77777777" w:rsidR="001C3BCC" w:rsidRPr="003771AA" w:rsidRDefault="001C3BCC" w:rsidP="00EA11D4">
            <w:pPr>
              <w:pStyle w:val="tabletext00"/>
              <w:rPr>
                <w:ins w:id="324" w:author="Author"/>
              </w:rPr>
            </w:pPr>
            <w:ins w:id="325" w:author="Author">
              <w:r w:rsidRPr="003771AA">
                <w:t>324</w:t>
              </w:r>
            </w:ins>
          </w:p>
        </w:tc>
      </w:tr>
      <w:tr w:rsidR="001C3BCC" w:rsidRPr="003771AA" w14:paraId="3C8B0CAF" w14:textId="77777777" w:rsidTr="00EA11D4">
        <w:trPr>
          <w:cantSplit/>
          <w:trHeight w:val="190"/>
          <w:ins w:id="3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8AF43B" w14:textId="77777777" w:rsidR="001C3BCC" w:rsidRPr="003771AA" w:rsidRDefault="001C3BCC" w:rsidP="00EA11D4">
            <w:pPr>
              <w:pStyle w:val="tabletext00"/>
              <w:rPr>
                <w:ins w:id="3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58F2" w14:textId="77777777" w:rsidR="001C3BCC" w:rsidRPr="003771AA" w:rsidRDefault="001C3BCC" w:rsidP="00EA11D4">
            <w:pPr>
              <w:pStyle w:val="tabletext00"/>
              <w:jc w:val="center"/>
              <w:rPr>
                <w:ins w:id="328" w:author="Author"/>
              </w:rPr>
            </w:pPr>
            <w:ins w:id="329" w:author="Author">
              <w:r w:rsidRPr="003771AA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909C3" w14:textId="77777777" w:rsidR="001C3BCC" w:rsidRPr="003771AA" w:rsidRDefault="001C3BCC" w:rsidP="00EA11D4">
            <w:pPr>
              <w:pStyle w:val="tabletext00"/>
              <w:rPr>
                <w:ins w:id="330" w:author="Author"/>
              </w:rPr>
            </w:pPr>
            <w:ins w:id="331" w:author="Author">
              <w:r w:rsidRPr="003771AA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C8737B" w14:textId="77777777" w:rsidR="001C3BCC" w:rsidRPr="003771AA" w:rsidRDefault="001C3BCC" w:rsidP="00EA11D4">
            <w:pPr>
              <w:pStyle w:val="tabletext00"/>
              <w:jc w:val="right"/>
              <w:rPr>
                <w:ins w:id="3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2F00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333" w:author="Author"/>
              </w:rPr>
            </w:pPr>
            <w:ins w:id="334" w:author="Author">
              <w:r w:rsidRPr="003771AA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C00FAC" w14:textId="77777777" w:rsidR="001C3BCC" w:rsidRPr="003771AA" w:rsidRDefault="001C3BCC" w:rsidP="00EA11D4">
            <w:pPr>
              <w:pStyle w:val="tabletext00"/>
              <w:jc w:val="right"/>
              <w:rPr>
                <w:ins w:id="33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260800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336" w:author="Author"/>
              </w:rPr>
              <w:pPrChange w:id="337" w:author="Author">
                <w:pPr>
                  <w:pStyle w:val="tabletext00"/>
                </w:pPr>
              </w:pPrChange>
            </w:pPr>
            <w:ins w:id="338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0DEE58" w14:textId="77777777" w:rsidR="001C3BCC" w:rsidRPr="003771AA" w:rsidRDefault="001C3BCC" w:rsidP="00EA11D4">
            <w:pPr>
              <w:pStyle w:val="tabletext00"/>
              <w:jc w:val="right"/>
              <w:rPr>
                <w:ins w:id="339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7D9A09" w14:textId="77777777" w:rsidR="001C3BCC" w:rsidRPr="003771AA" w:rsidRDefault="001C3BCC" w:rsidP="00EA11D4">
            <w:pPr>
              <w:pStyle w:val="tabletext00"/>
              <w:rPr>
                <w:ins w:id="340" w:author="Author"/>
              </w:rPr>
            </w:pPr>
            <w:ins w:id="341" w:author="Author">
              <w:r w:rsidRPr="003771AA">
                <w:t>251</w:t>
              </w:r>
            </w:ins>
          </w:p>
        </w:tc>
      </w:tr>
      <w:tr w:rsidR="001C3BCC" w:rsidRPr="003771AA" w14:paraId="1DD86C1E" w14:textId="77777777" w:rsidTr="00EA11D4">
        <w:trPr>
          <w:cantSplit/>
          <w:trHeight w:val="190"/>
          <w:ins w:id="3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725F01" w14:textId="77777777" w:rsidR="001C3BCC" w:rsidRPr="003771AA" w:rsidRDefault="001C3BCC" w:rsidP="00EA11D4">
            <w:pPr>
              <w:pStyle w:val="tabletext00"/>
              <w:rPr>
                <w:ins w:id="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38380" w14:textId="77777777" w:rsidR="001C3BCC" w:rsidRPr="003771AA" w:rsidRDefault="001C3BCC" w:rsidP="00EA11D4">
            <w:pPr>
              <w:pStyle w:val="tabletext00"/>
              <w:jc w:val="center"/>
              <w:rPr>
                <w:ins w:id="344" w:author="Author"/>
              </w:rPr>
            </w:pPr>
            <w:ins w:id="345" w:author="Author">
              <w:r w:rsidRPr="003771AA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B30B" w14:textId="77777777" w:rsidR="001C3BCC" w:rsidRPr="003771AA" w:rsidRDefault="001C3BCC" w:rsidP="00EA11D4">
            <w:pPr>
              <w:pStyle w:val="tabletext00"/>
              <w:rPr>
                <w:ins w:id="346" w:author="Author"/>
              </w:rPr>
            </w:pPr>
            <w:ins w:id="347" w:author="Author">
              <w:r w:rsidRPr="003771AA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899C43" w14:textId="77777777" w:rsidR="001C3BCC" w:rsidRPr="003771AA" w:rsidRDefault="001C3BCC" w:rsidP="00EA11D4">
            <w:pPr>
              <w:pStyle w:val="tabletext00"/>
              <w:jc w:val="right"/>
              <w:rPr>
                <w:ins w:id="3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CAC81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349" w:author="Author"/>
              </w:rPr>
            </w:pPr>
            <w:ins w:id="350" w:author="Author">
              <w:r w:rsidRPr="003771AA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B2957E" w14:textId="77777777" w:rsidR="001C3BCC" w:rsidRPr="003771AA" w:rsidRDefault="001C3BCC" w:rsidP="00EA11D4">
            <w:pPr>
              <w:pStyle w:val="tabletext00"/>
              <w:jc w:val="right"/>
              <w:rPr>
                <w:ins w:id="3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E11AA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352" w:author="Author"/>
              </w:rPr>
              <w:pPrChange w:id="353" w:author="Author">
                <w:pPr>
                  <w:pStyle w:val="tabletext00"/>
                </w:pPr>
              </w:pPrChange>
            </w:pPr>
            <w:ins w:id="354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986938" w14:textId="77777777" w:rsidR="001C3BCC" w:rsidRPr="003771AA" w:rsidRDefault="001C3BCC" w:rsidP="00EA11D4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9679A" w14:textId="77777777" w:rsidR="001C3BCC" w:rsidRPr="003771AA" w:rsidRDefault="001C3BCC" w:rsidP="00EA11D4">
            <w:pPr>
              <w:pStyle w:val="tabletext00"/>
              <w:rPr>
                <w:ins w:id="356" w:author="Author"/>
              </w:rPr>
            </w:pPr>
            <w:ins w:id="357" w:author="Author">
              <w:r w:rsidRPr="003771AA">
                <w:t>251</w:t>
              </w:r>
            </w:ins>
          </w:p>
        </w:tc>
      </w:tr>
      <w:tr w:rsidR="001C3BCC" w:rsidRPr="003771AA" w14:paraId="5EBE33DD" w14:textId="77777777" w:rsidTr="00EA11D4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B88754" w14:textId="77777777" w:rsidR="001C3BCC" w:rsidRPr="003771AA" w:rsidRDefault="001C3BCC" w:rsidP="00EA11D4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5F7B" w14:textId="77777777" w:rsidR="001C3BCC" w:rsidRPr="003771AA" w:rsidRDefault="001C3BCC" w:rsidP="00EA11D4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3771AA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7D3D7" w14:textId="77777777" w:rsidR="001C3BCC" w:rsidRPr="003771AA" w:rsidRDefault="001C3BCC" w:rsidP="00EA11D4">
            <w:pPr>
              <w:pStyle w:val="tabletext00"/>
              <w:rPr>
                <w:ins w:id="362" w:author="Author"/>
              </w:rPr>
            </w:pPr>
            <w:ins w:id="363" w:author="Author">
              <w:r w:rsidRPr="003771AA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66B700" w14:textId="77777777" w:rsidR="001C3BCC" w:rsidRPr="003771AA" w:rsidRDefault="001C3BCC" w:rsidP="00EA11D4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730F3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6DABBA" w14:textId="77777777" w:rsidR="001C3BCC" w:rsidRPr="003771AA" w:rsidRDefault="001C3BCC" w:rsidP="00EA11D4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61C30E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368" w:author="Author"/>
              </w:rPr>
              <w:pPrChange w:id="369" w:author="Author">
                <w:pPr>
                  <w:pStyle w:val="tabletext00"/>
                </w:pPr>
              </w:pPrChange>
            </w:pPr>
            <w:ins w:id="370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84CAAE" w14:textId="77777777" w:rsidR="001C3BCC" w:rsidRPr="003771AA" w:rsidRDefault="001C3BCC" w:rsidP="00EA11D4">
            <w:pPr>
              <w:pStyle w:val="tabletext00"/>
              <w:jc w:val="right"/>
              <w:rPr>
                <w:ins w:id="371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0197B" w14:textId="77777777" w:rsidR="001C3BCC" w:rsidRPr="003771AA" w:rsidRDefault="001C3BCC" w:rsidP="00EA11D4">
            <w:pPr>
              <w:pStyle w:val="tabletext00"/>
              <w:rPr>
                <w:ins w:id="372" w:author="Author"/>
              </w:rPr>
            </w:pPr>
            <w:ins w:id="373" w:author="Author">
              <w:r w:rsidRPr="003771AA">
                <w:t>267</w:t>
              </w:r>
            </w:ins>
          </w:p>
        </w:tc>
      </w:tr>
      <w:tr w:rsidR="001C3BCC" w:rsidRPr="003771AA" w14:paraId="353323BB" w14:textId="77777777" w:rsidTr="00EA11D4">
        <w:trPr>
          <w:cantSplit/>
          <w:trHeight w:val="190"/>
          <w:ins w:id="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D882C2" w14:textId="77777777" w:rsidR="001C3BCC" w:rsidRPr="003771AA" w:rsidRDefault="001C3BCC" w:rsidP="00EA11D4">
            <w:pPr>
              <w:pStyle w:val="tabletext00"/>
              <w:rPr>
                <w:ins w:id="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D1310" w14:textId="77777777" w:rsidR="001C3BCC" w:rsidRPr="003771AA" w:rsidRDefault="001C3BCC" w:rsidP="00EA11D4">
            <w:pPr>
              <w:pStyle w:val="tabletext00"/>
              <w:jc w:val="center"/>
              <w:rPr>
                <w:ins w:id="376" w:author="Author"/>
              </w:rPr>
            </w:pPr>
            <w:ins w:id="377" w:author="Author">
              <w:r w:rsidRPr="003771AA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0456" w14:textId="77777777" w:rsidR="001C3BCC" w:rsidRPr="003771AA" w:rsidRDefault="001C3BCC" w:rsidP="00EA11D4">
            <w:pPr>
              <w:pStyle w:val="tabletext00"/>
              <w:rPr>
                <w:ins w:id="378" w:author="Author"/>
              </w:rPr>
            </w:pPr>
            <w:ins w:id="379" w:author="Author">
              <w:r w:rsidRPr="003771AA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C02192" w14:textId="77777777" w:rsidR="001C3BCC" w:rsidRPr="003771AA" w:rsidRDefault="001C3BCC" w:rsidP="00EA11D4">
            <w:pPr>
              <w:pStyle w:val="tabletext00"/>
              <w:jc w:val="right"/>
              <w:rPr>
                <w:ins w:id="3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4BF11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381" w:author="Author"/>
              </w:rPr>
            </w:pPr>
            <w:ins w:id="382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B2F7FF" w14:textId="77777777" w:rsidR="001C3BCC" w:rsidRPr="003771AA" w:rsidRDefault="001C3BCC" w:rsidP="00EA11D4">
            <w:pPr>
              <w:pStyle w:val="tabletext00"/>
              <w:jc w:val="right"/>
              <w:rPr>
                <w:ins w:id="38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0BF30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384" w:author="Author"/>
              </w:rPr>
              <w:pPrChange w:id="385" w:author="Author">
                <w:pPr>
                  <w:pStyle w:val="tabletext00"/>
                </w:pPr>
              </w:pPrChange>
            </w:pPr>
            <w:ins w:id="386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136E33" w14:textId="77777777" w:rsidR="001C3BCC" w:rsidRPr="003771AA" w:rsidRDefault="001C3BCC" w:rsidP="00EA11D4">
            <w:pPr>
              <w:pStyle w:val="tabletext00"/>
              <w:jc w:val="right"/>
              <w:rPr>
                <w:ins w:id="387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778B97" w14:textId="77777777" w:rsidR="001C3BCC" w:rsidRPr="003771AA" w:rsidRDefault="001C3BCC" w:rsidP="00EA11D4">
            <w:pPr>
              <w:pStyle w:val="tabletext00"/>
              <w:rPr>
                <w:ins w:id="388" w:author="Author"/>
              </w:rPr>
            </w:pPr>
            <w:ins w:id="389" w:author="Author">
              <w:r w:rsidRPr="003771AA">
                <w:t>222</w:t>
              </w:r>
            </w:ins>
          </w:p>
        </w:tc>
      </w:tr>
      <w:tr w:rsidR="001C3BCC" w:rsidRPr="003771AA" w14:paraId="78C5B749" w14:textId="77777777" w:rsidTr="00EA11D4">
        <w:trPr>
          <w:cantSplit/>
          <w:trHeight w:val="190"/>
          <w:ins w:id="3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EE8ACA" w14:textId="77777777" w:rsidR="001C3BCC" w:rsidRPr="003771AA" w:rsidRDefault="001C3BCC" w:rsidP="00EA11D4">
            <w:pPr>
              <w:pStyle w:val="tabletext00"/>
              <w:rPr>
                <w:ins w:id="3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104C" w14:textId="77777777" w:rsidR="001C3BCC" w:rsidRPr="003771AA" w:rsidRDefault="001C3BCC" w:rsidP="00EA11D4">
            <w:pPr>
              <w:pStyle w:val="tabletext00"/>
              <w:jc w:val="center"/>
              <w:rPr>
                <w:ins w:id="392" w:author="Author"/>
              </w:rPr>
            </w:pPr>
            <w:ins w:id="393" w:author="Author">
              <w:r w:rsidRPr="003771AA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0EDD5" w14:textId="77777777" w:rsidR="001C3BCC" w:rsidRPr="003771AA" w:rsidRDefault="001C3BCC" w:rsidP="00EA11D4">
            <w:pPr>
              <w:pStyle w:val="tabletext00"/>
              <w:rPr>
                <w:ins w:id="394" w:author="Author"/>
              </w:rPr>
            </w:pPr>
            <w:ins w:id="395" w:author="Author">
              <w:r w:rsidRPr="003771AA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0BD06" w14:textId="77777777" w:rsidR="001C3BCC" w:rsidRPr="003771AA" w:rsidRDefault="001C3BCC" w:rsidP="00EA11D4">
            <w:pPr>
              <w:pStyle w:val="tabletext00"/>
              <w:jc w:val="right"/>
              <w:rPr>
                <w:ins w:id="3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0754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397" w:author="Author"/>
              </w:rPr>
            </w:pPr>
            <w:ins w:id="398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A12148" w14:textId="77777777" w:rsidR="001C3BCC" w:rsidRPr="003771AA" w:rsidRDefault="001C3BCC" w:rsidP="00EA11D4">
            <w:pPr>
              <w:pStyle w:val="tabletext00"/>
              <w:jc w:val="right"/>
              <w:rPr>
                <w:ins w:id="39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688DE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400" w:author="Author"/>
              </w:rPr>
              <w:pPrChange w:id="401" w:author="Author">
                <w:pPr>
                  <w:pStyle w:val="tabletext00"/>
                </w:pPr>
              </w:pPrChange>
            </w:pPr>
            <w:ins w:id="402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D91F4" w14:textId="77777777" w:rsidR="001C3BCC" w:rsidRPr="003771AA" w:rsidRDefault="001C3BCC" w:rsidP="00EA11D4">
            <w:pPr>
              <w:pStyle w:val="tabletext00"/>
              <w:jc w:val="right"/>
              <w:rPr>
                <w:ins w:id="403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5074C" w14:textId="77777777" w:rsidR="001C3BCC" w:rsidRPr="003771AA" w:rsidRDefault="001C3BCC" w:rsidP="00EA11D4">
            <w:pPr>
              <w:pStyle w:val="tabletext00"/>
              <w:rPr>
                <w:ins w:id="404" w:author="Author"/>
              </w:rPr>
            </w:pPr>
            <w:ins w:id="405" w:author="Author">
              <w:r w:rsidRPr="003771AA">
                <w:t>222</w:t>
              </w:r>
            </w:ins>
          </w:p>
        </w:tc>
      </w:tr>
      <w:tr w:rsidR="001C3BCC" w:rsidRPr="003771AA" w14:paraId="63BDF265" w14:textId="77777777" w:rsidTr="00EA11D4">
        <w:trPr>
          <w:cantSplit/>
          <w:trHeight w:val="190"/>
          <w:ins w:id="4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157310" w14:textId="77777777" w:rsidR="001C3BCC" w:rsidRPr="003771AA" w:rsidRDefault="001C3BCC" w:rsidP="00EA11D4">
            <w:pPr>
              <w:pStyle w:val="tabletext00"/>
              <w:rPr>
                <w:ins w:id="4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1D47" w14:textId="77777777" w:rsidR="001C3BCC" w:rsidRPr="003771AA" w:rsidRDefault="001C3BCC" w:rsidP="00EA11D4">
            <w:pPr>
              <w:pStyle w:val="tabletext00"/>
              <w:jc w:val="center"/>
              <w:rPr>
                <w:ins w:id="408" w:author="Author"/>
              </w:rPr>
            </w:pPr>
            <w:ins w:id="409" w:author="Author">
              <w:r w:rsidRPr="003771AA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1F48" w14:textId="77777777" w:rsidR="001C3BCC" w:rsidRPr="003771AA" w:rsidRDefault="001C3BCC" w:rsidP="00EA11D4">
            <w:pPr>
              <w:pStyle w:val="tabletext00"/>
              <w:rPr>
                <w:ins w:id="410" w:author="Author"/>
              </w:rPr>
            </w:pPr>
            <w:ins w:id="411" w:author="Author">
              <w:r w:rsidRPr="003771AA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8FBF9" w14:textId="77777777" w:rsidR="001C3BCC" w:rsidRPr="003771AA" w:rsidRDefault="001C3BCC" w:rsidP="00EA11D4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7721A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413" w:author="Author"/>
              </w:rPr>
            </w:pPr>
            <w:ins w:id="414" w:author="Author">
              <w:r w:rsidRPr="003771AA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0FF79" w14:textId="77777777" w:rsidR="001C3BCC" w:rsidRPr="003771AA" w:rsidRDefault="001C3BCC" w:rsidP="00EA11D4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E5AF5C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416" w:author="Author"/>
              </w:rPr>
              <w:pPrChange w:id="417" w:author="Author">
                <w:pPr>
                  <w:pStyle w:val="tabletext00"/>
                </w:pPr>
              </w:pPrChange>
            </w:pPr>
            <w:ins w:id="418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850D34" w14:textId="77777777" w:rsidR="001C3BCC" w:rsidRPr="003771AA" w:rsidRDefault="001C3BCC" w:rsidP="00EA11D4">
            <w:pPr>
              <w:pStyle w:val="tabletext00"/>
              <w:jc w:val="right"/>
              <w:rPr>
                <w:ins w:id="419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840E2" w14:textId="77777777" w:rsidR="001C3BCC" w:rsidRPr="003771AA" w:rsidRDefault="001C3BCC" w:rsidP="00EA11D4">
            <w:pPr>
              <w:pStyle w:val="tabletext00"/>
              <w:rPr>
                <w:ins w:id="420" w:author="Author"/>
              </w:rPr>
            </w:pPr>
            <w:ins w:id="421" w:author="Author">
              <w:r w:rsidRPr="003771AA">
                <w:t>251</w:t>
              </w:r>
            </w:ins>
          </w:p>
        </w:tc>
      </w:tr>
      <w:tr w:rsidR="001C3BCC" w:rsidRPr="003771AA" w14:paraId="4474556F" w14:textId="77777777" w:rsidTr="00EA11D4">
        <w:trPr>
          <w:cantSplit/>
          <w:trHeight w:val="190"/>
          <w:ins w:id="4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08F3CC" w14:textId="77777777" w:rsidR="001C3BCC" w:rsidRPr="003771AA" w:rsidRDefault="001C3BCC" w:rsidP="00EA11D4">
            <w:pPr>
              <w:pStyle w:val="tabletext00"/>
              <w:rPr>
                <w:ins w:id="4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D8A30" w14:textId="77777777" w:rsidR="001C3BCC" w:rsidRPr="003771AA" w:rsidRDefault="001C3BCC" w:rsidP="00EA11D4">
            <w:pPr>
              <w:pStyle w:val="tabletext00"/>
              <w:jc w:val="center"/>
              <w:rPr>
                <w:ins w:id="424" w:author="Author"/>
              </w:rPr>
            </w:pPr>
            <w:ins w:id="425" w:author="Author">
              <w:r w:rsidRPr="003771AA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2C4D" w14:textId="77777777" w:rsidR="001C3BCC" w:rsidRPr="003771AA" w:rsidRDefault="001C3BCC" w:rsidP="00EA11D4">
            <w:pPr>
              <w:pStyle w:val="tabletext00"/>
              <w:rPr>
                <w:ins w:id="426" w:author="Author"/>
              </w:rPr>
            </w:pPr>
            <w:ins w:id="427" w:author="Author">
              <w:r w:rsidRPr="003771AA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4F7026" w14:textId="77777777" w:rsidR="001C3BCC" w:rsidRPr="003771AA" w:rsidRDefault="001C3BCC" w:rsidP="00EA11D4">
            <w:pPr>
              <w:pStyle w:val="tabletext00"/>
              <w:jc w:val="right"/>
              <w:rPr>
                <w:ins w:id="4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8E240A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429" w:author="Author"/>
              </w:rPr>
            </w:pPr>
            <w:ins w:id="430" w:author="Author">
              <w:r w:rsidRPr="003771AA">
                <w:t>2266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09835B" w14:textId="77777777" w:rsidR="001C3BCC" w:rsidRPr="003771AA" w:rsidRDefault="001C3BCC" w:rsidP="00EA11D4">
            <w:pPr>
              <w:pStyle w:val="tabletext00"/>
              <w:jc w:val="right"/>
              <w:rPr>
                <w:ins w:id="4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0E6F2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432" w:author="Author"/>
              </w:rPr>
              <w:pPrChange w:id="433" w:author="Author">
                <w:pPr>
                  <w:pStyle w:val="tabletext00"/>
                </w:pPr>
              </w:pPrChange>
            </w:pPr>
            <w:ins w:id="434" w:author="Author">
              <w:r w:rsidRPr="003771AA"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A87DD2" w14:textId="77777777" w:rsidR="001C3BCC" w:rsidRPr="003771AA" w:rsidRDefault="001C3BCC" w:rsidP="00EA11D4">
            <w:pPr>
              <w:pStyle w:val="tabletext00"/>
              <w:jc w:val="right"/>
              <w:rPr>
                <w:ins w:id="435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FCC11" w14:textId="77777777" w:rsidR="001C3BCC" w:rsidRPr="003771AA" w:rsidRDefault="001C3BCC" w:rsidP="00EA11D4">
            <w:pPr>
              <w:pStyle w:val="tabletext00"/>
              <w:rPr>
                <w:ins w:id="436" w:author="Author"/>
              </w:rPr>
            </w:pPr>
            <w:ins w:id="437" w:author="Author">
              <w:r w:rsidRPr="003771AA">
                <w:t>237</w:t>
              </w:r>
            </w:ins>
          </w:p>
        </w:tc>
      </w:tr>
      <w:tr w:rsidR="001C3BCC" w:rsidRPr="003771AA" w14:paraId="3148FFB4" w14:textId="77777777" w:rsidTr="00EA11D4">
        <w:trPr>
          <w:cantSplit/>
          <w:trHeight w:val="190"/>
          <w:ins w:id="4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FE5214" w14:textId="77777777" w:rsidR="001C3BCC" w:rsidRPr="003771AA" w:rsidRDefault="001C3BCC" w:rsidP="00EA11D4">
            <w:pPr>
              <w:pStyle w:val="tabletext00"/>
              <w:rPr>
                <w:ins w:id="4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9012" w14:textId="77777777" w:rsidR="001C3BCC" w:rsidRPr="003771AA" w:rsidRDefault="001C3BCC" w:rsidP="00EA11D4">
            <w:pPr>
              <w:pStyle w:val="tabletext00"/>
              <w:jc w:val="center"/>
              <w:rPr>
                <w:ins w:id="440" w:author="Author"/>
              </w:rPr>
            </w:pPr>
            <w:ins w:id="441" w:author="Author">
              <w:r w:rsidRPr="003771AA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6F554" w14:textId="77777777" w:rsidR="001C3BCC" w:rsidRPr="003771AA" w:rsidRDefault="001C3BCC" w:rsidP="00EA11D4">
            <w:pPr>
              <w:pStyle w:val="tabletext00"/>
              <w:rPr>
                <w:ins w:id="442" w:author="Author"/>
              </w:rPr>
            </w:pPr>
            <w:ins w:id="443" w:author="Author">
              <w:r w:rsidRPr="003771AA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DE7BD8" w14:textId="77777777" w:rsidR="001C3BCC" w:rsidRPr="003771AA" w:rsidRDefault="001C3BCC" w:rsidP="00EA11D4">
            <w:pPr>
              <w:pStyle w:val="tabletext00"/>
              <w:jc w:val="right"/>
              <w:rPr>
                <w:ins w:id="4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41EFA0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445" w:author="Author"/>
              </w:rPr>
            </w:pPr>
            <w:ins w:id="446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92A505" w14:textId="77777777" w:rsidR="001C3BCC" w:rsidRPr="003771AA" w:rsidRDefault="001C3BCC" w:rsidP="00EA11D4">
            <w:pPr>
              <w:pStyle w:val="tabletext00"/>
              <w:jc w:val="right"/>
              <w:rPr>
                <w:ins w:id="4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166C3" w14:textId="77777777" w:rsidR="001C3BCC" w:rsidRPr="003771AA" w:rsidRDefault="001C3BCC" w:rsidP="00EA11D4">
            <w:pPr>
              <w:pStyle w:val="tabletext00"/>
              <w:rPr>
                <w:ins w:id="448" w:author="Author"/>
              </w:rPr>
            </w:pPr>
            <w:ins w:id="449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603EA6" w14:textId="77777777" w:rsidR="001C3BCC" w:rsidRPr="003771AA" w:rsidRDefault="001C3BCC" w:rsidP="00EA11D4">
            <w:pPr>
              <w:pStyle w:val="tabletext00"/>
              <w:jc w:val="right"/>
              <w:rPr>
                <w:ins w:id="450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0513A" w14:textId="77777777" w:rsidR="001C3BCC" w:rsidRPr="003771AA" w:rsidRDefault="001C3BCC" w:rsidP="00EA11D4">
            <w:pPr>
              <w:pStyle w:val="tabletext00"/>
              <w:rPr>
                <w:ins w:id="451" w:author="Author"/>
              </w:rPr>
            </w:pPr>
            <w:ins w:id="452" w:author="Author">
              <w:r w:rsidRPr="003771AA">
                <w:t>212</w:t>
              </w:r>
            </w:ins>
          </w:p>
        </w:tc>
      </w:tr>
      <w:tr w:rsidR="001C3BCC" w:rsidRPr="003771AA" w14:paraId="28F31985" w14:textId="77777777" w:rsidTr="00EA11D4">
        <w:trPr>
          <w:cantSplit/>
          <w:trHeight w:val="190"/>
          <w:ins w:id="4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8669F1" w14:textId="77777777" w:rsidR="001C3BCC" w:rsidRPr="003771AA" w:rsidRDefault="001C3BCC" w:rsidP="00EA11D4">
            <w:pPr>
              <w:pStyle w:val="tabletext00"/>
              <w:rPr>
                <w:ins w:id="4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B1C51" w14:textId="77777777" w:rsidR="001C3BCC" w:rsidRPr="003771AA" w:rsidRDefault="001C3BCC" w:rsidP="00EA11D4">
            <w:pPr>
              <w:pStyle w:val="tabletext00"/>
              <w:jc w:val="center"/>
              <w:rPr>
                <w:ins w:id="455" w:author="Author"/>
              </w:rPr>
            </w:pPr>
            <w:ins w:id="456" w:author="Author">
              <w:r w:rsidRPr="003771AA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A1A21" w14:textId="77777777" w:rsidR="001C3BCC" w:rsidRPr="003771AA" w:rsidRDefault="001C3BCC" w:rsidP="00EA11D4">
            <w:pPr>
              <w:pStyle w:val="tabletext00"/>
              <w:rPr>
                <w:ins w:id="457" w:author="Author"/>
              </w:rPr>
            </w:pPr>
            <w:ins w:id="458" w:author="Author">
              <w:r w:rsidRPr="003771AA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E94180" w14:textId="77777777" w:rsidR="001C3BCC" w:rsidRPr="003771AA" w:rsidRDefault="001C3BCC" w:rsidP="00EA11D4">
            <w:pPr>
              <w:pStyle w:val="tabletext00"/>
              <w:jc w:val="right"/>
              <w:rPr>
                <w:ins w:id="4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2995A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460" w:author="Author"/>
              </w:rPr>
            </w:pPr>
            <w:ins w:id="461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41E0F9" w14:textId="77777777" w:rsidR="001C3BCC" w:rsidRPr="003771AA" w:rsidRDefault="001C3BCC" w:rsidP="00EA11D4">
            <w:pPr>
              <w:pStyle w:val="tabletext00"/>
              <w:jc w:val="right"/>
              <w:rPr>
                <w:ins w:id="4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606AAE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463" w:author="Author"/>
              </w:rPr>
              <w:pPrChange w:id="464" w:author="Author">
                <w:pPr>
                  <w:pStyle w:val="tabletext00"/>
                </w:pPr>
              </w:pPrChange>
            </w:pPr>
            <w:ins w:id="465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E94DDC" w14:textId="77777777" w:rsidR="001C3BCC" w:rsidRPr="003771AA" w:rsidRDefault="001C3BCC" w:rsidP="00EA11D4">
            <w:pPr>
              <w:pStyle w:val="tabletext00"/>
              <w:jc w:val="right"/>
              <w:rPr>
                <w:ins w:id="466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5CB0B0" w14:textId="77777777" w:rsidR="001C3BCC" w:rsidRPr="003771AA" w:rsidRDefault="001C3BCC" w:rsidP="00EA11D4">
            <w:pPr>
              <w:pStyle w:val="tabletext00"/>
              <w:rPr>
                <w:ins w:id="467" w:author="Author"/>
              </w:rPr>
            </w:pPr>
            <w:ins w:id="468" w:author="Author">
              <w:r w:rsidRPr="003771AA">
                <w:t>248</w:t>
              </w:r>
            </w:ins>
          </w:p>
        </w:tc>
      </w:tr>
      <w:tr w:rsidR="001C3BCC" w:rsidRPr="003771AA" w14:paraId="4DA8E020" w14:textId="77777777" w:rsidTr="00EA11D4">
        <w:trPr>
          <w:cantSplit/>
          <w:trHeight w:val="190"/>
          <w:ins w:id="4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26C508" w14:textId="77777777" w:rsidR="001C3BCC" w:rsidRPr="003771AA" w:rsidRDefault="001C3BCC" w:rsidP="00EA11D4">
            <w:pPr>
              <w:pStyle w:val="tabletext00"/>
              <w:rPr>
                <w:ins w:id="4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82D9" w14:textId="77777777" w:rsidR="001C3BCC" w:rsidRPr="003771AA" w:rsidRDefault="001C3BCC" w:rsidP="00EA11D4">
            <w:pPr>
              <w:pStyle w:val="tabletext00"/>
              <w:jc w:val="center"/>
              <w:rPr>
                <w:ins w:id="471" w:author="Author"/>
              </w:rPr>
            </w:pPr>
            <w:ins w:id="472" w:author="Author">
              <w:r w:rsidRPr="003771AA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887D" w14:textId="77777777" w:rsidR="001C3BCC" w:rsidRPr="003771AA" w:rsidRDefault="001C3BCC" w:rsidP="00EA11D4">
            <w:pPr>
              <w:pStyle w:val="tabletext00"/>
              <w:rPr>
                <w:ins w:id="473" w:author="Author"/>
              </w:rPr>
            </w:pPr>
            <w:ins w:id="474" w:author="Author">
              <w:r w:rsidRPr="003771AA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B1EC18" w14:textId="77777777" w:rsidR="001C3BCC" w:rsidRPr="003771AA" w:rsidRDefault="001C3BCC" w:rsidP="00EA11D4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B0F8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476" w:author="Author"/>
              </w:rPr>
            </w:pPr>
            <w:ins w:id="477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FEB2A" w14:textId="77777777" w:rsidR="001C3BCC" w:rsidRPr="003771AA" w:rsidRDefault="001C3BCC" w:rsidP="00EA11D4">
            <w:pPr>
              <w:pStyle w:val="tabletext00"/>
              <w:jc w:val="right"/>
              <w:rPr>
                <w:ins w:id="47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FD6F6A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479" w:author="Author"/>
              </w:rPr>
              <w:pPrChange w:id="480" w:author="Author">
                <w:pPr>
                  <w:pStyle w:val="tabletext00"/>
                </w:pPr>
              </w:pPrChange>
            </w:pPr>
            <w:ins w:id="481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A82872" w14:textId="77777777" w:rsidR="001C3BCC" w:rsidRPr="003771AA" w:rsidRDefault="001C3BCC" w:rsidP="00EA11D4">
            <w:pPr>
              <w:pStyle w:val="tabletext00"/>
              <w:jc w:val="right"/>
              <w:rPr>
                <w:ins w:id="482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48FAF" w14:textId="77777777" w:rsidR="001C3BCC" w:rsidRPr="003771AA" w:rsidRDefault="001C3BCC" w:rsidP="00EA11D4">
            <w:pPr>
              <w:pStyle w:val="tabletext00"/>
              <w:rPr>
                <w:ins w:id="483" w:author="Author"/>
              </w:rPr>
            </w:pPr>
            <w:ins w:id="484" w:author="Author">
              <w:r w:rsidRPr="003771AA">
                <w:t>222</w:t>
              </w:r>
            </w:ins>
          </w:p>
        </w:tc>
      </w:tr>
      <w:tr w:rsidR="001C3BCC" w:rsidRPr="003771AA" w14:paraId="7D7EE02C" w14:textId="77777777" w:rsidTr="00EA11D4">
        <w:trPr>
          <w:cantSplit/>
          <w:trHeight w:val="190"/>
          <w:ins w:id="4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AB0443" w14:textId="77777777" w:rsidR="001C3BCC" w:rsidRPr="003771AA" w:rsidRDefault="001C3BCC" w:rsidP="00EA11D4">
            <w:pPr>
              <w:pStyle w:val="tabletext00"/>
              <w:rPr>
                <w:ins w:id="4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F79F8" w14:textId="77777777" w:rsidR="001C3BCC" w:rsidRPr="003771AA" w:rsidRDefault="001C3BCC" w:rsidP="00EA11D4">
            <w:pPr>
              <w:pStyle w:val="tabletext00"/>
              <w:jc w:val="center"/>
              <w:rPr>
                <w:ins w:id="487" w:author="Author"/>
              </w:rPr>
            </w:pPr>
            <w:ins w:id="488" w:author="Author">
              <w:r w:rsidRPr="003771AA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140F" w14:textId="77777777" w:rsidR="001C3BCC" w:rsidRPr="003771AA" w:rsidRDefault="001C3BCC" w:rsidP="00EA11D4">
            <w:pPr>
              <w:pStyle w:val="tabletext00"/>
              <w:rPr>
                <w:ins w:id="489" w:author="Author"/>
              </w:rPr>
            </w:pPr>
            <w:ins w:id="490" w:author="Author">
              <w:r w:rsidRPr="003771AA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194BAE" w14:textId="77777777" w:rsidR="001C3BCC" w:rsidRPr="003771AA" w:rsidRDefault="001C3BCC" w:rsidP="00EA11D4">
            <w:pPr>
              <w:pStyle w:val="tabletext00"/>
              <w:jc w:val="right"/>
              <w:rPr>
                <w:ins w:id="4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792FF3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492" w:author="Author"/>
              </w:rPr>
            </w:pPr>
            <w:ins w:id="493" w:author="Author">
              <w:r w:rsidRPr="003771AA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3139AC" w14:textId="77777777" w:rsidR="001C3BCC" w:rsidRPr="003771AA" w:rsidRDefault="001C3BCC" w:rsidP="00EA11D4">
            <w:pPr>
              <w:pStyle w:val="tabletext00"/>
              <w:jc w:val="right"/>
              <w:rPr>
                <w:ins w:id="49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E3E6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495" w:author="Author"/>
              </w:rPr>
              <w:pPrChange w:id="496" w:author="Author">
                <w:pPr>
                  <w:pStyle w:val="tabletext00"/>
                </w:pPr>
              </w:pPrChange>
            </w:pPr>
            <w:ins w:id="497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2C8A66" w14:textId="77777777" w:rsidR="001C3BCC" w:rsidRPr="003771AA" w:rsidRDefault="001C3BCC" w:rsidP="00EA11D4">
            <w:pPr>
              <w:pStyle w:val="tabletext00"/>
              <w:jc w:val="right"/>
              <w:rPr>
                <w:ins w:id="498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63F81" w14:textId="77777777" w:rsidR="001C3BCC" w:rsidRPr="003771AA" w:rsidRDefault="001C3BCC" w:rsidP="00EA11D4">
            <w:pPr>
              <w:pStyle w:val="tabletext00"/>
              <w:rPr>
                <w:ins w:id="499" w:author="Author"/>
              </w:rPr>
            </w:pPr>
            <w:ins w:id="500" w:author="Author">
              <w:r w:rsidRPr="003771AA">
                <w:t>266</w:t>
              </w:r>
            </w:ins>
          </w:p>
        </w:tc>
      </w:tr>
      <w:tr w:rsidR="001C3BCC" w:rsidRPr="003771AA" w14:paraId="10794439" w14:textId="77777777" w:rsidTr="00EA11D4">
        <w:trPr>
          <w:cantSplit/>
          <w:trHeight w:val="190"/>
          <w:ins w:id="5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6AED8D" w14:textId="77777777" w:rsidR="001C3BCC" w:rsidRPr="003771AA" w:rsidRDefault="001C3BCC" w:rsidP="00EA11D4">
            <w:pPr>
              <w:pStyle w:val="tabletext00"/>
              <w:rPr>
                <w:ins w:id="5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7ED8D" w14:textId="77777777" w:rsidR="001C3BCC" w:rsidRPr="003771AA" w:rsidRDefault="001C3BCC" w:rsidP="00EA11D4">
            <w:pPr>
              <w:pStyle w:val="tabletext00"/>
              <w:jc w:val="center"/>
              <w:rPr>
                <w:ins w:id="503" w:author="Author"/>
              </w:rPr>
            </w:pPr>
            <w:ins w:id="504" w:author="Author">
              <w:r w:rsidRPr="003771AA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0FDF6" w14:textId="77777777" w:rsidR="001C3BCC" w:rsidRPr="003771AA" w:rsidRDefault="001C3BCC" w:rsidP="00EA11D4">
            <w:pPr>
              <w:pStyle w:val="tabletext00"/>
              <w:rPr>
                <w:ins w:id="505" w:author="Author"/>
              </w:rPr>
            </w:pPr>
            <w:ins w:id="506" w:author="Author">
              <w:r w:rsidRPr="003771AA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AB81A2" w14:textId="77777777" w:rsidR="001C3BCC" w:rsidRPr="003771AA" w:rsidRDefault="001C3BCC" w:rsidP="00EA11D4">
            <w:pPr>
              <w:pStyle w:val="tabletext00"/>
              <w:jc w:val="right"/>
              <w:rPr>
                <w:ins w:id="5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917B1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508" w:author="Author"/>
              </w:rPr>
            </w:pPr>
            <w:ins w:id="509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2EB440" w14:textId="77777777" w:rsidR="001C3BCC" w:rsidRPr="003771AA" w:rsidRDefault="001C3BCC" w:rsidP="00EA11D4">
            <w:pPr>
              <w:pStyle w:val="tabletext00"/>
              <w:jc w:val="right"/>
              <w:rPr>
                <w:ins w:id="51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5B1A7" w14:textId="77777777" w:rsidR="001C3BCC" w:rsidRPr="003771AA" w:rsidRDefault="001C3BCC" w:rsidP="00EA11D4">
            <w:pPr>
              <w:pStyle w:val="tabletext00"/>
              <w:rPr>
                <w:ins w:id="511" w:author="Author"/>
              </w:rPr>
            </w:pPr>
            <w:ins w:id="512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3D0232" w14:textId="77777777" w:rsidR="001C3BCC" w:rsidRPr="003771AA" w:rsidRDefault="001C3BCC" w:rsidP="00EA11D4">
            <w:pPr>
              <w:pStyle w:val="tabletext00"/>
              <w:jc w:val="right"/>
              <w:rPr>
                <w:ins w:id="513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A30A7" w14:textId="77777777" w:rsidR="001C3BCC" w:rsidRPr="003771AA" w:rsidRDefault="001C3BCC" w:rsidP="00EA11D4">
            <w:pPr>
              <w:pStyle w:val="tabletext00"/>
              <w:rPr>
                <w:ins w:id="514" w:author="Author"/>
              </w:rPr>
            </w:pPr>
            <w:ins w:id="515" w:author="Author">
              <w:r w:rsidRPr="003771AA">
                <w:t>212</w:t>
              </w:r>
            </w:ins>
          </w:p>
        </w:tc>
      </w:tr>
      <w:tr w:rsidR="001C3BCC" w:rsidRPr="003771AA" w14:paraId="641BB126" w14:textId="77777777" w:rsidTr="00EA11D4">
        <w:trPr>
          <w:cantSplit/>
          <w:trHeight w:val="190"/>
          <w:ins w:id="5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3AF21C" w14:textId="77777777" w:rsidR="001C3BCC" w:rsidRPr="003771AA" w:rsidRDefault="001C3BCC" w:rsidP="00EA11D4">
            <w:pPr>
              <w:pStyle w:val="tabletext00"/>
              <w:rPr>
                <w:ins w:id="5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6E6E0" w14:textId="77777777" w:rsidR="001C3BCC" w:rsidRPr="003771AA" w:rsidRDefault="001C3BCC" w:rsidP="00EA11D4">
            <w:pPr>
              <w:pStyle w:val="tabletext00"/>
              <w:jc w:val="center"/>
              <w:rPr>
                <w:ins w:id="518" w:author="Author"/>
              </w:rPr>
            </w:pPr>
            <w:ins w:id="519" w:author="Author">
              <w:r w:rsidRPr="003771AA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3FCE3" w14:textId="77777777" w:rsidR="001C3BCC" w:rsidRPr="003771AA" w:rsidRDefault="001C3BCC" w:rsidP="00EA11D4">
            <w:pPr>
              <w:pStyle w:val="tabletext00"/>
              <w:rPr>
                <w:ins w:id="520" w:author="Author"/>
              </w:rPr>
            </w:pPr>
            <w:ins w:id="521" w:author="Author">
              <w:r w:rsidRPr="003771AA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F95E51" w14:textId="77777777" w:rsidR="001C3BCC" w:rsidRPr="003771AA" w:rsidRDefault="001C3BCC" w:rsidP="00EA11D4">
            <w:pPr>
              <w:pStyle w:val="tabletext00"/>
              <w:jc w:val="right"/>
              <w:rPr>
                <w:ins w:id="5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418B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523" w:author="Author"/>
              </w:rPr>
            </w:pPr>
            <w:ins w:id="524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546B9C" w14:textId="77777777" w:rsidR="001C3BCC" w:rsidRPr="003771AA" w:rsidRDefault="001C3BCC" w:rsidP="00EA11D4">
            <w:pPr>
              <w:pStyle w:val="tabletext00"/>
              <w:jc w:val="right"/>
              <w:rPr>
                <w:ins w:id="52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B11EAF" w14:textId="77777777" w:rsidR="001C3BCC" w:rsidRPr="003771AA" w:rsidRDefault="001C3BCC" w:rsidP="00EA11D4">
            <w:pPr>
              <w:pStyle w:val="tabletext00"/>
              <w:rPr>
                <w:ins w:id="526" w:author="Author"/>
              </w:rPr>
            </w:pPr>
            <w:ins w:id="527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F2DF57" w14:textId="77777777" w:rsidR="001C3BCC" w:rsidRPr="003771AA" w:rsidRDefault="001C3BCC" w:rsidP="00EA11D4">
            <w:pPr>
              <w:pStyle w:val="tabletext00"/>
              <w:jc w:val="right"/>
              <w:rPr>
                <w:ins w:id="528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ED630" w14:textId="77777777" w:rsidR="001C3BCC" w:rsidRPr="003771AA" w:rsidRDefault="001C3BCC" w:rsidP="00EA11D4">
            <w:pPr>
              <w:pStyle w:val="tabletext00"/>
              <w:rPr>
                <w:ins w:id="529" w:author="Author"/>
              </w:rPr>
            </w:pPr>
            <w:ins w:id="530" w:author="Author">
              <w:r w:rsidRPr="003771AA">
                <w:t>212</w:t>
              </w:r>
            </w:ins>
          </w:p>
        </w:tc>
      </w:tr>
      <w:tr w:rsidR="001C3BCC" w:rsidRPr="003771AA" w14:paraId="40A949FB" w14:textId="77777777" w:rsidTr="00EA11D4">
        <w:trPr>
          <w:cantSplit/>
          <w:trHeight w:val="190"/>
          <w:ins w:id="5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67E41C" w14:textId="77777777" w:rsidR="001C3BCC" w:rsidRPr="003771AA" w:rsidRDefault="001C3BCC" w:rsidP="00EA11D4">
            <w:pPr>
              <w:pStyle w:val="tabletext00"/>
              <w:rPr>
                <w:ins w:id="5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CFD3" w14:textId="77777777" w:rsidR="001C3BCC" w:rsidRPr="003771AA" w:rsidRDefault="001C3BCC" w:rsidP="00EA11D4">
            <w:pPr>
              <w:pStyle w:val="tabletext00"/>
              <w:jc w:val="center"/>
              <w:rPr>
                <w:ins w:id="533" w:author="Author"/>
              </w:rPr>
            </w:pPr>
            <w:ins w:id="534" w:author="Author">
              <w:r w:rsidRPr="003771AA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C0B3" w14:textId="77777777" w:rsidR="001C3BCC" w:rsidRPr="003771AA" w:rsidRDefault="001C3BCC" w:rsidP="00EA11D4">
            <w:pPr>
              <w:pStyle w:val="tabletext00"/>
              <w:rPr>
                <w:ins w:id="535" w:author="Author"/>
              </w:rPr>
            </w:pPr>
            <w:ins w:id="536" w:author="Author">
              <w:r w:rsidRPr="003771AA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104DD9" w14:textId="77777777" w:rsidR="001C3BCC" w:rsidRPr="003771AA" w:rsidRDefault="001C3BCC" w:rsidP="00EA11D4">
            <w:pPr>
              <w:pStyle w:val="tabletext00"/>
              <w:jc w:val="right"/>
              <w:rPr>
                <w:ins w:id="5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747D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538" w:author="Author"/>
              </w:rPr>
            </w:pPr>
            <w:ins w:id="539" w:author="Author">
              <w:r w:rsidRPr="003771AA">
                <w:t>2370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DCAE71" w14:textId="77777777" w:rsidR="001C3BCC" w:rsidRPr="003771AA" w:rsidRDefault="001C3BCC" w:rsidP="00EA11D4">
            <w:pPr>
              <w:pStyle w:val="tabletext00"/>
              <w:jc w:val="right"/>
              <w:rPr>
                <w:ins w:id="54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1D17FE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541" w:author="Author"/>
              </w:rPr>
              <w:pPrChange w:id="542" w:author="Author">
                <w:pPr>
                  <w:pStyle w:val="tabletext00"/>
                </w:pPr>
              </w:pPrChange>
            </w:pPr>
            <w:ins w:id="543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2E372D" w14:textId="77777777" w:rsidR="001C3BCC" w:rsidRPr="003771AA" w:rsidRDefault="001C3BCC" w:rsidP="00EA11D4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79343" w14:textId="77777777" w:rsidR="001C3BCC" w:rsidRPr="003771AA" w:rsidRDefault="001C3BCC" w:rsidP="00EA11D4">
            <w:pPr>
              <w:pStyle w:val="tabletext00"/>
              <w:rPr>
                <w:ins w:id="545" w:author="Author"/>
              </w:rPr>
            </w:pPr>
            <w:ins w:id="546" w:author="Author">
              <w:r w:rsidRPr="003771AA">
                <w:t>324</w:t>
              </w:r>
            </w:ins>
          </w:p>
        </w:tc>
      </w:tr>
      <w:tr w:rsidR="001C3BCC" w:rsidRPr="003771AA" w14:paraId="268A3A9B" w14:textId="77777777" w:rsidTr="00EA11D4">
        <w:trPr>
          <w:cantSplit/>
          <w:trHeight w:val="190"/>
          <w:ins w:id="5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87F774" w14:textId="77777777" w:rsidR="001C3BCC" w:rsidRPr="003771AA" w:rsidRDefault="001C3BCC" w:rsidP="00EA11D4">
            <w:pPr>
              <w:pStyle w:val="tabletext00"/>
              <w:rPr>
                <w:ins w:id="5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CEBBE" w14:textId="77777777" w:rsidR="001C3BCC" w:rsidRPr="003771AA" w:rsidRDefault="001C3BCC" w:rsidP="00EA11D4">
            <w:pPr>
              <w:pStyle w:val="tabletext00"/>
              <w:jc w:val="center"/>
              <w:rPr>
                <w:ins w:id="549" w:author="Author"/>
              </w:rPr>
            </w:pPr>
            <w:ins w:id="550" w:author="Author">
              <w:r w:rsidRPr="003771AA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CA041" w14:textId="77777777" w:rsidR="001C3BCC" w:rsidRPr="003771AA" w:rsidRDefault="001C3BCC" w:rsidP="00EA11D4">
            <w:pPr>
              <w:pStyle w:val="tabletext00"/>
              <w:rPr>
                <w:ins w:id="551" w:author="Author"/>
              </w:rPr>
            </w:pPr>
            <w:ins w:id="552" w:author="Author">
              <w:r w:rsidRPr="003771AA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7CBB59" w14:textId="77777777" w:rsidR="001C3BCC" w:rsidRPr="003771AA" w:rsidRDefault="001C3BCC" w:rsidP="00EA11D4">
            <w:pPr>
              <w:pStyle w:val="tabletext00"/>
              <w:jc w:val="right"/>
              <w:rPr>
                <w:ins w:id="5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C281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554" w:author="Author"/>
              </w:rPr>
            </w:pPr>
            <w:ins w:id="555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0ABD45" w14:textId="77777777" w:rsidR="001C3BCC" w:rsidRPr="003771AA" w:rsidRDefault="001C3BCC" w:rsidP="00EA11D4">
            <w:pPr>
              <w:pStyle w:val="tabletext00"/>
              <w:jc w:val="right"/>
              <w:rPr>
                <w:ins w:id="5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BBB6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557" w:author="Author"/>
              </w:rPr>
              <w:pPrChange w:id="558" w:author="Author">
                <w:pPr>
                  <w:pStyle w:val="tabletext00"/>
                </w:pPr>
              </w:pPrChange>
            </w:pPr>
            <w:ins w:id="559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217F97" w14:textId="77777777" w:rsidR="001C3BCC" w:rsidRPr="003771AA" w:rsidRDefault="001C3BCC" w:rsidP="00EA11D4">
            <w:pPr>
              <w:pStyle w:val="tabletext00"/>
              <w:jc w:val="right"/>
              <w:rPr>
                <w:ins w:id="560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89287" w14:textId="77777777" w:rsidR="001C3BCC" w:rsidRPr="003771AA" w:rsidRDefault="001C3BCC" w:rsidP="00EA11D4">
            <w:pPr>
              <w:pStyle w:val="tabletext00"/>
              <w:rPr>
                <w:ins w:id="561" w:author="Author"/>
              </w:rPr>
            </w:pPr>
            <w:ins w:id="562" w:author="Author">
              <w:r w:rsidRPr="003771AA">
                <w:t>267</w:t>
              </w:r>
            </w:ins>
          </w:p>
        </w:tc>
      </w:tr>
      <w:tr w:rsidR="001C3BCC" w:rsidRPr="003771AA" w14:paraId="564D7002" w14:textId="77777777" w:rsidTr="00EA11D4">
        <w:trPr>
          <w:cantSplit/>
          <w:trHeight w:val="190"/>
          <w:ins w:id="5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F725ED" w14:textId="77777777" w:rsidR="001C3BCC" w:rsidRPr="003771AA" w:rsidRDefault="001C3BCC" w:rsidP="00EA11D4">
            <w:pPr>
              <w:pStyle w:val="tabletext00"/>
              <w:rPr>
                <w:ins w:id="5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B1DD" w14:textId="77777777" w:rsidR="001C3BCC" w:rsidRPr="003771AA" w:rsidRDefault="001C3BCC" w:rsidP="00EA11D4">
            <w:pPr>
              <w:pStyle w:val="tabletext00"/>
              <w:jc w:val="center"/>
              <w:rPr>
                <w:ins w:id="565" w:author="Author"/>
              </w:rPr>
            </w:pPr>
            <w:ins w:id="566" w:author="Author">
              <w:r w:rsidRPr="003771AA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2510A" w14:textId="77777777" w:rsidR="001C3BCC" w:rsidRPr="003771AA" w:rsidRDefault="001C3BCC" w:rsidP="00EA11D4">
            <w:pPr>
              <w:pStyle w:val="tabletext00"/>
              <w:rPr>
                <w:ins w:id="567" w:author="Author"/>
              </w:rPr>
            </w:pPr>
            <w:ins w:id="568" w:author="Author">
              <w:r w:rsidRPr="003771AA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3BB9BC" w14:textId="77777777" w:rsidR="001C3BCC" w:rsidRPr="003771AA" w:rsidRDefault="001C3BCC" w:rsidP="00EA11D4">
            <w:pPr>
              <w:pStyle w:val="tabletext00"/>
              <w:jc w:val="right"/>
              <w:rPr>
                <w:ins w:id="5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1379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570" w:author="Author"/>
              </w:rPr>
            </w:pPr>
            <w:ins w:id="571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F6577" w14:textId="77777777" w:rsidR="001C3BCC" w:rsidRPr="003771AA" w:rsidRDefault="001C3BCC" w:rsidP="00EA11D4">
            <w:pPr>
              <w:pStyle w:val="tabletext00"/>
              <w:jc w:val="right"/>
              <w:rPr>
                <w:ins w:id="57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746191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573" w:author="Author"/>
              </w:rPr>
              <w:pPrChange w:id="574" w:author="Author">
                <w:pPr>
                  <w:pStyle w:val="tabletext00"/>
                </w:pPr>
              </w:pPrChange>
            </w:pPr>
            <w:ins w:id="575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CFE1A1" w14:textId="77777777" w:rsidR="001C3BCC" w:rsidRPr="003771AA" w:rsidRDefault="001C3BCC" w:rsidP="00EA11D4">
            <w:pPr>
              <w:pStyle w:val="tabletext00"/>
              <w:jc w:val="right"/>
              <w:rPr>
                <w:ins w:id="576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F8AD3" w14:textId="77777777" w:rsidR="001C3BCC" w:rsidRPr="003771AA" w:rsidRDefault="001C3BCC" w:rsidP="00EA11D4">
            <w:pPr>
              <w:pStyle w:val="tabletext00"/>
              <w:rPr>
                <w:ins w:id="577" w:author="Author"/>
              </w:rPr>
            </w:pPr>
            <w:ins w:id="578" w:author="Author">
              <w:r w:rsidRPr="003771AA">
                <w:t>222</w:t>
              </w:r>
            </w:ins>
          </w:p>
        </w:tc>
      </w:tr>
      <w:tr w:rsidR="001C3BCC" w:rsidRPr="003771AA" w14:paraId="02F35141" w14:textId="77777777" w:rsidTr="00EA11D4">
        <w:trPr>
          <w:cantSplit/>
          <w:trHeight w:val="190"/>
          <w:ins w:id="5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CECEC5" w14:textId="77777777" w:rsidR="001C3BCC" w:rsidRPr="003771AA" w:rsidRDefault="001C3BCC" w:rsidP="00EA11D4">
            <w:pPr>
              <w:pStyle w:val="tabletext00"/>
              <w:rPr>
                <w:ins w:id="5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F57CC" w14:textId="77777777" w:rsidR="001C3BCC" w:rsidRPr="003771AA" w:rsidRDefault="001C3BCC" w:rsidP="00EA11D4">
            <w:pPr>
              <w:pStyle w:val="tabletext00"/>
              <w:jc w:val="center"/>
              <w:rPr>
                <w:ins w:id="581" w:author="Author"/>
              </w:rPr>
            </w:pPr>
            <w:ins w:id="582" w:author="Author">
              <w:r w:rsidRPr="003771AA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80D3F" w14:textId="77777777" w:rsidR="001C3BCC" w:rsidRPr="003771AA" w:rsidRDefault="001C3BCC" w:rsidP="00EA11D4">
            <w:pPr>
              <w:pStyle w:val="tabletext00"/>
              <w:rPr>
                <w:ins w:id="583" w:author="Author"/>
              </w:rPr>
            </w:pPr>
            <w:ins w:id="584" w:author="Author">
              <w:r w:rsidRPr="003771AA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60DF15" w14:textId="77777777" w:rsidR="001C3BCC" w:rsidRPr="003771AA" w:rsidRDefault="001C3BCC" w:rsidP="00EA11D4">
            <w:pPr>
              <w:pStyle w:val="tabletext00"/>
              <w:jc w:val="right"/>
              <w:rPr>
                <w:ins w:id="58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5B277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586" w:author="Author"/>
              </w:rPr>
            </w:pPr>
            <w:ins w:id="587" w:author="Author">
              <w:r w:rsidRPr="003771AA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068774" w14:textId="77777777" w:rsidR="001C3BCC" w:rsidRPr="003771AA" w:rsidRDefault="001C3BCC" w:rsidP="00EA11D4">
            <w:pPr>
              <w:pStyle w:val="tabletext00"/>
              <w:jc w:val="right"/>
              <w:rPr>
                <w:ins w:id="58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74AF4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589" w:author="Author"/>
              </w:rPr>
              <w:pPrChange w:id="590" w:author="Author">
                <w:pPr>
                  <w:pStyle w:val="tabletext00"/>
                </w:pPr>
              </w:pPrChange>
            </w:pPr>
            <w:ins w:id="591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33601" w14:textId="77777777" w:rsidR="001C3BCC" w:rsidRPr="003771AA" w:rsidRDefault="001C3BCC" w:rsidP="00EA11D4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B8328" w14:textId="77777777" w:rsidR="001C3BCC" w:rsidRPr="003771AA" w:rsidRDefault="001C3BCC" w:rsidP="00EA11D4">
            <w:pPr>
              <w:pStyle w:val="tabletext00"/>
              <w:rPr>
                <w:ins w:id="593" w:author="Author"/>
              </w:rPr>
            </w:pPr>
            <w:ins w:id="594" w:author="Author">
              <w:r w:rsidRPr="003771AA">
                <w:t>266</w:t>
              </w:r>
            </w:ins>
          </w:p>
        </w:tc>
      </w:tr>
      <w:tr w:rsidR="001C3BCC" w:rsidRPr="003771AA" w14:paraId="4FC8367B" w14:textId="77777777" w:rsidTr="00EA11D4">
        <w:trPr>
          <w:cantSplit/>
          <w:trHeight w:val="190"/>
          <w:ins w:id="5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80D52D" w14:textId="77777777" w:rsidR="001C3BCC" w:rsidRPr="003771AA" w:rsidRDefault="001C3BCC" w:rsidP="00EA11D4">
            <w:pPr>
              <w:pStyle w:val="tabletext00"/>
              <w:rPr>
                <w:ins w:id="5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EF06B" w14:textId="77777777" w:rsidR="001C3BCC" w:rsidRPr="003771AA" w:rsidRDefault="001C3BCC" w:rsidP="00EA11D4">
            <w:pPr>
              <w:pStyle w:val="tabletext00"/>
              <w:jc w:val="center"/>
              <w:rPr>
                <w:ins w:id="597" w:author="Author"/>
              </w:rPr>
            </w:pPr>
            <w:ins w:id="598" w:author="Author">
              <w:r w:rsidRPr="003771AA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9F93C" w14:textId="77777777" w:rsidR="001C3BCC" w:rsidRPr="003771AA" w:rsidRDefault="001C3BCC" w:rsidP="00EA11D4">
            <w:pPr>
              <w:pStyle w:val="tabletext00"/>
              <w:rPr>
                <w:ins w:id="599" w:author="Author"/>
              </w:rPr>
            </w:pPr>
            <w:ins w:id="600" w:author="Author">
              <w:r w:rsidRPr="003771AA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3B4DC2" w14:textId="77777777" w:rsidR="001C3BCC" w:rsidRPr="003771AA" w:rsidRDefault="001C3BCC" w:rsidP="00EA11D4">
            <w:pPr>
              <w:pStyle w:val="tabletext00"/>
              <w:jc w:val="right"/>
              <w:rPr>
                <w:ins w:id="6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2F8F2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602" w:author="Author"/>
              </w:rPr>
            </w:pPr>
            <w:ins w:id="603" w:author="Author">
              <w:r w:rsidRPr="003771AA">
                <w:t>2370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B54438" w14:textId="77777777" w:rsidR="001C3BCC" w:rsidRPr="003771AA" w:rsidRDefault="001C3BCC" w:rsidP="00EA11D4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6C5D4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  <w:pPrChange w:id="606" w:author="Author">
                <w:pPr>
                  <w:pStyle w:val="tabletext00"/>
                </w:pPr>
              </w:pPrChange>
            </w:pPr>
            <w:ins w:id="607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E0134F" w14:textId="77777777" w:rsidR="001C3BCC" w:rsidRPr="003771AA" w:rsidRDefault="001C3BCC" w:rsidP="00EA11D4">
            <w:pPr>
              <w:pStyle w:val="tabletext00"/>
              <w:jc w:val="right"/>
              <w:rPr>
                <w:ins w:id="608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518781" w14:textId="77777777" w:rsidR="001C3BCC" w:rsidRPr="003771AA" w:rsidRDefault="001C3BCC" w:rsidP="00EA11D4">
            <w:pPr>
              <w:pStyle w:val="tabletext00"/>
              <w:rPr>
                <w:ins w:id="609" w:author="Author"/>
              </w:rPr>
            </w:pPr>
            <w:ins w:id="610" w:author="Author">
              <w:r w:rsidRPr="003771AA">
                <w:t>324</w:t>
              </w:r>
            </w:ins>
          </w:p>
        </w:tc>
      </w:tr>
      <w:tr w:rsidR="001C3BCC" w:rsidRPr="003771AA" w14:paraId="7DC8DE66" w14:textId="77777777" w:rsidTr="00EA11D4">
        <w:trPr>
          <w:cantSplit/>
          <w:trHeight w:val="190"/>
          <w:ins w:id="6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DEE59F" w14:textId="77777777" w:rsidR="001C3BCC" w:rsidRPr="003771AA" w:rsidRDefault="001C3BCC" w:rsidP="00EA11D4">
            <w:pPr>
              <w:pStyle w:val="tabletext00"/>
              <w:rPr>
                <w:ins w:id="6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BF5E7" w14:textId="77777777" w:rsidR="001C3BCC" w:rsidRPr="003771AA" w:rsidRDefault="001C3BCC" w:rsidP="00EA11D4">
            <w:pPr>
              <w:pStyle w:val="tabletext00"/>
              <w:jc w:val="center"/>
              <w:rPr>
                <w:ins w:id="613" w:author="Author"/>
              </w:rPr>
            </w:pPr>
            <w:ins w:id="614" w:author="Author">
              <w:r w:rsidRPr="003771AA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8366" w14:textId="77777777" w:rsidR="001C3BCC" w:rsidRPr="003771AA" w:rsidRDefault="001C3BCC" w:rsidP="00EA11D4">
            <w:pPr>
              <w:pStyle w:val="tabletext00"/>
              <w:rPr>
                <w:ins w:id="615" w:author="Author"/>
              </w:rPr>
            </w:pPr>
            <w:ins w:id="616" w:author="Author">
              <w:r w:rsidRPr="003771AA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7EA9C9" w14:textId="77777777" w:rsidR="001C3BCC" w:rsidRPr="003771AA" w:rsidRDefault="001C3BCC" w:rsidP="00EA11D4">
            <w:pPr>
              <w:pStyle w:val="tabletext00"/>
              <w:jc w:val="right"/>
              <w:rPr>
                <w:ins w:id="6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453A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618" w:author="Author"/>
              </w:rPr>
            </w:pPr>
            <w:ins w:id="619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4AA42E" w14:textId="77777777" w:rsidR="001C3BCC" w:rsidRPr="003771AA" w:rsidRDefault="001C3BCC" w:rsidP="00EA11D4">
            <w:pPr>
              <w:pStyle w:val="tabletext00"/>
              <w:jc w:val="right"/>
              <w:rPr>
                <w:ins w:id="62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9697A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621" w:author="Author"/>
              </w:rPr>
              <w:pPrChange w:id="622" w:author="Author">
                <w:pPr>
                  <w:pStyle w:val="tabletext00"/>
                </w:pPr>
              </w:pPrChange>
            </w:pPr>
            <w:ins w:id="623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A05552" w14:textId="77777777" w:rsidR="001C3BCC" w:rsidRPr="003771AA" w:rsidRDefault="001C3BCC" w:rsidP="00EA11D4">
            <w:pPr>
              <w:pStyle w:val="tabletext00"/>
              <w:jc w:val="right"/>
              <w:rPr>
                <w:ins w:id="624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F6091F" w14:textId="77777777" w:rsidR="001C3BCC" w:rsidRPr="003771AA" w:rsidRDefault="001C3BCC" w:rsidP="00EA11D4">
            <w:pPr>
              <w:pStyle w:val="tabletext00"/>
              <w:rPr>
                <w:ins w:id="625" w:author="Author"/>
              </w:rPr>
            </w:pPr>
            <w:ins w:id="626" w:author="Author">
              <w:r w:rsidRPr="003771AA">
                <w:t>248</w:t>
              </w:r>
            </w:ins>
          </w:p>
        </w:tc>
      </w:tr>
      <w:tr w:rsidR="001C3BCC" w:rsidRPr="003771AA" w14:paraId="54E7108C" w14:textId="77777777" w:rsidTr="00EA11D4">
        <w:trPr>
          <w:cantSplit/>
          <w:trHeight w:val="190"/>
          <w:ins w:id="6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08DDBA" w14:textId="77777777" w:rsidR="001C3BCC" w:rsidRPr="003771AA" w:rsidRDefault="001C3BCC" w:rsidP="00EA11D4">
            <w:pPr>
              <w:pStyle w:val="tabletext00"/>
              <w:rPr>
                <w:ins w:id="6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EE6FC" w14:textId="77777777" w:rsidR="001C3BCC" w:rsidRPr="003771AA" w:rsidRDefault="001C3BCC" w:rsidP="00EA11D4">
            <w:pPr>
              <w:pStyle w:val="tabletext00"/>
              <w:jc w:val="center"/>
              <w:rPr>
                <w:ins w:id="629" w:author="Author"/>
              </w:rPr>
            </w:pPr>
            <w:ins w:id="630" w:author="Author">
              <w:r w:rsidRPr="003771AA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03727" w14:textId="77777777" w:rsidR="001C3BCC" w:rsidRPr="003771AA" w:rsidRDefault="001C3BCC" w:rsidP="00EA11D4">
            <w:pPr>
              <w:pStyle w:val="tabletext00"/>
              <w:rPr>
                <w:ins w:id="631" w:author="Author"/>
              </w:rPr>
            </w:pPr>
            <w:ins w:id="632" w:author="Author">
              <w:r w:rsidRPr="003771AA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309256" w14:textId="77777777" w:rsidR="001C3BCC" w:rsidRPr="003771AA" w:rsidRDefault="001C3BCC" w:rsidP="00EA11D4">
            <w:pPr>
              <w:pStyle w:val="tabletext00"/>
              <w:jc w:val="right"/>
              <w:rPr>
                <w:ins w:id="6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AA570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634" w:author="Author"/>
              </w:rPr>
            </w:pPr>
            <w:ins w:id="635" w:author="Author">
              <w:r w:rsidRPr="003771AA">
                <w:t>2418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599C5D" w14:textId="77777777" w:rsidR="001C3BCC" w:rsidRPr="003771AA" w:rsidRDefault="001C3BCC" w:rsidP="00EA11D4">
            <w:pPr>
              <w:pStyle w:val="tabletext00"/>
              <w:jc w:val="right"/>
              <w:rPr>
                <w:ins w:id="6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0A488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637" w:author="Author"/>
              </w:rPr>
              <w:pPrChange w:id="638" w:author="Author">
                <w:pPr>
                  <w:pStyle w:val="tabletext00"/>
                </w:pPr>
              </w:pPrChange>
            </w:pPr>
            <w:ins w:id="639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44BBEA" w14:textId="77777777" w:rsidR="001C3BCC" w:rsidRPr="003771AA" w:rsidRDefault="001C3BCC" w:rsidP="00EA11D4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9D6EC" w14:textId="77777777" w:rsidR="001C3BCC" w:rsidRPr="003771AA" w:rsidRDefault="001C3BCC" w:rsidP="00EA11D4">
            <w:pPr>
              <w:pStyle w:val="tabletext00"/>
              <w:rPr>
                <w:ins w:id="641" w:author="Author"/>
              </w:rPr>
            </w:pPr>
            <w:ins w:id="642" w:author="Author">
              <w:r w:rsidRPr="003771AA">
                <w:t>335</w:t>
              </w:r>
            </w:ins>
          </w:p>
        </w:tc>
      </w:tr>
      <w:tr w:rsidR="001C3BCC" w:rsidRPr="003771AA" w14:paraId="19753B0F" w14:textId="77777777" w:rsidTr="00EA11D4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72AB98" w14:textId="77777777" w:rsidR="001C3BCC" w:rsidRPr="003771AA" w:rsidRDefault="001C3BCC" w:rsidP="00EA11D4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DACCD" w14:textId="77777777" w:rsidR="001C3BCC" w:rsidRPr="003771AA" w:rsidRDefault="001C3BCC" w:rsidP="00EA11D4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3771AA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B125B" w14:textId="77777777" w:rsidR="001C3BCC" w:rsidRPr="003771AA" w:rsidRDefault="001C3BCC" w:rsidP="00EA11D4">
            <w:pPr>
              <w:pStyle w:val="tabletext00"/>
              <w:rPr>
                <w:ins w:id="647" w:author="Author"/>
              </w:rPr>
            </w:pPr>
            <w:ins w:id="648" w:author="Author">
              <w:r w:rsidRPr="003771AA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0C1DBF" w14:textId="77777777" w:rsidR="001C3BCC" w:rsidRPr="003771AA" w:rsidRDefault="001C3BCC" w:rsidP="00EA11D4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E2FC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3771AA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DBEE30" w14:textId="77777777" w:rsidR="001C3BCC" w:rsidRPr="003771AA" w:rsidRDefault="001C3BCC" w:rsidP="00EA11D4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4D7BCE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653" w:author="Author"/>
              </w:rPr>
              <w:pPrChange w:id="654" w:author="Author">
                <w:pPr>
                  <w:pStyle w:val="tabletext00"/>
                </w:pPr>
              </w:pPrChange>
            </w:pPr>
            <w:ins w:id="655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37BE7" w14:textId="77777777" w:rsidR="001C3BCC" w:rsidRPr="003771AA" w:rsidRDefault="001C3BCC" w:rsidP="00EA11D4">
            <w:pPr>
              <w:pStyle w:val="tabletext00"/>
              <w:jc w:val="right"/>
              <w:rPr>
                <w:ins w:id="656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546AD" w14:textId="77777777" w:rsidR="001C3BCC" w:rsidRPr="003771AA" w:rsidRDefault="001C3BCC" w:rsidP="00EA11D4">
            <w:pPr>
              <w:pStyle w:val="tabletext00"/>
              <w:rPr>
                <w:ins w:id="657" w:author="Author"/>
              </w:rPr>
            </w:pPr>
            <w:ins w:id="658" w:author="Author">
              <w:r w:rsidRPr="003771AA">
                <w:t>275</w:t>
              </w:r>
            </w:ins>
          </w:p>
        </w:tc>
      </w:tr>
      <w:tr w:rsidR="001C3BCC" w:rsidRPr="003771AA" w14:paraId="2B45848C" w14:textId="77777777" w:rsidTr="00EA11D4">
        <w:trPr>
          <w:cantSplit/>
          <w:trHeight w:val="190"/>
          <w:ins w:id="6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676A9E" w14:textId="77777777" w:rsidR="001C3BCC" w:rsidRPr="003771AA" w:rsidRDefault="001C3BCC" w:rsidP="00EA11D4">
            <w:pPr>
              <w:pStyle w:val="tabletext00"/>
              <w:rPr>
                <w:ins w:id="6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203C5" w14:textId="77777777" w:rsidR="001C3BCC" w:rsidRPr="003771AA" w:rsidRDefault="001C3BCC" w:rsidP="00EA11D4">
            <w:pPr>
              <w:pStyle w:val="tabletext00"/>
              <w:jc w:val="center"/>
              <w:rPr>
                <w:ins w:id="661" w:author="Author"/>
              </w:rPr>
            </w:pPr>
            <w:ins w:id="662" w:author="Author">
              <w:r w:rsidRPr="003771AA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76446" w14:textId="77777777" w:rsidR="001C3BCC" w:rsidRPr="003771AA" w:rsidRDefault="001C3BCC" w:rsidP="00EA11D4">
            <w:pPr>
              <w:pStyle w:val="tabletext00"/>
              <w:rPr>
                <w:ins w:id="663" w:author="Author"/>
              </w:rPr>
            </w:pPr>
            <w:ins w:id="664" w:author="Author">
              <w:r w:rsidRPr="003771AA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9EA4C0" w14:textId="77777777" w:rsidR="001C3BCC" w:rsidRPr="003771AA" w:rsidRDefault="001C3BCC" w:rsidP="00EA11D4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332FE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666" w:author="Author"/>
              </w:rPr>
            </w:pPr>
            <w:ins w:id="667" w:author="Author">
              <w:r w:rsidRPr="003771AA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67FA8F" w14:textId="77777777" w:rsidR="001C3BCC" w:rsidRPr="003771AA" w:rsidRDefault="001C3BCC" w:rsidP="00EA11D4">
            <w:pPr>
              <w:pStyle w:val="tabletext00"/>
              <w:jc w:val="right"/>
              <w:rPr>
                <w:ins w:id="66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43A4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669" w:author="Author"/>
              </w:rPr>
              <w:pPrChange w:id="670" w:author="Author">
                <w:pPr>
                  <w:pStyle w:val="tabletext00"/>
                </w:pPr>
              </w:pPrChange>
            </w:pPr>
            <w:ins w:id="671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3DB3EE" w14:textId="77777777" w:rsidR="001C3BCC" w:rsidRPr="003771AA" w:rsidRDefault="001C3BCC" w:rsidP="00EA11D4">
            <w:pPr>
              <w:pStyle w:val="tabletext00"/>
              <w:jc w:val="right"/>
              <w:rPr>
                <w:ins w:id="672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2C7307" w14:textId="77777777" w:rsidR="001C3BCC" w:rsidRPr="003771AA" w:rsidRDefault="001C3BCC" w:rsidP="00EA11D4">
            <w:pPr>
              <w:pStyle w:val="tabletext00"/>
              <w:rPr>
                <w:ins w:id="673" w:author="Author"/>
              </w:rPr>
            </w:pPr>
            <w:ins w:id="674" w:author="Author">
              <w:r w:rsidRPr="003771AA">
                <w:t>229</w:t>
              </w:r>
            </w:ins>
          </w:p>
        </w:tc>
      </w:tr>
      <w:tr w:rsidR="001C3BCC" w:rsidRPr="003771AA" w14:paraId="524EA8EC" w14:textId="77777777" w:rsidTr="00EA11D4">
        <w:trPr>
          <w:cantSplit/>
          <w:trHeight w:val="190"/>
          <w:ins w:id="6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FAC0C2" w14:textId="77777777" w:rsidR="001C3BCC" w:rsidRPr="003771AA" w:rsidRDefault="001C3BCC" w:rsidP="00EA11D4">
            <w:pPr>
              <w:pStyle w:val="tabletext00"/>
              <w:rPr>
                <w:ins w:id="6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19A68" w14:textId="77777777" w:rsidR="001C3BCC" w:rsidRPr="003771AA" w:rsidRDefault="001C3BCC" w:rsidP="00EA11D4">
            <w:pPr>
              <w:pStyle w:val="tabletext00"/>
              <w:jc w:val="center"/>
              <w:rPr>
                <w:ins w:id="677" w:author="Author"/>
              </w:rPr>
            </w:pPr>
            <w:ins w:id="678" w:author="Author">
              <w:r w:rsidRPr="003771AA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D7002" w14:textId="77777777" w:rsidR="001C3BCC" w:rsidRPr="003771AA" w:rsidRDefault="001C3BCC" w:rsidP="00EA11D4">
            <w:pPr>
              <w:pStyle w:val="tabletext00"/>
              <w:rPr>
                <w:ins w:id="679" w:author="Author"/>
              </w:rPr>
            </w:pPr>
            <w:ins w:id="680" w:author="Author">
              <w:r w:rsidRPr="003771AA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CEC99A" w14:textId="77777777" w:rsidR="001C3BCC" w:rsidRPr="003771AA" w:rsidRDefault="001C3BCC" w:rsidP="00EA11D4">
            <w:pPr>
              <w:pStyle w:val="tabletext00"/>
              <w:jc w:val="right"/>
              <w:rPr>
                <w:ins w:id="6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900B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682" w:author="Author"/>
              </w:rPr>
            </w:pPr>
            <w:ins w:id="683" w:author="Author">
              <w:r w:rsidRPr="003771AA">
                <w:t>1582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3D82B7" w14:textId="77777777" w:rsidR="001C3BCC" w:rsidRPr="003771AA" w:rsidRDefault="001C3BCC" w:rsidP="00EA11D4">
            <w:pPr>
              <w:pStyle w:val="tabletext00"/>
              <w:jc w:val="right"/>
              <w:rPr>
                <w:ins w:id="68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CC613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685" w:author="Author"/>
              </w:rPr>
              <w:pPrChange w:id="686" w:author="Author">
                <w:pPr>
                  <w:pStyle w:val="tabletext00"/>
                </w:pPr>
              </w:pPrChange>
            </w:pPr>
            <w:ins w:id="687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BAB122" w14:textId="77777777" w:rsidR="001C3BCC" w:rsidRPr="003771AA" w:rsidRDefault="001C3BCC" w:rsidP="00EA11D4">
            <w:pPr>
              <w:pStyle w:val="tabletext00"/>
              <w:jc w:val="right"/>
              <w:rPr>
                <w:ins w:id="688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A2EB5" w14:textId="77777777" w:rsidR="001C3BCC" w:rsidRPr="003771AA" w:rsidRDefault="001C3BCC" w:rsidP="00EA11D4">
            <w:pPr>
              <w:pStyle w:val="tabletext00"/>
              <w:rPr>
                <w:ins w:id="689" w:author="Author"/>
              </w:rPr>
            </w:pPr>
            <w:ins w:id="690" w:author="Author">
              <w:r w:rsidRPr="003771AA">
                <w:t>257</w:t>
              </w:r>
            </w:ins>
          </w:p>
        </w:tc>
      </w:tr>
      <w:tr w:rsidR="001C3BCC" w:rsidRPr="003771AA" w14:paraId="19026661" w14:textId="77777777" w:rsidTr="00EA11D4">
        <w:trPr>
          <w:cantSplit/>
          <w:trHeight w:val="190"/>
          <w:ins w:id="6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B35767" w14:textId="77777777" w:rsidR="001C3BCC" w:rsidRPr="003771AA" w:rsidRDefault="001C3BCC" w:rsidP="00EA11D4">
            <w:pPr>
              <w:pStyle w:val="tabletext00"/>
              <w:rPr>
                <w:ins w:id="6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D2F3" w14:textId="77777777" w:rsidR="001C3BCC" w:rsidRPr="003771AA" w:rsidRDefault="001C3BCC" w:rsidP="00EA11D4">
            <w:pPr>
              <w:pStyle w:val="tabletext00"/>
              <w:jc w:val="center"/>
              <w:rPr>
                <w:ins w:id="693" w:author="Author"/>
              </w:rPr>
            </w:pPr>
            <w:ins w:id="694" w:author="Author">
              <w:r w:rsidRPr="003771AA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58786" w14:textId="77777777" w:rsidR="001C3BCC" w:rsidRPr="003771AA" w:rsidRDefault="001C3BCC" w:rsidP="00EA11D4">
            <w:pPr>
              <w:pStyle w:val="tabletext00"/>
              <w:rPr>
                <w:ins w:id="695" w:author="Author"/>
              </w:rPr>
            </w:pPr>
            <w:ins w:id="696" w:author="Author">
              <w:r w:rsidRPr="003771AA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4CF1F4" w14:textId="77777777" w:rsidR="001C3BCC" w:rsidRPr="003771AA" w:rsidRDefault="001C3BCC" w:rsidP="00EA11D4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AE20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698" w:author="Author"/>
              </w:rPr>
            </w:pPr>
            <w:ins w:id="699" w:author="Author">
              <w:r w:rsidRPr="003771AA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EEE058" w14:textId="77777777" w:rsidR="001C3BCC" w:rsidRPr="003771AA" w:rsidRDefault="001C3BCC" w:rsidP="00EA11D4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15EB7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701" w:author="Author"/>
              </w:rPr>
              <w:pPrChange w:id="702" w:author="Author">
                <w:pPr>
                  <w:pStyle w:val="tabletext00"/>
                </w:pPr>
              </w:pPrChange>
            </w:pPr>
            <w:ins w:id="703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3B8F04" w14:textId="77777777" w:rsidR="001C3BCC" w:rsidRPr="003771AA" w:rsidRDefault="001C3BCC" w:rsidP="00EA11D4">
            <w:pPr>
              <w:pStyle w:val="tabletext00"/>
              <w:jc w:val="right"/>
              <w:rPr>
                <w:ins w:id="704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A3BBC" w14:textId="77777777" w:rsidR="001C3BCC" w:rsidRPr="003771AA" w:rsidRDefault="001C3BCC" w:rsidP="00EA11D4">
            <w:pPr>
              <w:pStyle w:val="tabletext00"/>
              <w:rPr>
                <w:ins w:id="705" w:author="Author"/>
              </w:rPr>
            </w:pPr>
            <w:ins w:id="706" w:author="Author">
              <w:r w:rsidRPr="003771AA">
                <w:t>243</w:t>
              </w:r>
            </w:ins>
          </w:p>
        </w:tc>
      </w:tr>
      <w:tr w:rsidR="001C3BCC" w:rsidRPr="003771AA" w14:paraId="2D7C9C47" w14:textId="77777777" w:rsidTr="00EA11D4">
        <w:trPr>
          <w:cantSplit/>
          <w:trHeight w:val="190"/>
          <w:ins w:id="7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1E4ADE" w14:textId="77777777" w:rsidR="001C3BCC" w:rsidRPr="003771AA" w:rsidRDefault="001C3BCC" w:rsidP="00EA11D4">
            <w:pPr>
              <w:pStyle w:val="tabletext00"/>
              <w:rPr>
                <w:ins w:id="7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ADFE6" w14:textId="77777777" w:rsidR="001C3BCC" w:rsidRPr="003771AA" w:rsidRDefault="001C3BCC" w:rsidP="00EA11D4">
            <w:pPr>
              <w:pStyle w:val="tabletext00"/>
              <w:jc w:val="center"/>
              <w:rPr>
                <w:ins w:id="709" w:author="Author"/>
              </w:rPr>
            </w:pPr>
            <w:ins w:id="710" w:author="Author">
              <w:r w:rsidRPr="003771AA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C2556" w14:textId="77777777" w:rsidR="001C3BCC" w:rsidRPr="003771AA" w:rsidRDefault="001C3BCC" w:rsidP="00EA11D4">
            <w:pPr>
              <w:pStyle w:val="tabletext00"/>
              <w:rPr>
                <w:ins w:id="711" w:author="Author"/>
              </w:rPr>
            </w:pPr>
            <w:ins w:id="712" w:author="Author">
              <w:r w:rsidRPr="003771AA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914994" w14:textId="77777777" w:rsidR="001C3BCC" w:rsidRPr="003771AA" w:rsidRDefault="001C3BCC" w:rsidP="00EA11D4">
            <w:pPr>
              <w:pStyle w:val="tabletext00"/>
              <w:jc w:val="right"/>
              <w:rPr>
                <w:ins w:id="7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C0A94E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714" w:author="Author"/>
              </w:rPr>
            </w:pPr>
            <w:ins w:id="715" w:author="Author">
              <w:r w:rsidRPr="003771AA">
                <w:t>1751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2BD69A" w14:textId="77777777" w:rsidR="001C3BCC" w:rsidRPr="003771AA" w:rsidRDefault="001C3BCC" w:rsidP="00EA11D4">
            <w:pPr>
              <w:pStyle w:val="tabletext00"/>
              <w:jc w:val="right"/>
              <w:rPr>
                <w:ins w:id="7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D48D6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717" w:author="Author"/>
              </w:rPr>
              <w:pPrChange w:id="718" w:author="Author">
                <w:pPr>
                  <w:pStyle w:val="tabletext00"/>
                </w:pPr>
              </w:pPrChange>
            </w:pPr>
            <w:ins w:id="719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42E411" w14:textId="77777777" w:rsidR="001C3BCC" w:rsidRPr="003771AA" w:rsidRDefault="001C3BCC" w:rsidP="00EA11D4">
            <w:pPr>
              <w:pStyle w:val="tabletext00"/>
              <w:jc w:val="right"/>
              <w:rPr>
                <w:ins w:id="720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44D0B" w14:textId="77777777" w:rsidR="001C3BCC" w:rsidRPr="003771AA" w:rsidRDefault="001C3BCC" w:rsidP="00EA11D4">
            <w:pPr>
              <w:pStyle w:val="tabletext00"/>
              <w:rPr>
                <w:ins w:id="721" w:author="Author"/>
              </w:rPr>
            </w:pPr>
            <w:ins w:id="722" w:author="Author">
              <w:r w:rsidRPr="003771AA">
                <w:t>259</w:t>
              </w:r>
            </w:ins>
          </w:p>
        </w:tc>
      </w:tr>
      <w:tr w:rsidR="001C3BCC" w:rsidRPr="003771AA" w14:paraId="4099DA68" w14:textId="77777777" w:rsidTr="00EA11D4">
        <w:trPr>
          <w:cantSplit/>
          <w:trHeight w:val="190"/>
          <w:ins w:id="7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841E3F" w14:textId="77777777" w:rsidR="001C3BCC" w:rsidRPr="003771AA" w:rsidRDefault="001C3BCC" w:rsidP="00EA11D4">
            <w:pPr>
              <w:pStyle w:val="tabletext00"/>
              <w:rPr>
                <w:ins w:id="7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9112F" w14:textId="77777777" w:rsidR="001C3BCC" w:rsidRPr="003771AA" w:rsidRDefault="001C3BCC" w:rsidP="00EA11D4">
            <w:pPr>
              <w:pStyle w:val="tabletext00"/>
              <w:jc w:val="center"/>
              <w:rPr>
                <w:ins w:id="725" w:author="Author"/>
              </w:rPr>
            </w:pPr>
            <w:ins w:id="726" w:author="Author">
              <w:r w:rsidRPr="003771AA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F7B1" w14:textId="77777777" w:rsidR="001C3BCC" w:rsidRPr="003771AA" w:rsidRDefault="001C3BCC" w:rsidP="00EA11D4">
            <w:pPr>
              <w:pStyle w:val="tabletext00"/>
              <w:rPr>
                <w:ins w:id="727" w:author="Author"/>
              </w:rPr>
            </w:pPr>
            <w:ins w:id="728" w:author="Author">
              <w:r w:rsidRPr="003771AA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7EFCF2" w14:textId="77777777" w:rsidR="001C3BCC" w:rsidRPr="003771AA" w:rsidRDefault="001C3BCC" w:rsidP="00EA11D4">
            <w:pPr>
              <w:pStyle w:val="tabletext00"/>
              <w:jc w:val="right"/>
              <w:rPr>
                <w:ins w:id="7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A99D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730" w:author="Author"/>
              </w:rPr>
            </w:pPr>
            <w:ins w:id="731" w:author="Author">
              <w:r w:rsidRPr="003771AA">
                <w:t>2312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DBE33" w14:textId="77777777" w:rsidR="001C3BCC" w:rsidRPr="003771AA" w:rsidRDefault="001C3BCC" w:rsidP="00EA11D4">
            <w:pPr>
              <w:pStyle w:val="tabletext00"/>
              <w:jc w:val="right"/>
              <w:rPr>
                <w:ins w:id="7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66A196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733" w:author="Author"/>
              </w:rPr>
              <w:pPrChange w:id="734" w:author="Author">
                <w:pPr>
                  <w:pStyle w:val="tabletext00"/>
                </w:pPr>
              </w:pPrChange>
            </w:pPr>
            <w:ins w:id="735" w:author="Author">
              <w:r w:rsidRPr="003771AA"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51E974" w14:textId="77777777" w:rsidR="001C3BCC" w:rsidRPr="003771AA" w:rsidRDefault="001C3BCC" w:rsidP="00EA11D4">
            <w:pPr>
              <w:pStyle w:val="tabletext00"/>
              <w:jc w:val="right"/>
              <w:rPr>
                <w:ins w:id="736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611E9" w14:textId="77777777" w:rsidR="001C3BCC" w:rsidRPr="003771AA" w:rsidRDefault="001C3BCC" w:rsidP="00EA11D4">
            <w:pPr>
              <w:pStyle w:val="tabletext00"/>
              <w:rPr>
                <w:ins w:id="737" w:author="Author"/>
              </w:rPr>
            </w:pPr>
            <w:ins w:id="738" w:author="Author">
              <w:r w:rsidRPr="003771AA">
                <w:t>246</w:t>
              </w:r>
            </w:ins>
          </w:p>
        </w:tc>
      </w:tr>
      <w:tr w:rsidR="001C3BCC" w:rsidRPr="003771AA" w14:paraId="57DBD4AC" w14:textId="77777777" w:rsidTr="00EA11D4">
        <w:trPr>
          <w:cantSplit/>
          <w:trHeight w:val="190"/>
          <w:ins w:id="7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5C9B8D" w14:textId="77777777" w:rsidR="001C3BCC" w:rsidRPr="003771AA" w:rsidRDefault="001C3BCC" w:rsidP="00EA11D4">
            <w:pPr>
              <w:pStyle w:val="tabletext00"/>
              <w:rPr>
                <w:ins w:id="7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84CE9" w14:textId="77777777" w:rsidR="001C3BCC" w:rsidRPr="003771AA" w:rsidRDefault="001C3BCC" w:rsidP="00EA11D4">
            <w:pPr>
              <w:pStyle w:val="tabletext00"/>
              <w:jc w:val="center"/>
              <w:rPr>
                <w:ins w:id="741" w:author="Author"/>
              </w:rPr>
            </w:pPr>
            <w:ins w:id="742" w:author="Author">
              <w:r w:rsidRPr="003771AA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B5492" w14:textId="77777777" w:rsidR="001C3BCC" w:rsidRPr="003771AA" w:rsidRDefault="001C3BCC" w:rsidP="00EA11D4">
            <w:pPr>
              <w:pStyle w:val="tabletext00"/>
              <w:rPr>
                <w:ins w:id="743" w:author="Author"/>
              </w:rPr>
            </w:pPr>
            <w:ins w:id="744" w:author="Author">
              <w:r w:rsidRPr="003771AA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283B48" w14:textId="77777777" w:rsidR="001C3BCC" w:rsidRPr="003771AA" w:rsidRDefault="001C3BCC" w:rsidP="00EA11D4">
            <w:pPr>
              <w:pStyle w:val="tabletext00"/>
              <w:jc w:val="right"/>
              <w:rPr>
                <w:ins w:id="74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7159E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746" w:author="Author"/>
              </w:rPr>
            </w:pPr>
            <w:ins w:id="747" w:author="Author">
              <w:r w:rsidRPr="003771AA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52DC8" w14:textId="77777777" w:rsidR="001C3BCC" w:rsidRPr="003771AA" w:rsidRDefault="001C3BCC" w:rsidP="00EA11D4">
            <w:pPr>
              <w:pStyle w:val="tabletext00"/>
              <w:jc w:val="right"/>
              <w:rPr>
                <w:ins w:id="74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A3442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749" w:author="Author"/>
              </w:rPr>
              <w:pPrChange w:id="750" w:author="Author">
                <w:pPr>
                  <w:pStyle w:val="tabletext00"/>
                </w:pPr>
              </w:pPrChange>
            </w:pPr>
            <w:ins w:id="751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F3C9AE" w14:textId="77777777" w:rsidR="001C3BCC" w:rsidRPr="003771AA" w:rsidRDefault="001C3BCC" w:rsidP="00EA11D4">
            <w:pPr>
              <w:pStyle w:val="tabletext00"/>
              <w:jc w:val="right"/>
              <w:rPr>
                <w:ins w:id="752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8CDBE0" w14:textId="77777777" w:rsidR="001C3BCC" w:rsidRPr="003771AA" w:rsidRDefault="001C3BCC" w:rsidP="00EA11D4">
            <w:pPr>
              <w:pStyle w:val="tabletext00"/>
              <w:rPr>
                <w:ins w:id="753" w:author="Author"/>
              </w:rPr>
            </w:pPr>
            <w:ins w:id="754" w:author="Author">
              <w:r w:rsidRPr="003771AA">
                <w:t>276</w:t>
              </w:r>
            </w:ins>
          </w:p>
        </w:tc>
      </w:tr>
      <w:tr w:rsidR="001C3BCC" w:rsidRPr="003771AA" w14:paraId="652DA78E" w14:textId="77777777" w:rsidTr="00EA11D4">
        <w:trPr>
          <w:cantSplit/>
          <w:trHeight w:val="190"/>
          <w:ins w:id="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7AC272" w14:textId="77777777" w:rsidR="001C3BCC" w:rsidRPr="003771AA" w:rsidRDefault="001C3BCC" w:rsidP="00EA11D4">
            <w:pPr>
              <w:pStyle w:val="tabletext00"/>
              <w:rPr>
                <w:ins w:id="7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261D6" w14:textId="77777777" w:rsidR="001C3BCC" w:rsidRPr="003771AA" w:rsidRDefault="001C3BCC" w:rsidP="00EA11D4">
            <w:pPr>
              <w:pStyle w:val="tabletext00"/>
              <w:jc w:val="center"/>
              <w:rPr>
                <w:ins w:id="757" w:author="Author"/>
              </w:rPr>
            </w:pPr>
            <w:ins w:id="758" w:author="Author">
              <w:r w:rsidRPr="003771AA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2117" w14:textId="77777777" w:rsidR="001C3BCC" w:rsidRPr="003771AA" w:rsidRDefault="001C3BCC" w:rsidP="00EA11D4">
            <w:pPr>
              <w:pStyle w:val="tabletext00"/>
              <w:rPr>
                <w:ins w:id="759" w:author="Author"/>
              </w:rPr>
            </w:pPr>
            <w:ins w:id="760" w:author="Author">
              <w:r w:rsidRPr="003771AA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323ABB" w14:textId="77777777" w:rsidR="001C3BCC" w:rsidRPr="003771AA" w:rsidRDefault="001C3BCC" w:rsidP="00EA11D4">
            <w:pPr>
              <w:pStyle w:val="tabletext00"/>
              <w:jc w:val="right"/>
              <w:rPr>
                <w:ins w:id="7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40DC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762" w:author="Author"/>
              </w:rPr>
            </w:pPr>
            <w:ins w:id="763" w:author="Author">
              <w:r w:rsidRPr="003771AA"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21A4E" w14:textId="77777777" w:rsidR="001C3BCC" w:rsidRPr="003771AA" w:rsidRDefault="001C3BCC" w:rsidP="00EA11D4">
            <w:pPr>
              <w:pStyle w:val="tabletext00"/>
              <w:jc w:val="right"/>
              <w:rPr>
                <w:ins w:id="76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08224F" w14:textId="77777777" w:rsidR="001C3BCC" w:rsidRPr="003771AA" w:rsidRDefault="001C3BCC" w:rsidP="00EA11D4">
            <w:pPr>
              <w:pStyle w:val="tabletext00"/>
              <w:rPr>
                <w:ins w:id="765" w:author="Author"/>
              </w:rPr>
            </w:pPr>
            <w:ins w:id="766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193A32" w14:textId="77777777" w:rsidR="001C3BCC" w:rsidRPr="003771AA" w:rsidRDefault="001C3BCC" w:rsidP="00EA11D4">
            <w:pPr>
              <w:pStyle w:val="tabletext00"/>
              <w:jc w:val="right"/>
              <w:rPr>
                <w:ins w:id="767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A4FA1" w14:textId="77777777" w:rsidR="001C3BCC" w:rsidRPr="003771AA" w:rsidRDefault="001C3BCC" w:rsidP="00EA11D4">
            <w:pPr>
              <w:pStyle w:val="tabletext00"/>
              <w:rPr>
                <w:ins w:id="768" w:author="Author"/>
              </w:rPr>
            </w:pPr>
            <w:ins w:id="769" w:author="Author">
              <w:r w:rsidRPr="003771AA">
                <w:t>219</w:t>
              </w:r>
            </w:ins>
          </w:p>
        </w:tc>
      </w:tr>
      <w:tr w:rsidR="001C3BCC" w:rsidRPr="003771AA" w14:paraId="635458D1" w14:textId="77777777" w:rsidTr="00EA11D4">
        <w:trPr>
          <w:cantSplit/>
          <w:trHeight w:val="190"/>
          <w:ins w:id="7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81EB26" w14:textId="77777777" w:rsidR="001C3BCC" w:rsidRPr="003771AA" w:rsidRDefault="001C3BCC" w:rsidP="00EA11D4">
            <w:pPr>
              <w:pStyle w:val="tabletext00"/>
              <w:rPr>
                <w:ins w:id="7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CE3F" w14:textId="77777777" w:rsidR="001C3BCC" w:rsidRPr="003771AA" w:rsidRDefault="001C3BCC" w:rsidP="00EA11D4">
            <w:pPr>
              <w:pStyle w:val="tabletext00"/>
              <w:jc w:val="center"/>
              <w:rPr>
                <w:ins w:id="772" w:author="Author"/>
              </w:rPr>
            </w:pPr>
            <w:ins w:id="773" w:author="Author">
              <w:r w:rsidRPr="003771AA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31EA1" w14:textId="77777777" w:rsidR="001C3BCC" w:rsidRPr="003771AA" w:rsidRDefault="001C3BCC" w:rsidP="00EA11D4">
            <w:pPr>
              <w:pStyle w:val="tabletext00"/>
              <w:rPr>
                <w:ins w:id="774" w:author="Author"/>
              </w:rPr>
            </w:pPr>
            <w:ins w:id="775" w:author="Author">
              <w:r w:rsidRPr="003771AA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7AD4DD" w14:textId="77777777" w:rsidR="001C3BCC" w:rsidRPr="003771AA" w:rsidRDefault="001C3BCC" w:rsidP="00EA11D4">
            <w:pPr>
              <w:pStyle w:val="tabletext00"/>
              <w:jc w:val="right"/>
              <w:rPr>
                <w:ins w:id="7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4FBF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777" w:author="Author"/>
              </w:rPr>
            </w:pPr>
            <w:ins w:id="778" w:author="Author">
              <w:r w:rsidRPr="003771AA"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83698F" w14:textId="77777777" w:rsidR="001C3BCC" w:rsidRPr="003771AA" w:rsidRDefault="001C3BCC" w:rsidP="00EA11D4">
            <w:pPr>
              <w:pStyle w:val="tabletext00"/>
              <w:jc w:val="right"/>
              <w:rPr>
                <w:ins w:id="77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54E38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780" w:author="Author"/>
              </w:rPr>
              <w:pPrChange w:id="781" w:author="Author">
                <w:pPr>
                  <w:pStyle w:val="tabletext00"/>
                </w:pPr>
              </w:pPrChange>
            </w:pPr>
            <w:ins w:id="782" w:author="Author">
              <w:r w:rsidRPr="003771AA"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4687D2" w14:textId="77777777" w:rsidR="001C3BCC" w:rsidRPr="003771AA" w:rsidRDefault="001C3BCC" w:rsidP="00EA11D4">
            <w:pPr>
              <w:pStyle w:val="tabletext00"/>
              <w:jc w:val="right"/>
              <w:rPr>
                <w:ins w:id="783" w:author="Author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55617" w14:textId="77777777" w:rsidR="001C3BCC" w:rsidRPr="003771AA" w:rsidRDefault="001C3BCC" w:rsidP="00EA11D4">
            <w:pPr>
              <w:pStyle w:val="tabletext00"/>
              <w:rPr>
                <w:ins w:id="784" w:author="Author"/>
              </w:rPr>
            </w:pPr>
            <w:ins w:id="785" w:author="Author">
              <w:r w:rsidRPr="003771AA">
                <w:t>236</w:t>
              </w:r>
            </w:ins>
          </w:p>
        </w:tc>
      </w:tr>
    </w:tbl>
    <w:p w14:paraId="35E02710" w14:textId="77777777" w:rsidR="001C3BCC" w:rsidRPr="003771AA" w:rsidRDefault="001C3BCC" w:rsidP="001C3BCC">
      <w:pPr>
        <w:pStyle w:val="tablecaption"/>
        <w:rPr>
          <w:ins w:id="786" w:author="Author"/>
        </w:rPr>
      </w:pPr>
      <w:ins w:id="787" w:author="Author">
        <w:r w:rsidRPr="003771AA">
          <w:t xml:space="preserve">Table 225.F.#1(LC) Zone-rating Table </w:t>
        </w:r>
        <w:r w:rsidRPr="003771AA">
          <w:rPr>
            <w:rFonts w:cs="Arial"/>
          </w:rPr>
          <w:t>–</w:t>
        </w:r>
        <w:r w:rsidRPr="003771AA">
          <w:t xml:space="preserve"> Zone 27 (Oklahoma City) Combinations Loss Costs</w:t>
        </w:r>
      </w:ins>
    </w:p>
    <w:p w14:paraId="7347622F" w14:textId="77777777" w:rsidR="001C3BCC" w:rsidRPr="003771AA" w:rsidRDefault="001C3BCC" w:rsidP="001C3BCC">
      <w:pPr>
        <w:pStyle w:val="isonormal"/>
        <w:rPr>
          <w:ins w:id="788" w:author="Author"/>
        </w:rPr>
      </w:pPr>
    </w:p>
    <w:p w14:paraId="148E88F5" w14:textId="77777777" w:rsidR="001C3BCC" w:rsidRPr="003771AA" w:rsidRDefault="001C3BCC">
      <w:pPr>
        <w:pStyle w:val="space8"/>
        <w:rPr>
          <w:ins w:id="789" w:author="Author"/>
        </w:rPr>
        <w:pPrChange w:id="790" w:author="Author">
          <w:pPr>
            <w:pStyle w:val="isonormal"/>
          </w:pPr>
        </w:pPrChange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2"/>
        <w:gridCol w:w="990"/>
        <w:gridCol w:w="1476"/>
        <w:gridCol w:w="997"/>
        <w:gridCol w:w="1471"/>
        <w:tblGridChange w:id="791">
          <w:tblGrid>
            <w:gridCol w:w="200"/>
            <w:gridCol w:w="283"/>
            <w:gridCol w:w="200"/>
            <w:gridCol w:w="117"/>
            <w:gridCol w:w="483"/>
            <w:gridCol w:w="1597"/>
            <w:gridCol w:w="483"/>
            <w:gridCol w:w="511"/>
            <w:gridCol w:w="1472"/>
            <w:gridCol w:w="480"/>
            <w:gridCol w:w="510"/>
            <w:gridCol w:w="1476"/>
            <w:gridCol w:w="476"/>
            <w:gridCol w:w="521"/>
            <w:gridCol w:w="1471"/>
            <w:gridCol w:w="474"/>
          </w:tblGrid>
        </w:tblGridChange>
      </w:tblGrid>
      <w:tr w:rsidR="001C3BCC" w:rsidRPr="003771AA" w14:paraId="4B32EB3B" w14:textId="77777777" w:rsidTr="00EA11D4">
        <w:trPr>
          <w:cantSplit/>
          <w:trHeight w:val="190"/>
          <w:ins w:id="7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28D76D" w14:textId="77777777" w:rsidR="001C3BCC" w:rsidRPr="003771AA" w:rsidRDefault="001C3BCC" w:rsidP="00EA11D4">
            <w:pPr>
              <w:pStyle w:val="tablehead"/>
              <w:rPr>
                <w:ins w:id="793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41D2" w14:textId="77777777" w:rsidR="001C3BCC" w:rsidRPr="003771AA" w:rsidRDefault="001C3BCC" w:rsidP="00EA11D4">
            <w:pPr>
              <w:pStyle w:val="tablehead"/>
              <w:rPr>
                <w:ins w:id="794" w:author="Author"/>
              </w:rPr>
            </w:pPr>
            <w:ins w:id="795" w:author="Author">
              <w:r w:rsidRPr="003771AA">
                <w:t xml:space="preserve">Zone-rating Table </w:t>
              </w:r>
              <w:r w:rsidRPr="003771AA">
                <w:rPr>
                  <w:rFonts w:cs="Arial"/>
                </w:rPr>
                <w:t>–</w:t>
              </w:r>
              <w:r w:rsidRPr="003771AA">
                <w:t xml:space="preserve"> Zone 37 (Tulsa) Combinations</w:t>
              </w:r>
            </w:ins>
          </w:p>
        </w:tc>
      </w:tr>
      <w:tr w:rsidR="001C3BCC" w:rsidRPr="003771AA" w14:paraId="5DDAB17B" w14:textId="77777777" w:rsidTr="001C3BCC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796" w:author="Author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797" w:author="Author"/>
          <w:trPrChange w:id="798" w:author="Author">
            <w:trPr>
              <w:gridBefore w:val="2"/>
              <w:wAfter w:w="10" w:type="dxa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799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B771D62" w14:textId="77777777" w:rsidR="001C3BCC" w:rsidRPr="003771AA" w:rsidRDefault="001C3BCC" w:rsidP="00EA11D4">
            <w:pPr>
              <w:pStyle w:val="tablehead"/>
              <w:rPr>
                <w:ins w:id="800" w:author="Author"/>
              </w:rPr>
            </w:pPr>
            <w:ins w:id="801" w:author="Author">
              <w:r w:rsidRPr="003771AA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802" w:author="Author">
              <w:tcPr>
                <w:tcW w:w="6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3AF2879" w14:textId="77777777" w:rsidR="001C3BCC" w:rsidRPr="003771AA" w:rsidRDefault="001C3BCC" w:rsidP="00EA11D4">
            <w:pPr>
              <w:pStyle w:val="tablehead"/>
              <w:rPr>
                <w:ins w:id="803" w:author="Author"/>
              </w:rPr>
            </w:pPr>
            <w:ins w:id="804" w:author="Author">
              <w:r w:rsidRPr="003771AA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805" w:author="Author">
              <w:tcPr>
                <w:tcW w:w="208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1B064C7" w14:textId="77777777" w:rsidR="001C3BCC" w:rsidRPr="003771AA" w:rsidRDefault="001C3BCC" w:rsidP="00EA11D4">
            <w:pPr>
              <w:pStyle w:val="tablehead"/>
              <w:rPr>
                <w:ins w:id="806" w:author="Author"/>
              </w:rPr>
            </w:pPr>
            <w:ins w:id="807" w:author="Author">
              <w:r w:rsidRPr="003771AA">
                <w:br/>
                <w:t>Description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808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716F053" w14:textId="77777777" w:rsidR="001C3BCC" w:rsidRPr="003771AA" w:rsidRDefault="001C3BCC" w:rsidP="00EA11D4">
            <w:pPr>
              <w:pStyle w:val="tablehead"/>
              <w:rPr>
                <w:ins w:id="809" w:author="Author"/>
              </w:rPr>
            </w:pPr>
            <w:ins w:id="810" w:author="Author">
              <w:r w:rsidRPr="003771AA">
                <w:t xml:space="preserve">$100,000 </w:t>
              </w:r>
              <w:r w:rsidRPr="003771AA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811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60E6551" w14:textId="77777777" w:rsidR="001C3BCC" w:rsidRPr="003771AA" w:rsidRDefault="001C3BCC" w:rsidP="00EA11D4">
            <w:pPr>
              <w:pStyle w:val="tablehead"/>
              <w:rPr>
                <w:ins w:id="812" w:author="Author"/>
              </w:rPr>
            </w:pPr>
            <w:ins w:id="813" w:author="Author">
              <w:r w:rsidRPr="003771AA">
                <w:t>$500 Deductible</w:t>
              </w:r>
              <w:r w:rsidRPr="003771AA">
                <w:br/>
                <w:t>Collision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814" w:author="Author">
              <w:tcPr>
                <w:tcW w:w="2466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1517AA3" w14:textId="77777777" w:rsidR="001C3BCC" w:rsidRPr="003771AA" w:rsidRDefault="001C3BCC" w:rsidP="00EA11D4">
            <w:pPr>
              <w:pStyle w:val="tablehead"/>
              <w:rPr>
                <w:ins w:id="815" w:author="Author"/>
              </w:rPr>
            </w:pPr>
            <w:ins w:id="816" w:author="Author">
              <w:r w:rsidRPr="003771AA">
                <w:t>$500 Deductible</w:t>
              </w:r>
              <w:r w:rsidRPr="003771AA">
                <w:br/>
                <w:t>Comprehensive</w:t>
              </w:r>
            </w:ins>
          </w:p>
        </w:tc>
      </w:tr>
      <w:tr w:rsidR="001C3BCC" w:rsidRPr="003771AA" w14:paraId="4C23800E" w14:textId="77777777" w:rsidTr="00EA11D4">
        <w:trPr>
          <w:cantSplit/>
          <w:trHeight w:val="190"/>
          <w:ins w:id="8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D795AD" w14:textId="77777777" w:rsidR="001C3BCC" w:rsidRPr="003771AA" w:rsidRDefault="001C3BCC" w:rsidP="00EA11D4">
            <w:pPr>
              <w:pStyle w:val="tabletext00"/>
              <w:rPr>
                <w:ins w:id="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C718" w14:textId="77777777" w:rsidR="001C3BCC" w:rsidRPr="003771AA" w:rsidRDefault="001C3BCC" w:rsidP="00EA11D4">
            <w:pPr>
              <w:pStyle w:val="tabletext00"/>
              <w:jc w:val="center"/>
              <w:rPr>
                <w:ins w:id="819" w:author="Author"/>
              </w:rPr>
            </w:pPr>
            <w:ins w:id="820" w:author="Author">
              <w:r w:rsidRPr="003771AA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3B4DD" w14:textId="77777777" w:rsidR="001C3BCC" w:rsidRPr="003771AA" w:rsidRDefault="001C3BCC" w:rsidP="00EA11D4">
            <w:pPr>
              <w:pStyle w:val="tabletext00"/>
              <w:rPr>
                <w:ins w:id="821" w:author="Author"/>
              </w:rPr>
            </w:pPr>
            <w:ins w:id="822" w:author="Author">
              <w:r w:rsidRPr="003771AA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3E77A0" w14:textId="77777777" w:rsidR="001C3BCC" w:rsidRPr="003771AA" w:rsidRDefault="001C3BCC" w:rsidP="00EA11D4">
            <w:pPr>
              <w:pStyle w:val="tabletext00"/>
              <w:jc w:val="right"/>
              <w:rPr>
                <w:ins w:id="823" w:author="Author"/>
              </w:rPr>
            </w:pPr>
            <w:ins w:id="824" w:author="Author">
              <w:r w:rsidRPr="003771AA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FF9D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825" w:author="Author"/>
              </w:rPr>
            </w:pPr>
            <w:ins w:id="826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A04FE0" w14:textId="77777777" w:rsidR="001C3BCC" w:rsidRPr="003771AA" w:rsidRDefault="001C3BCC" w:rsidP="00EA11D4">
            <w:pPr>
              <w:pStyle w:val="tabletext00"/>
              <w:jc w:val="right"/>
              <w:rPr>
                <w:ins w:id="827" w:author="Author"/>
              </w:rPr>
            </w:pPr>
            <w:ins w:id="828" w:author="Author">
              <w:r w:rsidRPr="003771AA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502A4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829" w:author="Author"/>
              </w:rPr>
              <w:pPrChange w:id="830" w:author="Author">
                <w:pPr>
                  <w:pStyle w:val="tabletext00"/>
                </w:pPr>
              </w:pPrChange>
            </w:pPr>
            <w:ins w:id="831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E3253F" w14:textId="77777777" w:rsidR="001C3BCC" w:rsidRPr="003771AA" w:rsidRDefault="001C3BCC" w:rsidP="00EA11D4">
            <w:pPr>
              <w:pStyle w:val="tabletext00"/>
              <w:jc w:val="right"/>
              <w:rPr>
                <w:ins w:id="832" w:author="Author"/>
              </w:rPr>
            </w:pPr>
            <w:ins w:id="833" w:author="Author">
              <w:r w:rsidRPr="003771AA">
                <w:t>$</w:t>
              </w:r>
            </w:ins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8A94C" w14:textId="77777777" w:rsidR="001C3BCC" w:rsidRPr="003771AA" w:rsidRDefault="001C3BCC" w:rsidP="00EA11D4">
            <w:pPr>
              <w:pStyle w:val="tabletext00"/>
              <w:rPr>
                <w:ins w:id="834" w:author="Author"/>
              </w:rPr>
            </w:pPr>
            <w:ins w:id="835" w:author="Author">
              <w:r w:rsidRPr="003771AA">
                <w:t>267</w:t>
              </w:r>
            </w:ins>
          </w:p>
        </w:tc>
      </w:tr>
      <w:tr w:rsidR="001C3BCC" w:rsidRPr="003771AA" w14:paraId="38F1E914" w14:textId="77777777" w:rsidTr="00EA11D4">
        <w:trPr>
          <w:cantSplit/>
          <w:trHeight w:val="190"/>
          <w:ins w:id="8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F482D0" w14:textId="77777777" w:rsidR="001C3BCC" w:rsidRPr="003771AA" w:rsidRDefault="001C3BCC" w:rsidP="00EA11D4">
            <w:pPr>
              <w:pStyle w:val="tabletext00"/>
              <w:rPr>
                <w:ins w:id="8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B245B" w14:textId="77777777" w:rsidR="001C3BCC" w:rsidRPr="003771AA" w:rsidRDefault="001C3BCC" w:rsidP="00EA11D4">
            <w:pPr>
              <w:pStyle w:val="tabletext00"/>
              <w:jc w:val="center"/>
              <w:rPr>
                <w:ins w:id="838" w:author="Author"/>
              </w:rPr>
            </w:pPr>
            <w:ins w:id="839" w:author="Author">
              <w:r w:rsidRPr="003771AA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E72C8" w14:textId="77777777" w:rsidR="001C3BCC" w:rsidRPr="003771AA" w:rsidRDefault="001C3BCC" w:rsidP="00EA11D4">
            <w:pPr>
              <w:pStyle w:val="tabletext00"/>
              <w:rPr>
                <w:ins w:id="840" w:author="Author"/>
              </w:rPr>
            </w:pPr>
            <w:ins w:id="841" w:author="Author">
              <w:r w:rsidRPr="003771AA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460D38" w14:textId="77777777" w:rsidR="001C3BCC" w:rsidRPr="003771AA" w:rsidRDefault="001C3BCC" w:rsidP="00EA11D4">
            <w:pPr>
              <w:pStyle w:val="tabletext00"/>
              <w:jc w:val="right"/>
              <w:rPr>
                <w:ins w:id="8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5D76A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843" w:author="Author"/>
              </w:rPr>
            </w:pPr>
            <w:ins w:id="844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D5CE94" w14:textId="77777777" w:rsidR="001C3BCC" w:rsidRPr="003771AA" w:rsidRDefault="001C3BCC" w:rsidP="00EA11D4">
            <w:pPr>
              <w:pStyle w:val="tabletext00"/>
              <w:jc w:val="right"/>
              <w:rPr>
                <w:ins w:id="84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62F223" w14:textId="77777777" w:rsidR="001C3BCC" w:rsidRPr="003771AA" w:rsidRDefault="001C3BCC" w:rsidP="00EA11D4">
            <w:pPr>
              <w:pStyle w:val="tabletext00"/>
              <w:rPr>
                <w:ins w:id="846" w:author="Author"/>
              </w:rPr>
            </w:pPr>
            <w:ins w:id="847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EFF19F" w14:textId="77777777" w:rsidR="001C3BCC" w:rsidRPr="003771AA" w:rsidRDefault="001C3BCC" w:rsidP="00EA11D4">
            <w:pPr>
              <w:pStyle w:val="tabletext00"/>
              <w:jc w:val="right"/>
              <w:rPr>
                <w:ins w:id="848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5307D" w14:textId="77777777" w:rsidR="001C3BCC" w:rsidRPr="003771AA" w:rsidRDefault="001C3BCC" w:rsidP="00EA11D4">
            <w:pPr>
              <w:pStyle w:val="tabletext00"/>
              <w:rPr>
                <w:ins w:id="849" w:author="Author"/>
              </w:rPr>
            </w:pPr>
            <w:ins w:id="850" w:author="Author">
              <w:r w:rsidRPr="003771AA">
                <w:t>212</w:t>
              </w:r>
            </w:ins>
          </w:p>
        </w:tc>
      </w:tr>
      <w:tr w:rsidR="001C3BCC" w:rsidRPr="003771AA" w14:paraId="5E4A0523" w14:textId="77777777" w:rsidTr="00EA11D4">
        <w:trPr>
          <w:cantSplit/>
          <w:trHeight w:val="190"/>
          <w:ins w:id="8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876A8D" w14:textId="77777777" w:rsidR="001C3BCC" w:rsidRPr="003771AA" w:rsidRDefault="001C3BCC" w:rsidP="00EA11D4">
            <w:pPr>
              <w:pStyle w:val="tabletext00"/>
              <w:rPr>
                <w:ins w:id="8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F653B" w14:textId="77777777" w:rsidR="001C3BCC" w:rsidRPr="003771AA" w:rsidRDefault="001C3BCC" w:rsidP="00EA11D4">
            <w:pPr>
              <w:pStyle w:val="tabletext00"/>
              <w:jc w:val="center"/>
              <w:rPr>
                <w:ins w:id="853" w:author="Author"/>
              </w:rPr>
            </w:pPr>
            <w:ins w:id="854" w:author="Author">
              <w:r w:rsidRPr="003771AA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B899D" w14:textId="77777777" w:rsidR="001C3BCC" w:rsidRPr="003771AA" w:rsidRDefault="001C3BCC" w:rsidP="00EA11D4">
            <w:pPr>
              <w:pStyle w:val="tabletext00"/>
              <w:rPr>
                <w:ins w:id="855" w:author="Author"/>
              </w:rPr>
            </w:pPr>
            <w:ins w:id="856" w:author="Author">
              <w:r w:rsidRPr="003771AA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CB0536" w14:textId="77777777" w:rsidR="001C3BCC" w:rsidRPr="003771AA" w:rsidRDefault="001C3BCC" w:rsidP="00EA11D4">
            <w:pPr>
              <w:pStyle w:val="tabletext00"/>
              <w:jc w:val="right"/>
              <w:rPr>
                <w:ins w:id="8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38C6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858" w:author="Author"/>
              </w:rPr>
            </w:pPr>
            <w:ins w:id="859" w:author="Author">
              <w:r w:rsidRPr="003771AA"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7F686A" w14:textId="77777777" w:rsidR="001C3BCC" w:rsidRPr="003771AA" w:rsidRDefault="001C3BCC" w:rsidP="00EA11D4">
            <w:pPr>
              <w:pStyle w:val="tabletext00"/>
              <w:jc w:val="right"/>
              <w:rPr>
                <w:ins w:id="86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57CDA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861" w:author="Author"/>
              </w:rPr>
              <w:pPrChange w:id="862" w:author="Author">
                <w:pPr>
                  <w:pStyle w:val="tabletext00"/>
                </w:pPr>
              </w:pPrChange>
            </w:pPr>
            <w:ins w:id="863" w:author="Author">
              <w:r w:rsidRPr="003771AA"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23A8EF" w14:textId="77777777" w:rsidR="001C3BCC" w:rsidRPr="003771AA" w:rsidRDefault="001C3BCC" w:rsidP="00EA11D4">
            <w:pPr>
              <w:pStyle w:val="tabletext00"/>
              <w:jc w:val="right"/>
              <w:rPr>
                <w:ins w:id="86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4CEAF" w14:textId="77777777" w:rsidR="001C3BCC" w:rsidRPr="003771AA" w:rsidRDefault="001C3BCC" w:rsidP="00EA11D4">
            <w:pPr>
              <w:pStyle w:val="tabletext00"/>
              <w:rPr>
                <w:ins w:id="865" w:author="Author"/>
              </w:rPr>
            </w:pPr>
            <w:ins w:id="866" w:author="Author">
              <w:r w:rsidRPr="003771AA">
                <w:t>229</w:t>
              </w:r>
            </w:ins>
          </w:p>
        </w:tc>
      </w:tr>
      <w:tr w:rsidR="001C3BCC" w:rsidRPr="003771AA" w14:paraId="36AA4996" w14:textId="77777777" w:rsidTr="00EA11D4">
        <w:trPr>
          <w:cantSplit/>
          <w:trHeight w:val="190"/>
          <w:ins w:id="8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B3E954" w14:textId="77777777" w:rsidR="001C3BCC" w:rsidRPr="003771AA" w:rsidRDefault="001C3BCC" w:rsidP="00EA11D4">
            <w:pPr>
              <w:pStyle w:val="tabletext00"/>
              <w:rPr>
                <w:ins w:id="8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1EA6" w14:textId="77777777" w:rsidR="001C3BCC" w:rsidRPr="003771AA" w:rsidRDefault="001C3BCC" w:rsidP="00EA11D4">
            <w:pPr>
              <w:pStyle w:val="tabletext00"/>
              <w:jc w:val="center"/>
              <w:rPr>
                <w:ins w:id="869" w:author="Author"/>
              </w:rPr>
            </w:pPr>
            <w:ins w:id="870" w:author="Author">
              <w:r w:rsidRPr="003771AA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385B3" w14:textId="77777777" w:rsidR="001C3BCC" w:rsidRPr="003771AA" w:rsidRDefault="001C3BCC" w:rsidP="00EA11D4">
            <w:pPr>
              <w:pStyle w:val="tabletext00"/>
              <w:rPr>
                <w:ins w:id="871" w:author="Author"/>
              </w:rPr>
            </w:pPr>
            <w:ins w:id="872" w:author="Author">
              <w:r w:rsidRPr="003771AA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4CCAC4" w14:textId="77777777" w:rsidR="001C3BCC" w:rsidRPr="003771AA" w:rsidRDefault="001C3BCC" w:rsidP="00EA11D4">
            <w:pPr>
              <w:pStyle w:val="tabletext00"/>
              <w:jc w:val="right"/>
              <w:rPr>
                <w:ins w:id="8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B978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874" w:author="Author"/>
              </w:rPr>
            </w:pPr>
            <w:ins w:id="875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C0ACC0" w14:textId="77777777" w:rsidR="001C3BCC" w:rsidRPr="003771AA" w:rsidRDefault="001C3BCC" w:rsidP="00EA11D4">
            <w:pPr>
              <w:pStyle w:val="tabletext00"/>
              <w:jc w:val="right"/>
              <w:rPr>
                <w:ins w:id="8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FF6A7" w14:textId="77777777" w:rsidR="001C3BCC" w:rsidRPr="003771AA" w:rsidRDefault="001C3BCC" w:rsidP="00EA11D4">
            <w:pPr>
              <w:pStyle w:val="tabletext00"/>
              <w:rPr>
                <w:ins w:id="877" w:author="Author"/>
              </w:rPr>
            </w:pPr>
            <w:ins w:id="878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962149" w14:textId="77777777" w:rsidR="001C3BCC" w:rsidRPr="003771AA" w:rsidRDefault="001C3BCC" w:rsidP="00EA11D4">
            <w:pPr>
              <w:pStyle w:val="tabletext00"/>
              <w:jc w:val="right"/>
              <w:rPr>
                <w:ins w:id="87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87C556" w14:textId="77777777" w:rsidR="001C3BCC" w:rsidRPr="003771AA" w:rsidRDefault="001C3BCC" w:rsidP="00EA11D4">
            <w:pPr>
              <w:pStyle w:val="tabletext00"/>
              <w:rPr>
                <w:ins w:id="880" w:author="Author"/>
              </w:rPr>
            </w:pPr>
            <w:ins w:id="881" w:author="Author">
              <w:r w:rsidRPr="003771AA">
                <w:t>212</w:t>
              </w:r>
            </w:ins>
          </w:p>
        </w:tc>
      </w:tr>
      <w:tr w:rsidR="001C3BCC" w:rsidRPr="003771AA" w14:paraId="30986306" w14:textId="77777777" w:rsidTr="00EA11D4">
        <w:trPr>
          <w:cantSplit/>
          <w:trHeight w:val="190"/>
          <w:ins w:id="8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D5D510" w14:textId="77777777" w:rsidR="001C3BCC" w:rsidRPr="003771AA" w:rsidRDefault="001C3BCC" w:rsidP="00EA11D4">
            <w:pPr>
              <w:pStyle w:val="tabletext00"/>
              <w:rPr>
                <w:ins w:id="8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B8AEC" w14:textId="77777777" w:rsidR="001C3BCC" w:rsidRPr="003771AA" w:rsidRDefault="001C3BCC" w:rsidP="00EA11D4">
            <w:pPr>
              <w:pStyle w:val="tabletext00"/>
              <w:jc w:val="center"/>
              <w:rPr>
                <w:ins w:id="884" w:author="Author"/>
              </w:rPr>
            </w:pPr>
            <w:ins w:id="885" w:author="Author">
              <w:r w:rsidRPr="003771AA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D5DD9" w14:textId="77777777" w:rsidR="001C3BCC" w:rsidRPr="003771AA" w:rsidRDefault="001C3BCC" w:rsidP="00EA11D4">
            <w:pPr>
              <w:pStyle w:val="tabletext00"/>
              <w:rPr>
                <w:ins w:id="886" w:author="Author"/>
              </w:rPr>
            </w:pPr>
            <w:ins w:id="887" w:author="Author">
              <w:r w:rsidRPr="003771AA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606B3" w14:textId="77777777" w:rsidR="001C3BCC" w:rsidRPr="003771AA" w:rsidRDefault="001C3BCC" w:rsidP="00EA11D4">
            <w:pPr>
              <w:pStyle w:val="tabletext00"/>
              <w:jc w:val="right"/>
              <w:rPr>
                <w:ins w:id="8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BFC0E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889" w:author="Author"/>
              </w:rPr>
            </w:pPr>
            <w:ins w:id="890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F1AF2E" w14:textId="77777777" w:rsidR="001C3BCC" w:rsidRPr="003771AA" w:rsidRDefault="001C3BCC" w:rsidP="00EA11D4">
            <w:pPr>
              <w:pStyle w:val="tabletext00"/>
              <w:jc w:val="right"/>
              <w:rPr>
                <w:ins w:id="8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A488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892" w:author="Author"/>
              </w:rPr>
              <w:pPrChange w:id="893" w:author="Author">
                <w:pPr>
                  <w:pStyle w:val="tabletext00"/>
                </w:pPr>
              </w:pPrChange>
            </w:pPr>
            <w:ins w:id="894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1E6F6A" w14:textId="77777777" w:rsidR="001C3BCC" w:rsidRPr="003771AA" w:rsidRDefault="001C3BCC" w:rsidP="00EA11D4">
            <w:pPr>
              <w:pStyle w:val="tabletext00"/>
              <w:jc w:val="right"/>
              <w:rPr>
                <w:ins w:id="89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A50AB4" w14:textId="77777777" w:rsidR="001C3BCC" w:rsidRPr="003771AA" w:rsidRDefault="001C3BCC" w:rsidP="00EA11D4">
            <w:pPr>
              <w:pStyle w:val="tabletext00"/>
              <w:rPr>
                <w:ins w:id="896" w:author="Author"/>
              </w:rPr>
            </w:pPr>
            <w:ins w:id="897" w:author="Author">
              <w:r w:rsidRPr="003771AA">
                <w:t>267</w:t>
              </w:r>
            </w:ins>
          </w:p>
        </w:tc>
      </w:tr>
      <w:tr w:rsidR="001C3BCC" w:rsidRPr="003771AA" w14:paraId="0FD1A4B3" w14:textId="77777777" w:rsidTr="00EA11D4">
        <w:trPr>
          <w:cantSplit/>
          <w:trHeight w:val="190"/>
          <w:ins w:id="8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1BA988" w14:textId="77777777" w:rsidR="001C3BCC" w:rsidRPr="003771AA" w:rsidRDefault="001C3BCC" w:rsidP="00EA11D4">
            <w:pPr>
              <w:pStyle w:val="tabletext00"/>
              <w:rPr>
                <w:ins w:id="8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3A3C3" w14:textId="77777777" w:rsidR="001C3BCC" w:rsidRPr="003771AA" w:rsidRDefault="001C3BCC" w:rsidP="00EA11D4">
            <w:pPr>
              <w:pStyle w:val="tabletext00"/>
              <w:jc w:val="center"/>
              <w:rPr>
                <w:ins w:id="900" w:author="Author"/>
              </w:rPr>
            </w:pPr>
            <w:ins w:id="901" w:author="Author">
              <w:r w:rsidRPr="003771AA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E7C7B" w14:textId="77777777" w:rsidR="001C3BCC" w:rsidRPr="003771AA" w:rsidRDefault="001C3BCC" w:rsidP="00EA11D4">
            <w:pPr>
              <w:pStyle w:val="tabletext00"/>
              <w:rPr>
                <w:ins w:id="902" w:author="Author"/>
              </w:rPr>
            </w:pPr>
            <w:ins w:id="903" w:author="Author">
              <w:r w:rsidRPr="003771AA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2A5247" w14:textId="77777777" w:rsidR="001C3BCC" w:rsidRPr="003771AA" w:rsidRDefault="001C3BCC" w:rsidP="00EA11D4">
            <w:pPr>
              <w:pStyle w:val="tabletext00"/>
              <w:jc w:val="right"/>
              <w:rPr>
                <w:ins w:id="9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32E3B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905" w:author="Author"/>
              </w:rPr>
            </w:pPr>
            <w:ins w:id="906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316F5D" w14:textId="77777777" w:rsidR="001C3BCC" w:rsidRPr="003771AA" w:rsidRDefault="001C3BCC" w:rsidP="00EA11D4">
            <w:pPr>
              <w:pStyle w:val="tabletext00"/>
              <w:jc w:val="right"/>
              <w:rPr>
                <w:ins w:id="9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8A2C23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908" w:author="Author"/>
              </w:rPr>
              <w:pPrChange w:id="909" w:author="Author">
                <w:pPr>
                  <w:pStyle w:val="tabletext00"/>
                </w:pPr>
              </w:pPrChange>
            </w:pPr>
            <w:ins w:id="910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CBFD06" w14:textId="77777777" w:rsidR="001C3BCC" w:rsidRPr="003771AA" w:rsidRDefault="001C3BCC" w:rsidP="00EA11D4">
            <w:pPr>
              <w:pStyle w:val="tabletext00"/>
              <w:jc w:val="right"/>
              <w:rPr>
                <w:ins w:id="91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6C5DE" w14:textId="77777777" w:rsidR="001C3BCC" w:rsidRPr="003771AA" w:rsidRDefault="001C3BCC" w:rsidP="00EA11D4">
            <w:pPr>
              <w:pStyle w:val="tabletext00"/>
              <w:rPr>
                <w:ins w:id="912" w:author="Author"/>
              </w:rPr>
            </w:pPr>
            <w:ins w:id="913" w:author="Author">
              <w:r w:rsidRPr="003771AA">
                <w:t>236</w:t>
              </w:r>
            </w:ins>
          </w:p>
        </w:tc>
      </w:tr>
      <w:tr w:rsidR="001C3BCC" w:rsidRPr="003771AA" w14:paraId="2E9D8825" w14:textId="77777777" w:rsidTr="00EA11D4">
        <w:trPr>
          <w:cantSplit/>
          <w:trHeight w:val="190"/>
          <w:ins w:id="9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A832B4" w14:textId="77777777" w:rsidR="001C3BCC" w:rsidRPr="003771AA" w:rsidRDefault="001C3BCC" w:rsidP="00EA11D4">
            <w:pPr>
              <w:pStyle w:val="tabletext00"/>
              <w:rPr>
                <w:ins w:id="9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E0EC3" w14:textId="77777777" w:rsidR="001C3BCC" w:rsidRPr="003771AA" w:rsidRDefault="001C3BCC" w:rsidP="00EA11D4">
            <w:pPr>
              <w:pStyle w:val="tabletext00"/>
              <w:jc w:val="center"/>
              <w:rPr>
                <w:ins w:id="916" w:author="Author"/>
              </w:rPr>
            </w:pPr>
            <w:ins w:id="917" w:author="Author">
              <w:r w:rsidRPr="003771AA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933EC" w14:textId="77777777" w:rsidR="001C3BCC" w:rsidRPr="003771AA" w:rsidRDefault="001C3BCC" w:rsidP="00EA11D4">
            <w:pPr>
              <w:pStyle w:val="tabletext00"/>
              <w:rPr>
                <w:ins w:id="918" w:author="Author"/>
              </w:rPr>
            </w:pPr>
            <w:ins w:id="919" w:author="Author">
              <w:r w:rsidRPr="003771AA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9997D" w14:textId="77777777" w:rsidR="001C3BCC" w:rsidRPr="003771AA" w:rsidRDefault="001C3BCC" w:rsidP="00EA11D4">
            <w:pPr>
              <w:pStyle w:val="tabletext00"/>
              <w:jc w:val="right"/>
              <w:rPr>
                <w:ins w:id="92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1FF17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921" w:author="Author"/>
              </w:rPr>
            </w:pPr>
            <w:ins w:id="922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73F56A" w14:textId="77777777" w:rsidR="001C3BCC" w:rsidRPr="003771AA" w:rsidRDefault="001C3BCC" w:rsidP="00EA11D4">
            <w:pPr>
              <w:pStyle w:val="tabletext00"/>
              <w:jc w:val="right"/>
              <w:rPr>
                <w:ins w:id="92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AB81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924" w:author="Author"/>
              </w:rPr>
              <w:pPrChange w:id="925" w:author="Author">
                <w:pPr>
                  <w:pStyle w:val="tabletext00"/>
                </w:pPr>
              </w:pPrChange>
            </w:pPr>
            <w:ins w:id="926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959A0F" w14:textId="77777777" w:rsidR="001C3BCC" w:rsidRPr="003771AA" w:rsidRDefault="001C3BCC" w:rsidP="00EA11D4">
            <w:pPr>
              <w:pStyle w:val="tabletext00"/>
              <w:jc w:val="right"/>
              <w:rPr>
                <w:ins w:id="927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3F868" w14:textId="77777777" w:rsidR="001C3BCC" w:rsidRPr="003771AA" w:rsidRDefault="001C3BCC" w:rsidP="00EA11D4">
            <w:pPr>
              <w:pStyle w:val="tabletext00"/>
              <w:rPr>
                <w:ins w:id="928" w:author="Author"/>
              </w:rPr>
            </w:pPr>
            <w:ins w:id="929" w:author="Author">
              <w:r w:rsidRPr="003771AA">
                <w:t>236</w:t>
              </w:r>
            </w:ins>
          </w:p>
        </w:tc>
      </w:tr>
      <w:tr w:rsidR="001C3BCC" w:rsidRPr="003771AA" w14:paraId="44CB4718" w14:textId="77777777" w:rsidTr="00EA11D4">
        <w:trPr>
          <w:cantSplit/>
          <w:trHeight w:val="190"/>
          <w:ins w:id="9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7CCF87" w14:textId="77777777" w:rsidR="001C3BCC" w:rsidRPr="003771AA" w:rsidRDefault="001C3BCC" w:rsidP="00EA11D4">
            <w:pPr>
              <w:pStyle w:val="tabletext00"/>
              <w:rPr>
                <w:ins w:id="9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250F4" w14:textId="77777777" w:rsidR="001C3BCC" w:rsidRPr="003771AA" w:rsidRDefault="001C3BCC" w:rsidP="00EA11D4">
            <w:pPr>
              <w:pStyle w:val="tabletext00"/>
              <w:jc w:val="center"/>
              <w:rPr>
                <w:ins w:id="932" w:author="Author"/>
              </w:rPr>
            </w:pPr>
            <w:ins w:id="933" w:author="Author">
              <w:r w:rsidRPr="003771AA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84B21" w14:textId="77777777" w:rsidR="001C3BCC" w:rsidRPr="003771AA" w:rsidRDefault="001C3BCC" w:rsidP="00EA11D4">
            <w:pPr>
              <w:pStyle w:val="tabletext00"/>
              <w:rPr>
                <w:ins w:id="934" w:author="Author"/>
              </w:rPr>
            </w:pPr>
            <w:ins w:id="935" w:author="Author">
              <w:r w:rsidRPr="003771AA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46E416" w14:textId="77777777" w:rsidR="001C3BCC" w:rsidRPr="003771AA" w:rsidRDefault="001C3BCC" w:rsidP="00EA11D4">
            <w:pPr>
              <w:pStyle w:val="tabletext00"/>
              <w:jc w:val="right"/>
              <w:rPr>
                <w:ins w:id="9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91B8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937" w:author="Author"/>
              </w:rPr>
            </w:pPr>
            <w:ins w:id="938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92B7DB" w14:textId="77777777" w:rsidR="001C3BCC" w:rsidRPr="003771AA" w:rsidRDefault="001C3BCC" w:rsidP="00EA11D4">
            <w:pPr>
              <w:pStyle w:val="tabletext00"/>
              <w:jc w:val="right"/>
              <w:rPr>
                <w:ins w:id="93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418EA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940" w:author="Author"/>
              </w:rPr>
              <w:pPrChange w:id="941" w:author="Author">
                <w:pPr>
                  <w:pStyle w:val="tabletext00"/>
                </w:pPr>
              </w:pPrChange>
            </w:pPr>
            <w:ins w:id="942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C8001" w14:textId="77777777" w:rsidR="001C3BCC" w:rsidRPr="003771AA" w:rsidRDefault="001C3BCC" w:rsidP="00EA11D4">
            <w:pPr>
              <w:pStyle w:val="tabletext00"/>
              <w:jc w:val="right"/>
              <w:rPr>
                <w:ins w:id="943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78CA3" w14:textId="77777777" w:rsidR="001C3BCC" w:rsidRPr="003771AA" w:rsidRDefault="001C3BCC" w:rsidP="00EA11D4">
            <w:pPr>
              <w:pStyle w:val="tabletext00"/>
              <w:rPr>
                <w:ins w:id="944" w:author="Author"/>
              </w:rPr>
            </w:pPr>
            <w:ins w:id="945" w:author="Author">
              <w:r w:rsidRPr="003771AA">
                <w:t>236</w:t>
              </w:r>
            </w:ins>
          </w:p>
        </w:tc>
      </w:tr>
      <w:tr w:rsidR="001C3BCC" w:rsidRPr="003771AA" w14:paraId="37A9A557" w14:textId="77777777" w:rsidTr="00EA11D4">
        <w:trPr>
          <w:cantSplit/>
          <w:trHeight w:val="190"/>
          <w:ins w:id="9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73438D" w14:textId="77777777" w:rsidR="001C3BCC" w:rsidRPr="003771AA" w:rsidRDefault="001C3BCC" w:rsidP="00EA11D4">
            <w:pPr>
              <w:pStyle w:val="tabletext00"/>
              <w:rPr>
                <w:ins w:id="9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35E46" w14:textId="77777777" w:rsidR="001C3BCC" w:rsidRPr="003771AA" w:rsidRDefault="001C3BCC" w:rsidP="00EA11D4">
            <w:pPr>
              <w:pStyle w:val="tabletext00"/>
              <w:jc w:val="center"/>
              <w:rPr>
                <w:ins w:id="948" w:author="Author"/>
              </w:rPr>
            </w:pPr>
            <w:ins w:id="949" w:author="Author">
              <w:r w:rsidRPr="003771AA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48C68" w14:textId="77777777" w:rsidR="001C3BCC" w:rsidRPr="003771AA" w:rsidRDefault="001C3BCC" w:rsidP="00EA11D4">
            <w:pPr>
              <w:pStyle w:val="tabletext00"/>
              <w:rPr>
                <w:ins w:id="950" w:author="Author"/>
              </w:rPr>
            </w:pPr>
            <w:ins w:id="951" w:author="Author">
              <w:r w:rsidRPr="003771AA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3B37B1" w14:textId="77777777" w:rsidR="001C3BCC" w:rsidRPr="003771AA" w:rsidRDefault="001C3BCC" w:rsidP="00EA11D4">
            <w:pPr>
              <w:pStyle w:val="tabletext00"/>
              <w:jc w:val="right"/>
              <w:rPr>
                <w:ins w:id="9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446D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953" w:author="Author"/>
              </w:rPr>
            </w:pPr>
            <w:ins w:id="954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AE48CB" w14:textId="77777777" w:rsidR="001C3BCC" w:rsidRPr="003771AA" w:rsidRDefault="001C3BCC" w:rsidP="00EA11D4">
            <w:pPr>
              <w:pStyle w:val="tabletext00"/>
              <w:jc w:val="right"/>
              <w:rPr>
                <w:ins w:id="95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B97C4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956" w:author="Author"/>
              </w:rPr>
              <w:pPrChange w:id="957" w:author="Author">
                <w:pPr>
                  <w:pStyle w:val="tabletext00"/>
                </w:pPr>
              </w:pPrChange>
            </w:pPr>
            <w:ins w:id="958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6A3C81" w14:textId="77777777" w:rsidR="001C3BCC" w:rsidRPr="003771AA" w:rsidRDefault="001C3BCC" w:rsidP="00EA11D4">
            <w:pPr>
              <w:pStyle w:val="tabletext00"/>
              <w:jc w:val="right"/>
              <w:rPr>
                <w:ins w:id="95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FF5E7" w14:textId="77777777" w:rsidR="001C3BCC" w:rsidRPr="003771AA" w:rsidRDefault="001C3BCC" w:rsidP="00EA11D4">
            <w:pPr>
              <w:pStyle w:val="tabletext00"/>
              <w:rPr>
                <w:ins w:id="960" w:author="Author"/>
              </w:rPr>
            </w:pPr>
            <w:ins w:id="961" w:author="Author">
              <w:r w:rsidRPr="003771AA">
                <w:t>248</w:t>
              </w:r>
            </w:ins>
          </w:p>
        </w:tc>
      </w:tr>
      <w:tr w:rsidR="001C3BCC" w:rsidRPr="003771AA" w14:paraId="39C37A81" w14:textId="77777777" w:rsidTr="00EA11D4">
        <w:trPr>
          <w:cantSplit/>
          <w:trHeight w:val="190"/>
          <w:ins w:id="9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38CF5A" w14:textId="77777777" w:rsidR="001C3BCC" w:rsidRPr="003771AA" w:rsidRDefault="001C3BCC" w:rsidP="00EA11D4">
            <w:pPr>
              <w:pStyle w:val="tabletext00"/>
              <w:rPr>
                <w:ins w:id="9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773E1" w14:textId="77777777" w:rsidR="001C3BCC" w:rsidRPr="003771AA" w:rsidRDefault="001C3BCC" w:rsidP="00EA11D4">
            <w:pPr>
              <w:pStyle w:val="tabletext00"/>
              <w:jc w:val="center"/>
              <w:rPr>
                <w:ins w:id="964" w:author="Author"/>
              </w:rPr>
            </w:pPr>
            <w:ins w:id="965" w:author="Author">
              <w:r w:rsidRPr="003771AA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563D1" w14:textId="77777777" w:rsidR="001C3BCC" w:rsidRPr="003771AA" w:rsidRDefault="001C3BCC" w:rsidP="00EA11D4">
            <w:pPr>
              <w:pStyle w:val="tabletext00"/>
              <w:rPr>
                <w:ins w:id="966" w:author="Author"/>
              </w:rPr>
            </w:pPr>
            <w:ins w:id="967" w:author="Author">
              <w:r w:rsidRPr="003771AA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F33B0A" w14:textId="77777777" w:rsidR="001C3BCC" w:rsidRPr="003771AA" w:rsidRDefault="001C3BCC" w:rsidP="00EA11D4">
            <w:pPr>
              <w:pStyle w:val="tabletext00"/>
              <w:jc w:val="right"/>
              <w:rPr>
                <w:ins w:id="9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CE10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969" w:author="Author"/>
              </w:rPr>
            </w:pPr>
            <w:ins w:id="970" w:author="Author">
              <w:r w:rsidRPr="003771AA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C27137" w14:textId="77777777" w:rsidR="001C3BCC" w:rsidRPr="003771AA" w:rsidRDefault="001C3BCC" w:rsidP="00EA11D4">
            <w:pPr>
              <w:pStyle w:val="tabletext00"/>
              <w:jc w:val="right"/>
              <w:rPr>
                <w:ins w:id="9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DF503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972" w:author="Author"/>
              </w:rPr>
              <w:pPrChange w:id="973" w:author="Author">
                <w:pPr>
                  <w:pStyle w:val="tabletext00"/>
                </w:pPr>
              </w:pPrChange>
            </w:pPr>
            <w:ins w:id="974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D707A" w14:textId="77777777" w:rsidR="001C3BCC" w:rsidRPr="003771AA" w:rsidRDefault="001C3BCC" w:rsidP="00EA11D4">
            <w:pPr>
              <w:pStyle w:val="tabletext00"/>
              <w:jc w:val="right"/>
              <w:rPr>
                <w:ins w:id="97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40B097" w14:textId="77777777" w:rsidR="001C3BCC" w:rsidRPr="003771AA" w:rsidRDefault="001C3BCC" w:rsidP="00EA11D4">
            <w:pPr>
              <w:pStyle w:val="tabletext00"/>
              <w:rPr>
                <w:ins w:id="976" w:author="Author"/>
              </w:rPr>
            </w:pPr>
            <w:ins w:id="977" w:author="Author">
              <w:r w:rsidRPr="003771AA">
                <w:t>266</w:t>
              </w:r>
            </w:ins>
          </w:p>
        </w:tc>
      </w:tr>
      <w:tr w:rsidR="001C3BCC" w:rsidRPr="003771AA" w14:paraId="6E28204B" w14:textId="77777777" w:rsidTr="00EA11D4">
        <w:trPr>
          <w:cantSplit/>
          <w:trHeight w:val="190"/>
          <w:ins w:id="9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3F850D" w14:textId="77777777" w:rsidR="001C3BCC" w:rsidRPr="003771AA" w:rsidRDefault="001C3BCC" w:rsidP="00EA11D4">
            <w:pPr>
              <w:pStyle w:val="tabletext00"/>
              <w:rPr>
                <w:ins w:id="9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0038F" w14:textId="77777777" w:rsidR="001C3BCC" w:rsidRPr="003771AA" w:rsidRDefault="001C3BCC" w:rsidP="00EA11D4">
            <w:pPr>
              <w:pStyle w:val="tabletext00"/>
              <w:jc w:val="center"/>
              <w:rPr>
                <w:ins w:id="980" w:author="Author"/>
              </w:rPr>
            </w:pPr>
            <w:ins w:id="981" w:author="Author">
              <w:r w:rsidRPr="003771AA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7BDD" w14:textId="77777777" w:rsidR="001C3BCC" w:rsidRPr="003771AA" w:rsidRDefault="001C3BCC" w:rsidP="00EA11D4">
            <w:pPr>
              <w:pStyle w:val="tabletext00"/>
              <w:rPr>
                <w:ins w:id="982" w:author="Author"/>
              </w:rPr>
            </w:pPr>
            <w:ins w:id="983" w:author="Author">
              <w:r w:rsidRPr="003771AA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9D8AF4" w14:textId="77777777" w:rsidR="001C3BCC" w:rsidRPr="003771AA" w:rsidRDefault="001C3BCC" w:rsidP="00EA11D4">
            <w:pPr>
              <w:pStyle w:val="tabletext00"/>
              <w:jc w:val="right"/>
              <w:rPr>
                <w:ins w:id="9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878E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985" w:author="Author"/>
              </w:rPr>
            </w:pPr>
            <w:ins w:id="986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73DE1C" w14:textId="77777777" w:rsidR="001C3BCC" w:rsidRPr="003771AA" w:rsidRDefault="001C3BCC" w:rsidP="00EA11D4">
            <w:pPr>
              <w:pStyle w:val="tabletext00"/>
              <w:jc w:val="right"/>
              <w:rPr>
                <w:ins w:id="9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CB2FD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988" w:author="Author"/>
              </w:rPr>
              <w:pPrChange w:id="989" w:author="Author">
                <w:pPr>
                  <w:pStyle w:val="tabletext00"/>
                </w:pPr>
              </w:pPrChange>
            </w:pPr>
            <w:ins w:id="990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0B4D14" w14:textId="77777777" w:rsidR="001C3BCC" w:rsidRPr="003771AA" w:rsidRDefault="001C3BCC" w:rsidP="00EA11D4">
            <w:pPr>
              <w:pStyle w:val="tabletext00"/>
              <w:jc w:val="right"/>
              <w:rPr>
                <w:ins w:id="99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8E8CE" w14:textId="77777777" w:rsidR="001C3BCC" w:rsidRPr="003771AA" w:rsidRDefault="001C3BCC" w:rsidP="00EA11D4">
            <w:pPr>
              <w:pStyle w:val="tabletext00"/>
              <w:rPr>
                <w:ins w:id="992" w:author="Author"/>
              </w:rPr>
            </w:pPr>
            <w:ins w:id="993" w:author="Author">
              <w:r w:rsidRPr="003771AA">
                <w:t>236</w:t>
              </w:r>
            </w:ins>
          </w:p>
        </w:tc>
      </w:tr>
      <w:tr w:rsidR="001C3BCC" w:rsidRPr="003771AA" w14:paraId="739183DC" w14:textId="77777777" w:rsidTr="00EA11D4">
        <w:trPr>
          <w:cantSplit/>
          <w:trHeight w:val="190"/>
          <w:ins w:id="9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BC806" w14:textId="77777777" w:rsidR="001C3BCC" w:rsidRPr="003771AA" w:rsidRDefault="001C3BCC" w:rsidP="00EA11D4">
            <w:pPr>
              <w:pStyle w:val="tabletext00"/>
              <w:rPr>
                <w:ins w:id="9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3B84" w14:textId="77777777" w:rsidR="001C3BCC" w:rsidRPr="003771AA" w:rsidRDefault="001C3BCC" w:rsidP="00EA11D4">
            <w:pPr>
              <w:pStyle w:val="tabletext00"/>
              <w:jc w:val="center"/>
              <w:rPr>
                <w:ins w:id="996" w:author="Author"/>
              </w:rPr>
            </w:pPr>
            <w:ins w:id="997" w:author="Author">
              <w:r w:rsidRPr="003771AA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8E64F" w14:textId="77777777" w:rsidR="001C3BCC" w:rsidRPr="003771AA" w:rsidRDefault="001C3BCC" w:rsidP="00EA11D4">
            <w:pPr>
              <w:pStyle w:val="tabletext00"/>
              <w:rPr>
                <w:ins w:id="998" w:author="Author"/>
              </w:rPr>
            </w:pPr>
            <w:ins w:id="999" w:author="Author">
              <w:r w:rsidRPr="003771AA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1836BF" w14:textId="77777777" w:rsidR="001C3BCC" w:rsidRPr="003771AA" w:rsidRDefault="001C3BCC" w:rsidP="00EA11D4">
            <w:pPr>
              <w:pStyle w:val="tabletext00"/>
              <w:jc w:val="right"/>
              <w:rPr>
                <w:ins w:id="100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F91340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001" w:author="Author"/>
              </w:rPr>
            </w:pPr>
            <w:ins w:id="1002" w:author="Author">
              <w:r w:rsidRPr="003771AA"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648498" w14:textId="77777777" w:rsidR="001C3BCC" w:rsidRPr="003771AA" w:rsidRDefault="001C3BCC" w:rsidP="00EA11D4">
            <w:pPr>
              <w:pStyle w:val="tabletext00"/>
              <w:jc w:val="right"/>
              <w:rPr>
                <w:ins w:id="100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FAF48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004" w:author="Author"/>
              </w:rPr>
              <w:pPrChange w:id="1005" w:author="Author">
                <w:pPr>
                  <w:pStyle w:val="tabletext00"/>
                </w:pPr>
              </w:pPrChange>
            </w:pPr>
            <w:ins w:id="1006" w:author="Author">
              <w:r w:rsidRPr="003771AA"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3444DC" w14:textId="77777777" w:rsidR="001C3BCC" w:rsidRPr="003771AA" w:rsidRDefault="001C3BCC" w:rsidP="00EA11D4">
            <w:pPr>
              <w:pStyle w:val="tabletext00"/>
              <w:jc w:val="right"/>
              <w:rPr>
                <w:ins w:id="1007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26E62" w14:textId="77777777" w:rsidR="001C3BCC" w:rsidRPr="003771AA" w:rsidRDefault="001C3BCC" w:rsidP="00EA11D4">
            <w:pPr>
              <w:pStyle w:val="tabletext00"/>
              <w:rPr>
                <w:ins w:id="1008" w:author="Author"/>
              </w:rPr>
            </w:pPr>
            <w:ins w:id="1009" w:author="Author">
              <w:r w:rsidRPr="003771AA">
                <w:t>229</w:t>
              </w:r>
            </w:ins>
          </w:p>
        </w:tc>
      </w:tr>
      <w:tr w:rsidR="001C3BCC" w:rsidRPr="003771AA" w14:paraId="72933C7E" w14:textId="77777777" w:rsidTr="00EA11D4">
        <w:trPr>
          <w:cantSplit/>
          <w:trHeight w:val="190"/>
          <w:ins w:id="10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7C7C18" w14:textId="77777777" w:rsidR="001C3BCC" w:rsidRPr="003771AA" w:rsidRDefault="001C3BCC" w:rsidP="00EA11D4">
            <w:pPr>
              <w:pStyle w:val="tabletext00"/>
              <w:rPr>
                <w:ins w:id="10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7139" w14:textId="77777777" w:rsidR="001C3BCC" w:rsidRPr="003771AA" w:rsidRDefault="001C3BCC" w:rsidP="00EA11D4">
            <w:pPr>
              <w:pStyle w:val="tabletext00"/>
              <w:jc w:val="center"/>
              <w:rPr>
                <w:ins w:id="1012" w:author="Author"/>
              </w:rPr>
            </w:pPr>
            <w:ins w:id="1013" w:author="Author">
              <w:r w:rsidRPr="003771AA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15CA4" w14:textId="77777777" w:rsidR="001C3BCC" w:rsidRPr="003771AA" w:rsidRDefault="001C3BCC" w:rsidP="00EA11D4">
            <w:pPr>
              <w:pStyle w:val="tabletext00"/>
              <w:rPr>
                <w:ins w:id="1014" w:author="Author"/>
              </w:rPr>
            </w:pPr>
            <w:ins w:id="1015" w:author="Author">
              <w:r w:rsidRPr="003771AA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5BDD9D" w14:textId="77777777" w:rsidR="001C3BCC" w:rsidRPr="003771AA" w:rsidRDefault="001C3BCC" w:rsidP="00EA11D4">
            <w:pPr>
              <w:pStyle w:val="tabletext00"/>
              <w:jc w:val="right"/>
              <w:rPr>
                <w:ins w:id="10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1A84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017" w:author="Author"/>
              </w:rPr>
            </w:pPr>
            <w:ins w:id="1018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B26AC3" w14:textId="77777777" w:rsidR="001C3BCC" w:rsidRPr="003771AA" w:rsidRDefault="001C3BCC" w:rsidP="00EA11D4">
            <w:pPr>
              <w:pStyle w:val="tabletext00"/>
              <w:jc w:val="right"/>
              <w:rPr>
                <w:ins w:id="101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69E0C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020" w:author="Author"/>
              </w:rPr>
              <w:pPrChange w:id="1021" w:author="Author">
                <w:pPr>
                  <w:pStyle w:val="tabletext00"/>
                </w:pPr>
              </w:pPrChange>
            </w:pPr>
            <w:ins w:id="1022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D9F8B7" w14:textId="77777777" w:rsidR="001C3BCC" w:rsidRPr="003771AA" w:rsidRDefault="001C3BCC" w:rsidP="00EA11D4">
            <w:pPr>
              <w:pStyle w:val="tabletext00"/>
              <w:jc w:val="right"/>
              <w:rPr>
                <w:ins w:id="1023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773D3" w14:textId="77777777" w:rsidR="001C3BCC" w:rsidRPr="003771AA" w:rsidRDefault="001C3BCC" w:rsidP="00EA11D4">
            <w:pPr>
              <w:pStyle w:val="tabletext00"/>
              <w:rPr>
                <w:ins w:id="1024" w:author="Author"/>
              </w:rPr>
            </w:pPr>
            <w:ins w:id="1025" w:author="Author">
              <w:r w:rsidRPr="003771AA">
                <w:t>248</w:t>
              </w:r>
            </w:ins>
          </w:p>
        </w:tc>
      </w:tr>
      <w:tr w:rsidR="001C3BCC" w:rsidRPr="003771AA" w14:paraId="7922E2CF" w14:textId="77777777" w:rsidTr="00EA11D4">
        <w:trPr>
          <w:cantSplit/>
          <w:trHeight w:val="190"/>
          <w:ins w:id="10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849B9F" w14:textId="77777777" w:rsidR="001C3BCC" w:rsidRPr="003771AA" w:rsidRDefault="001C3BCC" w:rsidP="00EA11D4">
            <w:pPr>
              <w:pStyle w:val="tabletext00"/>
              <w:rPr>
                <w:ins w:id="10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2E154" w14:textId="77777777" w:rsidR="001C3BCC" w:rsidRPr="003771AA" w:rsidRDefault="001C3BCC" w:rsidP="00EA11D4">
            <w:pPr>
              <w:pStyle w:val="tabletext00"/>
              <w:jc w:val="center"/>
              <w:rPr>
                <w:ins w:id="1028" w:author="Author"/>
              </w:rPr>
            </w:pPr>
            <w:ins w:id="1029" w:author="Author">
              <w:r w:rsidRPr="003771AA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20B1" w14:textId="77777777" w:rsidR="001C3BCC" w:rsidRPr="003771AA" w:rsidRDefault="001C3BCC" w:rsidP="00EA11D4">
            <w:pPr>
              <w:pStyle w:val="tabletext00"/>
              <w:rPr>
                <w:ins w:id="1030" w:author="Author"/>
              </w:rPr>
            </w:pPr>
            <w:ins w:id="1031" w:author="Author">
              <w:r w:rsidRPr="003771AA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420396" w14:textId="77777777" w:rsidR="001C3BCC" w:rsidRPr="003771AA" w:rsidRDefault="001C3BCC" w:rsidP="00EA11D4">
            <w:pPr>
              <w:pStyle w:val="tabletext00"/>
              <w:jc w:val="right"/>
              <w:rPr>
                <w:ins w:id="10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9070C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033" w:author="Author"/>
              </w:rPr>
            </w:pPr>
            <w:ins w:id="1034" w:author="Author">
              <w:r w:rsidRPr="003771AA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44441C" w14:textId="77777777" w:rsidR="001C3BCC" w:rsidRPr="003771AA" w:rsidRDefault="001C3BCC" w:rsidP="00EA11D4">
            <w:pPr>
              <w:pStyle w:val="tabletext00"/>
              <w:jc w:val="right"/>
              <w:rPr>
                <w:ins w:id="103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5C5B4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036" w:author="Author"/>
              </w:rPr>
              <w:pPrChange w:id="1037" w:author="Author">
                <w:pPr>
                  <w:pStyle w:val="tabletext00"/>
                </w:pPr>
              </w:pPrChange>
            </w:pPr>
            <w:ins w:id="1038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AE7AEF" w14:textId="77777777" w:rsidR="001C3BCC" w:rsidRPr="003771AA" w:rsidRDefault="001C3BCC" w:rsidP="00EA11D4">
            <w:pPr>
              <w:pStyle w:val="tabletext00"/>
              <w:jc w:val="right"/>
              <w:rPr>
                <w:ins w:id="103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EF611" w14:textId="77777777" w:rsidR="001C3BCC" w:rsidRPr="003771AA" w:rsidRDefault="001C3BCC" w:rsidP="00EA11D4">
            <w:pPr>
              <w:pStyle w:val="tabletext00"/>
              <w:rPr>
                <w:ins w:id="1040" w:author="Author"/>
              </w:rPr>
            </w:pPr>
            <w:ins w:id="1041" w:author="Author">
              <w:r w:rsidRPr="003771AA">
                <w:t>236</w:t>
              </w:r>
            </w:ins>
          </w:p>
        </w:tc>
      </w:tr>
      <w:tr w:rsidR="001C3BCC" w:rsidRPr="003771AA" w14:paraId="5F66D668" w14:textId="77777777" w:rsidTr="00EA11D4">
        <w:trPr>
          <w:cantSplit/>
          <w:trHeight w:val="190"/>
          <w:ins w:id="10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6409F9" w14:textId="77777777" w:rsidR="001C3BCC" w:rsidRPr="003771AA" w:rsidRDefault="001C3BCC" w:rsidP="00EA11D4">
            <w:pPr>
              <w:pStyle w:val="tabletext00"/>
              <w:rPr>
                <w:ins w:id="10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6926" w14:textId="77777777" w:rsidR="001C3BCC" w:rsidRPr="003771AA" w:rsidRDefault="001C3BCC" w:rsidP="00EA11D4">
            <w:pPr>
              <w:pStyle w:val="tabletext00"/>
              <w:jc w:val="center"/>
              <w:rPr>
                <w:ins w:id="1044" w:author="Author"/>
              </w:rPr>
            </w:pPr>
            <w:ins w:id="1045" w:author="Author">
              <w:r w:rsidRPr="003771AA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D2E2" w14:textId="77777777" w:rsidR="001C3BCC" w:rsidRPr="003771AA" w:rsidRDefault="001C3BCC" w:rsidP="00EA11D4">
            <w:pPr>
              <w:pStyle w:val="tabletext00"/>
              <w:rPr>
                <w:ins w:id="1046" w:author="Author"/>
              </w:rPr>
            </w:pPr>
            <w:ins w:id="1047" w:author="Author">
              <w:r w:rsidRPr="003771AA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942082" w14:textId="77777777" w:rsidR="001C3BCC" w:rsidRPr="003771AA" w:rsidRDefault="001C3BCC" w:rsidP="00EA11D4">
            <w:pPr>
              <w:pStyle w:val="tabletext00"/>
              <w:jc w:val="right"/>
              <w:rPr>
                <w:ins w:id="10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0177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049" w:author="Author"/>
              </w:rPr>
            </w:pPr>
            <w:ins w:id="1050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80C3A3" w14:textId="77777777" w:rsidR="001C3BCC" w:rsidRPr="003771AA" w:rsidRDefault="001C3BCC" w:rsidP="00EA11D4">
            <w:pPr>
              <w:pStyle w:val="tabletext00"/>
              <w:jc w:val="right"/>
              <w:rPr>
                <w:ins w:id="10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E1FC6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052" w:author="Author"/>
              </w:rPr>
              <w:pPrChange w:id="1053" w:author="Author">
                <w:pPr>
                  <w:pStyle w:val="tabletext00"/>
                </w:pPr>
              </w:pPrChange>
            </w:pPr>
            <w:ins w:id="1054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75EDC9" w14:textId="77777777" w:rsidR="001C3BCC" w:rsidRPr="003771AA" w:rsidRDefault="001C3BCC" w:rsidP="00EA11D4">
            <w:pPr>
              <w:pStyle w:val="tabletext00"/>
              <w:jc w:val="right"/>
              <w:rPr>
                <w:ins w:id="10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FFF6D" w14:textId="77777777" w:rsidR="001C3BCC" w:rsidRPr="003771AA" w:rsidRDefault="001C3BCC" w:rsidP="00EA11D4">
            <w:pPr>
              <w:pStyle w:val="tabletext00"/>
              <w:rPr>
                <w:ins w:id="1056" w:author="Author"/>
              </w:rPr>
            </w:pPr>
            <w:ins w:id="1057" w:author="Author">
              <w:r w:rsidRPr="003771AA">
                <w:t>267</w:t>
              </w:r>
            </w:ins>
          </w:p>
        </w:tc>
      </w:tr>
      <w:tr w:rsidR="001C3BCC" w:rsidRPr="003771AA" w14:paraId="37B1582D" w14:textId="77777777" w:rsidTr="00EA11D4">
        <w:trPr>
          <w:cantSplit/>
          <w:trHeight w:val="190"/>
          <w:ins w:id="10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3C3D82" w14:textId="77777777" w:rsidR="001C3BCC" w:rsidRPr="003771AA" w:rsidRDefault="001C3BCC" w:rsidP="00EA11D4">
            <w:pPr>
              <w:pStyle w:val="tabletext00"/>
              <w:rPr>
                <w:ins w:id="10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06305" w14:textId="77777777" w:rsidR="001C3BCC" w:rsidRPr="003771AA" w:rsidRDefault="001C3BCC" w:rsidP="00EA11D4">
            <w:pPr>
              <w:pStyle w:val="tabletext00"/>
              <w:jc w:val="center"/>
              <w:rPr>
                <w:ins w:id="1060" w:author="Author"/>
              </w:rPr>
            </w:pPr>
            <w:ins w:id="1061" w:author="Author">
              <w:r w:rsidRPr="003771AA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37288" w14:textId="77777777" w:rsidR="001C3BCC" w:rsidRPr="003771AA" w:rsidRDefault="001C3BCC" w:rsidP="00EA11D4">
            <w:pPr>
              <w:pStyle w:val="tabletext00"/>
              <w:rPr>
                <w:ins w:id="1062" w:author="Author"/>
              </w:rPr>
            </w:pPr>
            <w:ins w:id="1063" w:author="Author">
              <w:r w:rsidRPr="003771AA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3DC2B1" w14:textId="77777777" w:rsidR="001C3BCC" w:rsidRPr="003771AA" w:rsidRDefault="001C3BCC" w:rsidP="00EA11D4">
            <w:pPr>
              <w:pStyle w:val="tabletext00"/>
              <w:jc w:val="right"/>
              <w:rPr>
                <w:ins w:id="10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62E0B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065" w:author="Author"/>
              </w:rPr>
            </w:pPr>
            <w:ins w:id="1066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545D5F" w14:textId="77777777" w:rsidR="001C3BCC" w:rsidRPr="003771AA" w:rsidRDefault="001C3BCC" w:rsidP="00EA11D4">
            <w:pPr>
              <w:pStyle w:val="tabletext00"/>
              <w:jc w:val="right"/>
              <w:rPr>
                <w:ins w:id="10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8ECD8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068" w:author="Author"/>
              </w:rPr>
              <w:pPrChange w:id="1069" w:author="Author">
                <w:pPr>
                  <w:pStyle w:val="tabletext00"/>
                </w:pPr>
              </w:pPrChange>
            </w:pPr>
            <w:ins w:id="1070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6F3025" w14:textId="77777777" w:rsidR="001C3BCC" w:rsidRPr="003771AA" w:rsidRDefault="001C3BCC" w:rsidP="00EA11D4">
            <w:pPr>
              <w:pStyle w:val="tabletext00"/>
              <w:jc w:val="right"/>
              <w:rPr>
                <w:ins w:id="107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6EA90" w14:textId="77777777" w:rsidR="001C3BCC" w:rsidRPr="003771AA" w:rsidRDefault="001C3BCC" w:rsidP="00EA11D4">
            <w:pPr>
              <w:pStyle w:val="tabletext00"/>
              <w:rPr>
                <w:ins w:id="1072" w:author="Author"/>
              </w:rPr>
            </w:pPr>
            <w:ins w:id="1073" w:author="Author">
              <w:r w:rsidRPr="003771AA">
                <w:t>222</w:t>
              </w:r>
            </w:ins>
          </w:p>
        </w:tc>
      </w:tr>
      <w:tr w:rsidR="001C3BCC" w:rsidRPr="003771AA" w14:paraId="2719BC9B" w14:textId="77777777" w:rsidTr="00EA11D4">
        <w:trPr>
          <w:cantSplit/>
          <w:trHeight w:val="190"/>
          <w:ins w:id="10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90833A" w14:textId="77777777" w:rsidR="001C3BCC" w:rsidRPr="003771AA" w:rsidRDefault="001C3BCC" w:rsidP="00EA11D4">
            <w:pPr>
              <w:pStyle w:val="tabletext00"/>
              <w:rPr>
                <w:ins w:id="10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7097C" w14:textId="77777777" w:rsidR="001C3BCC" w:rsidRPr="003771AA" w:rsidRDefault="001C3BCC" w:rsidP="00EA11D4">
            <w:pPr>
              <w:pStyle w:val="tabletext00"/>
              <w:jc w:val="center"/>
              <w:rPr>
                <w:ins w:id="1076" w:author="Author"/>
              </w:rPr>
            </w:pPr>
            <w:ins w:id="1077" w:author="Author">
              <w:r w:rsidRPr="003771AA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3A37A" w14:textId="77777777" w:rsidR="001C3BCC" w:rsidRPr="003771AA" w:rsidRDefault="001C3BCC" w:rsidP="00EA11D4">
            <w:pPr>
              <w:pStyle w:val="tabletext00"/>
              <w:rPr>
                <w:ins w:id="1078" w:author="Author"/>
              </w:rPr>
            </w:pPr>
            <w:ins w:id="1079" w:author="Author">
              <w:r w:rsidRPr="003771AA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A35975" w14:textId="77777777" w:rsidR="001C3BCC" w:rsidRPr="003771AA" w:rsidRDefault="001C3BCC" w:rsidP="00EA11D4">
            <w:pPr>
              <w:pStyle w:val="tabletext00"/>
              <w:jc w:val="right"/>
              <w:rPr>
                <w:ins w:id="10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ABCB0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081" w:author="Author"/>
              </w:rPr>
            </w:pPr>
            <w:ins w:id="1082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997AC7" w14:textId="77777777" w:rsidR="001C3BCC" w:rsidRPr="003771AA" w:rsidRDefault="001C3BCC" w:rsidP="00EA11D4">
            <w:pPr>
              <w:pStyle w:val="tabletext00"/>
              <w:jc w:val="right"/>
              <w:rPr>
                <w:ins w:id="108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801F4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084" w:author="Author"/>
              </w:rPr>
              <w:pPrChange w:id="1085" w:author="Author">
                <w:pPr>
                  <w:pStyle w:val="tabletext00"/>
                </w:pPr>
              </w:pPrChange>
            </w:pPr>
            <w:ins w:id="1086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3FC96D" w14:textId="77777777" w:rsidR="001C3BCC" w:rsidRPr="003771AA" w:rsidRDefault="001C3BCC" w:rsidP="00EA11D4">
            <w:pPr>
              <w:pStyle w:val="tabletext00"/>
              <w:jc w:val="right"/>
              <w:rPr>
                <w:ins w:id="1087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1F47FF" w14:textId="77777777" w:rsidR="001C3BCC" w:rsidRPr="003771AA" w:rsidRDefault="001C3BCC" w:rsidP="00EA11D4">
            <w:pPr>
              <w:pStyle w:val="tabletext00"/>
              <w:rPr>
                <w:ins w:id="1088" w:author="Author"/>
              </w:rPr>
            </w:pPr>
            <w:ins w:id="1089" w:author="Author">
              <w:r w:rsidRPr="003771AA">
                <w:t>248</w:t>
              </w:r>
            </w:ins>
          </w:p>
        </w:tc>
      </w:tr>
      <w:tr w:rsidR="001C3BCC" w:rsidRPr="003771AA" w14:paraId="615FDF58" w14:textId="77777777" w:rsidTr="00EA11D4">
        <w:trPr>
          <w:cantSplit/>
          <w:trHeight w:val="190"/>
          <w:ins w:id="10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655E47" w14:textId="77777777" w:rsidR="001C3BCC" w:rsidRPr="003771AA" w:rsidRDefault="001C3BCC" w:rsidP="00EA11D4">
            <w:pPr>
              <w:pStyle w:val="tabletext00"/>
              <w:rPr>
                <w:ins w:id="10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E86B6" w14:textId="77777777" w:rsidR="001C3BCC" w:rsidRPr="003771AA" w:rsidRDefault="001C3BCC" w:rsidP="00EA11D4">
            <w:pPr>
              <w:pStyle w:val="tabletext00"/>
              <w:jc w:val="center"/>
              <w:rPr>
                <w:ins w:id="1092" w:author="Author"/>
              </w:rPr>
            </w:pPr>
            <w:ins w:id="1093" w:author="Author">
              <w:r w:rsidRPr="003771AA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2C172" w14:textId="77777777" w:rsidR="001C3BCC" w:rsidRPr="003771AA" w:rsidRDefault="001C3BCC" w:rsidP="00EA11D4">
            <w:pPr>
              <w:pStyle w:val="tabletext00"/>
              <w:rPr>
                <w:ins w:id="1094" w:author="Author"/>
              </w:rPr>
            </w:pPr>
            <w:ins w:id="1095" w:author="Author">
              <w:r w:rsidRPr="003771AA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3F745" w14:textId="77777777" w:rsidR="001C3BCC" w:rsidRPr="003771AA" w:rsidRDefault="001C3BCC" w:rsidP="00EA11D4">
            <w:pPr>
              <w:pStyle w:val="tabletext00"/>
              <w:jc w:val="right"/>
              <w:rPr>
                <w:ins w:id="10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20F7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097" w:author="Author"/>
              </w:rPr>
            </w:pPr>
            <w:ins w:id="1098" w:author="Author">
              <w:r w:rsidRPr="003771AA">
                <w:t>2370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A95786" w14:textId="77777777" w:rsidR="001C3BCC" w:rsidRPr="003771AA" w:rsidRDefault="001C3BCC" w:rsidP="00EA11D4">
            <w:pPr>
              <w:pStyle w:val="tabletext00"/>
              <w:jc w:val="right"/>
              <w:rPr>
                <w:ins w:id="109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F881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100" w:author="Author"/>
              </w:rPr>
              <w:pPrChange w:id="1101" w:author="Author">
                <w:pPr>
                  <w:pStyle w:val="tabletext00"/>
                </w:pPr>
              </w:pPrChange>
            </w:pPr>
            <w:ins w:id="1102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64E772" w14:textId="77777777" w:rsidR="001C3BCC" w:rsidRPr="003771AA" w:rsidRDefault="001C3BCC" w:rsidP="00EA11D4">
            <w:pPr>
              <w:pStyle w:val="tabletext00"/>
              <w:jc w:val="right"/>
              <w:rPr>
                <w:ins w:id="1103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FDB61" w14:textId="77777777" w:rsidR="001C3BCC" w:rsidRPr="003771AA" w:rsidRDefault="001C3BCC" w:rsidP="00EA11D4">
            <w:pPr>
              <w:pStyle w:val="tabletext00"/>
              <w:rPr>
                <w:ins w:id="1104" w:author="Author"/>
              </w:rPr>
            </w:pPr>
            <w:ins w:id="1105" w:author="Author">
              <w:r w:rsidRPr="003771AA">
                <w:t>324</w:t>
              </w:r>
            </w:ins>
          </w:p>
        </w:tc>
      </w:tr>
      <w:tr w:rsidR="001C3BCC" w:rsidRPr="003771AA" w14:paraId="666A0C4D" w14:textId="77777777" w:rsidTr="00EA11D4">
        <w:trPr>
          <w:cantSplit/>
          <w:trHeight w:val="190"/>
          <w:ins w:id="11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081B45" w14:textId="77777777" w:rsidR="001C3BCC" w:rsidRPr="003771AA" w:rsidRDefault="001C3BCC" w:rsidP="00EA11D4">
            <w:pPr>
              <w:pStyle w:val="tabletext00"/>
              <w:rPr>
                <w:ins w:id="11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AF9E9" w14:textId="77777777" w:rsidR="001C3BCC" w:rsidRPr="003771AA" w:rsidRDefault="001C3BCC" w:rsidP="00EA11D4">
            <w:pPr>
              <w:pStyle w:val="tabletext00"/>
              <w:jc w:val="center"/>
              <w:rPr>
                <w:ins w:id="1108" w:author="Author"/>
              </w:rPr>
            </w:pPr>
            <w:ins w:id="1109" w:author="Author">
              <w:r w:rsidRPr="003771AA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2434C" w14:textId="77777777" w:rsidR="001C3BCC" w:rsidRPr="003771AA" w:rsidRDefault="001C3BCC" w:rsidP="00EA11D4">
            <w:pPr>
              <w:pStyle w:val="tabletext00"/>
              <w:rPr>
                <w:ins w:id="1110" w:author="Author"/>
              </w:rPr>
            </w:pPr>
            <w:ins w:id="1111" w:author="Author">
              <w:r w:rsidRPr="003771AA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7CAAED" w14:textId="77777777" w:rsidR="001C3BCC" w:rsidRPr="003771AA" w:rsidRDefault="001C3BCC" w:rsidP="00EA11D4">
            <w:pPr>
              <w:pStyle w:val="tabletext00"/>
              <w:jc w:val="right"/>
              <w:rPr>
                <w:ins w:id="11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B62AB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113" w:author="Author"/>
              </w:rPr>
            </w:pPr>
            <w:ins w:id="1114" w:author="Author">
              <w:r w:rsidRPr="003771AA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91F951" w14:textId="77777777" w:rsidR="001C3BCC" w:rsidRPr="003771AA" w:rsidRDefault="001C3BCC" w:rsidP="00EA11D4">
            <w:pPr>
              <w:pStyle w:val="tabletext00"/>
              <w:jc w:val="right"/>
              <w:rPr>
                <w:ins w:id="111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64070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116" w:author="Author"/>
              </w:rPr>
              <w:pPrChange w:id="1117" w:author="Author">
                <w:pPr>
                  <w:pStyle w:val="tabletext00"/>
                </w:pPr>
              </w:pPrChange>
            </w:pPr>
            <w:ins w:id="1118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B2E260" w14:textId="77777777" w:rsidR="001C3BCC" w:rsidRPr="003771AA" w:rsidRDefault="001C3BCC" w:rsidP="00EA11D4">
            <w:pPr>
              <w:pStyle w:val="tabletext00"/>
              <w:jc w:val="right"/>
              <w:rPr>
                <w:ins w:id="111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37270" w14:textId="77777777" w:rsidR="001C3BCC" w:rsidRPr="003771AA" w:rsidRDefault="001C3BCC" w:rsidP="00EA11D4">
            <w:pPr>
              <w:pStyle w:val="tabletext00"/>
              <w:rPr>
                <w:ins w:id="1120" w:author="Author"/>
              </w:rPr>
            </w:pPr>
            <w:ins w:id="1121" w:author="Author">
              <w:r w:rsidRPr="003771AA">
                <w:t>251</w:t>
              </w:r>
            </w:ins>
          </w:p>
        </w:tc>
      </w:tr>
      <w:tr w:rsidR="001C3BCC" w:rsidRPr="003771AA" w14:paraId="26AD3CF6" w14:textId="77777777" w:rsidTr="00EA11D4">
        <w:trPr>
          <w:cantSplit/>
          <w:trHeight w:val="190"/>
          <w:ins w:id="11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66C91B" w14:textId="77777777" w:rsidR="001C3BCC" w:rsidRPr="003771AA" w:rsidRDefault="001C3BCC" w:rsidP="00EA11D4">
            <w:pPr>
              <w:pStyle w:val="tabletext00"/>
              <w:rPr>
                <w:ins w:id="11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D033" w14:textId="77777777" w:rsidR="001C3BCC" w:rsidRPr="003771AA" w:rsidRDefault="001C3BCC" w:rsidP="00EA11D4">
            <w:pPr>
              <w:pStyle w:val="tabletext00"/>
              <w:jc w:val="center"/>
              <w:rPr>
                <w:ins w:id="1124" w:author="Author"/>
              </w:rPr>
            </w:pPr>
            <w:ins w:id="1125" w:author="Author">
              <w:r w:rsidRPr="003771AA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01A1" w14:textId="77777777" w:rsidR="001C3BCC" w:rsidRPr="003771AA" w:rsidRDefault="001C3BCC" w:rsidP="00EA11D4">
            <w:pPr>
              <w:pStyle w:val="tabletext00"/>
              <w:rPr>
                <w:ins w:id="1126" w:author="Author"/>
              </w:rPr>
            </w:pPr>
            <w:ins w:id="1127" w:author="Author">
              <w:r w:rsidRPr="003771AA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7053CE" w14:textId="77777777" w:rsidR="001C3BCC" w:rsidRPr="003771AA" w:rsidRDefault="001C3BCC" w:rsidP="00EA11D4">
            <w:pPr>
              <w:pStyle w:val="tabletext00"/>
              <w:jc w:val="right"/>
              <w:rPr>
                <w:ins w:id="11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BE945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129" w:author="Author"/>
              </w:rPr>
            </w:pPr>
            <w:ins w:id="1130" w:author="Author">
              <w:r w:rsidRPr="003771AA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40B0F6" w14:textId="77777777" w:rsidR="001C3BCC" w:rsidRPr="003771AA" w:rsidRDefault="001C3BCC" w:rsidP="00EA11D4">
            <w:pPr>
              <w:pStyle w:val="tabletext00"/>
              <w:jc w:val="right"/>
              <w:rPr>
                <w:ins w:id="11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1D6B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132" w:author="Author"/>
              </w:rPr>
              <w:pPrChange w:id="1133" w:author="Author">
                <w:pPr>
                  <w:pStyle w:val="tabletext00"/>
                </w:pPr>
              </w:pPrChange>
            </w:pPr>
            <w:ins w:id="1134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26EA65" w14:textId="77777777" w:rsidR="001C3BCC" w:rsidRPr="003771AA" w:rsidRDefault="001C3BCC" w:rsidP="00EA11D4">
            <w:pPr>
              <w:pStyle w:val="tabletext00"/>
              <w:jc w:val="right"/>
              <w:rPr>
                <w:ins w:id="113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AFC48" w14:textId="77777777" w:rsidR="001C3BCC" w:rsidRPr="003771AA" w:rsidRDefault="001C3BCC" w:rsidP="00EA11D4">
            <w:pPr>
              <w:pStyle w:val="tabletext00"/>
              <w:rPr>
                <w:ins w:id="1136" w:author="Author"/>
              </w:rPr>
            </w:pPr>
            <w:ins w:id="1137" w:author="Author">
              <w:r w:rsidRPr="003771AA">
                <w:t>251</w:t>
              </w:r>
            </w:ins>
          </w:p>
        </w:tc>
      </w:tr>
      <w:tr w:rsidR="001C3BCC" w:rsidRPr="003771AA" w14:paraId="529C9761" w14:textId="77777777" w:rsidTr="00EA11D4">
        <w:trPr>
          <w:cantSplit/>
          <w:trHeight w:val="190"/>
          <w:ins w:id="11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0864EF" w14:textId="77777777" w:rsidR="001C3BCC" w:rsidRPr="003771AA" w:rsidRDefault="001C3BCC" w:rsidP="00EA11D4">
            <w:pPr>
              <w:pStyle w:val="tabletext00"/>
              <w:rPr>
                <w:ins w:id="11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50E2C" w14:textId="77777777" w:rsidR="001C3BCC" w:rsidRPr="003771AA" w:rsidRDefault="001C3BCC" w:rsidP="00EA11D4">
            <w:pPr>
              <w:pStyle w:val="tabletext00"/>
              <w:jc w:val="center"/>
              <w:rPr>
                <w:ins w:id="1140" w:author="Author"/>
              </w:rPr>
            </w:pPr>
            <w:ins w:id="1141" w:author="Author">
              <w:r w:rsidRPr="003771AA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D96A9" w14:textId="77777777" w:rsidR="001C3BCC" w:rsidRPr="003771AA" w:rsidRDefault="001C3BCC" w:rsidP="00EA11D4">
            <w:pPr>
              <w:pStyle w:val="tabletext00"/>
              <w:rPr>
                <w:ins w:id="1142" w:author="Author"/>
              </w:rPr>
            </w:pPr>
            <w:ins w:id="1143" w:author="Author">
              <w:r w:rsidRPr="003771AA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19A1B8" w14:textId="77777777" w:rsidR="001C3BCC" w:rsidRPr="003771AA" w:rsidRDefault="001C3BCC" w:rsidP="00EA11D4">
            <w:pPr>
              <w:pStyle w:val="tabletext00"/>
              <w:jc w:val="right"/>
              <w:rPr>
                <w:ins w:id="11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5DDEE5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145" w:author="Author"/>
              </w:rPr>
            </w:pPr>
            <w:ins w:id="1146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3CC2DE" w14:textId="77777777" w:rsidR="001C3BCC" w:rsidRPr="003771AA" w:rsidRDefault="001C3BCC" w:rsidP="00EA11D4">
            <w:pPr>
              <w:pStyle w:val="tabletext00"/>
              <w:jc w:val="right"/>
              <w:rPr>
                <w:ins w:id="11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CAA06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148" w:author="Author"/>
              </w:rPr>
              <w:pPrChange w:id="1149" w:author="Author">
                <w:pPr>
                  <w:pStyle w:val="tabletext00"/>
                </w:pPr>
              </w:pPrChange>
            </w:pPr>
            <w:ins w:id="1150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E366E4" w14:textId="77777777" w:rsidR="001C3BCC" w:rsidRPr="003771AA" w:rsidRDefault="001C3BCC" w:rsidP="00EA11D4">
            <w:pPr>
              <w:pStyle w:val="tabletext00"/>
              <w:jc w:val="right"/>
              <w:rPr>
                <w:ins w:id="115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F3A4D" w14:textId="77777777" w:rsidR="001C3BCC" w:rsidRPr="003771AA" w:rsidRDefault="001C3BCC" w:rsidP="00EA11D4">
            <w:pPr>
              <w:pStyle w:val="tabletext00"/>
              <w:rPr>
                <w:ins w:id="1152" w:author="Author"/>
              </w:rPr>
            </w:pPr>
            <w:ins w:id="1153" w:author="Author">
              <w:r w:rsidRPr="003771AA">
                <w:t>267</w:t>
              </w:r>
            </w:ins>
          </w:p>
        </w:tc>
      </w:tr>
      <w:tr w:rsidR="001C3BCC" w:rsidRPr="003771AA" w14:paraId="1224E637" w14:textId="77777777" w:rsidTr="00EA11D4">
        <w:trPr>
          <w:cantSplit/>
          <w:trHeight w:val="190"/>
          <w:ins w:id="11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68445F" w14:textId="77777777" w:rsidR="001C3BCC" w:rsidRPr="003771AA" w:rsidRDefault="001C3BCC" w:rsidP="00EA11D4">
            <w:pPr>
              <w:pStyle w:val="tabletext00"/>
              <w:rPr>
                <w:ins w:id="11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3CC13" w14:textId="77777777" w:rsidR="001C3BCC" w:rsidRPr="003771AA" w:rsidRDefault="001C3BCC" w:rsidP="00EA11D4">
            <w:pPr>
              <w:pStyle w:val="tabletext00"/>
              <w:jc w:val="center"/>
              <w:rPr>
                <w:ins w:id="1156" w:author="Author"/>
              </w:rPr>
            </w:pPr>
            <w:ins w:id="1157" w:author="Author">
              <w:r w:rsidRPr="003771AA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CD65" w14:textId="77777777" w:rsidR="001C3BCC" w:rsidRPr="003771AA" w:rsidRDefault="001C3BCC" w:rsidP="00EA11D4">
            <w:pPr>
              <w:pStyle w:val="tabletext00"/>
              <w:rPr>
                <w:ins w:id="1158" w:author="Author"/>
              </w:rPr>
            </w:pPr>
            <w:ins w:id="1159" w:author="Author">
              <w:r w:rsidRPr="003771AA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C6306" w14:textId="77777777" w:rsidR="001C3BCC" w:rsidRPr="003771AA" w:rsidRDefault="001C3BCC" w:rsidP="00EA11D4">
            <w:pPr>
              <w:pStyle w:val="tabletext00"/>
              <w:jc w:val="right"/>
              <w:rPr>
                <w:ins w:id="116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FB405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161" w:author="Author"/>
              </w:rPr>
            </w:pPr>
            <w:ins w:id="1162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9A11A8" w14:textId="77777777" w:rsidR="001C3BCC" w:rsidRPr="003771AA" w:rsidRDefault="001C3BCC" w:rsidP="00EA11D4">
            <w:pPr>
              <w:pStyle w:val="tabletext00"/>
              <w:jc w:val="right"/>
              <w:rPr>
                <w:ins w:id="116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4652C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164" w:author="Author"/>
              </w:rPr>
              <w:pPrChange w:id="1165" w:author="Author">
                <w:pPr>
                  <w:pStyle w:val="tabletext00"/>
                </w:pPr>
              </w:pPrChange>
            </w:pPr>
            <w:ins w:id="1166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CA2EA9" w14:textId="77777777" w:rsidR="001C3BCC" w:rsidRPr="003771AA" w:rsidRDefault="001C3BCC" w:rsidP="00EA11D4">
            <w:pPr>
              <w:pStyle w:val="tabletext00"/>
              <w:jc w:val="right"/>
              <w:rPr>
                <w:ins w:id="1167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6CF5F6" w14:textId="77777777" w:rsidR="001C3BCC" w:rsidRPr="003771AA" w:rsidRDefault="001C3BCC" w:rsidP="00EA11D4">
            <w:pPr>
              <w:pStyle w:val="tabletext00"/>
              <w:rPr>
                <w:ins w:id="1168" w:author="Author"/>
              </w:rPr>
            </w:pPr>
            <w:ins w:id="1169" w:author="Author">
              <w:r w:rsidRPr="003771AA">
                <w:t>222</w:t>
              </w:r>
            </w:ins>
          </w:p>
        </w:tc>
      </w:tr>
      <w:tr w:rsidR="001C3BCC" w:rsidRPr="003771AA" w14:paraId="14086DD4" w14:textId="77777777" w:rsidTr="00EA11D4">
        <w:trPr>
          <w:cantSplit/>
          <w:trHeight w:val="190"/>
          <w:ins w:id="11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A08B99" w14:textId="77777777" w:rsidR="001C3BCC" w:rsidRPr="003771AA" w:rsidRDefault="001C3BCC" w:rsidP="00EA11D4">
            <w:pPr>
              <w:pStyle w:val="tabletext00"/>
              <w:rPr>
                <w:ins w:id="11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8283A" w14:textId="77777777" w:rsidR="001C3BCC" w:rsidRPr="003771AA" w:rsidRDefault="001C3BCC" w:rsidP="00EA11D4">
            <w:pPr>
              <w:pStyle w:val="tabletext00"/>
              <w:jc w:val="center"/>
              <w:rPr>
                <w:ins w:id="1172" w:author="Author"/>
              </w:rPr>
            </w:pPr>
            <w:ins w:id="1173" w:author="Author">
              <w:r w:rsidRPr="003771AA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C0307" w14:textId="77777777" w:rsidR="001C3BCC" w:rsidRPr="003771AA" w:rsidRDefault="001C3BCC" w:rsidP="00EA11D4">
            <w:pPr>
              <w:pStyle w:val="tabletext00"/>
              <w:rPr>
                <w:ins w:id="1174" w:author="Author"/>
              </w:rPr>
            </w:pPr>
            <w:ins w:id="1175" w:author="Author">
              <w:r w:rsidRPr="003771AA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9CE1BC" w14:textId="77777777" w:rsidR="001C3BCC" w:rsidRPr="003771AA" w:rsidRDefault="001C3BCC" w:rsidP="00EA11D4">
            <w:pPr>
              <w:pStyle w:val="tabletext00"/>
              <w:jc w:val="right"/>
              <w:rPr>
                <w:ins w:id="11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CB9FE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177" w:author="Author"/>
              </w:rPr>
            </w:pPr>
            <w:ins w:id="1178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C8372A" w14:textId="77777777" w:rsidR="001C3BCC" w:rsidRPr="003771AA" w:rsidRDefault="001C3BCC" w:rsidP="00EA11D4">
            <w:pPr>
              <w:pStyle w:val="tabletext00"/>
              <w:jc w:val="right"/>
              <w:rPr>
                <w:ins w:id="117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923B1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180" w:author="Author"/>
              </w:rPr>
              <w:pPrChange w:id="1181" w:author="Author">
                <w:pPr>
                  <w:pStyle w:val="tabletext00"/>
                </w:pPr>
              </w:pPrChange>
            </w:pPr>
            <w:ins w:id="1182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DB2A8D" w14:textId="77777777" w:rsidR="001C3BCC" w:rsidRPr="003771AA" w:rsidRDefault="001C3BCC" w:rsidP="00EA11D4">
            <w:pPr>
              <w:pStyle w:val="tabletext00"/>
              <w:jc w:val="right"/>
              <w:rPr>
                <w:ins w:id="1183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FC1041" w14:textId="77777777" w:rsidR="001C3BCC" w:rsidRPr="003771AA" w:rsidRDefault="001C3BCC" w:rsidP="00EA11D4">
            <w:pPr>
              <w:pStyle w:val="tabletext00"/>
              <w:rPr>
                <w:ins w:id="1184" w:author="Author"/>
              </w:rPr>
            </w:pPr>
            <w:ins w:id="1185" w:author="Author">
              <w:r w:rsidRPr="003771AA">
                <w:t>222</w:t>
              </w:r>
            </w:ins>
          </w:p>
        </w:tc>
      </w:tr>
      <w:tr w:rsidR="001C3BCC" w:rsidRPr="003771AA" w14:paraId="6BCB98E3" w14:textId="77777777" w:rsidTr="00EA11D4">
        <w:trPr>
          <w:cantSplit/>
          <w:trHeight w:val="190"/>
          <w:ins w:id="11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6A0AD3" w14:textId="77777777" w:rsidR="001C3BCC" w:rsidRPr="003771AA" w:rsidRDefault="001C3BCC" w:rsidP="00EA11D4">
            <w:pPr>
              <w:pStyle w:val="tabletext00"/>
              <w:rPr>
                <w:ins w:id="11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E0BF4" w14:textId="77777777" w:rsidR="001C3BCC" w:rsidRPr="003771AA" w:rsidRDefault="001C3BCC" w:rsidP="00EA11D4">
            <w:pPr>
              <w:pStyle w:val="tabletext00"/>
              <w:jc w:val="center"/>
              <w:rPr>
                <w:ins w:id="1188" w:author="Author"/>
              </w:rPr>
            </w:pPr>
            <w:ins w:id="1189" w:author="Author">
              <w:r w:rsidRPr="003771AA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D7E89" w14:textId="77777777" w:rsidR="001C3BCC" w:rsidRPr="003771AA" w:rsidRDefault="001C3BCC" w:rsidP="00EA11D4">
            <w:pPr>
              <w:pStyle w:val="tabletext00"/>
              <w:rPr>
                <w:ins w:id="1190" w:author="Author"/>
              </w:rPr>
            </w:pPr>
            <w:ins w:id="1191" w:author="Author">
              <w:r w:rsidRPr="003771AA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3C2105" w14:textId="77777777" w:rsidR="001C3BCC" w:rsidRPr="003771AA" w:rsidRDefault="001C3BCC" w:rsidP="00EA11D4">
            <w:pPr>
              <w:pStyle w:val="tabletext00"/>
              <w:jc w:val="right"/>
              <w:rPr>
                <w:ins w:id="11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B68B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193" w:author="Author"/>
              </w:rPr>
            </w:pPr>
            <w:ins w:id="1194" w:author="Author">
              <w:r w:rsidRPr="003771AA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7D6BFB" w14:textId="77777777" w:rsidR="001C3BCC" w:rsidRPr="003771AA" w:rsidRDefault="001C3BCC" w:rsidP="00EA11D4">
            <w:pPr>
              <w:pStyle w:val="tabletext00"/>
              <w:jc w:val="right"/>
              <w:rPr>
                <w:ins w:id="119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A44FCD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196" w:author="Author"/>
              </w:rPr>
              <w:pPrChange w:id="1197" w:author="Author">
                <w:pPr>
                  <w:pStyle w:val="tabletext00"/>
                </w:pPr>
              </w:pPrChange>
            </w:pPr>
            <w:ins w:id="1198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66096" w14:textId="77777777" w:rsidR="001C3BCC" w:rsidRPr="003771AA" w:rsidRDefault="001C3BCC" w:rsidP="00EA11D4">
            <w:pPr>
              <w:pStyle w:val="tabletext00"/>
              <w:jc w:val="right"/>
              <w:rPr>
                <w:ins w:id="119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430A8" w14:textId="77777777" w:rsidR="001C3BCC" w:rsidRPr="003771AA" w:rsidRDefault="001C3BCC" w:rsidP="00EA11D4">
            <w:pPr>
              <w:pStyle w:val="tabletext00"/>
              <w:rPr>
                <w:ins w:id="1200" w:author="Author"/>
              </w:rPr>
            </w:pPr>
            <w:ins w:id="1201" w:author="Author">
              <w:r w:rsidRPr="003771AA">
                <w:t>251</w:t>
              </w:r>
            </w:ins>
          </w:p>
        </w:tc>
      </w:tr>
      <w:tr w:rsidR="001C3BCC" w:rsidRPr="003771AA" w14:paraId="3EACF15D" w14:textId="77777777" w:rsidTr="00EA11D4">
        <w:trPr>
          <w:cantSplit/>
          <w:trHeight w:val="190"/>
          <w:ins w:id="12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B5200B" w14:textId="77777777" w:rsidR="001C3BCC" w:rsidRPr="003771AA" w:rsidRDefault="001C3BCC" w:rsidP="00EA11D4">
            <w:pPr>
              <w:pStyle w:val="tabletext00"/>
              <w:rPr>
                <w:ins w:id="12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2F45" w14:textId="77777777" w:rsidR="001C3BCC" w:rsidRPr="003771AA" w:rsidRDefault="001C3BCC" w:rsidP="00EA11D4">
            <w:pPr>
              <w:pStyle w:val="tabletext00"/>
              <w:jc w:val="center"/>
              <w:rPr>
                <w:ins w:id="1204" w:author="Author"/>
              </w:rPr>
            </w:pPr>
            <w:ins w:id="1205" w:author="Author">
              <w:r w:rsidRPr="003771AA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14BDA" w14:textId="77777777" w:rsidR="001C3BCC" w:rsidRPr="003771AA" w:rsidRDefault="001C3BCC" w:rsidP="00EA11D4">
            <w:pPr>
              <w:pStyle w:val="tabletext00"/>
              <w:rPr>
                <w:ins w:id="1206" w:author="Author"/>
              </w:rPr>
            </w:pPr>
            <w:ins w:id="1207" w:author="Author">
              <w:r w:rsidRPr="003771AA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779F3E" w14:textId="77777777" w:rsidR="001C3BCC" w:rsidRPr="003771AA" w:rsidRDefault="001C3BCC" w:rsidP="00EA11D4">
            <w:pPr>
              <w:pStyle w:val="tabletext00"/>
              <w:jc w:val="right"/>
              <w:rPr>
                <w:ins w:id="12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4FE70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209" w:author="Author"/>
              </w:rPr>
            </w:pPr>
            <w:ins w:id="1210" w:author="Author">
              <w:r w:rsidRPr="003771AA">
                <w:t>2266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4204A1" w14:textId="77777777" w:rsidR="001C3BCC" w:rsidRPr="003771AA" w:rsidRDefault="001C3BCC" w:rsidP="00EA11D4">
            <w:pPr>
              <w:pStyle w:val="tabletext00"/>
              <w:jc w:val="right"/>
              <w:rPr>
                <w:ins w:id="12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B8443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212" w:author="Author"/>
              </w:rPr>
              <w:pPrChange w:id="1213" w:author="Author">
                <w:pPr>
                  <w:pStyle w:val="tabletext00"/>
                </w:pPr>
              </w:pPrChange>
            </w:pPr>
            <w:ins w:id="1214" w:author="Author">
              <w:r w:rsidRPr="003771AA"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1DE6DD" w14:textId="77777777" w:rsidR="001C3BCC" w:rsidRPr="003771AA" w:rsidRDefault="001C3BCC" w:rsidP="00EA11D4">
            <w:pPr>
              <w:pStyle w:val="tabletext00"/>
              <w:jc w:val="right"/>
              <w:rPr>
                <w:ins w:id="12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EBA45" w14:textId="77777777" w:rsidR="001C3BCC" w:rsidRPr="003771AA" w:rsidRDefault="001C3BCC" w:rsidP="00EA11D4">
            <w:pPr>
              <w:pStyle w:val="tabletext00"/>
              <w:rPr>
                <w:ins w:id="1216" w:author="Author"/>
              </w:rPr>
            </w:pPr>
            <w:ins w:id="1217" w:author="Author">
              <w:r w:rsidRPr="003771AA">
                <w:t>237</w:t>
              </w:r>
            </w:ins>
          </w:p>
        </w:tc>
      </w:tr>
      <w:tr w:rsidR="001C3BCC" w:rsidRPr="003771AA" w14:paraId="798AA413" w14:textId="77777777" w:rsidTr="00EA11D4">
        <w:trPr>
          <w:cantSplit/>
          <w:trHeight w:val="190"/>
          <w:ins w:id="12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B43FD9" w14:textId="77777777" w:rsidR="001C3BCC" w:rsidRPr="003771AA" w:rsidRDefault="001C3BCC" w:rsidP="00EA11D4">
            <w:pPr>
              <w:pStyle w:val="tabletext00"/>
              <w:rPr>
                <w:ins w:id="12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2311D" w14:textId="77777777" w:rsidR="001C3BCC" w:rsidRPr="003771AA" w:rsidRDefault="001C3BCC" w:rsidP="00EA11D4">
            <w:pPr>
              <w:pStyle w:val="tabletext00"/>
              <w:jc w:val="center"/>
              <w:rPr>
                <w:ins w:id="1220" w:author="Author"/>
              </w:rPr>
            </w:pPr>
            <w:ins w:id="1221" w:author="Author">
              <w:r w:rsidRPr="003771AA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F1BC" w14:textId="77777777" w:rsidR="001C3BCC" w:rsidRPr="003771AA" w:rsidRDefault="001C3BCC" w:rsidP="00EA11D4">
            <w:pPr>
              <w:pStyle w:val="tabletext00"/>
              <w:rPr>
                <w:ins w:id="1222" w:author="Author"/>
              </w:rPr>
            </w:pPr>
            <w:ins w:id="1223" w:author="Author">
              <w:r w:rsidRPr="003771AA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A0AF15" w14:textId="77777777" w:rsidR="001C3BCC" w:rsidRPr="003771AA" w:rsidRDefault="001C3BCC" w:rsidP="00EA11D4">
            <w:pPr>
              <w:pStyle w:val="tabletext00"/>
              <w:jc w:val="right"/>
              <w:rPr>
                <w:ins w:id="12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9A727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225" w:author="Author"/>
              </w:rPr>
            </w:pPr>
            <w:ins w:id="1226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3E33A6" w14:textId="77777777" w:rsidR="001C3BCC" w:rsidRPr="003771AA" w:rsidRDefault="001C3BCC" w:rsidP="00EA11D4">
            <w:pPr>
              <w:pStyle w:val="tabletext00"/>
              <w:jc w:val="right"/>
              <w:rPr>
                <w:ins w:id="12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02ECA" w14:textId="77777777" w:rsidR="001C3BCC" w:rsidRPr="003771AA" w:rsidRDefault="001C3BCC" w:rsidP="00EA11D4">
            <w:pPr>
              <w:pStyle w:val="tabletext00"/>
              <w:rPr>
                <w:ins w:id="1228" w:author="Author"/>
              </w:rPr>
            </w:pPr>
            <w:ins w:id="1229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1FD0CD" w14:textId="77777777" w:rsidR="001C3BCC" w:rsidRPr="003771AA" w:rsidRDefault="001C3BCC" w:rsidP="00EA11D4">
            <w:pPr>
              <w:pStyle w:val="tabletext00"/>
              <w:jc w:val="right"/>
              <w:rPr>
                <w:ins w:id="12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A2503" w14:textId="77777777" w:rsidR="001C3BCC" w:rsidRPr="003771AA" w:rsidRDefault="001C3BCC" w:rsidP="00EA11D4">
            <w:pPr>
              <w:pStyle w:val="tabletext00"/>
              <w:rPr>
                <w:ins w:id="1231" w:author="Author"/>
              </w:rPr>
            </w:pPr>
            <w:ins w:id="1232" w:author="Author">
              <w:r w:rsidRPr="003771AA">
                <w:t>212</w:t>
              </w:r>
            </w:ins>
          </w:p>
        </w:tc>
      </w:tr>
      <w:tr w:rsidR="001C3BCC" w:rsidRPr="003771AA" w14:paraId="144E0E49" w14:textId="77777777" w:rsidTr="00EA11D4">
        <w:trPr>
          <w:cantSplit/>
          <w:trHeight w:val="190"/>
          <w:ins w:id="12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C571C0" w14:textId="77777777" w:rsidR="001C3BCC" w:rsidRPr="003771AA" w:rsidRDefault="001C3BCC" w:rsidP="00EA11D4">
            <w:pPr>
              <w:pStyle w:val="tabletext00"/>
              <w:rPr>
                <w:ins w:id="12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9AE89" w14:textId="77777777" w:rsidR="001C3BCC" w:rsidRPr="003771AA" w:rsidRDefault="001C3BCC" w:rsidP="00EA11D4">
            <w:pPr>
              <w:pStyle w:val="tabletext00"/>
              <w:jc w:val="center"/>
              <w:rPr>
                <w:ins w:id="1235" w:author="Author"/>
              </w:rPr>
            </w:pPr>
            <w:ins w:id="1236" w:author="Author">
              <w:r w:rsidRPr="003771AA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AB2A" w14:textId="77777777" w:rsidR="001C3BCC" w:rsidRPr="003771AA" w:rsidRDefault="001C3BCC" w:rsidP="00EA11D4">
            <w:pPr>
              <w:pStyle w:val="tabletext00"/>
              <w:rPr>
                <w:ins w:id="1237" w:author="Author"/>
              </w:rPr>
            </w:pPr>
            <w:ins w:id="1238" w:author="Author">
              <w:r w:rsidRPr="003771AA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84B97" w14:textId="77777777" w:rsidR="001C3BCC" w:rsidRPr="003771AA" w:rsidRDefault="001C3BCC" w:rsidP="00EA11D4">
            <w:pPr>
              <w:pStyle w:val="tabletext00"/>
              <w:jc w:val="right"/>
              <w:rPr>
                <w:ins w:id="12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88B7D2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240" w:author="Author"/>
              </w:rPr>
            </w:pPr>
            <w:ins w:id="1241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0D692" w14:textId="77777777" w:rsidR="001C3BCC" w:rsidRPr="003771AA" w:rsidRDefault="001C3BCC" w:rsidP="00EA11D4">
            <w:pPr>
              <w:pStyle w:val="tabletext00"/>
              <w:jc w:val="right"/>
              <w:rPr>
                <w:ins w:id="12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346C5D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243" w:author="Author"/>
              </w:rPr>
              <w:pPrChange w:id="1244" w:author="Author">
                <w:pPr>
                  <w:pStyle w:val="tabletext00"/>
                </w:pPr>
              </w:pPrChange>
            </w:pPr>
            <w:ins w:id="1245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2E1701" w14:textId="77777777" w:rsidR="001C3BCC" w:rsidRPr="003771AA" w:rsidRDefault="001C3BCC" w:rsidP="00EA11D4">
            <w:pPr>
              <w:pStyle w:val="tabletext00"/>
              <w:jc w:val="right"/>
              <w:rPr>
                <w:ins w:id="124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357ECA" w14:textId="77777777" w:rsidR="001C3BCC" w:rsidRPr="003771AA" w:rsidRDefault="001C3BCC" w:rsidP="00EA11D4">
            <w:pPr>
              <w:pStyle w:val="tabletext00"/>
              <w:rPr>
                <w:ins w:id="1247" w:author="Author"/>
              </w:rPr>
            </w:pPr>
            <w:ins w:id="1248" w:author="Author">
              <w:r w:rsidRPr="003771AA">
                <w:t>248</w:t>
              </w:r>
            </w:ins>
          </w:p>
        </w:tc>
      </w:tr>
      <w:tr w:rsidR="001C3BCC" w:rsidRPr="003771AA" w14:paraId="02E15E29" w14:textId="77777777" w:rsidTr="00EA11D4">
        <w:trPr>
          <w:cantSplit/>
          <w:trHeight w:val="190"/>
          <w:ins w:id="12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86C696" w14:textId="77777777" w:rsidR="001C3BCC" w:rsidRPr="003771AA" w:rsidRDefault="001C3BCC" w:rsidP="00EA11D4">
            <w:pPr>
              <w:pStyle w:val="tabletext00"/>
              <w:rPr>
                <w:ins w:id="1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D2794" w14:textId="77777777" w:rsidR="001C3BCC" w:rsidRPr="003771AA" w:rsidRDefault="001C3BCC" w:rsidP="00EA11D4">
            <w:pPr>
              <w:pStyle w:val="tabletext00"/>
              <w:jc w:val="center"/>
              <w:rPr>
                <w:ins w:id="1251" w:author="Author"/>
              </w:rPr>
            </w:pPr>
            <w:ins w:id="1252" w:author="Author">
              <w:r w:rsidRPr="003771AA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456B9" w14:textId="77777777" w:rsidR="001C3BCC" w:rsidRPr="003771AA" w:rsidRDefault="001C3BCC" w:rsidP="00EA11D4">
            <w:pPr>
              <w:pStyle w:val="tabletext00"/>
              <w:rPr>
                <w:ins w:id="1253" w:author="Author"/>
              </w:rPr>
            </w:pPr>
            <w:ins w:id="1254" w:author="Author">
              <w:r w:rsidRPr="003771AA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5FB7B8" w14:textId="77777777" w:rsidR="001C3BCC" w:rsidRPr="003771AA" w:rsidRDefault="001C3BCC" w:rsidP="00EA11D4">
            <w:pPr>
              <w:pStyle w:val="tabletext00"/>
              <w:jc w:val="right"/>
              <w:rPr>
                <w:ins w:id="12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7F6B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256" w:author="Author"/>
              </w:rPr>
            </w:pPr>
            <w:ins w:id="1257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1BC41" w14:textId="77777777" w:rsidR="001C3BCC" w:rsidRPr="003771AA" w:rsidRDefault="001C3BCC" w:rsidP="00EA11D4">
            <w:pPr>
              <w:pStyle w:val="tabletext00"/>
              <w:jc w:val="right"/>
              <w:rPr>
                <w:ins w:id="125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7FCC4C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259" w:author="Author"/>
              </w:rPr>
              <w:pPrChange w:id="1260" w:author="Author">
                <w:pPr>
                  <w:pStyle w:val="tabletext00"/>
                </w:pPr>
              </w:pPrChange>
            </w:pPr>
            <w:ins w:id="1261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CD72C5" w14:textId="77777777" w:rsidR="001C3BCC" w:rsidRPr="003771AA" w:rsidRDefault="001C3BCC" w:rsidP="00EA11D4">
            <w:pPr>
              <w:pStyle w:val="tabletext00"/>
              <w:jc w:val="right"/>
              <w:rPr>
                <w:ins w:id="1262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8F6CF" w14:textId="77777777" w:rsidR="001C3BCC" w:rsidRPr="003771AA" w:rsidRDefault="001C3BCC" w:rsidP="00EA11D4">
            <w:pPr>
              <w:pStyle w:val="tabletext00"/>
              <w:rPr>
                <w:ins w:id="1263" w:author="Author"/>
              </w:rPr>
            </w:pPr>
            <w:ins w:id="1264" w:author="Author">
              <w:r w:rsidRPr="003771AA">
                <w:t>222</w:t>
              </w:r>
            </w:ins>
          </w:p>
        </w:tc>
      </w:tr>
      <w:tr w:rsidR="001C3BCC" w:rsidRPr="003771AA" w14:paraId="1235AA86" w14:textId="77777777" w:rsidTr="00EA11D4">
        <w:trPr>
          <w:cantSplit/>
          <w:trHeight w:val="190"/>
          <w:ins w:id="12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E60138" w14:textId="77777777" w:rsidR="001C3BCC" w:rsidRPr="003771AA" w:rsidRDefault="001C3BCC" w:rsidP="00EA11D4">
            <w:pPr>
              <w:pStyle w:val="tabletext00"/>
              <w:rPr>
                <w:ins w:id="12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98F47" w14:textId="77777777" w:rsidR="001C3BCC" w:rsidRPr="003771AA" w:rsidRDefault="001C3BCC" w:rsidP="00EA11D4">
            <w:pPr>
              <w:pStyle w:val="tabletext00"/>
              <w:jc w:val="center"/>
              <w:rPr>
                <w:ins w:id="1267" w:author="Author"/>
              </w:rPr>
            </w:pPr>
            <w:ins w:id="1268" w:author="Author">
              <w:r w:rsidRPr="003771AA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A3750" w14:textId="77777777" w:rsidR="001C3BCC" w:rsidRPr="003771AA" w:rsidRDefault="001C3BCC" w:rsidP="00EA11D4">
            <w:pPr>
              <w:pStyle w:val="tabletext00"/>
              <w:rPr>
                <w:ins w:id="1269" w:author="Author"/>
              </w:rPr>
            </w:pPr>
            <w:ins w:id="1270" w:author="Author">
              <w:r w:rsidRPr="003771AA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78CB76" w14:textId="77777777" w:rsidR="001C3BCC" w:rsidRPr="003771AA" w:rsidRDefault="001C3BCC" w:rsidP="00EA11D4">
            <w:pPr>
              <w:pStyle w:val="tabletext00"/>
              <w:jc w:val="right"/>
              <w:rPr>
                <w:ins w:id="12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227B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272" w:author="Author"/>
              </w:rPr>
            </w:pPr>
            <w:ins w:id="1273" w:author="Author">
              <w:r w:rsidRPr="003771AA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5A53A5" w14:textId="77777777" w:rsidR="001C3BCC" w:rsidRPr="003771AA" w:rsidRDefault="001C3BCC" w:rsidP="00EA11D4">
            <w:pPr>
              <w:pStyle w:val="tabletext00"/>
              <w:jc w:val="right"/>
              <w:rPr>
                <w:ins w:id="127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7DBAD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275" w:author="Author"/>
              </w:rPr>
              <w:pPrChange w:id="1276" w:author="Author">
                <w:pPr>
                  <w:pStyle w:val="tabletext00"/>
                </w:pPr>
              </w:pPrChange>
            </w:pPr>
            <w:ins w:id="1277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C3438D" w14:textId="77777777" w:rsidR="001C3BCC" w:rsidRPr="003771AA" w:rsidRDefault="001C3BCC" w:rsidP="00EA11D4">
            <w:pPr>
              <w:pStyle w:val="tabletext00"/>
              <w:jc w:val="right"/>
              <w:rPr>
                <w:ins w:id="1278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371E9" w14:textId="77777777" w:rsidR="001C3BCC" w:rsidRPr="003771AA" w:rsidRDefault="001C3BCC" w:rsidP="00EA11D4">
            <w:pPr>
              <w:pStyle w:val="tabletext00"/>
              <w:rPr>
                <w:ins w:id="1279" w:author="Author"/>
              </w:rPr>
            </w:pPr>
            <w:ins w:id="1280" w:author="Author">
              <w:r w:rsidRPr="003771AA">
                <w:t>266</w:t>
              </w:r>
            </w:ins>
          </w:p>
        </w:tc>
      </w:tr>
      <w:tr w:rsidR="001C3BCC" w:rsidRPr="003771AA" w14:paraId="42C465C9" w14:textId="77777777" w:rsidTr="00EA11D4">
        <w:trPr>
          <w:cantSplit/>
          <w:trHeight w:val="190"/>
          <w:ins w:id="12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DB96F8" w14:textId="77777777" w:rsidR="001C3BCC" w:rsidRPr="003771AA" w:rsidRDefault="001C3BCC" w:rsidP="00EA11D4">
            <w:pPr>
              <w:pStyle w:val="tabletext00"/>
              <w:rPr>
                <w:ins w:id="12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B7C17" w14:textId="77777777" w:rsidR="001C3BCC" w:rsidRPr="003771AA" w:rsidRDefault="001C3BCC" w:rsidP="00EA11D4">
            <w:pPr>
              <w:pStyle w:val="tabletext00"/>
              <w:jc w:val="center"/>
              <w:rPr>
                <w:ins w:id="1283" w:author="Author"/>
              </w:rPr>
            </w:pPr>
            <w:ins w:id="1284" w:author="Author">
              <w:r w:rsidRPr="003771AA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44996" w14:textId="77777777" w:rsidR="001C3BCC" w:rsidRPr="003771AA" w:rsidRDefault="001C3BCC" w:rsidP="00EA11D4">
            <w:pPr>
              <w:pStyle w:val="tabletext00"/>
              <w:rPr>
                <w:ins w:id="1285" w:author="Author"/>
              </w:rPr>
            </w:pPr>
            <w:ins w:id="1286" w:author="Author">
              <w:r w:rsidRPr="003771AA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57C10E" w14:textId="77777777" w:rsidR="001C3BCC" w:rsidRPr="003771AA" w:rsidRDefault="001C3BCC" w:rsidP="00EA11D4">
            <w:pPr>
              <w:pStyle w:val="tabletext00"/>
              <w:jc w:val="right"/>
              <w:rPr>
                <w:ins w:id="12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60D75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288" w:author="Author"/>
              </w:rPr>
            </w:pPr>
            <w:ins w:id="1289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F040A" w14:textId="77777777" w:rsidR="001C3BCC" w:rsidRPr="003771AA" w:rsidRDefault="001C3BCC" w:rsidP="00EA11D4">
            <w:pPr>
              <w:pStyle w:val="tabletext00"/>
              <w:jc w:val="right"/>
              <w:rPr>
                <w:ins w:id="129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AD8DD" w14:textId="77777777" w:rsidR="001C3BCC" w:rsidRPr="003771AA" w:rsidRDefault="001C3BCC" w:rsidP="00EA11D4">
            <w:pPr>
              <w:pStyle w:val="tabletext00"/>
              <w:rPr>
                <w:ins w:id="1291" w:author="Author"/>
              </w:rPr>
            </w:pPr>
            <w:ins w:id="1292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7E58F8" w14:textId="77777777" w:rsidR="001C3BCC" w:rsidRPr="003771AA" w:rsidRDefault="001C3BCC" w:rsidP="00EA11D4">
            <w:pPr>
              <w:pStyle w:val="tabletext00"/>
              <w:jc w:val="right"/>
              <w:rPr>
                <w:ins w:id="1293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281542" w14:textId="77777777" w:rsidR="001C3BCC" w:rsidRPr="003771AA" w:rsidRDefault="001C3BCC" w:rsidP="00EA11D4">
            <w:pPr>
              <w:pStyle w:val="tabletext00"/>
              <w:rPr>
                <w:ins w:id="1294" w:author="Author"/>
              </w:rPr>
            </w:pPr>
            <w:ins w:id="1295" w:author="Author">
              <w:r w:rsidRPr="003771AA">
                <w:t>212</w:t>
              </w:r>
            </w:ins>
          </w:p>
        </w:tc>
      </w:tr>
      <w:tr w:rsidR="001C3BCC" w:rsidRPr="003771AA" w14:paraId="15EDE722" w14:textId="77777777" w:rsidTr="00EA11D4">
        <w:trPr>
          <w:cantSplit/>
          <w:trHeight w:val="190"/>
          <w:ins w:id="12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819D93" w14:textId="77777777" w:rsidR="001C3BCC" w:rsidRPr="003771AA" w:rsidRDefault="001C3BCC" w:rsidP="00EA11D4">
            <w:pPr>
              <w:pStyle w:val="tabletext00"/>
              <w:rPr>
                <w:ins w:id="12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6C3CE" w14:textId="77777777" w:rsidR="001C3BCC" w:rsidRPr="003771AA" w:rsidRDefault="001C3BCC" w:rsidP="00EA11D4">
            <w:pPr>
              <w:pStyle w:val="tabletext00"/>
              <w:jc w:val="center"/>
              <w:rPr>
                <w:ins w:id="1298" w:author="Author"/>
              </w:rPr>
            </w:pPr>
            <w:ins w:id="1299" w:author="Author">
              <w:r w:rsidRPr="003771AA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2808A" w14:textId="77777777" w:rsidR="001C3BCC" w:rsidRPr="003771AA" w:rsidRDefault="001C3BCC" w:rsidP="00EA11D4">
            <w:pPr>
              <w:pStyle w:val="tabletext00"/>
              <w:rPr>
                <w:ins w:id="1300" w:author="Author"/>
              </w:rPr>
            </w:pPr>
            <w:ins w:id="1301" w:author="Author">
              <w:r w:rsidRPr="003771AA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DA0BA4" w14:textId="77777777" w:rsidR="001C3BCC" w:rsidRPr="003771AA" w:rsidRDefault="001C3BCC" w:rsidP="00EA11D4">
            <w:pPr>
              <w:pStyle w:val="tabletext00"/>
              <w:jc w:val="right"/>
              <w:rPr>
                <w:ins w:id="13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D86CB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303" w:author="Author"/>
              </w:rPr>
            </w:pPr>
            <w:ins w:id="1304" w:author="Author">
              <w:r w:rsidRPr="003771AA"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28E905" w14:textId="77777777" w:rsidR="001C3BCC" w:rsidRPr="003771AA" w:rsidRDefault="001C3BCC" w:rsidP="00EA11D4">
            <w:pPr>
              <w:pStyle w:val="tabletext00"/>
              <w:jc w:val="right"/>
              <w:rPr>
                <w:ins w:id="130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04567" w14:textId="77777777" w:rsidR="001C3BCC" w:rsidRPr="003771AA" w:rsidRDefault="001C3BCC" w:rsidP="00EA11D4">
            <w:pPr>
              <w:pStyle w:val="tabletext00"/>
              <w:rPr>
                <w:ins w:id="1306" w:author="Author"/>
              </w:rPr>
            </w:pPr>
            <w:ins w:id="1307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F33910" w14:textId="77777777" w:rsidR="001C3BCC" w:rsidRPr="003771AA" w:rsidRDefault="001C3BCC" w:rsidP="00EA11D4">
            <w:pPr>
              <w:pStyle w:val="tabletext00"/>
              <w:jc w:val="right"/>
              <w:rPr>
                <w:ins w:id="1308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E100F1" w14:textId="77777777" w:rsidR="001C3BCC" w:rsidRPr="003771AA" w:rsidRDefault="001C3BCC" w:rsidP="00EA11D4">
            <w:pPr>
              <w:pStyle w:val="tabletext00"/>
              <w:rPr>
                <w:ins w:id="1309" w:author="Author"/>
              </w:rPr>
            </w:pPr>
            <w:ins w:id="1310" w:author="Author">
              <w:r w:rsidRPr="003771AA">
                <w:t>212</w:t>
              </w:r>
            </w:ins>
          </w:p>
        </w:tc>
      </w:tr>
      <w:tr w:rsidR="001C3BCC" w:rsidRPr="003771AA" w14:paraId="72B7C268" w14:textId="77777777" w:rsidTr="00EA11D4">
        <w:trPr>
          <w:cantSplit/>
          <w:trHeight w:val="190"/>
          <w:ins w:id="13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C8C510" w14:textId="77777777" w:rsidR="001C3BCC" w:rsidRPr="003771AA" w:rsidRDefault="001C3BCC" w:rsidP="00EA11D4">
            <w:pPr>
              <w:pStyle w:val="tabletext00"/>
              <w:rPr>
                <w:ins w:id="13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CDC1D" w14:textId="77777777" w:rsidR="001C3BCC" w:rsidRPr="003771AA" w:rsidRDefault="001C3BCC" w:rsidP="00EA11D4">
            <w:pPr>
              <w:pStyle w:val="tabletext00"/>
              <w:jc w:val="center"/>
              <w:rPr>
                <w:ins w:id="1313" w:author="Author"/>
              </w:rPr>
            </w:pPr>
            <w:ins w:id="1314" w:author="Author">
              <w:r w:rsidRPr="003771AA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5348D" w14:textId="77777777" w:rsidR="001C3BCC" w:rsidRPr="003771AA" w:rsidRDefault="001C3BCC" w:rsidP="00EA11D4">
            <w:pPr>
              <w:pStyle w:val="tabletext00"/>
              <w:rPr>
                <w:ins w:id="1315" w:author="Author"/>
              </w:rPr>
            </w:pPr>
            <w:ins w:id="1316" w:author="Author">
              <w:r w:rsidRPr="003771AA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DF445" w14:textId="77777777" w:rsidR="001C3BCC" w:rsidRPr="003771AA" w:rsidRDefault="001C3BCC" w:rsidP="00EA11D4">
            <w:pPr>
              <w:pStyle w:val="tabletext00"/>
              <w:jc w:val="right"/>
              <w:rPr>
                <w:ins w:id="13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0B60A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318" w:author="Author"/>
              </w:rPr>
            </w:pPr>
            <w:ins w:id="1319" w:author="Author">
              <w:r w:rsidRPr="003771AA">
                <w:t>2370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744F3D" w14:textId="77777777" w:rsidR="001C3BCC" w:rsidRPr="003771AA" w:rsidRDefault="001C3BCC" w:rsidP="00EA11D4">
            <w:pPr>
              <w:pStyle w:val="tabletext00"/>
              <w:jc w:val="right"/>
              <w:rPr>
                <w:ins w:id="132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0941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321" w:author="Author"/>
              </w:rPr>
              <w:pPrChange w:id="1322" w:author="Author">
                <w:pPr>
                  <w:pStyle w:val="tabletext00"/>
                </w:pPr>
              </w:pPrChange>
            </w:pPr>
            <w:ins w:id="1323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0D9097" w14:textId="77777777" w:rsidR="001C3BCC" w:rsidRPr="003771AA" w:rsidRDefault="001C3BCC" w:rsidP="00EA11D4">
            <w:pPr>
              <w:pStyle w:val="tabletext00"/>
              <w:jc w:val="right"/>
              <w:rPr>
                <w:ins w:id="132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70DC14" w14:textId="77777777" w:rsidR="001C3BCC" w:rsidRPr="003771AA" w:rsidRDefault="001C3BCC" w:rsidP="00EA11D4">
            <w:pPr>
              <w:pStyle w:val="tabletext00"/>
              <w:rPr>
                <w:ins w:id="1325" w:author="Author"/>
              </w:rPr>
            </w:pPr>
            <w:ins w:id="1326" w:author="Author">
              <w:r w:rsidRPr="003771AA">
                <w:t>324</w:t>
              </w:r>
            </w:ins>
          </w:p>
        </w:tc>
      </w:tr>
      <w:tr w:rsidR="001C3BCC" w:rsidRPr="003771AA" w14:paraId="5CA50B49" w14:textId="77777777" w:rsidTr="00EA11D4">
        <w:trPr>
          <w:cantSplit/>
          <w:trHeight w:val="190"/>
          <w:ins w:id="1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A9F324" w14:textId="77777777" w:rsidR="001C3BCC" w:rsidRPr="003771AA" w:rsidRDefault="001C3BCC" w:rsidP="00EA11D4">
            <w:pPr>
              <w:pStyle w:val="tabletext00"/>
              <w:rPr>
                <w:ins w:id="13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15A29" w14:textId="77777777" w:rsidR="001C3BCC" w:rsidRPr="003771AA" w:rsidRDefault="001C3BCC" w:rsidP="00EA11D4">
            <w:pPr>
              <w:pStyle w:val="tabletext00"/>
              <w:jc w:val="center"/>
              <w:rPr>
                <w:ins w:id="1329" w:author="Author"/>
              </w:rPr>
            </w:pPr>
            <w:ins w:id="1330" w:author="Author">
              <w:r w:rsidRPr="003771AA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CA591" w14:textId="77777777" w:rsidR="001C3BCC" w:rsidRPr="003771AA" w:rsidRDefault="001C3BCC" w:rsidP="00EA11D4">
            <w:pPr>
              <w:pStyle w:val="tabletext00"/>
              <w:rPr>
                <w:ins w:id="1331" w:author="Author"/>
              </w:rPr>
            </w:pPr>
            <w:ins w:id="1332" w:author="Author">
              <w:r w:rsidRPr="003771AA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8A13D" w14:textId="77777777" w:rsidR="001C3BCC" w:rsidRPr="003771AA" w:rsidRDefault="001C3BCC" w:rsidP="00EA11D4">
            <w:pPr>
              <w:pStyle w:val="tabletext00"/>
              <w:jc w:val="right"/>
              <w:rPr>
                <w:ins w:id="13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E7AC7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334" w:author="Author"/>
              </w:rPr>
            </w:pPr>
            <w:ins w:id="1335" w:author="Author">
              <w:r w:rsidRPr="003771AA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48E10F" w14:textId="77777777" w:rsidR="001C3BCC" w:rsidRPr="003771AA" w:rsidRDefault="001C3BCC" w:rsidP="00EA11D4">
            <w:pPr>
              <w:pStyle w:val="tabletext00"/>
              <w:jc w:val="right"/>
              <w:rPr>
                <w:ins w:id="13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EEE233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337" w:author="Author"/>
              </w:rPr>
              <w:pPrChange w:id="1338" w:author="Author">
                <w:pPr>
                  <w:pStyle w:val="tabletext00"/>
                </w:pPr>
              </w:pPrChange>
            </w:pPr>
            <w:ins w:id="1339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68B1FD" w14:textId="77777777" w:rsidR="001C3BCC" w:rsidRPr="003771AA" w:rsidRDefault="001C3BCC" w:rsidP="00EA11D4">
            <w:pPr>
              <w:pStyle w:val="tabletext00"/>
              <w:jc w:val="right"/>
              <w:rPr>
                <w:ins w:id="134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13398" w14:textId="77777777" w:rsidR="001C3BCC" w:rsidRPr="003771AA" w:rsidRDefault="001C3BCC" w:rsidP="00EA11D4">
            <w:pPr>
              <w:pStyle w:val="tabletext00"/>
              <w:rPr>
                <w:ins w:id="1341" w:author="Author"/>
              </w:rPr>
            </w:pPr>
            <w:ins w:id="1342" w:author="Author">
              <w:r w:rsidRPr="003771AA">
                <w:t>267</w:t>
              </w:r>
            </w:ins>
          </w:p>
        </w:tc>
      </w:tr>
      <w:tr w:rsidR="001C3BCC" w:rsidRPr="003771AA" w14:paraId="1EAFB68A" w14:textId="77777777" w:rsidTr="00EA11D4">
        <w:trPr>
          <w:cantSplit/>
          <w:trHeight w:val="190"/>
          <w:ins w:id="1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AECAC8" w14:textId="77777777" w:rsidR="001C3BCC" w:rsidRPr="003771AA" w:rsidRDefault="001C3BCC" w:rsidP="00EA11D4">
            <w:pPr>
              <w:pStyle w:val="tabletext00"/>
              <w:rPr>
                <w:ins w:id="1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63DA3" w14:textId="77777777" w:rsidR="001C3BCC" w:rsidRPr="003771AA" w:rsidRDefault="001C3BCC" w:rsidP="00EA11D4">
            <w:pPr>
              <w:pStyle w:val="tabletext00"/>
              <w:jc w:val="center"/>
              <w:rPr>
                <w:ins w:id="1345" w:author="Author"/>
              </w:rPr>
            </w:pPr>
            <w:ins w:id="1346" w:author="Author">
              <w:r w:rsidRPr="003771AA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76E07" w14:textId="77777777" w:rsidR="001C3BCC" w:rsidRPr="003771AA" w:rsidRDefault="001C3BCC" w:rsidP="00EA11D4">
            <w:pPr>
              <w:pStyle w:val="tabletext00"/>
              <w:rPr>
                <w:ins w:id="1347" w:author="Author"/>
              </w:rPr>
            </w:pPr>
            <w:ins w:id="1348" w:author="Author">
              <w:r w:rsidRPr="003771AA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64FE40" w14:textId="77777777" w:rsidR="001C3BCC" w:rsidRPr="003771AA" w:rsidRDefault="001C3BCC" w:rsidP="00EA11D4">
            <w:pPr>
              <w:pStyle w:val="tabletext00"/>
              <w:jc w:val="right"/>
              <w:rPr>
                <w:ins w:id="13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AB2E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350" w:author="Author"/>
              </w:rPr>
            </w:pPr>
            <w:ins w:id="1351" w:author="Author">
              <w:r w:rsidRPr="003771AA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2DC646" w14:textId="77777777" w:rsidR="001C3BCC" w:rsidRPr="003771AA" w:rsidRDefault="001C3BCC" w:rsidP="00EA11D4">
            <w:pPr>
              <w:pStyle w:val="tabletext00"/>
              <w:jc w:val="right"/>
              <w:rPr>
                <w:ins w:id="13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1C1F0E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353" w:author="Author"/>
              </w:rPr>
              <w:pPrChange w:id="1354" w:author="Author">
                <w:pPr>
                  <w:pStyle w:val="tabletext00"/>
                </w:pPr>
              </w:pPrChange>
            </w:pPr>
            <w:ins w:id="1355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E03BB2" w14:textId="77777777" w:rsidR="001C3BCC" w:rsidRPr="003771AA" w:rsidRDefault="001C3BCC" w:rsidP="00EA11D4">
            <w:pPr>
              <w:pStyle w:val="tabletext00"/>
              <w:jc w:val="right"/>
              <w:rPr>
                <w:ins w:id="135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EECD0" w14:textId="77777777" w:rsidR="001C3BCC" w:rsidRPr="003771AA" w:rsidRDefault="001C3BCC" w:rsidP="00EA11D4">
            <w:pPr>
              <w:pStyle w:val="tabletext00"/>
              <w:rPr>
                <w:ins w:id="1357" w:author="Author"/>
              </w:rPr>
            </w:pPr>
            <w:ins w:id="1358" w:author="Author">
              <w:r w:rsidRPr="003771AA">
                <w:t>222</w:t>
              </w:r>
            </w:ins>
          </w:p>
        </w:tc>
      </w:tr>
      <w:tr w:rsidR="001C3BCC" w:rsidRPr="003771AA" w14:paraId="0960F945" w14:textId="77777777" w:rsidTr="00EA11D4">
        <w:trPr>
          <w:cantSplit/>
          <w:trHeight w:val="190"/>
          <w:ins w:id="1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FA90D7" w14:textId="77777777" w:rsidR="001C3BCC" w:rsidRPr="003771AA" w:rsidRDefault="001C3BCC" w:rsidP="00EA11D4">
            <w:pPr>
              <w:pStyle w:val="tabletext00"/>
              <w:rPr>
                <w:ins w:id="1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3779A" w14:textId="77777777" w:rsidR="001C3BCC" w:rsidRPr="003771AA" w:rsidRDefault="001C3BCC" w:rsidP="00EA11D4">
            <w:pPr>
              <w:pStyle w:val="tabletext00"/>
              <w:jc w:val="center"/>
              <w:rPr>
                <w:ins w:id="1361" w:author="Author"/>
              </w:rPr>
            </w:pPr>
            <w:ins w:id="1362" w:author="Author">
              <w:r w:rsidRPr="003771AA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00D37" w14:textId="77777777" w:rsidR="001C3BCC" w:rsidRPr="003771AA" w:rsidRDefault="001C3BCC" w:rsidP="00EA11D4">
            <w:pPr>
              <w:pStyle w:val="tabletext00"/>
              <w:rPr>
                <w:ins w:id="1363" w:author="Author"/>
              </w:rPr>
            </w:pPr>
            <w:ins w:id="1364" w:author="Author">
              <w:r w:rsidRPr="003771AA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E7A849" w14:textId="77777777" w:rsidR="001C3BCC" w:rsidRPr="003771AA" w:rsidRDefault="001C3BCC" w:rsidP="00EA11D4">
            <w:pPr>
              <w:pStyle w:val="tabletext00"/>
              <w:jc w:val="right"/>
              <w:rPr>
                <w:ins w:id="13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FBFE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366" w:author="Author"/>
              </w:rPr>
            </w:pPr>
            <w:ins w:id="1367" w:author="Author">
              <w:r w:rsidRPr="003771AA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E2C4E8" w14:textId="77777777" w:rsidR="001C3BCC" w:rsidRPr="003771AA" w:rsidRDefault="001C3BCC" w:rsidP="00EA11D4">
            <w:pPr>
              <w:pStyle w:val="tabletext00"/>
              <w:jc w:val="right"/>
              <w:rPr>
                <w:ins w:id="136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A8E201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369" w:author="Author"/>
              </w:rPr>
              <w:pPrChange w:id="1370" w:author="Author">
                <w:pPr>
                  <w:pStyle w:val="tabletext00"/>
                </w:pPr>
              </w:pPrChange>
            </w:pPr>
            <w:ins w:id="1371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F32584" w14:textId="77777777" w:rsidR="001C3BCC" w:rsidRPr="003771AA" w:rsidRDefault="001C3BCC" w:rsidP="00EA11D4">
            <w:pPr>
              <w:pStyle w:val="tabletext00"/>
              <w:jc w:val="right"/>
              <w:rPr>
                <w:ins w:id="1372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31B0A" w14:textId="77777777" w:rsidR="001C3BCC" w:rsidRPr="003771AA" w:rsidRDefault="001C3BCC" w:rsidP="00EA11D4">
            <w:pPr>
              <w:pStyle w:val="tabletext00"/>
              <w:rPr>
                <w:ins w:id="1373" w:author="Author"/>
              </w:rPr>
            </w:pPr>
            <w:ins w:id="1374" w:author="Author">
              <w:r w:rsidRPr="003771AA">
                <w:t>266</w:t>
              </w:r>
            </w:ins>
          </w:p>
        </w:tc>
      </w:tr>
      <w:tr w:rsidR="001C3BCC" w:rsidRPr="003771AA" w14:paraId="7EA135E4" w14:textId="77777777" w:rsidTr="00EA11D4">
        <w:trPr>
          <w:cantSplit/>
          <w:trHeight w:val="190"/>
          <w:ins w:id="13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478D1A" w14:textId="77777777" w:rsidR="001C3BCC" w:rsidRPr="003771AA" w:rsidRDefault="001C3BCC" w:rsidP="00EA11D4">
            <w:pPr>
              <w:pStyle w:val="tabletext00"/>
              <w:rPr>
                <w:ins w:id="13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D1D44" w14:textId="77777777" w:rsidR="001C3BCC" w:rsidRPr="003771AA" w:rsidRDefault="001C3BCC" w:rsidP="00EA11D4">
            <w:pPr>
              <w:pStyle w:val="tabletext00"/>
              <w:jc w:val="center"/>
              <w:rPr>
                <w:ins w:id="1377" w:author="Author"/>
              </w:rPr>
            </w:pPr>
            <w:ins w:id="1378" w:author="Author">
              <w:r w:rsidRPr="003771AA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86A68" w14:textId="77777777" w:rsidR="001C3BCC" w:rsidRPr="003771AA" w:rsidRDefault="001C3BCC" w:rsidP="00EA11D4">
            <w:pPr>
              <w:pStyle w:val="tabletext00"/>
              <w:rPr>
                <w:ins w:id="1379" w:author="Author"/>
              </w:rPr>
            </w:pPr>
            <w:ins w:id="1380" w:author="Author">
              <w:r w:rsidRPr="003771AA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F6F42B" w14:textId="77777777" w:rsidR="001C3BCC" w:rsidRPr="003771AA" w:rsidRDefault="001C3BCC" w:rsidP="00EA11D4">
            <w:pPr>
              <w:pStyle w:val="tabletext00"/>
              <w:jc w:val="right"/>
              <w:rPr>
                <w:ins w:id="13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1EE0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382" w:author="Author"/>
              </w:rPr>
            </w:pPr>
            <w:ins w:id="1383" w:author="Author">
              <w:r w:rsidRPr="003771AA">
                <w:t>2370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15B5FF" w14:textId="77777777" w:rsidR="001C3BCC" w:rsidRPr="003771AA" w:rsidRDefault="001C3BCC" w:rsidP="00EA11D4">
            <w:pPr>
              <w:pStyle w:val="tabletext00"/>
              <w:jc w:val="right"/>
              <w:rPr>
                <w:ins w:id="138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3D29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385" w:author="Author"/>
              </w:rPr>
              <w:pPrChange w:id="1386" w:author="Author">
                <w:pPr>
                  <w:pStyle w:val="tabletext00"/>
                </w:pPr>
              </w:pPrChange>
            </w:pPr>
            <w:ins w:id="1387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E3250E" w14:textId="77777777" w:rsidR="001C3BCC" w:rsidRPr="003771AA" w:rsidRDefault="001C3BCC" w:rsidP="00EA11D4">
            <w:pPr>
              <w:pStyle w:val="tabletext00"/>
              <w:jc w:val="right"/>
              <w:rPr>
                <w:ins w:id="1388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114C19" w14:textId="77777777" w:rsidR="001C3BCC" w:rsidRPr="003771AA" w:rsidRDefault="001C3BCC" w:rsidP="00EA11D4">
            <w:pPr>
              <w:pStyle w:val="tabletext00"/>
              <w:rPr>
                <w:ins w:id="1389" w:author="Author"/>
              </w:rPr>
            </w:pPr>
            <w:ins w:id="1390" w:author="Author">
              <w:r w:rsidRPr="003771AA">
                <w:t>324</w:t>
              </w:r>
            </w:ins>
          </w:p>
        </w:tc>
      </w:tr>
      <w:tr w:rsidR="001C3BCC" w:rsidRPr="003771AA" w14:paraId="7E3FEED1" w14:textId="77777777" w:rsidTr="00EA11D4">
        <w:trPr>
          <w:cantSplit/>
          <w:trHeight w:val="190"/>
          <w:ins w:id="13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9D71BB" w14:textId="77777777" w:rsidR="001C3BCC" w:rsidRPr="003771AA" w:rsidRDefault="001C3BCC" w:rsidP="00EA11D4">
            <w:pPr>
              <w:pStyle w:val="tabletext00"/>
              <w:rPr>
                <w:ins w:id="13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0B6D2" w14:textId="77777777" w:rsidR="001C3BCC" w:rsidRPr="003771AA" w:rsidRDefault="001C3BCC" w:rsidP="00EA11D4">
            <w:pPr>
              <w:pStyle w:val="tabletext00"/>
              <w:jc w:val="center"/>
              <w:rPr>
                <w:ins w:id="1393" w:author="Author"/>
              </w:rPr>
            </w:pPr>
            <w:ins w:id="1394" w:author="Author">
              <w:r w:rsidRPr="003771AA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96B8" w14:textId="77777777" w:rsidR="001C3BCC" w:rsidRPr="003771AA" w:rsidRDefault="001C3BCC" w:rsidP="00EA11D4">
            <w:pPr>
              <w:pStyle w:val="tabletext00"/>
              <w:rPr>
                <w:ins w:id="1395" w:author="Author"/>
              </w:rPr>
            </w:pPr>
            <w:ins w:id="1396" w:author="Author">
              <w:r w:rsidRPr="003771AA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2CD135" w14:textId="77777777" w:rsidR="001C3BCC" w:rsidRPr="003771AA" w:rsidRDefault="001C3BCC" w:rsidP="00EA11D4">
            <w:pPr>
              <w:pStyle w:val="tabletext00"/>
              <w:jc w:val="right"/>
              <w:rPr>
                <w:ins w:id="13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2B938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398" w:author="Author"/>
              </w:rPr>
            </w:pPr>
            <w:ins w:id="1399" w:author="Author">
              <w:r w:rsidRPr="003771AA">
                <w:t>1550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686074" w14:textId="77777777" w:rsidR="001C3BCC" w:rsidRPr="003771AA" w:rsidRDefault="001C3BCC" w:rsidP="00EA11D4">
            <w:pPr>
              <w:pStyle w:val="tabletext00"/>
              <w:jc w:val="right"/>
              <w:rPr>
                <w:ins w:id="140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490413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401" w:author="Author"/>
              </w:rPr>
              <w:pPrChange w:id="1402" w:author="Author">
                <w:pPr>
                  <w:pStyle w:val="tabletext00"/>
                </w:pPr>
              </w:pPrChange>
            </w:pPr>
            <w:ins w:id="1403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2E471C" w14:textId="77777777" w:rsidR="001C3BCC" w:rsidRPr="003771AA" w:rsidRDefault="001C3BCC" w:rsidP="00EA11D4">
            <w:pPr>
              <w:pStyle w:val="tabletext00"/>
              <w:jc w:val="right"/>
              <w:rPr>
                <w:ins w:id="140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AE0D3" w14:textId="77777777" w:rsidR="001C3BCC" w:rsidRPr="003771AA" w:rsidRDefault="001C3BCC" w:rsidP="00EA11D4">
            <w:pPr>
              <w:pStyle w:val="tabletext00"/>
              <w:rPr>
                <w:ins w:id="1405" w:author="Author"/>
              </w:rPr>
            </w:pPr>
            <w:ins w:id="1406" w:author="Author">
              <w:r w:rsidRPr="003771AA">
                <w:t>248</w:t>
              </w:r>
            </w:ins>
          </w:p>
        </w:tc>
      </w:tr>
      <w:tr w:rsidR="001C3BCC" w:rsidRPr="003771AA" w14:paraId="00456BB4" w14:textId="77777777" w:rsidTr="00EA11D4">
        <w:trPr>
          <w:cantSplit/>
          <w:trHeight w:val="190"/>
          <w:ins w:id="14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B9C4FA" w14:textId="77777777" w:rsidR="001C3BCC" w:rsidRPr="003771AA" w:rsidRDefault="001C3BCC" w:rsidP="00EA11D4">
            <w:pPr>
              <w:pStyle w:val="tabletext00"/>
              <w:rPr>
                <w:ins w:id="14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6B12A" w14:textId="77777777" w:rsidR="001C3BCC" w:rsidRPr="003771AA" w:rsidRDefault="001C3BCC" w:rsidP="00EA11D4">
            <w:pPr>
              <w:pStyle w:val="tabletext00"/>
              <w:jc w:val="center"/>
              <w:rPr>
                <w:ins w:id="1409" w:author="Author"/>
              </w:rPr>
            </w:pPr>
            <w:ins w:id="1410" w:author="Author">
              <w:r w:rsidRPr="003771AA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78C52" w14:textId="77777777" w:rsidR="001C3BCC" w:rsidRPr="003771AA" w:rsidRDefault="001C3BCC" w:rsidP="00EA11D4">
            <w:pPr>
              <w:pStyle w:val="tabletext00"/>
              <w:rPr>
                <w:ins w:id="1411" w:author="Author"/>
              </w:rPr>
            </w:pPr>
            <w:ins w:id="1412" w:author="Author">
              <w:r w:rsidRPr="003771AA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1F0D91" w14:textId="77777777" w:rsidR="001C3BCC" w:rsidRPr="003771AA" w:rsidRDefault="001C3BCC" w:rsidP="00EA11D4">
            <w:pPr>
              <w:pStyle w:val="tabletext00"/>
              <w:jc w:val="right"/>
              <w:rPr>
                <w:ins w:id="14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83D1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414" w:author="Author"/>
              </w:rPr>
            </w:pPr>
            <w:ins w:id="1415" w:author="Author">
              <w:r w:rsidRPr="003771AA">
                <w:t>2418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2D0EF2" w14:textId="77777777" w:rsidR="001C3BCC" w:rsidRPr="003771AA" w:rsidRDefault="001C3BCC" w:rsidP="00EA11D4">
            <w:pPr>
              <w:pStyle w:val="tabletext00"/>
              <w:jc w:val="right"/>
              <w:rPr>
                <w:ins w:id="14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A34777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417" w:author="Author"/>
              </w:rPr>
              <w:pPrChange w:id="1418" w:author="Author">
                <w:pPr>
                  <w:pStyle w:val="tabletext00"/>
                </w:pPr>
              </w:pPrChange>
            </w:pPr>
            <w:ins w:id="1419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F942C6" w14:textId="77777777" w:rsidR="001C3BCC" w:rsidRPr="003771AA" w:rsidRDefault="001C3BCC" w:rsidP="00EA11D4">
            <w:pPr>
              <w:pStyle w:val="tabletext00"/>
              <w:jc w:val="right"/>
              <w:rPr>
                <w:ins w:id="142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375A7" w14:textId="77777777" w:rsidR="001C3BCC" w:rsidRPr="003771AA" w:rsidRDefault="001C3BCC" w:rsidP="00EA11D4">
            <w:pPr>
              <w:pStyle w:val="tabletext00"/>
              <w:rPr>
                <w:ins w:id="1421" w:author="Author"/>
              </w:rPr>
            </w:pPr>
            <w:ins w:id="1422" w:author="Author">
              <w:r w:rsidRPr="003771AA">
                <w:t>335</w:t>
              </w:r>
            </w:ins>
          </w:p>
        </w:tc>
      </w:tr>
      <w:tr w:rsidR="001C3BCC" w:rsidRPr="003771AA" w14:paraId="37BEFC9C" w14:textId="77777777" w:rsidTr="00EA11D4">
        <w:trPr>
          <w:cantSplit/>
          <w:trHeight w:val="190"/>
          <w:ins w:id="14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417850" w14:textId="77777777" w:rsidR="001C3BCC" w:rsidRPr="003771AA" w:rsidRDefault="001C3BCC" w:rsidP="00EA11D4">
            <w:pPr>
              <w:pStyle w:val="tabletext00"/>
              <w:rPr>
                <w:ins w:id="14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15714" w14:textId="77777777" w:rsidR="001C3BCC" w:rsidRPr="003771AA" w:rsidRDefault="001C3BCC" w:rsidP="00EA11D4">
            <w:pPr>
              <w:pStyle w:val="tabletext00"/>
              <w:jc w:val="center"/>
              <w:rPr>
                <w:ins w:id="1425" w:author="Author"/>
              </w:rPr>
            </w:pPr>
            <w:ins w:id="1426" w:author="Author">
              <w:r w:rsidRPr="003771AA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65D17" w14:textId="77777777" w:rsidR="001C3BCC" w:rsidRPr="003771AA" w:rsidRDefault="001C3BCC" w:rsidP="00EA11D4">
            <w:pPr>
              <w:pStyle w:val="tabletext00"/>
              <w:rPr>
                <w:ins w:id="1427" w:author="Author"/>
              </w:rPr>
            </w:pPr>
            <w:ins w:id="1428" w:author="Author">
              <w:r w:rsidRPr="003771AA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0E1634" w14:textId="77777777" w:rsidR="001C3BCC" w:rsidRPr="003771AA" w:rsidRDefault="001C3BCC" w:rsidP="00EA11D4">
            <w:pPr>
              <w:pStyle w:val="tabletext00"/>
              <w:jc w:val="right"/>
              <w:rPr>
                <w:ins w:id="14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6BF20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430" w:author="Author"/>
              </w:rPr>
            </w:pPr>
            <w:ins w:id="1431" w:author="Author">
              <w:r w:rsidRPr="003771AA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8F20BE" w14:textId="77777777" w:rsidR="001C3BCC" w:rsidRPr="003771AA" w:rsidRDefault="001C3BCC" w:rsidP="00EA11D4">
            <w:pPr>
              <w:pStyle w:val="tabletext00"/>
              <w:jc w:val="right"/>
              <w:rPr>
                <w:ins w:id="14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E7E513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433" w:author="Author"/>
              </w:rPr>
              <w:pPrChange w:id="1434" w:author="Author">
                <w:pPr>
                  <w:pStyle w:val="tabletext00"/>
                </w:pPr>
              </w:pPrChange>
            </w:pPr>
            <w:ins w:id="1435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4BF1C0" w14:textId="77777777" w:rsidR="001C3BCC" w:rsidRPr="003771AA" w:rsidRDefault="001C3BCC" w:rsidP="00EA11D4">
            <w:pPr>
              <w:pStyle w:val="tabletext00"/>
              <w:jc w:val="right"/>
              <w:rPr>
                <w:ins w:id="143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64983" w14:textId="77777777" w:rsidR="001C3BCC" w:rsidRPr="003771AA" w:rsidRDefault="001C3BCC" w:rsidP="00EA11D4">
            <w:pPr>
              <w:pStyle w:val="tabletext00"/>
              <w:rPr>
                <w:ins w:id="1437" w:author="Author"/>
              </w:rPr>
            </w:pPr>
            <w:ins w:id="1438" w:author="Author">
              <w:r w:rsidRPr="003771AA">
                <w:t>275</w:t>
              </w:r>
            </w:ins>
          </w:p>
        </w:tc>
      </w:tr>
      <w:tr w:rsidR="001C3BCC" w:rsidRPr="003771AA" w14:paraId="1B7826A5" w14:textId="77777777" w:rsidTr="00EA11D4">
        <w:trPr>
          <w:cantSplit/>
          <w:trHeight w:val="190"/>
          <w:ins w:id="14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EDB43B" w14:textId="77777777" w:rsidR="001C3BCC" w:rsidRPr="003771AA" w:rsidRDefault="001C3BCC" w:rsidP="00EA11D4">
            <w:pPr>
              <w:pStyle w:val="tabletext00"/>
              <w:rPr>
                <w:ins w:id="14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800D2" w14:textId="77777777" w:rsidR="001C3BCC" w:rsidRPr="003771AA" w:rsidRDefault="001C3BCC" w:rsidP="00EA11D4">
            <w:pPr>
              <w:pStyle w:val="tabletext00"/>
              <w:jc w:val="center"/>
              <w:rPr>
                <w:ins w:id="1441" w:author="Author"/>
              </w:rPr>
            </w:pPr>
            <w:ins w:id="1442" w:author="Author">
              <w:r w:rsidRPr="003771AA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43367" w14:textId="77777777" w:rsidR="001C3BCC" w:rsidRPr="003771AA" w:rsidRDefault="001C3BCC" w:rsidP="00EA11D4">
            <w:pPr>
              <w:pStyle w:val="tabletext00"/>
              <w:rPr>
                <w:ins w:id="1443" w:author="Author"/>
              </w:rPr>
            </w:pPr>
            <w:ins w:id="1444" w:author="Author">
              <w:r w:rsidRPr="003771AA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2502AF" w14:textId="77777777" w:rsidR="001C3BCC" w:rsidRPr="003771AA" w:rsidRDefault="001C3BCC" w:rsidP="00EA11D4">
            <w:pPr>
              <w:pStyle w:val="tabletext00"/>
              <w:jc w:val="right"/>
              <w:rPr>
                <w:ins w:id="144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E4CE9E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446" w:author="Author"/>
              </w:rPr>
            </w:pPr>
            <w:ins w:id="1447" w:author="Author">
              <w:r w:rsidRPr="003771AA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D72B1D" w14:textId="77777777" w:rsidR="001C3BCC" w:rsidRPr="003771AA" w:rsidRDefault="001C3BCC" w:rsidP="00EA11D4">
            <w:pPr>
              <w:pStyle w:val="tabletext00"/>
              <w:jc w:val="right"/>
              <w:rPr>
                <w:ins w:id="144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9DB55A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449" w:author="Author"/>
              </w:rPr>
              <w:pPrChange w:id="1450" w:author="Author">
                <w:pPr>
                  <w:pStyle w:val="tabletext00"/>
                </w:pPr>
              </w:pPrChange>
            </w:pPr>
            <w:ins w:id="1451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4311EA" w14:textId="77777777" w:rsidR="001C3BCC" w:rsidRPr="003771AA" w:rsidRDefault="001C3BCC" w:rsidP="00EA11D4">
            <w:pPr>
              <w:pStyle w:val="tabletext00"/>
              <w:jc w:val="right"/>
              <w:rPr>
                <w:ins w:id="1452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31E23" w14:textId="77777777" w:rsidR="001C3BCC" w:rsidRPr="003771AA" w:rsidRDefault="001C3BCC" w:rsidP="00EA11D4">
            <w:pPr>
              <w:pStyle w:val="tabletext00"/>
              <w:rPr>
                <w:ins w:id="1453" w:author="Author"/>
              </w:rPr>
            </w:pPr>
            <w:ins w:id="1454" w:author="Author">
              <w:r w:rsidRPr="003771AA">
                <w:t>229</w:t>
              </w:r>
            </w:ins>
          </w:p>
        </w:tc>
      </w:tr>
      <w:tr w:rsidR="001C3BCC" w:rsidRPr="003771AA" w14:paraId="77F17229" w14:textId="77777777" w:rsidTr="00EA11D4">
        <w:trPr>
          <w:cantSplit/>
          <w:trHeight w:val="190"/>
          <w:ins w:id="14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6F3A37" w14:textId="77777777" w:rsidR="001C3BCC" w:rsidRPr="003771AA" w:rsidRDefault="001C3BCC" w:rsidP="00EA11D4">
            <w:pPr>
              <w:pStyle w:val="tabletext00"/>
              <w:rPr>
                <w:ins w:id="14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4B9D" w14:textId="77777777" w:rsidR="001C3BCC" w:rsidRPr="003771AA" w:rsidRDefault="001C3BCC" w:rsidP="00EA11D4">
            <w:pPr>
              <w:pStyle w:val="tabletext00"/>
              <w:jc w:val="center"/>
              <w:rPr>
                <w:ins w:id="1457" w:author="Author"/>
              </w:rPr>
            </w:pPr>
            <w:ins w:id="1458" w:author="Author">
              <w:r w:rsidRPr="003771AA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694C9" w14:textId="77777777" w:rsidR="001C3BCC" w:rsidRPr="003771AA" w:rsidRDefault="001C3BCC" w:rsidP="00EA11D4">
            <w:pPr>
              <w:pStyle w:val="tabletext00"/>
              <w:rPr>
                <w:ins w:id="1459" w:author="Author"/>
              </w:rPr>
            </w:pPr>
            <w:ins w:id="1460" w:author="Author">
              <w:r w:rsidRPr="003771AA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36B931" w14:textId="77777777" w:rsidR="001C3BCC" w:rsidRPr="003771AA" w:rsidRDefault="001C3BCC" w:rsidP="00EA11D4">
            <w:pPr>
              <w:pStyle w:val="tabletext00"/>
              <w:jc w:val="right"/>
              <w:rPr>
                <w:ins w:id="14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B3BE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462" w:author="Author"/>
              </w:rPr>
            </w:pPr>
            <w:ins w:id="1463" w:author="Author">
              <w:r w:rsidRPr="003771AA">
                <w:t>1582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E6FCF8" w14:textId="77777777" w:rsidR="001C3BCC" w:rsidRPr="003771AA" w:rsidRDefault="001C3BCC" w:rsidP="00EA11D4">
            <w:pPr>
              <w:pStyle w:val="tabletext00"/>
              <w:jc w:val="right"/>
              <w:rPr>
                <w:ins w:id="146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371F7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465" w:author="Author"/>
              </w:rPr>
              <w:pPrChange w:id="1466" w:author="Author">
                <w:pPr>
                  <w:pStyle w:val="tabletext00"/>
                </w:pPr>
              </w:pPrChange>
            </w:pPr>
            <w:ins w:id="1467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B7C93A" w14:textId="77777777" w:rsidR="001C3BCC" w:rsidRPr="003771AA" w:rsidRDefault="001C3BCC" w:rsidP="00EA11D4">
            <w:pPr>
              <w:pStyle w:val="tabletext00"/>
              <w:jc w:val="right"/>
              <w:rPr>
                <w:ins w:id="1468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F8E42" w14:textId="77777777" w:rsidR="001C3BCC" w:rsidRPr="003771AA" w:rsidRDefault="001C3BCC" w:rsidP="00EA11D4">
            <w:pPr>
              <w:pStyle w:val="tabletext00"/>
              <w:rPr>
                <w:ins w:id="1469" w:author="Author"/>
              </w:rPr>
            </w:pPr>
            <w:ins w:id="1470" w:author="Author">
              <w:r w:rsidRPr="003771AA">
                <w:t>257</w:t>
              </w:r>
            </w:ins>
          </w:p>
        </w:tc>
      </w:tr>
      <w:tr w:rsidR="001C3BCC" w:rsidRPr="003771AA" w14:paraId="68DEC3D8" w14:textId="77777777" w:rsidTr="00EA11D4">
        <w:trPr>
          <w:cantSplit/>
          <w:trHeight w:val="190"/>
          <w:ins w:id="14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B57639" w14:textId="77777777" w:rsidR="001C3BCC" w:rsidRPr="003771AA" w:rsidRDefault="001C3BCC" w:rsidP="00EA11D4">
            <w:pPr>
              <w:pStyle w:val="tabletext00"/>
              <w:rPr>
                <w:ins w:id="14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52EC4" w14:textId="77777777" w:rsidR="001C3BCC" w:rsidRPr="003771AA" w:rsidRDefault="001C3BCC" w:rsidP="00EA11D4">
            <w:pPr>
              <w:pStyle w:val="tabletext00"/>
              <w:jc w:val="center"/>
              <w:rPr>
                <w:ins w:id="1473" w:author="Author"/>
              </w:rPr>
            </w:pPr>
            <w:ins w:id="1474" w:author="Author">
              <w:r w:rsidRPr="003771AA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FE8AC" w14:textId="77777777" w:rsidR="001C3BCC" w:rsidRPr="003771AA" w:rsidRDefault="001C3BCC" w:rsidP="00EA11D4">
            <w:pPr>
              <w:pStyle w:val="tabletext00"/>
              <w:rPr>
                <w:ins w:id="1475" w:author="Author"/>
              </w:rPr>
            </w:pPr>
            <w:ins w:id="1476" w:author="Author">
              <w:r w:rsidRPr="003771AA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6DF5AA" w14:textId="77777777" w:rsidR="001C3BCC" w:rsidRPr="003771AA" w:rsidRDefault="001C3BCC" w:rsidP="00EA11D4">
            <w:pPr>
              <w:pStyle w:val="tabletext00"/>
              <w:jc w:val="right"/>
              <w:rPr>
                <w:ins w:id="14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7632CE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478" w:author="Author"/>
              </w:rPr>
            </w:pPr>
            <w:ins w:id="1479" w:author="Author">
              <w:r w:rsidRPr="003771AA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87DD94" w14:textId="77777777" w:rsidR="001C3BCC" w:rsidRPr="003771AA" w:rsidRDefault="001C3BCC" w:rsidP="00EA11D4">
            <w:pPr>
              <w:pStyle w:val="tabletext00"/>
              <w:jc w:val="right"/>
              <w:rPr>
                <w:ins w:id="148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C6151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481" w:author="Author"/>
              </w:rPr>
              <w:pPrChange w:id="1482" w:author="Author">
                <w:pPr>
                  <w:pStyle w:val="tabletext00"/>
                </w:pPr>
              </w:pPrChange>
            </w:pPr>
            <w:ins w:id="1483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E1F23" w14:textId="77777777" w:rsidR="001C3BCC" w:rsidRPr="003771AA" w:rsidRDefault="001C3BCC" w:rsidP="00EA11D4">
            <w:pPr>
              <w:pStyle w:val="tabletext00"/>
              <w:jc w:val="right"/>
              <w:rPr>
                <w:ins w:id="148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D8332" w14:textId="77777777" w:rsidR="001C3BCC" w:rsidRPr="003771AA" w:rsidRDefault="001C3BCC" w:rsidP="00EA11D4">
            <w:pPr>
              <w:pStyle w:val="tabletext00"/>
              <w:rPr>
                <w:ins w:id="1485" w:author="Author"/>
              </w:rPr>
            </w:pPr>
            <w:ins w:id="1486" w:author="Author">
              <w:r w:rsidRPr="003771AA">
                <w:t>243</w:t>
              </w:r>
            </w:ins>
          </w:p>
        </w:tc>
      </w:tr>
      <w:tr w:rsidR="001C3BCC" w:rsidRPr="003771AA" w14:paraId="798F00A6" w14:textId="77777777" w:rsidTr="00EA11D4">
        <w:trPr>
          <w:cantSplit/>
          <w:trHeight w:val="190"/>
          <w:ins w:id="14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0C1587" w14:textId="77777777" w:rsidR="001C3BCC" w:rsidRPr="003771AA" w:rsidRDefault="001C3BCC" w:rsidP="00EA11D4">
            <w:pPr>
              <w:pStyle w:val="tabletext00"/>
              <w:rPr>
                <w:ins w:id="14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2B0A2" w14:textId="77777777" w:rsidR="001C3BCC" w:rsidRPr="003771AA" w:rsidRDefault="001C3BCC" w:rsidP="00EA11D4">
            <w:pPr>
              <w:pStyle w:val="tabletext00"/>
              <w:jc w:val="center"/>
              <w:rPr>
                <w:ins w:id="1489" w:author="Author"/>
              </w:rPr>
            </w:pPr>
            <w:ins w:id="1490" w:author="Author">
              <w:r w:rsidRPr="003771AA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F39D4" w14:textId="77777777" w:rsidR="001C3BCC" w:rsidRPr="003771AA" w:rsidRDefault="001C3BCC" w:rsidP="00EA11D4">
            <w:pPr>
              <w:pStyle w:val="tabletext00"/>
              <w:rPr>
                <w:ins w:id="1491" w:author="Author"/>
              </w:rPr>
            </w:pPr>
            <w:ins w:id="1492" w:author="Author">
              <w:r w:rsidRPr="003771AA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A40F8" w14:textId="77777777" w:rsidR="001C3BCC" w:rsidRPr="003771AA" w:rsidRDefault="001C3BCC" w:rsidP="00EA11D4">
            <w:pPr>
              <w:pStyle w:val="tabletext00"/>
              <w:jc w:val="right"/>
              <w:rPr>
                <w:ins w:id="14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B6AD1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494" w:author="Author"/>
              </w:rPr>
            </w:pPr>
            <w:ins w:id="1495" w:author="Author">
              <w:r w:rsidRPr="003771AA">
                <w:t>1751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9DD687" w14:textId="77777777" w:rsidR="001C3BCC" w:rsidRPr="003771AA" w:rsidRDefault="001C3BCC" w:rsidP="00EA11D4">
            <w:pPr>
              <w:pStyle w:val="tabletext00"/>
              <w:jc w:val="right"/>
              <w:rPr>
                <w:ins w:id="14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3BC39A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497" w:author="Author"/>
              </w:rPr>
              <w:pPrChange w:id="1498" w:author="Author">
                <w:pPr>
                  <w:pStyle w:val="tabletext00"/>
                </w:pPr>
              </w:pPrChange>
            </w:pPr>
            <w:ins w:id="1499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B9428" w14:textId="77777777" w:rsidR="001C3BCC" w:rsidRPr="003771AA" w:rsidRDefault="001C3BCC" w:rsidP="00EA11D4">
            <w:pPr>
              <w:pStyle w:val="tabletext00"/>
              <w:jc w:val="right"/>
              <w:rPr>
                <w:ins w:id="15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F98A0" w14:textId="77777777" w:rsidR="001C3BCC" w:rsidRPr="003771AA" w:rsidRDefault="001C3BCC" w:rsidP="00EA11D4">
            <w:pPr>
              <w:pStyle w:val="tabletext00"/>
              <w:rPr>
                <w:ins w:id="1501" w:author="Author"/>
              </w:rPr>
            </w:pPr>
            <w:ins w:id="1502" w:author="Author">
              <w:r w:rsidRPr="003771AA">
                <w:t>259</w:t>
              </w:r>
            </w:ins>
          </w:p>
        </w:tc>
      </w:tr>
      <w:tr w:rsidR="001C3BCC" w:rsidRPr="003771AA" w14:paraId="014240C1" w14:textId="77777777" w:rsidTr="00EA11D4">
        <w:trPr>
          <w:cantSplit/>
          <w:trHeight w:val="190"/>
          <w:ins w:id="1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18C7ED" w14:textId="77777777" w:rsidR="001C3BCC" w:rsidRPr="003771AA" w:rsidRDefault="001C3BCC" w:rsidP="00EA11D4">
            <w:pPr>
              <w:pStyle w:val="tabletext00"/>
              <w:rPr>
                <w:ins w:id="15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AD765" w14:textId="77777777" w:rsidR="001C3BCC" w:rsidRPr="003771AA" w:rsidRDefault="001C3BCC" w:rsidP="00EA11D4">
            <w:pPr>
              <w:pStyle w:val="tabletext00"/>
              <w:jc w:val="center"/>
              <w:rPr>
                <w:ins w:id="1505" w:author="Author"/>
              </w:rPr>
            </w:pPr>
            <w:ins w:id="1506" w:author="Author">
              <w:r w:rsidRPr="003771AA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600C0" w14:textId="77777777" w:rsidR="001C3BCC" w:rsidRPr="003771AA" w:rsidRDefault="001C3BCC" w:rsidP="00EA11D4">
            <w:pPr>
              <w:pStyle w:val="tabletext00"/>
              <w:rPr>
                <w:ins w:id="1507" w:author="Author"/>
              </w:rPr>
            </w:pPr>
            <w:ins w:id="1508" w:author="Author">
              <w:r w:rsidRPr="003771AA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B7B565" w14:textId="77777777" w:rsidR="001C3BCC" w:rsidRPr="003771AA" w:rsidRDefault="001C3BCC" w:rsidP="00EA11D4">
            <w:pPr>
              <w:pStyle w:val="tabletext00"/>
              <w:jc w:val="right"/>
              <w:rPr>
                <w:ins w:id="15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B6B00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510" w:author="Author"/>
              </w:rPr>
            </w:pPr>
            <w:ins w:id="1511" w:author="Author">
              <w:r w:rsidRPr="003771AA">
                <w:t>2312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8C735B" w14:textId="77777777" w:rsidR="001C3BCC" w:rsidRPr="003771AA" w:rsidRDefault="001C3BCC" w:rsidP="00EA11D4">
            <w:pPr>
              <w:pStyle w:val="tabletext00"/>
              <w:jc w:val="right"/>
              <w:rPr>
                <w:ins w:id="15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2505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513" w:author="Author"/>
              </w:rPr>
              <w:pPrChange w:id="1514" w:author="Author">
                <w:pPr>
                  <w:pStyle w:val="tabletext00"/>
                </w:pPr>
              </w:pPrChange>
            </w:pPr>
            <w:ins w:id="1515" w:author="Author">
              <w:r w:rsidRPr="003771AA"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40CAC3" w14:textId="77777777" w:rsidR="001C3BCC" w:rsidRPr="003771AA" w:rsidRDefault="001C3BCC" w:rsidP="00EA11D4">
            <w:pPr>
              <w:pStyle w:val="tabletext00"/>
              <w:jc w:val="right"/>
              <w:rPr>
                <w:ins w:id="151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AF5450" w14:textId="77777777" w:rsidR="001C3BCC" w:rsidRPr="003771AA" w:rsidRDefault="001C3BCC" w:rsidP="00EA11D4">
            <w:pPr>
              <w:pStyle w:val="tabletext00"/>
              <w:rPr>
                <w:ins w:id="1517" w:author="Author"/>
              </w:rPr>
            </w:pPr>
            <w:ins w:id="1518" w:author="Author">
              <w:r w:rsidRPr="003771AA">
                <w:t>246</w:t>
              </w:r>
            </w:ins>
          </w:p>
        </w:tc>
      </w:tr>
      <w:tr w:rsidR="001C3BCC" w:rsidRPr="003771AA" w14:paraId="2B101D95" w14:textId="77777777" w:rsidTr="00EA11D4">
        <w:trPr>
          <w:cantSplit/>
          <w:trHeight w:val="190"/>
          <w:ins w:id="15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BAEEB9" w14:textId="77777777" w:rsidR="001C3BCC" w:rsidRPr="003771AA" w:rsidRDefault="001C3BCC" w:rsidP="00EA11D4">
            <w:pPr>
              <w:pStyle w:val="tabletext00"/>
              <w:rPr>
                <w:ins w:id="15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51B67" w14:textId="77777777" w:rsidR="001C3BCC" w:rsidRPr="003771AA" w:rsidRDefault="001C3BCC" w:rsidP="00EA11D4">
            <w:pPr>
              <w:pStyle w:val="tabletext00"/>
              <w:jc w:val="center"/>
              <w:rPr>
                <w:ins w:id="1521" w:author="Author"/>
              </w:rPr>
            </w:pPr>
            <w:ins w:id="1522" w:author="Author">
              <w:r w:rsidRPr="003771AA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92ECF" w14:textId="77777777" w:rsidR="001C3BCC" w:rsidRPr="003771AA" w:rsidRDefault="001C3BCC" w:rsidP="00EA11D4">
            <w:pPr>
              <w:pStyle w:val="tabletext00"/>
              <w:rPr>
                <w:ins w:id="1523" w:author="Author"/>
              </w:rPr>
            </w:pPr>
            <w:ins w:id="1524" w:author="Author">
              <w:r w:rsidRPr="003771AA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E5A6B9" w14:textId="77777777" w:rsidR="001C3BCC" w:rsidRPr="003771AA" w:rsidRDefault="001C3BCC" w:rsidP="00EA11D4">
            <w:pPr>
              <w:pStyle w:val="tabletext00"/>
              <w:jc w:val="right"/>
              <w:rPr>
                <w:ins w:id="15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9D3DB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526" w:author="Author"/>
              </w:rPr>
            </w:pPr>
            <w:ins w:id="1527" w:author="Author">
              <w:r w:rsidRPr="003771AA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171CB" w14:textId="77777777" w:rsidR="001C3BCC" w:rsidRPr="003771AA" w:rsidRDefault="001C3BCC" w:rsidP="00EA11D4">
            <w:pPr>
              <w:pStyle w:val="tabletext00"/>
              <w:jc w:val="right"/>
              <w:rPr>
                <w:ins w:id="152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74E8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529" w:author="Author"/>
              </w:rPr>
              <w:pPrChange w:id="1530" w:author="Author">
                <w:pPr>
                  <w:pStyle w:val="tabletext00"/>
                </w:pPr>
              </w:pPrChange>
            </w:pPr>
            <w:ins w:id="1531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8CDD25" w14:textId="77777777" w:rsidR="001C3BCC" w:rsidRPr="003771AA" w:rsidRDefault="001C3BCC" w:rsidP="00EA11D4">
            <w:pPr>
              <w:pStyle w:val="tabletext00"/>
              <w:jc w:val="right"/>
              <w:rPr>
                <w:ins w:id="1532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0CCC8D" w14:textId="77777777" w:rsidR="001C3BCC" w:rsidRPr="003771AA" w:rsidRDefault="001C3BCC" w:rsidP="00EA11D4">
            <w:pPr>
              <w:pStyle w:val="tabletext00"/>
              <w:rPr>
                <w:ins w:id="1533" w:author="Author"/>
              </w:rPr>
            </w:pPr>
            <w:ins w:id="1534" w:author="Author">
              <w:r w:rsidRPr="003771AA">
                <w:t>276</w:t>
              </w:r>
            </w:ins>
          </w:p>
        </w:tc>
      </w:tr>
      <w:tr w:rsidR="001C3BCC" w:rsidRPr="003771AA" w14:paraId="4A277F99" w14:textId="77777777" w:rsidTr="00EA11D4">
        <w:trPr>
          <w:cantSplit/>
          <w:trHeight w:val="190"/>
          <w:ins w:id="15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4BA73C" w14:textId="77777777" w:rsidR="001C3BCC" w:rsidRPr="003771AA" w:rsidRDefault="001C3BCC" w:rsidP="00EA11D4">
            <w:pPr>
              <w:pStyle w:val="tabletext00"/>
              <w:rPr>
                <w:ins w:id="15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B74EE" w14:textId="77777777" w:rsidR="001C3BCC" w:rsidRPr="003771AA" w:rsidRDefault="001C3BCC" w:rsidP="00EA11D4">
            <w:pPr>
              <w:pStyle w:val="tabletext00"/>
              <w:jc w:val="center"/>
              <w:rPr>
                <w:ins w:id="1537" w:author="Author"/>
              </w:rPr>
            </w:pPr>
            <w:ins w:id="1538" w:author="Author">
              <w:r w:rsidRPr="003771AA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1708E" w14:textId="77777777" w:rsidR="001C3BCC" w:rsidRPr="003771AA" w:rsidRDefault="001C3BCC" w:rsidP="00EA11D4">
            <w:pPr>
              <w:pStyle w:val="tabletext00"/>
              <w:rPr>
                <w:ins w:id="1539" w:author="Author"/>
              </w:rPr>
            </w:pPr>
            <w:ins w:id="1540" w:author="Author">
              <w:r w:rsidRPr="003771AA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67C3DC" w14:textId="77777777" w:rsidR="001C3BCC" w:rsidRPr="003771AA" w:rsidRDefault="001C3BCC" w:rsidP="00EA11D4">
            <w:pPr>
              <w:pStyle w:val="tabletext00"/>
              <w:jc w:val="right"/>
              <w:rPr>
                <w:ins w:id="15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1CBA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542" w:author="Author"/>
              </w:rPr>
            </w:pPr>
            <w:ins w:id="1543" w:author="Author">
              <w:r w:rsidRPr="003771AA"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7F9653" w14:textId="77777777" w:rsidR="001C3BCC" w:rsidRPr="003771AA" w:rsidRDefault="001C3BCC" w:rsidP="00EA11D4">
            <w:pPr>
              <w:pStyle w:val="tabletext00"/>
              <w:jc w:val="right"/>
              <w:rPr>
                <w:ins w:id="154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B6A5E5" w14:textId="77777777" w:rsidR="001C3BCC" w:rsidRPr="003771AA" w:rsidRDefault="001C3BCC" w:rsidP="00EA11D4">
            <w:pPr>
              <w:pStyle w:val="tabletext00"/>
              <w:rPr>
                <w:ins w:id="1545" w:author="Author"/>
              </w:rPr>
            </w:pPr>
            <w:ins w:id="1546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747CB" w14:textId="77777777" w:rsidR="001C3BCC" w:rsidRPr="003771AA" w:rsidRDefault="001C3BCC" w:rsidP="00EA11D4">
            <w:pPr>
              <w:pStyle w:val="tabletext00"/>
              <w:jc w:val="right"/>
              <w:rPr>
                <w:ins w:id="1547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59FC0E" w14:textId="77777777" w:rsidR="001C3BCC" w:rsidRPr="003771AA" w:rsidRDefault="001C3BCC" w:rsidP="00EA11D4">
            <w:pPr>
              <w:pStyle w:val="tabletext00"/>
              <w:rPr>
                <w:ins w:id="1548" w:author="Author"/>
              </w:rPr>
            </w:pPr>
            <w:ins w:id="1549" w:author="Author">
              <w:r w:rsidRPr="003771AA">
                <w:t>219</w:t>
              </w:r>
            </w:ins>
          </w:p>
        </w:tc>
      </w:tr>
      <w:tr w:rsidR="001C3BCC" w:rsidRPr="003771AA" w14:paraId="6EC37197" w14:textId="77777777" w:rsidTr="00EA11D4">
        <w:trPr>
          <w:cantSplit/>
          <w:trHeight w:val="190"/>
          <w:ins w:id="15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56FA9A" w14:textId="77777777" w:rsidR="001C3BCC" w:rsidRPr="003771AA" w:rsidRDefault="001C3BCC" w:rsidP="00EA11D4">
            <w:pPr>
              <w:pStyle w:val="tabletext00"/>
              <w:rPr>
                <w:ins w:id="15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8E6F8" w14:textId="77777777" w:rsidR="001C3BCC" w:rsidRPr="003771AA" w:rsidRDefault="001C3BCC" w:rsidP="00EA11D4">
            <w:pPr>
              <w:pStyle w:val="tabletext00"/>
              <w:jc w:val="center"/>
              <w:rPr>
                <w:ins w:id="1552" w:author="Author"/>
              </w:rPr>
            </w:pPr>
            <w:ins w:id="1553" w:author="Author">
              <w:r w:rsidRPr="003771AA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00D" w14:textId="77777777" w:rsidR="001C3BCC" w:rsidRPr="003771AA" w:rsidRDefault="001C3BCC" w:rsidP="00EA11D4">
            <w:pPr>
              <w:pStyle w:val="tabletext00"/>
              <w:rPr>
                <w:ins w:id="1554" w:author="Author"/>
              </w:rPr>
            </w:pPr>
            <w:ins w:id="1555" w:author="Author">
              <w:r w:rsidRPr="003771AA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6BDB95" w14:textId="77777777" w:rsidR="001C3BCC" w:rsidRPr="003771AA" w:rsidRDefault="001C3BCC" w:rsidP="00EA11D4">
            <w:pPr>
              <w:pStyle w:val="tabletext00"/>
              <w:jc w:val="right"/>
              <w:rPr>
                <w:ins w:id="15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3BC8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557" w:author="Author"/>
              </w:rPr>
            </w:pPr>
            <w:ins w:id="1558" w:author="Author">
              <w:r w:rsidRPr="003771AA"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F4088B" w14:textId="77777777" w:rsidR="001C3BCC" w:rsidRPr="003771AA" w:rsidRDefault="001C3BCC" w:rsidP="00EA11D4">
            <w:pPr>
              <w:pStyle w:val="tabletext00"/>
              <w:jc w:val="right"/>
              <w:rPr>
                <w:ins w:id="155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88841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560" w:author="Author"/>
              </w:rPr>
              <w:pPrChange w:id="1561" w:author="Author">
                <w:pPr>
                  <w:pStyle w:val="tabletext00"/>
                </w:pPr>
              </w:pPrChange>
            </w:pPr>
            <w:ins w:id="1562" w:author="Author">
              <w:r w:rsidRPr="003771AA"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8FE23C" w14:textId="77777777" w:rsidR="001C3BCC" w:rsidRPr="003771AA" w:rsidRDefault="001C3BCC" w:rsidP="00EA11D4">
            <w:pPr>
              <w:pStyle w:val="tabletext00"/>
              <w:jc w:val="right"/>
              <w:rPr>
                <w:ins w:id="1563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6C940" w14:textId="77777777" w:rsidR="001C3BCC" w:rsidRPr="003771AA" w:rsidRDefault="001C3BCC" w:rsidP="00EA11D4">
            <w:pPr>
              <w:pStyle w:val="tabletext00"/>
              <w:rPr>
                <w:ins w:id="1564" w:author="Author"/>
              </w:rPr>
            </w:pPr>
            <w:ins w:id="1565" w:author="Author">
              <w:r w:rsidRPr="003771AA">
                <w:t>236</w:t>
              </w:r>
            </w:ins>
          </w:p>
        </w:tc>
      </w:tr>
    </w:tbl>
    <w:p w14:paraId="5AE9A9C9" w14:textId="77777777" w:rsidR="001C3BCC" w:rsidRPr="003771AA" w:rsidRDefault="001C3BCC" w:rsidP="001C3BCC">
      <w:pPr>
        <w:pStyle w:val="tablecaption"/>
        <w:rPr>
          <w:ins w:id="1566" w:author="Author"/>
        </w:rPr>
      </w:pPr>
      <w:ins w:id="1567" w:author="Author">
        <w:r w:rsidRPr="003771AA">
          <w:t xml:space="preserve">Table 225.F.#2(LC) Zone-rating Table </w:t>
        </w:r>
        <w:r w:rsidRPr="003771AA">
          <w:rPr>
            <w:rFonts w:cs="Arial"/>
          </w:rPr>
          <w:t>–</w:t>
        </w:r>
        <w:r w:rsidRPr="003771AA">
          <w:t xml:space="preserve"> Zone 37 (Tulsa) Combinations Loss Costs</w:t>
        </w:r>
      </w:ins>
    </w:p>
    <w:p w14:paraId="51236EA4" w14:textId="77777777" w:rsidR="001C3BCC" w:rsidRPr="003771AA" w:rsidRDefault="001C3BCC" w:rsidP="001C3BCC">
      <w:pPr>
        <w:pStyle w:val="isonormal"/>
        <w:rPr>
          <w:ins w:id="1568" w:author="Author"/>
        </w:rPr>
      </w:pPr>
    </w:p>
    <w:p w14:paraId="575875A0" w14:textId="77777777" w:rsidR="001C3BCC" w:rsidRPr="003771AA" w:rsidRDefault="001C3BCC">
      <w:pPr>
        <w:pStyle w:val="space8"/>
        <w:rPr>
          <w:ins w:id="1569" w:author="Author"/>
        </w:rPr>
        <w:pPrChange w:id="1570" w:author="Author">
          <w:pPr>
            <w:pStyle w:val="isonormal"/>
          </w:pPr>
        </w:pPrChange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2"/>
        <w:gridCol w:w="990"/>
        <w:gridCol w:w="1476"/>
        <w:gridCol w:w="997"/>
        <w:gridCol w:w="1471"/>
        <w:tblGridChange w:id="1571">
          <w:tblGrid>
            <w:gridCol w:w="200"/>
            <w:gridCol w:w="283"/>
            <w:gridCol w:w="200"/>
            <w:gridCol w:w="117"/>
            <w:gridCol w:w="483"/>
            <w:gridCol w:w="1597"/>
            <w:gridCol w:w="483"/>
            <w:gridCol w:w="511"/>
            <w:gridCol w:w="1472"/>
            <w:gridCol w:w="480"/>
            <w:gridCol w:w="510"/>
            <w:gridCol w:w="1476"/>
            <w:gridCol w:w="476"/>
            <w:gridCol w:w="521"/>
            <w:gridCol w:w="1471"/>
            <w:gridCol w:w="474"/>
          </w:tblGrid>
        </w:tblGridChange>
      </w:tblGrid>
      <w:tr w:rsidR="001C3BCC" w:rsidRPr="003771AA" w14:paraId="2F33E5F7" w14:textId="77777777" w:rsidTr="00EA11D4">
        <w:trPr>
          <w:cantSplit/>
          <w:trHeight w:val="190"/>
          <w:ins w:id="1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A5521D" w14:textId="77777777" w:rsidR="001C3BCC" w:rsidRPr="003771AA" w:rsidRDefault="001C3BCC" w:rsidP="00EA11D4">
            <w:pPr>
              <w:pStyle w:val="tablehead"/>
              <w:rPr>
                <w:ins w:id="1573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C1E52" w14:textId="77777777" w:rsidR="001C3BCC" w:rsidRPr="003771AA" w:rsidRDefault="001C3BCC" w:rsidP="00EA11D4">
            <w:pPr>
              <w:pStyle w:val="tablehead"/>
              <w:rPr>
                <w:ins w:id="1574" w:author="Author"/>
              </w:rPr>
            </w:pPr>
            <w:ins w:id="1575" w:author="Author">
              <w:r w:rsidRPr="003771AA">
                <w:t xml:space="preserve">Zone-rating Table </w:t>
              </w:r>
              <w:r w:rsidRPr="003771AA">
                <w:rPr>
                  <w:rFonts w:cs="Arial"/>
                </w:rPr>
                <w:t>–</w:t>
              </w:r>
              <w:r w:rsidRPr="003771AA">
                <w:t xml:space="preserve"> Zone 43 (Southwest) Combinations</w:t>
              </w:r>
            </w:ins>
          </w:p>
        </w:tc>
      </w:tr>
      <w:tr w:rsidR="001C3BCC" w:rsidRPr="003771AA" w14:paraId="5728F695" w14:textId="77777777" w:rsidTr="001C3BCC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76" w:author="Author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577" w:author="Author"/>
          <w:trPrChange w:id="1578" w:author="Author">
            <w:trPr>
              <w:gridBefore w:val="2"/>
              <w:wAfter w:w="10" w:type="dxa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79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509F4B7" w14:textId="77777777" w:rsidR="001C3BCC" w:rsidRPr="003771AA" w:rsidRDefault="001C3BCC" w:rsidP="00EA11D4">
            <w:pPr>
              <w:pStyle w:val="tablehead"/>
              <w:rPr>
                <w:ins w:id="1580" w:author="Author"/>
              </w:rPr>
            </w:pPr>
            <w:ins w:id="1581" w:author="Author">
              <w:r w:rsidRPr="003771AA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82" w:author="Author">
              <w:tcPr>
                <w:tcW w:w="6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9FE1555" w14:textId="77777777" w:rsidR="001C3BCC" w:rsidRPr="003771AA" w:rsidRDefault="001C3BCC" w:rsidP="00EA11D4">
            <w:pPr>
              <w:pStyle w:val="tablehead"/>
              <w:rPr>
                <w:ins w:id="1583" w:author="Author"/>
              </w:rPr>
            </w:pPr>
            <w:ins w:id="1584" w:author="Author">
              <w:r w:rsidRPr="003771AA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85" w:author="Author">
              <w:tcPr>
                <w:tcW w:w="208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385134E" w14:textId="77777777" w:rsidR="001C3BCC" w:rsidRPr="003771AA" w:rsidRDefault="001C3BCC" w:rsidP="00EA11D4">
            <w:pPr>
              <w:pStyle w:val="tablehead"/>
              <w:rPr>
                <w:ins w:id="1586" w:author="Author"/>
              </w:rPr>
            </w:pPr>
            <w:ins w:id="1587" w:author="Author">
              <w:r w:rsidRPr="003771AA">
                <w:br/>
                <w:t>Description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88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3425E5E" w14:textId="77777777" w:rsidR="001C3BCC" w:rsidRPr="003771AA" w:rsidRDefault="001C3BCC" w:rsidP="00EA11D4">
            <w:pPr>
              <w:pStyle w:val="tablehead"/>
              <w:rPr>
                <w:ins w:id="1589" w:author="Author"/>
              </w:rPr>
            </w:pPr>
            <w:ins w:id="1590" w:author="Author">
              <w:r w:rsidRPr="003771AA">
                <w:t xml:space="preserve">$100,000 </w:t>
              </w:r>
              <w:r w:rsidRPr="003771AA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91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42B1D7C" w14:textId="77777777" w:rsidR="001C3BCC" w:rsidRPr="003771AA" w:rsidRDefault="001C3BCC" w:rsidP="00EA11D4">
            <w:pPr>
              <w:pStyle w:val="tablehead"/>
              <w:rPr>
                <w:ins w:id="1592" w:author="Author"/>
              </w:rPr>
            </w:pPr>
            <w:ins w:id="1593" w:author="Author">
              <w:r w:rsidRPr="003771AA">
                <w:t>$500 Deductible</w:t>
              </w:r>
              <w:r w:rsidRPr="003771AA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94" w:author="Author">
              <w:tcPr>
                <w:tcW w:w="2466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516CFA7" w14:textId="77777777" w:rsidR="001C3BCC" w:rsidRPr="003771AA" w:rsidRDefault="001C3BCC" w:rsidP="00EA11D4">
            <w:pPr>
              <w:pStyle w:val="tablehead"/>
              <w:rPr>
                <w:ins w:id="1595" w:author="Author"/>
              </w:rPr>
            </w:pPr>
            <w:ins w:id="1596" w:author="Author">
              <w:r w:rsidRPr="003771AA">
                <w:t>$500 Deductible</w:t>
              </w:r>
              <w:r w:rsidRPr="003771AA">
                <w:br/>
                <w:t>Comprehensive</w:t>
              </w:r>
            </w:ins>
          </w:p>
        </w:tc>
      </w:tr>
      <w:tr w:rsidR="001C3BCC" w:rsidRPr="003771AA" w14:paraId="01C47CCA" w14:textId="77777777" w:rsidTr="00EA11D4">
        <w:trPr>
          <w:cantSplit/>
          <w:trHeight w:val="190"/>
          <w:ins w:id="15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88A5D1" w14:textId="77777777" w:rsidR="001C3BCC" w:rsidRPr="003771AA" w:rsidRDefault="001C3BCC" w:rsidP="00EA11D4">
            <w:pPr>
              <w:pStyle w:val="tabletext00"/>
              <w:rPr>
                <w:ins w:id="15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2E25" w14:textId="77777777" w:rsidR="001C3BCC" w:rsidRPr="003771AA" w:rsidRDefault="001C3BCC" w:rsidP="00EA11D4">
            <w:pPr>
              <w:pStyle w:val="tabletext00"/>
              <w:jc w:val="center"/>
              <w:rPr>
                <w:ins w:id="1599" w:author="Author"/>
              </w:rPr>
            </w:pPr>
            <w:ins w:id="1600" w:author="Author">
              <w:r w:rsidRPr="003771AA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D3EDF" w14:textId="77777777" w:rsidR="001C3BCC" w:rsidRPr="003771AA" w:rsidRDefault="001C3BCC" w:rsidP="00EA11D4">
            <w:pPr>
              <w:pStyle w:val="tabletext00"/>
              <w:rPr>
                <w:ins w:id="1601" w:author="Author"/>
              </w:rPr>
            </w:pPr>
            <w:ins w:id="1602" w:author="Author">
              <w:r w:rsidRPr="003771AA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71CD66" w14:textId="77777777" w:rsidR="001C3BCC" w:rsidRPr="003771AA" w:rsidRDefault="001C3BCC" w:rsidP="00EA11D4">
            <w:pPr>
              <w:pStyle w:val="tabletext00"/>
              <w:jc w:val="right"/>
              <w:rPr>
                <w:ins w:id="1603" w:author="Author"/>
              </w:rPr>
            </w:pPr>
            <w:ins w:id="1604" w:author="Author">
              <w:r w:rsidRPr="003771AA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19A78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605" w:author="Author"/>
              </w:rPr>
            </w:pPr>
            <w:ins w:id="1606" w:author="Author">
              <w:r w:rsidRPr="003771AA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EFD452" w14:textId="77777777" w:rsidR="001C3BCC" w:rsidRPr="003771AA" w:rsidRDefault="001C3BCC" w:rsidP="00EA11D4">
            <w:pPr>
              <w:pStyle w:val="tabletext00"/>
              <w:jc w:val="right"/>
              <w:rPr>
                <w:ins w:id="1607" w:author="Author"/>
              </w:rPr>
            </w:pPr>
            <w:ins w:id="1608" w:author="Author">
              <w:r w:rsidRPr="003771AA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128C1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609" w:author="Author"/>
              </w:rPr>
              <w:pPrChange w:id="1610" w:author="Author">
                <w:pPr>
                  <w:pStyle w:val="tabletext00"/>
                </w:pPr>
              </w:pPrChange>
            </w:pPr>
            <w:ins w:id="1611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753B39" w14:textId="77777777" w:rsidR="001C3BCC" w:rsidRPr="003771AA" w:rsidRDefault="001C3BCC" w:rsidP="00EA11D4">
            <w:pPr>
              <w:pStyle w:val="tabletext00"/>
              <w:jc w:val="right"/>
              <w:rPr>
                <w:ins w:id="1612" w:author="Author"/>
              </w:rPr>
            </w:pPr>
            <w:ins w:id="1613" w:author="Author">
              <w:r w:rsidRPr="003771AA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DBBA4" w14:textId="77777777" w:rsidR="001C3BCC" w:rsidRPr="003771AA" w:rsidRDefault="001C3BCC" w:rsidP="00EA11D4">
            <w:pPr>
              <w:pStyle w:val="tabletext00"/>
              <w:rPr>
                <w:ins w:id="1614" w:author="Author"/>
              </w:rPr>
            </w:pPr>
            <w:ins w:id="1615" w:author="Author">
              <w:r w:rsidRPr="003771AA">
                <w:t>276</w:t>
              </w:r>
            </w:ins>
          </w:p>
        </w:tc>
      </w:tr>
      <w:tr w:rsidR="001C3BCC" w:rsidRPr="003771AA" w14:paraId="6D236526" w14:textId="77777777" w:rsidTr="00EA11D4">
        <w:trPr>
          <w:cantSplit/>
          <w:trHeight w:val="190"/>
          <w:ins w:id="16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F40EBF" w14:textId="77777777" w:rsidR="001C3BCC" w:rsidRPr="003771AA" w:rsidRDefault="001C3BCC" w:rsidP="00EA11D4">
            <w:pPr>
              <w:pStyle w:val="tabletext00"/>
              <w:rPr>
                <w:ins w:id="16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6AC86" w14:textId="77777777" w:rsidR="001C3BCC" w:rsidRPr="003771AA" w:rsidRDefault="001C3BCC" w:rsidP="00EA11D4">
            <w:pPr>
              <w:pStyle w:val="tabletext00"/>
              <w:jc w:val="center"/>
              <w:rPr>
                <w:ins w:id="1618" w:author="Author"/>
              </w:rPr>
            </w:pPr>
            <w:ins w:id="1619" w:author="Author">
              <w:r w:rsidRPr="003771AA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57A2D" w14:textId="77777777" w:rsidR="001C3BCC" w:rsidRPr="003771AA" w:rsidRDefault="001C3BCC" w:rsidP="00EA11D4">
            <w:pPr>
              <w:pStyle w:val="tabletext00"/>
              <w:rPr>
                <w:ins w:id="1620" w:author="Author"/>
              </w:rPr>
            </w:pPr>
            <w:ins w:id="1621" w:author="Author">
              <w:r w:rsidRPr="003771AA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DD06F6" w14:textId="77777777" w:rsidR="001C3BCC" w:rsidRPr="003771AA" w:rsidRDefault="001C3BCC" w:rsidP="00EA11D4">
            <w:pPr>
              <w:pStyle w:val="tabletext00"/>
              <w:jc w:val="right"/>
              <w:rPr>
                <w:ins w:id="16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0D38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623" w:author="Author"/>
              </w:rPr>
            </w:pPr>
            <w:ins w:id="1624" w:author="Author">
              <w:r w:rsidRPr="003771AA"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9F9273" w14:textId="77777777" w:rsidR="001C3BCC" w:rsidRPr="003771AA" w:rsidRDefault="001C3BCC" w:rsidP="00EA11D4">
            <w:pPr>
              <w:pStyle w:val="tabletext00"/>
              <w:jc w:val="right"/>
              <w:rPr>
                <w:ins w:id="162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2064A" w14:textId="77777777" w:rsidR="001C3BCC" w:rsidRPr="003771AA" w:rsidRDefault="001C3BCC" w:rsidP="00EA11D4">
            <w:pPr>
              <w:pStyle w:val="tabletext00"/>
              <w:rPr>
                <w:ins w:id="1626" w:author="Author"/>
              </w:rPr>
            </w:pPr>
            <w:ins w:id="1627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782DC9" w14:textId="77777777" w:rsidR="001C3BCC" w:rsidRPr="003771AA" w:rsidRDefault="001C3BCC" w:rsidP="00EA11D4">
            <w:pPr>
              <w:pStyle w:val="tabletext00"/>
              <w:jc w:val="right"/>
              <w:rPr>
                <w:ins w:id="16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136E2" w14:textId="77777777" w:rsidR="001C3BCC" w:rsidRPr="003771AA" w:rsidRDefault="001C3BCC" w:rsidP="00EA11D4">
            <w:pPr>
              <w:pStyle w:val="tabletext00"/>
              <w:rPr>
                <w:ins w:id="1629" w:author="Author"/>
              </w:rPr>
            </w:pPr>
            <w:ins w:id="1630" w:author="Author">
              <w:r w:rsidRPr="003771AA">
                <w:t>219</w:t>
              </w:r>
            </w:ins>
          </w:p>
        </w:tc>
      </w:tr>
      <w:tr w:rsidR="001C3BCC" w:rsidRPr="003771AA" w14:paraId="126EB76A" w14:textId="77777777" w:rsidTr="00EA11D4">
        <w:trPr>
          <w:cantSplit/>
          <w:trHeight w:val="190"/>
          <w:ins w:id="16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EC5620" w14:textId="77777777" w:rsidR="001C3BCC" w:rsidRPr="003771AA" w:rsidRDefault="001C3BCC" w:rsidP="00EA11D4">
            <w:pPr>
              <w:pStyle w:val="tabletext00"/>
              <w:rPr>
                <w:ins w:id="16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ABB7" w14:textId="77777777" w:rsidR="001C3BCC" w:rsidRPr="003771AA" w:rsidRDefault="001C3BCC" w:rsidP="00EA11D4">
            <w:pPr>
              <w:pStyle w:val="tabletext00"/>
              <w:jc w:val="center"/>
              <w:rPr>
                <w:ins w:id="1633" w:author="Author"/>
              </w:rPr>
            </w:pPr>
            <w:ins w:id="1634" w:author="Author">
              <w:r w:rsidRPr="003771AA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87E20" w14:textId="77777777" w:rsidR="001C3BCC" w:rsidRPr="003771AA" w:rsidRDefault="001C3BCC" w:rsidP="00EA11D4">
            <w:pPr>
              <w:pStyle w:val="tabletext00"/>
              <w:rPr>
                <w:ins w:id="1635" w:author="Author"/>
              </w:rPr>
            </w:pPr>
            <w:ins w:id="1636" w:author="Author">
              <w:r w:rsidRPr="003771AA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CB58A7" w14:textId="77777777" w:rsidR="001C3BCC" w:rsidRPr="003771AA" w:rsidRDefault="001C3BCC" w:rsidP="00EA11D4">
            <w:pPr>
              <w:pStyle w:val="tabletext00"/>
              <w:jc w:val="right"/>
              <w:rPr>
                <w:ins w:id="16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5065C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638" w:author="Author"/>
              </w:rPr>
            </w:pPr>
            <w:ins w:id="1639" w:author="Author">
              <w:r w:rsidRPr="003771AA"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A1F5D4" w14:textId="77777777" w:rsidR="001C3BCC" w:rsidRPr="003771AA" w:rsidRDefault="001C3BCC" w:rsidP="00EA11D4">
            <w:pPr>
              <w:pStyle w:val="tabletext00"/>
              <w:jc w:val="right"/>
              <w:rPr>
                <w:ins w:id="164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6089F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641" w:author="Author"/>
              </w:rPr>
              <w:pPrChange w:id="1642" w:author="Author">
                <w:pPr>
                  <w:pStyle w:val="tabletext00"/>
                </w:pPr>
              </w:pPrChange>
            </w:pPr>
            <w:ins w:id="1643" w:author="Author">
              <w:r w:rsidRPr="003771AA"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A0BFF" w14:textId="77777777" w:rsidR="001C3BCC" w:rsidRPr="003771AA" w:rsidRDefault="001C3BCC" w:rsidP="00EA11D4">
            <w:pPr>
              <w:pStyle w:val="tabletext00"/>
              <w:jc w:val="right"/>
              <w:rPr>
                <w:ins w:id="16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AF6E6" w14:textId="77777777" w:rsidR="001C3BCC" w:rsidRPr="003771AA" w:rsidRDefault="001C3BCC" w:rsidP="00EA11D4">
            <w:pPr>
              <w:pStyle w:val="tabletext00"/>
              <w:rPr>
                <w:ins w:id="1645" w:author="Author"/>
              </w:rPr>
            </w:pPr>
            <w:ins w:id="1646" w:author="Author">
              <w:r w:rsidRPr="003771AA">
                <w:t>236</w:t>
              </w:r>
            </w:ins>
          </w:p>
        </w:tc>
      </w:tr>
      <w:tr w:rsidR="001C3BCC" w:rsidRPr="003771AA" w14:paraId="554D7ACE" w14:textId="77777777" w:rsidTr="00EA11D4">
        <w:trPr>
          <w:cantSplit/>
          <w:trHeight w:val="190"/>
          <w:ins w:id="16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7F19AD" w14:textId="77777777" w:rsidR="001C3BCC" w:rsidRPr="003771AA" w:rsidRDefault="001C3BCC" w:rsidP="00EA11D4">
            <w:pPr>
              <w:pStyle w:val="tabletext00"/>
              <w:rPr>
                <w:ins w:id="16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8D637" w14:textId="77777777" w:rsidR="001C3BCC" w:rsidRPr="003771AA" w:rsidRDefault="001C3BCC" w:rsidP="00EA11D4">
            <w:pPr>
              <w:pStyle w:val="tabletext00"/>
              <w:jc w:val="center"/>
              <w:rPr>
                <w:ins w:id="1649" w:author="Author"/>
              </w:rPr>
            </w:pPr>
            <w:ins w:id="1650" w:author="Author">
              <w:r w:rsidRPr="003771AA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EEA0D" w14:textId="77777777" w:rsidR="001C3BCC" w:rsidRPr="003771AA" w:rsidRDefault="001C3BCC" w:rsidP="00EA11D4">
            <w:pPr>
              <w:pStyle w:val="tabletext00"/>
              <w:rPr>
                <w:ins w:id="1651" w:author="Author"/>
              </w:rPr>
            </w:pPr>
            <w:ins w:id="1652" w:author="Author">
              <w:r w:rsidRPr="003771AA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35C81F" w14:textId="77777777" w:rsidR="001C3BCC" w:rsidRPr="003771AA" w:rsidRDefault="001C3BCC" w:rsidP="00EA11D4">
            <w:pPr>
              <w:pStyle w:val="tabletext00"/>
              <w:jc w:val="right"/>
              <w:rPr>
                <w:ins w:id="16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B071B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654" w:author="Author"/>
              </w:rPr>
            </w:pPr>
            <w:ins w:id="1655" w:author="Author">
              <w:r w:rsidRPr="003771AA"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5C7956" w14:textId="77777777" w:rsidR="001C3BCC" w:rsidRPr="003771AA" w:rsidRDefault="001C3BCC" w:rsidP="00EA11D4">
            <w:pPr>
              <w:pStyle w:val="tabletext00"/>
              <w:jc w:val="right"/>
              <w:rPr>
                <w:ins w:id="16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A7D2FA" w14:textId="77777777" w:rsidR="001C3BCC" w:rsidRPr="003771AA" w:rsidRDefault="001C3BCC" w:rsidP="00EA11D4">
            <w:pPr>
              <w:pStyle w:val="tabletext00"/>
              <w:rPr>
                <w:ins w:id="1657" w:author="Author"/>
              </w:rPr>
            </w:pPr>
            <w:ins w:id="1658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5588AD" w14:textId="77777777" w:rsidR="001C3BCC" w:rsidRPr="003771AA" w:rsidRDefault="001C3BCC" w:rsidP="00EA11D4">
            <w:pPr>
              <w:pStyle w:val="tabletext00"/>
              <w:jc w:val="right"/>
              <w:rPr>
                <w:ins w:id="16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9361A" w14:textId="77777777" w:rsidR="001C3BCC" w:rsidRPr="003771AA" w:rsidRDefault="001C3BCC" w:rsidP="00EA11D4">
            <w:pPr>
              <w:pStyle w:val="tabletext00"/>
              <w:rPr>
                <w:ins w:id="1660" w:author="Author"/>
              </w:rPr>
            </w:pPr>
            <w:ins w:id="1661" w:author="Author">
              <w:r w:rsidRPr="003771AA">
                <w:t>219</w:t>
              </w:r>
            </w:ins>
          </w:p>
        </w:tc>
      </w:tr>
      <w:tr w:rsidR="001C3BCC" w:rsidRPr="003771AA" w14:paraId="5425A1AC" w14:textId="77777777" w:rsidTr="00EA11D4">
        <w:trPr>
          <w:cantSplit/>
          <w:trHeight w:val="190"/>
          <w:ins w:id="16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6D1851" w14:textId="77777777" w:rsidR="001C3BCC" w:rsidRPr="003771AA" w:rsidRDefault="001C3BCC" w:rsidP="00EA11D4">
            <w:pPr>
              <w:pStyle w:val="tabletext00"/>
              <w:rPr>
                <w:ins w:id="16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A88FC" w14:textId="77777777" w:rsidR="001C3BCC" w:rsidRPr="003771AA" w:rsidRDefault="001C3BCC" w:rsidP="00EA11D4">
            <w:pPr>
              <w:pStyle w:val="tabletext00"/>
              <w:jc w:val="center"/>
              <w:rPr>
                <w:ins w:id="1664" w:author="Author"/>
              </w:rPr>
            </w:pPr>
            <w:ins w:id="1665" w:author="Author">
              <w:r w:rsidRPr="003771AA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EFCF" w14:textId="77777777" w:rsidR="001C3BCC" w:rsidRPr="003771AA" w:rsidRDefault="001C3BCC" w:rsidP="00EA11D4">
            <w:pPr>
              <w:pStyle w:val="tabletext00"/>
              <w:rPr>
                <w:ins w:id="1666" w:author="Author"/>
              </w:rPr>
            </w:pPr>
            <w:ins w:id="1667" w:author="Author">
              <w:r w:rsidRPr="003771AA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7D9DE2" w14:textId="77777777" w:rsidR="001C3BCC" w:rsidRPr="003771AA" w:rsidRDefault="001C3BCC" w:rsidP="00EA11D4">
            <w:pPr>
              <w:pStyle w:val="tabletext00"/>
              <w:jc w:val="right"/>
              <w:rPr>
                <w:ins w:id="16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EBE1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669" w:author="Author"/>
              </w:rPr>
            </w:pPr>
            <w:ins w:id="1670" w:author="Author">
              <w:r w:rsidRPr="003771AA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6F7423" w14:textId="77777777" w:rsidR="001C3BCC" w:rsidRPr="003771AA" w:rsidRDefault="001C3BCC" w:rsidP="00EA11D4">
            <w:pPr>
              <w:pStyle w:val="tabletext00"/>
              <w:jc w:val="right"/>
              <w:rPr>
                <w:ins w:id="16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C73F41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672" w:author="Author"/>
              </w:rPr>
              <w:pPrChange w:id="1673" w:author="Author">
                <w:pPr>
                  <w:pStyle w:val="tabletext00"/>
                </w:pPr>
              </w:pPrChange>
            </w:pPr>
            <w:ins w:id="1674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2609A" w14:textId="77777777" w:rsidR="001C3BCC" w:rsidRPr="003771AA" w:rsidRDefault="001C3BCC" w:rsidP="00EA11D4">
            <w:pPr>
              <w:pStyle w:val="tabletext00"/>
              <w:jc w:val="right"/>
              <w:rPr>
                <w:ins w:id="16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0D26E" w14:textId="77777777" w:rsidR="001C3BCC" w:rsidRPr="003771AA" w:rsidRDefault="001C3BCC" w:rsidP="00EA11D4">
            <w:pPr>
              <w:pStyle w:val="tabletext00"/>
              <w:rPr>
                <w:ins w:id="1676" w:author="Author"/>
              </w:rPr>
            </w:pPr>
            <w:ins w:id="1677" w:author="Author">
              <w:r w:rsidRPr="003771AA">
                <w:t>276</w:t>
              </w:r>
            </w:ins>
          </w:p>
        </w:tc>
      </w:tr>
      <w:tr w:rsidR="001C3BCC" w:rsidRPr="003771AA" w14:paraId="577D1E12" w14:textId="77777777" w:rsidTr="00EA11D4">
        <w:trPr>
          <w:cantSplit/>
          <w:trHeight w:val="190"/>
          <w:ins w:id="16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B829E9" w14:textId="77777777" w:rsidR="001C3BCC" w:rsidRPr="003771AA" w:rsidRDefault="001C3BCC" w:rsidP="00EA11D4">
            <w:pPr>
              <w:pStyle w:val="tabletext00"/>
              <w:rPr>
                <w:ins w:id="16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CB519" w14:textId="77777777" w:rsidR="001C3BCC" w:rsidRPr="003771AA" w:rsidRDefault="001C3BCC" w:rsidP="00EA11D4">
            <w:pPr>
              <w:pStyle w:val="tabletext00"/>
              <w:jc w:val="center"/>
              <w:rPr>
                <w:ins w:id="1680" w:author="Author"/>
              </w:rPr>
            </w:pPr>
            <w:ins w:id="1681" w:author="Author">
              <w:r w:rsidRPr="003771AA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57AD" w14:textId="77777777" w:rsidR="001C3BCC" w:rsidRPr="003771AA" w:rsidRDefault="001C3BCC" w:rsidP="00EA11D4">
            <w:pPr>
              <w:pStyle w:val="tabletext00"/>
              <w:rPr>
                <w:ins w:id="1682" w:author="Author"/>
              </w:rPr>
            </w:pPr>
            <w:ins w:id="1683" w:author="Author">
              <w:r w:rsidRPr="003771AA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2C4849" w14:textId="77777777" w:rsidR="001C3BCC" w:rsidRPr="003771AA" w:rsidRDefault="001C3BCC" w:rsidP="00EA11D4">
            <w:pPr>
              <w:pStyle w:val="tabletext00"/>
              <w:jc w:val="right"/>
              <w:rPr>
                <w:ins w:id="16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DFA7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685" w:author="Author"/>
              </w:rPr>
            </w:pPr>
            <w:ins w:id="1686" w:author="Author">
              <w:r w:rsidRPr="003771AA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DDF720" w14:textId="77777777" w:rsidR="001C3BCC" w:rsidRPr="003771AA" w:rsidRDefault="001C3BCC" w:rsidP="00EA11D4">
            <w:pPr>
              <w:pStyle w:val="tabletext00"/>
              <w:jc w:val="right"/>
              <w:rPr>
                <w:ins w:id="16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E6F4C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688" w:author="Author"/>
              </w:rPr>
              <w:pPrChange w:id="1689" w:author="Author">
                <w:pPr>
                  <w:pStyle w:val="tabletext00"/>
                </w:pPr>
              </w:pPrChange>
            </w:pPr>
            <w:ins w:id="1690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0AD4B" w14:textId="77777777" w:rsidR="001C3BCC" w:rsidRPr="003771AA" w:rsidRDefault="001C3BCC" w:rsidP="00EA11D4">
            <w:pPr>
              <w:pStyle w:val="tabletext00"/>
              <w:jc w:val="right"/>
              <w:rPr>
                <w:ins w:id="16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50BA8" w14:textId="77777777" w:rsidR="001C3BCC" w:rsidRPr="003771AA" w:rsidRDefault="001C3BCC" w:rsidP="00EA11D4">
            <w:pPr>
              <w:pStyle w:val="tabletext00"/>
              <w:rPr>
                <w:ins w:id="1692" w:author="Author"/>
              </w:rPr>
            </w:pPr>
            <w:ins w:id="1693" w:author="Author">
              <w:r w:rsidRPr="003771AA">
                <w:t>243</w:t>
              </w:r>
            </w:ins>
          </w:p>
        </w:tc>
      </w:tr>
      <w:tr w:rsidR="001C3BCC" w:rsidRPr="003771AA" w14:paraId="12CEE9D9" w14:textId="77777777" w:rsidTr="001C3BCC">
        <w:trPr>
          <w:cantSplit/>
          <w:trHeight w:val="190"/>
          <w:ins w:id="16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F7840F" w14:textId="77777777" w:rsidR="001C3BCC" w:rsidRPr="003771AA" w:rsidRDefault="001C3BCC" w:rsidP="00EA11D4">
            <w:pPr>
              <w:pStyle w:val="tabletext00"/>
              <w:rPr>
                <w:ins w:id="16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2664" w14:textId="77777777" w:rsidR="001C3BCC" w:rsidRPr="003771AA" w:rsidRDefault="001C3BCC" w:rsidP="00EA11D4">
            <w:pPr>
              <w:pStyle w:val="tabletext00"/>
              <w:jc w:val="center"/>
              <w:rPr>
                <w:ins w:id="1696" w:author="Author"/>
              </w:rPr>
            </w:pPr>
            <w:ins w:id="1697" w:author="Author">
              <w:r w:rsidRPr="003771AA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9662" w14:textId="77777777" w:rsidR="001C3BCC" w:rsidRPr="003771AA" w:rsidRDefault="001C3BCC" w:rsidP="00EA11D4">
            <w:pPr>
              <w:pStyle w:val="tabletext00"/>
              <w:rPr>
                <w:ins w:id="1698" w:author="Author"/>
              </w:rPr>
            </w:pPr>
            <w:ins w:id="1699" w:author="Author">
              <w:r w:rsidRPr="003771AA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B0EF17" w14:textId="77777777" w:rsidR="001C3BCC" w:rsidRPr="003771AA" w:rsidRDefault="001C3BCC" w:rsidP="00EA11D4">
            <w:pPr>
              <w:pStyle w:val="tabletext00"/>
              <w:jc w:val="right"/>
              <w:rPr>
                <w:ins w:id="170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115C2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701" w:author="Author"/>
              </w:rPr>
            </w:pPr>
            <w:ins w:id="1702" w:author="Author">
              <w:r w:rsidRPr="003771AA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3C6321" w14:textId="77777777" w:rsidR="001C3BCC" w:rsidRPr="003771AA" w:rsidRDefault="001C3BCC" w:rsidP="00EA11D4">
            <w:pPr>
              <w:pStyle w:val="tabletext00"/>
              <w:jc w:val="right"/>
              <w:rPr>
                <w:ins w:id="170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3D6E8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704" w:author="Author"/>
              </w:rPr>
              <w:pPrChange w:id="1705" w:author="Author">
                <w:pPr>
                  <w:pStyle w:val="tabletext00"/>
                </w:pPr>
              </w:pPrChange>
            </w:pPr>
            <w:ins w:id="1706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86E1A" w14:textId="77777777" w:rsidR="001C3BCC" w:rsidRPr="003771AA" w:rsidRDefault="001C3BCC" w:rsidP="00EA11D4">
            <w:pPr>
              <w:pStyle w:val="tabletext00"/>
              <w:jc w:val="right"/>
              <w:rPr>
                <w:ins w:id="170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B4C3F8" w14:textId="77777777" w:rsidR="001C3BCC" w:rsidRPr="003771AA" w:rsidRDefault="001C3BCC" w:rsidP="00EA11D4">
            <w:pPr>
              <w:pStyle w:val="tabletext00"/>
              <w:rPr>
                <w:ins w:id="1708" w:author="Author"/>
              </w:rPr>
            </w:pPr>
            <w:ins w:id="1709" w:author="Author">
              <w:r w:rsidRPr="003771AA">
                <w:t>243</w:t>
              </w:r>
            </w:ins>
          </w:p>
        </w:tc>
      </w:tr>
      <w:tr w:rsidR="001C3BCC" w:rsidRPr="003771AA" w14:paraId="2B648DFA" w14:textId="77777777" w:rsidTr="00EA11D4">
        <w:trPr>
          <w:cantSplit/>
          <w:trHeight w:val="190"/>
          <w:ins w:id="17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EDDAC3" w14:textId="77777777" w:rsidR="001C3BCC" w:rsidRPr="003771AA" w:rsidRDefault="001C3BCC" w:rsidP="00EA11D4">
            <w:pPr>
              <w:pStyle w:val="tabletext00"/>
              <w:rPr>
                <w:ins w:id="17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E35C6" w14:textId="77777777" w:rsidR="001C3BCC" w:rsidRPr="003771AA" w:rsidRDefault="001C3BCC" w:rsidP="00EA11D4">
            <w:pPr>
              <w:pStyle w:val="tabletext00"/>
              <w:jc w:val="center"/>
              <w:rPr>
                <w:ins w:id="1712" w:author="Author"/>
              </w:rPr>
            </w:pPr>
            <w:ins w:id="1713" w:author="Author">
              <w:r w:rsidRPr="003771AA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1929F" w14:textId="77777777" w:rsidR="001C3BCC" w:rsidRPr="003771AA" w:rsidRDefault="001C3BCC" w:rsidP="00EA11D4">
            <w:pPr>
              <w:pStyle w:val="tabletext00"/>
              <w:rPr>
                <w:ins w:id="1714" w:author="Author"/>
              </w:rPr>
            </w:pPr>
            <w:ins w:id="1715" w:author="Author">
              <w:r w:rsidRPr="003771AA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29F40" w14:textId="77777777" w:rsidR="001C3BCC" w:rsidRPr="003771AA" w:rsidRDefault="001C3BCC" w:rsidP="00EA11D4">
            <w:pPr>
              <w:pStyle w:val="tabletext00"/>
              <w:jc w:val="right"/>
              <w:rPr>
                <w:ins w:id="17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42AA5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717" w:author="Author"/>
              </w:rPr>
            </w:pPr>
            <w:ins w:id="1718" w:author="Author">
              <w:r w:rsidRPr="003771AA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4F852" w14:textId="77777777" w:rsidR="001C3BCC" w:rsidRPr="003771AA" w:rsidRDefault="001C3BCC" w:rsidP="00EA11D4">
            <w:pPr>
              <w:pStyle w:val="tabletext00"/>
              <w:jc w:val="right"/>
              <w:rPr>
                <w:ins w:id="171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74FB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720" w:author="Author"/>
              </w:rPr>
              <w:pPrChange w:id="1721" w:author="Author">
                <w:pPr>
                  <w:pStyle w:val="tabletext00"/>
                </w:pPr>
              </w:pPrChange>
            </w:pPr>
            <w:ins w:id="1722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29BE93" w14:textId="77777777" w:rsidR="001C3BCC" w:rsidRPr="003771AA" w:rsidRDefault="001C3BCC" w:rsidP="00EA11D4">
            <w:pPr>
              <w:pStyle w:val="tabletext00"/>
              <w:jc w:val="right"/>
              <w:rPr>
                <w:ins w:id="17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0F5DA" w14:textId="77777777" w:rsidR="001C3BCC" w:rsidRPr="003771AA" w:rsidRDefault="001C3BCC" w:rsidP="00EA11D4">
            <w:pPr>
              <w:pStyle w:val="tabletext00"/>
              <w:rPr>
                <w:ins w:id="1724" w:author="Author"/>
              </w:rPr>
            </w:pPr>
            <w:ins w:id="1725" w:author="Author">
              <w:r w:rsidRPr="003771AA">
                <w:t>243</w:t>
              </w:r>
            </w:ins>
          </w:p>
        </w:tc>
      </w:tr>
      <w:tr w:rsidR="001C3BCC" w:rsidRPr="003771AA" w14:paraId="12436D66" w14:textId="77777777" w:rsidTr="00EA11D4">
        <w:trPr>
          <w:cantSplit/>
          <w:trHeight w:val="190"/>
          <w:ins w:id="17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A78B3C" w14:textId="77777777" w:rsidR="001C3BCC" w:rsidRPr="003771AA" w:rsidRDefault="001C3BCC" w:rsidP="00EA11D4">
            <w:pPr>
              <w:pStyle w:val="tabletext00"/>
              <w:rPr>
                <w:ins w:id="17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4759" w14:textId="77777777" w:rsidR="001C3BCC" w:rsidRPr="003771AA" w:rsidRDefault="001C3BCC" w:rsidP="00EA11D4">
            <w:pPr>
              <w:pStyle w:val="tabletext00"/>
              <w:jc w:val="center"/>
              <w:rPr>
                <w:ins w:id="1728" w:author="Author"/>
              </w:rPr>
            </w:pPr>
            <w:ins w:id="1729" w:author="Author">
              <w:r w:rsidRPr="003771AA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1744" w14:textId="77777777" w:rsidR="001C3BCC" w:rsidRPr="003771AA" w:rsidRDefault="001C3BCC" w:rsidP="00EA11D4">
            <w:pPr>
              <w:pStyle w:val="tabletext00"/>
              <w:rPr>
                <w:ins w:id="1730" w:author="Author"/>
              </w:rPr>
            </w:pPr>
            <w:ins w:id="1731" w:author="Author">
              <w:r w:rsidRPr="003771AA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C884F" w14:textId="77777777" w:rsidR="001C3BCC" w:rsidRPr="003771AA" w:rsidRDefault="001C3BCC" w:rsidP="00EA11D4">
            <w:pPr>
              <w:pStyle w:val="tabletext00"/>
              <w:jc w:val="right"/>
              <w:rPr>
                <w:ins w:id="17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61B3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733" w:author="Author"/>
              </w:rPr>
            </w:pPr>
            <w:ins w:id="1734" w:author="Author">
              <w:r w:rsidRPr="003771AA">
                <w:t>1582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5FB326" w14:textId="77777777" w:rsidR="001C3BCC" w:rsidRPr="003771AA" w:rsidRDefault="001C3BCC" w:rsidP="00EA11D4">
            <w:pPr>
              <w:pStyle w:val="tabletext00"/>
              <w:jc w:val="right"/>
              <w:rPr>
                <w:ins w:id="173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89749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736" w:author="Author"/>
              </w:rPr>
              <w:pPrChange w:id="1737" w:author="Author">
                <w:pPr>
                  <w:pStyle w:val="tabletext00"/>
                </w:pPr>
              </w:pPrChange>
            </w:pPr>
            <w:ins w:id="1738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80CD98" w14:textId="77777777" w:rsidR="001C3BCC" w:rsidRPr="003771AA" w:rsidRDefault="001C3BCC" w:rsidP="00EA11D4">
            <w:pPr>
              <w:pStyle w:val="tabletext00"/>
              <w:jc w:val="right"/>
              <w:rPr>
                <w:ins w:id="17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C26A5" w14:textId="77777777" w:rsidR="001C3BCC" w:rsidRPr="003771AA" w:rsidRDefault="001C3BCC" w:rsidP="00EA11D4">
            <w:pPr>
              <w:pStyle w:val="tabletext00"/>
              <w:rPr>
                <w:ins w:id="1740" w:author="Author"/>
              </w:rPr>
            </w:pPr>
            <w:ins w:id="1741" w:author="Author">
              <w:r w:rsidRPr="003771AA">
                <w:t>257</w:t>
              </w:r>
            </w:ins>
          </w:p>
        </w:tc>
      </w:tr>
      <w:tr w:rsidR="001C3BCC" w:rsidRPr="003771AA" w14:paraId="12EE38D3" w14:textId="77777777" w:rsidTr="00EA11D4">
        <w:trPr>
          <w:cantSplit/>
          <w:trHeight w:val="190"/>
          <w:ins w:id="17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C89348" w14:textId="77777777" w:rsidR="001C3BCC" w:rsidRPr="003771AA" w:rsidRDefault="001C3BCC" w:rsidP="00EA11D4">
            <w:pPr>
              <w:pStyle w:val="tabletext00"/>
              <w:rPr>
                <w:ins w:id="17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717F6" w14:textId="77777777" w:rsidR="001C3BCC" w:rsidRPr="003771AA" w:rsidRDefault="001C3BCC" w:rsidP="00EA11D4">
            <w:pPr>
              <w:pStyle w:val="tabletext00"/>
              <w:jc w:val="center"/>
              <w:rPr>
                <w:ins w:id="1744" w:author="Author"/>
              </w:rPr>
            </w:pPr>
            <w:ins w:id="1745" w:author="Author">
              <w:r w:rsidRPr="003771AA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EF3EF" w14:textId="77777777" w:rsidR="001C3BCC" w:rsidRPr="003771AA" w:rsidRDefault="001C3BCC" w:rsidP="00EA11D4">
            <w:pPr>
              <w:pStyle w:val="tabletext00"/>
              <w:rPr>
                <w:ins w:id="1746" w:author="Author"/>
              </w:rPr>
            </w:pPr>
            <w:ins w:id="1747" w:author="Author">
              <w:r w:rsidRPr="003771AA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11012D" w14:textId="77777777" w:rsidR="001C3BCC" w:rsidRPr="003771AA" w:rsidRDefault="001C3BCC" w:rsidP="00EA11D4">
            <w:pPr>
              <w:pStyle w:val="tabletext00"/>
              <w:jc w:val="right"/>
              <w:rPr>
                <w:ins w:id="17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66DDA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749" w:author="Author"/>
              </w:rPr>
            </w:pPr>
            <w:ins w:id="1750" w:author="Author">
              <w:r w:rsidRPr="003771AA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526CB7" w14:textId="77777777" w:rsidR="001C3BCC" w:rsidRPr="003771AA" w:rsidRDefault="001C3BCC" w:rsidP="00EA11D4">
            <w:pPr>
              <w:pStyle w:val="tabletext00"/>
              <w:jc w:val="right"/>
              <w:rPr>
                <w:ins w:id="17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19DE6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752" w:author="Author"/>
              </w:rPr>
              <w:pPrChange w:id="1753" w:author="Author">
                <w:pPr>
                  <w:pStyle w:val="tabletext00"/>
                </w:pPr>
              </w:pPrChange>
            </w:pPr>
            <w:ins w:id="1754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B325DF" w14:textId="77777777" w:rsidR="001C3BCC" w:rsidRPr="003771AA" w:rsidRDefault="001C3BCC" w:rsidP="00EA11D4">
            <w:pPr>
              <w:pStyle w:val="tabletext00"/>
              <w:jc w:val="right"/>
              <w:rPr>
                <w:ins w:id="17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0A105" w14:textId="77777777" w:rsidR="001C3BCC" w:rsidRPr="003771AA" w:rsidRDefault="001C3BCC" w:rsidP="00EA11D4">
            <w:pPr>
              <w:pStyle w:val="tabletext00"/>
              <w:rPr>
                <w:ins w:id="1756" w:author="Author"/>
              </w:rPr>
            </w:pPr>
            <w:ins w:id="1757" w:author="Author">
              <w:r w:rsidRPr="003771AA">
                <w:t>275</w:t>
              </w:r>
            </w:ins>
          </w:p>
        </w:tc>
      </w:tr>
      <w:tr w:rsidR="001C3BCC" w:rsidRPr="003771AA" w14:paraId="7F02988A" w14:textId="77777777" w:rsidTr="00EA11D4">
        <w:trPr>
          <w:cantSplit/>
          <w:trHeight w:val="190"/>
          <w:ins w:id="17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06C1BB" w14:textId="77777777" w:rsidR="001C3BCC" w:rsidRPr="003771AA" w:rsidRDefault="001C3BCC" w:rsidP="00EA11D4">
            <w:pPr>
              <w:pStyle w:val="tabletext00"/>
              <w:rPr>
                <w:ins w:id="17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2FCED" w14:textId="77777777" w:rsidR="001C3BCC" w:rsidRPr="003771AA" w:rsidRDefault="001C3BCC" w:rsidP="00EA11D4">
            <w:pPr>
              <w:pStyle w:val="tabletext00"/>
              <w:jc w:val="center"/>
              <w:rPr>
                <w:ins w:id="1760" w:author="Author"/>
              </w:rPr>
            </w:pPr>
            <w:ins w:id="1761" w:author="Author">
              <w:r w:rsidRPr="003771AA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DC958" w14:textId="77777777" w:rsidR="001C3BCC" w:rsidRPr="003771AA" w:rsidRDefault="001C3BCC" w:rsidP="00EA11D4">
            <w:pPr>
              <w:pStyle w:val="tabletext00"/>
              <w:rPr>
                <w:ins w:id="1762" w:author="Author"/>
              </w:rPr>
            </w:pPr>
            <w:ins w:id="1763" w:author="Author">
              <w:r w:rsidRPr="003771AA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52061E" w14:textId="77777777" w:rsidR="001C3BCC" w:rsidRPr="003771AA" w:rsidRDefault="001C3BCC" w:rsidP="00EA11D4">
            <w:pPr>
              <w:pStyle w:val="tabletext00"/>
              <w:jc w:val="right"/>
              <w:rPr>
                <w:ins w:id="17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C17BE0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765" w:author="Author"/>
              </w:rPr>
            </w:pPr>
            <w:ins w:id="1766" w:author="Author">
              <w:r w:rsidRPr="003771AA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BA0515" w14:textId="77777777" w:rsidR="001C3BCC" w:rsidRPr="003771AA" w:rsidRDefault="001C3BCC" w:rsidP="00EA11D4">
            <w:pPr>
              <w:pStyle w:val="tabletext00"/>
              <w:jc w:val="right"/>
              <w:rPr>
                <w:ins w:id="17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1E61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768" w:author="Author"/>
              </w:rPr>
              <w:pPrChange w:id="1769" w:author="Author">
                <w:pPr>
                  <w:pStyle w:val="tabletext00"/>
                </w:pPr>
              </w:pPrChange>
            </w:pPr>
            <w:ins w:id="1770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C617E4" w14:textId="77777777" w:rsidR="001C3BCC" w:rsidRPr="003771AA" w:rsidRDefault="001C3BCC" w:rsidP="00EA11D4">
            <w:pPr>
              <w:pStyle w:val="tabletext00"/>
              <w:jc w:val="right"/>
              <w:rPr>
                <w:ins w:id="17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F5D7F" w14:textId="77777777" w:rsidR="001C3BCC" w:rsidRPr="003771AA" w:rsidRDefault="001C3BCC" w:rsidP="00EA11D4">
            <w:pPr>
              <w:pStyle w:val="tabletext00"/>
              <w:rPr>
                <w:ins w:id="1772" w:author="Author"/>
              </w:rPr>
            </w:pPr>
            <w:ins w:id="1773" w:author="Author">
              <w:r w:rsidRPr="003771AA">
                <w:t>243</w:t>
              </w:r>
            </w:ins>
          </w:p>
        </w:tc>
      </w:tr>
      <w:tr w:rsidR="001C3BCC" w:rsidRPr="003771AA" w14:paraId="5EC16E24" w14:textId="77777777" w:rsidTr="00EA11D4">
        <w:trPr>
          <w:cantSplit/>
          <w:trHeight w:val="190"/>
          <w:ins w:id="17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A2EA4F" w14:textId="77777777" w:rsidR="001C3BCC" w:rsidRPr="003771AA" w:rsidRDefault="001C3BCC" w:rsidP="00EA11D4">
            <w:pPr>
              <w:pStyle w:val="tabletext00"/>
              <w:rPr>
                <w:ins w:id="17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39C10" w14:textId="77777777" w:rsidR="001C3BCC" w:rsidRPr="003771AA" w:rsidRDefault="001C3BCC" w:rsidP="00EA11D4">
            <w:pPr>
              <w:pStyle w:val="tabletext00"/>
              <w:jc w:val="center"/>
              <w:rPr>
                <w:ins w:id="1776" w:author="Author"/>
              </w:rPr>
            </w:pPr>
            <w:ins w:id="1777" w:author="Author">
              <w:r w:rsidRPr="003771AA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6D09A" w14:textId="77777777" w:rsidR="001C3BCC" w:rsidRPr="003771AA" w:rsidRDefault="001C3BCC" w:rsidP="00EA11D4">
            <w:pPr>
              <w:pStyle w:val="tabletext00"/>
              <w:rPr>
                <w:ins w:id="1778" w:author="Author"/>
              </w:rPr>
            </w:pPr>
            <w:ins w:id="1779" w:author="Author">
              <w:r w:rsidRPr="003771AA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FD8607" w14:textId="77777777" w:rsidR="001C3BCC" w:rsidRPr="003771AA" w:rsidRDefault="001C3BCC" w:rsidP="00EA11D4">
            <w:pPr>
              <w:pStyle w:val="tabletext00"/>
              <w:jc w:val="right"/>
              <w:rPr>
                <w:ins w:id="17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0BA27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781" w:author="Author"/>
              </w:rPr>
            </w:pPr>
            <w:ins w:id="1782" w:author="Author">
              <w:r w:rsidRPr="003771AA"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64ACF7" w14:textId="77777777" w:rsidR="001C3BCC" w:rsidRPr="003771AA" w:rsidRDefault="001C3BCC" w:rsidP="00EA11D4">
            <w:pPr>
              <w:pStyle w:val="tabletext00"/>
              <w:jc w:val="right"/>
              <w:rPr>
                <w:ins w:id="178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C2B44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784" w:author="Author"/>
              </w:rPr>
              <w:pPrChange w:id="1785" w:author="Author">
                <w:pPr>
                  <w:pStyle w:val="tabletext00"/>
                </w:pPr>
              </w:pPrChange>
            </w:pPr>
            <w:ins w:id="1786" w:author="Author">
              <w:r w:rsidRPr="003771AA"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2497A2" w14:textId="77777777" w:rsidR="001C3BCC" w:rsidRPr="003771AA" w:rsidRDefault="001C3BCC" w:rsidP="00EA11D4">
            <w:pPr>
              <w:pStyle w:val="tabletext00"/>
              <w:jc w:val="right"/>
              <w:rPr>
                <w:ins w:id="178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A0A15" w14:textId="77777777" w:rsidR="001C3BCC" w:rsidRPr="003771AA" w:rsidRDefault="001C3BCC" w:rsidP="00EA11D4">
            <w:pPr>
              <w:pStyle w:val="tabletext00"/>
              <w:rPr>
                <w:ins w:id="1788" w:author="Author"/>
              </w:rPr>
            </w:pPr>
            <w:ins w:id="1789" w:author="Author">
              <w:r w:rsidRPr="003771AA">
                <w:t>236</w:t>
              </w:r>
            </w:ins>
          </w:p>
        </w:tc>
      </w:tr>
      <w:tr w:rsidR="001C3BCC" w:rsidRPr="003771AA" w14:paraId="4445E3E0" w14:textId="77777777" w:rsidTr="00EA11D4">
        <w:trPr>
          <w:cantSplit/>
          <w:trHeight w:val="190"/>
          <w:ins w:id="17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AB42DB" w14:textId="77777777" w:rsidR="001C3BCC" w:rsidRPr="003771AA" w:rsidRDefault="001C3BCC" w:rsidP="00EA11D4">
            <w:pPr>
              <w:pStyle w:val="tabletext00"/>
              <w:rPr>
                <w:ins w:id="17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094FC" w14:textId="77777777" w:rsidR="001C3BCC" w:rsidRPr="003771AA" w:rsidRDefault="001C3BCC" w:rsidP="00EA11D4">
            <w:pPr>
              <w:pStyle w:val="tabletext00"/>
              <w:jc w:val="center"/>
              <w:rPr>
                <w:ins w:id="1792" w:author="Author"/>
              </w:rPr>
            </w:pPr>
            <w:ins w:id="1793" w:author="Author">
              <w:r w:rsidRPr="003771AA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0880C" w14:textId="77777777" w:rsidR="001C3BCC" w:rsidRPr="003771AA" w:rsidRDefault="001C3BCC" w:rsidP="00EA11D4">
            <w:pPr>
              <w:pStyle w:val="tabletext00"/>
              <w:rPr>
                <w:ins w:id="1794" w:author="Author"/>
              </w:rPr>
            </w:pPr>
            <w:ins w:id="1795" w:author="Author">
              <w:r w:rsidRPr="003771AA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0021FB" w14:textId="77777777" w:rsidR="001C3BCC" w:rsidRPr="003771AA" w:rsidRDefault="001C3BCC" w:rsidP="00EA11D4">
            <w:pPr>
              <w:pStyle w:val="tabletext00"/>
              <w:jc w:val="right"/>
              <w:rPr>
                <w:ins w:id="17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46A0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797" w:author="Author"/>
              </w:rPr>
            </w:pPr>
            <w:ins w:id="1798" w:author="Author">
              <w:r w:rsidRPr="003771AA">
                <w:t>1582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058D0D" w14:textId="77777777" w:rsidR="001C3BCC" w:rsidRPr="003771AA" w:rsidRDefault="001C3BCC" w:rsidP="00EA11D4">
            <w:pPr>
              <w:pStyle w:val="tabletext00"/>
              <w:jc w:val="right"/>
              <w:rPr>
                <w:ins w:id="179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1101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800" w:author="Author"/>
              </w:rPr>
              <w:pPrChange w:id="1801" w:author="Author">
                <w:pPr>
                  <w:pStyle w:val="tabletext00"/>
                </w:pPr>
              </w:pPrChange>
            </w:pPr>
            <w:ins w:id="1802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D484BF" w14:textId="77777777" w:rsidR="001C3BCC" w:rsidRPr="003771AA" w:rsidRDefault="001C3BCC" w:rsidP="00EA11D4">
            <w:pPr>
              <w:pStyle w:val="tabletext00"/>
              <w:jc w:val="right"/>
              <w:rPr>
                <w:ins w:id="18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F58D99" w14:textId="77777777" w:rsidR="001C3BCC" w:rsidRPr="003771AA" w:rsidRDefault="001C3BCC" w:rsidP="00EA11D4">
            <w:pPr>
              <w:pStyle w:val="tabletext00"/>
              <w:rPr>
                <w:ins w:id="1804" w:author="Author"/>
              </w:rPr>
            </w:pPr>
            <w:ins w:id="1805" w:author="Author">
              <w:r w:rsidRPr="003771AA">
                <w:t>257</w:t>
              </w:r>
            </w:ins>
          </w:p>
        </w:tc>
      </w:tr>
      <w:tr w:rsidR="001C3BCC" w:rsidRPr="003771AA" w14:paraId="1A05980A" w14:textId="77777777" w:rsidTr="00EA11D4">
        <w:trPr>
          <w:cantSplit/>
          <w:trHeight w:val="190"/>
          <w:ins w:id="18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43D22E" w14:textId="77777777" w:rsidR="001C3BCC" w:rsidRPr="003771AA" w:rsidRDefault="001C3BCC" w:rsidP="00EA11D4">
            <w:pPr>
              <w:pStyle w:val="tabletext00"/>
              <w:rPr>
                <w:ins w:id="18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31C54" w14:textId="77777777" w:rsidR="001C3BCC" w:rsidRPr="003771AA" w:rsidRDefault="001C3BCC" w:rsidP="00EA11D4">
            <w:pPr>
              <w:pStyle w:val="tabletext00"/>
              <w:jc w:val="center"/>
              <w:rPr>
                <w:ins w:id="1808" w:author="Author"/>
              </w:rPr>
            </w:pPr>
            <w:ins w:id="1809" w:author="Author">
              <w:r w:rsidRPr="003771AA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2B8C0" w14:textId="77777777" w:rsidR="001C3BCC" w:rsidRPr="003771AA" w:rsidRDefault="001C3BCC" w:rsidP="00EA11D4">
            <w:pPr>
              <w:pStyle w:val="tabletext00"/>
              <w:rPr>
                <w:ins w:id="1810" w:author="Author"/>
              </w:rPr>
            </w:pPr>
            <w:ins w:id="1811" w:author="Author">
              <w:r w:rsidRPr="003771AA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368FDE" w14:textId="77777777" w:rsidR="001C3BCC" w:rsidRPr="003771AA" w:rsidRDefault="001C3BCC" w:rsidP="00EA11D4">
            <w:pPr>
              <w:pStyle w:val="tabletext00"/>
              <w:jc w:val="right"/>
              <w:rPr>
                <w:ins w:id="18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A03A0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813" w:author="Author"/>
              </w:rPr>
            </w:pPr>
            <w:ins w:id="1814" w:author="Author">
              <w:r w:rsidRPr="003771AA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9F202" w14:textId="77777777" w:rsidR="001C3BCC" w:rsidRPr="003771AA" w:rsidRDefault="001C3BCC" w:rsidP="00EA11D4">
            <w:pPr>
              <w:pStyle w:val="tabletext00"/>
              <w:jc w:val="right"/>
              <w:rPr>
                <w:ins w:id="181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60B3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816" w:author="Author"/>
              </w:rPr>
              <w:pPrChange w:id="1817" w:author="Author">
                <w:pPr>
                  <w:pStyle w:val="tabletext00"/>
                </w:pPr>
              </w:pPrChange>
            </w:pPr>
            <w:ins w:id="1818" w:author="Author">
              <w:r w:rsidRPr="003771AA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DA4589" w14:textId="77777777" w:rsidR="001C3BCC" w:rsidRPr="003771AA" w:rsidRDefault="001C3BCC" w:rsidP="00EA11D4">
            <w:pPr>
              <w:pStyle w:val="tabletext00"/>
              <w:jc w:val="right"/>
              <w:rPr>
                <w:ins w:id="18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A3D7C" w14:textId="77777777" w:rsidR="001C3BCC" w:rsidRPr="003771AA" w:rsidRDefault="001C3BCC" w:rsidP="00EA11D4">
            <w:pPr>
              <w:pStyle w:val="tabletext00"/>
              <w:rPr>
                <w:ins w:id="1820" w:author="Author"/>
              </w:rPr>
            </w:pPr>
            <w:ins w:id="1821" w:author="Author">
              <w:r w:rsidRPr="003771AA">
                <w:t>243</w:t>
              </w:r>
            </w:ins>
          </w:p>
        </w:tc>
      </w:tr>
      <w:tr w:rsidR="001C3BCC" w:rsidRPr="003771AA" w14:paraId="13F18821" w14:textId="77777777" w:rsidTr="00EA11D4">
        <w:trPr>
          <w:cantSplit/>
          <w:trHeight w:val="190"/>
          <w:ins w:id="18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A670E0" w14:textId="77777777" w:rsidR="001C3BCC" w:rsidRPr="003771AA" w:rsidRDefault="001C3BCC" w:rsidP="00EA11D4">
            <w:pPr>
              <w:pStyle w:val="tabletext00"/>
              <w:rPr>
                <w:ins w:id="18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538E4" w14:textId="77777777" w:rsidR="001C3BCC" w:rsidRPr="003771AA" w:rsidRDefault="001C3BCC" w:rsidP="00EA11D4">
            <w:pPr>
              <w:pStyle w:val="tabletext00"/>
              <w:jc w:val="center"/>
              <w:rPr>
                <w:ins w:id="1824" w:author="Author"/>
              </w:rPr>
            </w:pPr>
            <w:ins w:id="1825" w:author="Author">
              <w:r w:rsidRPr="003771AA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42B71" w14:textId="77777777" w:rsidR="001C3BCC" w:rsidRPr="003771AA" w:rsidRDefault="001C3BCC" w:rsidP="00EA11D4">
            <w:pPr>
              <w:pStyle w:val="tabletext00"/>
              <w:rPr>
                <w:ins w:id="1826" w:author="Author"/>
              </w:rPr>
            </w:pPr>
            <w:ins w:id="1827" w:author="Author">
              <w:r w:rsidRPr="003771AA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2352C3" w14:textId="77777777" w:rsidR="001C3BCC" w:rsidRPr="003771AA" w:rsidRDefault="001C3BCC" w:rsidP="00EA11D4">
            <w:pPr>
              <w:pStyle w:val="tabletext00"/>
              <w:jc w:val="right"/>
              <w:rPr>
                <w:ins w:id="18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2AE2FA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829" w:author="Author"/>
              </w:rPr>
            </w:pPr>
            <w:ins w:id="1830" w:author="Author">
              <w:r w:rsidRPr="003771AA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524606" w14:textId="77777777" w:rsidR="001C3BCC" w:rsidRPr="003771AA" w:rsidRDefault="001C3BCC" w:rsidP="00EA11D4">
            <w:pPr>
              <w:pStyle w:val="tabletext00"/>
              <w:jc w:val="right"/>
              <w:rPr>
                <w:ins w:id="18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5064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832" w:author="Author"/>
              </w:rPr>
              <w:pPrChange w:id="1833" w:author="Author">
                <w:pPr>
                  <w:pStyle w:val="tabletext00"/>
                </w:pPr>
              </w:pPrChange>
            </w:pPr>
            <w:ins w:id="1834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DFDA68" w14:textId="77777777" w:rsidR="001C3BCC" w:rsidRPr="003771AA" w:rsidRDefault="001C3BCC" w:rsidP="00EA11D4">
            <w:pPr>
              <w:pStyle w:val="tabletext00"/>
              <w:jc w:val="right"/>
              <w:rPr>
                <w:ins w:id="18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AB0E7" w14:textId="77777777" w:rsidR="001C3BCC" w:rsidRPr="003771AA" w:rsidRDefault="001C3BCC" w:rsidP="00EA11D4">
            <w:pPr>
              <w:pStyle w:val="tabletext00"/>
              <w:rPr>
                <w:ins w:id="1836" w:author="Author"/>
              </w:rPr>
            </w:pPr>
            <w:ins w:id="1837" w:author="Author">
              <w:r w:rsidRPr="003771AA">
                <w:t>276</w:t>
              </w:r>
            </w:ins>
          </w:p>
        </w:tc>
      </w:tr>
      <w:tr w:rsidR="001C3BCC" w:rsidRPr="003771AA" w14:paraId="5EDE7DB8" w14:textId="77777777" w:rsidTr="00EA11D4">
        <w:trPr>
          <w:cantSplit/>
          <w:trHeight w:val="190"/>
          <w:ins w:id="18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00175B" w14:textId="77777777" w:rsidR="001C3BCC" w:rsidRPr="003771AA" w:rsidRDefault="001C3BCC" w:rsidP="00EA11D4">
            <w:pPr>
              <w:pStyle w:val="tabletext00"/>
              <w:rPr>
                <w:ins w:id="18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CCED6" w14:textId="77777777" w:rsidR="001C3BCC" w:rsidRPr="003771AA" w:rsidRDefault="001C3BCC" w:rsidP="00EA11D4">
            <w:pPr>
              <w:pStyle w:val="tabletext00"/>
              <w:jc w:val="center"/>
              <w:rPr>
                <w:ins w:id="1840" w:author="Author"/>
              </w:rPr>
            </w:pPr>
            <w:ins w:id="1841" w:author="Author">
              <w:r w:rsidRPr="003771AA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793DF" w14:textId="77777777" w:rsidR="001C3BCC" w:rsidRPr="003771AA" w:rsidRDefault="001C3BCC" w:rsidP="00EA11D4">
            <w:pPr>
              <w:pStyle w:val="tabletext00"/>
              <w:rPr>
                <w:ins w:id="1842" w:author="Author"/>
              </w:rPr>
            </w:pPr>
            <w:ins w:id="1843" w:author="Author">
              <w:r w:rsidRPr="003771AA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0D1B1" w14:textId="77777777" w:rsidR="001C3BCC" w:rsidRPr="003771AA" w:rsidRDefault="001C3BCC" w:rsidP="00EA11D4">
            <w:pPr>
              <w:pStyle w:val="tabletext00"/>
              <w:jc w:val="right"/>
              <w:rPr>
                <w:ins w:id="18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951A3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845" w:author="Author"/>
              </w:rPr>
            </w:pPr>
            <w:ins w:id="1846" w:author="Author">
              <w:r w:rsidRPr="003771AA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5DA7FE" w14:textId="77777777" w:rsidR="001C3BCC" w:rsidRPr="003771AA" w:rsidRDefault="001C3BCC" w:rsidP="00EA11D4">
            <w:pPr>
              <w:pStyle w:val="tabletext00"/>
              <w:jc w:val="right"/>
              <w:rPr>
                <w:ins w:id="18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028394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848" w:author="Author"/>
              </w:rPr>
              <w:pPrChange w:id="1849" w:author="Author">
                <w:pPr>
                  <w:pStyle w:val="tabletext00"/>
                </w:pPr>
              </w:pPrChange>
            </w:pPr>
            <w:ins w:id="1850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EA979" w14:textId="77777777" w:rsidR="001C3BCC" w:rsidRPr="003771AA" w:rsidRDefault="001C3BCC" w:rsidP="00EA11D4">
            <w:pPr>
              <w:pStyle w:val="tabletext00"/>
              <w:jc w:val="right"/>
              <w:rPr>
                <w:ins w:id="18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83F3A" w14:textId="77777777" w:rsidR="001C3BCC" w:rsidRPr="003771AA" w:rsidRDefault="001C3BCC" w:rsidP="00EA11D4">
            <w:pPr>
              <w:pStyle w:val="tabletext00"/>
              <w:rPr>
                <w:ins w:id="1852" w:author="Author"/>
              </w:rPr>
            </w:pPr>
            <w:ins w:id="1853" w:author="Author">
              <w:r w:rsidRPr="003771AA">
                <w:t>229</w:t>
              </w:r>
            </w:ins>
          </w:p>
        </w:tc>
      </w:tr>
      <w:tr w:rsidR="001C3BCC" w:rsidRPr="003771AA" w14:paraId="03F486BA" w14:textId="77777777" w:rsidTr="00EA11D4">
        <w:trPr>
          <w:cantSplit/>
          <w:trHeight w:val="190"/>
          <w:ins w:id="18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89DA08" w14:textId="77777777" w:rsidR="001C3BCC" w:rsidRPr="003771AA" w:rsidRDefault="001C3BCC" w:rsidP="00EA11D4">
            <w:pPr>
              <w:pStyle w:val="tabletext00"/>
              <w:rPr>
                <w:ins w:id="18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24BE" w14:textId="77777777" w:rsidR="001C3BCC" w:rsidRPr="003771AA" w:rsidRDefault="001C3BCC" w:rsidP="00EA11D4">
            <w:pPr>
              <w:pStyle w:val="tabletext00"/>
              <w:jc w:val="center"/>
              <w:rPr>
                <w:ins w:id="1856" w:author="Author"/>
              </w:rPr>
            </w:pPr>
            <w:ins w:id="1857" w:author="Author">
              <w:r w:rsidRPr="003771AA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83F0" w14:textId="77777777" w:rsidR="001C3BCC" w:rsidRPr="003771AA" w:rsidRDefault="001C3BCC" w:rsidP="00EA11D4">
            <w:pPr>
              <w:pStyle w:val="tabletext00"/>
              <w:rPr>
                <w:ins w:id="1858" w:author="Author"/>
              </w:rPr>
            </w:pPr>
            <w:ins w:id="1859" w:author="Author">
              <w:r w:rsidRPr="003771AA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64BDB" w14:textId="77777777" w:rsidR="001C3BCC" w:rsidRPr="003771AA" w:rsidRDefault="001C3BCC" w:rsidP="00EA11D4">
            <w:pPr>
              <w:pStyle w:val="tabletext00"/>
              <w:jc w:val="right"/>
              <w:rPr>
                <w:ins w:id="186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8D6D8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861" w:author="Author"/>
              </w:rPr>
            </w:pPr>
            <w:ins w:id="1862" w:author="Author">
              <w:r w:rsidRPr="003771AA">
                <w:t>1582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46DE7B" w14:textId="77777777" w:rsidR="001C3BCC" w:rsidRPr="003771AA" w:rsidRDefault="001C3BCC" w:rsidP="00EA11D4">
            <w:pPr>
              <w:pStyle w:val="tabletext00"/>
              <w:jc w:val="right"/>
              <w:rPr>
                <w:ins w:id="186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1EF7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864" w:author="Author"/>
              </w:rPr>
              <w:pPrChange w:id="1865" w:author="Author">
                <w:pPr>
                  <w:pStyle w:val="tabletext00"/>
                </w:pPr>
              </w:pPrChange>
            </w:pPr>
            <w:ins w:id="1866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DBAAB" w14:textId="77777777" w:rsidR="001C3BCC" w:rsidRPr="003771AA" w:rsidRDefault="001C3BCC" w:rsidP="00EA11D4">
            <w:pPr>
              <w:pStyle w:val="tabletext00"/>
              <w:jc w:val="right"/>
              <w:rPr>
                <w:ins w:id="186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F22BC" w14:textId="77777777" w:rsidR="001C3BCC" w:rsidRPr="003771AA" w:rsidRDefault="001C3BCC" w:rsidP="00EA11D4">
            <w:pPr>
              <w:pStyle w:val="tabletext00"/>
              <w:rPr>
                <w:ins w:id="1868" w:author="Author"/>
              </w:rPr>
            </w:pPr>
            <w:ins w:id="1869" w:author="Author">
              <w:r w:rsidRPr="003771AA">
                <w:t>257</w:t>
              </w:r>
            </w:ins>
          </w:p>
        </w:tc>
      </w:tr>
      <w:tr w:rsidR="001C3BCC" w:rsidRPr="003771AA" w14:paraId="378439B6" w14:textId="77777777" w:rsidTr="00EA11D4">
        <w:trPr>
          <w:cantSplit/>
          <w:trHeight w:val="190"/>
          <w:ins w:id="18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E14DEF" w14:textId="77777777" w:rsidR="001C3BCC" w:rsidRPr="003771AA" w:rsidRDefault="001C3BCC" w:rsidP="00EA11D4">
            <w:pPr>
              <w:pStyle w:val="tabletext00"/>
              <w:rPr>
                <w:ins w:id="18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7A4CA" w14:textId="77777777" w:rsidR="001C3BCC" w:rsidRPr="003771AA" w:rsidRDefault="001C3BCC" w:rsidP="00EA11D4">
            <w:pPr>
              <w:pStyle w:val="tabletext00"/>
              <w:jc w:val="center"/>
              <w:rPr>
                <w:ins w:id="1872" w:author="Author"/>
              </w:rPr>
            </w:pPr>
            <w:ins w:id="1873" w:author="Author">
              <w:r w:rsidRPr="003771AA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9A07E" w14:textId="77777777" w:rsidR="001C3BCC" w:rsidRPr="003771AA" w:rsidRDefault="001C3BCC" w:rsidP="00EA11D4">
            <w:pPr>
              <w:pStyle w:val="tabletext00"/>
              <w:rPr>
                <w:ins w:id="1874" w:author="Author"/>
              </w:rPr>
            </w:pPr>
            <w:ins w:id="1875" w:author="Author">
              <w:r w:rsidRPr="003771AA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8EC3B5" w14:textId="77777777" w:rsidR="001C3BCC" w:rsidRPr="003771AA" w:rsidRDefault="001C3BCC" w:rsidP="00EA11D4">
            <w:pPr>
              <w:pStyle w:val="tabletext00"/>
              <w:jc w:val="right"/>
              <w:rPr>
                <w:ins w:id="18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6F0F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877" w:author="Author"/>
              </w:rPr>
            </w:pPr>
            <w:ins w:id="1878" w:author="Author">
              <w:r w:rsidRPr="003771AA">
                <w:t>2418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86F106" w14:textId="77777777" w:rsidR="001C3BCC" w:rsidRPr="003771AA" w:rsidRDefault="001C3BCC" w:rsidP="00EA11D4">
            <w:pPr>
              <w:pStyle w:val="tabletext00"/>
              <w:jc w:val="right"/>
              <w:rPr>
                <w:ins w:id="187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D93D22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880" w:author="Author"/>
              </w:rPr>
              <w:pPrChange w:id="1881" w:author="Author">
                <w:pPr>
                  <w:pStyle w:val="tabletext00"/>
                </w:pPr>
              </w:pPrChange>
            </w:pPr>
            <w:ins w:id="1882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B25E7" w14:textId="77777777" w:rsidR="001C3BCC" w:rsidRPr="003771AA" w:rsidRDefault="001C3BCC" w:rsidP="00EA11D4">
            <w:pPr>
              <w:pStyle w:val="tabletext00"/>
              <w:jc w:val="right"/>
              <w:rPr>
                <w:ins w:id="18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A05FA" w14:textId="77777777" w:rsidR="001C3BCC" w:rsidRPr="003771AA" w:rsidRDefault="001C3BCC" w:rsidP="00EA11D4">
            <w:pPr>
              <w:pStyle w:val="tabletext00"/>
              <w:rPr>
                <w:ins w:id="1884" w:author="Author"/>
              </w:rPr>
            </w:pPr>
            <w:ins w:id="1885" w:author="Author">
              <w:r w:rsidRPr="003771AA">
                <w:t>335</w:t>
              </w:r>
            </w:ins>
          </w:p>
        </w:tc>
      </w:tr>
      <w:tr w:rsidR="001C3BCC" w:rsidRPr="003771AA" w14:paraId="6EC98903" w14:textId="77777777" w:rsidTr="00EA11D4">
        <w:trPr>
          <w:cantSplit/>
          <w:trHeight w:val="190"/>
          <w:ins w:id="18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A6D88D" w14:textId="77777777" w:rsidR="001C3BCC" w:rsidRPr="003771AA" w:rsidRDefault="001C3BCC" w:rsidP="00EA11D4">
            <w:pPr>
              <w:pStyle w:val="tabletext00"/>
              <w:rPr>
                <w:ins w:id="18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E8678" w14:textId="77777777" w:rsidR="001C3BCC" w:rsidRPr="003771AA" w:rsidRDefault="001C3BCC" w:rsidP="00EA11D4">
            <w:pPr>
              <w:pStyle w:val="tabletext00"/>
              <w:jc w:val="center"/>
              <w:rPr>
                <w:ins w:id="1888" w:author="Author"/>
              </w:rPr>
            </w:pPr>
            <w:ins w:id="1889" w:author="Author">
              <w:r w:rsidRPr="003771AA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7CFC" w14:textId="77777777" w:rsidR="001C3BCC" w:rsidRPr="003771AA" w:rsidRDefault="001C3BCC" w:rsidP="00EA11D4">
            <w:pPr>
              <w:pStyle w:val="tabletext00"/>
              <w:rPr>
                <w:ins w:id="1890" w:author="Author"/>
              </w:rPr>
            </w:pPr>
            <w:ins w:id="1891" w:author="Author">
              <w:r w:rsidRPr="003771AA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0CD61E" w14:textId="77777777" w:rsidR="001C3BCC" w:rsidRPr="003771AA" w:rsidRDefault="001C3BCC" w:rsidP="00EA11D4">
            <w:pPr>
              <w:pStyle w:val="tabletext00"/>
              <w:jc w:val="right"/>
              <w:rPr>
                <w:ins w:id="18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F1F6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893" w:author="Author"/>
              </w:rPr>
            </w:pPr>
            <w:ins w:id="1894" w:author="Author">
              <w:r w:rsidRPr="003771AA">
                <w:t>1751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E59354" w14:textId="77777777" w:rsidR="001C3BCC" w:rsidRPr="003771AA" w:rsidRDefault="001C3BCC" w:rsidP="00EA11D4">
            <w:pPr>
              <w:pStyle w:val="tabletext00"/>
              <w:jc w:val="right"/>
              <w:rPr>
                <w:ins w:id="189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51EB96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896" w:author="Author"/>
              </w:rPr>
              <w:pPrChange w:id="1897" w:author="Author">
                <w:pPr>
                  <w:pStyle w:val="tabletext00"/>
                </w:pPr>
              </w:pPrChange>
            </w:pPr>
            <w:ins w:id="1898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C7ACE4" w14:textId="77777777" w:rsidR="001C3BCC" w:rsidRPr="003771AA" w:rsidRDefault="001C3BCC" w:rsidP="00EA11D4">
            <w:pPr>
              <w:pStyle w:val="tabletext00"/>
              <w:jc w:val="right"/>
              <w:rPr>
                <w:ins w:id="18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060AD" w14:textId="77777777" w:rsidR="001C3BCC" w:rsidRPr="003771AA" w:rsidRDefault="001C3BCC" w:rsidP="00EA11D4">
            <w:pPr>
              <w:pStyle w:val="tabletext00"/>
              <w:rPr>
                <w:ins w:id="1900" w:author="Author"/>
              </w:rPr>
            </w:pPr>
            <w:ins w:id="1901" w:author="Author">
              <w:r w:rsidRPr="003771AA">
                <w:t>259</w:t>
              </w:r>
            </w:ins>
          </w:p>
        </w:tc>
      </w:tr>
      <w:tr w:rsidR="001C3BCC" w:rsidRPr="003771AA" w14:paraId="0C5DD631" w14:textId="77777777" w:rsidTr="00EA11D4">
        <w:trPr>
          <w:cantSplit/>
          <w:trHeight w:val="190"/>
          <w:ins w:id="19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9A32D3" w14:textId="77777777" w:rsidR="001C3BCC" w:rsidRPr="003771AA" w:rsidRDefault="001C3BCC" w:rsidP="00EA11D4">
            <w:pPr>
              <w:pStyle w:val="tabletext00"/>
              <w:rPr>
                <w:ins w:id="1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C9082" w14:textId="77777777" w:rsidR="001C3BCC" w:rsidRPr="003771AA" w:rsidRDefault="001C3BCC" w:rsidP="00EA11D4">
            <w:pPr>
              <w:pStyle w:val="tabletext00"/>
              <w:jc w:val="center"/>
              <w:rPr>
                <w:ins w:id="1904" w:author="Author"/>
              </w:rPr>
            </w:pPr>
            <w:ins w:id="1905" w:author="Author">
              <w:r w:rsidRPr="003771AA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0AC7D" w14:textId="77777777" w:rsidR="001C3BCC" w:rsidRPr="003771AA" w:rsidRDefault="001C3BCC" w:rsidP="00EA11D4">
            <w:pPr>
              <w:pStyle w:val="tabletext00"/>
              <w:rPr>
                <w:ins w:id="1906" w:author="Author"/>
              </w:rPr>
            </w:pPr>
            <w:ins w:id="1907" w:author="Author">
              <w:r w:rsidRPr="003771AA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5E20A" w14:textId="77777777" w:rsidR="001C3BCC" w:rsidRPr="003771AA" w:rsidRDefault="001C3BCC" w:rsidP="00EA11D4">
            <w:pPr>
              <w:pStyle w:val="tabletext00"/>
              <w:jc w:val="right"/>
              <w:rPr>
                <w:ins w:id="19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DA767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909" w:author="Author"/>
              </w:rPr>
            </w:pPr>
            <w:ins w:id="1910" w:author="Author">
              <w:r w:rsidRPr="003771AA">
                <w:t>1751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8BC101" w14:textId="77777777" w:rsidR="001C3BCC" w:rsidRPr="003771AA" w:rsidRDefault="001C3BCC" w:rsidP="00EA11D4">
            <w:pPr>
              <w:pStyle w:val="tabletext00"/>
              <w:jc w:val="right"/>
              <w:rPr>
                <w:ins w:id="19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8321C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912" w:author="Author"/>
              </w:rPr>
              <w:pPrChange w:id="1913" w:author="Author">
                <w:pPr>
                  <w:pStyle w:val="tabletext00"/>
                </w:pPr>
              </w:pPrChange>
            </w:pPr>
            <w:ins w:id="1914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27217B" w14:textId="77777777" w:rsidR="001C3BCC" w:rsidRPr="003771AA" w:rsidRDefault="001C3BCC" w:rsidP="00EA11D4">
            <w:pPr>
              <w:pStyle w:val="tabletext00"/>
              <w:jc w:val="right"/>
              <w:rPr>
                <w:ins w:id="19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3C4632" w14:textId="77777777" w:rsidR="001C3BCC" w:rsidRPr="003771AA" w:rsidRDefault="001C3BCC" w:rsidP="00EA11D4">
            <w:pPr>
              <w:pStyle w:val="tabletext00"/>
              <w:rPr>
                <w:ins w:id="1916" w:author="Author"/>
              </w:rPr>
            </w:pPr>
            <w:ins w:id="1917" w:author="Author">
              <w:r w:rsidRPr="003771AA">
                <w:t>259</w:t>
              </w:r>
            </w:ins>
          </w:p>
        </w:tc>
      </w:tr>
      <w:tr w:rsidR="001C3BCC" w:rsidRPr="003771AA" w14:paraId="70D35A0C" w14:textId="77777777" w:rsidTr="00EA11D4">
        <w:trPr>
          <w:cantSplit/>
          <w:trHeight w:val="190"/>
          <w:ins w:id="1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EECA2E" w14:textId="77777777" w:rsidR="001C3BCC" w:rsidRPr="003771AA" w:rsidRDefault="001C3BCC" w:rsidP="00EA11D4">
            <w:pPr>
              <w:pStyle w:val="tabletext00"/>
              <w:rPr>
                <w:ins w:id="1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EF8EB" w14:textId="77777777" w:rsidR="001C3BCC" w:rsidRPr="003771AA" w:rsidRDefault="001C3BCC" w:rsidP="00EA11D4">
            <w:pPr>
              <w:pStyle w:val="tabletext00"/>
              <w:jc w:val="center"/>
              <w:rPr>
                <w:ins w:id="1920" w:author="Author"/>
              </w:rPr>
            </w:pPr>
            <w:ins w:id="1921" w:author="Author">
              <w:r w:rsidRPr="003771AA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FF74F" w14:textId="77777777" w:rsidR="001C3BCC" w:rsidRPr="003771AA" w:rsidRDefault="001C3BCC" w:rsidP="00EA11D4">
            <w:pPr>
              <w:pStyle w:val="tabletext00"/>
              <w:rPr>
                <w:ins w:id="1922" w:author="Author"/>
              </w:rPr>
            </w:pPr>
            <w:ins w:id="1923" w:author="Author">
              <w:r w:rsidRPr="003771AA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2F646B" w14:textId="77777777" w:rsidR="001C3BCC" w:rsidRPr="003771AA" w:rsidRDefault="001C3BCC" w:rsidP="00EA11D4">
            <w:pPr>
              <w:pStyle w:val="tabletext00"/>
              <w:jc w:val="right"/>
              <w:rPr>
                <w:ins w:id="19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C4B18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925" w:author="Author"/>
              </w:rPr>
            </w:pPr>
            <w:ins w:id="1926" w:author="Author">
              <w:r w:rsidRPr="003771AA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49929C" w14:textId="77777777" w:rsidR="001C3BCC" w:rsidRPr="003771AA" w:rsidRDefault="001C3BCC" w:rsidP="00EA11D4">
            <w:pPr>
              <w:pStyle w:val="tabletext00"/>
              <w:jc w:val="right"/>
              <w:rPr>
                <w:ins w:id="19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A6208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928" w:author="Author"/>
              </w:rPr>
              <w:pPrChange w:id="1929" w:author="Author">
                <w:pPr>
                  <w:pStyle w:val="tabletext00"/>
                </w:pPr>
              </w:pPrChange>
            </w:pPr>
            <w:ins w:id="1930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FB44F" w14:textId="77777777" w:rsidR="001C3BCC" w:rsidRPr="003771AA" w:rsidRDefault="001C3BCC" w:rsidP="00EA11D4">
            <w:pPr>
              <w:pStyle w:val="tabletext00"/>
              <w:jc w:val="right"/>
              <w:rPr>
                <w:ins w:id="19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507A6" w14:textId="77777777" w:rsidR="001C3BCC" w:rsidRPr="003771AA" w:rsidRDefault="001C3BCC" w:rsidP="00EA11D4">
            <w:pPr>
              <w:pStyle w:val="tabletext00"/>
              <w:rPr>
                <w:ins w:id="1932" w:author="Author"/>
              </w:rPr>
            </w:pPr>
            <w:ins w:id="1933" w:author="Author">
              <w:r w:rsidRPr="003771AA">
                <w:t>276</w:t>
              </w:r>
            </w:ins>
          </w:p>
        </w:tc>
      </w:tr>
      <w:tr w:rsidR="001C3BCC" w:rsidRPr="003771AA" w14:paraId="01455C4B" w14:textId="77777777" w:rsidTr="00EA11D4">
        <w:trPr>
          <w:cantSplit/>
          <w:trHeight w:val="190"/>
          <w:ins w:id="19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326A2E" w14:textId="77777777" w:rsidR="001C3BCC" w:rsidRPr="003771AA" w:rsidRDefault="001C3BCC" w:rsidP="00EA11D4">
            <w:pPr>
              <w:pStyle w:val="tabletext00"/>
              <w:rPr>
                <w:ins w:id="19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4F3C" w14:textId="77777777" w:rsidR="001C3BCC" w:rsidRPr="003771AA" w:rsidRDefault="001C3BCC" w:rsidP="00EA11D4">
            <w:pPr>
              <w:pStyle w:val="tabletext00"/>
              <w:jc w:val="center"/>
              <w:rPr>
                <w:ins w:id="1936" w:author="Author"/>
              </w:rPr>
            </w:pPr>
            <w:ins w:id="1937" w:author="Author">
              <w:r w:rsidRPr="003771AA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C999F" w14:textId="77777777" w:rsidR="001C3BCC" w:rsidRPr="003771AA" w:rsidRDefault="001C3BCC" w:rsidP="00EA11D4">
            <w:pPr>
              <w:pStyle w:val="tabletext00"/>
              <w:rPr>
                <w:ins w:id="1938" w:author="Author"/>
              </w:rPr>
            </w:pPr>
            <w:ins w:id="1939" w:author="Author">
              <w:r w:rsidRPr="003771AA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EE4706" w14:textId="77777777" w:rsidR="001C3BCC" w:rsidRPr="003771AA" w:rsidRDefault="001C3BCC" w:rsidP="00EA11D4">
            <w:pPr>
              <w:pStyle w:val="tabletext00"/>
              <w:jc w:val="right"/>
              <w:rPr>
                <w:ins w:id="194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2777F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941" w:author="Author"/>
              </w:rPr>
            </w:pPr>
            <w:ins w:id="1942" w:author="Author">
              <w:r w:rsidRPr="003771AA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2F155" w14:textId="77777777" w:rsidR="001C3BCC" w:rsidRPr="003771AA" w:rsidRDefault="001C3BCC" w:rsidP="00EA11D4">
            <w:pPr>
              <w:pStyle w:val="tabletext00"/>
              <w:jc w:val="right"/>
              <w:rPr>
                <w:ins w:id="194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15492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944" w:author="Author"/>
              </w:rPr>
              <w:pPrChange w:id="1945" w:author="Author">
                <w:pPr>
                  <w:pStyle w:val="tabletext00"/>
                </w:pPr>
              </w:pPrChange>
            </w:pPr>
            <w:ins w:id="1946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64746" w14:textId="77777777" w:rsidR="001C3BCC" w:rsidRPr="003771AA" w:rsidRDefault="001C3BCC" w:rsidP="00EA11D4">
            <w:pPr>
              <w:pStyle w:val="tabletext00"/>
              <w:jc w:val="right"/>
              <w:rPr>
                <w:ins w:id="194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900ED" w14:textId="77777777" w:rsidR="001C3BCC" w:rsidRPr="003771AA" w:rsidRDefault="001C3BCC" w:rsidP="00EA11D4">
            <w:pPr>
              <w:pStyle w:val="tabletext00"/>
              <w:rPr>
                <w:ins w:id="1948" w:author="Author"/>
              </w:rPr>
            </w:pPr>
            <w:ins w:id="1949" w:author="Author">
              <w:r w:rsidRPr="003771AA">
                <w:t>229</w:t>
              </w:r>
            </w:ins>
          </w:p>
        </w:tc>
      </w:tr>
      <w:tr w:rsidR="001C3BCC" w:rsidRPr="003771AA" w14:paraId="261B7B98" w14:textId="77777777" w:rsidTr="00EA11D4">
        <w:trPr>
          <w:cantSplit/>
          <w:trHeight w:val="190"/>
          <w:ins w:id="19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F254B4" w14:textId="77777777" w:rsidR="001C3BCC" w:rsidRPr="003771AA" w:rsidRDefault="001C3BCC" w:rsidP="00EA11D4">
            <w:pPr>
              <w:pStyle w:val="tabletext00"/>
              <w:rPr>
                <w:ins w:id="19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864B7" w14:textId="77777777" w:rsidR="001C3BCC" w:rsidRPr="003771AA" w:rsidRDefault="001C3BCC" w:rsidP="00EA11D4">
            <w:pPr>
              <w:pStyle w:val="tabletext00"/>
              <w:jc w:val="center"/>
              <w:rPr>
                <w:ins w:id="1952" w:author="Author"/>
              </w:rPr>
            </w:pPr>
            <w:ins w:id="1953" w:author="Author">
              <w:r w:rsidRPr="003771AA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CB84A" w14:textId="77777777" w:rsidR="001C3BCC" w:rsidRPr="003771AA" w:rsidRDefault="001C3BCC" w:rsidP="00EA11D4">
            <w:pPr>
              <w:pStyle w:val="tabletext00"/>
              <w:rPr>
                <w:ins w:id="1954" w:author="Author"/>
              </w:rPr>
            </w:pPr>
            <w:ins w:id="1955" w:author="Author">
              <w:r w:rsidRPr="003771AA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A6D9BB" w14:textId="77777777" w:rsidR="001C3BCC" w:rsidRPr="003771AA" w:rsidRDefault="001C3BCC" w:rsidP="00EA11D4">
            <w:pPr>
              <w:pStyle w:val="tabletext00"/>
              <w:jc w:val="right"/>
              <w:rPr>
                <w:ins w:id="19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BB5AB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957" w:author="Author"/>
              </w:rPr>
            </w:pPr>
            <w:ins w:id="1958" w:author="Author">
              <w:r w:rsidRPr="003771AA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75600D" w14:textId="77777777" w:rsidR="001C3BCC" w:rsidRPr="003771AA" w:rsidRDefault="001C3BCC" w:rsidP="00EA11D4">
            <w:pPr>
              <w:pStyle w:val="tabletext00"/>
              <w:jc w:val="right"/>
              <w:rPr>
                <w:ins w:id="195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2A12D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960" w:author="Author"/>
              </w:rPr>
              <w:pPrChange w:id="1961" w:author="Author">
                <w:pPr>
                  <w:pStyle w:val="tabletext00"/>
                </w:pPr>
              </w:pPrChange>
            </w:pPr>
            <w:ins w:id="1962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1DF5A5" w14:textId="77777777" w:rsidR="001C3BCC" w:rsidRPr="003771AA" w:rsidRDefault="001C3BCC" w:rsidP="00EA11D4">
            <w:pPr>
              <w:pStyle w:val="tabletext00"/>
              <w:jc w:val="right"/>
              <w:rPr>
                <w:ins w:id="19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57A8E" w14:textId="77777777" w:rsidR="001C3BCC" w:rsidRPr="003771AA" w:rsidRDefault="001C3BCC" w:rsidP="00EA11D4">
            <w:pPr>
              <w:pStyle w:val="tabletext00"/>
              <w:rPr>
                <w:ins w:id="1964" w:author="Author"/>
              </w:rPr>
            </w:pPr>
            <w:ins w:id="1965" w:author="Author">
              <w:r w:rsidRPr="003771AA">
                <w:t>229</w:t>
              </w:r>
            </w:ins>
          </w:p>
        </w:tc>
      </w:tr>
      <w:tr w:rsidR="001C3BCC" w:rsidRPr="003771AA" w14:paraId="1438AA5E" w14:textId="77777777" w:rsidTr="00EA11D4">
        <w:trPr>
          <w:cantSplit/>
          <w:trHeight w:val="190"/>
          <w:ins w:id="19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61402D" w14:textId="77777777" w:rsidR="001C3BCC" w:rsidRPr="003771AA" w:rsidRDefault="001C3BCC" w:rsidP="00EA11D4">
            <w:pPr>
              <w:pStyle w:val="tabletext00"/>
              <w:rPr>
                <w:ins w:id="19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7BC8A" w14:textId="77777777" w:rsidR="001C3BCC" w:rsidRPr="003771AA" w:rsidRDefault="001C3BCC" w:rsidP="00EA11D4">
            <w:pPr>
              <w:pStyle w:val="tabletext00"/>
              <w:jc w:val="center"/>
              <w:rPr>
                <w:ins w:id="1968" w:author="Author"/>
              </w:rPr>
            </w:pPr>
            <w:ins w:id="1969" w:author="Author">
              <w:r w:rsidRPr="003771AA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8CAD5" w14:textId="77777777" w:rsidR="001C3BCC" w:rsidRPr="003771AA" w:rsidRDefault="001C3BCC" w:rsidP="00EA11D4">
            <w:pPr>
              <w:pStyle w:val="tabletext00"/>
              <w:rPr>
                <w:ins w:id="1970" w:author="Author"/>
              </w:rPr>
            </w:pPr>
            <w:ins w:id="1971" w:author="Author">
              <w:r w:rsidRPr="003771AA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CA18E7" w14:textId="77777777" w:rsidR="001C3BCC" w:rsidRPr="003771AA" w:rsidRDefault="001C3BCC" w:rsidP="00EA11D4">
            <w:pPr>
              <w:pStyle w:val="tabletext00"/>
              <w:jc w:val="right"/>
              <w:rPr>
                <w:ins w:id="19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2A59B8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973" w:author="Author"/>
              </w:rPr>
            </w:pPr>
            <w:ins w:id="1974" w:author="Author">
              <w:r w:rsidRPr="003771AA">
                <w:t>1751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C0AECC" w14:textId="77777777" w:rsidR="001C3BCC" w:rsidRPr="003771AA" w:rsidRDefault="001C3BCC" w:rsidP="00EA11D4">
            <w:pPr>
              <w:pStyle w:val="tabletext00"/>
              <w:jc w:val="right"/>
              <w:rPr>
                <w:ins w:id="197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EC8D7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976" w:author="Author"/>
              </w:rPr>
              <w:pPrChange w:id="1977" w:author="Author">
                <w:pPr>
                  <w:pStyle w:val="tabletext00"/>
                </w:pPr>
              </w:pPrChange>
            </w:pPr>
            <w:ins w:id="1978" w:author="Author">
              <w:r w:rsidRPr="003771AA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B95FB" w14:textId="77777777" w:rsidR="001C3BCC" w:rsidRPr="003771AA" w:rsidRDefault="001C3BCC" w:rsidP="00EA11D4">
            <w:pPr>
              <w:pStyle w:val="tabletext00"/>
              <w:jc w:val="right"/>
              <w:rPr>
                <w:ins w:id="19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588AA" w14:textId="77777777" w:rsidR="001C3BCC" w:rsidRPr="003771AA" w:rsidRDefault="001C3BCC" w:rsidP="00EA11D4">
            <w:pPr>
              <w:pStyle w:val="tabletext00"/>
              <w:rPr>
                <w:ins w:id="1980" w:author="Author"/>
              </w:rPr>
            </w:pPr>
            <w:ins w:id="1981" w:author="Author">
              <w:r w:rsidRPr="003771AA">
                <w:t>259</w:t>
              </w:r>
            </w:ins>
          </w:p>
        </w:tc>
      </w:tr>
      <w:tr w:rsidR="001C3BCC" w:rsidRPr="003771AA" w14:paraId="01DA00A4" w14:textId="77777777" w:rsidTr="00EA11D4">
        <w:trPr>
          <w:cantSplit/>
          <w:trHeight w:val="190"/>
          <w:ins w:id="1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EC8BFF" w14:textId="77777777" w:rsidR="001C3BCC" w:rsidRPr="003771AA" w:rsidRDefault="001C3BCC" w:rsidP="00EA11D4">
            <w:pPr>
              <w:pStyle w:val="tabletext00"/>
              <w:rPr>
                <w:ins w:id="1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AA26" w14:textId="77777777" w:rsidR="001C3BCC" w:rsidRPr="003771AA" w:rsidRDefault="001C3BCC" w:rsidP="00EA11D4">
            <w:pPr>
              <w:pStyle w:val="tabletext00"/>
              <w:jc w:val="center"/>
              <w:rPr>
                <w:ins w:id="1984" w:author="Author"/>
              </w:rPr>
            </w:pPr>
            <w:ins w:id="1985" w:author="Author">
              <w:r w:rsidRPr="003771AA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35EF3" w14:textId="77777777" w:rsidR="001C3BCC" w:rsidRPr="003771AA" w:rsidRDefault="001C3BCC" w:rsidP="00EA11D4">
            <w:pPr>
              <w:pStyle w:val="tabletext00"/>
              <w:rPr>
                <w:ins w:id="1986" w:author="Author"/>
              </w:rPr>
            </w:pPr>
            <w:ins w:id="1987" w:author="Author">
              <w:r w:rsidRPr="003771AA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3E86E4" w14:textId="77777777" w:rsidR="001C3BCC" w:rsidRPr="003771AA" w:rsidRDefault="001C3BCC" w:rsidP="00EA11D4">
            <w:pPr>
              <w:pStyle w:val="tabletext00"/>
              <w:jc w:val="right"/>
              <w:rPr>
                <w:ins w:id="19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C9A0EA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1989" w:author="Author"/>
              </w:rPr>
            </w:pPr>
            <w:ins w:id="1990" w:author="Author">
              <w:r w:rsidRPr="003771AA">
                <w:t>2312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2EDA71" w14:textId="77777777" w:rsidR="001C3BCC" w:rsidRPr="003771AA" w:rsidRDefault="001C3BCC" w:rsidP="00EA11D4">
            <w:pPr>
              <w:pStyle w:val="tabletext00"/>
              <w:jc w:val="right"/>
              <w:rPr>
                <w:ins w:id="19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F0C0C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1992" w:author="Author"/>
              </w:rPr>
              <w:pPrChange w:id="1993" w:author="Author">
                <w:pPr>
                  <w:pStyle w:val="tabletext00"/>
                </w:pPr>
              </w:pPrChange>
            </w:pPr>
            <w:ins w:id="1994" w:author="Author">
              <w:r w:rsidRPr="003771AA"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FE10E2" w14:textId="77777777" w:rsidR="001C3BCC" w:rsidRPr="003771AA" w:rsidRDefault="001C3BCC" w:rsidP="00EA11D4">
            <w:pPr>
              <w:pStyle w:val="tabletext00"/>
              <w:jc w:val="right"/>
              <w:rPr>
                <w:ins w:id="19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A96D9" w14:textId="77777777" w:rsidR="001C3BCC" w:rsidRPr="003771AA" w:rsidRDefault="001C3BCC" w:rsidP="00EA11D4">
            <w:pPr>
              <w:pStyle w:val="tabletext00"/>
              <w:rPr>
                <w:ins w:id="1996" w:author="Author"/>
              </w:rPr>
            </w:pPr>
            <w:ins w:id="1997" w:author="Author">
              <w:r w:rsidRPr="003771AA">
                <w:t>246</w:t>
              </w:r>
            </w:ins>
          </w:p>
        </w:tc>
      </w:tr>
      <w:tr w:rsidR="001C3BCC" w:rsidRPr="003771AA" w14:paraId="69A953CC" w14:textId="77777777" w:rsidTr="00EA11D4">
        <w:trPr>
          <w:cantSplit/>
          <w:trHeight w:val="190"/>
          <w:ins w:id="19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574615" w14:textId="77777777" w:rsidR="001C3BCC" w:rsidRPr="003771AA" w:rsidRDefault="001C3BCC" w:rsidP="00EA11D4">
            <w:pPr>
              <w:pStyle w:val="tabletext00"/>
              <w:rPr>
                <w:ins w:id="19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85770" w14:textId="77777777" w:rsidR="001C3BCC" w:rsidRPr="003771AA" w:rsidRDefault="001C3BCC" w:rsidP="00EA11D4">
            <w:pPr>
              <w:pStyle w:val="tabletext00"/>
              <w:jc w:val="center"/>
              <w:rPr>
                <w:ins w:id="2000" w:author="Author"/>
              </w:rPr>
            </w:pPr>
            <w:ins w:id="2001" w:author="Author">
              <w:r w:rsidRPr="003771AA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F634B" w14:textId="77777777" w:rsidR="001C3BCC" w:rsidRPr="003771AA" w:rsidRDefault="001C3BCC" w:rsidP="00EA11D4">
            <w:pPr>
              <w:pStyle w:val="tabletext00"/>
              <w:rPr>
                <w:ins w:id="2002" w:author="Author"/>
              </w:rPr>
            </w:pPr>
            <w:ins w:id="2003" w:author="Author">
              <w:r w:rsidRPr="003771AA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80F489" w14:textId="77777777" w:rsidR="001C3BCC" w:rsidRPr="003771AA" w:rsidRDefault="001C3BCC" w:rsidP="00EA11D4">
            <w:pPr>
              <w:pStyle w:val="tabletext00"/>
              <w:jc w:val="right"/>
              <w:rPr>
                <w:ins w:id="20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1FFC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005" w:author="Author"/>
              </w:rPr>
            </w:pPr>
            <w:ins w:id="2006" w:author="Author">
              <w:r w:rsidRPr="003771AA"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2DCD6E" w14:textId="77777777" w:rsidR="001C3BCC" w:rsidRPr="003771AA" w:rsidRDefault="001C3BCC" w:rsidP="00EA11D4">
            <w:pPr>
              <w:pStyle w:val="tabletext00"/>
              <w:jc w:val="right"/>
              <w:rPr>
                <w:ins w:id="20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EDCE3" w14:textId="77777777" w:rsidR="001C3BCC" w:rsidRPr="003771AA" w:rsidRDefault="001C3BCC" w:rsidP="00EA11D4">
            <w:pPr>
              <w:pStyle w:val="tabletext00"/>
              <w:rPr>
                <w:ins w:id="2008" w:author="Author"/>
              </w:rPr>
            </w:pPr>
            <w:ins w:id="2009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CC7D4" w14:textId="77777777" w:rsidR="001C3BCC" w:rsidRPr="003771AA" w:rsidRDefault="001C3BCC" w:rsidP="00EA11D4">
            <w:pPr>
              <w:pStyle w:val="tabletext00"/>
              <w:jc w:val="right"/>
              <w:rPr>
                <w:ins w:id="20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B0847" w14:textId="77777777" w:rsidR="001C3BCC" w:rsidRPr="003771AA" w:rsidRDefault="001C3BCC" w:rsidP="00EA11D4">
            <w:pPr>
              <w:pStyle w:val="tabletext00"/>
              <w:rPr>
                <w:ins w:id="2011" w:author="Author"/>
              </w:rPr>
            </w:pPr>
            <w:ins w:id="2012" w:author="Author">
              <w:r w:rsidRPr="003771AA">
                <w:t>219</w:t>
              </w:r>
            </w:ins>
          </w:p>
        </w:tc>
      </w:tr>
      <w:tr w:rsidR="001C3BCC" w:rsidRPr="003771AA" w14:paraId="36565106" w14:textId="77777777" w:rsidTr="00EA11D4">
        <w:trPr>
          <w:cantSplit/>
          <w:trHeight w:val="190"/>
          <w:ins w:id="20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00A84E" w14:textId="77777777" w:rsidR="001C3BCC" w:rsidRPr="003771AA" w:rsidRDefault="001C3BCC" w:rsidP="00EA11D4">
            <w:pPr>
              <w:pStyle w:val="tabletext00"/>
              <w:rPr>
                <w:ins w:id="20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58117" w14:textId="77777777" w:rsidR="001C3BCC" w:rsidRPr="003771AA" w:rsidRDefault="001C3BCC" w:rsidP="00EA11D4">
            <w:pPr>
              <w:pStyle w:val="tabletext00"/>
              <w:jc w:val="center"/>
              <w:rPr>
                <w:ins w:id="2015" w:author="Author"/>
              </w:rPr>
            </w:pPr>
            <w:ins w:id="2016" w:author="Author">
              <w:r w:rsidRPr="003771AA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63782" w14:textId="77777777" w:rsidR="001C3BCC" w:rsidRPr="003771AA" w:rsidRDefault="001C3BCC" w:rsidP="00EA11D4">
            <w:pPr>
              <w:pStyle w:val="tabletext00"/>
              <w:rPr>
                <w:ins w:id="2017" w:author="Author"/>
              </w:rPr>
            </w:pPr>
            <w:ins w:id="2018" w:author="Author">
              <w:r w:rsidRPr="003771AA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3C3C23" w14:textId="77777777" w:rsidR="001C3BCC" w:rsidRPr="003771AA" w:rsidRDefault="001C3BCC" w:rsidP="00EA11D4">
            <w:pPr>
              <w:pStyle w:val="tabletext00"/>
              <w:jc w:val="right"/>
              <w:rPr>
                <w:ins w:id="20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BD03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020" w:author="Author"/>
              </w:rPr>
            </w:pPr>
            <w:ins w:id="2021" w:author="Author">
              <w:r w:rsidRPr="003771AA">
                <w:t>1582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D0F04F" w14:textId="77777777" w:rsidR="001C3BCC" w:rsidRPr="003771AA" w:rsidRDefault="001C3BCC" w:rsidP="00EA11D4">
            <w:pPr>
              <w:pStyle w:val="tabletext00"/>
              <w:jc w:val="right"/>
              <w:rPr>
                <w:ins w:id="20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FBE12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023" w:author="Author"/>
              </w:rPr>
              <w:pPrChange w:id="2024" w:author="Author">
                <w:pPr>
                  <w:pStyle w:val="tabletext00"/>
                </w:pPr>
              </w:pPrChange>
            </w:pPr>
            <w:ins w:id="2025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4B9B4C" w14:textId="77777777" w:rsidR="001C3BCC" w:rsidRPr="003771AA" w:rsidRDefault="001C3BCC" w:rsidP="00EA11D4">
            <w:pPr>
              <w:pStyle w:val="tabletext00"/>
              <w:jc w:val="right"/>
              <w:rPr>
                <w:ins w:id="20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17586" w14:textId="77777777" w:rsidR="001C3BCC" w:rsidRPr="003771AA" w:rsidRDefault="001C3BCC" w:rsidP="00EA11D4">
            <w:pPr>
              <w:pStyle w:val="tabletext00"/>
              <w:rPr>
                <w:ins w:id="2027" w:author="Author"/>
              </w:rPr>
            </w:pPr>
            <w:ins w:id="2028" w:author="Author">
              <w:r w:rsidRPr="003771AA">
                <w:t>257</w:t>
              </w:r>
            </w:ins>
          </w:p>
        </w:tc>
      </w:tr>
      <w:tr w:rsidR="001C3BCC" w:rsidRPr="003771AA" w14:paraId="178E2FC8" w14:textId="77777777" w:rsidTr="00EA11D4">
        <w:trPr>
          <w:cantSplit/>
          <w:trHeight w:val="190"/>
          <w:ins w:id="20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6F27A0" w14:textId="77777777" w:rsidR="001C3BCC" w:rsidRPr="003771AA" w:rsidRDefault="001C3BCC" w:rsidP="00EA11D4">
            <w:pPr>
              <w:pStyle w:val="tabletext00"/>
              <w:rPr>
                <w:ins w:id="20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F3CD" w14:textId="77777777" w:rsidR="001C3BCC" w:rsidRPr="003771AA" w:rsidRDefault="001C3BCC" w:rsidP="00EA11D4">
            <w:pPr>
              <w:pStyle w:val="tabletext00"/>
              <w:jc w:val="center"/>
              <w:rPr>
                <w:ins w:id="2031" w:author="Author"/>
              </w:rPr>
            </w:pPr>
            <w:ins w:id="2032" w:author="Author">
              <w:r w:rsidRPr="003771AA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CEAC" w14:textId="77777777" w:rsidR="001C3BCC" w:rsidRPr="003771AA" w:rsidRDefault="001C3BCC" w:rsidP="00EA11D4">
            <w:pPr>
              <w:pStyle w:val="tabletext00"/>
              <w:rPr>
                <w:ins w:id="2033" w:author="Author"/>
              </w:rPr>
            </w:pPr>
            <w:ins w:id="2034" w:author="Author">
              <w:r w:rsidRPr="003771AA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D7619" w14:textId="77777777" w:rsidR="001C3BCC" w:rsidRPr="003771AA" w:rsidRDefault="001C3BCC" w:rsidP="00EA11D4">
            <w:pPr>
              <w:pStyle w:val="tabletext00"/>
              <w:jc w:val="right"/>
              <w:rPr>
                <w:ins w:id="20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88037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036" w:author="Author"/>
              </w:rPr>
            </w:pPr>
            <w:ins w:id="2037" w:author="Author">
              <w:r w:rsidRPr="003771AA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B7D5E" w14:textId="77777777" w:rsidR="001C3BCC" w:rsidRPr="003771AA" w:rsidRDefault="001C3BCC" w:rsidP="00EA11D4">
            <w:pPr>
              <w:pStyle w:val="tabletext00"/>
              <w:jc w:val="right"/>
              <w:rPr>
                <w:ins w:id="203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05729D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039" w:author="Author"/>
              </w:rPr>
              <w:pPrChange w:id="2040" w:author="Author">
                <w:pPr>
                  <w:pStyle w:val="tabletext00"/>
                </w:pPr>
              </w:pPrChange>
            </w:pPr>
            <w:ins w:id="2041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0AC76E" w14:textId="77777777" w:rsidR="001C3BCC" w:rsidRPr="003771AA" w:rsidRDefault="001C3BCC" w:rsidP="00EA11D4">
            <w:pPr>
              <w:pStyle w:val="tabletext00"/>
              <w:jc w:val="right"/>
              <w:rPr>
                <w:ins w:id="20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18B00" w14:textId="77777777" w:rsidR="001C3BCC" w:rsidRPr="003771AA" w:rsidRDefault="001C3BCC" w:rsidP="00EA11D4">
            <w:pPr>
              <w:pStyle w:val="tabletext00"/>
              <w:rPr>
                <w:ins w:id="2043" w:author="Author"/>
              </w:rPr>
            </w:pPr>
            <w:ins w:id="2044" w:author="Author">
              <w:r w:rsidRPr="003771AA">
                <w:t>229</w:t>
              </w:r>
            </w:ins>
          </w:p>
        </w:tc>
      </w:tr>
      <w:tr w:rsidR="001C3BCC" w:rsidRPr="003771AA" w14:paraId="2B1748A8" w14:textId="77777777" w:rsidTr="00EA11D4">
        <w:trPr>
          <w:cantSplit/>
          <w:trHeight w:val="190"/>
          <w:ins w:id="20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CBC8A6" w14:textId="77777777" w:rsidR="001C3BCC" w:rsidRPr="003771AA" w:rsidRDefault="001C3BCC" w:rsidP="00EA11D4">
            <w:pPr>
              <w:pStyle w:val="tabletext00"/>
              <w:rPr>
                <w:ins w:id="20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5C99" w14:textId="77777777" w:rsidR="001C3BCC" w:rsidRPr="003771AA" w:rsidRDefault="001C3BCC" w:rsidP="00EA11D4">
            <w:pPr>
              <w:pStyle w:val="tabletext00"/>
              <w:jc w:val="center"/>
              <w:rPr>
                <w:ins w:id="2047" w:author="Author"/>
              </w:rPr>
            </w:pPr>
            <w:ins w:id="2048" w:author="Author">
              <w:r w:rsidRPr="003771AA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640AF" w14:textId="77777777" w:rsidR="001C3BCC" w:rsidRPr="003771AA" w:rsidRDefault="001C3BCC" w:rsidP="00EA11D4">
            <w:pPr>
              <w:pStyle w:val="tabletext00"/>
              <w:rPr>
                <w:ins w:id="2049" w:author="Author"/>
              </w:rPr>
            </w:pPr>
            <w:ins w:id="2050" w:author="Author">
              <w:r w:rsidRPr="003771AA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5C5105" w14:textId="77777777" w:rsidR="001C3BCC" w:rsidRPr="003771AA" w:rsidRDefault="001C3BCC" w:rsidP="00EA11D4">
            <w:pPr>
              <w:pStyle w:val="tabletext00"/>
              <w:jc w:val="right"/>
              <w:rPr>
                <w:ins w:id="20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CDF52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052" w:author="Author"/>
              </w:rPr>
            </w:pPr>
            <w:ins w:id="2053" w:author="Author">
              <w:r w:rsidRPr="003771AA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30109A" w14:textId="77777777" w:rsidR="001C3BCC" w:rsidRPr="003771AA" w:rsidRDefault="001C3BCC" w:rsidP="00EA11D4">
            <w:pPr>
              <w:pStyle w:val="tabletext00"/>
              <w:jc w:val="right"/>
              <w:rPr>
                <w:ins w:id="205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9A62E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055" w:author="Author"/>
              </w:rPr>
              <w:pPrChange w:id="2056" w:author="Author">
                <w:pPr>
                  <w:pStyle w:val="tabletext00"/>
                </w:pPr>
              </w:pPrChange>
            </w:pPr>
            <w:ins w:id="2057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69226E" w14:textId="77777777" w:rsidR="001C3BCC" w:rsidRPr="003771AA" w:rsidRDefault="001C3BCC" w:rsidP="00EA11D4">
            <w:pPr>
              <w:pStyle w:val="tabletext00"/>
              <w:jc w:val="right"/>
              <w:rPr>
                <w:ins w:id="20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5AA922" w14:textId="77777777" w:rsidR="001C3BCC" w:rsidRPr="003771AA" w:rsidRDefault="001C3BCC" w:rsidP="00EA11D4">
            <w:pPr>
              <w:pStyle w:val="tabletext00"/>
              <w:rPr>
                <w:ins w:id="2059" w:author="Author"/>
              </w:rPr>
            </w:pPr>
            <w:ins w:id="2060" w:author="Author">
              <w:r w:rsidRPr="003771AA">
                <w:t>275</w:t>
              </w:r>
            </w:ins>
          </w:p>
        </w:tc>
      </w:tr>
      <w:tr w:rsidR="001C3BCC" w:rsidRPr="003771AA" w14:paraId="48281DBF" w14:textId="77777777" w:rsidTr="00EA11D4">
        <w:trPr>
          <w:cantSplit/>
          <w:trHeight w:val="190"/>
          <w:ins w:id="20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4B1D90" w14:textId="77777777" w:rsidR="001C3BCC" w:rsidRPr="003771AA" w:rsidRDefault="001C3BCC" w:rsidP="00EA11D4">
            <w:pPr>
              <w:pStyle w:val="tabletext00"/>
              <w:rPr>
                <w:ins w:id="20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9F08F" w14:textId="77777777" w:rsidR="001C3BCC" w:rsidRPr="003771AA" w:rsidRDefault="001C3BCC" w:rsidP="00EA11D4">
            <w:pPr>
              <w:pStyle w:val="tabletext00"/>
              <w:jc w:val="center"/>
              <w:rPr>
                <w:ins w:id="2063" w:author="Author"/>
              </w:rPr>
            </w:pPr>
            <w:ins w:id="2064" w:author="Author">
              <w:r w:rsidRPr="003771AA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7039" w14:textId="77777777" w:rsidR="001C3BCC" w:rsidRPr="003771AA" w:rsidRDefault="001C3BCC" w:rsidP="00EA11D4">
            <w:pPr>
              <w:pStyle w:val="tabletext00"/>
              <w:rPr>
                <w:ins w:id="2065" w:author="Author"/>
              </w:rPr>
            </w:pPr>
            <w:ins w:id="2066" w:author="Author">
              <w:r w:rsidRPr="003771AA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33FF1E" w14:textId="77777777" w:rsidR="001C3BCC" w:rsidRPr="003771AA" w:rsidRDefault="001C3BCC" w:rsidP="00EA11D4">
            <w:pPr>
              <w:pStyle w:val="tabletext00"/>
              <w:jc w:val="right"/>
              <w:rPr>
                <w:ins w:id="20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EF585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068" w:author="Author"/>
              </w:rPr>
            </w:pPr>
            <w:ins w:id="2069" w:author="Author">
              <w:r w:rsidRPr="003771AA"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ADBE10" w14:textId="77777777" w:rsidR="001C3BCC" w:rsidRPr="003771AA" w:rsidRDefault="001C3BCC" w:rsidP="00EA11D4">
            <w:pPr>
              <w:pStyle w:val="tabletext00"/>
              <w:jc w:val="right"/>
              <w:rPr>
                <w:ins w:id="207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16858" w14:textId="77777777" w:rsidR="001C3BCC" w:rsidRPr="003771AA" w:rsidRDefault="001C3BCC" w:rsidP="00EA11D4">
            <w:pPr>
              <w:pStyle w:val="tabletext00"/>
              <w:rPr>
                <w:ins w:id="2071" w:author="Author"/>
              </w:rPr>
            </w:pPr>
            <w:ins w:id="2072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ECCD77" w14:textId="77777777" w:rsidR="001C3BCC" w:rsidRPr="003771AA" w:rsidRDefault="001C3BCC" w:rsidP="00EA11D4">
            <w:pPr>
              <w:pStyle w:val="tabletext00"/>
              <w:jc w:val="right"/>
              <w:rPr>
                <w:ins w:id="20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30B5E" w14:textId="77777777" w:rsidR="001C3BCC" w:rsidRPr="003771AA" w:rsidRDefault="001C3BCC" w:rsidP="00EA11D4">
            <w:pPr>
              <w:pStyle w:val="tabletext00"/>
              <w:rPr>
                <w:ins w:id="2074" w:author="Author"/>
              </w:rPr>
            </w:pPr>
            <w:ins w:id="2075" w:author="Author">
              <w:r w:rsidRPr="003771AA">
                <w:t>219</w:t>
              </w:r>
            </w:ins>
          </w:p>
        </w:tc>
      </w:tr>
      <w:tr w:rsidR="001C3BCC" w:rsidRPr="003771AA" w14:paraId="2BD5A164" w14:textId="77777777" w:rsidTr="00EA11D4">
        <w:trPr>
          <w:cantSplit/>
          <w:trHeight w:val="190"/>
          <w:ins w:id="20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09F7E3" w14:textId="77777777" w:rsidR="001C3BCC" w:rsidRPr="003771AA" w:rsidRDefault="001C3BCC" w:rsidP="00EA11D4">
            <w:pPr>
              <w:pStyle w:val="tabletext00"/>
              <w:rPr>
                <w:ins w:id="20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78E98" w14:textId="77777777" w:rsidR="001C3BCC" w:rsidRPr="003771AA" w:rsidRDefault="001C3BCC" w:rsidP="00EA11D4">
            <w:pPr>
              <w:pStyle w:val="tabletext00"/>
              <w:jc w:val="center"/>
              <w:rPr>
                <w:ins w:id="2078" w:author="Author"/>
              </w:rPr>
            </w:pPr>
            <w:ins w:id="2079" w:author="Author">
              <w:r w:rsidRPr="003771AA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60981" w14:textId="77777777" w:rsidR="001C3BCC" w:rsidRPr="003771AA" w:rsidRDefault="001C3BCC" w:rsidP="00EA11D4">
            <w:pPr>
              <w:pStyle w:val="tabletext00"/>
              <w:rPr>
                <w:ins w:id="2080" w:author="Author"/>
              </w:rPr>
            </w:pPr>
            <w:ins w:id="2081" w:author="Author">
              <w:r w:rsidRPr="003771AA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C75AC0" w14:textId="77777777" w:rsidR="001C3BCC" w:rsidRPr="003771AA" w:rsidRDefault="001C3BCC" w:rsidP="00EA11D4">
            <w:pPr>
              <w:pStyle w:val="tabletext00"/>
              <w:jc w:val="right"/>
              <w:rPr>
                <w:ins w:id="20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15D21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083" w:author="Author"/>
              </w:rPr>
            </w:pPr>
            <w:ins w:id="2084" w:author="Author">
              <w:r w:rsidRPr="003771AA"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E8B9C" w14:textId="77777777" w:rsidR="001C3BCC" w:rsidRPr="003771AA" w:rsidRDefault="001C3BCC" w:rsidP="00EA11D4">
            <w:pPr>
              <w:pStyle w:val="tabletext00"/>
              <w:jc w:val="right"/>
              <w:rPr>
                <w:ins w:id="2085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ECA99" w14:textId="77777777" w:rsidR="001C3BCC" w:rsidRPr="003771AA" w:rsidRDefault="001C3BCC" w:rsidP="00EA11D4">
            <w:pPr>
              <w:pStyle w:val="tabletext00"/>
              <w:rPr>
                <w:ins w:id="2086" w:author="Author"/>
              </w:rPr>
            </w:pPr>
            <w:ins w:id="2087" w:author="Author">
              <w:r w:rsidRPr="003771AA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FF0AC7" w14:textId="77777777" w:rsidR="001C3BCC" w:rsidRPr="003771AA" w:rsidRDefault="001C3BCC" w:rsidP="00EA11D4">
            <w:pPr>
              <w:pStyle w:val="tabletext00"/>
              <w:jc w:val="right"/>
              <w:rPr>
                <w:ins w:id="20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D3ACE" w14:textId="77777777" w:rsidR="001C3BCC" w:rsidRPr="003771AA" w:rsidRDefault="001C3BCC" w:rsidP="00EA11D4">
            <w:pPr>
              <w:pStyle w:val="tabletext00"/>
              <w:rPr>
                <w:ins w:id="2089" w:author="Author"/>
              </w:rPr>
            </w:pPr>
            <w:ins w:id="2090" w:author="Author">
              <w:r w:rsidRPr="003771AA">
                <w:t>219</w:t>
              </w:r>
            </w:ins>
          </w:p>
        </w:tc>
      </w:tr>
      <w:tr w:rsidR="001C3BCC" w:rsidRPr="003771AA" w14:paraId="68E91068" w14:textId="77777777" w:rsidTr="00EA11D4">
        <w:trPr>
          <w:cantSplit/>
          <w:trHeight w:val="190"/>
          <w:ins w:id="20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9D47C7" w14:textId="77777777" w:rsidR="001C3BCC" w:rsidRPr="003771AA" w:rsidRDefault="001C3BCC" w:rsidP="00EA11D4">
            <w:pPr>
              <w:pStyle w:val="tabletext00"/>
              <w:rPr>
                <w:ins w:id="20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77DF3" w14:textId="77777777" w:rsidR="001C3BCC" w:rsidRPr="003771AA" w:rsidRDefault="001C3BCC" w:rsidP="00EA11D4">
            <w:pPr>
              <w:pStyle w:val="tabletext00"/>
              <w:jc w:val="center"/>
              <w:rPr>
                <w:ins w:id="2093" w:author="Author"/>
              </w:rPr>
            </w:pPr>
            <w:ins w:id="2094" w:author="Author">
              <w:r w:rsidRPr="003771AA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7B941" w14:textId="77777777" w:rsidR="001C3BCC" w:rsidRPr="003771AA" w:rsidRDefault="001C3BCC" w:rsidP="00EA11D4">
            <w:pPr>
              <w:pStyle w:val="tabletext00"/>
              <w:rPr>
                <w:ins w:id="2095" w:author="Author"/>
              </w:rPr>
            </w:pPr>
            <w:ins w:id="2096" w:author="Author">
              <w:r w:rsidRPr="003771AA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5AD49F" w14:textId="77777777" w:rsidR="001C3BCC" w:rsidRPr="003771AA" w:rsidRDefault="001C3BCC" w:rsidP="00EA11D4">
            <w:pPr>
              <w:pStyle w:val="tabletext00"/>
              <w:jc w:val="right"/>
              <w:rPr>
                <w:ins w:id="20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BA1B7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098" w:author="Author"/>
              </w:rPr>
            </w:pPr>
            <w:ins w:id="2099" w:author="Author">
              <w:r w:rsidRPr="003771AA">
                <w:t>2418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97CE08" w14:textId="77777777" w:rsidR="001C3BCC" w:rsidRPr="003771AA" w:rsidRDefault="001C3BCC" w:rsidP="00EA11D4">
            <w:pPr>
              <w:pStyle w:val="tabletext00"/>
              <w:jc w:val="right"/>
              <w:rPr>
                <w:ins w:id="210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C7FFF7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101" w:author="Author"/>
              </w:rPr>
              <w:pPrChange w:id="2102" w:author="Author">
                <w:pPr>
                  <w:pStyle w:val="tabletext00"/>
                </w:pPr>
              </w:pPrChange>
            </w:pPr>
            <w:ins w:id="2103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B3989F" w14:textId="77777777" w:rsidR="001C3BCC" w:rsidRPr="003771AA" w:rsidRDefault="001C3BCC" w:rsidP="00EA11D4">
            <w:pPr>
              <w:pStyle w:val="tabletext00"/>
              <w:jc w:val="right"/>
              <w:rPr>
                <w:ins w:id="21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2E933" w14:textId="77777777" w:rsidR="001C3BCC" w:rsidRPr="003771AA" w:rsidRDefault="001C3BCC" w:rsidP="00EA11D4">
            <w:pPr>
              <w:pStyle w:val="tabletext00"/>
              <w:rPr>
                <w:ins w:id="2105" w:author="Author"/>
              </w:rPr>
            </w:pPr>
            <w:ins w:id="2106" w:author="Author">
              <w:r w:rsidRPr="003771AA">
                <w:t>335</w:t>
              </w:r>
            </w:ins>
          </w:p>
        </w:tc>
      </w:tr>
      <w:tr w:rsidR="001C3BCC" w:rsidRPr="003771AA" w14:paraId="2B89C714" w14:textId="77777777" w:rsidTr="00EA11D4">
        <w:trPr>
          <w:cantSplit/>
          <w:trHeight w:val="190"/>
          <w:ins w:id="21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275F8A" w14:textId="77777777" w:rsidR="001C3BCC" w:rsidRPr="003771AA" w:rsidRDefault="001C3BCC" w:rsidP="00EA11D4">
            <w:pPr>
              <w:pStyle w:val="tabletext00"/>
              <w:rPr>
                <w:ins w:id="21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91158" w14:textId="77777777" w:rsidR="001C3BCC" w:rsidRPr="003771AA" w:rsidRDefault="001C3BCC" w:rsidP="00EA11D4">
            <w:pPr>
              <w:pStyle w:val="tabletext00"/>
              <w:jc w:val="center"/>
              <w:rPr>
                <w:ins w:id="2109" w:author="Author"/>
              </w:rPr>
            </w:pPr>
            <w:ins w:id="2110" w:author="Author">
              <w:r w:rsidRPr="003771AA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B1923" w14:textId="77777777" w:rsidR="001C3BCC" w:rsidRPr="003771AA" w:rsidRDefault="001C3BCC" w:rsidP="00EA11D4">
            <w:pPr>
              <w:pStyle w:val="tabletext00"/>
              <w:rPr>
                <w:ins w:id="2111" w:author="Author"/>
              </w:rPr>
            </w:pPr>
            <w:ins w:id="2112" w:author="Author">
              <w:r w:rsidRPr="003771AA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B02815" w14:textId="77777777" w:rsidR="001C3BCC" w:rsidRPr="003771AA" w:rsidRDefault="001C3BCC" w:rsidP="00EA11D4">
            <w:pPr>
              <w:pStyle w:val="tabletext00"/>
              <w:jc w:val="right"/>
              <w:rPr>
                <w:ins w:id="21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E9BB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114" w:author="Author"/>
              </w:rPr>
            </w:pPr>
            <w:ins w:id="2115" w:author="Author">
              <w:r w:rsidRPr="003771AA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7F56B" w14:textId="77777777" w:rsidR="001C3BCC" w:rsidRPr="003771AA" w:rsidRDefault="001C3BCC" w:rsidP="00EA11D4">
            <w:pPr>
              <w:pStyle w:val="tabletext00"/>
              <w:jc w:val="right"/>
              <w:rPr>
                <w:ins w:id="21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7F1070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117" w:author="Author"/>
              </w:rPr>
              <w:pPrChange w:id="2118" w:author="Author">
                <w:pPr>
                  <w:pStyle w:val="tabletext00"/>
                </w:pPr>
              </w:pPrChange>
            </w:pPr>
            <w:ins w:id="2119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A6A195" w14:textId="77777777" w:rsidR="001C3BCC" w:rsidRPr="003771AA" w:rsidRDefault="001C3BCC" w:rsidP="00EA11D4">
            <w:pPr>
              <w:pStyle w:val="tabletext00"/>
              <w:jc w:val="right"/>
              <w:rPr>
                <w:ins w:id="21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91A592" w14:textId="77777777" w:rsidR="001C3BCC" w:rsidRPr="003771AA" w:rsidRDefault="001C3BCC" w:rsidP="00EA11D4">
            <w:pPr>
              <w:pStyle w:val="tabletext00"/>
              <w:rPr>
                <w:ins w:id="2121" w:author="Author"/>
              </w:rPr>
            </w:pPr>
            <w:ins w:id="2122" w:author="Author">
              <w:r w:rsidRPr="003771AA">
                <w:t>276</w:t>
              </w:r>
            </w:ins>
          </w:p>
        </w:tc>
      </w:tr>
      <w:tr w:rsidR="001C3BCC" w:rsidRPr="003771AA" w14:paraId="674969DE" w14:textId="77777777" w:rsidTr="00EA11D4">
        <w:trPr>
          <w:cantSplit/>
          <w:trHeight w:val="190"/>
          <w:ins w:id="21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A71977" w14:textId="77777777" w:rsidR="001C3BCC" w:rsidRPr="003771AA" w:rsidRDefault="001C3BCC" w:rsidP="00EA11D4">
            <w:pPr>
              <w:pStyle w:val="tabletext00"/>
              <w:rPr>
                <w:ins w:id="21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8C3D9" w14:textId="77777777" w:rsidR="001C3BCC" w:rsidRPr="003771AA" w:rsidRDefault="001C3BCC" w:rsidP="00EA11D4">
            <w:pPr>
              <w:pStyle w:val="tabletext00"/>
              <w:jc w:val="center"/>
              <w:rPr>
                <w:ins w:id="2125" w:author="Author"/>
              </w:rPr>
            </w:pPr>
            <w:ins w:id="2126" w:author="Author">
              <w:r w:rsidRPr="003771AA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E189A" w14:textId="77777777" w:rsidR="001C3BCC" w:rsidRPr="003771AA" w:rsidRDefault="001C3BCC" w:rsidP="00EA11D4">
            <w:pPr>
              <w:pStyle w:val="tabletext00"/>
              <w:rPr>
                <w:ins w:id="2127" w:author="Author"/>
              </w:rPr>
            </w:pPr>
            <w:ins w:id="2128" w:author="Author">
              <w:r w:rsidRPr="003771AA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928B55" w14:textId="77777777" w:rsidR="001C3BCC" w:rsidRPr="003771AA" w:rsidRDefault="001C3BCC" w:rsidP="00EA11D4">
            <w:pPr>
              <w:pStyle w:val="tabletext00"/>
              <w:jc w:val="right"/>
              <w:rPr>
                <w:ins w:id="21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82F57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130" w:author="Author"/>
              </w:rPr>
            </w:pPr>
            <w:ins w:id="2131" w:author="Author">
              <w:r w:rsidRPr="003771AA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3D195C" w14:textId="77777777" w:rsidR="001C3BCC" w:rsidRPr="003771AA" w:rsidRDefault="001C3BCC" w:rsidP="00EA11D4">
            <w:pPr>
              <w:pStyle w:val="tabletext00"/>
              <w:jc w:val="right"/>
              <w:rPr>
                <w:ins w:id="21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02C8D2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133" w:author="Author"/>
              </w:rPr>
              <w:pPrChange w:id="2134" w:author="Author">
                <w:pPr>
                  <w:pStyle w:val="tabletext00"/>
                </w:pPr>
              </w:pPrChange>
            </w:pPr>
            <w:ins w:id="2135" w:author="Author">
              <w:r w:rsidRPr="003771AA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DEF76E" w14:textId="77777777" w:rsidR="001C3BCC" w:rsidRPr="003771AA" w:rsidRDefault="001C3BCC" w:rsidP="00EA11D4">
            <w:pPr>
              <w:pStyle w:val="tabletext00"/>
              <w:jc w:val="right"/>
              <w:rPr>
                <w:ins w:id="21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71A50" w14:textId="77777777" w:rsidR="001C3BCC" w:rsidRPr="003771AA" w:rsidRDefault="001C3BCC" w:rsidP="00EA11D4">
            <w:pPr>
              <w:pStyle w:val="tabletext00"/>
              <w:rPr>
                <w:ins w:id="2137" w:author="Author"/>
              </w:rPr>
            </w:pPr>
            <w:ins w:id="2138" w:author="Author">
              <w:r w:rsidRPr="003771AA">
                <w:t>229</w:t>
              </w:r>
            </w:ins>
          </w:p>
        </w:tc>
      </w:tr>
      <w:tr w:rsidR="001C3BCC" w:rsidRPr="003771AA" w14:paraId="368B4E1E" w14:textId="77777777" w:rsidTr="00EA11D4">
        <w:trPr>
          <w:cantSplit/>
          <w:trHeight w:val="190"/>
          <w:ins w:id="21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6F5EC4" w14:textId="77777777" w:rsidR="001C3BCC" w:rsidRPr="003771AA" w:rsidRDefault="001C3BCC" w:rsidP="00EA11D4">
            <w:pPr>
              <w:pStyle w:val="tabletext00"/>
              <w:rPr>
                <w:ins w:id="21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3501" w14:textId="77777777" w:rsidR="001C3BCC" w:rsidRPr="003771AA" w:rsidRDefault="001C3BCC" w:rsidP="00EA11D4">
            <w:pPr>
              <w:pStyle w:val="tabletext00"/>
              <w:jc w:val="center"/>
              <w:rPr>
                <w:ins w:id="2141" w:author="Author"/>
              </w:rPr>
            </w:pPr>
            <w:ins w:id="2142" w:author="Author">
              <w:r w:rsidRPr="003771AA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56339" w14:textId="77777777" w:rsidR="001C3BCC" w:rsidRPr="003771AA" w:rsidRDefault="001C3BCC" w:rsidP="00EA11D4">
            <w:pPr>
              <w:pStyle w:val="tabletext00"/>
              <w:rPr>
                <w:ins w:id="2143" w:author="Author"/>
              </w:rPr>
            </w:pPr>
            <w:ins w:id="2144" w:author="Author">
              <w:r w:rsidRPr="003771AA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9C3EED" w14:textId="77777777" w:rsidR="001C3BCC" w:rsidRPr="003771AA" w:rsidRDefault="001C3BCC" w:rsidP="00EA11D4">
            <w:pPr>
              <w:pStyle w:val="tabletext00"/>
              <w:jc w:val="right"/>
              <w:rPr>
                <w:ins w:id="214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26CCEE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146" w:author="Author"/>
              </w:rPr>
            </w:pPr>
            <w:ins w:id="2147" w:author="Author">
              <w:r w:rsidRPr="003771AA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90C791" w14:textId="77777777" w:rsidR="001C3BCC" w:rsidRPr="003771AA" w:rsidRDefault="001C3BCC" w:rsidP="00EA11D4">
            <w:pPr>
              <w:pStyle w:val="tabletext00"/>
              <w:jc w:val="right"/>
              <w:rPr>
                <w:ins w:id="214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44B7F3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149" w:author="Author"/>
              </w:rPr>
              <w:pPrChange w:id="2150" w:author="Author">
                <w:pPr>
                  <w:pStyle w:val="tabletext00"/>
                </w:pPr>
              </w:pPrChange>
            </w:pPr>
            <w:ins w:id="2151" w:author="Author">
              <w:r w:rsidRPr="003771AA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1E0E9" w14:textId="77777777" w:rsidR="001C3BCC" w:rsidRPr="003771AA" w:rsidRDefault="001C3BCC" w:rsidP="00EA11D4">
            <w:pPr>
              <w:pStyle w:val="tabletext00"/>
              <w:jc w:val="right"/>
              <w:rPr>
                <w:ins w:id="21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E193E" w14:textId="77777777" w:rsidR="001C3BCC" w:rsidRPr="003771AA" w:rsidRDefault="001C3BCC" w:rsidP="00EA11D4">
            <w:pPr>
              <w:pStyle w:val="tabletext00"/>
              <w:rPr>
                <w:ins w:id="2153" w:author="Author"/>
              </w:rPr>
            </w:pPr>
            <w:ins w:id="2154" w:author="Author">
              <w:r w:rsidRPr="003771AA">
                <w:t>275</w:t>
              </w:r>
            </w:ins>
          </w:p>
        </w:tc>
      </w:tr>
      <w:tr w:rsidR="001C3BCC" w:rsidRPr="003771AA" w14:paraId="57F867AE" w14:textId="77777777" w:rsidTr="00EA11D4">
        <w:trPr>
          <w:cantSplit/>
          <w:trHeight w:val="190"/>
          <w:ins w:id="21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40B2A3" w14:textId="77777777" w:rsidR="001C3BCC" w:rsidRPr="003771AA" w:rsidRDefault="001C3BCC" w:rsidP="00EA11D4">
            <w:pPr>
              <w:pStyle w:val="tabletext00"/>
              <w:rPr>
                <w:ins w:id="21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D39B" w14:textId="77777777" w:rsidR="001C3BCC" w:rsidRPr="003771AA" w:rsidRDefault="001C3BCC" w:rsidP="00EA11D4">
            <w:pPr>
              <w:pStyle w:val="tabletext00"/>
              <w:jc w:val="center"/>
              <w:rPr>
                <w:ins w:id="2157" w:author="Author"/>
              </w:rPr>
            </w:pPr>
            <w:ins w:id="2158" w:author="Author">
              <w:r w:rsidRPr="003771AA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CA95" w14:textId="77777777" w:rsidR="001C3BCC" w:rsidRPr="003771AA" w:rsidRDefault="001C3BCC" w:rsidP="00EA11D4">
            <w:pPr>
              <w:pStyle w:val="tabletext00"/>
              <w:rPr>
                <w:ins w:id="2159" w:author="Author"/>
              </w:rPr>
            </w:pPr>
            <w:ins w:id="2160" w:author="Author">
              <w:r w:rsidRPr="003771AA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3B97D5" w14:textId="77777777" w:rsidR="001C3BCC" w:rsidRPr="003771AA" w:rsidRDefault="001C3BCC" w:rsidP="00EA11D4">
            <w:pPr>
              <w:pStyle w:val="tabletext00"/>
              <w:jc w:val="right"/>
              <w:rPr>
                <w:ins w:id="21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CC131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162" w:author="Author"/>
              </w:rPr>
            </w:pPr>
            <w:ins w:id="2163" w:author="Author">
              <w:r w:rsidRPr="003771AA">
                <w:t>2418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CC1D1D" w14:textId="77777777" w:rsidR="001C3BCC" w:rsidRPr="003771AA" w:rsidRDefault="001C3BCC" w:rsidP="00EA11D4">
            <w:pPr>
              <w:pStyle w:val="tabletext00"/>
              <w:jc w:val="right"/>
              <w:rPr>
                <w:ins w:id="216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85B0BD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165" w:author="Author"/>
              </w:rPr>
              <w:pPrChange w:id="2166" w:author="Author">
                <w:pPr>
                  <w:pStyle w:val="tabletext00"/>
                </w:pPr>
              </w:pPrChange>
            </w:pPr>
            <w:ins w:id="2167" w:author="Author">
              <w:r w:rsidRPr="003771AA">
                <w:t>809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D9F5E9" w14:textId="77777777" w:rsidR="001C3BCC" w:rsidRPr="003771AA" w:rsidRDefault="001C3BCC" w:rsidP="00EA11D4">
            <w:pPr>
              <w:pStyle w:val="tabletext00"/>
              <w:jc w:val="right"/>
              <w:rPr>
                <w:ins w:id="21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BCEC6" w14:textId="77777777" w:rsidR="001C3BCC" w:rsidRPr="003771AA" w:rsidRDefault="001C3BCC" w:rsidP="00EA11D4">
            <w:pPr>
              <w:pStyle w:val="tabletext00"/>
              <w:rPr>
                <w:ins w:id="2169" w:author="Author"/>
              </w:rPr>
            </w:pPr>
            <w:ins w:id="2170" w:author="Author">
              <w:r w:rsidRPr="003771AA">
                <w:t>335</w:t>
              </w:r>
            </w:ins>
          </w:p>
        </w:tc>
      </w:tr>
      <w:tr w:rsidR="001C3BCC" w:rsidRPr="003771AA" w14:paraId="37502869" w14:textId="77777777" w:rsidTr="00EA11D4">
        <w:trPr>
          <w:cantSplit/>
          <w:trHeight w:val="190"/>
          <w:ins w:id="2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AE71D3" w14:textId="77777777" w:rsidR="001C3BCC" w:rsidRPr="003771AA" w:rsidRDefault="001C3BCC" w:rsidP="00EA11D4">
            <w:pPr>
              <w:pStyle w:val="tabletext00"/>
              <w:rPr>
                <w:ins w:id="21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18FE9" w14:textId="77777777" w:rsidR="001C3BCC" w:rsidRPr="003771AA" w:rsidRDefault="001C3BCC" w:rsidP="00EA11D4">
            <w:pPr>
              <w:pStyle w:val="tabletext00"/>
              <w:jc w:val="center"/>
              <w:rPr>
                <w:ins w:id="2173" w:author="Author"/>
              </w:rPr>
            </w:pPr>
            <w:ins w:id="2174" w:author="Author">
              <w:r w:rsidRPr="003771AA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929E" w14:textId="77777777" w:rsidR="001C3BCC" w:rsidRPr="003771AA" w:rsidRDefault="001C3BCC" w:rsidP="00EA11D4">
            <w:pPr>
              <w:pStyle w:val="tabletext00"/>
              <w:rPr>
                <w:ins w:id="2175" w:author="Author"/>
              </w:rPr>
            </w:pPr>
            <w:ins w:id="2176" w:author="Author">
              <w:r w:rsidRPr="003771AA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7A159" w14:textId="77777777" w:rsidR="001C3BCC" w:rsidRPr="003771AA" w:rsidRDefault="001C3BCC" w:rsidP="00EA11D4">
            <w:pPr>
              <w:pStyle w:val="tabletext00"/>
              <w:jc w:val="right"/>
              <w:rPr>
                <w:ins w:id="21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5A70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178" w:author="Author"/>
              </w:rPr>
            </w:pPr>
            <w:ins w:id="2179" w:author="Author">
              <w:r w:rsidRPr="003771AA">
                <w:t>1582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458D43" w14:textId="77777777" w:rsidR="001C3BCC" w:rsidRPr="003771AA" w:rsidRDefault="001C3BCC" w:rsidP="00EA11D4">
            <w:pPr>
              <w:pStyle w:val="tabletext00"/>
              <w:jc w:val="right"/>
              <w:rPr>
                <w:ins w:id="218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491563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181" w:author="Author"/>
              </w:rPr>
              <w:pPrChange w:id="2182" w:author="Author">
                <w:pPr>
                  <w:pStyle w:val="tabletext00"/>
                </w:pPr>
              </w:pPrChange>
            </w:pPr>
            <w:ins w:id="2183" w:author="Author">
              <w:r w:rsidRPr="003771AA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C64CD5" w14:textId="77777777" w:rsidR="001C3BCC" w:rsidRPr="003771AA" w:rsidRDefault="001C3BCC" w:rsidP="00EA11D4">
            <w:pPr>
              <w:pStyle w:val="tabletext00"/>
              <w:jc w:val="right"/>
              <w:rPr>
                <w:ins w:id="2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E675D" w14:textId="77777777" w:rsidR="001C3BCC" w:rsidRPr="003771AA" w:rsidRDefault="001C3BCC" w:rsidP="00EA11D4">
            <w:pPr>
              <w:pStyle w:val="tabletext00"/>
              <w:rPr>
                <w:ins w:id="2185" w:author="Author"/>
              </w:rPr>
            </w:pPr>
            <w:ins w:id="2186" w:author="Author">
              <w:r w:rsidRPr="003771AA">
                <w:t>257</w:t>
              </w:r>
            </w:ins>
          </w:p>
        </w:tc>
      </w:tr>
      <w:tr w:rsidR="001C3BCC" w:rsidRPr="003771AA" w14:paraId="57CB1476" w14:textId="77777777" w:rsidTr="00EA11D4">
        <w:trPr>
          <w:cantSplit/>
          <w:trHeight w:val="190"/>
          <w:ins w:id="21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2B24E1" w14:textId="77777777" w:rsidR="001C3BCC" w:rsidRPr="003771AA" w:rsidRDefault="001C3BCC" w:rsidP="00EA11D4">
            <w:pPr>
              <w:pStyle w:val="tabletext00"/>
              <w:rPr>
                <w:ins w:id="21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29253" w14:textId="77777777" w:rsidR="001C3BCC" w:rsidRPr="003771AA" w:rsidRDefault="001C3BCC" w:rsidP="00EA11D4">
            <w:pPr>
              <w:pStyle w:val="tabletext00"/>
              <w:jc w:val="center"/>
              <w:rPr>
                <w:ins w:id="2189" w:author="Author"/>
              </w:rPr>
            </w:pPr>
            <w:ins w:id="2190" w:author="Author">
              <w:r w:rsidRPr="003771AA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431AC" w14:textId="77777777" w:rsidR="001C3BCC" w:rsidRPr="003771AA" w:rsidRDefault="001C3BCC" w:rsidP="00EA11D4">
            <w:pPr>
              <w:pStyle w:val="tabletext00"/>
              <w:rPr>
                <w:ins w:id="2191" w:author="Author"/>
              </w:rPr>
            </w:pPr>
            <w:ins w:id="2192" w:author="Author">
              <w:r w:rsidRPr="003771AA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92842D" w14:textId="77777777" w:rsidR="001C3BCC" w:rsidRPr="003771AA" w:rsidRDefault="001C3BCC" w:rsidP="00EA11D4">
            <w:pPr>
              <w:pStyle w:val="tabletext00"/>
              <w:jc w:val="right"/>
              <w:rPr>
                <w:ins w:id="21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59361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194" w:author="Author"/>
              </w:rPr>
            </w:pPr>
            <w:ins w:id="2195" w:author="Author">
              <w:r w:rsidRPr="003771AA">
                <w:t>2530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53D2B2" w14:textId="77777777" w:rsidR="001C3BCC" w:rsidRPr="003771AA" w:rsidRDefault="001C3BCC" w:rsidP="00EA11D4">
            <w:pPr>
              <w:pStyle w:val="tabletext00"/>
              <w:jc w:val="right"/>
              <w:rPr>
                <w:ins w:id="21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6C411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197" w:author="Author"/>
              </w:rPr>
              <w:pPrChange w:id="2198" w:author="Author">
                <w:pPr>
                  <w:pStyle w:val="tabletext00"/>
                </w:pPr>
              </w:pPrChange>
            </w:pPr>
            <w:ins w:id="2199" w:author="Author">
              <w:r w:rsidRPr="003771AA">
                <w:t>919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5C8C02" w14:textId="77777777" w:rsidR="001C3BCC" w:rsidRPr="003771AA" w:rsidRDefault="001C3BCC" w:rsidP="00EA11D4">
            <w:pPr>
              <w:pStyle w:val="tabletext00"/>
              <w:jc w:val="right"/>
              <w:rPr>
                <w:ins w:id="22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3D54F" w14:textId="77777777" w:rsidR="001C3BCC" w:rsidRPr="003771AA" w:rsidRDefault="001C3BCC" w:rsidP="00EA11D4">
            <w:pPr>
              <w:pStyle w:val="tabletext00"/>
              <w:rPr>
                <w:ins w:id="2201" w:author="Author"/>
              </w:rPr>
            </w:pPr>
            <w:ins w:id="2202" w:author="Author">
              <w:r w:rsidRPr="003771AA">
                <w:t>342</w:t>
              </w:r>
            </w:ins>
          </w:p>
        </w:tc>
      </w:tr>
      <w:tr w:rsidR="001C3BCC" w:rsidRPr="003771AA" w14:paraId="295609AE" w14:textId="77777777" w:rsidTr="00EA11D4">
        <w:trPr>
          <w:cantSplit/>
          <w:trHeight w:val="190"/>
          <w:ins w:id="22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DCC7C3" w14:textId="77777777" w:rsidR="001C3BCC" w:rsidRPr="003771AA" w:rsidRDefault="001C3BCC" w:rsidP="00EA11D4">
            <w:pPr>
              <w:pStyle w:val="tabletext00"/>
              <w:rPr>
                <w:ins w:id="22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855F6" w14:textId="77777777" w:rsidR="001C3BCC" w:rsidRPr="003771AA" w:rsidRDefault="001C3BCC" w:rsidP="00EA11D4">
            <w:pPr>
              <w:pStyle w:val="tabletext00"/>
              <w:jc w:val="center"/>
              <w:rPr>
                <w:ins w:id="2205" w:author="Author"/>
              </w:rPr>
            </w:pPr>
            <w:ins w:id="2206" w:author="Author">
              <w:r w:rsidRPr="003771AA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9B35" w14:textId="77777777" w:rsidR="001C3BCC" w:rsidRPr="003771AA" w:rsidRDefault="001C3BCC" w:rsidP="00EA11D4">
            <w:pPr>
              <w:pStyle w:val="tabletext00"/>
              <w:rPr>
                <w:ins w:id="2207" w:author="Author"/>
              </w:rPr>
            </w:pPr>
            <w:ins w:id="2208" w:author="Author">
              <w:r w:rsidRPr="003771AA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ECF5C0" w14:textId="77777777" w:rsidR="001C3BCC" w:rsidRPr="003771AA" w:rsidRDefault="001C3BCC" w:rsidP="00EA11D4">
            <w:pPr>
              <w:pStyle w:val="tabletext00"/>
              <w:jc w:val="right"/>
              <w:rPr>
                <w:ins w:id="22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9CBB1D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210" w:author="Author"/>
              </w:rPr>
            </w:pPr>
            <w:ins w:id="2211" w:author="Author">
              <w:r w:rsidRPr="003771AA">
                <w:t>1947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C324C0" w14:textId="77777777" w:rsidR="001C3BCC" w:rsidRPr="003771AA" w:rsidRDefault="001C3BCC" w:rsidP="00EA11D4">
            <w:pPr>
              <w:pStyle w:val="tabletext00"/>
              <w:jc w:val="right"/>
              <w:rPr>
                <w:ins w:id="22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58BBB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213" w:author="Author"/>
              </w:rPr>
              <w:pPrChange w:id="2214" w:author="Author">
                <w:pPr>
                  <w:pStyle w:val="tabletext00"/>
                </w:pPr>
              </w:pPrChange>
            </w:pPr>
            <w:ins w:id="2215" w:author="Author">
              <w:r w:rsidRPr="003771AA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AE3E55" w14:textId="77777777" w:rsidR="001C3BCC" w:rsidRPr="003771AA" w:rsidRDefault="001C3BCC" w:rsidP="00EA11D4">
            <w:pPr>
              <w:pStyle w:val="tabletext00"/>
              <w:jc w:val="right"/>
              <w:rPr>
                <w:ins w:id="22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9FB9A" w14:textId="77777777" w:rsidR="001C3BCC" w:rsidRPr="003771AA" w:rsidRDefault="001C3BCC" w:rsidP="00EA11D4">
            <w:pPr>
              <w:pStyle w:val="tabletext00"/>
              <w:rPr>
                <w:ins w:id="2217" w:author="Author"/>
              </w:rPr>
            </w:pPr>
            <w:ins w:id="2218" w:author="Author">
              <w:r w:rsidRPr="003771AA">
                <w:t>281</w:t>
              </w:r>
            </w:ins>
          </w:p>
        </w:tc>
      </w:tr>
      <w:tr w:rsidR="001C3BCC" w:rsidRPr="003771AA" w14:paraId="2D00F0C3" w14:textId="77777777" w:rsidTr="00EA11D4">
        <w:trPr>
          <w:cantSplit/>
          <w:trHeight w:val="190"/>
          <w:ins w:id="22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BE2922" w14:textId="77777777" w:rsidR="001C3BCC" w:rsidRPr="003771AA" w:rsidRDefault="001C3BCC" w:rsidP="00EA11D4">
            <w:pPr>
              <w:pStyle w:val="tabletext00"/>
              <w:rPr>
                <w:ins w:id="22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CDDC8" w14:textId="77777777" w:rsidR="001C3BCC" w:rsidRPr="003771AA" w:rsidRDefault="001C3BCC" w:rsidP="00EA11D4">
            <w:pPr>
              <w:pStyle w:val="tabletext00"/>
              <w:jc w:val="center"/>
              <w:rPr>
                <w:ins w:id="2221" w:author="Author"/>
              </w:rPr>
            </w:pPr>
            <w:ins w:id="2222" w:author="Author">
              <w:r w:rsidRPr="003771AA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53918" w14:textId="77777777" w:rsidR="001C3BCC" w:rsidRPr="003771AA" w:rsidRDefault="001C3BCC" w:rsidP="00EA11D4">
            <w:pPr>
              <w:pStyle w:val="tabletext00"/>
              <w:rPr>
                <w:ins w:id="2223" w:author="Author"/>
              </w:rPr>
            </w:pPr>
            <w:ins w:id="2224" w:author="Author">
              <w:r w:rsidRPr="003771AA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3C15E0" w14:textId="77777777" w:rsidR="001C3BCC" w:rsidRPr="003771AA" w:rsidRDefault="001C3BCC" w:rsidP="00EA11D4">
            <w:pPr>
              <w:pStyle w:val="tabletext00"/>
              <w:jc w:val="right"/>
              <w:rPr>
                <w:ins w:id="22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0092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226" w:author="Author"/>
              </w:rPr>
            </w:pPr>
            <w:ins w:id="2227" w:author="Author">
              <w:r w:rsidRPr="003771AA">
                <w:t>1534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0B90F4" w14:textId="77777777" w:rsidR="001C3BCC" w:rsidRPr="003771AA" w:rsidRDefault="001C3BCC" w:rsidP="00EA11D4">
            <w:pPr>
              <w:pStyle w:val="tabletext00"/>
              <w:jc w:val="right"/>
              <w:rPr>
                <w:ins w:id="222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C4C98B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229" w:author="Author"/>
              </w:rPr>
              <w:pPrChange w:id="2230" w:author="Author">
                <w:pPr>
                  <w:pStyle w:val="tabletext00"/>
                </w:pPr>
              </w:pPrChange>
            </w:pPr>
            <w:ins w:id="2231" w:author="Author">
              <w:r w:rsidRPr="003771AA">
                <w:t>698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74985D" w14:textId="77777777" w:rsidR="001C3BCC" w:rsidRPr="003771AA" w:rsidRDefault="001C3BCC" w:rsidP="00EA11D4">
            <w:pPr>
              <w:pStyle w:val="tabletext00"/>
              <w:jc w:val="right"/>
              <w:rPr>
                <w:ins w:id="22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5EA78" w14:textId="77777777" w:rsidR="001C3BCC" w:rsidRPr="003771AA" w:rsidRDefault="001C3BCC" w:rsidP="00EA11D4">
            <w:pPr>
              <w:pStyle w:val="tabletext00"/>
              <w:rPr>
                <w:ins w:id="2233" w:author="Author"/>
              </w:rPr>
            </w:pPr>
            <w:ins w:id="2234" w:author="Author">
              <w:r w:rsidRPr="003771AA">
                <w:t>234</w:t>
              </w:r>
            </w:ins>
          </w:p>
        </w:tc>
      </w:tr>
      <w:tr w:rsidR="001C3BCC" w:rsidRPr="003771AA" w14:paraId="57D5DABA" w14:textId="77777777" w:rsidTr="00EA11D4">
        <w:trPr>
          <w:cantSplit/>
          <w:trHeight w:val="190"/>
          <w:ins w:id="22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21235D" w14:textId="77777777" w:rsidR="001C3BCC" w:rsidRPr="003771AA" w:rsidRDefault="001C3BCC" w:rsidP="00EA11D4">
            <w:pPr>
              <w:pStyle w:val="tabletext00"/>
              <w:rPr>
                <w:ins w:id="22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654F1" w14:textId="77777777" w:rsidR="001C3BCC" w:rsidRPr="003771AA" w:rsidRDefault="001C3BCC" w:rsidP="00EA11D4">
            <w:pPr>
              <w:pStyle w:val="tabletext00"/>
              <w:jc w:val="center"/>
              <w:rPr>
                <w:ins w:id="2237" w:author="Author"/>
              </w:rPr>
            </w:pPr>
            <w:ins w:id="2238" w:author="Author">
              <w:r w:rsidRPr="003771AA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57731" w14:textId="77777777" w:rsidR="001C3BCC" w:rsidRPr="003771AA" w:rsidRDefault="001C3BCC" w:rsidP="00EA11D4">
            <w:pPr>
              <w:pStyle w:val="tabletext00"/>
              <w:rPr>
                <w:ins w:id="2239" w:author="Author"/>
              </w:rPr>
            </w:pPr>
            <w:ins w:id="2240" w:author="Author">
              <w:r w:rsidRPr="003771AA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BA843F" w14:textId="77777777" w:rsidR="001C3BCC" w:rsidRPr="003771AA" w:rsidRDefault="001C3BCC" w:rsidP="00EA11D4">
            <w:pPr>
              <w:pStyle w:val="tabletext00"/>
              <w:jc w:val="right"/>
              <w:rPr>
                <w:ins w:id="22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7018A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242" w:author="Author"/>
              </w:rPr>
            </w:pPr>
            <w:ins w:id="2243" w:author="Author">
              <w:r w:rsidRPr="003771AA">
                <w:t>1655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6EF8F0" w14:textId="77777777" w:rsidR="001C3BCC" w:rsidRPr="003771AA" w:rsidRDefault="001C3BCC" w:rsidP="00EA11D4">
            <w:pPr>
              <w:pStyle w:val="tabletext00"/>
              <w:jc w:val="right"/>
              <w:rPr>
                <w:ins w:id="224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0FE7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245" w:author="Author"/>
              </w:rPr>
              <w:pPrChange w:id="2246" w:author="Author">
                <w:pPr>
                  <w:pStyle w:val="tabletext00"/>
                </w:pPr>
              </w:pPrChange>
            </w:pPr>
            <w:ins w:id="2247" w:author="Author">
              <w:r w:rsidRPr="003771AA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E9E3A" w14:textId="77777777" w:rsidR="001C3BCC" w:rsidRPr="003771AA" w:rsidRDefault="001C3BCC" w:rsidP="00EA11D4">
            <w:pPr>
              <w:pStyle w:val="tabletext00"/>
              <w:jc w:val="right"/>
              <w:rPr>
                <w:ins w:id="22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8FB1A" w14:textId="77777777" w:rsidR="001C3BCC" w:rsidRPr="003771AA" w:rsidRDefault="001C3BCC" w:rsidP="00EA11D4">
            <w:pPr>
              <w:pStyle w:val="tabletext00"/>
              <w:rPr>
                <w:ins w:id="2249" w:author="Author"/>
              </w:rPr>
            </w:pPr>
            <w:ins w:id="2250" w:author="Author">
              <w:r w:rsidRPr="003771AA">
                <w:t>261</w:t>
              </w:r>
            </w:ins>
          </w:p>
        </w:tc>
      </w:tr>
      <w:tr w:rsidR="001C3BCC" w:rsidRPr="003771AA" w14:paraId="317CBAD3" w14:textId="77777777" w:rsidTr="00EA11D4">
        <w:trPr>
          <w:cantSplit/>
          <w:trHeight w:val="190"/>
          <w:ins w:id="22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34F9F2" w14:textId="77777777" w:rsidR="001C3BCC" w:rsidRPr="003771AA" w:rsidRDefault="001C3BCC" w:rsidP="00EA11D4">
            <w:pPr>
              <w:pStyle w:val="tabletext00"/>
              <w:rPr>
                <w:ins w:id="22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93BB" w14:textId="77777777" w:rsidR="001C3BCC" w:rsidRPr="003771AA" w:rsidRDefault="001C3BCC" w:rsidP="00EA11D4">
            <w:pPr>
              <w:pStyle w:val="tabletext00"/>
              <w:jc w:val="center"/>
              <w:rPr>
                <w:ins w:id="2253" w:author="Author"/>
              </w:rPr>
            </w:pPr>
            <w:ins w:id="2254" w:author="Author">
              <w:r w:rsidRPr="003771AA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1261B" w14:textId="77777777" w:rsidR="001C3BCC" w:rsidRPr="003771AA" w:rsidRDefault="001C3BCC" w:rsidP="00EA11D4">
            <w:pPr>
              <w:pStyle w:val="tabletext00"/>
              <w:rPr>
                <w:ins w:id="2255" w:author="Author"/>
              </w:rPr>
            </w:pPr>
            <w:ins w:id="2256" w:author="Author">
              <w:r w:rsidRPr="003771AA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7FA3FC" w14:textId="77777777" w:rsidR="001C3BCC" w:rsidRPr="003771AA" w:rsidRDefault="001C3BCC" w:rsidP="00EA11D4">
            <w:pPr>
              <w:pStyle w:val="tabletext00"/>
              <w:jc w:val="right"/>
              <w:rPr>
                <w:ins w:id="22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2F401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258" w:author="Author"/>
              </w:rPr>
            </w:pPr>
            <w:ins w:id="2259" w:author="Author">
              <w:r w:rsidRPr="003771AA">
                <w:t>2064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17B524" w14:textId="77777777" w:rsidR="001C3BCC" w:rsidRPr="003771AA" w:rsidRDefault="001C3BCC" w:rsidP="00EA11D4">
            <w:pPr>
              <w:pStyle w:val="tabletext00"/>
              <w:jc w:val="right"/>
              <w:rPr>
                <w:ins w:id="226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CD368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261" w:author="Author"/>
              </w:rPr>
              <w:pPrChange w:id="2262" w:author="Author">
                <w:pPr>
                  <w:pStyle w:val="tabletext00"/>
                </w:pPr>
              </w:pPrChange>
            </w:pPr>
            <w:ins w:id="2263" w:author="Author">
              <w:r w:rsidRPr="003771AA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738DC" w14:textId="77777777" w:rsidR="001C3BCC" w:rsidRPr="003771AA" w:rsidRDefault="001C3BCC" w:rsidP="00EA11D4">
            <w:pPr>
              <w:pStyle w:val="tabletext00"/>
              <w:jc w:val="right"/>
              <w:rPr>
                <w:ins w:id="22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D4855" w14:textId="77777777" w:rsidR="001C3BCC" w:rsidRPr="003771AA" w:rsidRDefault="001C3BCC" w:rsidP="00EA11D4">
            <w:pPr>
              <w:pStyle w:val="tabletext00"/>
              <w:rPr>
                <w:ins w:id="2265" w:author="Author"/>
              </w:rPr>
            </w:pPr>
            <w:ins w:id="2266" w:author="Author">
              <w:r w:rsidRPr="003771AA">
                <w:t>248</w:t>
              </w:r>
            </w:ins>
          </w:p>
        </w:tc>
      </w:tr>
      <w:tr w:rsidR="001C3BCC" w:rsidRPr="003771AA" w14:paraId="63F46843" w14:textId="77777777" w:rsidTr="00EA11D4">
        <w:trPr>
          <w:cantSplit/>
          <w:trHeight w:val="190"/>
          <w:ins w:id="22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17F13E" w14:textId="77777777" w:rsidR="001C3BCC" w:rsidRPr="003771AA" w:rsidRDefault="001C3BCC" w:rsidP="00EA11D4">
            <w:pPr>
              <w:pStyle w:val="tabletext00"/>
              <w:rPr>
                <w:ins w:id="2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A107" w14:textId="77777777" w:rsidR="001C3BCC" w:rsidRPr="003771AA" w:rsidRDefault="001C3BCC" w:rsidP="00EA11D4">
            <w:pPr>
              <w:pStyle w:val="tabletext00"/>
              <w:jc w:val="center"/>
              <w:rPr>
                <w:ins w:id="2269" w:author="Author"/>
              </w:rPr>
            </w:pPr>
            <w:ins w:id="2270" w:author="Author">
              <w:r w:rsidRPr="003771AA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46AA6" w14:textId="77777777" w:rsidR="001C3BCC" w:rsidRPr="003771AA" w:rsidRDefault="001C3BCC" w:rsidP="00EA11D4">
            <w:pPr>
              <w:pStyle w:val="tabletext00"/>
              <w:rPr>
                <w:ins w:id="2271" w:author="Author"/>
              </w:rPr>
            </w:pPr>
            <w:ins w:id="2272" w:author="Author">
              <w:r w:rsidRPr="003771AA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3C4BBA" w14:textId="77777777" w:rsidR="001C3BCC" w:rsidRPr="003771AA" w:rsidRDefault="001C3BCC" w:rsidP="00EA11D4">
            <w:pPr>
              <w:pStyle w:val="tabletext00"/>
              <w:jc w:val="right"/>
              <w:rPr>
                <w:ins w:id="22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20E36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274" w:author="Author"/>
              </w:rPr>
            </w:pPr>
            <w:ins w:id="2275" w:author="Author">
              <w:r w:rsidRPr="003771AA">
                <w:t>1832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582030" w14:textId="77777777" w:rsidR="001C3BCC" w:rsidRPr="003771AA" w:rsidRDefault="001C3BCC" w:rsidP="00EA11D4">
            <w:pPr>
              <w:pStyle w:val="tabletext00"/>
              <w:jc w:val="right"/>
              <w:rPr>
                <w:ins w:id="22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77A92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277" w:author="Author"/>
              </w:rPr>
              <w:pPrChange w:id="2278" w:author="Author">
                <w:pPr>
                  <w:pStyle w:val="tabletext00"/>
                </w:pPr>
              </w:pPrChange>
            </w:pPr>
            <w:ins w:id="2279" w:author="Author">
              <w:r w:rsidRPr="003771AA">
                <w:t>807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62886" w14:textId="77777777" w:rsidR="001C3BCC" w:rsidRPr="003771AA" w:rsidRDefault="001C3BCC" w:rsidP="00EA11D4">
            <w:pPr>
              <w:pStyle w:val="tabletext00"/>
              <w:jc w:val="right"/>
              <w:rPr>
                <w:ins w:id="22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D95B0" w14:textId="77777777" w:rsidR="001C3BCC" w:rsidRPr="003771AA" w:rsidRDefault="001C3BCC" w:rsidP="00EA11D4">
            <w:pPr>
              <w:pStyle w:val="tabletext00"/>
              <w:rPr>
                <w:ins w:id="2281" w:author="Author"/>
              </w:rPr>
            </w:pPr>
            <w:ins w:id="2282" w:author="Author">
              <w:r w:rsidRPr="003771AA">
                <w:t>264</w:t>
              </w:r>
            </w:ins>
          </w:p>
        </w:tc>
      </w:tr>
      <w:tr w:rsidR="001C3BCC" w:rsidRPr="003771AA" w14:paraId="089650C5" w14:textId="77777777" w:rsidTr="00EA11D4">
        <w:trPr>
          <w:cantSplit/>
          <w:trHeight w:val="190"/>
          <w:ins w:id="2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50BEB0" w14:textId="77777777" w:rsidR="001C3BCC" w:rsidRPr="003771AA" w:rsidRDefault="001C3BCC" w:rsidP="00EA11D4">
            <w:pPr>
              <w:pStyle w:val="tabletext00"/>
              <w:rPr>
                <w:ins w:id="2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3270" w14:textId="77777777" w:rsidR="001C3BCC" w:rsidRPr="003771AA" w:rsidRDefault="001C3BCC" w:rsidP="00EA11D4">
            <w:pPr>
              <w:pStyle w:val="tabletext00"/>
              <w:jc w:val="center"/>
              <w:rPr>
                <w:ins w:id="2285" w:author="Author"/>
              </w:rPr>
            </w:pPr>
            <w:ins w:id="2286" w:author="Author">
              <w:r w:rsidRPr="003771AA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BDDFD" w14:textId="77777777" w:rsidR="001C3BCC" w:rsidRPr="003771AA" w:rsidRDefault="001C3BCC" w:rsidP="00EA11D4">
            <w:pPr>
              <w:pStyle w:val="tabletext00"/>
              <w:rPr>
                <w:ins w:id="2287" w:author="Author"/>
              </w:rPr>
            </w:pPr>
            <w:ins w:id="2288" w:author="Author">
              <w:r w:rsidRPr="003771AA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CFEA96" w14:textId="77777777" w:rsidR="001C3BCC" w:rsidRPr="003771AA" w:rsidRDefault="001C3BCC" w:rsidP="00EA11D4">
            <w:pPr>
              <w:pStyle w:val="tabletext00"/>
              <w:jc w:val="right"/>
              <w:rPr>
                <w:ins w:id="22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72E64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290" w:author="Author"/>
              </w:rPr>
            </w:pPr>
            <w:ins w:id="2291" w:author="Author">
              <w:r w:rsidRPr="003771AA">
                <w:t>2419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6BB17B" w14:textId="77777777" w:rsidR="001C3BCC" w:rsidRPr="003771AA" w:rsidRDefault="001C3BCC" w:rsidP="00EA11D4">
            <w:pPr>
              <w:pStyle w:val="tabletext00"/>
              <w:jc w:val="right"/>
              <w:rPr>
                <w:ins w:id="229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49EF6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293" w:author="Author"/>
              </w:rPr>
              <w:pPrChange w:id="2294" w:author="Author">
                <w:pPr>
                  <w:pStyle w:val="tabletext00"/>
                </w:pPr>
              </w:pPrChange>
            </w:pPr>
            <w:ins w:id="2295" w:author="Author">
              <w:r w:rsidRPr="003771AA">
                <w:t>771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D3370F" w14:textId="77777777" w:rsidR="001C3BCC" w:rsidRPr="003771AA" w:rsidRDefault="001C3BCC" w:rsidP="00EA11D4">
            <w:pPr>
              <w:pStyle w:val="tabletext00"/>
              <w:jc w:val="right"/>
              <w:rPr>
                <w:ins w:id="22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F3FF50" w14:textId="77777777" w:rsidR="001C3BCC" w:rsidRPr="003771AA" w:rsidRDefault="001C3BCC" w:rsidP="00EA11D4">
            <w:pPr>
              <w:pStyle w:val="tabletext00"/>
              <w:rPr>
                <w:ins w:id="2297" w:author="Author"/>
              </w:rPr>
            </w:pPr>
            <w:ins w:id="2298" w:author="Author">
              <w:r w:rsidRPr="003771AA">
                <w:t>251</w:t>
              </w:r>
            </w:ins>
          </w:p>
        </w:tc>
      </w:tr>
      <w:tr w:rsidR="001C3BCC" w:rsidRPr="003771AA" w14:paraId="06166560" w14:textId="77777777" w:rsidTr="00EA11D4">
        <w:trPr>
          <w:cantSplit/>
          <w:trHeight w:val="190"/>
          <w:ins w:id="2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A54B98" w14:textId="77777777" w:rsidR="001C3BCC" w:rsidRPr="003771AA" w:rsidRDefault="001C3BCC" w:rsidP="00EA11D4">
            <w:pPr>
              <w:pStyle w:val="tabletext00"/>
              <w:rPr>
                <w:ins w:id="2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CF44" w14:textId="77777777" w:rsidR="001C3BCC" w:rsidRPr="003771AA" w:rsidRDefault="001C3BCC" w:rsidP="00EA11D4">
            <w:pPr>
              <w:pStyle w:val="tabletext00"/>
              <w:jc w:val="center"/>
              <w:rPr>
                <w:ins w:id="2301" w:author="Author"/>
              </w:rPr>
            </w:pPr>
            <w:ins w:id="2302" w:author="Author">
              <w:r w:rsidRPr="003771AA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9321B" w14:textId="77777777" w:rsidR="001C3BCC" w:rsidRPr="003771AA" w:rsidRDefault="001C3BCC" w:rsidP="00EA11D4">
            <w:pPr>
              <w:pStyle w:val="tabletext00"/>
              <w:rPr>
                <w:ins w:id="2303" w:author="Author"/>
              </w:rPr>
            </w:pPr>
            <w:ins w:id="2304" w:author="Author">
              <w:r w:rsidRPr="003771AA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5416EB" w14:textId="77777777" w:rsidR="001C3BCC" w:rsidRPr="003771AA" w:rsidRDefault="001C3BCC" w:rsidP="00EA11D4">
            <w:pPr>
              <w:pStyle w:val="tabletext00"/>
              <w:jc w:val="right"/>
              <w:rPr>
                <w:ins w:id="230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FF86F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306" w:author="Author"/>
              </w:rPr>
            </w:pPr>
            <w:ins w:id="2307" w:author="Author">
              <w:r w:rsidRPr="003771AA">
                <w:t>2262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A839B" w14:textId="77777777" w:rsidR="001C3BCC" w:rsidRPr="003771AA" w:rsidRDefault="001C3BCC" w:rsidP="00EA11D4">
            <w:pPr>
              <w:pStyle w:val="tabletext00"/>
              <w:jc w:val="right"/>
              <w:rPr>
                <w:ins w:id="230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7ABE5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309" w:author="Author"/>
              </w:rPr>
              <w:pPrChange w:id="2310" w:author="Author">
                <w:pPr>
                  <w:pStyle w:val="tabletext00"/>
                </w:pPr>
              </w:pPrChange>
            </w:pPr>
            <w:ins w:id="2311" w:author="Author">
              <w:r w:rsidRPr="003771AA">
                <w:t>969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1A6130" w14:textId="77777777" w:rsidR="001C3BCC" w:rsidRPr="003771AA" w:rsidRDefault="001C3BCC" w:rsidP="00EA11D4">
            <w:pPr>
              <w:pStyle w:val="tabletext00"/>
              <w:jc w:val="right"/>
              <w:rPr>
                <w:ins w:id="23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F1E9E" w14:textId="77777777" w:rsidR="001C3BCC" w:rsidRPr="003771AA" w:rsidRDefault="001C3BCC" w:rsidP="00EA11D4">
            <w:pPr>
              <w:pStyle w:val="tabletext00"/>
              <w:rPr>
                <w:ins w:id="2313" w:author="Author"/>
              </w:rPr>
            </w:pPr>
            <w:ins w:id="2314" w:author="Author">
              <w:r w:rsidRPr="003771AA">
                <w:t>282</w:t>
              </w:r>
            </w:ins>
          </w:p>
        </w:tc>
      </w:tr>
      <w:tr w:rsidR="001C3BCC" w:rsidRPr="003771AA" w14:paraId="47207AA5" w14:textId="77777777" w:rsidTr="00EA11D4">
        <w:trPr>
          <w:cantSplit/>
          <w:trHeight w:val="190"/>
          <w:ins w:id="23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3BBC6A" w14:textId="77777777" w:rsidR="001C3BCC" w:rsidRPr="003771AA" w:rsidRDefault="001C3BCC" w:rsidP="00EA11D4">
            <w:pPr>
              <w:pStyle w:val="tabletext00"/>
              <w:rPr>
                <w:ins w:id="23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7EC40" w14:textId="77777777" w:rsidR="001C3BCC" w:rsidRPr="003771AA" w:rsidRDefault="001C3BCC" w:rsidP="00EA11D4">
            <w:pPr>
              <w:pStyle w:val="tabletext00"/>
              <w:jc w:val="center"/>
              <w:rPr>
                <w:ins w:id="2317" w:author="Author"/>
              </w:rPr>
            </w:pPr>
            <w:ins w:id="2318" w:author="Author">
              <w:r w:rsidRPr="003771AA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F2081" w14:textId="77777777" w:rsidR="001C3BCC" w:rsidRPr="003771AA" w:rsidRDefault="001C3BCC" w:rsidP="00EA11D4">
            <w:pPr>
              <w:pStyle w:val="tabletext00"/>
              <w:rPr>
                <w:ins w:id="2319" w:author="Author"/>
              </w:rPr>
            </w:pPr>
            <w:ins w:id="2320" w:author="Author">
              <w:r w:rsidRPr="003771AA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BEB2C1" w14:textId="77777777" w:rsidR="001C3BCC" w:rsidRPr="003771AA" w:rsidRDefault="001C3BCC" w:rsidP="00EA11D4">
            <w:pPr>
              <w:pStyle w:val="tabletext00"/>
              <w:jc w:val="right"/>
              <w:rPr>
                <w:ins w:id="23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C714E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322" w:author="Author"/>
              </w:rPr>
            </w:pPr>
            <w:ins w:id="2323" w:author="Author">
              <w:r w:rsidRPr="003771AA">
                <w:t>2921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F372FC" w14:textId="77777777" w:rsidR="001C3BCC" w:rsidRPr="003771AA" w:rsidRDefault="001C3BCC" w:rsidP="00EA11D4">
            <w:pPr>
              <w:pStyle w:val="tabletext00"/>
              <w:jc w:val="right"/>
              <w:rPr>
                <w:ins w:id="232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8F097C" w14:textId="77777777" w:rsidR="001C3BCC" w:rsidRPr="003771AA" w:rsidRDefault="001C3BCC" w:rsidP="00EA11D4">
            <w:pPr>
              <w:pStyle w:val="tabletext00"/>
              <w:rPr>
                <w:ins w:id="2325" w:author="Author"/>
              </w:rPr>
            </w:pPr>
            <w:ins w:id="2326" w:author="Author">
              <w:r w:rsidRPr="003771AA">
                <w:t>1231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6BC606" w14:textId="77777777" w:rsidR="001C3BCC" w:rsidRPr="003771AA" w:rsidRDefault="001C3BCC" w:rsidP="00EA11D4">
            <w:pPr>
              <w:pStyle w:val="tabletext00"/>
              <w:jc w:val="right"/>
              <w:rPr>
                <w:ins w:id="232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87DD6" w14:textId="77777777" w:rsidR="001C3BCC" w:rsidRPr="003771AA" w:rsidRDefault="001C3BCC" w:rsidP="00EA11D4">
            <w:pPr>
              <w:pStyle w:val="tabletext00"/>
              <w:rPr>
                <w:ins w:id="2328" w:author="Author"/>
              </w:rPr>
            </w:pPr>
            <w:ins w:id="2329" w:author="Author">
              <w:r w:rsidRPr="003771AA">
                <w:t>224</w:t>
              </w:r>
            </w:ins>
          </w:p>
        </w:tc>
      </w:tr>
      <w:tr w:rsidR="001C3BCC" w:rsidRPr="003771AA" w14:paraId="690076F3" w14:textId="77777777" w:rsidTr="00EA11D4">
        <w:trPr>
          <w:cantSplit/>
          <w:trHeight w:val="190"/>
          <w:ins w:id="23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0DE82E" w14:textId="77777777" w:rsidR="001C3BCC" w:rsidRPr="003771AA" w:rsidRDefault="001C3BCC" w:rsidP="00EA11D4">
            <w:pPr>
              <w:pStyle w:val="tabletext00"/>
              <w:rPr>
                <w:ins w:id="23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0F730" w14:textId="77777777" w:rsidR="001C3BCC" w:rsidRPr="003771AA" w:rsidRDefault="001C3BCC" w:rsidP="00EA11D4">
            <w:pPr>
              <w:pStyle w:val="tabletext00"/>
              <w:jc w:val="center"/>
              <w:rPr>
                <w:ins w:id="2332" w:author="Author"/>
              </w:rPr>
            </w:pPr>
            <w:ins w:id="2333" w:author="Author">
              <w:r w:rsidRPr="003771AA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DB68" w14:textId="77777777" w:rsidR="001C3BCC" w:rsidRPr="003771AA" w:rsidRDefault="001C3BCC" w:rsidP="00EA11D4">
            <w:pPr>
              <w:pStyle w:val="tabletext00"/>
              <w:rPr>
                <w:ins w:id="2334" w:author="Author"/>
              </w:rPr>
            </w:pPr>
            <w:ins w:id="2335" w:author="Author">
              <w:r w:rsidRPr="003771AA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58FEFF" w14:textId="77777777" w:rsidR="001C3BCC" w:rsidRPr="003771AA" w:rsidRDefault="001C3BCC" w:rsidP="00EA11D4">
            <w:pPr>
              <w:pStyle w:val="tabletext00"/>
              <w:jc w:val="right"/>
              <w:rPr>
                <w:ins w:id="23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3B4AC9" w14:textId="77777777" w:rsidR="001C3BCC" w:rsidRPr="003771AA" w:rsidRDefault="001C3BCC" w:rsidP="00EA11D4">
            <w:pPr>
              <w:pStyle w:val="tabletext00"/>
              <w:tabs>
                <w:tab w:val="decimal" w:pos="400"/>
              </w:tabs>
              <w:rPr>
                <w:ins w:id="2337" w:author="Author"/>
              </w:rPr>
            </w:pPr>
            <w:ins w:id="2338" w:author="Author">
              <w:r w:rsidRPr="003771AA">
                <w:t>1624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B0EC2B" w14:textId="77777777" w:rsidR="001C3BCC" w:rsidRPr="003771AA" w:rsidRDefault="001C3BCC" w:rsidP="00EA11D4">
            <w:pPr>
              <w:pStyle w:val="tabletext00"/>
              <w:jc w:val="right"/>
              <w:rPr>
                <w:ins w:id="2339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0FDDF" w14:textId="77777777" w:rsidR="001C3BCC" w:rsidRPr="003771AA" w:rsidRDefault="001C3BCC">
            <w:pPr>
              <w:pStyle w:val="tabletext00"/>
              <w:tabs>
                <w:tab w:val="decimal" w:pos="400"/>
              </w:tabs>
              <w:rPr>
                <w:ins w:id="2340" w:author="Author"/>
              </w:rPr>
              <w:pPrChange w:id="2341" w:author="Author">
                <w:pPr>
                  <w:pStyle w:val="tabletext00"/>
                </w:pPr>
              </w:pPrChange>
            </w:pPr>
            <w:ins w:id="2342" w:author="Author">
              <w:r w:rsidRPr="003771AA">
                <w:t>725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F81C19" w14:textId="77777777" w:rsidR="001C3BCC" w:rsidRPr="003771AA" w:rsidRDefault="001C3BCC" w:rsidP="00EA11D4">
            <w:pPr>
              <w:pStyle w:val="tabletext00"/>
              <w:jc w:val="right"/>
              <w:rPr>
                <w:ins w:id="23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A9484" w14:textId="77777777" w:rsidR="001C3BCC" w:rsidRPr="003771AA" w:rsidRDefault="001C3BCC" w:rsidP="00EA11D4">
            <w:pPr>
              <w:pStyle w:val="tabletext00"/>
              <w:rPr>
                <w:ins w:id="2344" w:author="Author"/>
              </w:rPr>
            </w:pPr>
            <w:ins w:id="2345" w:author="Author">
              <w:r w:rsidRPr="003771AA">
                <w:t>241</w:t>
              </w:r>
            </w:ins>
          </w:p>
        </w:tc>
      </w:tr>
    </w:tbl>
    <w:p w14:paraId="1A5446B5" w14:textId="75536C9D" w:rsidR="001C3BCC" w:rsidRDefault="001C3BCC" w:rsidP="001C3BCC">
      <w:pPr>
        <w:pStyle w:val="tablecaption"/>
      </w:pPr>
      <w:ins w:id="2346" w:author="Author">
        <w:r w:rsidRPr="003771AA">
          <w:t xml:space="preserve">Table 225.F.#3(LC) Zone-rating Table </w:t>
        </w:r>
        <w:r w:rsidRPr="003771AA">
          <w:rPr>
            <w:rFonts w:cs="Arial"/>
          </w:rPr>
          <w:t>–</w:t>
        </w:r>
        <w:r w:rsidRPr="003771AA">
          <w:t xml:space="preserve"> Zone 43 (Southwest) Combinations Loss Costs</w:t>
        </w:r>
      </w:ins>
    </w:p>
    <w:p w14:paraId="1C7AA904" w14:textId="28B2BA2C" w:rsidR="001C3BCC" w:rsidRDefault="001C3BCC" w:rsidP="001C3BCC">
      <w:pPr>
        <w:pStyle w:val="isonormal"/>
        <w:jc w:val="left"/>
      </w:pPr>
    </w:p>
    <w:p w14:paraId="005276B8" w14:textId="77777777" w:rsidR="001C3BCC" w:rsidRDefault="001C3BCC" w:rsidP="001C3BCC">
      <w:pPr>
        <w:pStyle w:val="isonormal"/>
        <w:sectPr w:rsidR="001C3BCC" w:rsidSect="001C3BCC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6A11BA0" w14:textId="77777777" w:rsidR="001C3BCC" w:rsidRPr="001B6208" w:rsidRDefault="001C3BCC" w:rsidP="001C3BCC">
      <w:pPr>
        <w:pStyle w:val="boxrule"/>
        <w:rPr>
          <w:ins w:id="2347" w:author="Author"/>
        </w:rPr>
      </w:pPr>
      <w:ins w:id="2348" w:author="Author">
        <w:r w:rsidRPr="001B6208">
          <w:lastRenderedPageBreak/>
          <w:t>249.  AUTO DEALERS – PREMIUM DEVELOPMENT FOR COMMON COVERAGES</w:t>
        </w:r>
      </w:ins>
    </w:p>
    <w:p w14:paraId="1DADBE77" w14:textId="77777777" w:rsidR="001C3BCC" w:rsidRPr="001B6208" w:rsidRDefault="001C3BCC" w:rsidP="001C3BCC">
      <w:pPr>
        <w:pStyle w:val="isonormal"/>
        <w:rPr>
          <w:ins w:id="234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1C3BCC" w:rsidRPr="001B6208" w14:paraId="66ADC7D8" w14:textId="77777777" w:rsidTr="00EA11D4">
        <w:trPr>
          <w:cantSplit/>
          <w:trHeight w:val="190"/>
          <w:ins w:id="2350" w:author="Author"/>
        </w:trPr>
        <w:tc>
          <w:tcPr>
            <w:tcW w:w="200" w:type="dxa"/>
          </w:tcPr>
          <w:p w14:paraId="2D70AE54" w14:textId="77777777" w:rsidR="001C3BCC" w:rsidRPr="001B6208" w:rsidRDefault="001C3BCC" w:rsidP="00EA11D4">
            <w:pPr>
              <w:pStyle w:val="tablehead"/>
              <w:rPr>
                <w:ins w:id="235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90D9" w14:textId="77777777" w:rsidR="001C3BCC" w:rsidRPr="001B6208" w:rsidRDefault="001C3BCC" w:rsidP="00EA11D4">
            <w:pPr>
              <w:pStyle w:val="tablehead"/>
              <w:rPr>
                <w:ins w:id="2352" w:author="Author"/>
              </w:rPr>
            </w:pPr>
            <w:ins w:id="2353" w:author="Author">
              <w:r w:rsidRPr="001B6208">
                <w:t>Acts, Errors Or Omissions Base Loss Cost</w:t>
              </w:r>
            </w:ins>
          </w:p>
        </w:tc>
      </w:tr>
      <w:tr w:rsidR="001C3BCC" w:rsidRPr="001B6208" w14:paraId="5401C91A" w14:textId="77777777" w:rsidTr="00EA11D4">
        <w:trPr>
          <w:cantSplit/>
          <w:trHeight w:val="190"/>
          <w:ins w:id="2354" w:author="Author"/>
        </w:trPr>
        <w:tc>
          <w:tcPr>
            <w:tcW w:w="200" w:type="dxa"/>
          </w:tcPr>
          <w:p w14:paraId="33D8A2B4" w14:textId="77777777" w:rsidR="001C3BCC" w:rsidRPr="001B6208" w:rsidRDefault="001C3BCC" w:rsidP="00EA11D4">
            <w:pPr>
              <w:pStyle w:val="tabletext11"/>
              <w:rPr>
                <w:ins w:id="2355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E6A930" w14:textId="77777777" w:rsidR="001C3BCC" w:rsidRPr="001B6208" w:rsidRDefault="001C3BCC" w:rsidP="00EA11D4">
            <w:pPr>
              <w:pStyle w:val="tabletext11"/>
              <w:jc w:val="right"/>
              <w:rPr>
                <w:ins w:id="2356" w:author="Author"/>
              </w:rPr>
            </w:pPr>
            <w:ins w:id="2357" w:author="Author">
              <w:r w:rsidRPr="001B6208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F54916" w14:textId="77777777" w:rsidR="001C3BCC" w:rsidRPr="001B6208" w:rsidRDefault="001C3BCC" w:rsidP="00EA11D4">
            <w:pPr>
              <w:pStyle w:val="tabletext11"/>
              <w:rPr>
                <w:ins w:id="2358" w:author="Author"/>
              </w:rPr>
            </w:pPr>
            <w:ins w:id="2359" w:author="Author">
              <w:r w:rsidRPr="001B6208">
                <w:t>54</w:t>
              </w:r>
            </w:ins>
          </w:p>
        </w:tc>
      </w:tr>
    </w:tbl>
    <w:p w14:paraId="6B9CFAE8" w14:textId="6ECA7049" w:rsidR="001C3BCC" w:rsidRDefault="001C3BCC" w:rsidP="001C3BCC">
      <w:pPr>
        <w:pStyle w:val="tablecaption"/>
      </w:pPr>
      <w:ins w:id="2360" w:author="Author">
        <w:r w:rsidRPr="001B6208">
          <w:t>Table 249.F.2.a.(LC) Acts, Errors Or Omissions Liability Coverages Loss Cost</w:t>
        </w:r>
      </w:ins>
    </w:p>
    <w:p w14:paraId="6742A1C5" w14:textId="0244E926" w:rsidR="001C3BCC" w:rsidRDefault="001C3BCC" w:rsidP="001C3BCC">
      <w:pPr>
        <w:pStyle w:val="isonormal"/>
        <w:jc w:val="left"/>
      </w:pPr>
    </w:p>
    <w:p w14:paraId="28F8B3F2" w14:textId="77777777" w:rsidR="001C3BCC" w:rsidRDefault="001C3BCC" w:rsidP="001C3BCC">
      <w:pPr>
        <w:pStyle w:val="isonormal"/>
        <w:sectPr w:rsidR="001C3BCC" w:rsidSect="001C3BCC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681C231A" w14:textId="77777777" w:rsidR="001C3BCC" w:rsidRPr="00D42A28" w:rsidRDefault="001C3BCC" w:rsidP="001C3BCC">
      <w:pPr>
        <w:pStyle w:val="boxrule"/>
        <w:rPr>
          <w:ins w:id="2361" w:author="Author"/>
        </w:rPr>
      </w:pPr>
      <w:ins w:id="2362" w:author="Author">
        <w:r w:rsidRPr="00D42A28">
          <w:lastRenderedPageBreak/>
          <w:t>270.  FINANCED AUTOS</w:t>
        </w:r>
      </w:ins>
    </w:p>
    <w:p w14:paraId="1A7B94A2" w14:textId="77777777" w:rsidR="001C3BCC" w:rsidRPr="00D42A28" w:rsidRDefault="001C3BCC" w:rsidP="001C3BCC">
      <w:pPr>
        <w:pStyle w:val="isonormal"/>
        <w:rPr>
          <w:ins w:id="2363" w:author="Author"/>
        </w:rPr>
      </w:pPr>
    </w:p>
    <w:tbl>
      <w:tblPr>
        <w:tblW w:w="10284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8"/>
        <w:gridCol w:w="279"/>
        <w:gridCol w:w="630"/>
        <w:gridCol w:w="180"/>
        <w:gridCol w:w="925"/>
        <w:gridCol w:w="246"/>
        <w:gridCol w:w="460"/>
        <w:gridCol w:w="304"/>
        <w:gridCol w:w="228"/>
        <w:gridCol w:w="480"/>
        <w:gridCol w:w="302"/>
        <w:gridCol w:w="297"/>
        <w:gridCol w:w="480"/>
        <w:gridCol w:w="231"/>
        <w:gridCol w:w="281"/>
        <w:gridCol w:w="500"/>
        <w:gridCol w:w="227"/>
        <w:gridCol w:w="264"/>
        <w:gridCol w:w="460"/>
        <w:gridCol w:w="286"/>
        <w:gridCol w:w="273"/>
        <w:gridCol w:w="480"/>
        <w:gridCol w:w="257"/>
        <w:gridCol w:w="223"/>
        <w:gridCol w:w="480"/>
        <w:gridCol w:w="305"/>
        <w:gridCol w:w="295"/>
        <w:gridCol w:w="480"/>
        <w:gridCol w:w="233"/>
      </w:tblGrid>
      <w:tr w:rsidR="001C3BCC" w:rsidRPr="00D42A28" w14:paraId="70E57525" w14:textId="77777777" w:rsidTr="00EA11D4">
        <w:trPr>
          <w:cantSplit/>
          <w:trHeight w:val="190"/>
          <w:ins w:id="2364" w:author="Author"/>
        </w:trPr>
        <w:tc>
          <w:tcPr>
            <w:tcW w:w="198" w:type="dxa"/>
          </w:tcPr>
          <w:p w14:paraId="1201CBD1" w14:textId="77777777" w:rsidR="001C3BCC" w:rsidRPr="00D42A28" w:rsidRDefault="001C3BCC" w:rsidP="00EA11D4">
            <w:pPr>
              <w:pStyle w:val="tablehead"/>
              <w:rPr>
                <w:ins w:id="2365" w:author="Author"/>
              </w:rPr>
            </w:pPr>
          </w:p>
        </w:tc>
        <w:tc>
          <w:tcPr>
            <w:tcW w:w="10086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9F4D6E8" w14:textId="77777777" w:rsidR="001C3BCC" w:rsidRPr="00D42A28" w:rsidRDefault="001C3BCC" w:rsidP="00EA11D4">
            <w:pPr>
              <w:pStyle w:val="tablehead"/>
              <w:rPr>
                <w:ins w:id="2366" w:author="Author"/>
              </w:rPr>
            </w:pPr>
            <w:ins w:id="2367" w:author="Author">
              <w:r w:rsidRPr="00D42A28">
                <w:t>Single Interest Coverage</w:t>
              </w:r>
            </w:ins>
          </w:p>
        </w:tc>
      </w:tr>
      <w:tr w:rsidR="001C3BCC" w:rsidRPr="00D42A28" w14:paraId="5921E944" w14:textId="77777777" w:rsidTr="00EA11D4">
        <w:trPr>
          <w:cantSplit/>
          <w:trHeight w:val="190"/>
          <w:ins w:id="2368" w:author="Author"/>
        </w:trPr>
        <w:tc>
          <w:tcPr>
            <w:tcW w:w="198" w:type="dxa"/>
            <w:vMerge w:val="restart"/>
          </w:tcPr>
          <w:p w14:paraId="2DCBF7BD" w14:textId="77777777" w:rsidR="001C3BCC" w:rsidRPr="00D42A28" w:rsidRDefault="001C3BCC" w:rsidP="00EA11D4">
            <w:pPr>
              <w:pStyle w:val="tablehead"/>
              <w:rPr>
                <w:ins w:id="2369" w:author="Author"/>
              </w:rPr>
            </w:pPr>
            <w:ins w:id="2370" w:author="Author">
              <w:r w:rsidRPr="00D42A28">
                <w:br/>
              </w:r>
              <w:r w:rsidRPr="00D42A28">
                <w:br/>
              </w:r>
              <w:r w:rsidRPr="00D42A28">
                <w:br/>
              </w:r>
            </w:ins>
          </w:p>
        </w:tc>
        <w:tc>
          <w:tcPr>
            <w:tcW w:w="201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4EBEBB3" w14:textId="77777777" w:rsidR="001C3BCC" w:rsidRPr="00D42A28" w:rsidRDefault="001C3BCC" w:rsidP="00EA11D4">
            <w:pPr>
              <w:pStyle w:val="tablehead"/>
              <w:rPr>
                <w:ins w:id="2371" w:author="Author"/>
              </w:rPr>
            </w:pPr>
            <w:ins w:id="2372" w:author="Author">
              <w:r w:rsidRPr="00D42A28">
                <w:t>Original Unpaid</w:t>
              </w:r>
              <w:r w:rsidRPr="00D42A28">
                <w:br/>
                <w:t>Balance Including</w:t>
              </w:r>
              <w:r w:rsidRPr="00D42A28">
                <w:br/>
                <w:t>Finance Charges</w:t>
              </w:r>
            </w:ins>
          </w:p>
        </w:tc>
        <w:tc>
          <w:tcPr>
            <w:tcW w:w="2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DE3ED" w14:textId="77777777" w:rsidR="001C3BCC" w:rsidRPr="00D42A28" w:rsidRDefault="001C3BCC" w:rsidP="00EA11D4">
            <w:pPr>
              <w:pStyle w:val="tablehead"/>
              <w:rPr>
                <w:ins w:id="2373" w:author="Author"/>
              </w:rPr>
            </w:pPr>
            <w:ins w:id="2374" w:author="Author">
              <w:r w:rsidRPr="00D42A28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DDFA41" w14:textId="77777777" w:rsidR="001C3BCC" w:rsidRPr="00D42A28" w:rsidRDefault="001C3BCC" w:rsidP="00EA11D4">
            <w:pPr>
              <w:pStyle w:val="tablehead"/>
              <w:rPr>
                <w:ins w:id="2375" w:author="Author"/>
              </w:rPr>
            </w:pPr>
            <w:ins w:id="2376" w:author="Author">
              <w:r w:rsidRPr="00D42A28">
                <w:t>Collision</w:t>
              </w:r>
            </w:ins>
          </w:p>
        </w:tc>
        <w:tc>
          <w:tcPr>
            <w:tcW w:w="2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D64C75" w14:textId="77777777" w:rsidR="001C3BCC" w:rsidRPr="00D42A28" w:rsidRDefault="001C3BCC" w:rsidP="00EA11D4">
            <w:pPr>
              <w:pStyle w:val="tablehead"/>
              <w:rPr>
                <w:ins w:id="2377" w:author="Author"/>
              </w:rPr>
            </w:pPr>
            <w:ins w:id="2378" w:author="Author">
              <w:r w:rsidRPr="00D42A28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3FEADD" w14:textId="77777777" w:rsidR="001C3BCC" w:rsidRPr="00D42A28" w:rsidRDefault="001C3BCC" w:rsidP="00EA11D4">
            <w:pPr>
              <w:pStyle w:val="tablehead"/>
              <w:rPr>
                <w:ins w:id="2379" w:author="Author"/>
              </w:rPr>
            </w:pPr>
            <w:ins w:id="2380" w:author="Author">
              <w:r w:rsidRPr="00D42A28">
                <w:t>Conversion,</w:t>
              </w:r>
              <w:r w:rsidRPr="00D42A28">
                <w:br/>
                <w:t>Embezzlement</w:t>
              </w:r>
              <w:r w:rsidRPr="00D42A28">
                <w:br/>
                <w:t>And Secretion</w:t>
              </w:r>
            </w:ins>
          </w:p>
        </w:tc>
      </w:tr>
      <w:tr w:rsidR="001C3BCC" w:rsidRPr="00D42A28" w14:paraId="52D5A197" w14:textId="77777777" w:rsidTr="00EA11D4">
        <w:trPr>
          <w:cantSplit/>
          <w:trHeight w:val="134"/>
          <w:ins w:id="2381" w:author="Author"/>
        </w:trPr>
        <w:tc>
          <w:tcPr>
            <w:tcW w:w="198" w:type="dxa"/>
            <w:vMerge/>
          </w:tcPr>
          <w:p w14:paraId="04FEAC66" w14:textId="77777777" w:rsidR="001C3BCC" w:rsidRPr="00D42A28" w:rsidRDefault="001C3BCC" w:rsidP="00EA11D4">
            <w:pPr>
              <w:pStyle w:val="tablehead"/>
              <w:rPr>
                <w:ins w:id="2382" w:author="Author"/>
              </w:rPr>
            </w:pPr>
          </w:p>
        </w:tc>
        <w:tc>
          <w:tcPr>
            <w:tcW w:w="201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87E9A" w14:textId="77777777" w:rsidR="001C3BCC" w:rsidRPr="00D42A28" w:rsidRDefault="001C3BCC" w:rsidP="00EA11D4">
            <w:pPr>
              <w:pStyle w:val="tablehead"/>
              <w:rPr>
                <w:ins w:id="2383" w:author="Author"/>
              </w:rPr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8DA09A" w14:textId="77777777" w:rsidR="001C3BCC" w:rsidRPr="00D42A28" w:rsidRDefault="001C3BCC" w:rsidP="00EA11D4">
            <w:pPr>
              <w:pStyle w:val="tablehead"/>
              <w:rPr>
                <w:ins w:id="2384" w:author="Author"/>
              </w:rPr>
            </w:pPr>
            <w:ins w:id="2385" w:author="Author">
              <w:r w:rsidRPr="00D42A28">
                <w:t>New</w:t>
              </w:r>
            </w:ins>
          </w:p>
        </w:tc>
        <w:tc>
          <w:tcPr>
            <w:tcW w:w="1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5718CD" w14:textId="77777777" w:rsidR="001C3BCC" w:rsidRPr="00D42A28" w:rsidRDefault="001C3BCC" w:rsidP="00EA11D4">
            <w:pPr>
              <w:pStyle w:val="tablehead"/>
              <w:rPr>
                <w:ins w:id="2386" w:author="Author"/>
              </w:rPr>
            </w:pPr>
            <w:ins w:id="2387" w:author="Author">
              <w:r w:rsidRPr="00D42A28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5F36AE" w14:textId="77777777" w:rsidR="001C3BCC" w:rsidRPr="00D42A28" w:rsidRDefault="001C3BCC" w:rsidP="00EA11D4">
            <w:pPr>
              <w:pStyle w:val="tablehead"/>
              <w:rPr>
                <w:ins w:id="2388" w:author="Author"/>
              </w:rPr>
            </w:pPr>
            <w:ins w:id="2389" w:author="Author">
              <w:r w:rsidRPr="00D42A28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C1929E" w14:textId="77777777" w:rsidR="001C3BCC" w:rsidRPr="00D42A28" w:rsidRDefault="001C3BCC" w:rsidP="00EA11D4">
            <w:pPr>
              <w:pStyle w:val="tablehead"/>
              <w:rPr>
                <w:ins w:id="2390" w:author="Author"/>
              </w:rPr>
            </w:pPr>
            <w:ins w:id="2391" w:author="Author">
              <w:r w:rsidRPr="00D42A28">
                <w:t>Used</w:t>
              </w:r>
            </w:ins>
          </w:p>
        </w:tc>
        <w:tc>
          <w:tcPr>
            <w:tcW w:w="1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229655" w14:textId="77777777" w:rsidR="001C3BCC" w:rsidRPr="00D42A28" w:rsidRDefault="001C3BCC" w:rsidP="00EA11D4">
            <w:pPr>
              <w:pStyle w:val="tablehead"/>
              <w:rPr>
                <w:ins w:id="2392" w:author="Author"/>
              </w:rPr>
            </w:pPr>
            <w:ins w:id="2393" w:author="Author">
              <w:r w:rsidRPr="00D42A28">
                <w:t>New</w:t>
              </w:r>
            </w:ins>
          </w:p>
        </w:tc>
        <w:tc>
          <w:tcPr>
            <w:tcW w:w="1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EE1A0A" w14:textId="77777777" w:rsidR="001C3BCC" w:rsidRPr="00D42A28" w:rsidRDefault="001C3BCC" w:rsidP="00EA11D4">
            <w:pPr>
              <w:pStyle w:val="tablehead"/>
              <w:rPr>
                <w:ins w:id="2394" w:author="Author"/>
              </w:rPr>
            </w:pPr>
            <w:ins w:id="2395" w:author="Author">
              <w:r w:rsidRPr="00D42A28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69BF55" w14:textId="77777777" w:rsidR="001C3BCC" w:rsidRPr="00D42A28" w:rsidRDefault="001C3BCC" w:rsidP="00EA11D4">
            <w:pPr>
              <w:pStyle w:val="tablehead"/>
              <w:rPr>
                <w:ins w:id="2396" w:author="Author"/>
              </w:rPr>
            </w:pPr>
            <w:ins w:id="2397" w:author="Author">
              <w:r w:rsidRPr="00D42A28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DE0795" w14:textId="77777777" w:rsidR="001C3BCC" w:rsidRPr="00D42A28" w:rsidRDefault="001C3BCC" w:rsidP="00EA11D4">
            <w:pPr>
              <w:pStyle w:val="tablehead"/>
              <w:rPr>
                <w:ins w:id="2398" w:author="Author"/>
              </w:rPr>
            </w:pPr>
            <w:ins w:id="2399" w:author="Author">
              <w:r w:rsidRPr="00D42A28">
                <w:t>Used</w:t>
              </w:r>
            </w:ins>
          </w:p>
        </w:tc>
      </w:tr>
      <w:tr w:rsidR="001C3BCC" w:rsidRPr="00D42A28" w14:paraId="02FCF1DC" w14:textId="77777777" w:rsidTr="00EA11D4">
        <w:trPr>
          <w:cantSplit/>
          <w:trHeight w:val="190"/>
          <w:ins w:id="2400" w:author="Author"/>
        </w:trPr>
        <w:tc>
          <w:tcPr>
            <w:tcW w:w="198" w:type="dxa"/>
          </w:tcPr>
          <w:p w14:paraId="68A4FC1D" w14:textId="77777777" w:rsidR="001C3BCC" w:rsidRPr="00D42A28" w:rsidRDefault="001C3BCC" w:rsidP="00EA11D4">
            <w:pPr>
              <w:pStyle w:val="tabletext10"/>
              <w:rPr>
                <w:ins w:id="2401" w:author="Author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</w:tcBorders>
          </w:tcPr>
          <w:p w14:paraId="1C68D1B5" w14:textId="77777777" w:rsidR="001C3BCC" w:rsidRPr="00D42A28" w:rsidRDefault="001C3BCC" w:rsidP="00EA11D4">
            <w:pPr>
              <w:pStyle w:val="tabletext10"/>
              <w:rPr>
                <w:ins w:id="2402" w:author="Author"/>
              </w:rPr>
            </w:pPr>
            <w:ins w:id="2403" w:author="Author">
              <w:r w:rsidRPr="00D42A28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7C41D92D" w14:textId="77777777" w:rsidR="001C3BCC" w:rsidRPr="00D42A28" w:rsidRDefault="001C3BCC" w:rsidP="00EA11D4">
            <w:pPr>
              <w:pStyle w:val="tabletext10"/>
              <w:tabs>
                <w:tab w:val="decimal" w:pos="380"/>
              </w:tabs>
              <w:jc w:val="center"/>
              <w:rPr>
                <w:ins w:id="2404" w:author="Author"/>
              </w:rPr>
            </w:pPr>
            <w:ins w:id="2405" w:author="Author">
              <w:r w:rsidRPr="00D42A28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05359E0B" w14:textId="77777777" w:rsidR="001C3BCC" w:rsidRPr="00D42A28" w:rsidRDefault="001C3BCC" w:rsidP="00EA11D4">
            <w:pPr>
              <w:pStyle w:val="tabletext10"/>
              <w:rPr>
                <w:ins w:id="2406" w:author="Author"/>
              </w:rPr>
            </w:pPr>
            <w:ins w:id="2407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74FCC7DC" w14:textId="77777777" w:rsidR="001C3BCC" w:rsidRPr="00D42A28" w:rsidRDefault="001C3BCC" w:rsidP="00EA11D4">
            <w:pPr>
              <w:pStyle w:val="tabletext10"/>
              <w:rPr>
                <w:ins w:id="2408" w:author="Author"/>
              </w:rPr>
            </w:pPr>
            <w:ins w:id="2409" w:author="Author">
              <w:r w:rsidRPr="00D42A28">
                <w:t>1,500</w:t>
              </w:r>
            </w:ins>
          </w:p>
        </w:tc>
        <w:tc>
          <w:tcPr>
            <w:tcW w:w="246" w:type="dxa"/>
            <w:tcBorders>
              <w:top w:val="single" w:sz="6" w:space="0" w:color="auto"/>
              <w:left w:val="single" w:sz="6" w:space="0" w:color="auto"/>
            </w:tcBorders>
          </w:tcPr>
          <w:p w14:paraId="208C4826" w14:textId="77777777" w:rsidR="001C3BCC" w:rsidRPr="00D42A28" w:rsidRDefault="001C3BCC" w:rsidP="00EA11D4">
            <w:pPr>
              <w:pStyle w:val="tabletext10"/>
              <w:rPr>
                <w:ins w:id="2410" w:author="Author"/>
              </w:rPr>
            </w:pPr>
            <w:ins w:id="2411" w:author="Author">
              <w:r w:rsidRPr="00D42A28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40B88BC8" w14:textId="77777777" w:rsidR="001C3BCC" w:rsidRPr="00D42A28" w:rsidRDefault="001C3BCC" w:rsidP="00EA11D4">
            <w:pPr>
              <w:pStyle w:val="tabletext10"/>
              <w:jc w:val="right"/>
              <w:rPr>
                <w:ins w:id="2412" w:author="Author"/>
              </w:rPr>
            </w:pPr>
            <w:ins w:id="2413" w:author="Author">
              <w:r w:rsidRPr="00D42A28">
                <w:t>9</w:t>
              </w:r>
            </w:ins>
          </w:p>
        </w:tc>
        <w:tc>
          <w:tcPr>
            <w:tcW w:w="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D7576B" w14:textId="77777777" w:rsidR="001C3BCC" w:rsidRPr="00D42A28" w:rsidRDefault="001C3BCC" w:rsidP="00EA11D4">
            <w:pPr>
              <w:pStyle w:val="tabletext10"/>
              <w:jc w:val="right"/>
              <w:rPr>
                <w:ins w:id="2414" w:author="Author"/>
              </w:rPr>
            </w:pPr>
          </w:p>
        </w:tc>
        <w:tc>
          <w:tcPr>
            <w:tcW w:w="228" w:type="dxa"/>
            <w:tcBorders>
              <w:top w:val="single" w:sz="6" w:space="0" w:color="auto"/>
              <w:left w:val="single" w:sz="6" w:space="0" w:color="auto"/>
            </w:tcBorders>
          </w:tcPr>
          <w:p w14:paraId="1A415C98" w14:textId="77777777" w:rsidR="001C3BCC" w:rsidRPr="00D42A28" w:rsidRDefault="001C3BCC" w:rsidP="00EA11D4">
            <w:pPr>
              <w:pStyle w:val="tabletext10"/>
              <w:jc w:val="right"/>
              <w:rPr>
                <w:ins w:id="2415" w:author="Author"/>
              </w:rPr>
            </w:pPr>
            <w:ins w:id="2416" w:author="Author">
              <w:r w:rsidRPr="00D42A28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5889F9F4" w14:textId="77777777" w:rsidR="001C3BCC" w:rsidRPr="00D42A28" w:rsidRDefault="001C3BCC" w:rsidP="00EA11D4">
            <w:pPr>
              <w:pStyle w:val="tabletext10"/>
              <w:jc w:val="right"/>
              <w:rPr>
                <w:ins w:id="2417" w:author="Author"/>
              </w:rPr>
            </w:pPr>
            <w:ins w:id="2418" w:author="Author">
              <w:r w:rsidRPr="00D42A28">
                <w:t>9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46E21A" w14:textId="77777777" w:rsidR="001C3BCC" w:rsidRPr="00D42A28" w:rsidRDefault="001C3BCC" w:rsidP="00EA11D4">
            <w:pPr>
              <w:pStyle w:val="tabletext10"/>
              <w:jc w:val="right"/>
              <w:rPr>
                <w:ins w:id="2419" w:author="Author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</w:tcBorders>
          </w:tcPr>
          <w:p w14:paraId="7A5CDED3" w14:textId="77777777" w:rsidR="001C3BCC" w:rsidRPr="00D42A28" w:rsidRDefault="001C3BCC" w:rsidP="00EA11D4">
            <w:pPr>
              <w:pStyle w:val="tabletext10"/>
              <w:jc w:val="right"/>
              <w:rPr>
                <w:ins w:id="2420" w:author="Author"/>
              </w:rPr>
            </w:pPr>
            <w:ins w:id="2421" w:author="Author">
              <w:r w:rsidRPr="00D42A28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57DD4D9F" w14:textId="77777777" w:rsidR="001C3BCC" w:rsidRPr="00D42A28" w:rsidRDefault="001C3BCC" w:rsidP="00EA11D4">
            <w:pPr>
              <w:pStyle w:val="tabletext10"/>
              <w:jc w:val="right"/>
              <w:rPr>
                <w:ins w:id="2422" w:author="Author"/>
              </w:rPr>
            </w:pPr>
            <w:ins w:id="2423" w:author="Author">
              <w:r w:rsidRPr="00D42A28">
                <w:t>28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F7A819" w14:textId="77777777" w:rsidR="001C3BCC" w:rsidRPr="00D42A28" w:rsidRDefault="001C3BCC" w:rsidP="00EA11D4">
            <w:pPr>
              <w:pStyle w:val="tabletext10"/>
              <w:jc w:val="right"/>
              <w:rPr>
                <w:ins w:id="2424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3AF8B108" w14:textId="77777777" w:rsidR="001C3BCC" w:rsidRPr="00D42A28" w:rsidRDefault="001C3BCC" w:rsidP="00EA11D4">
            <w:pPr>
              <w:pStyle w:val="tabletext10"/>
              <w:jc w:val="right"/>
              <w:rPr>
                <w:ins w:id="2425" w:author="Author"/>
              </w:rPr>
            </w:pPr>
            <w:ins w:id="2426" w:author="Author">
              <w:r w:rsidRPr="00D42A28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71AC5399" w14:textId="77777777" w:rsidR="001C3BCC" w:rsidRPr="00D42A28" w:rsidRDefault="001C3BCC" w:rsidP="00EA11D4">
            <w:pPr>
              <w:pStyle w:val="tabletext10"/>
              <w:jc w:val="right"/>
              <w:rPr>
                <w:ins w:id="2427" w:author="Author"/>
              </w:rPr>
            </w:pPr>
            <w:ins w:id="2428" w:author="Author">
              <w:r w:rsidRPr="00D42A28">
                <w:t>30</w:t>
              </w:r>
            </w:ins>
          </w:p>
        </w:tc>
        <w:tc>
          <w:tcPr>
            <w:tcW w:w="2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1010A9" w14:textId="77777777" w:rsidR="001C3BCC" w:rsidRPr="00D42A28" w:rsidRDefault="001C3BCC" w:rsidP="00EA11D4">
            <w:pPr>
              <w:pStyle w:val="tabletext10"/>
              <w:jc w:val="right"/>
              <w:rPr>
                <w:ins w:id="2429" w:author="Author"/>
              </w:rPr>
            </w:pPr>
          </w:p>
        </w:tc>
        <w:tc>
          <w:tcPr>
            <w:tcW w:w="264" w:type="dxa"/>
            <w:tcBorders>
              <w:top w:val="single" w:sz="6" w:space="0" w:color="auto"/>
              <w:left w:val="single" w:sz="6" w:space="0" w:color="auto"/>
            </w:tcBorders>
          </w:tcPr>
          <w:p w14:paraId="325C1BCE" w14:textId="77777777" w:rsidR="001C3BCC" w:rsidRPr="00D42A28" w:rsidRDefault="001C3BCC" w:rsidP="00EA11D4">
            <w:pPr>
              <w:pStyle w:val="tabletext10"/>
              <w:jc w:val="right"/>
              <w:rPr>
                <w:ins w:id="2430" w:author="Author"/>
              </w:rPr>
            </w:pPr>
            <w:ins w:id="2431" w:author="Author">
              <w:r w:rsidRPr="00D42A28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12A383C8" w14:textId="77777777" w:rsidR="001C3BCC" w:rsidRPr="00D42A28" w:rsidRDefault="001C3BCC" w:rsidP="00EA11D4">
            <w:pPr>
              <w:pStyle w:val="tabletext10"/>
              <w:jc w:val="right"/>
              <w:rPr>
                <w:ins w:id="2432" w:author="Author"/>
              </w:rPr>
            </w:pPr>
            <w:ins w:id="2433" w:author="Author">
              <w:r w:rsidRPr="00D42A28">
                <w:t>4</w:t>
              </w:r>
            </w:ins>
          </w:p>
        </w:tc>
        <w:tc>
          <w:tcPr>
            <w:tcW w:w="28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03503F" w14:textId="77777777" w:rsidR="001C3BCC" w:rsidRPr="00D42A28" w:rsidRDefault="001C3BCC" w:rsidP="00EA11D4">
            <w:pPr>
              <w:pStyle w:val="tabletext10"/>
              <w:jc w:val="right"/>
              <w:rPr>
                <w:ins w:id="2434" w:author="Author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</w:tcBorders>
          </w:tcPr>
          <w:p w14:paraId="682A4A64" w14:textId="77777777" w:rsidR="001C3BCC" w:rsidRPr="00D42A28" w:rsidRDefault="001C3BCC" w:rsidP="00EA11D4">
            <w:pPr>
              <w:pStyle w:val="tabletext10"/>
              <w:jc w:val="right"/>
              <w:rPr>
                <w:ins w:id="2435" w:author="Author"/>
              </w:rPr>
            </w:pPr>
            <w:ins w:id="2436" w:author="Author">
              <w:r w:rsidRPr="00D42A28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974BF70" w14:textId="77777777" w:rsidR="001C3BCC" w:rsidRPr="00D42A28" w:rsidRDefault="001C3BCC" w:rsidP="00EA11D4">
            <w:pPr>
              <w:pStyle w:val="tabletext10"/>
              <w:jc w:val="right"/>
              <w:rPr>
                <w:ins w:id="2437" w:author="Author"/>
              </w:rPr>
            </w:pPr>
            <w:ins w:id="2438" w:author="Author">
              <w:r w:rsidRPr="00D42A28">
                <w:t>5</w:t>
              </w:r>
            </w:ins>
          </w:p>
        </w:tc>
        <w:tc>
          <w:tcPr>
            <w:tcW w:w="2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E0EEBF" w14:textId="77777777" w:rsidR="001C3BCC" w:rsidRPr="00D42A28" w:rsidRDefault="001C3BCC" w:rsidP="00EA11D4">
            <w:pPr>
              <w:pStyle w:val="tabletext10"/>
              <w:jc w:val="right"/>
              <w:rPr>
                <w:ins w:id="2439" w:author="Author"/>
              </w:rPr>
            </w:pPr>
          </w:p>
        </w:tc>
        <w:tc>
          <w:tcPr>
            <w:tcW w:w="223" w:type="dxa"/>
            <w:tcBorders>
              <w:top w:val="single" w:sz="6" w:space="0" w:color="auto"/>
              <w:left w:val="single" w:sz="6" w:space="0" w:color="auto"/>
            </w:tcBorders>
          </w:tcPr>
          <w:p w14:paraId="26340508" w14:textId="77777777" w:rsidR="001C3BCC" w:rsidRPr="00D42A28" w:rsidRDefault="001C3BCC" w:rsidP="00EA11D4">
            <w:pPr>
              <w:pStyle w:val="tabletext10"/>
              <w:jc w:val="right"/>
              <w:rPr>
                <w:ins w:id="2440" w:author="Author"/>
              </w:rPr>
            </w:pPr>
            <w:ins w:id="2441" w:author="Author">
              <w:r w:rsidRPr="00D42A28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4B1D01C" w14:textId="77777777" w:rsidR="001C3BCC" w:rsidRPr="00D42A28" w:rsidRDefault="001C3BCC" w:rsidP="00EA11D4">
            <w:pPr>
              <w:pStyle w:val="tabletext10"/>
              <w:jc w:val="right"/>
              <w:rPr>
                <w:ins w:id="2442" w:author="Author"/>
              </w:rPr>
            </w:pPr>
            <w:ins w:id="2443" w:author="Author">
              <w:r w:rsidRPr="00D42A28">
                <w:t>4</w:t>
              </w:r>
            </w:ins>
          </w:p>
        </w:tc>
        <w:tc>
          <w:tcPr>
            <w:tcW w:w="3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899199" w14:textId="77777777" w:rsidR="001C3BCC" w:rsidRPr="00D42A28" w:rsidRDefault="001C3BCC" w:rsidP="00EA11D4">
            <w:pPr>
              <w:pStyle w:val="tabletext10"/>
              <w:jc w:val="right"/>
              <w:rPr>
                <w:ins w:id="2444" w:author="Author"/>
              </w:rPr>
            </w:pP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</w:tcBorders>
          </w:tcPr>
          <w:p w14:paraId="4CA362BD" w14:textId="77777777" w:rsidR="001C3BCC" w:rsidRPr="00D42A28" w:rsidRDefault="001C3BCC" w:rsidP="00EA11D4">
            <w:pPr>
              <w:pStyle w:val="tabletext10"/>
              <w:jc w:val="right"/>
              <w:rPr>
                <w:ins w:id="2445" w:author="Author"/>
              </w:rPr>
            </w:pPr>
            <w:ins w:id="2446" w:author="Author">
              <w:r w:rsidRPr="00D42A28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30FC36E" w14:textId="77777777" w:rsidR="001C3BCC" w:rsidRPr="00D42A28" w:rsidRDefault="001C3BCC" w:rsidP="00EA11D4">
            <w:pPr>
              <w:pStyle w:val="tabletext10"/>
              <w:jc w:val="right"/>
              <w:rPr>
                <w:ins w:id="2447" w:author="Author"/>
              </w:rPr>
            </w:pPr>
            <w:ins w:id="2448" w:author="Author">
              <w:r w:rsidRPr="00D42A28">
                <w:t>5</w:t>
              </w:r>
            </w:ins>
          </w:p>
        </w:tc>
        <w:tc>
          <w:tcPr>
            <w:tcW w:w="2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C91378" w14:textId="77777777" w:rsidR="001C3BCC" w:rsidRPr="00D42A28" w:rsidRDefault="001C3BCC" w:rsidP="00EA11D4">
            <w:pPr>
              <w:pStyle w:val="tabletext10"/>
              <w:jc w:val="right"/>
              <w:rPr>
                <w:ins w:id="2449" w:author="Author"/>
              </w:rPr>
            </w:pPr>
          </w:p>
        </w:tc>
      </w:tr>
      <w:tr w:rsidR="001C3BCC" w:rsidRPr="00D42A28" w14:paraId="01552CC2" w14:textId="77777777" w:rsidTr="00EA11D4">
        <w:trPr>
          <w:cantSplit/>
          <w:trHeight w:val="190"/>
          <w:ins w:id="2450" w:author="Author"/>
        </w:trPr>
        <w:tc>
          <w:tcPr>
            <w:tcW w:w="198" w:type="dxa"/>
          </w:tcPr>
          <w:p w14:paraId="3CD743CA" w14:textId="77777777" w:rsidR="001C3BCC" w:rsidRPr="00D42A28" w:rsidRDefault="001C3BCC" w:rsidP="00EA11D4">
            <w:pPr>
              <w:pStyle w:val="tabletext10"/>
              <w:rPr>
                <w:ins w:id="2451" w:author="Author"/>
              </w:rPr>
            </w:pPr>
          </w:p>
        </w:tc>
        <w:tc>
          <w:tcPr>
            <w:tcW w:w="279" w:type="dxa"/>
            <w:tcBorders>
              <w:left w:val="single" w:sz="6" w:space="0" w:color="auto"/>
            </w:tcBorders>
          </w:tcPr>
          <w:p w14:paraId="29505F13" w14:textId="77777777" w:rsidR="001C3BCC" w:rsidRPr="00D42A28" w:rsidRDefault="001C3BCC" w:rsidP="00EA11D4">
            <w:pPr>
              <w:pStyle w:val="tabletext10"/>
              <w:rPr>
                <w:ins w:id="2452" w:author="Author"/>
              </w:rPr>
            </w:pPr>
          </w:p>
        </w:tc>
        <w:tc>
          <w:tcPr>
            <w:tcW w:w="630" w:type="dxa"/>
          </w:tcPr>
          <w:p w14:paraId="0B5C1959" w14:textId="77777777" w:rsidR="001C3BCC" w:rsidRPr="00D42A28" w:rsidRDefault="001C3BCC" w:rsidP="00EA11D4">
            <w:pPr>
              <w:pStyle w:val="tabletext10"/>
              <w:rPr>
                <w:ins w:id="2453" w:author="Author"/>
              </w:rPr>
            </w:pPr>
            <w:ins w:id="2454" w:author="Author">
              <w:r w:rsidRPr="00D42A28">
                <w:t>1,501</w:t>
              </w:r>
            </w:ins>
          </w:p>
        </w:tc>
        <w:tc>
          <w:tcPr>
            <w:tcW w:w="180" w:type="dxa"/>
          </w:tcPr>
          <w:p w14:paraId="67451CB5" w14:textId="77777777" w:rsidR="001C3BCC" w:rsidRPr="00D42A28" w:rsidRDefault="001C3BCC" w:rsidP="00EA11D4">
            <w:pPr>
              <w:pStyle w:val="tabletext10"/>
              <w:rPr>
                <w:ins w:id="2455" w:author="Author"/>
              </w:rPr>
            </w:pPr>
            <w:ins w:id="2456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16B407E" w14:textId="77777777" w:rsidR="001C3BCC" w:rsidRPr="00D42A28" w:rsidRDefault="001C3BCC" w:rsidP="00EA11D4">
            <w:pPr>
              <w:pStyle w:val="tabletext10"/>
              <w:rPr>
                <w:ins w:id="2457" w:author="Author"/>
              </w:rPr>
            </w:pPr>
            <w:ins w:id="2458" w:author="Author">
              <w:r w:rsidRPr="00D42A28">
                <w:t>2,000</w:t>
              </w:r>
            </w:ins>
          </w:p>
        </w:tc>
        <w:tc>
          <w:tcPr>
            <w:tcW w:w="246" w:type="dxa"/>
            <w:tcBorders>
              <w:left w:val="single" w:sz="6" w:space="0" w:color="auto"/>
            </w:tcBorders>
          </w:tcPr>
          <w:p w14:paraId="6A95FB76" w14:textId="77777777" w:rsidR="001C3BCC" w:rsidRPr="00D42A28" w:rsidRDefault="001C3BCC" w:rsidP="00EA11D4">
            <w:pPr>
              <w:pStyle w:val="tabletext10"/>
              <w:rPr>
                <w:ins w:id="2459" w:author="Author"/>
              </w:rPr>
            </w:pPr>
          </w:p>
        </w:tc>
        <w:tc>
          <w:tcPr>
            <w:tcW w:w="460" w:type="dxa"/>
          </w:tcPr>
          <w:p w14:paraId="16DCC7F8" w14:textId="77777777" w:rsidR="001C3BCC" w:rsidRPr="00D42A28" w:rsidRDefault="001C3BCC" w:rsidP="00EA11D4">
            <w:pPr>
              <w:pStyle w:val="tabletext10"/>
              <w:jc w:val="right"/>
              <w:rPr>
                <w:ins w:id="2460" w:author="Author"/>
              </w:rPr>
            </w:pPr>
            <w:ins w:id="2461" w:author="Author">
              <w:r w:rsidRPr="00D42A28">
                <w:t>9</w:t>
              </w:r>
            </w:ins>
          </w:p>
        </w:tc>
        <w:tc>
          <w:tcPr>
            <w:tcW w:w="304" w:type="dxa"/>
            <w:tcBorders>
              <w:left w:val="nil"/>
              <w:right w:val="single" w:sz="6" w:space="0" w:color="auto"/>
            </w:tcBorders>
          </w:tcPr>
          <w:p w14:paraId="2EF0305D" w14:textId="77777777" w:rsidR="001C3BCC" w:rsidRPr="00D42A28" w:rsidRDefault="001C3BCC" w:rsidP="00EA11D4">
            <w:pPr>
              <w:pStyle w:val="tabletext10"/>
              <w:jc w:val="right"/>
              <w:rPr>
                <w:ins w:id="2462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</w:tcBorders>
          </w:tcPr>
          <w:p w14:paraId="4F7C2D43" w14:textId="77777777" w:rsidR="001C3BCC" w:rsidRPr="00D42A28" w:rsidRDefault="001C3BCC" w:rsidP="00EA11D4">
            <w:pPr>
              <w:pStyle w:val="tabletext10"/>
              <w:jc w:val="right"/>
              <w:rPr>
                <w:ins w:id="2463" w:author="Author"/>
              </w:rPr>
            </w:pPr>
          </w:p>
        </w:tc>
        <w:tc>
          <w:tcPr>
            <w:tcW w:w="480" w:type="dxa"/>
          </w:tcPr>
          <w:p w14:paraId="69E13622" w14:textId="77777777" w:rsidR="001C3BCC" w:rsidRPr="00D42A28" w:rsidRDefault="001C3BCC" w:rsidP="00EA11D4">
            <w:pPr>
              <w:pStyle w:val="tabletext10"/>
              <w:jc w:val="right"/>
              <w:rPr>
                <w:ins w:id="2464" w:author="Author"/>
              </w:rPr>
            </w:pPr>
            <w:ins w:id="2465" w:author="Author">
              <w:r w:rsidRPr="00D42A28">
                <w:t>10</w:t>
              </w:r>
            </w:ins>
          </w:p>
        </w:tc>
        <w:tc>
          <w:tcPr>
            <w:tcW w:w="302" w:type="dxa"/>
            <w:tcBorders>
              <w:left w:val="nil"/>
              <w:right w:val="single" w:sz="6" w:space="0" w:color="auto"/>
            </w:tcBorders>
          </w:tcPr>
          <w:p w14:paraId="7FE6AB89" w14:textId="77777777" w:rsidR="001C3BCC" w:rsidRPr="00D42A28" w:rsidRDefault="001C3BCC" w:rsidP="00EA11D4">
            <w:pPr>
              <w:pStyle w:val="tabletext10"/>
              <w:jc w:val="right"/>
              <w:rPr>
                <w:ins w:id="2466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4F4FAA45" w14:textId="77777777" w:rsidR="001C3BCC" w:rsidRPr="00D42A28" w:rsidRDefault="001C3BCC" w:rsidP="00EA11D4">
            <w:pPr>
              <w:pStyle w:val="tabletext10"/>
              <w:jc w:val="right"/>
              <w:rPr>
                <w:ins w:id="2467" w:author="Author"/>
              </w:rPr>
            </w:pPr>
          </w:p>
        </w:tc>
        <w:tc>
          <w:tcPr>
            <w:tcW w:w="480" w:type="dxa"/>
          </w:tcPr>
          <w:p w14:paraId="3E43EA84" w14:textId="77777777" w:rsidR="001C3BCC" w:rsidRPr="00D42A28" w:rsidRDefault="001C3BCC" w:rsidP="00EA11D4">
            <w:pPr>
              <w:pStyle w:val="tabletext10"/>
              <w:jc w:val="right"/>
              <w:rPr>
                <w:ins w:id="2468" w:author="Author"/>
              </w:rPr>
            </w:pPr>
            <w:ins w:id="2469" w:author="Author">
              <w:r w:rsidRPr="00D42A28">
                <w:t>31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E888E70" w14:textId="77777777" w:rsidR="001C3BCC" w:rsidRPr="00D42A28" w:rsidRDefault="001C3BCC" w:rsidP="00EA11D4">
            <w:pPr>
              <w:pStyle w:val="tabletext10"/>
              <w:jc w:val="right"/>
              <w:rPr>
                <w:ins w:id="247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7CD3946" w14:textId="77777777" w:rsidR="001C3BCC" w:rsidRPr="00D42A28" w:rsidRDefault="001C3BCC" w:rsidP="00EA11D4">
            <w:pPr>
              <w:pStyle w:val="tabletext10"/>
              <w:jc w:val="right"/>
              <w:rPr>
                <w:ins w:id="2471" w:author="Author"/>
              </w:rPr>
            </w:pPr>
          </w:p>
        </w:tc>
        <w:tc>
          <w:tcPr>
            <w:tcW w:w="500" w:type="dxa"/>
          </w:tcPr>
          <w:p w14:paraId="471B236C" w14:textId="77777777" w:rsidR="001C3BCC" w:rsidRPr="00D42A28" w:rsidRDefault="001C3BCC" w:rsidP="00EA11D4">
            <w:pPr>
              <w:pStyle w:val="tabletext10"/>
              <w:jc w:val="right"/>
              <w:rPr>
                <w:ins w:id="2472" w:author="Author"/>
              </w:rPr>
            </w:pPr>
            <w:ins w:id="2473" w:author="Author">
              <w:r w:rsidRPr="00D42A28">
                <w:t>33</w:t>
              </w:r>
            </w:ins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772ABCC6" w14:textId="77777777" w:rsidR="001C3BCC" w:rsidRPr="00D42A28" w:rsidRDefault="001C3BCC" w:rsidP="00EA11D4">
            <w:pPr>
              <w:pStyle w:val="tabletext10"/>
              <w:jc w:val="right"/>
              <w:rPr>
                <w:ins w:id="2474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</w:tcBorders>
          </w:tcPr>
          <w:p w14:paraId="3D98F044" w14:textId="77777777" w:rsidR="001C3BCC" w:rsidRPr="00D42A28" w:rsidRDefault="001C3BCC" w:rsidP="00EA11D4">
            <w:pPr>
              <w:pStyle w:val="tabletext10"/>
              <w:jc w:val="right"/>
              <w:rPr>
                <w:ins w:id="2475" w:author="Author"/>
              </w:rPr>
            </w:pPr>
          </w:p>
        </w:tc>
        <w:tc>
          <w:tcPr>
            <w:tcW w:w="460" w:type="dxa"/>
          </w:tcPr>
          <w:p w14:paraId="2F462FC1" w14:textId="77777777" w:rsidR="001C3BCC" w:rsidRPr="00D42A28" w:rsidRDefault="001C3BCC" w:rsidP="00EA11D4">
            <w:pPr>
              <w:pStyle w:val="tabletext10"/>
              <w:jc w:val="right"/>
              <w:rPr>
                <w:ins w:id="2476" w:author="Author"/>
              </w:rPr>
            </w:pPr>
            <w:ins w:id="2477" w:author="Author">
              <w:r w:rsidRPr="00D42A28">
                <w:t>5</w:t>
              </w:r>
            </w:ins>
          </w:p>
        </w:tc>
        <w:tc>
          <w:tcPr>
            <w:tcW w:w="286" w:type="dxa"/>
            <w:tcBorders>
              <w:left w:val="nil"/>
              <w:right w:val="single" w:sz="6" w:space="0" w:color="auto"/>
            </w:tcBorders>
          </w:tcPr>
          <w:p w14:paraId="32A2CACB" w14:textId="77777777" w:rsidR="001C3BCC" w:rsidRPr="00D42A28" w:rsidRDefault="001C3BCC" w:rsidP="00EA11D4">
            <w:pPr>
              <w:pStyle w:val="tabletext10"/>
              <w:jc w:val="right"/>
              <w:rPr>
                <w:ins w:id="2478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</w:tcBorders>
          </w:tcPr>
          <w:p w14:paraId="2A4A92C2" w14:textId="77777777" w:rsidR="001C3BCC" w:rsidRPr="00D42A28" w:rsidRDefault="001C3BCC" w:rsidP="00EA11D4">
            <w:pPr>
              <w:pStyle w:val="tabletext10"/>
              <w:jc w:val="right"/>
              <w:rPr>
                <w:ins w:id="2479" w:author="Author"/>
              </w:rPr>
            </w:pPr>
          </w:p>
        </w:tc>
        <w:tc>
          <w:tcPr>
            <w:tcW w:w="480" w:type="dxa"/>
          </w:tcPr>
          <w:p w14:paraId="09ECDB1F" w14:textId="77777777" w:rsidR="001C3BCC" w:rsidRPr="00D42A28" w:rsidRDefault="001C3BCC" w:rsidP="00EA11D4">
            <w:pPr>
              <w:pStyle w:val="tabletext10"/>
              <w:jc w:val="right"/>
              <w:rPr>
                <w:ins w:id="2480" w:author="Author"/>
              </w:rPr>
            </w:pPr>
            <w:ins w:id="2481" w:author="Author">
              <w:r w:rsidRPr="00D42A28">
                <w:t>6</w:t>
              </w:r>
            </w:ins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14:paraId="5E9EE20B" w14:textId="77777777" w:rsidR="001C3BCC" w:rsidRPr="00D42A28" w:rsidRDefault="001C3BCC" w:rsidP="00EA11D4">
            <w:pPr>
              <w:pStyle w:val="tabletext10"/>
              <w:jc w:val="right"/>
              <w:rPr>
                <w:ins w:id="2482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1052992A" w14:textId="77777777" w:rsidR="001C3BCC" w:rsidRPr="00D42A28" w:rsidRDefault="001C3BCC" w:rsidP="00EA11D4">
            <w:pPr>
              <w:pStyle w:val="tabletext10"/>
              <w:jc w:val="right"/>
              <w:rPr>
                <w:ins w:id="2483" w:author="Author"/>
              </w:rPr>
            </w:pPr>
          </w:p>
        </w:tc>
        <w:tc>
          <w:tcPr>
            <w:tcW w:w="480" w:type="dxa"/>
          </w:tcPr>
          <w:p w14:paraId="4BCA9994" w14:textId="77777777" w:rsidR="001C3BCC" w:rsidRPr="00D42A28" w:rsidRDefault="001C3BCC" w:rsidP="00EA11D4">
            <w:pPr>
              <w:pStyle w:val="tabletext10"/>
              <w:jc w:val="right"/>
              <w:rPr>
                <w:ins w:id="2484" w:author="Author"/>
              </w:rPr>
            </w:pPr>
            <w:ins w:id="2485" w:author="Author">
              <w:r w:rsidRPr="00D42A28">
                <w:t>5</w:t>
              </w:r>
            </w:ins>
          </w:p>
        </w:tc>
        <w:tc>
          <w:tcPr>
            <w:tcW w:w="305" w:type="dxa"/>
            <w:tcBorders>
              <w:left w:val="nil"/>
              <w:right w:val="single" w:sz="6" w:space="0" w:color="auto"/>
            </w:tcBorders>
          </w:tcPr>
          <w:p w14:paraId="36729AE2" w14:textId="77777777" w:rsidR="001C3BCC" w:rsidRPr="00D42A28" w:rsidRDefault="001C3BCC" w:rsidP="00EA11D4">
            <w:pPr>
              <w:pStyle w:val="tabletext10"/>
              <w:jc w:val="right"/>
              <w:rPr>
                <w:ins w:id="2486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</w:tcBorders>
          </w:tcPr>
          <w:p w14:paraId="65AC9AF4" w14:textId="77777777" w:rsidR="001C3BCC" w:rsidRPr="00D42A28" w:rsidRDefault="001C3BCC" w:rsidP="00EA11D4">
            <w:pPr>
              <w:pStyle w:val="tabletext10"/>
              <w:jc w:val="right"/>
              <w:rPr>
                <w:ins w:id="2487" w:author="Author"/>
              </w:rPr>
            </w:pPr>
          </w:p>
        </w:tc>
        <w:tc>
          <w:tcPr>
            <w:tcW w:w="480" w:type="dxa"/>
          </w:tcPr>
          <w:p w14:paraId="29C16E17" w14:textId="77777777" w:rsidR="001C3BCC" w:rsidRPr="00D42A28" w:rsidRDefault="001C3BCC" w:rsidP="00EA11D4">
            <w:pPr>
              <w:pStyle w:val="tabletext10"/>
              <w:jc w:val="right"/>
              <w:rPr>
                <w:ins w:id="2488" w:author="Author"/>
              </w:rPr>
            </w:pPr>
            <w:ins w:id="2489" w:author="Author">
              <w:r w:rsidRPr="00D42A28">
                <w:t>6</w:t>
              </w:r>
            </w:ins>
          </w:p>
        </w:tc>
        <w:tc>
          <w:tcPr>
            <w:tcW w:w="233" w:type="dxa"/>
            <w:tcBorders>
              <w:left w:val="nil"/>
              <w:right w:val="single" w:sz="6" w:space="0" w:color="auto"/>
            </w:tcBorders>
          </w:tcPr>
          <w:p w14:paraId="7CA92DF6" w14:textId="77777777" w:rsidR="001C3BCC" w:rsidRPr="00D42A28" w:rsidRDefault="001C3BCC" w:rsidP="00EA11D4">
            <w:pPr>
              <w:pStyle w:val="tabletext10"/>
              <w:jc w:val="right"/>
              <w:rPr>
                <w:ins w:id="2490" w:author="Author"/>
              </w:rPr>
            </w:pPr>
          </w:p>
        </w:tc>
      </w:tr>
      <w:tr w:rsidR="001C3BCC" w:rsidRPr="00D42A28" w14:paraId="155F0721" w14:textId="77777777" w:rsidTr="00EA11D4">
        <w:trPr>
          <w:cantSplit/>
          <w:trHeight w:val="190"/>
          <w:ins w:id="2491" w:author="Author"/>
        </w:trPr>
        <w:tc>
          <w:tcPr>
            <w:tcW w:w="198" w:type="dxa"/>
          </w:tcPr>
          <w:p w14:paraId="3BA2C1A7" w14:textId="77777777" w:rsidR="001C3BCC" w:rsidRPr="00D42A28" w:rsidRDefault="001C3BCC" w:rsidP="00EA11D4">
            <w:pPr>
              <w:pStyle w:val="tabletext10"/>
              <w:rPr>
                <w:ins w:id="2492" w:author="Author"/>
              </w:rPr>
            </w:pPr>
          </w:p>
        </w:tc>
        <w:tc>
          <w:tcPr>
            <w:tcW w:w="279" w:type="dxa"/>
            <w:tcBorders>
              <w:left w:val="single" w:sz="6" w:space="0" w:color="auto"/>
            </w:tcBorders>
          </w:tcPr>
          <w:p w14:paraId="6DEBFFD4" w14:textId="77777777" w:rsidR="001C3BCC" w:rsidRPr="00D42A28" w:rsidRDefault="001C3BCC" w:rsidP="00EA11D4">
            <w:pPr>
              <w:pStyle w:val="tabletext10"/>
              <w:rPr>
                <w:ins w:id="2493" w:author="Author"/>
              </w:rPr>
            </w:pPr>
          </w:p>
        </w:tc>
        <w:tc>
          <w:tcPr>
            <w:tcW w:w="630" w:type="dxa"/>
          </w:tcPr>
          <w:p w14:paraId="11C25D5B" w14:textId="77777777" w:rsidR="001C3BCC" w:rsidRPr="00D42A28" w:rsidRDefault="001C3BCC" w:rsidP="00EA11D4">
            <w:pPr>
              <w:pStyle w:val="tabletext10"/>
              <w:rPr>
                <w:ins w:id="2494" w:author="Author"/>
              </w:rPr>
            </w:pPr>
            <w:ins w:id="2495" w:author="Author">
              <w:r w:rsidRPr="00D42A28">
                <w:t>2,001</w:t>
              </w:r>
            </w:ins>
          </w:p>
        </w:tc>
        <w:tc>
          <w:tcPr>
            <w:tcW w:w="180" w:type="dxa"/>
          </w:tcPr>
          <w:p w14:paraId="688430EA" w14:textId="77777777" w:rsidR="001C3BCC" w:rsidRPr="00D42A28" w:rsidRDefault="001C3BCC" w:rsidP="00EA11D4">
            <w:pPr>
              <w:pStyle w:val="tabletext10"/>
              <w:rPr>
                <w:ins w:id="2496" w:author="Author"/>
              </w:rPr>
            </w:pPr>
            <w:ins w:id="2497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2557E70" w14:textId="77777777" w:rsidR="001C3BCC" w:rsidRPr="00D42A28" w:rsidRDefault="001C3BCC" w:rsidP="00EA11D4">
            <w:pPr>
              <w:pStyle w:val="tabletext10"/>
              <w:rPr>
                <w:ins w:id="2498" w:author="Author"/>
              </w:rPr>
            </w:pPr>
            <w:ins w:id="2499" w:author="Author">
              <w:r w:rsidRPr="00D42A28">
                <w:t>2,500</w:t>
              </w:r>
            </w:ins>
          </w:p>
        </w:tc>
        <w:tc>
          <w:tcPr>
            <w:tcW w:w="246" w:type="dxa"/>
            <w:tcBorders>
              <w:left w:val="single" w:sz="6" w:space="0" w:color="auto"/>
            </w:tcBorders>
          </w:tcPr>
          <w:p w14:paraId="14E06B14" w14:textId="77777777" w:rsidR="001C3BCC" w:rsidRPr="00D42A28" w:rsidRDefault="001C3BCC" w:rsidP="00EA11D4">
            <w:pPr>
              <w:pStyle w:val="tabletext10"/>
              <w:rPr>
                <w:ins w:id="2500" w:author="Author"/>
              </w:rPr>
            </w:pPr>
          </w:p>
        </w:tc>
        <w:tc>
          <w:tcPr>
            <w:tcW w:w="460" w:type="dxa"/>
          </w:tcPr>
          <w:p w14:paraId="00789052" w14:textId="77777777" w:rsidR="001C3BCC" w:rsidRPr="00D42A28" w:rsidRDefault="001C3BCC" w:rsidP="00EA11D4">
            <w:pPr>
              <w:pStyle w:val="tabletext10"/>
              <w:jc w:val="right"/>
              <w:rPr>
                <w:ins w:id="2501" w:author="Author"/>
              </w:rPr>
            </w:pPr>
            <w:ins w:id="2502" w:author="Author">
              <w:r w:rsidRPr="00D42A28">
                <w:t>10</w:t>
              </w:r>
            </w:ins>
          </w:p>
        </w:tc>
        <w:tc>
          <w:tcPr>
            <w:tcW w:w="304" w:type="dxa"/>
            <w:tcBorders>
              <w:left w:val="nil"/>
              <w:right w:val="single" w:sz="6" w:space="0" w:color="auto"/>
            </w:tcBorders>
          </w:tcPr>
          <w:p w14:paraId="2C455A27" w14:textId="77777777" w:rsidR="001C3BCC" w:rsidRPr="00D42A28" w:rsidRDefault="001C3BCC" w:rsidP="00EA11D4">
            <w:pPr>
              <w:pStyle w:val="tabletext10"/>
              <w:jc w:val="right"/>
              <w:rPr>
                <w:ins w:id="2503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</w:tcBorders>
          </w:tcPr>
          <w:p w14:paraId="7BA06521" w14:textId="77777777" w:rsidR="001C3BCC" w:rsidRPr="00D42A28" w:rsidRDefault="001C3BCC" w:rsidP="00EA11D4">
            <w:pPr>
              <w:pStyle w:val="tabletext10"/>
              <w:jc w:val="right"/>
              <w:rPr>
                <w:ins w:id="2504" w:author="Author"/>
              </w:rPr>
            </w:pPr>
          </w:p>
        </w:tc>
        <w:tc>
          <w:tcPr>
            <w:tcW w:w="480" w:type="dxa"/>
          </w:tcPr>
          <w:p w14:paraId="53549BF6" w14:textId="77777777" w:rsidR="001C3BCC" w:rsidRPr="00D42A28" w:rsidRDefault="001C3BCC" w:rsidP="00EA11D4">
            <w:pPr>
              <w:pStyle w:val="tabletext10"/>
              <w:jc w:val="right"/>
              <w:rPr>
                <w:ins w:id="2505" w:author="Author"/>
              </w:rPr>
            </w:pPr>
            <w:ins w:id="2506" w:author="Author">
              <w:r w:rsidRPr="00D42A28">
                <w:t>11</w:t>
              </w:r>
            </w:ins>
          </w:p>
        </w:tc>
        <w:tc>
          <w:tcPr>
            <w:tcW w:w="302" w:type="dxa"/>
            <w:tcBorders>
              <w:left w:val="nil"/>
              <w:right w:val="single" w:sz="6" w:space="0" w:color="auto"/>
            </w:tcBorders>
          </w:tcPr>
          <w:p w14:paraId="6FEFFD10" w14:textId="77777777" w:rsidR="001C3BCC" w:rsidRPr="00D42A28" w:rsidRDefault="001C3BCC" w:rsidP="00EA11D4">
            <w:pPr>
              <w:pStyle w:val="tabletext10"/>
              <w:jc w:val="right"/>
              <w:rPr>
                <w:ins w:id="2507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64CC40B4" w14:textId="77777777" w:rsidR="001C3BCC" w:rsidRPr="00D42A28" w:rsidRDefault="001C3BCC" w:rsidP="00EA11D4">
            <w:pPr>
              <w:pStyle w:val="tabletext10"/>
              <w:jc w:val="right"/>
              <w:rPr>
                <w:ins w:id="2508" w:author="Author"/>
              </w:rPr>
            </w:pPr>
          </w:p>
        </w:tc>
        <w:tc>
          <w:tcPr>
            <w:tcW w:w="480" w:type="dxa"/>
          </w:tcPr>
          <w:p w14:paraId="0ADB16D4" w14:textId="77777777" w:rsidR="001C3BCC" w:rsidRPr="00D42A28" w:rsidRDefault="001C3BCC" w:rsidP="00EA11D4">
            <w:pPr>
              <w:pStyle w:val="tabletext10"/>
              <w:jc w:val="right"/>
              <w:rPr>
                <w:ins w:id="2509" w:author="Author"/>
              </w:rPr>
            </w:pPr>
            <w:ins w:id="2510" w:author="Author">
              <w:r w:rsidRPr="00D42A28">
                <w:t>36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120789E7" w14:textId="77777777" w:rsidR="001C3BCC" w:rsidRPr="00D42A28" w:rsidRDefault="001C3BCC" w:rsidP="00EA11D4">
            <w:pPr>
              <w:pStyle w:val="tabletext10"/>
              <w:jc w:val="right"/>
              <w:rPr>
                <w:ins w:id="251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6420FF3" w14:textId="77777777" w:rsidR="001C3BCC" w:rsidRPr="00D42A28" w:rsidRDefault="001C3BCC" w:rsidP="00EA11D4">
            <w:pPr>
              <w:pStyle w:val="tabletext10"/>
              <w:jc w:val="right"/>
              <w:rPr>
                <w:ins w:id="2512" w:author="Author"/>
              </w:rPr>
            </w:pPr>
          </w:p>
        </w:tc>
        <w:tc>
          <w:tcPr>
            <w:tcW w:w="500" w:type="dxa"/>
          </w:tcPr>
          <w:p w14:paraId="6F6ABD7C" w14:textId="77777777" w:rsidR="001C3BCC" w:rsidRPr="00D42A28" w:rsidRDefault="001C3BCC" w:rsidP="00EA11D4">
            <w:pPr>
              <w:pStyle w:val="tabletext10"/>
              <w:jc w:val="right"/>
              <w:rPr>
                <w:ins w:id="2513" w:author="Author"/>
              </w:rPr>
            </w:pPr>
            <w:ins w:id="2514" w:author="Author">
              <w:r w:rsidRPr="00D42A28">
                <w:t>38</w:t>
              </w:r>
            </w:ins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6CF42093" w14:textId="77777777" w:rsidR="001C3BCC" w:rsidRPr="00D42A28" w:rsidRDefault="001C3BCC" w:rsidP="00EA11D4">
            <w:pPr>
              <w:pStyle w:val="tabletext10"/>
              <w:jc w:val="right"/>
              <w:rPr>
                <w:ins w:id="2515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</w:tcBorders>
          </w:tcPr>
          <w:p w14:paraId="6C92A235" w14:textId="77777777" w:rsidR="001C3BCC" w:rsidRPr="00D42A28" w:rsidRDefault="001C3BCC" w:rsidP="00EA11D4">
            <w:pPr>
              <w:pStyle w:val="tabletext10"/>
              <w:jc w:val="right"/>
              <w:rPr>
                <w:ins w:id="2516" w:author="Author"/>
              </w:rPr>
            </w:pPr>
          </w:p>
        </w:tc>
        <w:tc>
          <w:tcPr>
            <w:tcW w:w="460" w:type="dxa"/>
          </w:tcPr>
          <w:p w14:paraId="5065C05E" w14:textId="77777777" w:rsidR="001C3BCC" w:rsidRPr="00D42A28" w:rsidRDefault="001C3BCC" w:rsidP="00EA11D4">
            <w:pPr>
              <w:pStyle w:val="tabletext10"/>
              <w:jc w:val="right"/>
              <w:rPr>
                <w:ins w:id="2517" w:author="Author"/>
              </w:rPr>
            </w:pPr>
            <w:ins w:id="2518" w:author="Author">
              <w:r w:rsidRPr="00D42A28">
                <w:t>6</w:t>
              </w:r>
            </w:ins>
          </w:p>
        </w:tc>
        <w:tc>
          <w:tcPr>
            <w:tcW w:w="286" w:type="dxa"/>
            <w:tcBorders>
              <w:left w:val="nil"/>
              <w:right w:val="single" w:sz="6" w:space="0" w:color="auto"/>
            </w:tcBorders>
          </w:tcPr>
          <w:p w14:paraId="6A91AC63" w14:textId="77777777" w:rsidR="001C3BCC" w:rsidRPr="00D42A28" w:rsidRDefault="001C3BCC" w:rsidP="00EA11D4">
            <w:pPr>
              <w:pStyle w:val="tabletext10"/>
              <w:jc w:val="right"/>
              <w:rPr>
                <w:ins w:id="2519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</w:tcBorders>
          </w:tcPr>
          <w:p w14:paraId="718F54C9" w14:textId="77777777" w:rsidR="001C3BCC" w:rsidRPr="00D42A28" w:rsidRDefault="001C3BCC" w:rsidP="00EA11D4">
            <w:pPr>
              <w:pStyle w:val="tabletext10"/>
              <w:jc w:val="right"/>
              <w:rPr>
                <w:ins w:id="2520" w:author="Author"/>
              </w:rPr>
            </w:pPr>
          </w:p>
        </w:tc>
        <w:tc>
          <w:tcPr>
            <w:tcW w:w="480" w:type="dxa"/>
          </w:tcPr>
          <w:p w14:paraId="22B4A8C5" w14:textId="77777777" w:rsidR="001C3BCC" w:rsidRPr="00D42A28" w:rsidRDefault="001C3BCC" w:rsidP="00EA11D4">
            <w:pPr>
              <w:pStyle w:val="tabletext10"/>
              <w:jc w:val="right"/>
              <w:rPr>
                <w:ins w:id="2521" w:author="Author"/>
              </w:rPr>
            </w:pPr>
            <w:ins w:id="2522" w:author="Author">
              <w:r w:rsidRPr="00D42A28">
                <w:t>6</w:t>
              </w:r>
            </w:ins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14:paraId="07BB49E3" w14:textId="77777777" w:rsidR="001C3BCC" w:rsidRPr="00D42A28" w:rsidRDefault="001C3BCC" w:rsidP="00EA11D4">
            <w:pPr>
              <w:pStyle w:val="tabletext10"/>
              <w:jc w:val="right"/>
              <w:rPr>
                <w:ins w:id="2523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370E4569" w14:textId="77777777" w:rsidR="001C3BCC" w:rsidRPr="00D42A28" w:rsidRDefault="001C3BCC" w:rsidP="00EA11D4">
            <w:pPr>
              <w:pStyle w:val="tabletext10"/>
              <w:jc w:val="right"/>
              <w:rPr>
                <w:ins w:id="2524" w:author="Author"/>
              </w:rPr>
            </w:pPr>
          </w:p>
        </w:tc>
        <w:tc>
          <w:tcPr>
            <w:tcW w:w="480" w:type="dxa"/>
          </w:tcPr>
          <w:p w14:paraId="39898C9C" w14:textId="77777777" w:rsidR="001C3BCC" w:rsidRPr="00D42A28" w:rsidRDefault="001C3BCC" w:rsidP="00EA11D4">
            <w:pPr>
              <w:pStyle w:val="tabletext10"/>
              <w:jc w:val="right"/>
              <w:rPr>
                <w:ins w:id="2525" w:author="Author"/>
              </w:rPr>
            </w:pPr>
            <w:ins w:id="2526" w:author="Author">
              <w:r w:rsidRPr="00D42A28">
                <w:t>6</w:t>
              </w:r>
            </w:ins>
          </w:p>
        </w:tc>
        <w:tc>
          <w:tcPr>
            <w:tcW w:w="305" w:type="dxa"/>
            <w:tcBorders>
              <w:left w:val="nil"/>
              <w:right w:val="single" w:sz="6" w:space="0" w:color="auto"/>
            </w:tcBorders>
          </w:tcPr>
          <w:p w14:paraId="6CE410BD" w14:textId="77777777" w:rsidR="001C3BCC" w:rsidRPr="00D42A28" w:rsidRDefault="001C3BCC" w:rsidP="00EA11D4">
            <w:pPr>
              <w:pStyle w:val="tabletext10"/>
              <w:jc w:val="right"/>
              <w:rPr>
                <w:ins w:id="2527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</w:tcBorders>
          </w:tcPr>
          <w:p w14:paraId="04631B39" w14:textId="77777777" w:rsidR="001C3BCC" w:rsidRPr="00D42A28" w:rsidRDefault="001C3BCC" w:rsidP="00EA11D4">
            <w:pPr>
              <w:pStyle w:val="tabletext10"/>
              <w:jc w:val="right"/>
              <w:rPr>
                <w:ins w:id="2528" w:author="Author"/>
              </w:rPr>
            </w:pPr>
          </w:p>
        </w:tc>
        <w:tc>
          <w:tcPr>
            <w:tcW w:w="480" w:type="dxa"/>
          </w:tcPr>
          <w:p w14:paraId="69181739" w14:textId="77777777" w:rsidR="001C3BCC" w:rsidRPr="00D42A28" w:rsidRDefault="001C3BCC" w:rsidP="00EA11D4">
            <w:pPr>
              <w:pStyle w:val="tabletext10"/>
              <w:jc w:val="right"/>
              <w:rPr>
                <w:ins w:id="2529" w:author="Author"/>
              </w:rPr>
            </w:pPr>
            <w:ins w:id="2530" w:author="Author">
              <w:r w:rsidRPr="00D42A28">
                <w:t>6</w:t>
              </w:r>
            </w:ins>
          </w:p>
        </w:tc>
        <w:tc>
          <w:tcPr>
            <w:tcW w:w="233" w:type="dxa"/>
            <w:tcBorders>
              <w:left w:val="nil"/>
              <w:right w:val="single" w:sz="6" w:space="0" w:color="auto"/>
            </w:tcBorders>
          </w:tcPr>
          <w:p w14:paraId="5C3FC46A" w14:textId="77777777" w:rsidR="001C3BCC" w:rsidRPr="00D42A28" w:rsidRDefault="001C3BCC" w:rsidP="00EA11D4">
            <w:pPr>
              <w:pStyle w:val="tabletext10"/>
              <w:jc w:val="right"/>
              <w:rPr>
                <w:ins w:id="2531" w:author="Author"/>
              </w:rPr>
            </w:pPr>
          </w:p>
        </w:tc>
      </w:tr>
      <w:tr w:rsidR="001C3BCC" w:rsidRPr="00D42A28" w14:paraId="69E67F79" w14:textId="77777777" w:rsidTr="00EA11D4">
        <w:trPr>
          <w:cantSplit/>
          <w:trHeight w:val="190"/>
          <w:ins w:id="2532" w:author="Author"/>
        </w:trPr>
        <w:tc>
          <w:tcPr>
            <w:tcW w:w="198" w:type="dxa"/>
          </w:tcPr>
          <w:p w14:paraId="79A130B0" w14:textId="77777777" w:rsidR="001C3BCC" w:rsidRPr="00D42A28" w:rsidRDefault="001C3BCC" w:rsidP="00EA11D4">
            <w:pPr>
              <w:pStyle w:val="tabletext10"/>
              <w:rPr>
                <w:ins w:id="2533" w:author="Author"/>
              </w:rPr>
            </w:pPr>
          </w:p>
        </w:tc>
        <w:tc>
          <w:tcPr>
            <w:tcW w:w="279" w:type="dxa"/>
            <w:tcBorders>
              <w:left w:val="single" w:sz="6" w:space="0" w:color="auto"/>
            </w:tcBorders>
          </w:tcPr>
          <w:p w14:paraId="37D5B684" w14:textId="77777777" w:rsidR="001C3BCC" w:rsidRPr="00D42A28" w:rsidRDefault="001C3BCC" w:rsidP="00EA11D4">
            <w:pPr>
              <w:pStyle w:val="tabletext10"/>
              <w:rPr>
                <w:ins w:id="2534" w:author="Author"/>
              </w:rPr>
            </w:pPr>
          </w:p>
        </w:tc>
        <w:tc>
          <w:tcPr>
            <w:tcW w:w="630" w:type="dxa"/>
          </w:tcPr>
          <w:p w14:paraId="1CC7B30F" w14:textId="77777777" w:rsidR="001C3BCC" w:rsidRPr="00D42A28" w:rsidRDefault="001C3BCC" w:rsidP="00EA11D4">
            <w:pPr>
              <w:pStyle w:val="tabletext10"/>
              <w:rPr>
                <w:ins w:id="2535" w:author="Author"/>
              </w:rPr>
            </w:pPr>
            <w:ins w:id="2536" w:author="Author">
              <w:r w:rsidRPr="00D42A28">
                <w:t>2,501</w:t>
              </w:r>
            </w:ins>
          </w:p>
        </w:tc>
        <w:tc>
          <w:tcPr>
            <w:tcW w:w="180" w:type="dxa"/>
          </w:tcPr>
          <w:p w14:paraId="342CF668" w14:textId="77777777" w:rsidR="001C3BCC" w:rsidRPr="00D42A28" w:rsidRDefault="001C3BCC" w:rsidP="00EA11D4">
            <w:pPr>
              <w:pStyle w:val="tabletext10"/>
              <w:rPr>
                <w:ins w:id="2537" w:author="Author"/>
              </w:rPr>
            </w:pPr>
            <w:ins w:id="2538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BF5B0D9" w14:textId="77777777" w:rsidR="001C3BCC" w:rsidRPr="00D42A28" w:rsidRDefault="001C3BCC" w:rsidP="00EA11D4">
            <w:pPr>
              <w:pStyle w:val="tabletext10"/>
              <w:rPr>
                <w:ins w:id="2539" w:author="Author"/>
              </w:rPr>
            </w:pPr>
            <w:ins w:id="2540" w:author="Author">
              <w:r w:rsidRPr="00D42A28">
                <w:t>3,000</w:t>
              </w:r>
            </w:ins>
          </w:p>
        </w:tc>
        <w:tc>
          <w:tcPr>
            <w:tcW w:w="246" w:type="dxa"/>
            <w:tcBorders>
              <w:left w:val="single" w:sz="6" w:space="0" w:color="auto"/>
            </w:tcBorders>
          </w:tcPr>
          <w:p w14:paraId="5B8E5018" w14:textId="77777777" w:rsidR="001C3BCC" w:rsidRPr="00D42A28" w:rsidRDefault="001C3BCC" w:rsidP="00EA11D4">
            <w:pPr>
              <w:pStyle w:val="tabletext10"/>
              <w:rPr>
                <w:ins w:id="2541" w:author="Author"/>
              </w:rPr>
            </w:pPr>
          </w:p>
        </w:tc>
        <w:tc>
          <w:tcPr>
            <w:tcW w:w="460" w:type="dxa"/>
          </w:tcPr>
          <w:p w14:paraId="7DA38BB2" w14:textId="77777777" w:rsidR="001C3BCC" w:rsidRPr="00D42A28" w:rsidRDefault="001C3BCC" w:rsidP="00EA11D4">
            <w:pPr>
              <w:pStyle w:val="tabletext10"/>
              <w:jc w:val="right"/>
              <w:rPr>
                <w:ins w:id="2542" w:author="Author"/>
              </w:rPr>
            </w:pPr>
            <w:ins w:id="2543" w:author="Author">
              <w:r w:rsidRPr="00D42A28">
                <w:t>12</w:t>
              </w:r>
            </w:ins>
          </w:p>
        </w:tc>
        <w:tc>
          <w:tcPr>
            <w:tcW w:w="304" w:type="dxa"/>
            <w:tcBorders>
              <w:left w:val="nil"/>
              <w:right w:val="single" w:sz="6" w:space="0" w:color="auto"/>
            </w:tcBorders>
          </w:tcPr>
          <w:p w14:paraId="063329D9" w14:textId="77777777" w:rsidR="001C3BCC" w:rsidRPr="00D42A28" w:rsidRDefault="001C3BCC" w:rsidP="00EA11D4">
            <w:pPr>
              <w:pStyle w:val="tabletext10"/>
              <w:jc w:val="right"/>
              <w:rPr>
                <w:ins w:id="2544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</w:tcBorders>
          </w:tcPr>
          <w:p w14:paraId="73D918CF" w14:textId="77777777" w:rsidR="001C3BCC" w:rsidRPr="00D42A28" w:rsidRDefault="001C3BCC" w:rsidP="00EA11D4">
            <w:pPr>
              <w:pStyle w:val="tabletext10"/>
              <w:jc w:val="right"/>
              <w:rPr>
                <w:ins w:id="2545" w:author="Author"/>
              </w:rPr>
            </w:pPr>
          </w:p>
        </w:tc>
        <w:tc>
          <w:tcPr>
            <w:tcW w:w="480" w:type="dxa"/>
          </w:tcPr>
          <w:p w14:paraId="6A99B921" w14:textId="77777777" w:rsidR="001C3BCC" w:rsidRPr="00D42A28" w:rsidRDefault="001C3BCC" w:rsidP="00EA11D4">
            <w:pPr>
              <w:pStyle w:val="tabletext10"/>
              <w:jc w:val="right"/>
              <w:rPr>
                <w:ins w:id="2546" w:author="Author"/>
              </w:rPr>
            </w:pPr>
            <w:ins w:id="2547" w:author="Author">
              <w:r w:rsidRPr="00D42A28">
                <w:t>13</w:t>
              </w:r>
            </w:ins>
          </w:p>
        </w:tc>
        <w:tc>
          <w:tcPr>
            <w:tcW w:w="302" w:type="dxa"/>
            <w:tcBorders>
              <w:left w:val="nil"/>
              <w:right w:val="single" w:sz="6" w:space="0" w:color="auto"/>
            </w:tcBorders>
          </w:tcPr>
          <w:p w14:paraId="2660119D" w14:textId="77777777" w:rsidR="001C3BCC" w:rsidRPr="00D42A28" w:rsidRDefault="001C3BCC" w:rsidP="00EA11D4">
            <w:pPr>
              <w:pStyle w:val="tabletext10"/>
              <w:jc w:val="right"/>
              <w:rPr>
                <w:ins w:id="2548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4E9079B8" w14:textId="77777777" w:rsidR="001C3BCC" w:rsidRPr="00D42A28" w:rsidRDefault="001C3BCC" w:rsidP="00EA11D4">
            <w:pPr>
              <w:pStyle w:val="tabletext10"/>
              <w:jc w:val="right"/>
              <w:rPr>
                <w:ins w:id="2549" w:author="Author"/>
              </w:rPr>
            </w:pPr>
          </w:p>
        </w:tc>
        <w:tc>
          <w:tcPr>
            <w:tcW w:w="480" w:type="dxa"/>
          </w:tcPr>
          <w:p w14:paraId="179A5ED7" w14:textId="77777777" w:rsidR="001C3BCC" w:rsidRPr="00D42A28" w:rsidRDefault="001C3BCC" w:rsidP="00EA11D4">
            <w:pPr>
              <w:pStyle w:val="tabletext10"/>
              <w:jc w:val="right"/>
              <w:rPr>
                <w:ins w:id="2550" w:author="Author"/>
              </w:rPr>
            </w:pPr>
            <w:ins w:id="2551" w:author="Author">
              <w:r w:rsidRPr="00D42A28">
                <w:t>42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18350D2A" w14:textId="77777777" w:rsidR="001C3BCC" w:rsidRPr="00D42A28" w:rsidRDefault="001C3BCC" w:rsidP="00EA11D4">
            <w:pPr>
              <w:pStyle w:val="tabletext10"/>
              <w:jc w:val="right"/>
              <w:rPr>
                <w:ins w:id="255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646BA6E" w14:textId="77777777" w:rsidR="001C3BCC" w:rsidRPr="00D42A28" w:rsidRDefault="001C3BCC" w:rsidP="00EA11D4">
            <w:pPr>
              <w:pStyle w:val="tabletext10"/>
              <w:jc w:val="right"/>
              <w:rPr>
                <w:ins w:id="2553" w:author="Author"/>
              </w:rPr>
            </w:pPr>
          </w:p>
        </w:tc>
        <w:tc>
          <w:tcPr>
            <w:tcW w:w="500" w:type="dxa"/>
          </w:tcPr>
          <w:p w14:paraId="226AF451" w14:textId="77777777" w:rsidR="001C3BCC" w:rsidRPr="00D42A28" w:rsidRDefault="001C3BCC" w:rsidP="00EA11D4">
            <w:pPr>
              <w:pStyle w:val="tabletext10"/>
              <w:jc w:val="right"/>
              <w:rPr>
                <w:ins w:id="2554" w:author="Author"/>
              </w:rPr>
            </w:pPr>
            <w:ins w:id="2555" w:author="Author">
              <w:r w:rsidRPr="00D42A28">
                <w:t>44</w:t>
              </w:r>
            </w:ins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7C2B7F8B" w14:textId="77777777" w:rsidR="001C3BCC" w:rsidRPr="00D42A28" w:rsidRDefault="001C3BCC" w:rsidP="00EA11D4">
            <w:pPr>
              <w:pStyle w:val="tabletext10"/>
              <w:jc w:val="right"/>
              <w:rPr>
                <w:ins w:id="2556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</w:tcBorders>
          </w:tcPr>
          <w:p w14:paraId="2BC8F993" w14:textId="77777777" w:rsidR="001C3BCC" w:rsidRPr="00D42A28" w:rsidRDefault="001C3BCC" w:rsidP="00EA11D4">
            <w:pPr>
              <w:pStyle w:val="tabletext10"/>
              <w:jc w:val="right"/>
              <w:rPr>
                <w:ins w:id="2557" w:author="Author"/>
              </w:rPr>
            </w:pPr>
          </w:p>
        </w:tc>
        <w:tc>
          <w:tcPr>
            <w:tcW w:w="460" w:type="dxa"/>
          </w:tcPr>
          <w:p w14:paraId="581B3C77" w14:textId="77777777" w:rsidR="001C3BCC" w:rsidRPr="00D42A28" w:rsidRDefault="001C3BCC" w:rsidP="00EA11D4">
            <w:pPr>
              <w:pStyle w:val="tabletext10"/>
              <w:jc w:val="right"/>
              <w:rPr>
                <w:ins w:id="2558" w:author="Author"/>
              </w:rPr>
            </w:pPr>
            <w:ins w:id="2559" w:author="Author">
              <w:r w:rsidRPr="00D42A28">
                <w:t>7</w:t>
              </w:r>
            </w:ins>
          </w:p>
        </w:tc>
        <w:tc>
          <w:tcPr>
            <w:tcW w:w="286" w:type="dxa"/>
            <w:tcBorders>
              <w:left w:val="nil"/>
              <w:right w:val="single" w:sz="6" w:space="0" w:color="auto"/>
            </w:tcBorders>
          </w:tcPr>
          <w:p w14:paraId="27EB86AF" w14:textId="77777777" w:rsidR="001C3BCC" w:rsidRPr="00D42A28" w:rsidRDefault="001C3BCC" w:rsidP="00EA11D4">
            <w:pPr>
              <w:pStyle w:val="tabletext10"/>
              <w:jc w:val="right"/>
              <w:rPr>
                <w:ins w:id="2560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</w:tcBorders>
          </w:tcPr>
          <w:p w14:paraId="119ABF2B" w14:textId="77777777" w:rsidR="001C3BCC" w:rsidRPr="00D42A28" w:rsidRDefault="001C3BCC" w:rsidP="00EA11D4">
            <w:pPr>
              <w:pStyle w:val="tabletext10"/>
              <w:jc w:val="right"/>
              <w:rPr>
                <w:ins w:id="2561" w:author="Author"/>
              </w:rPr>
            </w:pPr>
          </w:p>
        </w:tc>
        <w:tc>
          <w:tcPr>
            <w:tcW w:w="480" w:type="dxa"/>
          </w:tcPr>
          <w:p w14:paraId="78A4950E" w14:textId="77777777" w:rsidR="001C3BCC" w:rsidRPr="00D42A28" w:rsidRDefault="001C3BCC" w:rsidP="00EA11D4">
            <w:pPr>
              <w:pStyle w:val="tabletext10"/>
              <w:jc w:val="right"/>
              <w:rPr>
                <w:ins w:id="2562" w:author="Author"/>
              </w:rPr>
            </w:pPr>
            <w:ins w:id="2563" w:author="Author">
              <w:r w:rsidRPr="00D42A28">
                <w:t>7</w:t>
              </w:r>
            </w:ins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14:paraId="5CF74261" w14:textId="77777777" w:rsidR="001C3BCC" w:rsidRPr="00D42A28" w:rsidRDefault="001C3BCC" w:rsidP="00EA11D4">
            <w:pPr>
              <w:pStyle w:val="tabletext10"/>
              <w:jc w:val="right"/>
              <w:rPr>
                <w:ins w:id="2564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14BA6CAA" w14:textId="77777777" w:rsidR="001C3BCC" w:rsidRPr="00D42A28" w:rsidRDefault="001C3BCC" w:rsidP="00EA11D4">
            <w:pPr>
              <w:pStyle w:val="tabletext10"/>
              <w:jc w:val="right"/>
              <w:rPr>
                <w:ins w:id="2565" w:author="Author"/>
              </w:rPr>
            </w:pPr>
          </w:p>
        </w:tc>
        <w:tc>
          <w:tcPr>
            <w:tcW w:w="480" w:type="dxa"/>
          </w:tcPr>
          <w:p w14:paraId="4EE77F09" w14:textId="77777777" w:rsidR="001C3BCC" w:rsidRPr="00D42A28" w:rsidRDefault="001C3BCC" w:rsidP="00EA11D4">
            <w:pPr>
              <w:pStyle w:val="tabletext10"/>
              <w:jc w:val="right"/>
              <w:rPr>
                <w:ins w:id="2566" w:author="Author"/>
              </w:rPr>
            </w:pPr>
            <w:ins w:id="2567" w:author="Author">
              <w:r w:rsidRPr="00D42A28">
                <w:t>7</w:t>
              </w:r>
            </w:ins>
          </w:p>
        </w:tc>
        <w:tc>
          <w:tcPr>
            <w:tcW w:w="305" w:type="dxa"/>
            <w:tcBorders>
              <w:left w:val="nil"/>
              <w:right w:val="single" w:sz="6" w:space="0" w:color="auto"/>
            </w:tcBorders>
          </w:tcPr>
          <w:p w14:paraId="22016ED6" w14:textId="77777777" w:rsidR="001C3BCC" w:rsidRPr="00D42A28" w:rsidRDefault="001C3BCC" w:rsidP="00EA11D4">
            <w:pPr>
              <w:pStyle w:val="tabletext10"/>
              <w:jc w:val="right"/>
              <w:rPr>
                <w:ins w:id="2568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</w:tcBorders>
          </w:tcPr>
          <w:p w14:paraId="2C05D72B" w14:textId="77777777" w:rsidR="001C3BCC" w:rsidRPr="00D42A28" w:rsidRDefault="001C3BCC" w:rsidP="00EA11D4">
            <w:pPr>
              <w:pStyle w:val="tabletext10"/>
              <w:jc w:val="right"/>
              <w:rPr>
                <w:ins w:id="2569" w:author="Author"/>
              </w:rPr>
            </w:pPr>
          </w:p>
        </w:tc>
        <w:tc>
          <w:tcPr>
            <w:tcW w:w="480" w:type="dxa"/>
          </w:tcPr>
          <w:p w14:paraId="771C54C6" w14:textId="77777777" w:rsidR="001C3BCC" w:rsidRPr="00D42A28" w:rsidRDefault="001C3BCC" w:rsidP="00EA11D4">
            <w:pPr>
              <w:pStyle w:val="tabletext10"/>
              <w:jc w:val="right"/>
              <w:rPr>
                <w:ins w:id="2570" w:author="Author"/>
              </w:rPr>
            </w:pPr>
            <w:ins w:id="2571" w:author="Author">
              <w:r w:rsidRPr="00D42A28">
                <w:t>7</w:t>
              </w:r>
            </w:ins>
          </w:p>
        </w:tc>
        <w:tc>
          <w:tcPr>
            <w:tcW w:w="233" w:type="dxa"/>
            <w:tcBorders>
              <w:left w:val="nil"/>
              <w:right w:val="single" w:sz="6" w:space="0" w:color="auto"/>
            </w:tcBorders>
          </w:tcPr>
          <w:p w14:paraId="14ED2D10" w14:textId="77777777" w:rsidR="001C3BCC" w:rsidRPr="00D42A28" w:rsidRDefault="001C3BCC" w:rsidP="00EA11D4">
            <w:pPr>
              <w:pStyle w:val="tabletext10"/>
              <w:jc w:val="right"/>
              <w:rPr>
                <w:ins w:id="2572" w:author="Author"/>
              </w:rPr>
            </w:pPr>
          </w:p>
        </w:tc>
      </w:tr>
      <w:tr w:rsidR="001C3BCC" w:rsidRPr="00D42A28" w14:paraId="49F26ADF" w14:textId="77777777" w:rsidTr="00EA11D4">
        <w:trPr>
          <w:cantSplit/>
          <w:trHeight w:val="190"/>
          <w:ins w:id="2573" w:author="Author"/>
        </w:trPr>
        <w:tc>
          <w:tcPr>
            <w:tcW w:w="198" w:type="dxa"/>
          </w:tcPr>
          <w:p w14:paraId="4AB53BCB" w14:textId="77777777" w:rsidR="001C3BCC" w:rsidRPr="00D42A28" w:rsidRDefault="001C3BCC" w:rsidP="00EA11D4">
            <w:pPr>
              <w:pStyle w:val="tabletext10"/>
              <w:rPr>
                <w:ins w:id="2574" w:author="Author"/>
              </w:rPr>
            </w:pPr>
          </w:p>
        </w:tc>
        <w:tc>
          <w:tcPr>
            <w:tcW w:w="279" w:type="dxa"/>
            <w:tcBorders>
              <w:left w:val="single" w:sz="6" w:space="0" w:color="auto"/>
            </w:tcBorders>
          </w:tcPr>
          <w:p w14:paraId="25C3B7BC" w14:textId="77777777" w:rsidR="001C3BCC" w:rsidRPr="00D42A28" w:rsidRDefault="001C3BCC" w:rsidP="00EA11D4">
            <w:pPr>
              <w:pStyle w:val="tabletext10"/>
              <w:rPr>
                <w:ins w:id="2575" w:author="Author"/>
              </w:rPr>
            </w:pPr>
          </w:p>
        </w:tc>
        <w:tc>
          <w:tcPr>
            <w:tcW w:w="630" w:type="dxa"/>
          </w:tcPr>
          <w:p w14:paraId="606C6ABB" w14:textId="77777777" w:rsidR="001C3BCC" w:rsidRPr="00D42A28" w:rsidRDefault="001C3BCC" w:rsidP="00EA11D4">
            <w:pPr>
              <w:pStyle w:val="tabletext10"/>
              <w:rPr>
                <w:ins w:id="2576" w:author="Author"/>
              </w:rPr>
            </w:pPr>
            <w:ins w:id="2577" w:author="Author">
              <w:r w:rsidRPr="00D42A28">
                <w:t>3,001</w:t>
              </w:r>
            </w:ins>
          </w:p>
        </w:tc>
        <w:tc>
          <w:tcPr>
            <w:tcW w:w="180" w:type="dxa"/>
          </w:tcPr>
          <w:p w14:paraId="3A47740E" w14:textId="77777777" w:rsidR="001C3BCC" w:rsidRPr="00D42A28" w:rsidRDefault="001C3BCC" w:rsidP="00EA11D4">
            <w:pPr>
              <w:pStyle w:val="tabletext10"/>
              <w:rPr>
                <w:ins w:id="2578" w:author="Author"/>
              </w:rPr>
            </w:pPr>
            <w:ins w:id="2579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23C1B0B" w14:textId="77777777" w:rsidR="001C3BCC" w:rsidRPr="00D42A28" w:rsidRDefault="001C3BCC" w:rsidP="00EA11D4">
            <w:pPr>
              <w:pStyle w:val="tabletext10"/>
              <w:rPr>
                <w:ins w:id="2580" w:author="Author"/>
              </w:rPr>
            </w:pPr>
            <w:ins w:id="2581" w:author="Author">
              <w:r w:rsidRPr="00D42A28">
                <w:t>3,500</w:t>
              </w:r>
            </w:ins>
          </w:p>
        </w:tc>
        <w:tc>
          <w:tcPr>
            <w:tcW w:w="246" w:type="dxa"/>
            <w:tcBorders>
              <w:left w:val="single" w:sz="6" w:space="0" w:color="auto"/>
            </w:tcBorders>
          </w:tcPr>
          <w:p w14:paraId="36E66CA8" w14:textId="77777777" w:rsidR="001C3BCC" w:rsidRPr="00D42A28" w:rsidRDefault="001C3BCC" w:rsidP="00EA11D4">
            <w:pPr>
              <w:pStyle w:val="tabletext10"/>
              <w:rPr>
                <w:ins w:id="2582" w:author="Author"/>
              </w:rPr>
            </w:pPr>
          </w:p>
        </w:tc>
        <w:tc>
          <w:tcPr>
            <w:tcW w:w="460" w:type="dxa"/>
          </w:tcPr>
          <w:p w14:paraId="40E345F1" w14:textId="77777777" w:rsidR="001C3BCC" w:rsidRPr="00D42A28" w:rsidRDefault="001C3BCC" w:rsidP="00EA11D4">
            <w:pPr>
              <w:pStyle w:val="tabletext10"/>
              <w:jc w:val="right"/>
              <w:rPr>
                <w:ins w:id="2583" w:author="Author"/>
              </w:rPr>
            </w:pPr>
            <w:ins w:id="2584" w:author="Author">
              <w:r w:rsidRPr="00D42A28">
                <w:t>14</w:t>
              </w:r>
            </w:ins>
          </w:p>
        </w:tc>
        <w:tc>
          <w:tcPr>
            <w:tcW w:w="304" w:type="dxa"/>
            <w:tcBorders>
              <w:left w:val="nil"/>
              <w:right w:val="single" w:sz="6" w:space="0" w:color="auto"/>
            </w:tcBorders>
          </w:tcPr>
          <w:p w14:paraId="69FF1161" w14:textId="77777777" w:rsidR="001C3BCC" w:rsidRPr="00D42A28" w:rsidRDefault="001C3BCC" w:rsidP="00EA11D4">
            <w:pPr>
              <w:pStyle w:val="tabletext10"/>
              <w:jc w:val="right"/>
              <w:rPr>
                <w:ins w:id="2585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</w:tcBorders>
          </w:tcPr>
          <w:p w14:paraId="794AA67A" w14:textId="77777777" w:rsidR="001C3BCC" w:rsidRPr="00D42A28" w:rsidRDefault="001C3BCC" w:rsidP="00EA11D4">
            <w:pPr>
              <w:pStyle w:val="tabletext10"/>
              <w:jc w:val="right"/>
              <w:rPr>
                <w:ins w:id="2586" w:author="Author"/>
              </w:rPr>
            </w:pPr>
          </w:p>
        </w:tc>
        <w:tc>
          <w:tcPr>
            <w:tcW w:w="480" w:type="dxa"/>
          </w:tcPr>
          <w:p w14:paraId="3FE19A45" w14:textId="77777777" w:rsidR="001C3BCC" w:rsidRPr="00D42A28" w:rsidRDefault="001C3BCC" w:rsidP="00EA11D4">
            <w:pPr>
              <w:pStyle w:val="tabletext10"/>
              <w:jc w:val="right"/>
              <w:rPr>
                <w:ins w:id="2587" w:author="Author"/>
              </w:rPr>
            </w:pPr>
            <w:ins w:id="2588" w:author="Author">
              <w:r w:rsidRPr="00D42A28">
                <w:t>15</w:t>
              </w:r>
            </w:ins>
          </w:p>
        </w:tc>
        <w:tc>
          <w:tcPr>
            <w:tcW w:w="302" w:type="dxa"/>
            <w:tcBorders>
              <w:left w:val="nil"/>
              <w:right w:val="single" w:sz="6" w:space="0" w:color="auto"/>
            </w:tcBorders>
          </w:tcPr>
          <w:p w14:paraId="4CE81DF6" w14:textId="77777777" w:rsidR="001C3BCC" w:rsidRPr="00D42A28" w:rsidRDefault="001C3BCC" w:rsidP="00EA11D4">
            <w:pPr>
              <w:pStyle w:val="tabletext10"/>
              <w:jc w:val="right"/>
              <w:rPr>
                <w:ins w:id="2589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7FD2387C" w14:textId="77777777" w:rsidR="001C3BCC" w:rsidRPr="00D42A28" w:rsidRDefault="001C3BCC" w:rsidP="00EA11D4">
            <w:pPr>
              <w:pStyle w:val="tabletext10"/>
              <w:jc w:val="right"/>
              <w:rPr>
                <w:ins w:id="2590" w:author="Author"/>
              </w:rPr>
            </w:pPr>
          </w:p>
        </w:tc>
        <w:tc>
          <w:tcPr>
            <w:tcW w:w="480" w:type="dxa"/>
          </w:tcPr>
          <w:p w14:paraId="3ECDF03F" w14:textId="77777777" w:rsidR="001C3BCC" w:rsidRPr="00D42A28" w:rsidRDefault="001C3BCC" w:rsidP="00EA11D4">
            <w:pPr>
              <w:pStyle w:val="tabletext10"/>
              <w:jc w:val="right"/>
              <w:rPr>
                <w:ins w:id="2591" w:author="Author"/>
              </w:rPr>
            </w:pPr>
            <w:ins w:id="2592" w:author="Author">
              <w:r w:rsidRPr="00D42A28">
                <w:t>48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7D867CD2" w14:textId="77777777" w:rsidR="001C3BCC" w:rsidRPr="00D42A28" w:rsidRDefault="001C3BCC" w:rsidP="00EA11D4">
            <w:pPr>
              <w:pStyle w:val="tabletext10"/>
              <w:jc w:val="right"/>
              <w:rPr>
                <w:ins w:id="259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6F7F9F" w14:textId="77777777" w:rsidR="001C3BCC" w:rsidRPr="00D42A28" w:rsidRDefault="001C3BCC" w:rsidP="00EA11D4">
            <w:pPr>
              <w:pStyle w:val="tabletext10"/>
              <w:jc w:val="right"/>
              <w:rPr>
                <w:ins w:id="2594" w:author="Author"/>
              </w:rPr>
            </w:pPr>
          </w:p>
        </w:tc>
        <w:tc>
          <w:tcPr>
            <w:tcW w:w="500" w:type="dxa"/>
          </w:tcPr>
          <w:p w14:paraId="6F7FD000" w14:textId="77777777" w:rsidR="001C3BCC" w:rsidRPr="00D42A28" w:rsidRDefault="001C3BCC" w:rsidP="00EA11D4">
            <w:pPr>
              <w:pStyle w:val="tabletext10"/>
              <w:jc w:val="right"/>
              <w:rPr>
                <w:ins w:id="2595" w:author="Author"/>
              </w:rPr>
            </w:pPr>
            <w:ins w:id="2596" w:author="Author">
              <w:r w:rsidRPr="00D42A28">
                <w:t>51</w:t>
              </w:r>
            </w:ins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155B76A8" w14:textId="77777777" w:rsidR="001C3BCC" w:rsidRPr="00D42A28" w:rsidRDefault="001C3BCC" w:rsidP="00EA11D4">
            <w:pPr>
              <w:pStyle w:val="tabletext10"/>
              <w:jc w:val="right"/>
              <w:rPr>
                <w:ins w:id="2597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</w:tcBorders>
          </w:tcPr>
          <w:p w14:paraId="70E3B8CF" w14:textId="77777777" w:rsidR="001C3BCC" w:rsidRPr="00D42A28" w:rsidRDefault="001C3BCC" w:rsidP="00EA11D4">
            <w:pPr>
              <w:pStyle w:val="tabletext10"/>
              <w:jc w:val="right"/>
              <w:rPr>
                <w:ins w:id="2598" w:author="Author"/>
              </w:rPr>
            </w:pPr>
          </w:p>
        </w:tc>
        <w:tc>
          <w:tcPr>
            <w:tcW w:w="460" w:type="dxa"/>
          </w:tcPr>
          <w:p w14:paraId="6B35DCBA" w14:textId="77777777" w:rsidR="001C3BCC" w:rsidRPr="00D42A28" w:rsidRDefault="001C3BCC" w:rsidP="00EA11D4">
            <w:pPr>
              <w:pStyle w:val="tabletext10"/>
              <w:jc w:val="right"/>
              <w:rPr>
                <w:ins w:id="2599" w:author="Author"/>
              </w:rPr>
            </w:pPr>
            <w:ins w:id="2600" w:author="Author">
              <w:r w:rsidRPr="00D42A28">
                <w:t>8</w:t>
              </w:r>
            </w:ins>
          </w:p>
        </w:tc>
        <w:tc>
          <w:tcPr>
            <w:tcW w:w="286" w:type="dxa"/>
            <w:tcBorders>
              <w:left w:val="nil"/>
              <w:right w:val="single" w:sz="6" w:space="0" w:color="auto"/>
            </w:tcBorders>
          </w:tcPr>
          <w:p w14:paraId="0C61AB68" w14:textId="77777777" w:rsidR="001C3BCC" w:rsidRPr="00D42A28" w:rsidRDefault="001C3BCC" w:rsidP="00EA11D4">
            <w:pPr>
              <w:pStyle w:val="tabletext10"/>
              <w:jc w:val="right"/>
              <w:rPr>
                <w:ins w:id="2601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</w:tcBorders>
          </w:tcPr>
          <w:p w14:paraId="19F9748C" w14:textId="77777777" w:rsidR="001C3BCC" w:rsidRPr="00D42A28" w:rsidRDefault="001C3BCC" w:rsidP="00EA11D4">
            <w:pPr>
              <w:pStyle w:val="tabletext10"/>
              <w:jc w:val="right"/>
              <w:rPr>
                <w:ins w:id="2602" w:author="Author"/>
              </w:rPr>
            </w:pPr>
          </w:p>
        </w:tc>
        <w:tc>
          <w:tcPr>
            <w:tcW w:w="480" w:type="dxa"/>
          </w:tcPr>
          <w:p w14:paraId="11F8E871" w14:textId="77777777" w:rsidR="001C3BCC" w:rsidRPr="00D42A28" w:rsidRDefault="001C3BCC" w:rsidP="00EA11D4">
            <w:pPr>
              <w:pStyle w:val="tabletext10"/>
              <w:jc w:val="right"/>
              <w:rPr>
                <w:ins w:id="2603" w:author="Author"/>
              </w:rPr>
            </w:pPr>
            <w:ins w:id="2604" w:author="Author">
              <w:r w:rsidRPr="00D42A28">
                <w:t>9</w:t>
              </w:r>
            </w:ins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14:paraId="14F9F8C4" w14:textId="77777777" w:rsidR="001C3BCC" w:rsidRPr="00D42A28" w:rsidRDefault="001C3BCC" w:rsidP="00EA11D4">
            <w:pPr>
              <w:pStyle w:val="tabletext10"/>
              <w:jc w:val="right"/>
              <w:rPr>
                <w:ins w:id="2605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54C93624" w14:textId="77777777" w:rsidR="001C3BCC" w:rsidRPr="00D42A28" w:rsidRDefault="001C3BCC" w:rsidP="00EA11D4">
            <w:pPr>
              <w:pStyle w:val="tabletext10"/>
              <w:jc w:val="right"/>
              <w:rPr>
                <w:ins w:id="2606" w:author="Author"/>
              </w:rPr>
            </w:pPr>
          </w:p>
        </w:tc>
        <w:tc>
          <w:tcPr>
            <w:tcW w:w="480" w:type="dxa"/>
          </w:tcPr>
          <w:p w14:paraId="462EF319" w14:textId="77777777" w:rsidR="001C3BCC" w:rsidRPr="00D42A28" w:rsidRDefault="001C3BCC" w:rsidP="00EA11D4">
            <w:pPr>
              <w:pStyle w:val="tabletext10"/>
              <w:jc w:val="right"/>
              <w:rPr>
                <w:ins w:id="2607" w:author="Author"/>
              </w:rPr>
            </w:pPr>
            <w:ins w:id="2608" w:author="Author">
              <w:r w:rsidRPr="00D42A28">
                <w:t>8</w:t>
              </w:r>
            </w:ins>
          </w:p>
        </w:tc>
        <w:tc>
          <w:tcPr>
            <w:tcW w:w="305" w:type="dxa"/>
            <w:tcBorders>
              <w:left w:val="nil"/>
              <w:right w:val="single" w:sz="6" w:space="0" w:color="auto"/>
            </w:tcBorders>
          </w:tcPr>
          <w:p w14:paraId="1230CEC4" w14:textId="77777777" w:rsidR="001C3BCC" w:rsidRPr="00D42A28" w:rsidRDefault="001C3BCC" w:rsidP="00EA11D4">
            <w:pPr>
              <w:pStyle w:val="tabletext10"/>
              <w:jc w:val="right"/>
              <w:rPr>
                <w:ins w:id="2609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</w:tcBorders>
          </w:tcPr>
          <w:p w14:paraId="7578F005" w14:textId="77777777" w:rsidR="001C3BCC" w:rsidRPr="00D42A28" w:rsidRDefault="001C3BCC" w:rsidP="00EA11D4">
            <w:pPr>
              <w:pStyle w:val="tabletext10"/>
              <w:jc w:val="right"/>
              <w:rPr>
                <w:ins w:id="2610" w:author="Author"/>
              </w:rPr>
            </w:pPr>
          </w:p>
        </w:tc>
        <w:tc>
          <w:tcPr>
            <w:tcW w:w="480" w:type="dxa"/>
          </w:tcPr>
          <w:p w14:paraId="3B9CE036" w14:textId="77777777" w:rsidR="001C3BCC" w:rsidRPr="00D42A28" w:rsidRDefault="001C3BCC" w:rsidP="00EA11D4">
            <w:pPr>
              <w:pStyle w:val="tabletext10"/>
              <w:jc w:val="right"/>
              <w:rPr>
                <w:ins w:id="2611" w:author="Author"/>
              </w:rPr>
            </w:pPr>
            <w:ins w:id="2612" w:author="Author">
              <w:r w:rsidRPr="00D42A28">
                <w:t>9</w:t>
              </w:r>
            </w:ins>
          </w:p>
        </w:tc>
        <w:tc>
          <w:tcPr>
            <w:tcW w:w="233" w:type="dxa"/>
            <w:tcBorders>
              <w:left w:val="nil"/>
              <w:right w:val="single" w:sz="6" w:space="0" w:color="auto"/>
            </w:tcBorders>
          </w:tcPr>
          <w:p w14:paraId="0C523CC8" w14:textId="77777777" w:rsidR="001C3BCC" w:rsidRPr="00D42A28" w:rsidRDefault="001C3BCC" w:rsidP="00EA11D4">
            <w:pPr>
              <w:pStyle w:val="tabletext10"/>
              <w:jc w:val="right"/>
              <w:rPr>
                <w:ins w:id="2613" w:author="Author"/>
              </w:rPr>
            </w:pPr>
          </w:p>
        </w:tc>
      </w:tr>
      <w:tr w:rsidR="001C3BCC" w:rsidRPr="00D42A28" w14:paraId="386CA456" w14:textId="77777777" w:rsidTr="00EA11D4">
        <w:trPr>
          <w:cantSplit/>
          <w:trHeight w:val="190"/>
          <w:ins w:id="2614" w:author="Author"/>
        </w:trPr>
        <w:tc>
          <w:tcPr>
            <w:tcW w:w="198" w:type="dxa"/>
          </w:tcPr>
          <w:p w14:paraId="73FAB8E9" w14:textId="77777777" w:rsidR="001C3BCC" w:rsidRPr="00D42A28" w:rsidRDefault="001C3BCC" w:rsidP="00EA11D4">
            <w:pPr>
              <w:pStyle w:val="tabletext10"/>
              <w:rPr>
                <w:ins w:id="2615" w:author="Author"/>
              </w:rPr>
            </w:pPr>
          </w:p>
        </w:tc>
        <w:tc>
          <w:tcPr>
            <w:tcW w:w="279" w:type="dxa"/>
            <w:tcBorders>
              <w:left w:val="single" w:sz="6" w:space="0" w:color="auto"/>
            </w:tcBorders>
          </w:tcPr>
          <w:p w14:paraId="7494C2EB" w14:textId="77777777" w:rsidR="001C3BCC" w:rsidRPr="00D42A28" w:rsidRDefault="001C3BCC" w:rsidP="00EA11D4">
            <w:pPr>
              <w:pStyle w:val="tabletext10"/>
              <w:rPr>
                <w:ins w:id="2616" w:author="Author"/>
              </w:rPr>
            </w:pPr>
          </w:p>
        </w:tc>
        <w:tc>
          <w:tcPr>
            <w:tcW w:w="630" w:type="dxa"/>
          </w:tcPr>
          <w:p w14:paraId="0A06B061" w14:textId="77777777" w:rsidR="001C3BCC" w:rsidRPr="00D42A28" w:rsidRDefault="001C3BCC" w:rsidP="00EA11D4">
            <w:pPr>
              <w:pStyle w:val="tabletext10"/>
              <w:rPr>
                <w:ins w:id="2617" w:author="Author"/>
              </w:rPr>
            </w:pPr>
            <w:ins w:id="2618" w:author="Author">
              <w:r w:rsidRPr="00D42A28">
                <w:t>3,501</w:t>
              </w:r>
            </w:ins>
          </w:p>
        </w:tc>
        <w:tc>
          <w:tcPr>
            <w:tcW w:w="180" w:type="dxa"/>
          </w:tcPr>
          <w:p w14:paraId="3DA92838" w14:textId="77777777" w:rsidR="001C3BCC" w:rsidRPr="00D42A28" w:rsidRDefault="001C3BCC" w:rsidP="00EA11D4">
            <w:pPr>
              <w:pStyle w:val="tabletext10"/>
              <w:rPr>
                <w:ins w:id="2619" w:author="Author"/>
              </w:rPr>
            </w:pPr>
            <w:ins w:id="2620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D78C1EA" w14:textId="77777777" w:rsidR="001C3BCC" w:rsidRPr="00D42A28" w:rsidRDefault="001C3BCC" w:rsidP="00EA11D4">
            <w:pPr>
              <w:pStyle w:val="tabletext10"/>
              <w:rPr>
                <w:ins w:id="2621" w:author="Author"/>
              </w:rPr>
            </w:pPr>
            <w:ins w:id="2622" w:author="Author">
              <w:r w:rsidRPr="00D42A28">
                <w:t>4,000</w:t>
              </w:r>
            </w:ins>
          </w:p>
        </w:tc>
        <w:tc>
          <w:tcPr>
            <w:tcW w:w="246" w:type="dxa"/>
            <w:tcBorders>
              <w:left w:val="single" w:sz="6" w:space="0" w:color="auto"/>
            </w:tcBorders>
          </w:tcPr>
          <w:p w14:paraId="3CB3F21E" w14:textId="77777777" w:rsidR="001C3BCC" w:rsidRPr="00D42A28" w:rsidRDefault="001C3BCC" w:rsidP="00EA11D4">
            <w:pPr>
              <w:pStyle w:val="tabletext10"/>
              <w:rPr>
                <w:ins w:id="2623" w:author="Author"/>
              </w:rPr>
            </w:pPr>
          </w:p>
        </w:tc>
        <w:tc>
          <w:tcPr>
            <w:tcW w:w="460" w:type="dxa"/>
          </w:tcPr>
          <w:p w14:paraId="5E5C4702" w14:textId="77777777" w:rsidR="001C3BCC" w:rsidRPr="00D42A28" w:rsidRDefault="001C3BCC" w:rsidP="00EA11D4">
            <w:pPr>
              <w:pStyle w:val="tabletext10"/>
              <w:jc w:val="right"/>
              <w:rPr>
                <w:ins w:id="2624" w:author="Author"/>
              </w:rPr>
            </w:pPr>
            <w:ins w:id="2625" w:author="Author">
              <w:r w:rsidRPr="00D42A28">
                <w:t>16</w:t>
              </w:r>
            </w:ins>
          </w:p>
        </w:tc>
        <w:tc>
          <w:tcPr>
            <w:tcW w:w="304" w:type="dxa"/>
            <w:tcBorders>
              <w:left w:val="nil"/>
              <w:right w:val="single" w:sz="6" w:space="0" w:color="auto"/>
            </w:tcBorders>
          </w:tcPr>
          <w:p w14:paraId="151CF6F7" w14:textId="77777777" w:rsidR="001C3BCC" w:rsidRPr="00D42A28" w:rsidRDefault="001C3BCC" w:rsidP="00EA11D4">
            <w:pPr>
              <w:pStyle w:val="tabletext10"/>
              <w:jc w:val="right"/>
              <w:rPr>
                <w:ins w:id="2626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</w:tcBorders>
          </w:tcPr>
          <w:p w14:paraId="133B100A" w14:textId="77777777" w:rsidR="001C3BCC" w:rsidRPr="00D42A28" w:rsidRDefault="001C3BCC" w:rsidP="00EA11D4">
            <w:pPr>
              <w:pStyle w:val="tabletext10"/>
              <w:jc w:val="right"/>
              <w:rPr>
                <w:ins w:id="2627" w:author="Author"/>
              </w:rPr>
            </w:pPr>
          </w:p>
        </w:tc>
        <w:tc>
          <w:tcPr>
            <w:tcW w:w="480" w:type="dxa"/>
          </w:tcPr>
          <w:p w14:paraId="5BE30CD9" w14:textId="77777777" w:rsidR="001C3BCC" w:rsidRPr="00D42A28" w:rsidRDefault="001C3BCC" w:rsidP="00EA11D4">
            <w:pPr>
              <w:pStyle w:val="tabletext10"/>
              <w:jc w:val="right"/>
              <w:rPr>
                <w:ins w:id="2628" w:author="Author"/>
              </w:rPr>
            </w:pPr>
            <w:ins w:id="2629" w:author="Author">
              <w:r w:rsidRPr="00D42A28">
                <w:t>17</w:t>
              </w:r>
            </w:ins>
          </w:p>
        </w:tc>
        <w:tc>
          <w:tcPr>
            <w:tcW w:w="302" w:type="dxa"/>
            <w:tcBorders>
              <w:left w:val="nil"/>
              <w:right w:val="single" w:sz="6" w:space="0" w:color="auto"/>
            </w:tcBorders>
          </w:tcPr>
          <w:p w14:paraId="3070CA08" w14:textId="77777777" w:rsidR="001C3BCC" w:rsidRPr="00D42A28" w:rsidRDefault="001C3BCC" w:rsidP="00EA11D4">
            <w:pPr>
              <w:pStyle w:val="tabletext10"/>
              <w:jc w:val="right"/>
              <w:rPr>
                <w:ins w:id="2630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72036FA4" w14:textId="77777777" w:rsidR="001C3BCC" w:rsidRPr="00D42A28" w:rsidRDefault="001C3BCC" w:rsidP="00EA11D4">
            <w:pPr>
              <w:pStyle w:val="tabletext10"/>
              <w:jc w:val="right"/>
              <w:rPr>
                <w:ins w:id="2631" w:author="Author"/>
              </w:rPr>
            </w:pPr>
          </w:p>
        </w:tc>
        <w:tc>
          <w:tcPr>
            <w:tcW w:w="480" w:type="dxa"/>
          </w:tcPr>
          <w:p w14:paraId="08DEE583" w14:textId="77777777" w:rsidR="001C3BCC" w:rsidRPr="00D42A28" w:rsidRDefault="001C3BCC" w:rsidP="00EA11D4">
            <w:pPr>
              <w:pStyle w:val="tabletext10"/>
              <w:jc w:val="right"/>
              <w:rPr>
                <w:ins w:id="2632" w:author="Author"/>
              </w:rPr>
            </w:pPr>
            <w:ins w:id="2633" w:author="Author">
              <w:r w:rsidRPr="00D42A28">
                <w:t>54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6A177AAD" w14:textId="77777777" w:rsidR="001C3BCC" w:rsidRPr="00D42A28" w:rsidRDefault="001C3BCC" w:rsidP="00EA11D4">
            <w:pPr>
              <w:pStyle w:val="tabletext10"/>
              <w:jc w:val="right"/>
              <w:rPr>
                <w:ins w:id="263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1CA1F82" w14:textId="77777777" w:rsidR="001C3BCC" w:rsidRPr="00D42A28" w:rsidRDefault="001C3BCC" w:rsidP="00EA11D4">
            <w:pPr>
              <w:pStyle w:val="tabletext10"/>
              <w:jc w:val="right"/>
              <w:rPr>
                <w:ins w:id="2635" w:author="Author"/>
              </w:rPr>
            </w:pPr>
          </w:p>
        </w:tc>
        <w:tc>
          <w:tcPr>
            <w:tcW w:w="500" w:type="dxa"/>
          </w:tcPr>
          <w:p w14:paraId="62277DD7" w14:textId="77777777" w:rsidR="001C3BCC" w:rsidRPr="00D42A28" w:rsidRDefault="001C3BCC" w:rsidP="00EA11D4">
            <w:pPr>
              <w:pStyle w:val="tabletext10"/>
              <w:jc w:val="right"/>
              <w:rPr>
                <w:ins w:id="2636" w:author="Author"/>
              </w:rPr>
            </w:pPr>
            <w:ins w:id="2637" w:author="Author">
              <w:r w:rsidRPr="00D42A28">
                <w:t>57</w:t>
              </w:r>
            </w:ins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2013831D" w14:textId="77777777" w:rsidR="001C3BCC" w:rsidRPr="00D42A28" w:rsidRDefault="001C3BCC" w:rsidP="00EA11D4">
            <w:pPr>
              <w:pStyle w:val="tabletext10"/>
              <w:jc w:val="right"/>
              <w:rPr>
                <w:ins w:id="2638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</w:tcBorders>
          </w:tcPr>
          <w:p w14:paraId="2799B97E" w14:textId="77777777" w:rsidR="001C3BCC" w:rsidRPr="00D42A28" w:rsidRDefault="001C3BCC" w:rsidP="00EA11D4">
            <w:pPr>
              <w:pStyle w:val="tabletext10"/>
              <w:jc w:val="right"/>
              <w:rPr>
                <w:ins w:id="2639" w:author="Author"/>
              </w:rPr>
            </w:pPr>
          </w:p>
        </w:tc>
        <w:tc>
          <w:tcPr>
            <w:tcW w:w="460" w:type="dxa"/>
          </w:tcPr>
          <w:p w14:paraId="4F6DD4F7" w14:textId="77777777" w:rsidR="001C3BCC" w:rsidRPr="00D42A28" w:rsidRDefault="001C3BCC" w:rsidP="00EA11D4">
            <w:pPr>
              <w:pStyle w:val="tabletext10"/>
              <w:jc w:val="right"/>
              <w:rPr>
                <w:ins w:id="2640" w:author="Author"/>
              </w:rPr>
            </w:pPr>
            <w:ins w:id="2641" w:author="Author">
              <w:r w:rsidRPr="00D42A28">
                <w:t>9</w:t>
              </w:r>
            </w:ins>
          </w:p>
        </w:tc>
        <w:tc>
          <w:tcPr>
            <w:tcW w:w="286" w:type="dxa"/>
            <w:tcBorders>
              <w:left w:val="nil"/>
              <w:right w:val="single" w:sz="6" w:space="0" w:color="auto"/>
            </w:tcBorders>
          </w:tcPr>
          <w:p w14:paraId="438FD86E" w14:textId="77777777" w:rsidR="001C3BCC" w:rsidRPr="00D42A28" w:rsidRDefault="001C3BCC" w:rsidP="00EA11D4">
            <w:pPr>
              <w:pStyle w:val="tabletext10"/>
              <w:jc w:val="right"/>
              <w:rPr>
                <w:ins w:id="2642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</w:tcBorders>
          </w:tcPr>
          <w:p w14:paraId="006EBF7E" w14:textId="77777777" w:rsidR="001C3BCC" w:rsidRPr="00D42A28" w:rsidRDefault="001C3BCC" w:rsidP="00EA11D4">
            <w:pPr>
              <w:pStyle w:val="tabletext10"/>
              <w:jc w:val="right"/>
              <w:rPr>
                <w:ins w:id="2643" w:author="Author"/>
              </w:rPr>
            </w:pPr>
          </w:p>
        </w:tc>
        <w:tc>
          <w:tcPr>
            <w:tcW w:w="480" w:type="dxa"/>
          </w:tcPr>
          <w:p w14:paraId="33B4FBD9" w14:textId="77777777" w:rsidR="001C3BCC" w:rsidRPr="00D42A28" w:rsidRDefault="001C3BCC" w:rsidP="00EA11D4">
            <w:pPr>
              <w:pStyle w:val="tabletext10"/>
              <w:jc w:val="right"/>
              <w:rPr>
                <w:ins w:id="2644" w:author="Author"/>
              </w:rPr>
            </w:pPr>
            <w:ins w:id="2645" w:author="Author">
              <w:r w:rsidRPr="00D42A28">
                <w:t>9</w:t>
              </w:r>
            </w:ins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14:paraId="412E7AB7" w14:textId="77777777" w:rsidR="001C3BCC" w:rsidRPr="00D42A28" w:rsidRDefault="001C3BCC" w:rsidP="00EA11D4">
            <w:pPr>
              <w:pStyle w:val="tabletext10"/>
              <w:jc w:val="right"/>
              <w:rPr>
                <w:ins w:id="2646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2F269D61" w14:textId="77777777" w:rsidR="001C3BCC" w:rsidRPr="00D42A28" w:rsidRDefault="001C3BCC" w:rsidP="00EA11D4">
            <w:pPr>
              <w:pStyle w:val="tabletext10"/>
              <w:jc w:val="right"/>
              <w:rPr>
                <w:ins w:id="2647" w:author="Author"/>
              </w:rPr>
            </w:pPr>
          </w:p>
        </w:tc>
        <w:tc>
          <w:tcPr>
            <w:tcW w:w="480" w:type="dxa"/>
          </w:tcPr>
          <w:p w14:paraId="77705AC4" w14:textId="77777777" w:rsidR="001C3BCC" w:rsidRPr="00D42A28" w:rsidRDefault="001C3BCC" w:rsidP="00EA11D4">
            <w:pPr>
              <w:pStyle w:val="tabletext10"/>
              <w:jc w:val="right"/>
              <w:rPr>
                <w:ins w:id="2648" w:author="Author"/>
              </w:rPr>
            </w:pPr>
            <w:ins w:id="2649" w:author="Author">
              <w:r w:rsidRPr="00D42A28">
                <w:t>9</w:t>
              </w:r>
            </w:ins>
          </w:p>
        </w:tc>
        <w:tc>
          <w:tcPr>
            <w:tcW w:w="305" w:type="dxa"/>
            <w:tcBorders>
              <w:left w:val="nil"/>
              <w:right w:val="single" w:sz="6" w:space="0" w:color="auto"/>
            </w:tcBorders>
          </w:tcPr>
          <w:p w14:paraId="2C570AD0" w14:textId="77777777" w:rsidR="001C3BCC" w:rsidRPr="00D42A28" w:rsidRDefault="001C3BCC" w:rsidP="00EA11D4">
            <w:pPr>
              <w:pStyle w:val="tabletext10"/>
              <w:jc w:val="right"/>
              <w:rPr>
                <w:ins w:id="2650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</w:tcBorders>
          </w:tcPr>
          <w:p w14:paraId="22469FE9" w14:textId="77777777" w:rsidR="001C3BCC" w:rsidRPr="00D42A28" w:rsidRDefault="001C3BCC" w:rsidP="00EA11D4">
            <w:pPr>
              <w:pStyle w:val="tabletext10"/>
              <w:jc w:val="right"/>
              <w:rPr>
                <w:ins w:id="2651" w:author="Author"/>
              </w:rPr>
            </w:pPr>
          </w:p>
        </w:tc>
        <w:tc>
          <w:tcPr>
            <w:tcW w:w="480" w:type="dxa"/>
          </w:tcPr>
          <w:p w14:paraId="0A717907" w14:textId="77777777" w:rsidR="001C3BCC" w:rsidRPr="00D42A28" w:rsidRDefault="001C3BCC" w:rsidP="00EA11D4">
            <w:pPr>
              <w:pStyle w:val="tabletext10"/>
              <w:jc w:val="right"/>
              <w:rPr>
                <w:ins w:id="2652" w:author="Author"/>
              </w:rPr>
            </w:pPr>
            <w:ins w:id="2653" w:author="Author">
              <w:r w:rsidRPr="00D42A28">
                <w:t>9</w:t>
              </w:r>
            </w:ins>
          </w:p>
        </w:tc>
        <w:tc>
          <w:tcPr>
            <w:tcW w:w="233" w:type="dxa"/>
            <w:tcBorders>
              <w:left w:val="nil"/>
              <w:right w:val="single" w:sz="6" w:space="0" w:color="auto"/>
            </w:tcBorders>
          </w:tcPr>
          <w:p w14:paraId="3E3CAAAE" w14:textId="77777777" w:rsidR="001C3BCC" w:rsidRPr="00D42A28" w:rsidRDefault="001C3BCC" w:rsidP="00EA11D4">
            <w:pPr>
              <w:pStyle w:val="tabletext10"/>
              <w:jc w:val="right"/>
              <w:rPr>
                <w:ins w:id="2654" w:author="Author"/>
              </w:rPr>
            </w:pPr>
          </w:p>
        </w:tc>
      </w:tr>
      <w:tr w:rsidR="001C3BCC" w:rsidRPr="00D42A28" w14:paraId="3A6D690B" w14:textId="77777777" w:rsidTr="00EA11D4">
        <w:trPr>
          <w:cantSplit/>
          <w:trHeight w:val="190"/>
          <w:ins w:id="2655" w:author="Author"/>
        </w:trPr>
        <w:tc>
          <w:tcPr>
            <w:tcW w:w="198" w:type="dxa"/>
          </w:tcPr>
          <w:p w14:paraId="3AE949E4" w14:textId="77777777" w:rsidR="001C3BCC" w:rsidRPr="00D42A28" w:rsidRDefault="001C3BCC" w:rsidP="00EA11D4">
            <w:pPr>
              <w:pStyle w:val="tabletext10"/>
              <w:rPr>
                <w:ins w:id="2656" w:author="Author"/>
              </w:rPr>
            </w:pPr>
          </w:p>
        </w:tc>
        <w:tc>
          <w:tcPr>
            <w:tcW w:w="279" w:type="dxa"/>
            <w:tcBorders>
              <w:left w:val="single" w:sz="6" w:space="0" w:color="auto"/>
            </w:tcBorders>
          </w:tcPr>
          <w:p w14:paraId="22C470B8" w14:textId="77777777" w:rsidR="001C3BCC" w:rsidRPr="00D42A28" w:rsidRDefault="001C3BCC" w:rsidP="00EA11D4">
            <w:pPr>
              <w:pStyle w:val="tabletext10"/>
              <w:rPr>
                <w:ins w:id="2657" w:author="Author"/>
              </w:rPr>
            </w:pPr>
          </w:p>
        </w:tc>
        <w:tc>
          <w:tcPr>
            <w:tcW w:w="630" w:type="dxa"/>
          </w:tcPr>
          <w:p w14:paraId="652501DB" w14:textId="77777777" w:rsidR="001C3BCC" w:rsidRPr="00D42A28" w:rsidRDefault="001C3BCC" w:rsidP="00EA11D4">
            <w:pPr>
              <w:pStyle w:val="tabletext10"/>
              <w:rPr>
                <w:ins w:id="2658" w:author="Author"/>
              </w:rPr>
            </w:pPr>
            <w:ins w:id="2659" w:author="Author">
              <w:r w:rsidRPr="00D42A28">
                <w:t>4,001</w:t>
              </w:r>
            </w:ins>
          </w:p>
        </w:tc>
        <w:tc>
          <w:tcPr>
            <w:tcW w:w="180" w:type="dxa"/>
          </w:tcPr>
          <w:p w14:paraId="57C5258B" w14:textId="77777777" w:rsidR="001C3BCC" w:rsidRPr="00D42A28" w:rsidRDefault="001C3BCC" w:rsidP="00EA11D4">
            <w:pPr>
              <w:pStyle w:val="tabletext10"/>
              <w:rPr>
                <w:ins w:id="2660" w:author="Author"/>
              </w:rPr>
            </w:pPr>
            <w:ins w:id="2661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13E306B" w14:textId="77777777" w:rsidR="001C3BCC" w:rsidRPr="00D42A28" w:rsidRDefault="001C3BCC" w:rsidP="00EA11D4">
            <w:pPr>
              <w:pStyle w:val="tabletext10"/>
              <w:rPr>
                <w:ins w:id="2662" w:author="Author"/>
              </w:rPr>
            </w:pPr>
            <w:ins w:id="2663" w:author="Author">
              <w:r w:rsidRPr="00D42A28">
                <w:t>4,500</w:t>
              </w:r>
            </w:ins>
          </w:p>
        </w:tc>
        <w:tc>
          <w:tcPr>
            <w:tcW w:w="246" w:type="dxa"/>
            <w:tcBorders>
              <w:left w:val="single" w:sz="6" w:space="0" w:color="auto"/>
            </w:tcBorders>
          </w:tcPr>
          <w:p w14:paraId="09D45A6E" w14:textId="77777777" w:rsidR="001C3BCC" w:rsidRPr="00D42A28" w:rsidRDefault="001C3BCC" w:rsidP="00EA11D4">
            <w:pPr>
              <w:pStyle w:val="tabletext10"/>
              <w:rPr>
                <w:ins w:id="2664" w:author="Author"/>
              </w:rPr>
            </w:pPr>
          </w:p>
        </w:tc>
        <w:tc>
          <w:tcPr>
            <w:tcW w:w="460" w:type="dxa"/>
          </w:tcPr>
          <w:p w14:paraId="329DF478" w14:textId="77777777" w:rsidR="001C3BCC" w:rsidRPr="00D42A28" w:rsidRDefault="001C3BCC" w:rsidP="00EA11D4">
            <w:pPr>
              <w:pStyle w:val="tabletext10"/>
              <w:jc w:val="right"/>
              <w:rPr>
                <w:ins w:id="2665" w:author="Author"/>
              </w:rPr>
            </w:pPr>
            <w:ins w:id="2666" w:author="Author">
              <w:r w:rsidRPr="00D42A28">
                <w:t>17</w:t>
              </w:r>
            </w:ins>
          </w:p>
        </w:tc>
        <w:tc>
          <w:tcPr>
            <w:tcW w:w="304" w:type="dxa"/>
            <w:tcBorders>
              <w:left w:val="nil"/>
              <w:right w:val="single" w:sz="6" w:space="0" w:color="auto"/>
            </w:tcBorders>
          </w:tcPr>
          <w:p w14:paraId="70B87682" w14:textId="77777777" w:rsidR="001C3BCC" w:rsidRPr="00D42A28" w:rsidRDefault="001C3BCC" w:rsidP="00EA11D4">
            <w:pPr>
              <w:pStyle w:val="tabletext10"/>
              <w:jc w:val="right"/>
              <w:rPr>
                <w:ins w:id="2667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</w:tcBorders>
          </w:tcPr>
          <w:p w14:paraId="6FA74E0A" w14:textId="77777777" w:rsidR="001C3BCC" w:rsidRPr="00D42A28" w:rsidRDefault="001C3BCC" w:rsidP="00EA11D4">
            <w:pPr>
              <w:pStyle w:val="tabletext10"/>
              <w:jc w:val="right"/>
              <w:rPr>
                <w:ins w:id="2668" w:author="Author"/>
              </w:rPr>
            </w:pPr>
          </w:p>
        </w:tc>
        <w:tc>
          <w:tcPr>
            <w:tcW w:w="480" w:type="dxa"/>
          </w:tcPr>
          <w:p w14:paraId="0069B65F" w14:textId="77777777" w:rsidR="001C3BCC" w:rsidRPr="00D42A28" w:rsidRDefault="001C3BCC" w:rsidP="00EA11D4">
            <w:pPr>
              <w:pStyle w:val="tabletext10"/>
              <w:jc w:val="right"/>
              <w:rPr>
                <w:ins w:id="2669" w:author="Author"/>
              </w:rPr>
            </w:pPr>
            <w:ins w:id="2670" w:author="Author">
              <w:r w:rsidRPr="00D42A28">
                <w:t>18</w:t>
              </w:r>
            </w:ins>
          </w:p>
        </w:tc>
        <w:tc>
          <w:tcPr>
            <w:tcW w:w="302" w:type="dxa"/>
            <w:tcBorders>
              <w:left w:val="nil"/>
              <w:right w:val="single" w:sz="6" w:space="0" w:color="auto"/>
            </w:tcBorders>
          </w:tcPr>
          <w:p w14:paraId="7285FACE" w14:textId="77777777" w:rsidR="001C3BCC" w:rsidRPr="00D42A28" w:rsidRDefault="001C3BCC" w:rsidP="00EA11D4">
            <w:pPr>
              <w:pStyle w:val="tabletext10"/>
              <w:jc w:val="right"/>
              <w:rPr>
                <w:ins w:id="2671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18F395B2" w14:textId="77777777" w:rsidR="001C3BCC" w:rsidRPr="00D42A28" w:rsidRDefault="001C3BCC" w:rsidP="00EA11D4">
            <w:pPr>
              <w:pStyle w:val="tabletext10"/>
              <w:jc w:val="right"/>
              <w:rPr>
                <w:ins w:id="2672" w:author="Author"/>
              </w:rPr>
            </w:pPr>
          </w:p>
        </w:tc>
        <w:tc>
          <w:tcPr>
            <w:tcW w:w="480" w:type="dxa"/>
          </w:tcPr>
          <w:p w14:paraId="53C27BE5" w14:textId="77777777" w:rsidR="001C3BCC" w:rsidRPr="00D42A28" w:rsidRDefault="001C3BCC" w:rsidP="00EA11D4">
            <w:pPr>
              <w:pStyle w:val="tabletext10"/>
              <w:jc w:val="right"/>
              <w:rPr>
                <w:ins w:id="2673" w:author="Author"/>
              </w:rPr>
            </w:pPr>
            <w:ins w:id="2674" w:author="Author">
              <w:r w:rsidRPr="00D42A28">
                <w:t>59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6717DCCD" w14:textId="77777777" w:rsidR="001C3BCC" w:rsidRPr="00D42A28" w:rsidRDefault="001C3BCC" w:rsidP="00EA11D4">
            <w:pPr>
              <w:pStyle w:val="tabletext10"/>
              <w:jc w:val="right"/>
              <w:rPr>
                <w:ins w:id="267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97E91CC" w14:textId="77777777" w:rsidR="001C3BCC" w:rsidRPr="00D42A28" w:rsidRDefault="001C3BCC" w:rsidP="00EA11D4">
            <w:pPr>
              <w:pStyle w:val="tabletext10"/>
              <w:jc w:val="right"/>
              <w:rPr>
                <w:ins w:id="2676" w:author="Author"/>
              </w:rPr>
            </w:pPr>
          </w:p>
        </w:tc>
        <w:tc>
          <w:tcPr>
            <w:tcW w:w="500" w:type="dxa"/>
          </w:tcPr>
          <w:p w14:paraId="27ABF31D" w14:textId="77777777" w:rsidR="001C3BCC" w:rsidRPr="00D42A28" w:rsidRDefault="001C3BCC" w:rsidP="00EA11D4">
            <w:pPr>
              <w:pStyle w:val="tabletext10"/>
              <w:jc w:val="right"/>
              <w:rPr>
                <w:ins w:id="2677" w:author="Author"/>
              </w:rPr>
            </w:pPr>
            <w:ins w:id="2678" w:author="Author">
              <w:r w:rsidRPr="00D42A28">
                <w:t>61</w:t>
              </w:r>
            </w:ins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0A9A5543" w14:textId="77777777" w:rsidR="001C3BCC" w:rsidRPr="00D42A28" w:rsidRDefault="001C3BCC" w:rsidP="00EA11D4">
            <w:pPr>
              <w:pStyle w:val="tabletext10"/>
              <w:jc w:val="right"/>
              <w:rPr>
                <w:ins w:id="2679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</w:tcBorders>
          </w:tcPr>
          <w:p w14:paraId="5DC5A7E1" w14:textId="77777777" w:rsidR="001C3BCC" w:rsidRPr="00D42A28" w:rsidRDefault="001C3BCC" w:rsidP="00EA11D4">
            <w:pPr>
              <w:pStyle w:val="tabletext10"/>
              <w:jc w:val="right"/>
              <w:rPr>
                <w:ins w:id="2680" w:author="Author"/>
              </w:rPr>
            </w:pPr>
          </w:p>
        </w:tc>
        <w:tc>
          <w:tcPr>
            <w:tcW w:w="460" w:type="dxa"/>
          </w:tcPr>
          <w:p w14:paraId="02C659F4" w14:textId="77777777" w:rsidR="001C3BCC" w:rsidRPr="00D42A28" w:rsidRDefault="001C3BCC" w:rsidP="00EA11D4">
            <w:pPr>
              <w:pStyle w:val="tabletext10"/>
              <w:jc w:val="right"/>
              <w:rPr>
                <w:ins w:id="2681" w:author="Author"/>
              </w:rPr>
            </w:pPr>
            <w:ins w:id="2682" w:author="Author">
              <w:r w:rsidRPr="00D42A28">
                <w:t>9</w:t>
              </w:r>
            </w:ins>
          </w:p>
        </w:tc>
        <w:tc>
          <w:tcPr>
            <w:tcW w:w="286" w:type="dxa"/>
            <w:tcBorders>
              <w:left w:val="nil"/>
              <w:right w:val="single" w:sz="6" w:space="0" w:color="auto"/>
            </w:tcBorders>
          </w:tcPr>
          <w:p w14:paraId="0E7598BF" w14:textId="77777777" w:rsidR="001C3BCC" w:rsidRPr="00D42A28" w:rsidRDefault="001C3BCC" w:rsidP="00EA11D4">
            <w:pPr>
              <w:pStyle w:val="tabletext10"/>
              <w:jc w:val="right"/>
              <w:rPr>
                <w:ins w:id="2683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</w:tcBorders>
          </w:tcPr>
          <w:p w14:paraId="50718638" w14:textId="77777777" w:rsidR="001C3BCC" w:rsidRPr="00D42A28" w:rsidRDefault="001C3BCC" w:rsidP="00EA11D4">
            <w:pPr>
              <w:pStyle w:val="tabletext10"/>
              <w:jc w:val="right"/>
              <w:rPr>
                <w:ins w:id="2684" w:author="Author"/>
              </w:rPr>
            </w:pPr>
          </w:p>
        </w:tc>
        <w:tc>
          <w:tcPr>
            <w:tcW w:w="480" w:type="dxa"/>
          </w:tcPr>
          <w:p w14:paraId="2E36F0FB" w14:textId="77777777" w:rsidR="001C3BCC" w:rsidRPr="00D42A28" w:rsidRDefault="001C3BCC" w:rsidP="00EA11D4">
            <w:pPr>
              <w:pStyle w:val="tabletext10"/>
              <w:jc w:val="right"/>
              <w:rPr>
                <w:ins w:id="2685" w:author="Author"/>
              </w:rPr>
            </w:pPr>
            <w:ins w:id="2686" w:author="Author">
              <w:r w:rsidRPr="00D42A28">
                <w:t>10</w:t>
              </w:r>
            </w:ins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14:paraId="0CC79079" w14:textId="77777777" w:rsidR="001C3BCC" w:rsidRPr="00D42A28" w:rsidRDefault="001C3BCC" w:rsidP="00EA11D4">
            <w:pPr>
              <w:pStyle w:val="tabletext10"/>
              <w:jc w:val="right"/>
              <w:rPr>
                <w:ins w:id="2687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5EFE29C7" w14:textId="77777777" w:rsidR="001C3BCC" w:rsidRPr="00D42A28" w:rsidRDefault="001C3BCC" w:rsidP="00EA11D4">
            <w:pPr>
              <w:pStyle w:val="tabletext10"/>
              <w:jc w:val="right"/>
              <w:rPr>
                <w:ins w:id="2688" w:author="Author"/>
              </w:rPr>
            </w:pPr>
          </w:p>
        </w:tc>
        <w:tc>
          <w:tcPr>
            <w:tcW w:w="480" w:type="dxa"/>
          </w:tcPr>
          <w:p w14:paraId="57959D7E" w14:textId="77777777" w:rsidR="001C3BCC" w:rsidRPr="00D42A28" w:rsidRDefault="001C3BCC" w:rsidP="00EA11D4">
            <w:pPr>
              <w:pStyle w:val="tabletext10"/>
              <w:jc w:val="right"/>
              <w:rPr>
                <w:ins w:id="2689" w:author="Author"/>
              </w:rPr>
            </w:pPr>
            <w:ins w:id="2690" w:author="Author">
              <w:r w:rsidRPr="00D42A28">
                <w:t>9</w:t>
              </w:r>
            </w:ins>
          </w:p>
        </w:tc>
        <w:tc>
          <w:tcPr>
            <w:tcW w:w="305" w:type="dxa"/>
            <w:tcBorders>
              <w:left w:val="nil"/>
              <w:right w:val="single" w:sz="6" w:space="0" w:color="auto"/>
            </w:tcBorders>
          </w:tcPr>
          <w:p w14:paraId="21C7E1B0" w14:textId="77777777" w:rsidR="001C3BCC" w:rsidRPr="00D42A28" w:rsidRDefault="001C3BCC" w:rsidP="00EA11D4">
            <w:pPr>
              <w:pStyle w:val="tabletext10"/>
              <w:jc w:val="right"/>
              <w:rPr>
                <w:ins w:id="2691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</w:tcBorders>
          </w:tcPr>
          <w:p w14:paraId="0C29DA88" w14:textId="77777777" w:rsidR="001C3BCC" w:rsidRPr="00D42A28" w:rsidRDefault="001C3BCC" w:rsidP="00EA11D4">
            <w:pPr>
              <w:pStyle w:val="tabletext10"/>
              <w:jc w:val="right"/>
              <w:rPr>
                <w:ins w:id="2692" w:author="Author"/>
              </w:rPr>
            </w:pPr>
          </w:p>
        </w:tc>
        <w:tc>
          <w:tcPr>
            <w:tcW w:w="480" w:type="dxa"/>
          </w:tcPr>
          <w:p w14:paraId="3CB152B9" w14:textId="77777777" w:rsidR="001C3BCC" w:rsidRPr="00D42A28" w:rsidRDefault="001C3BCC" w:rsidP="00EA11D4">
            <w:pPr>
              <w:pStyle w:val="tabletext10"/>
              <w:jc w:val="right"/>
              <w:rPr>
                <w:ins w:id="2693" w:author="Author"/>
              </w:rPr>
            </w:pPr>
            <w:ins w:id="2694" w:author="Author">
              <w:r w:rsidRPr="00D42A28">
                <w:t>10</w:t>
              </w:r>
            </w:ins>
          </w:p>
        </w:tc>
        <w:tc>
          <w:tcPr>
            <w:tcW w:w="233" w:type="dxa"/>
            <w:tcBorders>
              <w:left w:val="nil"/>
              <w:right w:val="single" w:sz="6" w:space="0" w:color="auto"/>
            </w:tcBorders>
          </w:tcPr>
          <w:p w14:paraId="79BF4956" w14:textId="77777777" w:rsidR="001C3BCC" w:rsidRPr="00D42A28" w:rsidRDefault="001C3BCC" w:rsidP="00EA11D4">
            <w:pPr>
              <w:pStyle w:val="tabletext10"/>
              <w:jc w:val="right"/>
              <w:rPr>
                <w:ins w:id="2695" w:author="Author"/>
              </w:rPr>
            </w:pPr>
          </w:p>
        </w:tc>
      </w:tr>
      <w:tr w:rsidR="001C3BCC" w:rsidRPr="00D42A28" w14:paraId="20B30301" w14:textId="77777777" w:rsidTr="00EA11D4">
        <w:trPr>
          <w:cantSplit/>
          <w:trHeight w:val="190"/>
          <w:ins w:id="2696" w:author="Author"/>
        </w:trPr>
        <w:tc>
          <w:tcPr>
            <w:tcW w:w="198" w:type="dxa"/>
          </w:tcPr>
          <w:p w14:paraId="1263AE21" w14:textId="77777777" w:rsidR="001C3BCC" w:rsidRPr="00D42A28" w:rsidRDefault="001C3BCC" w:rsidP="00EA11D4">
            <w:pPr>
              <w:pStyle w:val="tabletext10"/>
              <w:rPr>
                <w:ins w:id="2697" w:author="Author"/>
              </w:rPr>
            </w:pPr>
          </w:p>
        </w:tc>
        <w:tc>
          <w:tcPr>
            <w:tcW w:w="279" w:type="dxa"/>
            <w:tcBorders>
              <w:left w:val="single" w:sz="6" w:space="0" w:color="auto"/>
            </w:tcBorders>
          </w:tcPr>
          <w:p w14:paraId="151BE761" w14:textId="77777777" w:rsidR="001C3BCC" w:rsidRPr="00D42A28" w:rsidRDefault="001C3BCC" w:rsidP="00EA11D4">
            <w:pPr>
              <w:pStyle w:val="tabletext10"/>
              <w:rPr>
                <w:ins w:id="2698" w:author="Author"/>
              </w:rPr>
            </w:pPr>
          </w:p>
        </w:tc>
        <w:tc>
          <w:tcPr>
            <w:tcW w:w="630" w:type="dxa"/>
          </w:tcPr>
          <w:p w14:paraId="6A884156" w14:textId="77777777" w:rsidR="001C3BCC" w:rsidRPr="00D42A28" w:rsidRDefault="001C3BCC" w:rsidP="00EA11D4">
            <w:pPr>
              <w:pStyle w:val="tabletext10"/>
              <w:rPr>
                <w:ins w:id="2699" w:author="Author"/>
              </w:rPr>
            </w:pPr>
            <w:ins w:id="2700" w:author="Author">
              <w:r w:rsidRPr="00D42A28">
                <w:t>4,501</w:t>
              </w:r>
            </w:ins>
          </w:p>
        </w:tc>
        <w:tc>
          <w:tcPr>
            <w:tcW w:w="180" w:type="dxa"/>
          </w:tcPr>
          <w:p w14:paraId="083F7CED" w14:textId="77777777" w:rsidR="001C3BCC" w:rsidRPr="00D42A28" w:rsidRDefault="001C3BCC" w:rsidP="00EA11D4">
            <w:pPr>
              <w:pStyle w:val="tabletext10"/>
              <w:rPr>
                <w:ins w:id="2701" w:author="Author"/>
              </w:rPr>
            </w:pPr>
            <w:ins w:id="2702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6A84D2B" w14:textId="77777777" w:rsidR="001C3BCC" w:rsidRPr="00D42A28" w:rsidRDefault="001C3BCC" w:rsidP="00EA11D4">
            <w:pPr>
              <w:pStyle w:val="tabletext10"/>
              <w:rPr>
                <w:ins w:id="2703" w:author="Author"/>
              </w:rPr>
            </w:pPr>
            <w:ins w:id="2704" w:author="Author">
              <w:r w:rsidRPr="00D42A28">
                <w:t>5,000</w:t>
              </w:r>
            </w:ins>
          </w:p>
        </w:tc>
        <w:tc>
          <w:tcPr>
            <w:tcW w:w="246" w:type="dxa"/>
            <w:tcBorders>
              <w:left w:val="single" w:sz="6" w:space="0" w:color="auto"/>
            </w:tcBorders>
          </w:tcPr>
          <w:p w14:paraId="01A51F86" w14:textId="77777777" w:rsidR="001C3BCC" w:rsidRPr="00D42A28" w:rsidRDefault="001C3BCC" w:rsidP="00EA11D4">
            <w:pPr>
              <w:pStyle w:val="tabletext10"/>
              <w:rPr>
                <w:ins w:id="2705" w:author="Author"/>
              </w:rPr>
            </w:pPr>
          </w:p>
        </w:tc>
        <w:tc>
          <w:tcPr>
            <w:tcW w:w="460" w:type="dxa"/>
          </w:tcPr>
          <w:p w14:paraId="36B7144C" w14:textId="77777777" w:rsidR="001C3BCC" w:rsidRPr="00D42A28" w:rsidRDefault="001C3BCC" w:rsidP="00EA11D4">
            <w:pPr>
              <w:pStyle w:val="tabletext10"/>
              <w:jc w:val="right"/>
              <w:rPr>
                <w:ins w:id="2706" w:author="Author"/>
              </w:rPr>
            </w:pPr>
            <w:ins w:id="2707" w:author="Author">
              <w:r w:rsidRPr="00D42A28">
                <w:t>20</w:t>
              </w:r>
            </w:ins>
          </w:p>
        </w:tc>
        <w:tc>
          <w:tcPr>
            <w:tcW w:w="304" w:type="dxa"/>
            <w:tcBorders>
              <w:left w:val="nil"/>
              <w:right w:val="single" w:sz="6" w:space="0" w:color="auto"/>
            </w:tcBorders>
          </w:tcPr>
          <w:p w14:paraId="28927F6E" w14:textId="77777777" w:rsidR="001C3BCC" w:rsidRPr="00D42A28" w:rsidRDefault="001C3BCC" w:rsidP="00EA11D4">
            <w:pPr>
              <w:pStyle w:val="tabletext10"/>
              <w:jc w:val="right"/>
              <w:rPr>
                <w:ins w:id="2708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</w:tcBorders>
          </w:tcPr>
          <w:p w14:paraId="172F5968" w14:textId="77777777" w:rsidR="001C3BCC" w:rsidRPr="00D42A28" w:rsidRDefault="001C3BCC" w:rsidP="00EA11D4">
            <w:pPr>
              <w:pStyle w:val="tabletext10"/>
              <w:jc w:val="right"/>
              <w:rPr>
                <w:ins w:id="2709" w:author="Author"/>
              </w:rPr>
            </w:pPr>
          </w:p>
        </w:tc>
        <w:tc>
          <w:tcPr>
            <w:tcW w:w="480" w:type="dxa"/>
          </w:tcPr>
          <w:p w14:paraId="0E85B856" w14:textId="77777777" w:rsidR="001C3BCC" w:rsidRPr="00D42A28" w:rsidRDefault="001C3BCC" w:rsidP="00EA11D4">
            <w:pPr>
              <w:pStyle w:val="tabletext10"/>
              <w:jc w:val="right"/>
              <w:rPr>
                <w:ins w:id="2710" w:author="Author"/>
              </w:rPr>
            </w:pPr>
            <w:ins w:id="2711" w:author="Author">
              <w:r w:rsidRPr="00D42A28">
                <w:t>21</w:t>
              </w:r>
            </w:ins>
          </w:p>
        </w:tc>
        <w:tc>
          <w:tcPr>
            <w:tcW w:w="302" w:type="dxa"/>
            <w:tcBorders>
              <w:left w:val="nil"/>
              <w:right w:val="single" w:sz="6" w:space="0" w:color="auto"/>
            </w:tcBorders>
          </w:tcPr>
          <w:p w14:paraId="3AFD6EA5" w14:textId="77777777" w:rsidR="001C3BCC" w:rsidRPr="00D42A28" w:rsidRDefault="001C3BCC" w:rsidP="00EA11D4">
            <w:pPr>
              <w:pStyle w:val="tabletext10"/>
              <w:jc w:val="right"/>
              <w:rPr>
                <w:ins w:id="2712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278A7AA6" w14:textId="77777777" w:rsidR="001C3BCC" w:rsidRPr="00D42A28" w:rsidRDefault="001C3BCC" w:rsidP="00EA11D4">
            <w:pPr>
              <w:pStyle w:val="tabletext10"/>
              <w:jc w:val="right"/>
              <w:rPr>
                <w:ins w:id="2713" w:author="Author"/>
              </w:rPr>
            </w:pPr>
          </w:p>
        </w:tc>
        <w:tc>
          <w:tcPr>
            <w:tcW w:w="480" w:type="dxa"/>
          </w:tcPr>
          <w:p w14:paraId="068FE975" w14:textId="77777777" w:rsidR="001C3BCC" w:rsidRPr="00D42A28" w:rsidRDefault="001C3BCC" w:rsidP="00EA11D4">
            <w:pPr>
              <w:pStyle w:val="tabletext10"/>
              <w:jc w:val="right"/>
              <w:rPr>
                <w:ins w:id="2714" w:author="Author"/>
              </w:rPr>
            </w:pPr>
            <w:ins w:id="2715" w:author="Author">
              <w:r w:rsidRPr="00D42A28">
                <w:t>67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59FBD4FD" w14:textId="77777777" w:rsidR="001C3BCC" w:rsidRPr="00D42A28" w:rsidRDefault="001C3BCC" w:rsidP="00EA11D4">
            <w:pPr>
              <w:pStyle w:val="tabletext10"/>
              <w:jc w:val="right"/>
              <w:rPr>
                <w:ins w:id="271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D26E38D" w14:textId="77777777" w:rsidR="001C3BCC" w:rsidRPr="00D42A28" w:rsidRDefault="001C3BCC" w:rsidP="00EA11D4">
            <w:pPr>
              <w:pStyle w:val="tabletext10"/>
              <w:jc w:val="right"/>
              <w:rPr>
                <w:ins w:id="2717" w:author="Author"/>
              </w:rPr>
            </w:pPr>
          </w:p>
        </w:tc>
        <w:tc>
          <w:tcPr>
            <w:tcW w:w="500" w:type="dxa"/>
          </w:tcPr>
          <w:p w14:paraId="47F45271" w14:textId="77777777" w:rsidR="001C3BCC" w:rsidRPr="00D42A28" w:rsidRDefault="001C3BCC" w:rsidP="00EA11D4">
            <w:pPr>
              <w:pStyle w:val="tabletext10"/>
              <w:jc w:val="right"/>
              <w:rPr>
                <w:ins w:id="2718" w:author="Author"/>
              </w:rPr>
            </w:pPr>
            <w:ins w:id="2719" w:author="Author">
              <w:r w:rsidRPr="00D42A28">
                <w:t>70</w:t>
              </w:r>
            </w:ins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030B9810" w14:textId="77777777" w:rsidR="001C3BCC" w:rsidRPr="00D42A28" w:rsidRDefault="001C3BCC" w:rsidP="00EA11D4">
            <w:pPr>
              <w:pStyle w:val="tabletext10"/>
              <w:jc w:val="right"/>
              <w:rPr>
                <w:ins w:id="2720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</w:tcBorders>
          </w:tcPr>
          <w:p w14:paraId="6ED55D93" w14:textId="77777777" w:rsidR="001C3BCC" w:rsidRPr="00D42A28" w:rsidRDefault="001C3BCC" w:rsidP="00EA11D4">
            <w:pPr>
              <w:pStyle w:val="tabletext10"/>
              <w:jc w:val="right"/>
              <w:rPr>
                <w:ins w:id="2721" w:author="Author"/>
              </w:rPr>
            </w:pPr>
          </w:p>
        </w:tc>
        <w:tc>
          <w:tcPr>
            <w:tcW w:w="460" w:type="dxa"/>
          </w:tcPr>
          <w:p w14:paraId="0A73C05A" w14:textId="77777777" w:rsidR="001C3BCC" w:rsidRPr="00D42A28" w:rsidRDefault="001C3BCC" w:rsidP="00EA11D4">
            <w:pPr>
              <w:pStyle w:val="tabletext10"/>
              <w:jc w:val="right"/>
              <w:rPr>
                <w:ins w:id="2722" w:author="Author"/>
              </w:rPr>
            </w:pPr>
            <w:ins w:id="2723" w:author="Author">
              <w:r w:rsidRPr="00D42A28">
                <w:t>11</w:t>
              </w:r>
            </w:ins>
          </w:p>
        </w:tc>
        <w:tc>
          <w:tcPr>
            <w:tcW w:w="286" w:type="dxa"/>
            <w:tcBorders>
              <w:left w:val="nil"/>
              <w:right w:val="single" w:sz="6" w:space="0" w:color="auto"/>
            </w:tcBorders>
          </w:tcPr>
          <w:p w14:paraId="15A6EF20" w14:textId="77777777" w:rsidR="001C3BCC" w:rsidRPr="00D42A28" w:rsidRDefault="001C3BCC" w:rsidP="00EA11D4">
            <w:pPr>
              <w:pStyle w:val="tabletext10"/>
              <w:jc w:val="right"/>
              <w:rPr>
                <w:ins w:id="2724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</w:tcBorders>
          </w:tcPr>
          <w:p w14:paraId="40305B78" w14:textId="77777777" w:rsidR="001C3BCC" w:rsidRPr="00D42A28" w:rsidRDefault="001C3BCC" w:rsidP="00EA11D4">
            <w:pPr>
              <w:pStyle w:val="tabletext10"/>
              <w:jc w:val="right"/>
              <w:rPr>
                <w:ins w:id="2725" w:author="Author"/>
              </w:rPr>
            </w:pPr>
          </w:p>
        </w:tc>
        <w:tc>
          <w:tcPr>
            <w:tcW w:w="480" w:type="dxa"/>
          </w:tcPr>
          <w:p w14:paraId="1A31D0F4" w14:textId="77777777" w:rsidR="001C3BCC" w:rsidRPr="00D42A28" w:rsidRDefault="001C3BCC" w:rsidP="00EA11D4">
            <w:pPr>
              <w:pStyle w:val="tabletext10"/>
              <w:jc w:val="right"/>
              <w:rPr>
                <w:ins w:id="2726" w:author="Author"/>
              </w:rPr>
            </w:pPr>
            <w:ins w:id="2727" w:author="Author">
              <w:r w:rsidRPr="00D42A28">
                <w:t>12</w:t>
              </w:r>
            </w:ins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14:paraId="0429E9A0" w14:textId="77777777" w:rsidR="001C3BCC" w:rsidRPr="00D42A28" w:rsidRDefault="001C3BCC" w:rsidP="00EA11D4">
            <w:pPr>
              <w:pStyle w:val="tabletext10"/>
              <w:jc w:val="right"/>
              <w:rPr>
                <w:ins w:id="2728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56F44F74" w14:textId="77777777" w:rsidR="001C3BCC" w:rsidRPr="00D42A28" w:rsidRDefault="001C3BCC" w:rsidP="00EA11D4">
            <w:pPr>
              <w:pStyle w:val="tabletext10"/>
              <w:jc w:val="right"/>
              <w:rPr>
                <w:ins w:id="2729" w:author="Author"/>
              </w:rPr>
            </w:pPr>
          </w:p>
        </w:tc>
        <w:tc>
          <w:tcPr>
            <w:tcW w:w="480" w:type="dxa"/>
          </w:tcPr>
          <w:p w14:paraId="7598F50C" w14:textId="77777777" w:rsidR="001C3BCC" w:rsidRPr="00D42A28" w:rsidRDefault="001C3BCC" w:rsidP="00EA11D4">
            <w:pPr>
              <w:pStyle w:val="tabletext10"/>
              <w:jc w:val="right"/>
              <w:rPr>
                <w:ins w:id="2730" w:author="Author"/>
              </w:rPr>
            </w:pPr>
            <w:ins w:id="2731" w:author="Author">
              <w:r w:rsidRPr="00D42A28">
                <w:t>11</w:t>
              </w:r>
            </w:ins>
          </w:p>
        </w:tc>
        <w:tc>
          <w:tcPr>
            <w:tcW w:w="305" w:type="dxa"/>
            <w:tcBorders>
              <w:left w:val="nil"/>
              <w:right w:val="single" w:sz="6" w:space="0" w:color="auto"/>
            </w:tcBorders>
          </w:tcPr>
          <w:p w14:paraId="07FDBA62" w14:textId="77777777" w:rsidR="001C3BCC" w:rsidRPr="00D42A28" w:rsidRDefault="001C3BCC" w:rsidP="00EA11D4">
            <w:pPr>
              <w:pStyle w:val="tabletext10"/>
              <w:jc w:val="right"/>
              <w:rPr>
                <w:ins w:id="2732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</w:tcBorders>
          </w:tcPr>
          <w:p w14:paraId="2BE4002B" w14:textId="77777777" w:rsidR="001C3BCC" w:rsidRPr="00D42A28" w:rsidRDefault="001C3BCC" w:rsidP="00EA11D4">
            <w:pPr>
              <w:pStyle w:val="tabletext10"/>
              <w:jc w:val="right"/>
              <w:rPr>
                <w:ins w:id="2733" w:author="Author"/>
              </w:rPr>
            </w:pPr>
          </w:p>
        </w:tc>
        <w:tc>
          <w:tcPr>
            <w:tcW w:w="480" w:type="dxa"/>
          </w:tcPr>
          <w:p w14:paraId="64E73ECC" w14:textId="77777777" w:rsidR="001C3BCC" w:rsidRPr="00D42A28" w:rsidRDefault="001C3BCC" w:rsidP="00EA11D4">
            <w:pPr>
              <w:pStyle w:val="tabletext10"/>
              <w:jc w:val="right"/>
              <w:rPr>
                <w:ins w:id="2734" w:author="Author"/>
              </w:rPr>
            </w:pPr>
            <w:ins w:id="2735" w:author="Author">
              <w:r w:rsidRPr="00D42A28">
                <w:t>12</w:t>
              </w:r>
            </w:ins>
          </w:p>
        </w:tc>
        <w:tc>
          <w:tcPr>
            <w:tcW w:w="233" w:type="dxa"/>
            <w:tcBorders>
              <w:left w:val="nil"/>
              <w:right w:val="single" w:sz="6" w:space="0" w:color="auto"/>
            </w:tcBorders>
          </w:tcPr>
          <w:p w14:paraId="1660F566" w14:textId="77777777" w:rsidR="001C3BCC" w:rsidRPr="00D42A28" w:rsidRDefault="001C3BCC" w:rsidP="00EA11D4">
            <w:pPr>
              <w:pStyle w:val="tabletext10"/>
              <w:jc w:val="right"/>
              <w:rPr>
                <w:ins w:id="2736" w:author="Author"/>
              </w:rPr>
            </w:pPr>
          </w:p>
        </w:tc>
      </w:tr>
      <w:tr w:rsidR="001C3BCC" w:rsidRPr="00D42A28" w14:paraId="6BEF1001" w14:textId="77777777" w:rsidTr="00EA11D4">
        <w:trPr>
          <w:cantSplit/>
          <w:trHeight w:val="190"/>
          <w:ins w:id="2737" w:author="Author"/>
        </w:trPr>
        <w:tc>
          <w:tcPr>
            <w:tcW w:w="198" w:type="dxa"/>
          </w:tcPr>
          <w:p w14:paraId="0E86F2A4" w14:textId="77777777" w:rsidR="001C3BCC" w:rsidRPr="00D42A28" w:rsidRDefault="001C3BCC" w:rsidP="00EA11D4">
            <w:pPr>
              <w:pStyle w:val="tabletext10"/>
              <w:rPr>
                <w:ins w:id="2738" w:author="Author"/>
              </w:rPr>
            </w:pPr>
          </w:p>
        </w:tc>
        <w:tc>
          <w:tcPr>
            <w:tcW w:w="279" w:type="dxa"/>
            <w:tcBorders>
              <w:left w:val="single" w:sz="6" w:space="0" w:color="auto"/>
            </w:tcBorders>
          </w:tcPr>
          <w:p w14:paraId="6A1736AC" w14:textId="77777777" w:rsidR="001C3BCC" w:rsidRPr="00D42A28" w:rsidRDefault="001C3BCC" w:rsidP="00EA11D4">
            <w:pPr>
              <w:pStyle w:val="tabletext10"/>
              <w:rPr>
                <w:ins w:id="2739" w:author="Author"/>
              </w:rPr>
            </w:pPr>
          </w:p>
        </w:tc>
        <w:tc>
          <w:tcPr>
            <w:tcW w:w="630" w:type="dxa"/>
          </w:tcPr>
          <w:p w14:paraId="17994E10" w14:textId="77777777" w:rsidR="001C3BCC" w:rsidRPr="00D42A28" w:rsidRDefault="001C3BCC" w:rsidP="00EA11D4">
            <w:pPr>
              <w:pStyle w:val="tabletext10"/>
              <w:rPr>
                <w:ins w:id="2740" w:author="Author"/>
              </w:rPr>
            </w:pPr>
            <w:ins w:id="2741" w:author="Author">
              <w:r w:rsidRPr="00D42A28">
                <w:t>5,001</w:t>
              </w:r>
            </w:ins>
          </w:p>
        </w:tc>
        <w:tc>
          <w:tcPr>
            <w:tcW w:w="180" w:type="dxa"/>
          </w:tcPr>
          <w:p w14:paraId="6F546CAA" w14:textId="77777777" w:rsidR="001C3BCC" w:rsidRPr="00D42A28" w:rsidRDefault="001C3BCC" w:rsidP="00EA11D4">
            <w:pPr>
              <w:pStyle w:val="tabletext10"/>
              <w:rPr>
                <w:ins w:id="2742" w:author="Author"/>
              </w:rPr>
            </w:pPr>
            <w:ins w:id="2743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4D9A016" w14:textId="77777777" w:rsidR="001C3BCC" w:rsidRPr="00D42A28" w:rsidRDefault="001C3BCC" w:rsidP="00EA11D4">
            <w:pPr>
              <w:pStyle w:val="tabletext10"/>
              <w:rPr>
                <w:ins w:id="2744" w:author="Author"/>
              </w:rPr>
            </w:pPr>
            <w:ins w:id="2745" w:author="Author">
              <w:r w:rsidRPr="00D42A28">
                <w:t>6,000</w:t>
              </w:r>
            </w:ins>
          </w:p>
        </w:tc>
        <w:tc>
          <w:tcPr>
            <w:tcW w:w="246" w:type="dxa"/>
            <w:tcBorders>
              <w:left w:val="single" w:sz="6" w:space="0" w:color="auto"/>
            </w:tcBorders>
          </w:tcPr>
          <w:p w14:paraId="7BDF15E0" w14:textId="77777777" w:rsidR="001C3BCC" w:rsidRPr="00D42A28" w:rsidRDefault="001C3BCC" w:rsidP="00EA11D4">
            <w:pPr>
              <w:pStyle w:val="tabletext10"/>
              <w:rPr>
                <w:ins w:id="2746" w:author="Author"/>
              </w:rPr>
            </w:pPr>
          </w:p>
        </w:tc>
        <w:tc>
          <w:tcPr>
            <w:tcW w:w="460" w:type="dxa"/>
          </w:tcPr>
          <w:p w14:paraId="385720D2" w14:textId="77777777" w:rsidR="001C3BCC" w:rsidRPr="00D42A28" w:rsidRDefault="001C3BCC" w:rsidP="00EA11D4">
            <w:pPr>
              <w:pStyle w:val="tabletext10"/>
              <w:jc w:val="right"/>
              <w:rPr>
                <w:ins w:id="2747" w:author="Author"/>
              </w:rPr>
            </w:pPr>
            <w:ins w:id="2748" w:author="Author">
              <w:r w:rsidRPr="00D42A28">
                <w:t>23</w:t>
              </w:r>
            </w:ins>
          </w:p>
        </w:tc>
        <w:tc>
          <w:tcPr>
            <w:tcW w:w="304" w:type="dxa"/>
            <w:tcBorders>
              <w:left w:val="nil"/>
              <w:right w:val="single" w:sz="6" w:space="0" w:color="auto"/>
            </w:tcBorders>
          </w:tcPr>
          <w:p w14:paraId="0192E83E" w14:textId="77777777" w:rsidR="001C3BCC" w:rsidRPr="00D42A28" w:rsidRDefault="001C3BCC" w:rsidP="00EA11D4">
            <w:pPr>
              <w:pStyle w:val="tabletext10"/>
              <w:jc w:val="right"/>
              <w:rPr>
                <w:ins w:id="2749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</w:tcBorders>
          </w:tcPr>
          <w:p w14:paraId="7BE43EBA" w14:textId="77777777" w:rsidR="001C3BCC" w:rsidRPr="00D42A28" w:rsidRDefault="001C3BCC" w:rsidP="00EA11D4">
            <w:pPr>
              <w:pStyle w:val="tabletext10"/>
              <w:jc w:val="right"/>
              <w:rPr>
                <w:ins w:id="2750" w:author="Author"/>
              </w:rPr>
            </w:pPr>
          </w:p>
        </w:tc>
        <w:tc>
          <w:tcPr>
            <w:tcW w:w="480" w:type="dxa"/>
          </w:tcPr>
          <w:p w14:paraId="7E476C37" w14:textId="77777777" w:rsidR="001C3BCC" w:rsidRPr="00D42A28" w:rsidRDefault="001C3BCC" w:rsidP="00EA11D4">
            <w:pPr>
              <w:pStyle w:val="tabletext10"/>
              <w:jc w:val="right"/>
              <w:rPr>
                <w:ins w:id="2751" w:author="Author"/>
              </w:rPr>
            </w:pPr>
            <w:ins w:id="2752" w:author="Author">
              <w:r w:rsidRPr="00D42A28">
                <w:t>25</w:t>
              </w:r>
            </w:ins>
          </w:p>
        </w:tc>
        <w:tc>
          <w:tcPr>
            <w:tcW w:w="302" w:type="dxa"/>
            <w:tcBorders>
              <w:left w:val="nil"/>
              <w:right w:val="single" w:sz="6" w:space="0" w:color="auto"/>
            </w:tcBorders>
          </w:tcPr>
          <w:p w14:paraId="150F6F19" w14:textId="77777777" w:rsidR="001C3BCC" w:rsidRPr="00D42A28" w:rsidRDefault="001C3BCC" w:rsidP="00EA11D4">
            <w:pPr>
              <w:pStyle w:val="tabletext10"/>
              <w:jc w:val="right"/>
              <w:rPr>
                <w:ins w:id="2753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0C25C1F7" w14:textId="77777777" w:rsidR="001C3BCC" w:rsidRPr="00D42A28" w:rsidRDefault="001C3BCC" w:rsidP="00EA11D4">
            <w:pPr>
              <w:pStyle w:val="tabletext10"/>
              <w:jc w:val="right"/>
              <w:rPr>
                <w:ins w:id="2754" w:author="Author"/>
              </w:rPr>
            </w:pPr>
          </w:p>
        </w:tc>
        <w:tc>
          <w:tcPr>
            <w:tcW w:w="480" w:type="dxa"/>
          </w:tcPr>
          <w:p w14:paraId="1F8ED6D5" w14:textId="77777777" w:rsidR="001C3BCC" w:rsidRPr="00D42A28" w:rsidRDefault="001C3BCC" w:rsidP="00EA11D4">
            <w:pPr>
              <w:pStyle w:val="tabletext10"/>
              <w:jc w:val="right"/>
              <w:rPr>
                <w:ins w:id="2755" w:author="Author"/>
              </w:rPr>
            </w:pPr>
            <w:ins w:id="2756" w:author="Author">
              <w:r w:rsidRPr="00D42A28">
                <w:t>80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5D46266" w14:textId="77777777" w:rsidR="001C3BCC" w:rsidRPr="00D42A28" w:rsidRDefault="001C3BCC" w:rsidP="00EA11D4">
            <w:pPr>
              <w:pStyle w:val="tabletext10"/>
              <w:jc w:val="right"/>
              <w:rPr>
                <w:ins w:id="275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FCFC5A8" w14:textId="77777777" w:rsidR="001C3BCC" w:rsidRPr="00D42A28" w:rsidRDefault="001C3BCC" w:rsidP="00EA11D4">
            <w:pPr>
              <w:pStyle w:val="tabletext10"/>
              <w:jc w:val="right"/>
              <w:rPr>
                <w:ins w:id="2758" w:author="Author"/>
              </w:rPr>
            </w:pPr>
          </w:p>
        </w:tc>
        <w:tc>
          <w:tcPr>
            <w:tcW w:w="500" w:type="dxa"/>
          </w:tcPr>
          <w:p w14:paraId="60DEBFBB" w14:textId="77777777" w:rsidR="001C3BCC" w:rsidRPr="00D42A28" w:rsidRDefault="001C3BCC" w:rsidP="00EA11D4">
            <w:pPr>
              <w:pStyle w:val="tabletext10"/>
              <w:jc w:val="right"/>
              <w:rPr>
                <w:ins w:id="2759" w:author="Author"/>
              </w:rPr>
            </w:pPr>
            <w:ins w:id="2760" w:author="Author">
              <w:r w:rsidRPr="00D42A28">
                <w:t>83</w:t>
              </w:r>
            </w:ins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5C6E52F5" w14:textId="77777777" w:rsidR="001C3BCC" w:rsidRPr="00D42A28" w:rsidRDefault="001C3BCC" w:rsidP="00EA11D4">
            <w:pPr>
              <w:pStyle w:val="tabletext10"/>
              <w:jc w:val="right"/>
              <w:rPr>
                <w:ins w:id="2761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</w:tcBorders>
          </w:tcPr>
          <w:p w14:paraId="0F715BAC" w14:textId="77777777" w:rsidR="001C3BCC" w:rsidRPr="00D42A28" w:rsidRDefault="001C3BCC" w:rsidP="00EA11D4">
            <w:pPr>
              <w:pStyle w:val="tabletext10"/>
              <w:jc w:val="right"/>
              <w:rPr>
                <w:ins w:id="2762" w:author="Author"/>
              </w:rPr>
            </w:pPr>
          </w:p>
        </w:tc>
        <w:tc>
          <w:tcPr>
            <w:tcW w:w="460" w:type="dxa"/>
          </w:tcPr>
          <w:p w14:paraId="0AD680B9" w14:textId="77777777" w:rsidR="001C3BCC" w:rsidRPr="00D42A28" w:rsidRDefault="001C3BCC" w:rsidP="00EA11D4">
            <w:pPr>
              <w:pStyle w:val="tabletext10"/>
              <w:jc w:val="right"/>
              <w:rPr>
                <w:ins w:id="2763" w:author="Author"/>
              </w:rPr>
            </w:pPr>
            <w:ins w:id="2764" w:author="Author">
              <w:r w:rsidRPr="00D42A28">
                <w:t>13</w:t>
              </w:r>
            </w:ins>
          </w:p>
        </w:tc>
        <w:tc>
          <w:tcPr>
            <w:tcW w:w="286" w:type="dxa"/>
            <w:tcBorders>
              <w:left w:val="nil"/>
              <w:right w:val="single" w:sz="6" w:space="0" w:color="auto"/>
            </w:tcBorders>
          </w:tcPr>
          <w:p w14:paraId="6214E543" w14:textId="77777777" w:rsidR="001C3BCC" w:rsidRPr="00D42A28" w:rsidRDefault="001C3BCC" w:rsidP="00EA11D4">
            <w:pPr>
              <w:pStyle w:val="tabletext10"/>
              <w:jc w:val="right"/>
              <w:rPr>
                <w:ins w:id="2765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</w:tcBorders>
          </w:tcPr>
          <w:p w14:paraId="56AC340C" w14:textId="77777777" w:rsidR="001C3BCC" w:rsidRPr="00D42A28" w:rsidRDefault="001C3BCC" w:rsidP="00EA11D4">
            <w:pPr>
              <w:pStyle w:val="tabletext10"/>
              <w:jc w:val="right"/>
              <w:rPr>
                <w:ins w:id="2766" w:author="Author"/>
              </w:rPr>
            </w:pPr>
          </w:p>
        </w:tc>
        <w:tc>
          <w:tcPr>
            <w:tcW w:w="480" w:type="dxa"/>
          </w:tcPr>
          <w:p w14:paraId="2755A21A" w14:textId="77777777" w:rsidR="001C3BCC" w:rsidRPr="00D42A28" w:rsidRDefault="001C3BCC" w:rsidP="00EA11D4">
            <w:pPr>
              <w:pStyle w:val="tabletext10"/>
              <w:jc w:val="right"/>
              <w:rPr>
                <w:ins w:id="2767" w:author="Author"/>
              </w:rPr>
            </w:pPr>
            <w:ins w:id="2768" w:author="Author">
              <w:r w:rsidRPr="00D42A28">
                <w:t>14</w:t>
              </w:r>
            </w:ins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14:paraId="1B388EF2" w14:textId="77777777" w:rsidR="001C3BCC" w:rsidRPr="00D42A28" w:rsidRDefault="001C3BCC" w:rsidP="00EA11D4">
            <w:pPr>
              <w:pStyle w:val="tabletext10"/>
              <w:jc w:val="right"/>
              <w:rPr>
                <w:ins w:id="2769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63D0A909" w14:textId="77777777" w:rsidR="001C3BCC" w:rsidRPr="00D42A28" w:rsidRDefault="001C3BCC" w:rsidP="00EA11D4">
            <w:pPr>
              <w:pStyle w:val="tabletext10"/>
              <w:jc w:val="right"/>
              <w:rPr>
                <w:ins w:id="2770" w:author="Author"/>
              </w:rPr>
            </w:pPr>
          </w:p>
        </w:tc>
        <w:tc>
          <w:tcPr>
            <w:tcW w:w="480" w:type="dxa"/>
          </w:tcPr>
          <w:p w14:paraId="56F1B747" w14:textId="77777777" w:rsidR="001C3BCC" w:rsidRPr="00D42A28" w:rsidRDefault="001C3BCC" w:rsidP="00EA11D4">
            <w:pPr>
              <w:pStyle w:val="tabletext10"/>
              <w:jc w:val="right"/>
              <w:rPr>
                <w:ins w:id="2771" w:author="Author"/>
              </w:rPr>
            </w:pPr>
            <w:ins w:id="2772" w:author="Author">
              <w:r w:rsidRPr="00D42A28">
                <w:t>13</w:t>
              </w:r>
            </w:ins>
          </w:p>
        </w:tc>
        <w:tc>
          <w:tcPr>
            <w:tcW w:w="305" w:type="dxa"/>
            <w:tcBorders>
              <w:left w:val="nil"/>
              <w:right w:val="single" w:sz="6" w:space="0" w:color="auto"/>
            </w:tcBorders>
          </w:tcPr>
          <w:p w14:paraId="1211060C" w14:textId="77777777" w:rsidR="001C3BCC" w:rsidRPr="00D42A28" w:rsidRDefault="001C3BCC" w:rsidP="00EA11D4">
            <w:pPr>
              <w:pStyle w:val="tabletext10"/>
              <w:jc w:val="right"/>
              <w:rPr>
                <w:ins w:id="2773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</w:tcBorders>
          </w:tcPr>
          <w:p w14:paraId="3221B960" w14:textId="77777777" w:rsidR="001C3BCC" w:rsidRPr="00D42A28" w:rsidRDefault="001C3BCC" w:rsidP="00EA11D4">
            <w:pPr>
              <w:pStyle w:val="tabletext10"/>
              <w:jc w:val="right"/>
              <w:rPr>
                <w:ins w:id="2774" w:author="Author"/>
              </w:rPr>
            </w:pPr>
          </w:p>
        </w:tc>
        <w:tc>
          <w:tcPr>
            <w:tcW w:w="480" w:type="dxa"/>
          </w:tcPr>
          <w:p w14:paraId="52D1687F" w14:textId="77777777" w:rsidR="001C3BCC" w:rsidRPr="00D42A28" w:rsidRDefault="001C3BCC" w:rsidP="00EA11D4">
            <w:pPr>
              <w:pStyle w:val="tabletext10"/>
              <w:jc w:val="right"/>
              <w:rPr>
                <w:ins w:id="2775" w:author="Author"/>
              </w:rPr>
            </w:pPr>
            <w:ins w:id="2776" w:author="Author">
              <w:r w:rsidRPr="00D42A28">
                <w:t>14</w:t>
              </w:r>
            </w:ins>
          </w:p>
        </w:tc>
        <w:tc>
          <w:tcPr>
            <w:tcW w:w="233" w:type="dxa"/>
            <w:tcBorders>
              <w:left w:val="nil"/>
              <w:right w:val="single" w:sz="6" w:space="0" w:color="auto"/>
            </w:tcBorders>
          </w:tcPr>
          <w:p w14:paraId="46A2BB0F" w14:textId="77777777" w:rsidR="001C3BCC" w:rsidRPr="00D42A28" w:rsidRDefault="001C3BCC" w:rsidP="00EA11D4">
            <w:pPr>
              <w:pStyle w:val="tabletext10"/>
              <w:jc w:val="right"/>
              <w:rPr>
                <w:ins w:id="2777" w:author="Author"/>
              </w:rPr>
            </w:pPr>
          </w:p>
        </w:tc>
      </w:tr>
      <w:tr w:rsidR="001C3BCC" w:rsidRPr="00D42A28" w14:paraId="09A1E190" w14:textId="77777777" w:rsidTr="00EA11D4">
        <w:trPr>
          <w:cantSplit/>
          <w:trHeight w:val="190"/>
          <w:ins w:id="2778" w:author="Author"/>
        </w:trPr>
        <w:tc>
          <w:tcPr>
            <w:tcW w:w="198" w:type="dxa"/>
          </w:tcPr>
          <w:p w14:paraId="4D45E33C" w14:textId="77777777" w:rsidR="001C3BCC" w:rsidRPr="00D42A28" w:rsidRDefault="001C3BCC" w:rsidP="00EA11D4">
            <w:pPr>
              <w:pStyle w:val="tabletext10"/>
              <w:rPr>
                <w:ins w:id="2779" w:author="Author"/>
              </w:rPr>
            </w:pPr>
          </w:p>
        </w:tc>
        <w:tc>
          <w:tcPr>
            <w:tcW w:w="279" w:type="dxa"/>
            <w:tcBorders>
              <w:left w:val="single" w:sz="6" w:space="0" w:color="auto"/>
            </w:tcBorders>
          </w:tcPr>
          <w:p w14:paraId="0D2B4BCB" w14:textId="77777777" w:rsidR="001C3BCC" w:rsidRPr="00D42A28" w:rsidRDefault="001C3BCC" w:rsidP="00EA11D4">
            <w:pPr>
              <w:pStyle w:val="tabletext10"/>
              <w:rPr>
                <w:ins w:id="2780" w:author="Author"/>
              </w:rPr>
            </w:pPr>
          </w:p>
        </w:tc>
        <w:tc>
          <w:tcPr>
            <w:tcW w:w="630" w:type="dxa"/>
          </w:tcPr>
          <w:p w14:paraId="510759CD" w14:textId="77777777" w:rsidR="001C3BCC" w:rsidRPr="00D42A28" w:rsidRDefault="001C3BCC" w:rsidP="00EA11D4">
            <w:pPr>
              <w:pStyle w:val="tabletext10"/>
              <w:rPr>
                <w:ins w:id="2781" w:author="Author"/>
              </w:rPr>
            </w:pPr>
            <w:ins w:id="2782" w:author="Author">
              <w:r w:rsidRPr="00D42A28">
                <w:t>6,001</w:t>
              </w:r>
            </w:ins>
          </w:p>
        </w:tc>
        <w:tc>
          <w:tcPr>
            <w:tcW w:w="180" w:type="dxa"/>
          </w:tcPr>
          <w:p w14:paraId="220CEA03" w14:textId="77777777" w:rsidR="001C3BCC" w:rsidRPr="00D42A28" w:rsidRDefault="001C3BCC" w:rsidP="00EA11D4">
            <w:pPr>
              <w:pStyle w:val="tabletext10"/>
              <w:rPr>
                <w:ins w:id="2783" w:author="Author"/>
              </w:rPr>
            </w:pPr>
            <w:ins w:id="2784" w:author="Author">
              <w:r w:rsidRPr="00D42A2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47A3514" w14:textId="77777777" w:rsidR="001C3BCC" w:rsidRPr="00D42A28" w:rsidRDefault="001C3BCC" w:rsidP="00EA11D4">
            <w:pPr>
              <w:pStyle w:val="tabletext10"/>
              <w:rPr>
                <w:ins w:id="2785" w:author="Author"/>
              </w:rPr>
            </w:pPr>
            <w:ins w:id="2786" w:author="Author">
              <w:r w:rsidRPr="00D42A28">
                <w:t>8,000</w:t>
              </w:r>
            </w:ins>
          </w:p>
        </w:tc>
        <w:tc>
          <w:tcPr>
            <w:tcW w:w="246" w:type="dxa"/>
            <w:tcBorders>
              <w:left w:val="single" w:sz="6" w:space="0" w:color="auto"/>
            </w:tcBorders>
          </w:tcPr>
          <w:p w14:paraId="3F531EC0" w14:textId="77777777" w:rsidR="001C3BCC" w:rsidRPr="00D42A28" w:rsidRDefault="001C3BCC" w:rsidP="00EA11D4">
            <w:pPr>
              <w:pStyle w:val="tabletext10"/>
              <w:rPr>
                <w:ins w:id="2787" w:author="Author"/>
              </w:rPr>
            </w:pPr>
          </w:p>
        </w:tc>
        <w:tc>
          <w:tcPr>
            <w:tcW w:w="460" w:type="dxa"/>
          </w:tcPr>
          <w:p w14:paraId="72CF8776" w14:textId="77777777" w:rsidR="001C3BCC" w:rsidRPr="00D42A28" w:rsidRDefault="001C3BCC" w:rsidP="00EA11D4">
            <w:pPr>
              <w:pStyle w:val="tabletext10"/>
              <w:jc w:val="right"/>
              <w:rPr>
                <w:ins w:id="2788" w:author="Author"/>
              </w:rPr>
            </w:pPr>
            <w:ins w:id="2789" w:author="Author">
              <w:r w:rsidRPr="00D42A28">
                <w:t>31</w:t>
              </w:r>
            </w:ins>
          </w:p>
        </w:tc>
        <w:tc>
          <w:tcPr>
            <w:tcW w:w="304" w:type="dxa"/>
            <w:tcBorders>
              <w:left w:val="nil"/>
              <w:right w:val="single" w:sz="6" w:space="0" w:color="auto"/>
            </w:tcBorders>
          </w:tcPr>
          <w:p w14:paraId="1E8CA04C" w14:textId="77777777" w:rsidR="001C3BCC" w:rsidRPr="00D42A28" w:rsidRDefault="001C3BCC" w:rsidP="00EA11D4">
            <w:pPr>
              <w:pStyle w:val="tabletext10"/>
              <w:jc w:val="right"/>
              <w:rPr>
                <w:ins w:id="2790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</w:tcBorders>
          </w:tcPr>
          <w:p w14:paraId="13EE42C7" w14:textId="77777777" w:rsidR="001C3BCC" w:rsidRPr="00D42A28" w:rsidRDefault="001C3BCC" w:rsidP="00EA11D4">
            <w:pPr>
              <w:pStyle w:val="tabletext10"/>
              <w:jc w:val="right"/>
              <w:rPr>
                <w:ins w:id="2791" w:author="Author"/>
              </w:rPr>
            </w:pPr>
          </w:p>
        </w:tc>
        <w:tc>
          <w:tcPr>
            <w:tcW w:w="480" w:type="dxa"/>
          </w:tcPr>
          <w:p w14:paraId="3684847D" w14:textId="77777777" w:rsidR="001C3BCC" w:rsidRPr="00D42A28" w:rsidRDefault="001C3BCC" w:rsidP="00EA11D4">
            <w:pPr>
              <w:pStyle w:val="tabletext10"/>
              <w:jc w:val="right"/>
              <w:rPr>
                <w:ins w:id="2792" w:author="Author"/>
              </w:rPr>
            </w:pPr>
            <w:ins w:id="2793" w:author="Author">
              <w:r w:rsidRPr="00D42A28">
                <w:t>32</w:t>
              </w:r>
            </w:ins>
          </w:p>
        </w:tc>
        <w:tc>
          <w:tcPr>
            <w:tcW w:w="302" w:type="dxa"/>
            <w:tcBorders>
              <w:left w:val="nil"/>
              <w:right w:val="single" w:sz="6" w:space="0" w:color="auto"/>
            </w:tcBorders>
          </w:tcPr>
          <w:p w14:paraId="14DB9218" w14:textId="77777777" w:rsidR="001C3BCC" w:rsidRPr="00D42A28" w:rsidRDefault="001C3BCC" w:rsidP="00EA11D4">
            <w:pPr>
              <w:pStyle w:val="tabletext10"/>
              <w:jc w:val="right"/>
              <w:rPr>
                <w:ins w:id="2794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</w:tcBorders>
          </w:tcPr>
          <w:p w14:paraId="46805EA9" w14:textId="77777777" w:rsidR="001C3BCC" w:rsidRPr="00D42A28" w:rsidRDefault="001C3BCC" w:rsidP="00EA11D4">
            <w:pPr>
              <w:pStyle w:val="tabletext10"/>
              <w:jc w:val="right"/>
              <w:rPr>
                <w:ins w:id="2795" w:author="Author"/>
              </w:rPr>
            </w:pPr>
          </w:p>
        </w:tc>
        <w:tc>
          <w:tcPr>
            <w:tcW w:w="480" w:type="dxa"/>
          </w:tcPr>
          <w:p w14:paraId="45BC5F39" w14:textId="77777777" w:rsidR="001C3BCC" w:rsidRPr="00D42A28" w:rsidRDefault="001C3BCC" w:rsidP="00EA11D4">
            <w:pPr>
              <w:pStyle w:val="tabletext10"/>
              <w:jc w:val="right"/>
              <w:rPr>
                <w:ins w:id="2796" w:author="Author"/>
              </w:rPr>
            </w:pPr>
            <w:ins w:id="2797" w:author="Author">
              <w:r w:rsidRPr="00D42A28">
                <w:t>104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669DE1C6" w14:textId="77777777" w:rsidR="001C3BCC" w:rsidRPr="00D42A28" w:rsidRDefault="001C3BCC" w:rsidP="00EA11D4">
            <w:pPr>
              <w:pStyle w:val="tabletext10"/>
              <w:jc w:val="right"/>
              <w:rPr>
                <w:ins w:id="279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1EB617D" w14:textId="77777777" w:rsidR="001C3BCC" w:rsidRPr="00D42A28" w:rsidRDefault="001C3BCC" w:rsidP="00EA11D4">
            <w:pPr>
              <w:pStyle w:val="tabletext10"/>
              <w:jc w:val="right"/>
              <w:rPr>
                <w:ins w:id="2799" w:author="Author"/>
              </w:rPr>
            </w:pPr>
          </w:p>
        </w:tc>
        <w:tc>
          <w:tcPr>
            <w:tcW w:w="500" w:type="dxa"/>
          </w:tcPr>
          <w:p w14:paraId="4E07DC37" w14:textId="77777777" w:rsidR="001C3BCC" w:rsidRPr="00D42A28" w:rsidRDefault="001C3BCC" w:rsidP="00EA11D4">
            <w:pPr>
              <w:pStyle w:val="tabletext10"/>
              <w:jc w:val="right"/>
              <w:rPr>
                <w:ins w:id="2800" w:author="Author"/>
              </w:rPr>
            </w:pPr>
            <w:ins w:id="2801" w:author="Author">
              <w:r w:rsidRPr="00D42A28">
                <w:t>109</w:t>
              </w:r>
            </w:ins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1E9801B9" w14:textId="77777777" w:rsidR="001C3BCC" w:rsidRPr="00D42A28" w:rsidRDefault="001C3BCC" w:rsidP="00EA11D4">
            <w:pPr>
              <w:pStyle w:val="tabletext10"/>
              <w:jc w:val="right"/>
              <w:rPr>
                <w:ins w:id="2802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</w:tcBorders>
          </w:tcPr>
          <w:p w14:paraId="4886E495" w14:textId="77777777" w:rsidR="001C3BCC" w:rsidRPr="00D42A28" w:rsidRDefault="001C3BCC" w:rsidP="00EA11D4">
            <w:pPr>
              <w:pStyle w:val="tabletext10"/>
              <w:jc w:val="right"/>
              <w:rPr>
                <w:ins w:id="2803" w:author="Author"/>
              </w:rPr>
            </w:pPr>
          </w:p>
        </w:tc>
        <w:tc>
          <w:tcPr>
            <w:tcW w:w="460" w:type="dxa"/>
          </w:tcPr>
          <w:p w14:paraId="79FC01D1" w14:textId="77777777" w:rsidR="001C3BCC" w:rsidRPr="00D42A28" w:rsidRDefault="001C3BCC" w:rsidP="00EA11D4">
            <w:pPr>
              <w:pStyle w:val="tabletext10"/>
              <w:jc w:val="right"/>
              <w:rPr>
                <w:ins w:id="2804" w:author="Author"/>
              </w:rPr>
            </w:pPr>
            <w:ins w:id="2805" w:author="Author">
              <w:r w:rsidRPr="00D42A28">
                <w:t>17</w:t>
              </w:r>
            </w:ins>
          </w:p>
        </w:tc>
        <w:tc>
          <w:tcPr>
            <w:tcW w:w="286" w:type="dxa"/>
            <w:tcBorders>
              <w:left w:val="nil"/>
              <w:right w:val="single" w:sz="6" w:space="0" w:color="auto"/>
            </w:tcBorders>
          </w:tcPr>
          <w:p w14:paraId="53DE9906" w14:textId="77777777" w:rsidR="001C3BCC" w:rsidRPr="00D42A28" w:rsidRDefault="001C3BCC" w:rsidP="00EA11D4">
            <w:pPr>
              <w:pStyle w:val="tabletext10"/>
              <w:jc w:val="right"/>
              <w:rPr>
                <w:ins w:id="2806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</w:tcBorders>
          </w:tcPr>
          <w:p w14:paraId="1DA15CD0" w14:textId="77777777" w:rsidR="001C3BCC" w:rsidRPr="00D42A28" w:rsidRDefault="001C3BCC" w:rsidP="00EA11D4">
            <w:pPr>
              <w:pStyle w:val="tabletext10"/>
              <w:jc w:val="right"/>
              <w:rPr>
                <w:ins w:id="2807" w:author="Author"/>
              </w:rPr>
            </w:pPr>
          </w:p>
        </w:tc>
        <w:tc>
          <w:tcPr>
            <w:tcW w:w="480" w:type="dxa"/>
          </w:tcPr>
          <w:p w14:paraId="5272650A" w14:textId="77777777" w:rsidR="001C3BCC" w:rsidRPr="00D42A28" w:rsidRDefault="001C3BCC" w:rsidP="00EA11D4">
            <w:pPr>
              <w:pStyle w:val="tabletext10"/>
              <w:jc w:val="right"/>
              <w:rPr>
                <w:ins w:id="2808" w:author="Author"/>
              </w:rPr>
            </w:pPr>
            <w:ins w:id="2809" w:author="Author">
              <w:r w:rsidRPr="00D42A28">
                <w:t>19</w:t>
              </w:r>
            </w:ins>
          </w:p>
        </w:tc>
        <w:tc>
          <w:tcPr>
            <w:tcW w:w="257" w:type="dxa"/>
            <w:tcBorders>
              <w:left w:val="nil"/>
              <w:right w:val="single" w:sz="6" w:space="0" w:color="auto"/>
            </w:tcBorders>
          </w:tcPr>
          <w:p w14:paraId="099B036F" w14:textId="77777777" w:rsidR="001C3BCC" w:rsidRPr="00D42A28" w:rsidRDefault="001C3BCC" w:rsidP="00EA11D4">
            <w:pPr>
              <w:pStyle w:val="tabletext10"/>
              <w:jc w:val="right"/>
              <w:rPr>
                <w:ins w:id="2810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</w:tcBorders>
          </w:tcPr>
          <w:p w14:paraId="1ADF61CA" w14:textId="77777777" w:rsidR="001C3BCC" w:rsidRPr="00D42A28" w:rsidRDefault="001C3BCC" w:rsidP="00EA11D4">
            <w:pPr>
              <w:pStyle w:val="tabletext10"/>
              <w:jc w:val="right"/>
              <w:rPr>
                <w:ins w:id="2811" w:author="Author"/>
              </w:rPr>
            </w:pPr>
          </w:p>
        </w:tc>
        <w:tc>
          <w:tcPr>
            <w:tcW w:w="480" w:type="dxa"/>
          </w:tcPr>
          <w:p w14:paraId="06B73929" w14:textId="77777777" w:rsidR="001C3BCC" w:rsidRPr="00D42A28" w:rsidRDefault="001C3BCC" w:rsidP="00EA11D4">
            <w:pPr>
              <w:pStyle w:val="tabletext10"/>
              <w:jc w:val="right"/>
              <w:rPr>
                <w:ins w:id="2812" w:author="Author"/>
              </w:rPr>
            </w:pPr>
            <w:ins w:id="2813" w:author="Author">
              <w:r w:rsidRPr="00D42A28">
                <w:t>17</w:t>
              </w:r>
            </w:ins>
          </w:p>
        </w:tc>
        <w:tc>
          <w:tcPr>
            <w:tcW w:w="305" w:type="dxa"/>
            <w:tcBorders>
              <w:left w:val="nil"/>
              <w:right w:val="single" w:sz="6" w:space="0" w:color="auto"/>
            </w:tcBorders>
          </w:tcPr>
          <w:p w14:paraId="3E1884E7" w14:textId="77777777" w:rsidR="001C3BCC" w:rsidRPr="00D42A28" w:rsidRDefault="001C3BCC" w:rsidP="00EA11D4">
            <w:pPr>
              <w:pStyle w:val="tabletext10"/>
              <w:jc w:val="right"/>
              <w:rPr>
                <w:ins w:id="2814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</w:tcBorders>
          </w:tcPr>
          <w:p w14:paraId="4DAF75CC" w14:textId="77777777" w:rsidR="001C3BCC" w:rsidRPr="00D42A28" w:rsidRDefault="001C3BCC" w:rsidP="00EA11D4">
            <w:pPr>
              <w:pStyle w:val="tabletext10"/>
              <w:jc w:val="right"/>
              <w:rPr>
                <w:ins w:id="2815" w:author="Author"/>
              </w:rPr>
            </w:pPr>
          </w:p>
        </w:tc>
        <w:tc>
          <w:tcPr>
            <w:tcW w:w="480" w:type="dxa"/>
          </w:tcPr>
          <w:p w14:paraId="5F46F1D1" w14:textId="77777777" w:rsidR="001C3BCC" w:rsidRPr="00D42A28" w:rsidRDefault="001C3BCC" w:rsidP="00EA11D4">
            <w:pPr>
              <w:pStyle w:val="tabletext10"/>
              <w:jc w:val="right"/>
              <w:rPr>
                <w:ins w:id="2816" w:author="Author"/>
              </w:rPr>
            </w:pPr>
            <w:ins w:id="2817" w:author="Author">
              <w:r w:rsidRPr="00D42A28">
                <w:t>19</w:t>
              </w:r>
            </w:ins>
          </w:p>
        </w:tc>
        <w:tc>
          <w:tcPr>
            <w:tcW w:w="233" w:type="dxa"/>
            <w:tcBorders>
              <w:left w:val="nil"/>
              <w:right w:val="single" w:sz="6" w:space="0" w:color="auto"/>
            </w:tcBorders>
          </w:tcPr>
          <w:p w14:paraId="3FB7CF8B" w14:textId="77777777" w:rsidR="001C3BCC" w:rsidRPr="00D42A28" w:rsidRDefault="001C3BCC" w:rsidP="00EA11D4">
            <w:pPr>
              <w:pStyle w:val="tabletext10"/>
              <w:jc w:val="right"/>
              <w:rPr>
                <w:ins w:id="2818" w:author="Author"/>
              </w:rPr>
            </w:pPr>
          </w:p>
        </w:tc>
      </w:tr>
      <w:tr w:rsidR="001C3BCC" w:rsidRPr="00D42A28" w14:paraId="24BF74A1" w14:textId="77777777" w:rsidTr="00EA11D4">
        <w:trPr>
          <w:cantSplit/>
          <w:trHeight w:val="190"/>
          <w:ins w:id="2819" w:author="Author"/>
        </w:trPr>
        <w:tc>
          <w:tcPr>
            <w:tcW w:w="198" w:type="dxa"/>
          </w:tcPr>
          <w:p w14:paraId="22571187" w14:textId="77777777" w:rsidR="001C3BCC" w:rsidRPr="00D42A28" w:rsidRDefault="001C3BCC" w:rsidP="00EA11D4">
            <w:pPr>
              <w:pStyle w:val="tabletext10"/>
              <w:rPr>
                <w:ins w:id="2820" w:author="Author"/>
              </w:rPr>
            </w:pPr>
          </w:p>
        </w:tc>
        <w:tc>
          <w:tcPr>
            <w:tcW w:w="2014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83513" w14:textId="77777777" w:rsidR="001C3BCC" w:rsidRPr="00D42A28" w:rsidRDefault="001C3BCC" w:rsidP="00EA11D4">
            <w:pPr>
              <w:pStyle w:val="tabletext10"/>
              <w:rPr>
                <w:ins w:id="2821" w:author="Author"/>
              </w:rPr>
            </w:pPr>
            <w:ins w:id="2822" w:author="Author">
              <w:r w:rsidRPr="00D42A28">
                <w:t>Over 8,000 per $100</w:t>
              </w:r>
            </w:ins>
          </w:p>
        </w:tc>
        <w:tc>
          <w:tcPr>
            <w:tcW w:w="246" w:type="dxa"/>
            <w:tcBorders>
              <w:left w:val="single" w:sz="6" w:space="0" w:color="auto"/>
              <w:bottom w:val="single" w:sz="6" w:space="0" w:color="auto"/>
            </w:tcBorders>
          </w:tcPr>
          <w:p w14:paraId="4A28C2E3" w14:textId="77777777" w:rsidR="001C3BCC" w:rsidRPr="00D42A28" w:rsidRDefault="001C3BCC" w:rsidP="00EA11D4">
            <w:pPr>
              <w:pStyle w:val="tabletext10"/>
              <w:rPr>
                <w:ins w:id="2823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18C96605" w14:textId="77777777" w:rsidR="001C3BCC" w:rsidRPr="00D42A28" w:rsidRDefault="001C3BCC" w:rsidP="00EA11D4">
            <w:pPr>
              <w:pStyle w:val="tabletext01"/>
              <w:jc w:val="right"/>
              <w:rPr>
                <w:ins w:id="2824" w:author="Author"/>
              </w:rPr>
            </w:pPr>
            <w:ins w:id="2825" w:author="Author">
              <w:r w:rsidRPr="00D42A28">
                <w:t>0.43</w:t>
              </w:r>
            </w:ins>
          </w:p>
        </w:tc>
        <w:tc>
          <w:tcPr>
            <w:tcW w:w="30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5B8DCF" w14:textId="77777777" w:rsidR="001C3BCC" w:rsidRPr="00D42A28" w:rsidRDefault="001C3BCC" w:rsidP="00EA11D4">
            <w:pPr>
              <w:pStyle w:val="tabletext01"/>
              <w:jc w:val="right"/>
              <w:rPr>
                <w:ins w:id="2826" w:author="Author"/>
              </w:rPr>
            </w:pPr>
          </w:p>
        </w:tc>
        <w:tc>
          <w:tcPr>
            <w:tcW w:w="228" w:type="dxa"/>
            <w:tcBorders>
              <w:left w:val="single" w:sz="6" w:space="0" w:color="auto"/>
              <w:bottom w:val="single" w:sz="6" w:space="0" w:color="auto"/>
            </w:tcBorders>
          </w:tcPr>
          <w:p w14:paraId="305BF652" w14:textId="77777777" w:rsidR="001C3BCC" w:rsidRPr="00D42A28" w:rsidRDefault="001C3BCC" w:rsidP="00EA11D4">
            <w:pPr>
              <w:pStyle w:val="tabletext01"/>
              <w:jc w:val="right"/>
              <w:rPr>
                <w:ins w:id="2827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53058380" w14:textId="77777777" w:rsidR="001C3BCC" w:rsidRPr="00D42A28" w:rsidRDefault="001C3BCC" w:rsidP="00EA11D4">
            <w:pPr>
              <w:pStyle w:val="tabletext01"/>
              <w:jc w:val="right"/>
              <w:rPr>
                <w:ins w:id="2828" w:author="Author"/>
              </w:rPr>
            </w:pPr>
            <w:ins w:id="2829" w:author="Author">
              <w:r w:rsidRPr="00D42A28">
                <w:t>0.46</w:t>
              </w:r>
            </w:ins>
          </w:p>
        </w:tc>
        <w:tc>
          <w:tcPr>
            <w:tcW w:w="30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92B76E" w14:textId="77777777" w:rsidR="001C3BCC" w:rsidRPr="00D42A28" w:rsidRDefault="001C3BCC" w:rsidP="00EA11D4">
            <w:pPr>
              <w:pStyle w:val="tabletext01"/>
              <w:jc w:val="right"/>
              <w:rPr>
                <w:ins w:id="2830" w:author="Author"/>
              </w:rPr>
            </w:pPr>
          </w:p>
        </w:tc>
        <w:tc>
          <w:tcPr>
            <w:tcW w:w="297" w:type="dxa"/>
            <w:tcBorders>
              <w:left w:val="single" w:sz="6" w:space="0" w:color="auto"/>
              <w:bottom w:val="single" w:sz="6" w:space="0" w:color="auto"/>
            </w:tcBorders>
          </w:tcPr>
          <w:p w14:paraId="3893C4BD" w14:textId="77777777" w:rsidR="001C3BCC" w:rsidRPr="00D42A28" w:rsidRDefault="001C3BCC" w:rsidP="00EA11D4">
            <w:pPr>
              <w:pStyle w:val="tabletext01"/>
              <w:jc w:val="right"/>
              <w:rPr>
                <w:ins w:id="2831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17EF4EF8" w14:textId="77777777" w:rsidR="001C3BCC" w:rsidRPr="00D42A28" w:rsidRDefault="001C3BCC" w:rsidP="00EA11D4">
            <w:pPr>
              <w:pStyle w:val="tabletext01"/>
              <w:jc w:val="right"/>
              <w:rPr>
                <w:ins w:id="2832" w:author="Author"/>
              </w:rPr>
            </w:pPr>
            <w:ins w:id="2833" w:author="Author">
              <w:r w:rsidRPr="00D42A28">
                <w:t>1.47</w:t>
              </w:r>
            </w:ins>
          </w:p>
        </w:tc>
        <w:tc>
          <w:tcPr>
            <w:tcW w:w="23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B53E6F" w14:textId="77777777" w:rsidR="001C3BCC" w:rsidRPr="00D42A28" w:rsidRDefault="001C3BCC" w:rsidP="00EA11D4">
            <w:pPr>
              <w:pStyle w:val="tabletext01"/>
              <w:jc w:val="right"/>
              <w:rPr>
                <w:ins w:id="283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0E2906F6" w14:textId="77777777" w:rsidR="001C3BCC" w:rsidRPr="00D42A28" w:rsidRDefault="001C3BCC" w:rsidP="00EA11D4">
            <w:pPr>
              <w:pStyle w:val="tabletext01"/>
              <w:jc w:val="right"/>
              <w:rPr>
                <w:ins w:id="2835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56FCCEA7" w14:textId="77777777" w:rsidR="001C3BCC" w:rsidRPr="00D42A28" w:rsidRDefault="001C3BCC" w:rsidP="00EA11D4">
            <w:pPr>
              <w:pStyle w:val="tabletext01"/>
              <w:jc w:val="right"/>
              <w:rPr>
                <w:ins w:id="2836" w:author="Author"/>
              </w:rPr>
            </w:pPr>
            <w:ins w:id="2837" w:author="Author">
              <w:r w:rsidRPr="00D42A28">
                <w:t>1.54</w:t>
              </w:r>
            </w:ins>
          </w:p>
        </w:tc>
        <w:tc>
          <w:tcPr>
            <w:tcW w:w="2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90BADA" w14:textId="77777777" w:rsidR="001C3BCC" w:rsidRPr="00D42A28" w:rsidRDefault="001C3BCC" w:rsidP="00EA11D4">
            <w:pPr>
              <w:pStyle w:val="tabletext01"/>
              <w:jc w:val="right"/>
              <w:rPr>
                <w:ins w:id="2838" w:author="Author"/>
              </w:rPr>
            </w:pPr>
          </w:p>
        </w:tc>
        <w:tc>
          <w:tcPr>
            <w:tcW w:w="264" w:type="dxa"/>
            <w:tcBorders>
              <w:left w:val="single" w:sz="6" w:space="0" w:color="auto"/>
              <w:bottom w:val="single" w:sz="6" w:space="0" w:color="auto"/>
            </w:tcBorders>
          </w:tcPr>
          <w:p w14:paraId="3A5D2366" w14:textId="77777777" w:rsidR="001C3BCC" w:rsidRPr="00D42A28" w:rsidRDefault="001C3BCC" w:rsidP="00EA11D4">
            <w:pPr>
              <w:pStyle w:val="tabletext01"/>
              <w:jc w:val="right"/>
              <w:rPr>
                <w:ins w:id="2839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2223D09B" w14:textId="77777777" w:rsidR="001C3BCC" w:rsidRPr="00D42A28" w:rsidRDefault="001C3BCC" w:rsidP="00EA11D4">
            <w:pPr>
              <w:pStyle w:val="tabletext01"/>
              <w:jc w:val="right"/>
              <w:rPr>
                <w:ins w:id="2840" w:author="Author"/>
              </w:rPr>
            </w:pPr>
            <w:ins w:id="2841" w:author="Author">
              <w:r w:rsidRPr="00D42A28">
                <w:t>0.24</w:t>
              </w:r>
            </w:ins>
          </w:p>
        </w:tc>
        <w:tc>
          <w:tcPr>
            <w:tcW w:w="28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0687E6" w14:textId="77777777" w:rsidR="001C3BCC" w:rsidRPr="00D42A28" w:rsidRDefault="001C3BCC" w:rsidP="00EA11D4">
            <w:pPr>
              <w:pStyle w:val="tabletext01"/>
              <w:jc w:val="right"/>
              <w:rPr>
                <w:ins w:id="2842" w:author="Author"/>
              </w:rPr>
            </w:pPr>
          </w:p>
        </w:tc>
        <w:tc>
          <w:tcPr>
            <w:tcW w:w="273" w:type="dxa"/>
            <w:tcBorders>
              <w:left w:val="single" w:sz="6" w:space="0" w:color="auto"/>
              <w:bottom w:val="single" w:sz="6" w:space="0" w:color="auto"/>
            </w:tcBorders>
          </w:tcPr>
          <w:p w14:paraId="3C98683C" w14:textId="77777777" w:rsidR="001C3BCC" w:rsidRPr="00D42A28" w:rsidRDefault="001C3BCC" w:rsidP="00EA11D4">
            <w:pPr>
              <w:pStyle w:val="tabletext01"/>
              <w:jc w:val="right"/>
              <w:rPr>
                <w:ins w:id="284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DE38BEE" w14:textId="77777777" w:rsidR="001C3BCC" w:rsidRPr="00D42A28" w:rsidRDefault="001C3BCC" w:rsidP="00EA11D4">
            <w:pPr>
              <w:pStyle w:val="tabletext01"/>
              <w:jc w:val="right"/>
              <w:rPr>
                <w:ins w:id="2844" w:author="Author"/>
              </w:rPr>
            </w:pPr>
            <w:ins w:id="2845" w:author="Author">
              <w:r w:rsidRPr="00D42A28">
                <w:t>0.26</w:t>
              </w:r>
            </w:ins>
          </w:p>
        </w:tc>
        <w:tc>
          <w:tcPr>
            <w:tcW w:w="25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7C03E6" w14:textId="77777777" w:rsidR="001C3BCC" w:rsidRPr="00D42A28" w:rsidRDefault="001C3BCC" w:rsidP="00EA11D4">
            <w:pPr>
              <w:pStyle w:val="tabletext01"/>
              <w:jc w:val="right"/>
              <w:rPr>
                <w:ins w:id="2846" w:author="Author"/>
              </w:rPr>
            </w:pPr>
          </w:p>
        </w:tc>
        <w:tc>
          <w:tcPr>
            <w:tcW w:w="223" w:type="dxa"/>
            <w:tcBorders>
              <w:left w:val="single" w:sz="6" w:space="0" w:color="auto"/>
              <w:bottom w:val="single" w:sz="6" w:space="0" w:color="auto"/>
            </w:tcBorders>
          </w:tcPr>
          <w:p w14:paraId="79AE719B" w14:textId="77777777" w:rsidR="001C3BCC" w:rsidRPr="00D42A28" w:rsidRDefault="001C3BCC" w:rsidP="00EA11D4">
            <w:pPr>
              <w:pStyle w:val="tabletext01"/>
              <w:jc w:val="right"/>
              <w:rPr>
                <w:ins w:id="2847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4494C75" w14:textId="77777777" w:rsidR="001C3BCC" w:rsidRPr="00D42A28" w:rsidRDefault="001C3BCC" w:rsidP="00EA11D4">
            <w:pPr>
              <w:pStyle w:val="tabletext01"/>
              <w:jc w:val="right"/>
              <w:rPr>
                <w:ins w:id="2848" w:author="Author"/>
              </w:rPr>
            </w:pPr>
            <w:ins w:id="2849" w:author="Author">
              <w:r w:rsidRPr="00D42A28">
                <w:t>0.24</w:t>
              </w:r>
            </w:ins>
          </w:p>
        </w:tc>
        <w:tc>
          <w:tcPr>
            <w:tcW w:w="30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06F5CC" w14:textId="77777777" w:rsidR="001C3BCC" w:rsidRPr="00D42A28" w:rsidRDefault="001C3BCC" w:rsidP="00EA11D4">
            <w:pPr>
              <w:pStyle w:val="tabletext01"/>
              <w:jc w:val="right"/>
              <w:rPr>
                <w:ins w:id="2850" w:author="Author"/>
              </w:rPr>
            </w:pPr>
          </w:p>
        </w:tc>
        <w:tc>
          <w:tcPr>
            <w:tcW w:w="295" w:type="dxa"/>
            <w:tcBorders>
              <w:left w:val="single" w:sz="6" w:space="0" w:color="auto"/>
              <w:bottom w:val="single" w:sz="6" w:space="0" w:color="auto"/>
            </w:tcBorders>
          </w:tcPr>
          <w:p w14:paraId="55109662" w14:textId="77777777" w:rsidR="001C3BCC" w:rsidRPr="00D42A28" w:rsidRDefault="001C3BCC" w:rsidP="00EA11D4">
            <w:pPr>
              <w:pStyle w:val="tabletext01"/>
              <w:jc w:val="right"/>
              <w:rPr>
                <w:ins w:id="2851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7866106E" w14:textId="77777777" w:rsidR="001C3BCC" w:rsidRPr="00D42A28" w:rsidRDefault="001C3BCC" w:rsidP="00EA11D4">
            <w:pPr>
              <w:pStyle w:val="tabletext01"/>
              <w:jc w:val="right"/>
              <w:rPr>
                <w:ins w:id="2852" w:author="Author"/>
              </w:rPr>
            </w:pPr>
            <w:ins w:id="2853" w:author="Author">
              <w:r w:rsidRPr="00D42A28">
                <w:t>0.26</w:t>
              </w:r>
            </w:ins>
          </w:p>
        </w:tc>
        <w:tc>
          <w:tcPr>
            <w:tcW w:w="2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913C33" w14:textId="77777777" w:rsidR="001C3BCC" w:rsidRPr="00D42A28" w:rsidRDefault="001C3BCC" w:rsidP="00EA11D4">
            <w:pPr>
              <w:pStyle w:val="tabletext01"/>
              <w:jc w:val="right"/>
              <w:rPr>
                <w:ins w:id="2854" w:author="Author"/>
              </w:rPr>
            </w:pPr>
          </w:p>
        </w:tc>
      </w:tr>
    </w:tbl>
    <w:p w14:paraId="28B0FD78" w14:textId="5EF1E2F3" w:rsidR="001C3BCC" w:rsidRDefault="001C3BCC" w:rsidP="001C3BCC">
      <w:pPr>
        <w:pStyle w:val="tablecaption"/>
      </w:pPr>
      <w:ins w:id="2855" w:author="Author">
        <w:r w:rsidRPr="00D42A28">
          <w:t>Table 270.C.2.c.(1)(LC) Single Interest Coverage Loss Costs</w:t>
        </w:r>
      </w:ins>
    </w:p>
    <w:p w14:paraId="009C6790" w14:textId="0B3DA647" w:rsidR="001C3BCC" w:rsidRDefault="001C3BCC" w:rsidP="001C3BCC">
      <w:pPr>
        <w:pStyle w:val="isonormal"/>
        <w:jc w:val="left"/>
      </w:pPr>
    </w:p>
    <w:p w14:paraId="1D0C073D" w14:textId="77777777" w:rsidR="001C3BCC" w:rsidRDefault="001C3BCC" w:rsidP="001C3BCC">
      <w:pPr>
        <w:pStyle w:val="isonormal"/>
        <w:sectPr w:rsidR="001C3BCC" w:rsidSect="001C3BCC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17E73CB" w14:textId="77777777" w:rsidR="001C3BCC" w:rsidRPr="00004032" w:rsidRDefault="001C3BCC" w:rsidP="001C3BCC">
      <w:pPr>
        <w:pStyle w:val="boxrule"/>
        <w:rPr>
          <w:ins w:id="2856" w:author="Author"/>
        </w:rPr>
      </w:pPr>
      <w:ins w:id="2857" w:author="Author">
        <w:r w:rsidRPr="00004032">
          <w:lastRenderedPageBreak/>
          <w:t xml:space="preserve">280.  SNOWMOBILES </w:t>
        </w:r>
      </w:ins>
    </w:p>
    <w:p w14:paraId="1B2D1B46" w14:textId="77777777" w:rsidR="001C3BCC" w:rsidRPr="00004032" w:rsidRDefault="001C3BCC" w:rsidP="001C3BCC">
      <w:pPr>
        <w:pStyle w:val="blocktext1"/>
        <w:rPr>
          <w:ins w:id="2858" w:author="Author"/>
        </w:rPr>
      </w:pPr>
      <w:ins w:id="2859" w:author="Author">
        <w:r w:rsidRPr="00004032">
          <w:t xml:space="preserve">Table </w:t>
        </w:r>
        <w:r w:rsidRPr="00004032">
          <w:rPr>
            <w:b/>
          </w:rPr>
          <w:t>280.B.1.a.(LC)</w:t>
        </w:r>
        <w:r w:rsidRPr="00004032">
          <w:t xml:space="preserve"> is replaced by the following: </w:t>
        </w:r>
      </w:ins>
    </w:p>
    <w:p w14:paraId="2C7C0EE5" w14:textId="77777777" w:rsidR="001C3BCC" w:rsidRPr="00004032" w:rsidRDefault="001C3BCC" w:rsidP="001C3BCC">
      <w:pPr>
        <w:pStyle w:val="space4"/>
        <w:rPr>
          <w:ins w:id="286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1C3BCC" w:rsidRPr="00004032" w14:paraId="342ED4E7" w14:textId="77777777" w:rsidTr="00EA11D4">
        <w:trPr>
          <w:cantSplit/>
          <w:trHeight w:val="190"/>
          <w:ins w:id="2861" w:author="Author"/>
        </w:trPr>
        <w:tc>
          <w:tcPr>
            <w:tcW w:w="200" w:type="dxa"/>
          </w:tcPr>
          <w:p w14:paraId="2E541F17" w14:textId="77777777" w:rsidR="001C3BCC" w:rsidRPr="00004032" w:rsidRDefault="001C3BCC" w:rsidP="00EA11D4">
            <w:pPr>
              <w:pStyle w:val="tablehead"/>
              <w:rPr>
                <w:ins w:id="2862" w:author="Author"/>
              </w:rPr>
            </w:pPr>
            <w:ins w:id="2863" w:author="Author">
              <w:r w:rsidRPr="00004032">
                <w:br/>
              </w:r>
            </w:ins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97C29" w14:textId="77777777" w:rsidR="001C3BCC" w:rsidRPr="00004032" w:rsidRDefault="001C3BCC" w:rsidP="00EA11D4">
            <w:pPr>
              <w:pStyle w:val="tablehead"/>
              <w:rPr>
                <w:ins w:id="2864" w:author="Author"/>
              </w:rPr>
            </w:pPr>
            <w:ins w:id="2865" w:author="Author">
              <w:r w:rsidRPr="00004032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D23AF" w14:textId="77777777" w:rsidR="001C3BCC" w:rsidRPr="00004032" w:rsidRDefault="001C3BCC" w:rsidP="00EA11D4">
            <w:pPr>
              <w:pStyle w:val="tablehead"/>
              <w:rPr>
                <w:ins w:id="2866" w:author="Author"/>
              </w:rPr>
            </w:pPr>
            <w:ins w:id="2867" w:author="Author">
              <w:r w:rsidRPr="00004032">
                <w:t>Liability Base Loss Cost</w:t>
              </w:r>
            </w:ins>
          </w:p>
        </w:tc>
      </w:tr>
      <w:tr w:rsidR="001C3BCC" w:rsidRPr="00004032" w14:paraId="25EC9F69" w14:textId="77777777" w:rsidTr="00EA11D4">
        <w:trPr>
          <w:cantSplit/>
          <w:trHeight w:val="190"/>
          <w:ins w:id="2868" w:author="Author"/>
        </w:trPr>
        <w:tc>
          <w:tcPr>
            <w:tcW w:w="200" w:type="dxa"/>
          </w:tcPr>
          <w:p w14:paraId="03AA8427" w14:textId="77777777" w:rsidR="001C3BCC" w:rsidRPr="00004032" w:rsidRDefault="001C3BCC" w:rsidP="00EA11D4">
            <w:pPr>
              <w:pStyle w:val="tabletext11"/>
              <w:rPr>
                <w:ins w:id="2869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C84AA" w14:textId="77777777" w:rsidR="001C3BCC" w:rsidRPr="00004032" w:rsidRDefault="001C3BCC" w:rsidP="00EA11D4">
            <w:pPr>
              <w:pStyle w:val="tabletext11"/>
              <w:rPr>
                <w:ins w:id="2870" w:author="Author"/>
              </w:rPr>
            </w:pPr>
            <w:ins w:id="2871" w:author="Author">
              <w:r w:rsidRPr="00004032">
                <w:t>Passenger Hazard Excluded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A45F2" w14:textId="77777777" w:rsidR="001C3BCC" w:rsidRPr="00004032" w:rsidRDefault="001C3BCC" w:rsidP="00EA11D4">
            <w:pPr>
              <w:pStyle w:val="tabletext11"/>
              <w:jc w:val="right"/>
              <w:rPr>
                <w:ins w:id="2872" w:author="Author"/>
              </w:rPr>
            </w:pPr>
            <w:ins w:id="2873" w:author="Author">
              <w:r w:rsidRPr="00004032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7A4D1A" w14:textId="77777777" w:rsidR="001C3BCC" w:rsidRPr="00004032" w:rsidRDefault="001C3BCC" w:rsidP="00EA11D4">
            <w:pPr>
              <w:pStyle w:val="tabletext11"/>
              <w:rPr>
                <w:ins w:id="2874" w:author="Author"/>
              </w:rPr>
            </w:pPr>
            <w:ins w:id="2875" w:author="Author">
              <w:r w:rsidRPr="00004032">
                <w:t>27</w:t>
              </w:r>
            </w:ins>
          </w:p>
        </w:tc>
      </w:tr>
      <w:tr w:rsidR="001C3BCC" w:rsidRPr="00004032" w14:paraId="3A49DFF2" w14:textId="77777777" w:rsidTr="00EA11D4">
        <w:trPr>
          <w:cantSplit/>
          <w:trHeight w:val="190"/>
          <w:ins w:id="2876" w:author="Author"/>
        </w:trPr>
        <w:tc>
          <w:tcPr>
            <w:tcW w:w="200" w:type="dxa"/>
          </w:tcPr>
          <w:p w14:paraId="01AC4522" w14:textId="77777777" w:rsidR="001C3BCC" w:rsidRPr="00004032" w:rsidRDefault="001C3BCC" w:rsidP="00EA11D4">
            <w:pPr>
              <w:pStyle w:val="tabletext11"/>
              <w:rPr>
                <w:ins w:id="2877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4CF7D" w14:textId="77777777" w:rsidR="001C3BCC" w:rsidRPr="00004032" w:rsidRDefault="001C3BCC" w:rsidP="00EA11D4">
            <w:pPr>
              <w:pStyle w:val="tabletext11"/>
              <w:rPr>
                <w:ins w:id="2878" w:author="Author"/>
              </w:rPr>
            </w:pPr>
            <w:ins w:id="2879" w:author="Author">
              <w:r w:rsidRPr="00004032">
                <w:t>Passenger Hazard Included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F8D9B7" w14:textId="77777777" w:rsidR="001C3BCC" w:rsidRPr="00004032" w:rsidRDefault="001C3BCC" w:rsidP="00EA11D4">
            <w:pPr>
              <w:pStyle w:val="tabletext11"/>
              <w:rPr>
                <w:ins w:id="288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C4E9CB" w14:textId="77777777" w:rsidR="001C3BCC" w:rsidRPr="00004032" w:rsidRDefault="001C3BCC" w:rsidP="00EA11D4">
            <w:pPr>
              <w:pStyle w:val="tabletext11"/>
              <w:rPr>
                <w:ins w:id="2881" w:author="Author"/>
              </w:rPr>
            </w:pPr>
            <w:ins w:id="2882" w:author="Author">
              <w:r w:rsidRPr="00004032">
                <w:t>62</w:t>
              </w:r>
            </w:ins>
          </w:p>
        </w:tc>
      </w:tr>
    </w:tbl>
    <w:p w14:paraId="5720B6A7" w14:textId="300D2A8F" w:rsidR="001C3BCC" w:rsidRDefault="001C3BCC" w:rsidP="001C3BCC">
      <w:pPr>
        <w:pStyle w:val="tablecaption"/>
      </w:pPr>
      <w:ins w:id="2883" w:author="Author">
        <w:r w:rsidRPr="00004032">
          <w:t>Table 280.B.1.a.(LC) Snowmobiles Liability Loss Costs</w:t>
        </w:r>
      </w:ins>
    </w:p>
    <w:p w14:paraId="04266BE5" w14:textId="5105EFA8" w:rsidR="001C3BCC" w:rsidRDefault="001C3BCC" w:rsidP="001C3BCC">
      <w:pPr>
        <w:pStyle w:val="isonormal"/>
        <w:jc w:val="left"/>
      </w:pPr>
    </w:p>
    <w:p w14:paraId="6C20BBA4" w14:textId="77777777" w:rsidR="001C3BCC" w:rsidRDefault="001C3BCC" w:rsidP="001C3BCC">
      <w:pPr>
        <w:pStyle w:val="isonormal"/>
        <w:sectPr w:rsidR="001C3BCC" w:rsidSect="001C3BCC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ECB6675" w14:textId="77777777" w:rsidR="001C3BCC" w:rsidRPr="00FF123D" w:rsidRDefault="001C3BCC" w:rsidP="001C3BCC">
      <w:pPr>
        <w:pStyle w:val="boxrule"/>
        <w:rPr>
          <w:ins w:id="2884" w:author="Author"/>
        </w:rPr>
      </w:pPr>
      <w:bookmarkStart w:id="2885" w:name="_Hlk18586188"/>
      <w:ins w:id="2886" w:author="Author">
        <w:r w:rsidRPr="00FF123D">
          <w:lastRenderedPageBreak/>
          <w:t>289.  NON-OWNERSHIP LIABILITY</w:t>
        </w:r>
      </w:ins>
    </w:p>
    <w:p w14:paraId="1C26754A" w14:textId="77777777" w:rsidR="001C3BCC" w:rsidRPr="00FF123D" w:rsidRDefault="001C3BCC" w:rsidP="001C3BCC">
      <w:pPr>
        <w:pStyle w:val="isonormal"/>
        <w:rPr>
          <w:ins w:id="2887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1C3BCC" w:rsidRPr="00FF123D" w14:paraId="059FD661" w14:textId="77777777" w:rsidTr="00EA11D4">
        <w:trPr>
          <w:cantSplit/>
          <w:trHeight w:val="190"/>
          <w:ins w:id="2888" w:author="Author"/>
        </w:trPr>
        <w:tc>
          <w:tcPr>
            <w:tcW w:w="200" w:type="dxa"/>
          </w:tcPr>
          <w:p w14:paraId="0A6E691C" w14:textId="77777777" w:rsidR="001C3BCC" w:rsidRPr="00FF123D" w:rsidRDefault="001C3BCC" w:rsidP="00EA11D4">
            <w:pPr>
              <w:pStyle w:val="tablehead"/>
              <w:rPr>
                <w:ins w:id="288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306C0" w14:textId="77777777" w:rsidR="001C3BCC" w:rsidRPr="00FF123D" w:rsidRDefault="001C3BCC" w:rsidP="00EA11D4">
            <w:pPr>
              <w:pStyle w:val="tablehead"/>
              <w:rPr>
                <w:ins w:id="2890" w:author="Author"/>
              </w:rPr>
            </w:pPr>
            <w:ins w:id="2891" w:author="Author">
              <w:r w:rsidRPr="00FF123D">
                <w:t>Class</w:t>
              </w:r>
              <w:r w:rsidRPr="00FF123D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6DAB3" w14:textId="77777777" w:rsidR="001C3BCC" w:rsidRPr="00FF123D" w:rsidRDefault="001C3BCC" w:rsidP="00EA11D4">
            <w:pPr>
              <w:pStyle w:val="tablehead"/>
              <w:rPr>
                <w:ins w:id="2892" w:author="Author"/>
              </w:rPr>
            </w:pPr>
            <w:ins w:id="2893" w:author="Author">
              <w:r w:rsidRPr="00FF123D">
                <w:t>Total Number Of</w:t>
              </w:r>
              <w:r w:rsidRPr="00FF123D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0F4E5" w14:textId="77777777" w:rsidR="001C3BCC" w:rsidRPr="00FF123D" w:rsidRDefault="001C3BCC" w:rsidP="00EA11D4">
            <w:pPr>
              <w:pStyle w:val="tablehead"/>
              <w:rPr>
                <w:ins w:id="2894" w:author="Author"/>
              </w:rPr>
            </w:pPr>
            <w:ins w:id="2895" w:author="Author">
              <w:r w:rsidRPr="00FF123D">
                <w:t xml:space="preserve">Liability Base </w:t>
              </w:r>
              <w:r w:rsidRPr="00FF123D">
                <w:br/>
                <w:t>Loss Cost</w:t>
              </w:r>
            </w:ins>
          </w:p>
        </w:tc>
      </w:tr>
      <w:tr w:rsidR="001C3BCC" w:rsidRPr="00FF123D" w14:paraId="031BDFB9" w14:textId="77777777" w:rsidTr="00EA11D4">
        <w:trPr>
          <w:cantSplit/>
          <w:trHeight w:val="190"/>
          <w:ins w:id="2896" w:author="Author"/>
        </w:trPr>
        <w:tc>
          <w:tcPr>
            <w:tcW w:w="200" w:type="dxa"/>
          </w:tcPr>
          <w:p w14:paraId="5FEFEAE7" w14:textId="77777777" w:rsidR="001C3BCC" w:rsidRPr="00FF123D" w:rsidRDefault="001C3BCC" w:rsidP="00EA11D4">
            <w:pPr>
              <w:pStyle w:val="tabletext11"/>
              <w:rPr>
                <w:ins w:id="289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38B71" w14:textId="77777777" w:rsidR="001C3BCC" w:rsidRPr="00FF123D" w:rsidRDefault="001C3BCC" w:rsidP="00EA11D4">
            <w:pPr>
              <w:pStyle w:val="tabletext11"/>
              <w:jc w:val="center"/>
              <w:rPr>
                <w:ins w:id="2898" w:author="Author"/>
              </w:rPr>
            </w:pPr>
            <w:ins w:id="2899" w:author="Author">
              <w:r w:rsidRPr="00FF123D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12D93AA1" w14:textId="77777777" w:rsidR="001C3BCC" w:rsidRPr="00FF123D" w:rsidRDefault="001C3BCC" w:rsidP="00EA11D4">
            <w:pPr>
              <w:pStyle w:val="tabletext11"/>
              <w:jc w:val="right"/>
              <w:rPr>
                <w:ins w:id="2900" w:author="Author"/>
              </w:rPr>
            </w:pPr>
            <w:ins w:id="2901" w:author="Author">
              <w:r w:rsidRPr="00FF123D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</w:tcBorders>
          </w:tcPr>
          <w:p w14:paraId="32AAFE64" w14:textId="77777777" w:rsidR="001C3BCC" w:rsidRPr="00FF123D" w:rsidRDefault="001C3BCC" w:rsidP="00EA11D4">
            <w:pPr>
              <w:pStyle w:val="tabletext11"/>
              <w:jc w:val="both"/>
              <w:rPr>
                <w:ins w:id="2902" w:author="Author"/>
              </w:rPr>
            </w:pPr>
            <w:ins w:id="2903" w:author="Author">
              <w:r w:rsidRPr="00FF123D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64EE1C3D" w14:textId="77777777" w:rsidR="001C3BCC" w:rsidRPr="00FF123D" w:rsidRDefault="001C3BCC" w:rsidP="00EA11D4">
            <w:pPr>
              <w:pStyle w:val="tabletext11"/>
              <w:jc w:val="right"/>
              <w:rPr>
                <w:ins w:id="2904" w:author="Author"/>
              </w:rPr>
            </w:pPr>
            <w:ins w:id="2905" w:author="Author">
              <w:r w:rsidRPr="00FF123D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BE4F2B" w14:textId="77777777" w:rsidR="001C3BCC" w:rsidRPr="00FF123D" w:rsidRDefault="001C3BCC" w:rsidP="00EA11D4">
            <w:pPr>
              <w:pStyle w:val="tabletext11"/>
              <w:rPr>
                <w:ins w:id="290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8EFD387" w14:textId="77777777" w:rsidR="001C3BCC" w:rsidRPr="00FF123D" w:rsidRDefault="001C3BCC" w:rsidP="00EA11D4">
            <w:pPr>
              <w:pStyle w:val="tabletext11"/>
              <w:jc w:val="right"/>
              <w:rPr>
                <w:ins w:id="2907" w:author="Author"/>
              </w:rPr>
            </w:pPr>
            <w:ins w:id="2908" w:author="Author">
              <w:r w:rsidRPr="00FF123D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1392B0A5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jc w:val="right"/>
              <w:rPr>
                <w:ins w:id="2909" w:author="Author"/>
              </w:rPr>
            </w:pPr>
            <w:ins w:id="2910" w:author="Author">
              <w:r w:rsidRPr="00FF123D">
                <w:t>52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8F722B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rPr>
                <w:ins w:id="2911" w:author="Author"/>
              </w:rPr>
            </w:pPr>
          </w:p>
        </w:tc>
      </w:tr>
      <w:tr w:rsidR="001C3BCC" w:rsidRPr="00FF123D" w14:paraId="1A59AC4F" w14:textId="77777777" w:rsidTr="00EA11D4">
        <w:trPr>
          <w:cantSplit/>
          <w:trHeight w:val="190"/>
          <w:ins w:id="2912" w:author="Author"/>
        </w:trPr>
        <w:tc>
          <w:tcPr>
            <w:tcW w:w="200" w:type="dxa"/>
          </w:tcPr>
          <w:p w14:paraId="5F6278AC" w14:textId="77777777" w:rsidR="001C3BCC" w:rsidRPr="00FF123D" w:rsidRDefault="001C3BCC" w:rsidP="00EA11D4">
            <w:pPr>
              <w:pStyle w:val="tabletext11"/>
              <w:rPr>
                <w:ins w:id="291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FBC4EBA" w14:textId="77777777" w:rsidR="001C3BCC" w:rsidRPr="00FF123D" w:rsidRDefault="001C3BCC" w:rsidP="00EA11D4">
            <w:pPr>
              <w:pStyle w:val="tabletext11"/>
              <w:jc w:val="center"/>
              <w:rPr>
                <w:ins w:id="2914" w:author="Author"/>
              </w:rPr>
            </w:pPr>
            <w:ins w:id="2915" w:author="Author">
              <w:r w:rsidRPr="00FF123D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6252A28" w14:textId="77777777" w:rsidR="001C3BCC" w:rsidRPr="00FF123D" w:rsidRDefault="001C3BCC" w:rsidP="00EA11D4">
            <w:pPr>
              <w:pStyle w:val="tabletext11"/>
              <w:jc w:val="right"/>
              <w:rPr>
                <w:ins w:id="2916" w:author="Author"/>
              </w:rPr>
            </w:pPr>
            <w:ins w:id="2917" w:author="Author">
              <w:r w:rsidRPr="00FF123D">
                <w:t>10</w:t>
              </w:r>
            </w:ins>
          </w:p>
        </w:tc>
        <w:tc>
          <w:tcPr>
            <w:tcW w:w="240" w:type="dxa"/>
          </w:tcPr>
          <w:p w14:paraId="6ACF32A5" w14:textId="77777777" w:rsidR="001C3BCC" w:rsidRPr="00FF123D" w:rsidRDefault="001C3BCC" w:rsidP="00EA11D4">
            <w:pPr>
              <w:pStyle w:val="tabletext11"/>
              <w:jc w:val="both"/>
              <w:rPr>
                <w:ins w:id="2918" w:author="Author"/>
              </w:rPr>
            </w:pPr>
            <w:ins w:id="2919" w:author="Author">
              <w:r w:rsidRPr="00FF123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9D6D649" w14:textId="77777777" w:rsidR="001C3BCC" w:rsidRPr="00FF123D" w:rsidRDefault="001C3BCC" w:rsidP="00EA11D4">
            <w:pPr>
              <w:pStyle w:val="tabletext11"/>
              <w:jc w:val="right"/>
              <w:rPr>
                <w:ins w:id="2920" w:author="Author"/>
              </w:rPr>
            </w:pPr>
            <w:ins w:id="2921" w:author="Author">
              <w:r w:rsidRPr="00FF123D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1E76931" w14:textId="77777777" w:rsidR="001C3BCC" w:rsidRPr="00FF123D" w:rsidRDefault="001C3BCC" w:rsidP="00EA11D4">
            <w:pPr>
              <w:pStyle w:val="tabletext11"/>
              <w:rPr>
                <w:ins w:id="292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5BB38E5" w14:textId="77777777" w:rsidR="001C3BCC" w:rsidRPr="00FF123D" w:rsidRDefault="001C3BCC" w:rsidP="00EA11D4">
            <w:pPr>
              <w:pStyle w:val="tabletext11"/>
              <w:rPr>
                <w:ins w:id="292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A827698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jc w:val="right"/>
              <w:rPr>
                <w:ins w:id="2924" w:author="Author"/>
              </w:rPr>
            </w:pPr>
            <w:ins w:id="2925" w:author="Author">
              <w:r w:rsidRPr="00FF123D">
                <w:t>111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A0C710D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rPr>
                <w:ins w:id="2926" w:author="Author"/>
              </w:rPr>
            </w:pPr>
          </w:p>
        </w:tc>
      </w:tr>
      <w:tr w:rsidR="001C3BCC" w:rsidRPr="00FF123D" w14:paraId="606AFB1D" w14:textId="77777777" w:rsidTr="00EA11D4">
        <w:trPr>
          <w:cantSplit/>
          <w:trHeight w:val="190"/>
          <w:ins w:id="2927" w:author="Author"/>
        </w:trPr>
        <w:tc>
          <w:tcPr>
            <w:tcW w:w="200" w:type="dxa"/>
          </w:tcPr>
          <w:p w14:paraId="7D340918" w14:textId="77777777" w:rsidR="001C3BCC" w:rsidRPr="00FF123D" w:rsidRDefault="001C3BCC" w:rsidP="00EA11D4">
            <w:pPr>
              <w:pStyle w:val="tabletext11"/>
              <w:rPr>
                <w:ins w:id="292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04DD8FA" w14:textId="77777777" w:rsidR="001C3BCC" w:rsidRPr="00FF123D" w:rsidRDefault="001C3BCC" w:rsidP="00EA11D4">
            <w:pPr>
              <w:pStyle w:val="tabletext11"/>
              <w:jc w:val="center"/>
              <w:rPr>
                <w:ins w:id="2929" w:author="Author"/>
              </w:rPr>
            </w:pPr>
            <w:ins w:id="2930" w:author="Author">
              <w:r w:rsidRPr="00FF123D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589C104" w14:textId="77777777" w:rsidR="001C3BCC" w:rsidRPr="00FF123D" w:rsidRDefault="001C3BCC" w:rsidP="00EA11D4">
            <w:pPr>
              <w:pStyle w:val="tabletext11"/>
              <w:jc w:val="right"/>
              <w:rPr>
                <w:ins w:id="2931" w:author="Author"/>
              </w:rPr>
            </w:pPr>
            <w:ins w:id="2932" w:author="Author">
              <w:r w:rsidRPr="00FF123D">
                <w:t>20</w:t>
              </w:r>
            </w:ins>
          </w:p>
        </w:tc>
        <w:tc>
          <w:tcPr>
            <w:tcW w:w="240" w:type="dxa"/>
          </w:tcPr>
          <w:p w14:paraId="20BE9A43" w14:textId="77777777" w:rsidR="001C3BCC" w:rsidRPr="00FF123D" w:rsidRDefault="001C3BCC" w:rsidP="00EA11D4">
            <w:pPr>
              <w:pStyle w:val="tabletext11"/>
              <w:jc w:val="both"/>
              <w:rPr>
                <w:ins w:id="2933" w:author="Author"/>
              </w:rPr>
            </w:pPr>
            <w:ins w:id="2934" w:author="Author">
              <w:r w:rsidRPr="00FF123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B30ADB8" w14:textId="77777777" w:rsidR="001C3BCC" w:rsidRPr="00FF123D" w:rsidRDefault="001C3BCC" w:rsidP="00EA11D4">
            <w:pPr>
              <w:pStyle w:val="tabletext11"/>
              <w:jc w:val="right"/>
              <w:rPr>
                <w:ins w:id="2935" w:author="Author"/>
              </w:rPr>
            </w:pPr>
            <w:ins w:id="2936" w:author="Author">
              <w:r w:rsidRPr="00FF123D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5853A38" w14:textId="77777777" w:rsidR="001C3BCC" w:rsidRPr="00FF123D" w:rsidRDefault="001C3BCC" w:rsidP="00EA11D4">
            <w:pPr>
              <w:pStyle w:val="tabletext11"/>
              <w:rPr>
                <w:ins w:id="293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3175009" w14:textId="77777777" w:rsidR="001C3BCC" w:rsidRPr="00FF123D" w:rsidRDefault="001C3BCC" w:rsidP="00EA11D4">
            <w:pPr>
              <w:pStyle w:val="tabletext11"/>
              <w:rPr>
                <w:ins w:id="293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0662D02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jc w:val="right"/>
              <w:rPr>
                <w:ins w:id="2939" w:author="Author"/>
              </w:rPr>
            </w:pPr>
            <w:ins w:id="2940" w:author="Author">
              <w:r w:rsidRPr="00FF123D">
                <w:t>178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AD960FF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rPr>
                <w:ins w:id="2941" w:author="Author"/>
              </w:rPr>
            </w:pPr>
          </w:p>
        </w:tc>
      </w:tr>
      <w:tr w:rsidR="001C3BCC" w:rsidRPr="00FF123D" w14:paraId="3CA64952" w14:textId="77777777" w:rsidTr="00EA11D4">
        <w:trPr>
          <w:cantSplit/>
          <w:trHeight w:val="190"/>
          <w:ins w:id="2942" w:author="Author"/>
        </w:trPr>
        <w:tc>
          <w:tcPr>
            <w:tcW w:w="200" w:type="dxa"/>
          </w:tcPr>
          <w:p w14:paraId="033077A2" w14:textId="77777777" w:rsidR="001C3BCC" w:rsidRPr="00FF123D" w:rsidRDefault="001C3BCC" w:rsidP="00EA11D4">
            <w:pPr>
              <w:pStyle w:val="tabletext11"/>
              <w:rPr>
                <w:ins w:id="294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56A2B22" w14:textId="77777777" w:rsidR="001C3BCC" w:rsidRPr="00FF123D" w:rsidRDefault="001C3BCC" w:rsidP="00EA11D4">
            <w:pPr>
              <w:pStyle w:val="tabletext11"/>
              <w:jc w:val="center"/>
              <w:rPr>
                <w:ins w:id="2944" w:author="Author"/>
              </w:rPr>
            </w:pPr>
            <w:ins w:id="2945" w:author="Author">
              <w:r w:rsidRPr="00FF123D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05BAC8" w14:textId="77777777" w:rsidR="001C3BCC" w:rsidRPr="00FF123D" w:rsidRDefault="001C3BCC" w:rsidP="00EA11D4">
            <w:pPr>
              <w:pStyle w:val="tabletext11"/>
              <w:jc w:val="right"/>
              <w:rPr>
                <w:ins w:id="2946" w:author="Author"/>
              </w:rPr>
            </w:pPr>
            <w:ins w:id="2947" w:author="Author">
              <w:r w:rsidRPr="00FF123D">
                <w:t>26</w:t>
              </w:r>
            </w:ins>
          </w:p>
        </w:tc>
        <w:tc>
          <w:tcPr>
            <w:tcW w:w="240" w:type="dxa"/>
          </w:tcPr>
          <w:p w14:paraId="47DB45C6" w14:textId="77777777" w:rsidR="001C3BCC" w:rsidRPr="00FF123D" w:rsidRDefault="001C3BCC" w:rsidP="00EA11D4">
            <w:pPr>
              <w:pStyle w:val="tabletext11"/>
              <w:jc w:val="both"/>
              <w:rPr>
                <w:ins w:id="2948" w:author="Author"/>
              </w:rPr>
            </w:pPr>
            <w:ins w:id="2949" w:author="Author">
              <w:r w:rsidRPr="00FF123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210A2D5" w14:textId="77777777" w:rsidR="001C3BCC" w:rsidRPr="00FF123D" w:rsidRDefault="001C3BCC" w:rsidP="00EA11D4">
            <w:pPr>
              <w:pStyle w:val="tabletext11"/>
              <w:jc w:val="right"/>
              <w:rPr>
                <w:ins w:id="2950" w:author="Author"/>
              </w:rPr>
            </w:pPr>
            <w:ins w:id="2951" w:author="Author">
              <w:r w:rsidRPr="00FF123D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343A06B" w14:textId="77777777" w:rsidR="001C3BCC" w:rsidRPr="00FF123D" w:rsidRDefault="001C3BCC" w:rsidP="00EA11D4">
            <w:pPr>
              <w:pStyle w:val="tabletext11"/>
              <w:rPr>
                <w:ins w:id="295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46DF6F3" w14:textId="77777777" w:rsidR="001C3BCC" w:rsidRPr="00FF123D" w:rsidRDefault="001C3BCC" w:rsidP="00EA11D4">
            <w:pPr>
              <w:pStyle w:val="tabletext11"/>
              <w:rPr>
                <w:ins w:id="295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9A78618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jc w:val="right"/>
              <w:rPr>
                <w:ins w:id="2954" w:author="Author"/>
              </w:rPr>
            </w:pPr>
            <w:ins w:id="2955" w:author="Author">
              <w:r w:rsidRPr="00FF123D">
                <w:t>300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AD01AF1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rPr>
                <w:ins w:id="2956" w:author="Author"/>
              </w:rPr>
            </w:pPr>
          </w:p>
        </w:tc>
      </w:tr>
      <w:tr w:rsidR="001C3BCC" w:rsidRPr="00FF123D" w14:paraId="3875A23A" w14:textId="77777777" w:rsidTr="00EA11D4">
        <w:trPr>
          <w:cantSplit/>
          <w:trHeight w:val="190"/>
          <w:ins w:id="2957" w:author="Author"/>
        </w:trPr>
        <w:tc>
          <w:tcPr>
            <w:tcW w:w="200" w:type="dxa"/>
          </w:tcPr>
          <w:p w14:paraId="5257AA5A" w14:textId="77777777" w:rsidR="001C3BCC" w:rsidRPr="00FF123D" w:rsidRDefault="001C3BCC" w:rsidP="00EA11D4">
            <w:pPr>
              <w:pStyle w:val="tabletext11"/>
              <w:rPr>
                <w:ins w:id="295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82F1730" w14:textId="77777777" w:rsidR="001C3BCC" w:rsidRPr="00FF123D" w:rsidRDefault="001C3BCC" w:rsidP="00EA11D4">
            <w:pPr>
              <w:pStyle w:val="tabletext11"/>
              <w:jc w:val="center"/>
              <w:rPr>
                <w:ins w:id="2959" w:author="Author"/>
              </w:rPr>
            </w:pPr>
            <w:ins w:id="2960" w:author="Author">
              <w:r w:rsidRPr="00FF123D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19953C6" w14:textId="77777777" w:rsidR="001C3BCC" w:rsidRPr="00FF123D" w:rsidRDefault="001C3BCC" w:rsidP="00EA11D4">
            <w:pPr>
              <w:pStyle w:val="tabletext11"/>
              <w:jc w:val="right"/>
              <w:rPr>
                <w:ins w:id="2961" w:author="Author"/>
              </w:rPr>
            </w:pPr>
            <w:ins w:id="2962" w:author="Author">
              <w:r w:rsidRPr="00FF123D">
                <w:t>101</w:t>
              </w:r>
            </w:ins>
          </w:p>
        </w:tc>
        <w:tc>
          <w:tcPr>
            <w:tcW w:w="240" w:type="dxa"/>
          </w:tcPr>
          <w:p w14:paraId="422F8369" w14:textId="77777777" w:rsidR="001C3BCC" w:rsidRPr="00FF123D" w:rsidRDefault="001C3BCC" w:rsidP="00EA11D4">
            <w:pPr>
              <w:pStyle w:val="tabletext11"/>
              <w:jc w:val="both"/>
              <w:rPr>
                <w:ins w:id="2963" w:author="Author"/>
              </w:rPr>
            </w:pPr>
            <w:ins w:id="2964" w:author="Author">
              <w:r w:rsidRPr="00FF123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3D11AA1" w14:textId="77777777" w:rsidR="001C3BCC" w:rsidRPr="00FF123D" w:rsidRDefault="001C3BCC" w:rsidP="00EA11D4">
            <w:pPr>
              <w:pStyle w:val="tabletext11"/>
              <w:jc w:val="right"/>
              <w:rPr>
                <w:ins w:id="2965" w:author="Author"/>
              </w:rPr>
            </w:pPr>
            <w:ins w:id="2966" w:author="Author">
              <w:r w:rsidRPr="00FF123D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7F750E7" w14:textId="77777777" w:rsidR="001C3BCC" w:rsidRPr="00FF123D" w:rsidRDefault="001C3BCC" w:rsidP="00EA11D4">
            <w:pPr>
              <w:pStyle w:val="tabletext11"/>
              <w:rPr>
                <w:ins w:id="296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5E79385" w14:textId="77777777" w:rsidR="001C3BCC" w:rsidRPr="00FF123D" w:rsidRDefault="001C3BCC" w:rsidP="00EA11D4">
            <w:pPr>
              <w:pStyle w:val="tabletext11"/>
              <w:rPr>
                <w:ins w:id="296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0133AD9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jc w:val="right"/>
              <w:rPr>
                <w:ins w:id="2969" w:author="Author"/>
              </w:rPr>
            </w:pPr>
            <w:ins w:id="2970" w:author="Author">
              <w:r w:rsidRPr="00FF123D">
                <w:t>785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CC54F06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rPr>
                <w:ins w:id="2971" w:author="Author"/>
              </w:rPr>
            </w:pPr>
          </w:p>
        </w:tc>
      </w:tr>
      <w:tr w:rsidR="001C3BCC" w:rsidRPr="00FF123D" w14:paraId="01CA0F58" w14:textId="77777777" w:rsidTr="00EA11D4">
        <w:trPr>
          <w:cantSplit/>
          <w:trHeight w:val="190"/>
          <w:ins w:id="2972" w:author="Author"/>
        </w:trPr>
        <w:tc>
          <w:tcPr>
            <w:tcW w:w="200" w:type="dxa"/>
          </w:tcPr>
          <w:p w14:paraId="13DD54BA" w14:textId="77777777" w:rsidR="001C3BCC" w:rsidRPr="00FF123D" w:rsidRDefault="001C3BCC" w:rsidP="00EA11D4">
            <w:pPr>
              <w:pStyle w:val="tabletext11"/>
              <w:rPr>
                <w:ins w:id="297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D082C41" w14:textId="77777777" w:rsidR="001C3BCC" w:rsidRPr="00FF123D" w:rsidRDefault="001C3BCC" w:rsidP="00EA11D4">
            <w:pPr>
              <w:pStyle w:val="tabletext11"/>
              <w:jc w:val="center"/>
              <w:rPr>
                <w:ins w:id="2974" w:author="Author"/>
              </w:rPr>
            </w:pPr>
            <w:ins w:id="2975" w:author="Author">
              <w:r w:rsidRPr="00FF123D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D96746F" w14:textId="77777777" w:rsidR="001C3BCC" w:rsidRPr="00FF123D" w:rsidRDefault="001C3BCC" w:rsidP="00EA11D4">
            <w:pPr>
              <w:pStyle w:val="tabletext11"/>
              <w:jc w:val="right"/>
              <w:rPr>
                <w:ins w:id="2976" w:author="Author"/>
              </w:rPr>
            </w:pPr>
            <w:ins w:id="2977" w:author="Author">
              <w:r w:rsidRPr="00FF123D">
                <w:t>501</w:t>
              </w:r>
            </w:ins>
          </w:p>
        </w:tc>
        <w:tc>
          <w:tcPr>
            <w:tcW w:w="240" w:type="dxa"/>
          </w:tcPr>
          <w:p w14:paraId="7FFD905A" w14:textId="77777777" w:rsidR="001C3BCC" w:rsidRPr="00FF123D" w:rsidRDefault="001C3BCC" w:rsidP="00EA11D4">
            <w:pPr>
              <w:pStyle w:val="tabletext11"/>
              <w:jc w:val="both"/>
              <w:rPr>
                <w:ins w:id="2978" w:author="Author"/>
              </w:rPr>
            </w:pPr>
            <w:ins w:id="2979" w:author="Author">
              <w:r w:rsidRPr="00FF123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D97B838" w14:textId="77777777" w:rsidR="001C3BCC" w:rsidRPr="00FF123D" w:rsidRDefault="001C3BCC" w:rsidP="00EA11D4">
            <w:pPr>
              <w:pStyle w:val="tabletext11"/>
              <w:jc w:val="right"/>
              <w:rPr>
                <w:ins w:id="2980" w:author="Author"/>
              </w:rPr>
            </w:pPr>
            <w:ins w:id="2981" w:author="Author">
              <w:r w:rsidRPr="00FF123D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0830900" w14:textId="77777777" w:rsidR="001C3BCC" w:rsidRPr="00FF123D" w:rsidRDefault="001C3BCC" w:rsidP="00EA11D4">
            <w:pPr>
              <w:pStyle w:val="tabletext11"/>
              <w:rPr>
                <w:ins w:id="298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DFCF182" w14:textId="77777777" w:rsidR="001C3BCC" w:rsidRPr="00FF123D" w:rsidRDefault="001C3BCC" w:rsidP="00EA11D4">
            <w:pPr>
              <w:pStyle w:val="tabletext11"/>
              <w:rPr>
                <w:ins w:id="298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BC9DE06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jc w:val="right"/>
              <w:rPr>
                <w:ins w:id="2984" w:author="Author"/>
              </w:rPr>
            </w:pPr>
            <w:ins w:id="2985" w:author="Author">
              <w:r w:rsidRPr="00FF123D">
                <w:t>1,805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A574A4B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rPr>
                <w:ins w:id="2986" w:author="Author"/>
              </w:rPr>
            </w:pPr>
          </w:p>
        </w:tc>
      </w:tr>
      <w:tr w:rsidR="001C3BCC" w:rsidRPr="00FF123D" w14:paraId="063D16EE" w14:textId="77777777" w:rsidTr="00EA11D4">
        <w:trPr>
          <w:cantSplit/>
          <w:trHeight w:val="190"/>
          <w:ins w:id="2987" w:author="Author"/>
        </w:trPr>
        <w:tc>
          <w:tcPr>
            <w:tcW w:w="200" w:type="dxa"/>
          </w:tcPr>
          <w:p w14:paraId="3FBB4C41" w14:textId="77777777" w:rsidR="001C3BCC" w:rsidRPr="00FF123D" w:rsidRDefault="001C3BCC" w:rsidP="00EA11D4">
            <w:pPr>
              <w:pStyle w:val="tabletext11"/>
              <w:rPr>
                <w:ins w:id="298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936AE" w14:textId="77777777" w:rsidR="001C3BCC" w:rsidRPr="00FF123D" w:rsidRDefault="001C3BCC" w:rsidP="00EA11D4">
            <w:pPr>
              <w:pStyle w:val="tabletext11"/>
              <w:jc w:val="center"/>
              <w:rPr>
                <w:ins w:id="2989" w:author="Author"/>
              </w:rPr>
            </w:pPr>
            <w:ins w:id="2990" w:author="Author">
              <w:r w:rsidRPr="00FF123D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636C41" w14:textId="77777777" w:rsidR="001C3BCC" w:rsidRPr="00FF123D" w:rsidRDefault="001C3BCC" w:rsidP="00EA11D4">
            <w:pPr>
              <w:pStyle w:val="tabletext11"/>
              <w:jc w:val="right"/>
              <w:rPr>
                <w:ins w:id="2991" w:author="Author"/>
              </w:rPr>
            </w:pPr>
            <w:ins w:id="2992" w:author="Author">
              <w:r w:rsidRPr="00FF123D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B3CD88C" w14:textId="77777777" w:rsidR="001C3BCC" w:rsidRPr="00FF123D" w:rsidRDefault="001C3BCC" w:rsidP="00EA11D4">
            <w:pPr>
              <w:pStyle w:val="tabletext11"/>
              <w:jc w:val="right"/>
              <w:rPr>
                <w:ins w:id="2993" w:author="Author"/>
              </w:rPr>
            </w:pPr>
            <w:ins w:id="2994" w:author="Author">
              <w:r w:rsidRPr="00FF123D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4C5204" w14:textId="77777777" w:rsidR="001C3BCC" w:rsidRPr="00FF123D" w:rsidRDefault="001C3BCC" w:rsidP="00EA11D4">
            <w:pPr>
              <w:pStyle w:val="tabletext11"/>
              <w:rPr>
                <w:ins w:id="299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22F35785" w14:textId="77777777" w:rsidR="001C3BCC" w:rsidRPr="00FF123D" w:rsidRDefault="001C3BCC" w:rsidP="00EA11D4">
            <w:pPr>
              <w:pStyle w:val="tabletext11"/>
              <w:rPr>
                <w:ins w:id="2996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C714ABA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jc w:val="right"/>
              <w:rPr>
                <w:ins w:id="2997" w:author="Author"/>
              </w:rPr>
            </w:pPr>
            <w:ins w:id="2998" w:author="Author">
              <w:r w:rsidRPr="00FF123D">
                <w:t>3,804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4CB15D" w14:textId="77777777" w:rsidR="001C3BCC" w:rsidRPr="00FF123D" w:rsidRDefault="001C3BCC" w:rsidP="00EA11D4">
            <w:pPr>
              <w:pStyle w:val="tabletext11"/>
              <w:tabs>
                <w:tab w:val="decimal" w:pos="340"/>
              </w:tabs>
              <w:rPr>
                <w:ins w:id="2999" w:author="Author"/>
              </w:rPr>
            </w:pPr>
          </w:p>
        </w:tc>
      </w:tr>
    </w:tbl>
    <w:p w14:paraId="6BC7D419" w14:textId="18BF3B7E" w:rsidR="001C3BCC" w:rsidRDefault="001C3BCC" w:rsidP="001C3BCC">
      <w:pPr>
        <w:pStyle w:val="tablecaption"/>
      </w:pPr>
      <w:ins w:id="3000" w:author="Author">
        <w:r w:rsidRPr="00FF123D">
          <w:t>Table 289.B.2.a.(1)(a)(LC) Other Than Auto Service Operations Loss Costs</w:t>
        </w:r>
      </w:ins>
      <w:bookmarkEnd w:id="2885"/>
    </w:p>
    <w:p w14:paraId="7B5A0478" w14:textId="36B076F2" w:rsidR="001C3BCC" w:rsidRDefault="001C3BCC" w:rsidP="001C3BCC">
      <w:pPr>
        <w:pStyle w:val="isonormal"/>
        <w:jc w:val="left"/>
      </w:pPr>
    </w:p>
    <w:p w14:paraId="08308A55" w14:textId="77777777" w:rsidR="001C3BCC" w:rsidRDefault="001C3BCC" w:rsidP="001C3BCC">
      <w:pPr>
        <w:pStyle w:val="isonormal"/>
        <w:sectPr w:rsidR="001C3BCC" w:rsidSect="001C3BCC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49379055" w14:textId="77777777" w:rsidR="001C3BCC" w:rsidRPr="009901CE" w:rsidRDefault="001C3BCC" w:rsidP="001C3BCC">
      <w:pPr>
        <w:pStyle w:val="boxrule"/>
        <w:rPr>
          <w:ins w:id="3001" w:author="Author"/>
        </w:rPr>
      </w:pPr>
      <w:ins w:id="3002" w:author="Author">
        <w:r w:rsidRPr="009901CE">
          <w:lastRenderedPageBreak/>
          <w:t>290.  HIRED AUTOS</w:t>
        </w:r>
      </w:ins>
    </w:p>
    <w:p w14:paraId="73A8E238" w14:textId="77777777" w:rsidR="001C3BCC" w:rsidRPr="009901CE" w:rsidRDefault="001C3BCC" w:rsidP="001C3BCC">
      <w:pPr>
        <w:pStyle w:val="isonormal"/>
        <w:rPr>
          <w:ins w:id="300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60"/>
        <w:gridCol w:w="2540"/>
      </w:tblGrid>
      <w:tr w:rsidR="001C3BCC" w:rsidRPr="009901CE" w14:paraId="108470C6" w14:textId="77777777" w:rsidTr="00EA11D4">
        <w:trPr>
          <w:cantSplit/>
          <w:trHeight w:val="190"/>
          <w:ins w:id="3004" w:author="Author"/>
        </w:trPr>
        <w:tc>
          <w:tcPr>
            <w:tcW w:w="200" w:type="dxa"/>
          </w:tcPr>
          <w:p w14:paraId="30FB7A47" w14:textId="77777777" w:rsidR="001C3BCC" w:rsidRPr="009901CE" w:rsidRDefault="001C3BCC" w:rsidP="00EA11D4">
            <w:pPr>
              <w:pStyle w:val="tablehead"/>
              <w:rPr>
                <w:ins w:id="300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EBA0E" w14:textId="77777777" w:rsidR="001C3BCC" w:rsidRPr="009901CE" w:rsidRDefault="001C3BCC" w:rsidP="00EA11D4">
            <w:pPr>
              <w:pStyle w:val="tablehead"/>
              <w:rPr>
                <w:ins w:id="3006" w:author="Author"/>
              </w:rPr>
            </w:pPr>
            <w:ins w:id="3007" w:author="Author">
              <w:r w:rsidRPr="009901CE">
                <w:t xml:space="preserve">Cost Of Hire Basis – All Territories </w:t>
              </w:r>
              <w:r w:rsidRPr="009901CE">
                <w:br/>
                <w:t xml:space="preserve">Liability Base Loss Cost </w:t>
              </w:r>
            </w:ins>
          </w:p>
        </w:tc>
      </w:tr>
      <w:tr w:rsidR="001C3BCC" w:rsidRPr="009901CE" w14:paraId="431DE0ED" w14:textId="77777777" w:rsidTr="00EA11D4">
        <w:trPr>
          <w:cantSplit/>
          <w:trHeight w:val="190"/>
          <w:ins w:id="3008" w:author="Author"/>
        </w:trPr>
        <w:tc>
          <w:tcPr>
            <w:tcW w:w="200" w:type="dxa"/>
          </w:tcPr>
          <w:p w14:paraId="43E70C8F" w14:textId="77777777" w:rsidR="001C3BCC" w:rsidRPr="009901CE" w:rsidRDefault="001C3BCC" w:rsidP="00EA11D4">
            <w:pPr>
              <w:pStyle w:val="tabletext11"/>
              <w:rPr>
                <w:ins w:id="3009" w:author="Author"/>
              </w:rPr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D99F5F" w14:textId="77777777" w:rsidR="001C3BCC" w:rsidRPr="009901CE" w:rsidRDefault="001C3BCC" w:rsidP="00EA11D4">
            <w:pPr>
              <w:pStyle w:val="tabletext11"/>
              <w:jc w:val="right"/>
              <w:rPr>
                <w:ins w:id="3010" w:author="Author"/>
              </w:rPr>
            </w:pPr>
            <w:ins w:id="3011" w:author="Author">
              <w:r w:rsidRPr="009901CE">
                <w:t>$</w:t>
              </w:r>
            </w:ins>
          </w:p>
        </w:tc>
        <w:tc>
          <w:tcPr>
            <w:tcW w:w="2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C3B5AF" w14:textId="77777777" w:rsidR="001C3BCC" w:rsidRPr="009901CE" w:rsidRDefault="001C3BCC" w:rsidP="00EA11D4">
            <w:pPr>
              <w:pStyle w:val="tabletext11"/>
              <w:rPr>
                <w:ins w:id="3012" w:author="Author"/>
              </w:rPr>
            </w:pPr>
            <w:ins w:id="3013" w:author="Author">
              <w:r w:rsidRPr="009901CE">
                <w:t>1.01</w:t>
              </w:r>
            </w:ins>
          </w:p>
        </w:tc>
      </w:tr>
    </w:tbl>
    <w:p w14:paraId="2ACFFD2E" w14:textId="04F5A17B" w:rsidR="001C3BCC" w:rsidRDefault="001C3BCC" w:rsidP="001C3BCC">
      <w:pPr>
        <w:pStyle w:val="tablecaption"/>
      </w:pPr>
      <w:ins w:id="3014" w:author="Author">
        <w:r w:rsidRPr="009901CE">
          <w:t>Table 290.B.3.a.(1)(LC) Cost Of Hire Basis Liability Loss Cost</w:t>
        </w:r>
      </w:ins>
    </w:p>
    <w:p w14:paraId="5E409CC3" w14:textId="6FCABDB4" w:rsidR="001C3BCC" w:rsidRDefault="001C3BCC" w:rsidP="001C3BCC">
      <w:pPr>
        <w:pStyle w:val="isonormal"/>
        <w:jc w:val="left"/>
      </w:pPr>
    </w:p>
    <w:p w14:paraId="5B0958FC" w14:textId="77777777" w:rsidR="001C3BCC" w:rsidRDefault="001C3BCC" w:rsidP="001C3BCC">
      <w:pPr>
        <w:pStyle w:val="isonormal"/>
        <w:sectPr w:rsidR="001C3BCC" w:rsidSect="001C3BCC">
          <w:pgSz w:w="12240" w:h="15840"/>
          <w:pgMar w:top="1400" w:right="960" w:bottom="1560" w:left="1200" w:header="0" w:footer="480" w:gutter="0"/>
          <w:cols w:space="0"/>
          <w:noEndnote/>
          <w:docGrid w:linePitch="272"/>
        </w:sectPr>
      </w:pPr>
    </w:p>
    <w:p w14:paraId="10A7B23D" w14:textId="77777777" w:rsidR="001C3BCC" w:rsidRPr="00267C40" w:rsidRDefault="001C3BCC" w:rsidP="001C3BCC">
      <w:pPr>
        <w:pStyle w:val="boxrule"/>
        <w:rPr>
          <w:ins w:id="3015" w:author="Author"/>
        </w:rPr>
      </w:pPr>
      <w:ins w:id="3016" w:author="Author">
        <w:r w:rsidRPr="00267C40">
          <w:lastRenderedPageBreak/>
          <w:t>294.  RENTAL REIMBURSEMENT</w:t>
        </w:r>
      </w:ins>
    </w:p>
    <w:p w14:paraId="0C6D76DA" w14:textId="77777777" w:rsidR="001C3BCC" w:rsidRPr="00267C40" w:rsidRDefault="001C3BCC" w:rsidP="001C3BCC">
      <w:pPr>
        <w:pStyle w:val="blocktext1"/>
        <w:rPr>
          <w:ins w:id="3017" w:author="Author"/>
        </w:rPr>
      </w:pPr>
      <w:ins w:id="3018" w:author="Author">
        <w:r w:rsidRPr="00267C40">
          <w:t xml:space="preserve">Table </w:t>
        </w:r>
        <w:r w:rsidRPr="00267C40">
          <w:rPr>
            <w:b/>
          </w:rPr>
          <w:t>294.B.(LC)</w:t>
        </w:r>
        <w:r w:rsidRPr="00267C40">
          <w:t xml:space="preserve"> is replaced by the following:</w:t>
        </w:r>
      </w:ins>
    </w:p>
    <w:p w14:paraId="5E752E82" w14:textId="77777777" w:rsidR="001C3BCC" w:rsidRPr="00267C40" w:rsidRDefault="001C3BCC" w:rsidP="001C3BCC">
      <w:pPr>
        <w:pStyle w:val="space4"/>
        <w:rPr>
          <w:ins w:id="301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470"/>
        <w:gridCol w:w="960"/>
      </w:tblGrid>
      <w:tr w:rsidR="001C3BCC" w:rsidRPr="00267C40" w14:paraId="10350A62" w14:textId="77777777" w:rsidTr="00EA11D4">
        <w:trPr>
          <w:cantSplit/>
          <w:trHeight w:val="190"/>
          <w:ins w:id="3020" w:author="Author"/>
        </w:trPr>
        <w:tc>
          <w:tcPr>
            <w:tcW w:w="200" w:type="dxa"/>
          </w:tcPr>
          <w:p w14:paraId="50861C99" w14:textId="77777777" w:rsidR="001C3BCC" w:rsidRPr="00267C40" w:rsidRDefault="001C3BCC" w:rsidP="00EA11D4">
            <w:pPr>
              <w:pStyle w:val="tablehead"/>
              <w:rPr>
                <w:ins w:id="3021" w:author="Author"/>
              </w:rPr>
            </w:pPr>
            <w:ins w:id="3022" w:author="Author">
              <w:r w:rsidRPr="00267C40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3FE96" w14:textId="77777777" w:rsidR="001C3BCC" w:rsidRPr="00267C40" w:rsidRDefault="001C3BCC" w:rsidP="00EA11D4">
            <w:pPr>
              <w:pStyle w:val="tablehead"/>
              <w:rPr>
                <w:ins w:id="3023" w:author="Author"/>
              </w:rPr>
            </w:pPr>
            <w:ins w:id="3024" w:author="Author">
              <w:r w:rsidRPr="00267C40">
                <w:br/>
                <w:t>Coverage</w:t>
              </w:r>
            </w:ins>
          </w:p>
        </w:tc>
        <w:tc>
          <w:tcPr>
            <w:tcW w:w="2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94A2" w14:textId="77777777" w:rsidR="001C3BCC" w:rsidRPr="00267C40" w:rsidRDefault="001C3BCC" w:rsidP="00EA11D4">
            <w:pPr>
              <w:pStyle w:val="tablehead"/>
              <w:rPr>
                <w:ins w:id="3025" w:author="Author"/>
              </w:rPr>
            </w:pPr>
            <w:ins w:id="3026" w:author="Author">
              <w:r w:rsidRPr="00267C40">
                <w:t xml:space="preserve">Loss Cost Per $100 </w:t>
              </w:r>
              <w:r w:rsidRPr="00267C40">
                <w:br/>
                <w:t>Of Insurance</w:t>
              </w:r>
            </w:ins>
          </w:p>
        </w:tc>
      </w:tr>
      <w:tr w:rsidR="001C3BCC" w:rsidRPr="00267C40" w14:paraId="6C87BB38" w14:textId="77777777" w:rsidTr="00EA11D4">
        <w:trPr>
          <w:cantSplit/>
          <w:trHeight w:val="190"/>
          <w:ins w:id="3027" w:author="Author"/>
        </w:trPr>
        <w:tc>
          <w:tcPr>
            <w:tcW w:w="200" w:type="dxa"/>
          </w:tcPr>
          <w:p w14:paraId="5DDC0AEC" w14:textId="77777777" w:rsidR="001C3BCC" w:rsidRPr="00267C40" w:rsidRDefault="001C3BCC" w:rsidP="00EA11D4">
            <w:pPr>
              <w:pStyle w:val="tabletext11"/>
              <w:rPr>
                <w:ins w:id="302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9BD7D9" w14:textId="77777777" w:rsidR="001C3BCC" w:rsidRPr="00267C40" w:rsidRDefault="001C3BCC" w:rsidP="00EA11D4">
            <w:pPr>
              <w:pStyle w:val="tabletext11"/>
              <w:rPr>
                <w:ins w:id="3029" w:author="Author"/>
              </w:rPr>
            </w:pPr>
            <w:ins w:id="3030" w:author="Author">
              <w:r w:rsidRPr="00267C40">
                <w:t>Specified Causes of Loss</w:t>
              </w:r>
            </w:ins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</w:tcBorders>
          </w:tcPr>
          <w:p w14:paraId="3EB4910D" w14:textId="77777777" w:rsidR="001C3BCC" w:rsidRPr="00267C40" w:rsidRDefault="001C3BCC" w:rsidP="00EA11D4">
            <w:pPr>
              <w:pStyle w:val="tabletext11"/>
              <w:jc w:val="right"/>
              <w:rPr>
                <w:ins w:id="3031" w:author="Author"/>
              </w:rPr>
            </w:pPr>
            <w:ins w:id="3032" w:author="Author">
              <w:r w:rsidRPr="00267C40">
                <w:t>$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</w:tcBorders>
          </w:tcPr>
          <w:p w14:paraId="302D64CF" w14:textId="77777777" w:rsidR="001C3BCC" w:rsidRPr="00267C40" w:rsidRDefault="001C3BCC" w:rsidP="00EA11D4">
            <w:pPr>
              <w:pStyle w:val="tabletext11"/>
              <w:jc w:val="right"/>
              <w:rPr>
                <w:ins w:id="3033" w:author="Author"/>
              </w:rPr>
            </w:pPr>
            <w:ins w:id="3034" w:author="Author">
              <w:r w:rsidRPr="00267C40">
                <w:t>0.77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811ECE" w14:textId="77777777" w:rsidR="001C3BCC" w:rsidRPr="00267C40" w:rsidRDefault="001C3BCC" w:rsidP="00EA11D4">
            <w:pPr>
              <w:pStyle w:val="tabletext11"/>
              <w:tabs>
                <w:tab w:val="decimal" w:pos="120"/>
              </w:tabs>
              <w:rPr>
                <w:ins w:id="3035" w:author="Author"/>
              </w:rPr>
            </w:pPr>
          </w:p>
        </w:tc>
      </w:tr>
      <w:tr w:rsidR="001C3BCC" w:rsidRPr="00267C40" w14:paraId="7661E95B" w14:textId="77777777" w:rsidTr="00EA11D4">
        <w:trPr>
          <w:cantSplit/>
          <w:trHeight w:val="190"/>
          <w:ins w:id="3036" w:author="Author"/>
        </w:trPr>
        <w:tc>
          <w:tcPr>
            <w:tcW w:w="200" w:type="dxa"/>
          </w:tcPr>
          <w:p w14:paraId="2E26533F" w14:textId="77777777" w:rsidR="001C3BCC" w:rsidRPr="00267C40" w:rsidRDefault="001C3BCC" w:rsidP="00EA11D4">
            <w:pPr>
              <w:pStyle w:val="tabletext11"/>
              <w:rPr>
                <w:ins w:id="3037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0F547420" w14:textId="77777777" w:rsidR="001C3BCC" w:rsidRPr="00267C40" w:rsidRDefault="001C3BCC" w:rsidP="00EA11D4">
            <w:pPr>
              <w:pStyle w:val="tabletext11"/>
              <w:rPr>
                <w:ins w:id="3038" w:author="Author"/>
              </w:rPr>
            </w:pPr>
            <w:ins w:id="3039" w:author="Author">
              <w:r w:rsidRPr="00267C40">
                <w:t>Comprehensive</w:t>
              </w:r>
            </w:ins>
          </w:p>
        </w:tc>
        <w:tc>
          <w:tcPr>
            <w:tcW w:w="970" w:type="dxa"/>
            <w:tcBorders>
              <w:left w:val="single" w:sz="6" w:space="0" w:color="auto"/>
            </w:tcBorders>
          </w:tcPr>
          <w:p w14:paraId="35F7BA1B" w14:textId="77777777" w:rsidR="001C3BCC" w:rsidRPr="00267C40" w:rsidRDefault="001C3BCC" w:rsidP="00EA11D4">
            <w:pPr>
              <w:pStyle w:val="tabletext11"/>
              <w:rPr>
                <w:ins w:id="3040" w:author="Author"/>
              </w:rPr>
            </w:pPr>
          </w:p>
        </w:tc>
        <w:tc>
          <w:tcPr>
            <w:tcW w:w="470" w:type="dxa"/>
            <w:tcBorders>
              <w:left w:val="nil"/>
            </w:tcBorders>
          </w:tcPr>
          <w:p w14:paraId="7BAB6669" w14:textId="77777777" w:rsidR="001C3BCC" w:rsidRPr="00267C40" w:rsidRDefault="001C3BCC" w:rsidP="00EA11D4">
            <w:pPr>
              <w:pStyle w:val="tabletext11"/>
              <w:jc w:val="right"/>
              <w:rPr>
                <w:ins w:id="3041" w:author="Author"/>
              </w:rPr>
            </w:pPr>
            <w:ins w:id="3042" w:author="Author">
              <w:r w:rsidRPr="00267C40">
                <w:t>0.92</w:t>
              </w:r>
            </w:ins>
          </w:p>
        </w:tc>
        <w:tc>
          <w:tcPr>
            <w:tcW w:w="960" w:type="dxa"/>
            <w:tcBorders>
              <w:left w:val="nil"/>
              <w:right w:val="single" w:sz="6" w:space="0" w:color="auto"/>
            </w:tcBorders>
          </w:tcPr>
          <w:p w14:paraId="7984CAB8" w14:textId="77777777" w:rsidR="001C3BCC" w:rsidRPr="00267C40" w:rsidRDefault="001C3BCC" w:rsidP="00EA11D4">
            <w:pPr>
              <w:pStyle w:val="tabletext11"/>
              <w:tabs>
                <w:tab w:val="decimal" w:pos="120"/>
              </w:tabs>
              <w:rPr>
                <w:ins w:id="3043" w:author="Author"/>
              </w:rPr>
            </w:pPr>
          </w:p>
        </w:tc>
      </w:tr>
      <w:tr w:rsidR="001C3BCC" w:rsidRPr="00267C40" w14:paraId="5CA88C61" w14:textId="77777777" w:rsidTr="00EA11D4">
        <w:trPr>
          <w:cantSplit/>
          <w:trHeight w:val="190"/>
          <w:ins w:id="3044" w:author="Author"/>
        </w:trPr>
        <w:tc>
          <w:tcPr>
            <w:tcW w:w="200" w:type="dxa"/>
          </w:tcPr>
          <w:p w14:paraId="25423348" w14:textId="77777777" w:rsidR="001C3BCC" w:rsidRPr="00267C40" w:rsidRDefault="001C3BCC" w:rsidP="00EA11D4">
            <w:pPr>
              <w:pStyle w:val="tabletext11"/>
              <w:rPr>
                <w:ins w:id="3045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6284B" w14:textId="77777777" w:rsidR="001C3BCC" w:rsidRPr="00267C40" w:rsidRDefault="001C3BCC" w:rsidP="00EA11D4">
            <w:pPr>
              <w:pStyle w:val="tabletext11"/>
              <w:rPr>
                <w:ins w:id="3046" w:author="Author"/>
              </w:rPr>
            </w:pPr>
            <w:ins w:id="3047" w:author="Author">
              <w:r w:rsidRPr="00267C40">
                <w:t>Collision</w:t>
              </w:r>
            </w:ins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</w:tcPr>
          <w:p w14:paraId="2234CEF7" w14:textId="77777777" w:rsidR="001C3BCC" w:rsidRPr="00267C40" w:rsidRDefault="001C3BCC" w:rsidP="00EA11D4">
            <w:pPr>
              <w:pStyle w:val="tabletext11"/>
              <w:rPr>
                <w:ins w:id="3048" w:author="Author"/>
              </w:rPr>
            </w:pPr>
          </w:p>
        </w:tc>
        <w:tc>
          <w:tcPr>
            <w:tcW w:w="470" w:type="dxa"/>
            <w:tcBorders>
              <w:left w:val="nil"/>
              <w:bottom w:val="single" w:sz="6" w:space="0" w:color="auto"/>
            </w:tcBorders>
          </w:tcPr>
          <w:p w14:paraId="5EF4AE2C" w14:textId="77777777" w:rsidR="001C3BCC" w:rsidRPr="00267C40" w:rsidRDefault="001C3BCC" w:rsidP="00EA11D4">
            <w:pPr>
              <w:pStyle w:val="tabletext11"/>
              <w:jc w:val="right"/>
              <w:rPr>
                <w:ins w:id="3049" w:author="Author"/>
              </w:rPr>
            </w:pPr>
            <w:ins w:id="3050" w:author="Author">
              <w:r w:rsidRPr="00267C40">
                <w:t>1.54</w:t>
              </w:r>
            </w:ins>
          </w:p>
        </w:tc>
        <w:tc>
          <w:tcPr>
            <w:tcW w:w="9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CAC305" w14:textId="77777777" w:rsidR="001C3BCC" w:rsidRPr="00267C40" w:rsidRDefault="001C3BCC" w:rsidP="00EA11D4">
            <w:pPr>
              <w:pStyle w:val="tabletext11"/>
              <w:tabs>
                <w:tab w:val="decimal" w:pos="120"/>
              </w:tabs>
              <w:rPr>
                <w:ins w:id="3051" w:author="Author"/>
              </w:rPr>
            </w:pPr>
          </w:p>
        </w:tc>
      </w:tr>
    </w:tbl>
    <w:p w14:paraId="4FDC8C90" w14:textId="2448B493" w:rsidR="001C3BCC" w:rsidRDefault="001C3BCC" w:rsidP="001C3BCC">
      <w:pPr>
        <w:pStyle w:val="tablecaption"/>
      </w:pPr>
      <w:ins w:id="3052" w:author="Author">
        <w:r w:rsidRPr="00267C40">
          <w:t>Table 294.B.(LC) Rental Reimbursement Physical Damage Loss Costs</w:t>
        </w:r>
      </w:ins>
    </w:p>
    <w:p w14:paraId="144424BA" w14:textId="1541A553" w:rsidR="001C3BCC" w:rsidRDefault="001C3BCC" w:rsidP="001C3BCC">
      <w:pPr>
        <w:pStyle w:val="isonormal"/>
        <w:jc w:val="left"/>
      </w:pPr>
    </w:p>
    <w:p w14:paraId="74550DCF" w14:textId="77777777" w:rsidR="001C3BCC" w:rsidRDefault="001C3BCC" w:rsidP="001C3BCC">
      <w:pPr>
        <w:pStyle w:val="isonormal"/>
        <w:sectPr w:rsidR="001C3BCC" w:rsidSect="001C3BCC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DFFAA2B" w14:textId="77777777" w:rsidR="001C3BCC" w:rsidRPr="00BC69AD" w:rsidRDefault="001C3BCC" w:rsidP="001C3BCC">
      <w:pPr>
        <w:pStyle w:val="boxrule"/>
        <w:rPr>
          <w:ins w:id="3053" w:author="Author"/>
        </w:rPr>
      </w:pPr>
      <w:bookmarkStart w:id="3054" w:name="_Hlk116987163"/>
      <w:ins w:id="3055" w:author="Author">
        <w:r w:rsidRPr="00BC69AD">
          <w:lastRenderedPageBreak/>
          <w:t>297.  UNINSURED MOTORISTS INSURANCE</w:t>
        </w:r>
      </w:ins>
    </w:p>
    <w:p w14:paraId="54302A15" w14:textId="77777777" w:rsidR="001C3BCC" w:rsidRPr="00BC69AD" w:rsidRDefault="001C3BCC" w:rsidP="001C3BCC">
      <w:pPr>
        <w:pStyle w:val="isonormal"/>
        <w:rPr>
          <w:ins w:id="305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450"/>
        <w:gridCol w:w="1150"/>
        <w:gridCol w:w="410"/>
        <w:gridCol w:w="1190"/>
      </w:tblGrid>
      <w:tr w:rsidR="001C3BCC" w:rsidRPr="00BC69AD" w14:paraId="0009C642" w14:textId="77777777" w:rsidTr="00EA11D4">
        <w:trPr>
          <w:cantSplit/>
          <w:trHeight w:val="190"/>
          <w:ins w:id="305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6CB4836" w14:textId="77777777" w:rsidR="001C3BCC" w:rsidRPr="00BC69AD" w:rsidRDefault="001C3BCC" w:rsidP="00EA11D4">
            <w:pPr>
              <w:pStyle w:val="tabletext11"/>
              <w:rPr>
                <w:ins w:id="3058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E1EA0" w14:textId="77777777" w:rsidR="001C3BCC" w:rsidRPr="00BC69AD" w:rsidRDefault="001C3BCC" w:rsidP="00EA11D4">
            <w:pPr>
              <w:pStyle w:val="tablehead"/>
              <w:rPr>
                <w:ins w:id="3059" w:author="Author"/>
              </w:rPr>
            </w:pPr>
            <w:ins w:id="3060" w:author="Author">
              <w:r w:rsidRPr="00BC69AD">
                <w:t xml:space="preserve">Non-stacked Uninsured (Includes Underinsured) Motorists Bodily Injury </w:t>
              </w:r>
            </w:ins>
          </w:p>
        </w:tc>
      </w:tr>
      <w:tr w:rsidR="001C3BCC" w:rsidRPr="00BC69AD" w14:paraId="0AF389F0" w14:textId="77777777" w:rsidTr="00EA11D4">
        <w:trPr>
          <w:cantSplit/>
          <w:trHeight w:val="190"/>
          <w:ins w:id="306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2077532" w14:textId="77777777" w:rsidR="001C3BCC" w:rsidRPr="00BC69AD" w:rsidRDefault="001C3BCC" w:rsidP="00EA11D4">
            <w:pPr>
              <w:pStyle w:val="tablehead"/>
              <w:rPr>
                <w:ins w:id="3062" w:author="Author"/>
              </w:rPr>
            </w:pPr>
            <w:ins w:id="3063" w:author="Author">
              <w:r w:rsidRPr="00BC69AD">
                <w:br/>
              </w:r>
              <w:r w:rsidRPr="00BC69AD">
                <w:br/>
              </w:r>
              <w:r w:rsidRPr="00BC69AD">
                <w:br/>
              </w:r>
              <w:r w:rsidRPr="00BC69AD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7C0E1" w14:textId="77777777" w:rsidR="001C3BCC" w:rsidRPr="00BC69AD" w:rsidRDefault="001C3BCC" w:rsidP="00EA11D4">
            <w:pPr>
              <w:pStyle w:val="tablehead"/>
              <w:rPr>
                <w:ins w:id="3064" w:author="Author"/>
              </w:rPr>
            </w:pPr>
            <w:ins w:id="3065" w:author="Author">
              <w:r w:rsidRPr="00BC69AD"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1F4455" w14:textId="77777777" w:rsidR="001C3BCC" w:rsidRPr="00BC69AD" w:rsidRDefault="001C3BCC" w:rsidP="00EA11D4">
            <w:pPr>
              <w:pStyle w:val="tablehead"/>
              <w:rPr>
                <w:ins w:id="3066" w:author="Author"/>
              </w:rPr>
            </w:pPr>
            <w:ins w:id="3067" w:author="Author">
              <w:r w:rsidRPr="00BC69AD">
                <w:t>Private</w:t>
              </w:r>
              <w:r w:rsidRPr="00BC69AD">
                <w:br/>
                <w:t>Passenger</w:t>
              </w:r>
              <w:r w:rsidRPr="00BC69AD">
                <w:br/>
                <w:t>Types</w:t>
              </w:r>
              <w:r w:rsidRPr="00BC69AD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8D5B47" w14:textId="77777777" w:rsidR="001C3BCC" w:rsidRPr="00BC69AD" w:rsidRDefault="001C3BCC" w:rsidP="00EA11D4">
            <w:pPr>
              <w:pStyle w:val="tablehead"/>
              <w:rPr>
                <w:ins w:id="3068" w:author="Author"/>
              </w:rPr>
            </w:pPr>
            <w:ins w:id="3069" w:author="Author">
              <w:r w:rsidRPr="00BC69AD">
                <w:t>Other Than</w:t>
              </w:r>
              <w:r w:rsidRPr="00BC69AD">
                <w:br/>
                <w:t>Private</w:t>
              </w:r>
              <w:r w:rsidRPr="00BC69AD">
                <w:br/>
                <w:t>Passenger</w:t>
              </w:r>
              <w:r w:rsidRPr="00BC69AD">
                <w:br/>
                <w:t>Types</w:t>
              </w:r>
              <w:r w:rsidRPr="00BC69AD">
                <w:br/>
                <w:t>Per Exposure</w:t>
              </w:r>
            </w:ins>
          </w:p>
        </w:tc>
      </w:tr>
      <w:tr w:rsidR="001C3BCC" w:rsidRPr="00BC69AD" w14:paraId="2E176EAA" w14:textId="77777777" w:rsidTr="001C3BCC">
        <w:trPr>
          <w:cantSplit/>
          <w:trHeight w:val="190"/>
          <w:ins w:id="3070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3BFF792E" w14:textId="77777777" w:rsidR="001C3BCC" w:rsidRPr="00BC69AD" w:rsidRDefault="001C3BCC" w:rsidP="00EA11D4">
            <w:pPr>
              <w:pStyle w:val="tabletext11"/>
              <w:rPr>
                <w:ins w:id="30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D8AE01" w14:textId="77777777" w:rsidR="001C3BCC" w:rsidRPr="00BC69AD" w:rsidRDefault="001C3BCC" w:rsidP="00EA11D4">
            <w:pPr>
              <w:pStyle w:val="tabletext11"/>
              <w:jc w:val="right"/>
              <w:rPr>
                <w:ins w:id="3072" w:author="Author"/>
              </w:rPr>
            </w:pPr>
            <w:ins w:id="3073" w:author="Author">
              <w:r w:rsidRPr="00BC69AD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D984377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074" w:author="Author"/>
              </w:rPr>
            </w:pPr>
            <w:ins w:id="3075" w:author="Author">
              <w:r w:rsidRPr="00BC69AD">
                <w:t>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103AC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076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D6B659" w14:textId="77777777" w:rsidR="001C3BCC" w:rsidRPr="00BC69AD" w:rsidRDefault="001C3BCC" w:rsidP="00EA11D4">
            <w:pPr>
              <w:pStyle w:val="tabletext11"/>
              <w:jc w:val="right"/>
              <w:rPr>
                <w:ins w:id="3077" w:author="Author"/>
              </w:rPr>
            </w:pPr>
            <w:ins w:id="3078" w:author="Author">
              <w:r w:rsidRPr="00BC69AD">
                <w:t>$</w:t>
              </w:r>
            </w:ins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E5E81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079" w:author="Author"/>
              </w:rPr>
              <w:pPrChange w:id="3080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81" w:author="Author">
              <w:r w:rsidRPr="00BC69AD">
                <w:rPr>
                  <w:rFonts w:cs="Arial"/>
                  <w:color w:val="000000"/>
                  <w:szCs w:val="18"/>
                </w:rPr>
                <w:t>39.92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1C6377" w14:textId="77777777" w:rsidR="001C3BCC" w:rsidRPr="00BC69AD" w:rsidRDefault="001C3BCC" w:rsidP="00EA11D4">
            <w:pPr>
              <w:pStyle w:val="tabletext11"/>
              <w:jc w:val="right"/>
              <w:rPr>
                <w:ins w:id="3082" w:author="Author"/>
              </w:rPr>
            </w:pPr>
            <w:ins w:id="3083" w:author="Author">
              <w:r w:rsidRPr="00BC69AD">
                <w:t>$</w:t>
              </w:r>
            </w:ins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09595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084" w:author="Author"/>
              </w:rPr>
              <w:pPrChange w:id="3085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86" w:author="Author">
              <w:r w:rsidRPr="00BC69AD">
                <w:rPr>
                  <w:rFonts w:cs="Arial"/>
                  <w:color w:val="000000"/>
                  <w:szCs w:val="18"/>
                </w:rPr>
                <w:t>27.32</w:t>
              </w:r>
            </w:ins>
          </w:p>
        </w:tc>
      </w:tr>
      <w:tr w:rsidR="001C3BCC" w:rsidRPr="00BC69AD" w14:paraId="1D3A00DF" w14:textId="77777777" w:rsidTr="001C3BCC">
        <w:trPr>
          <w:cantSplit/>
          <w:trHeight w:val="190"/>
          <w:ins w:id="308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3FD3B0F" w14:textId="77777777" w:rsidR="001C3BCC" w:rsidRPr="00BC69AD" w:rsidRDefault="001C3BCC" w:rsidP="00EA11D4">
            <w:pPr>
              <w:pStyle w:val="tabletext11"/>
              <w:rPr>
                <w:ins w:id="30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CF9D58" w14:textId="77777777" w:rsidR="001C3BCC" w:rsidRPr="00BC69AD" w:rsidRDefault="001C3BCC" w:rsidP="00EA11D4">
            <w:pPr>
              <w:pStyle w:val="tabletext11"/>
              <w:jc w:val="right"/>
              <w:rPr>
                <w:ins w:id="308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BD40C37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090" w:author="Author"/>
              </w:rPr>
            </w:pPr>
            <w:ins w:id="3091" w:author="Author">
              <w:r w:rsidRPr="00BC69AD">
                <w:t>75,000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56C41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092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76BE05" w14:textId="77777777" w:rsidR="001C3BCC" w:rsidRPr="00BC69AD" w:rsidRDefault="001C3BCC" w:rsidP="00EA11D4">
            <w:pPr>
              <w:pStyle w:val="tabletext11"/>
              <w:jc w:val="right"/>
              <w:rPr>
                <w:ins w:id="30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4BFCD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094" w:author="Author"/>
                <w:rFonts w:cs="Arial"/>
                <w:color w:val="000000"/>
                <w:szCs w:val="18"/>
              </w:rPr>
              <w:pPrChange w:id="3095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96" w:author="Author">
              <w:r w:rsidRPr="00BC69AD">
                <w:rPr>
                  <w:rFonts w:cs="Arial"/>
                  <w:color w:val="000000"/>
                  <w:szCs w:val="18"/>
                </w:rPr>
                <w:t>51.98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1EEA3A" w14:textId="77777777" w:rsidR="001C3BCC" w:rsidRPr="00BC69AD" w:rsidRDefault="001C3BCC" w:rsidP="00EA11D4">
            <w:pPr>
              <w:pStyle w:val="tabletext11"/>
              <w:jc w:val="right"/>
              <w:rPr>
                <w:ins w:id="309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C62E0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098" w:author="Author"/>
                <w:rFonts w:cs="Arial"/>
                <w:color w:val="000000"/>
                <w:szCs w:val="18"/>
              </w:rPr>
              <w:pPrChange w:id="3099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00" w:author="Author">
              <w:r w:rsidRPr="00BC69AD">
                <w:rPr>
                  <w:rFonts w:cs="Arial"/>
                  <w:color w:val="000000"/>
                  <w:szCs w:val="18"/>
                </w:rPr>
                <w:t>35.34</w:t>
              </w:r>
            </w:ins>
          </w:p>
        </w:tc>
      </w:tr>
      <w:tr w:rsidR="001C3BCC" w:rsidRPr="00BC69AD" w14:paraId="285C34F6" w14:textId="77777777" w:rsidTr="001C3BCC">
        <w:trPr>
          <w:cantSplit/>
          <w:trHeight w:val="190"/>
          <w:ins w:id="310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5402827" w14:textId="77777777" w:rsidR="001C3BCC" w:rsidRPr="00BC69AD" w:rsidRDefault="001C3BCC" w:rsidP="00EA11D4">
            <w:pPr>
              <w:pStyle w:val="tabletext11"/>
              <w:rPr>
                <w:ins w:id="31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14267" w14:textId="77777777" w:rsidR="001C3BCC" w:rsidRPr="00BC69AD" w:rsidRDefault="001C3BCC" w:rsidP="00EA11D4">
            <w:pPr>
              <w:pStyle w:val="tabletext11"/>
              <w:jc w:val="center"/>
              <w:rPr>
                <w:ins w:id="310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D6D21EA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04" w:author="Author"/>
              </w:rPr>
            </w:pPr>
            <w:ins w:id="3105" w:author="Author">
              <w:r w:rsidRPr="00BC69AD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AE633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06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E045A" w14:textId="77777777" w:rsidR="001C3BCC" w:rsidRPr="00BC69AD" w:rsidRDefault="001C3BCC" w:rsidP="00EA11D4">
            <w:pPr>
              <w:pStyle w:val="tabletext11"/>
              <w:jc w:val="right"/>
              <w:rPr>
                <w:ins w:id="31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9B1A8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08" w:author="Author"/>
                <w:rFonts w:cs="Arial"/>
                <w:color w:val="000000"/>
                <w:szCs w:val="18"/>
              </w:rPr>
              <w:pPrChange w:id="3109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10" w:author="Author">
              <w:r w:rsidRPr="00BC69AD">
                <w:rPr>
                  <w:rFonts w:cs="Arial"/>
                  <w:color w:val="000000"/>
                  <w:szCs w:val="18"/>
                </w:rPr>
                <w:t>61.83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416661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11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163BE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12" w:author="Author"/>
                <w:rFonts w:cs="Arial"/>
                <w:color w:val="000000"/>
                <w:szCs w:val="18"/>
              </w:rPr>
              <w:pPrChange w:id="3113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14" w:author="Author">
              <w:r w:rsidRPr="00BC69AD">
                <w:rPr>
                  <w:rFonts w:cs="Arial"/>
                  <w:color w:val="000000"/>
                  <w:szCs w:val="18"/>
                </w:rPr>
                <w:t>41.90</w:t>
              </w:r>
            </w:ins>
          </w:p>
        </w:tc>
      </w:tr>
      <w:tr w:rsidR="001C3BCC" w:rsidRPr="00BC69AD" w14:paraId="57E92520" w14:textId="77777777" w:rsidTr="001C3BCC">
        <w:trPr>
          <w:cantSplit/>
          <w:trHeight w:val="190"/>
          <w:ins w:id="311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4687909" w14:textId="77777777" w:rsidR="001C3BCC" w:rsidRPr="00BC69AD" w:rsidRDefault="001C3BCC" w:rsidP="00EA11D4">
            <w:pPr>
              <w:pStyle w:val="tabletext11"/>
              <w:rPr>
                <w:ins w:id="31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F84CE5" w14:textId="77777777" w:rsidR="001C3BCC" w:rsidRPr="00BC69AD" w:rsidRDefault="001C3BCC" w:rsidP="00EA11D4">
            <w:pPr>
              <w:pStyle w:val="tabletext11"/>
              <w:jc w:val="center"/>
              <w:rPr>
                <w:ins w:id="311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EAAEC7E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18" w:author="Author"/>
              </w:rPr>
            </w:pPr>
            <w:ins w:id="3119" w:author="Author">
              <w:r w:rsidRPr="00BC69AD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8EEA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20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5A8B7D" w14:textId="77777777" w:rsidR="001C3BCC" w:rsidRPr="00BC69AD" w:rsidRDefault="001C3BCC" w:rsidP="00EA11D4">
            <w:pPr>
              <w:pStyle w:val="tabletext11"/>
              <w:jc w:val="right"/>
              <w:rPr>
                <w:ins w:id="31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60423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22" w:author="Author"/>
              </w:rPr>
              <w:pPrChange w:id="3123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24" w:author="Author">
              <w:r w:rsidRPr="00BC69AD">
                <w:rPr>
                  <w:rFonts w:cs="Arial"/>
                  <w:color w:val="000000"/>
                  <w:szCs w:val="18"/>
                </w:rPr>
                <w:t>70.67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9A8BA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12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AC4B5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26" w:author="Author"/>
              </w:rPr>
              <w:pPrChange w:id="3127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28" w:author="Author">
              <w:r w:rsidRPr="00BC69AD">
                <w:rPr>
                  <w:rFonts w:cs="Arial"/>
                  <w:color w:val="000000"/>
                  <w:szCs w:val="18"/>
                </w:rPr>
                <w:t>47.76</w:t>
              </w:r>
            </w:ins>
          </w:p>
        </w:tc>
      </w:tr>
      <w:tr w:rsidR="001C3BCC" w:rsidRPr="00BC69AD" w14:paraId="46D044E9" w14:textId="77777777" w:rsidTr="001C3BCC">
        <w:trPr>
          <w:cantSplit/>
          <w:trHeight w:val="190"/>
          <w:ins w:id="312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6422082" w14:textId="77777777" w:rsidR="001C3BCC" w:rsidRPr="00BC69AD" w:rsidRDefault="001C3BCC" w:rsidP="00EA11D4">
            <w:pPr>
              <w:pStyle w:val="tabletext11"/>
              <w:rPr>
                <w:ins w:id="31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5D392" w14:textId="77777777" w:rsidR="001C3BCC" w:rsidRPr="00BC69AD" w:rsidRDefault="001C3BCC" w:rsidP="00EA11D4">
            <w:pPr>
              <w:pStyle w:val="tabletext11"/>
              <w:jc w:val="center"/>
              <w:rPr>
                <w:ins w:id="313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8F278A7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32" w:author="Author"/>
              </w:rPr>
            </w:pPr>
            <w:ins w:id="3133" w:author="Author">
              <w:r w:rsidRPr="00BC69AD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9F19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34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E34273" w14:textId="77777777" w:rsidR="001C3BCC" w:rsidRPr="00BC69AD" w:rsidRDefault="001C3BCC" w:rsidP="00EA11D4">
            <w:pPr>
              <w:pStyle w:val="tabletext11"/>
              <w:jc w:val="right"/>
              <w:rPr>
                <w:ins w:id="31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8EA61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36" w:author="Author"/>
              </w:rPr>
              <w:pPrChange w:id="3137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38" w:author="Author">
              <w:r w:rsidRPr="00BC69AD">
                <w:rPr>
                  <w:rFonts w:cs="Arial"/>
                  <w:color w:val="000000"/>
                  <w:szCs w:val="18"/>
                </w:rPr>
                <w:t>77.85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C45258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13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7E244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40" w:author="Author"/>
              </w:rPr>
              <w:pPrChange w:id="3141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42" w:author="Author">
              <w:r w:rsidRPr="00BC69AD">
                <w:rPr>
                  <w:rFonts w:cs="Arial"/>
                  <w:color w:val="000000"/>
                  <w:szCs w:val="18"/>
                </w:rPr>
                <w:t>52.53</w:t>
              </w:r>
            </w:ins>
          </w:p>
        </w:tc>
      </w:tr>
      <w:tr w:rsidR="001C3BCC" w:rsidRPr="00BC69AD" w14:paraId="5FF48797" w14:textId="77777777" w:rsidTr="001C3BCC">
        <w:trPr>
          <w:cantSplit/>
          <w:trHeight w:val="190"/>
          <w:ins w:id="314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3EF08260" w14:textId="77777777" w:rsidR="001C3BCC" w:rsidRPr="00BC69AD" w:rsidRDefault="001C3BCC" w:rsidP="00EA11D4">
            <w:pPr>
              <w:pStyle w:val="tabletext11"/>
              <w:rPr>
                <w:ins w:id="31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C66DA6" w14:textId="77777777" w:rsidR="001C3BCC" w:rsidRPr="00BC69AD" w:rsidRDefault="001C3BCC" w:rsidP="00EA11D4">
            <w:pPr>
              <w:pStyle w:val="tabletext11"/>
              <w:jc w:val="center"/>
              <w:rPr>
                <w:ins w:id="314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6694BCC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46" w:author="Author"/>
              </w:rPr>
            </w:pPr>
            <w:ins w:id="3147" w:author="Author">
              <w:r w:rsidRPr="00BC69AD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D0CA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48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8F9CA4" w14:textId="77777777" w:rsidR="001C3BCC" w:rsidRPr="00BC69AD" w:rsidRDefault="001C3BCC" w:rsidP="00EA11D4">
            <w:pPr>
              <w:pStyle w:val="tabletext11"/>
              <w:jc w:val="right"/>
              <w:rPr>
                <w:ins w:id="31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90F73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50" w:author="Author"/>
              </w:rPr>
              <w:pPrChange w:id="3151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52" w:author="Author">
              <w:r w:rsidRPr="00BC69AD">
                <w:rPr>
                  <w:rFonts w:cs="Arial"/>
                  <w:color w:val="000000"/>
                  <w:szCs w:val="18"/>
                </w:rPr>
                <w:t>90.42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2A0BF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15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D7D82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54" w:author="Author"/>
              </w:rPr>
              <w:pPrChange w:id="3155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56" w:author="Author">
              <w:r w:rsidRPr="00BC69AD">
                <w:rPr>
                  <w:rFonts w:cs="Arial"/>
                  <w:color w:val="000000"/>
                  <w:szCs w:val="18"/>
                </w:rPr>
                <w:t>60.83</w:t>
              </w:r>
            </w:ins>
          </w:p>
        </w:tc>
      </w:tr>
      <w:tr w:rsidR="001C3BCC" w:rsidRPr="00BC69AD" w14:paraId="03F71CC9" w14:textId="77777777" w:rsidTr="001C3BCC">
        <w:trPr>
          <w:cantSplit/>
          <w:trHeight w:val="190"/>
          <w:ins w:id="315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302A1DE" w14:textId="77777777" w:rsidR="001C3BCC" w:rsidRPr="00BC69AD" w:rsidRDefault="001C3BCC" w:rsidP="00EA11D4">
            <w:pPr>
              <w:pStyle w:val="tabletext11"/>
              <w:rPr>
                <w:ins w:id="31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089EB5" w14:textId="77777777" w:rsidR="001C3BCC" w:rsidRPr="00BC69AD" w:rsidRDefault="001C3BCC" w:rsidP="00EA11D4">
            <w:pPr>
              <w:pStyle w:val="tabletext11"/>
              <w:jc w:val="center"/>
              <w:rPr>
                <w:ins w:id="315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0BD7686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60" w:author="Author"/>
              </w:rPr>
            </w:pPr>
            <w:ins w:id="3161" w:author="Author">
              <w:r w:rsidRPr="00BC69AD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B450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62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A65C3" w14:textId="77777777" w:rsidR="001C3BCC" w:rsidRPr="00BC69AD" w:rsidRDefault="001C3BCC" w:rsidP="00EA11D4">
            <w:pPr>
              <w:pStyle w:val="tabletext11"/>
              <w:jc w:val="right"/>
              <w:rPr>
                <w:ins w:id="31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EC33B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64" w:author="Author"/>
              </w:rPr>
              <w:pPrChange w:id="3165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66" w:author="Author">
              <w:r w:rsidRPr="00BC69AD">
                <w:rPr>
                  <w:rFonts w:cs="Arial"/>
                  <w:color w:val="000000"/>
                  <w:szCs w:val="18"/>
                </w:rPr>
                <w:t>99.67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47CA8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16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F2B25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68" w:author="Author"/>
              </w:rPr>
              <w:pPrChange w:id="3169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70" w:author="Author">
              <w:r w:rsidRPr="00BC69AD">
                <w:rPr>
                  <w:rFonts w:cs="Arial"/>
                  <w:color w:val="000000"/>
                  <w:szCs w:val="18"/>
                </w:rPr>
                <w:t>66.97</w:t>
              </w:r>
            </w:ins>
          </w:p>
        </w:tc>
      </w:tr>
      <w:tr w:rsidR="001C3BCC" w:rsidRPr="00BC69AD" w14:paraId="33DA26E3" w14:textId="77777777" w:rsidTr="001C3BCC">
        <w:trPr>
          <w:cantSplit/>
          <w:trHeight w:val="190"/>
          <w:ins w:id="317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3A1805B0" w14:textId="77777777" w:rsidR="001C3BCC" w:rsidRPr="00BC69AD" w:rsidRDefault="001C3BCC" w:rsidP="00EA11D4">
            <w:pPr>
              <w:pStyle w:val="tabletext11"/>
              <w:rPr>
                <w:ins w:id="31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9F1365" w14:textId="77777777" w:rsidR="001C3BCC" w:rsidRPr="00BC69AD" w:rsidRDefault="001C3BCC" w:rsidP="00EA11D4">
            <w:pPr>
              <w:pStyle w:val="tabletext11"/>
              <w:jc w:val="center"/>
              <w:rPr>
                <w:ins w:id="317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FB7D717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74" w:author="Author"/>
              </w:rPr>
            </w:pPr>
            <w:ins w:id="3175" w:author="Author">
              <w:r w:rsidRPr="00BC69AD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7F8C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76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00F0CF" w14:textId="77777777" w:rsidR="001C3BCC" w:rsidRPr="00BC69AD" w:rsidRDefault="001C3BCC" w:rsidP="00EA11D4">
            <w:pPr>
              <w:pStyle w:val="tabletext11"/>
              <w:jc w:val="right"/>
              <w:rPr>
                <w:ins w:id="31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2EB99" w14:textId="77777777" w:rsidR="001C3BCC" w:rsidRPr="00BC69AD" w:rsidRDefault="001C3BCC">
            <w:pPr>
              <w:pStyle w:val="tabletext11"/>
              <w:rPr>
                <w:ins w:id="3178" w:author="Author"/>
              </w:rPr>
              <w:pPrChange w:id="3179" w:author="Author">
                <w:pPr>
                  <w:pStyle w:val="tabletext11"/>
                  <w:jc w:val="center"/>
                </w:pPr>
              </w:pPrChange>
            </w:pPr>
            <w:ins w:id="3180" w:author="Author">
              <w:r w:rsidRPr="00BC69AD">
                <w:rPr>
                  <w:rFonts w:cs="Arial"/>
                  <w:color w:val="000000"/>
                  <w:szCs w:val="18"/>
                </w:rPr>
                <w:t>106.85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B52179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18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21771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82" w:author="Author"/>
              </w:rPr>
              <w:pPrChange w:id="3183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84" w:author="Author">
              <w:r w:rsidRPr="00BC69AD">
                <w:rPr>
                  <w:rFonts w:cs="Arial"/>
                  <w:color w:val="000000"/>
                  <w:szCs w:val="18"/>
                </w:rPr>
                <w:t>71.73</w:t>
              </w:r>
            </w:ins>
          </w:p>
        </w:tc>
      </w:tr>
      <w:tr w:rsidR="001C3BCC" w:rsidRPr="00BC69AD" w14:paraId="59152E05" w14:textId="77777777" w:rsidTr="001C3BCC">
        <w:trPr>
          <w:cantSplit/>
          <w:trHeight w:val="190"/>
          <w:ins w:id="318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312AE53" w14:textId="77777777" w:rsidR="001C3BCC" w:rsidRPr="00BC69AD" w:rsidRDefault="001C3BCC" w:rsidP="00EA11D4">
            <w:pPr>
              <w:pStyle w:val="tabletext11"/>
              <w:rPr>
                <w:ins w:id="31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69A85" w14:textId="77777777" w:rsidR="001C3BCC" w:rsidRPr="00BC69AD" w:rsidRDefault="001C3BCC" w:rsidP="00EA11D4">
            <w:pPr>
              <w:pStyle w:val="tabletext11"/>
              <w:jc w:val="center"/>
              <w:rPr>
                <w:ins w:id="318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E52972B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88" w:author="Author"/>
              </w:rPr>
            </w:pPr>
            <w:ins w:id="3189" w:author="Author">
              <w:r w:rsidRPr="00BC69AD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DFE9A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190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9D1358" w14:textId="77777777" w:rsidR="001C3BCC" w:rsidRPr="00BC69AD" w:rsidRDefault="001C3BCC" w:rsidP="00EA11D4">
            <w:pPr>
              <w:pStyle w:val="tabletext11"/>
              <w:jc w:val="right"/>
              <w:rPr>
                <w:ins w:id="31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BCFB1" w14:textId="77777777" w:rsidR="001C3BCC" w:rsidRPr="00BC69AD" w:rsidRDefault="001C3BCC">
            <w:pPr>
              <w:pStyle w:val="tabletext11"/>
              <w:rPr>
                <w:ins w:id="3192" w:author="Author"/>
              </w:rPr>
              <w:pPrChange w:id="3193" w:author="Author">
                <w:pPr>
                  <w:pStyle w:val="tabletext11"/>
                  <w:jc w:val="center"/>
                </w:pPr>
              </w:pPrChange>
            </w:pPr>
            <w:ins w:id="3194" w:author="Author">
              <w:r w:rsidRPr="00BC69AD">
                <w:rPr>
                  <w:rFonts w:cs="Arial"/>
                  <w:color w:val="000000"/>
                  <w:szCs w:val="18"/>
                </w:rPr>
                <w:t>113.62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5B8009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19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B9EBA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196" w:author="Author"/>
              </w:rPr>
              <w:pPrChange w:id="3197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98" w:author="Author">
              <w:r w:rsidRPr="00BC69AD">
                <w:rPr>
                  <w:rFonts w:cs="Arial"/>
                  <w:color w:val="000000"/>
                  <w:szCs w:val="18"/>
                </w:rPr>
                <w:t>76.20</w:t>
              </w:r>
            </w:ins>
          </w:p>
        </w:tc>
      </w:tr>
      <w:tr w:rsidR="001C3BCC" w:rsidRPr="00BC69AD" w14:paraId="027E8F40" w14:textId="77777777" w:rsidTr="001C3BCC">
        <w:trPr>
          <w:cantSplit/>
          <w:trHeight w:val="190"/>
          <w:ins w:id="319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C9357C0" w14:textId="77777777" w:rsidR="001C3BCC" w:rsidRPr="00BC69AD" w:rsidRDefault="001C3BCC" w:rsidP="00EA11D4">
            <w:pPr>
              <w:pStyle w:val="tabletext11"/>
              <w:rPr>
                <w:ins w:id="32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A23BC" w14:textId="77777777" w:rsidR="001C3BCC" w:rsidRPr="00BC69AD" w:rsidRDefault="001C3BCC" w:rsidP="00EA11D4">
            <w:pPr>
              <w:pStyle w:val="tabletext11"/>
              <w:jc w:val="center"/>
              <w:rPr>
                <w:ins w:id="320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359CBF9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202" w:author="Author"/>
              </w:rPr>
            </w:pPr>
            <w:ins w:id="3203" w:author="Author">
              <w:r w:rsidRPr="00BC69AD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2DFC7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204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7FCAB5" w14:textId="77777777" w:rsidR="001C3BCC" w:rsidRPr="00BC69AD" w:rsidRDefault="001C3BCC" w:rsidP="00EA11D4">
            <w:pPr>
              <w:pStyle w:val="tabletext11"/>
              <w:jc w:val="right"/>
              <w:rPr>
                <w:ins w:id="32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904D6E" w14:textId="77777777" w:rsidR="001C3BCC" w:rsidRPr="00BC69AD" w:rsidRDefault="001C3BCC">
            <w:pPr>
              <w:pStyle w:val="tabletext11"/>
              <w:rPr>
                <w:ins w:id="3206" w:author="Author"/>
              </w:rPr>
              <w:pPrChange w:id="3207" w:author="Author">
                <w:pPr>
                  <w:pStyle w:val="tabletext11"/>
                  <w:jc w:val="center"/>
                </w:pPr>
              </w:pPrChange>
            </w:pPr>
            <w:ins w:id="3208" w:author="Author">
              <w:r w:rsidRPr="00BC69AD">
                <w:rPr>
                  <w:rFonts w:cs="Arial"/>
                  <w:color w:val="000000"/>
                  <w:szCs w:val="18"/>
                </w:rPr>
                <w:t>119.01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F76055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20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781E3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210" w:author="Author"/>
              </w:rPr>
              <w:pPrChange w:id="3211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212" w:author="Author">
              <w:r w:rsidRPr="00BC69AD">
                <w:rPr>
                  <w:rFonts w:cs="Arial"/>
                  <w:color w:val="000000"/>
                  <w:szCs w:val="18"/>
                </w:rPr>
                <w:t>79.79</w:t>
              </w:r>
            </w:ins>
          </w:p>
        </w:tc>
      </w:tr>
      <w:tr w:rsidR="001C3BCC" w:rsidRPr="00BC69AD" w14:paraId="4718E1A3" w14:textId="77777777" w:rsidTr="001C3BCC">
        <w:trPr>
          <w:cantSplit/>
          <w:trHeight w:val="190"/>
          <w:ins w:id="321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C4A3D0D" w14:textId="77777777" w:rsidR="001C3BCC" w:rsidRPr="00BC69AD" w:rsidRDefault="001C3BCC" w:rsidP="00EA11D4">
            <w:pPr>
              <w:pStyle w:val="tabletext11"/>
              <w:rPr>
                <w:ins w:id="32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4FB68" w14:textId="77777777" w:rsidR="001C3BCC" w:rsidRPr="00BC69AD" w:rsidRDefault="001C3BCC" w:rsidP="00EA11D4">
            <w:pPr>
              <w:pStyle w:val="tabletext11"/>
              <w:jc w:val="center"/>
              <w:rPr>
                <w:ins w:id="321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AFDB3E6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216" w:author="Author"/>
              </w:rPr>
            </w:pPr>
            <w:ins w:id="3217" w:author="Author">
              <w:r w:rsidRPr="00BC69AD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B66B4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218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CFF3A9" w14:textId="77777777" w:rsidR="001C3BCC" w:rsidRPr="00BC69AD" w:rsidRDefault="001C3BCC" w:rsidP="00EA11D4">
            <w:pPr>
              <w:pStyle w:val="tabletext11"/>
              <w:jc w:val="right"/>
              <w:rPr>
                <w:ins w:id="32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3864B" w14:textId="77777777" w:rsidR="001C3BCC" w:rsidRPr="00BC69AD" w:rsidRDefault="001C3BCC">
            <w:pPr>
              <w:pStyle w:val="tabletext11"/>
              <w:rPr>
                <w:ins w:id="3220" w:author="Author"/>
              </w:rPr>
              <w:pPrChange w:id="3221" w:author="Author">
                <w:pPr>
                  <w:pStyle w:val="tabletext11"/>
                  <w:jc w:val="center"/>
                </w:pPr>
              </w:pPrChange>
            </w:pPr>
            <w:ins w:id="3222" w:author="Author">
              <w:r w:rsidRPr="00BC69AD">
                <w:rPr>
                  <w:rFonts w:cs="Arial"/>
                  <w:color w:val="000000"/>
                  <w:szCs w:val="18"/>
                </w:rPr>
                <w:t>128.84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03B44D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22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28CBA2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224" w:author="Author"/>
              </w:rPr>
              <w:pPrChange w:id="3225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226" w:author="Author">
              <w:r w:rsidRPr="00BC69AD">
                <w:rPr>
                  <w:rFonts w:cs="Arial"/>
                  <w:color w:val="000000"/>
                  <w:szCs w:val="18"/>
                </w:rPr>
                <w:t>86.26</w:t>
              </w:r>
            </w:ins>
          </w:p>
        </w:tc>
      </w:tr>
      <w:tr w:rsidR="001C3BCC" w:rsidRPr="00BC69AD" w14:paraId="18C26A77" w14:textId="77777777" w:rsidTr="001C3BCC">
        <w:trPr>
          <w:cantSplit/>
          <w:trHeight w:val="190"/>
          <w:ins w:id="322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095179D" w14:textId="77777777" w:rsidR="001C3BCC" w:rsidRPr="00BC69AD" w:rsidRDefault="001C3BCC" w:rsidP="00EA11D4">
            <w:pPr>
              <w:pStyle w:val="tabletext11"/>
              <w:rPr>
                <w:ins w:id="32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B79D02" w14:textId="77777777" w:rsidR="001C3BCC" w:rsidRPr="00BC69AD" w:rsidRDefault="001C3BCC" w:rsidP="00EA11D4">
            <w:pPr>
              <w:pStyle w:val="tabletext11"/>
              <w:jc w:val="center"/>
              <w:rPr>
                <w:ins w:id="32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90F0755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230" w:author="Author"/>
              </w:rPr>
            </w:pPr>
            <w:ins w:id="3231" w:author="Author">
              <w:r w:rsidRPr="00BC69AD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904CC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232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59D36F" w14:textId="77777777" w:rsidR="001C3BCC" w:rsidRPr="00BC69AD" w:rsidRDefault="001C3BCC" w:rsidP="00EA11D4">
            <w:pPr>
              <w:pStyle w:val="tabletext11"/>
              <w:jc w:val="right"/>
              <w:rPr>
                <w:ins w:id="32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1348D" w14:textId="77777777" w:rsidR="001C3BCC" w:rsidRPr="00BC69AD" w:rsidRDefault="001C3BCC">
            <w:pPr>
              <w:pStyle w:val="tabletext11"/>
              <w:rPr>
                <w:ins w:id="3234" w:author="Author"/>
              </w:rPr>
              <w:pPrChange w:id="3235" w:author="Author">
                <w:pPr>
                  <w:pStyle w:val="tabletext11"/>
                  <w:jc w:val="center"/>
                </w:pPr>
              </w:pPrChange>
            </w:pPr>
            <w:ins w:id="3236" w:author="Author">
              <w:r w:rsidRPr="00BC69AD">
                <w:rPr>
                  <w:rFonts w:cs="Arial"/>
                  <w:color w:val="000000"/>
                  <w:szCs w:val="18"/>
                </w:rPr>
                <w:t>135.23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19B5ED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23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5217C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238" w:author="Author"/>
              </w:rPr>
              <w:pPrChange w:id="3239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240" w:author="Author">
              <w:r w:rsidRPr="00BC69AD">
                <w:rPr>
                  <w:rFonts w:cs="Arial"/>
                  <w:color w:val="000000"/>
                  <w:szCs w:val="18"/>
                </w:rPr>
                <w:t>90.49</w:t>
              </w:r>
            </w:ins>
          </w:p>
        </w:tc>
      </w:tr>
      <w:tr w:rsidR="001C3BCC" w:rsidRPr="00BC69AD" w14:paraId="19F61DCB" w14:textId="77777777" w:rsidTr="001C3BCC">
        <w:trPr>
          <w:cantSplit/>
          <w:trHeight w:val="190"/>
          <w:ins w:id="324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57B1797" w14:textId="77777777" w:rsidR="001C3BCC" w:rsidRPr="00BC69AD" w:rsidRDefault="001C3BCC" w:rsidP="00EA11D4">
            <w:pPr>
              <w:pStyle w:val="tabletext11"/>
              <w:rPr>
                <w:ins w:id="32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4FD2F" w14:textId="77777777" w:rsidR="001C3BCC" w:rsidRPr="00BC69AD" w:rsidRDefault="001C3BCC" w:rsidP="00EA11D4">
            <w:pPr>
              <w:pStyle w:val="tabletext11"/>
              <w:jc w:val="center"/>
              <w:rPr>
                <w:ins w:id="32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7B1BB56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244" w:author="Author"/>
              </w:rPr>
            </w:pPr>
            <w:ins w:id="3245" w:author="Author">
              <w:r w:rsidRPr="00BC69AD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C7BC1" w14:textId="77777777" w:rsidR="001C3BCC" w:rsidRPr="00BC69AD" w:rsidRDefault="001C3BCC" w:rsidP="00EA11D4">
            <w:pPr>
              <w:pStyle w:val="tabletext11"/>
              <w:tabs>
                <w:tab w:val="decimal" w:pos="800"/>
              </w:tabs>
              <w:jc w:val="center"/>
              <w:rPr>
                <w:ins w:id="3246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D466B8" w14:textId="77777777" w:rsidR="001C3BCC" w:rsidRPr="00BC69AD" w:rsidRDefault="001C3BCC" w:rsidP="00EA11D4">
            <w:pPr>
              <w:pStyle w:val="tabletext11"/>
              <w:jc w:val="right"/>
              <w:rPr>
                <w:ins w:id="32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755EE2" w14:textId="77777777" w:rsidR="001C3BCC" w:rsidRPr="00BC69AD" w:rsidRDefault="001C3BCC">
            <w:pPr>
              <w:pStyle w:val="tabletext11"/>
              <w:rPr>
                <w:ins w:id="3248" w:author="Author"/>
              </w:rPr>
              <w:pPrChange w:id="3249" w:author="Author">
                <w:pPr>
                  <w:pStyle w:val="tabletext11"/>
                  <w:jc w:val="center"/>
                </w:pPr>
              </w:pPrChange>
            </w:pPr>
            <w:ins w:id="3250" w:author="Author">
              <w:r w:rsidRPr="00BC69AD">
                <w:rPr>
                  <w:rFonts w:cs="Arial"/>
                  <w:color w:val="000000"/>
                  <w:szCs w:val="18"/>
                </w:rPr>
                <w:t>144.80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C5ED3A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25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A9DD7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3252" w:author="Author"/>
              </w:rPr>
              <w:pPrChange w:id="3253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254" w:author="Author">
              <w:r w:rsidRPr="00BC69AD">
                <w:rPr>
                  <w:rFonts w:cs="Arial"/>
                  <w:color w:val="000000"/>
                  <w:szCs w:val="18"/>
                </w:rPr>
                <w:t>96.80</w:t>
              </w:r>
            </w:ins>
          </w:p>
        </w:tc>
      </w:tr>
      <w:tr w:rsidR="001C3BCC" w:rsidRPr="00BC69AD" w14:paraId="0DCF86E9" w14:textId="77777777" w:rsidTr="001C3BCC">
        <w:trPr>
          <w:cantSplit/>
          <w:trHeight w:val="190"/>
          <w:ins w:id="325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1E1C2AD" w14:textId="77777777" w:rsidR="001C3BCC" w:rsidRPr="00BC69AD" w:rsidRDefault="001C3BCC" w:rsidP="00EA11D4">
            <w:pPr>
              <w:pStyle w:val="tabletext11"/>
              <w:rPr>
                <w:ins w:id="32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F616BB" w14:textId="77777777" w:rsidR="001C3BCC" w:rsidRPr="00BC69AD" w:rsidRDefault="001C3BCC" w:rsidP="00EA11D4">
            <w:pPr>
              <w:pStyle w:val="tabletext11"/>
              <w:jc w:val="center"/>
              <w:rPr>
                <w:ins w:id="32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7D2BA09" w14:textId="77777777" w:rsidR="001C3BCC" w:rsidRPr="00BC69AD" w:rsidRDefault="001C3BCC" w:rsidP="00EA11D4">
            <w:pPr>
              <w:pStyle w:val="tabletext11"/>
              <w:jc w:val="center"/>
              <w:rPr>
                <w:ins w:id="3258" w:author="Author"/>
              </w:rPr>
            </w:pPr>
            <w:ins w:id="3259" w:author="Author">
              <w:r w:rsidRPr="00BC69AD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7A44A" w14:textId="77777777" w:rsidR="001C3BCC" w:rsidRPr="00BC69AD" w:rsidRDefault="001C3BCC" w:rsidP="00EA11D4">
            <w:pPr>
              <w:pStyle w:val="tabletext11"/>
              <w:jc w:val="center"/>
              <w:rPr>
                <w:ins w:id="3260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A68D7E" w14:textId="77777777" w:rsidR="001C3BCC" w:rsidRPr="00BC69AD" w:rsidRDefault="001C3BCC" w:rsidP="00EA11D4">
            <w:pPr>
              <w:pStyle w:val="tabletext11"/>
              <w:jc w:val="right"/>
              <w:rPr>
                <w:ins w:id="32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ECFBF" w14:textId="77777777" w:rsidR="001C3BCC" w:rsidRPr="00BC69AD" w:rsidRDefault="001C3BCC">
            <w:pPr>
              <w:pStyle w:val="tabletext11"/>
              <w:rPr>
                <w:ins w:id="3262" w:author="Author"/>
              </w:rPr>
              <w:pPrChange w:id="3263" w:author="Author">
                <w:pPr>
                  <w:pStyle w:val="tabletext11"/>
                  <w:jc w:val="center"/>
                </w:pPr>
              </w:pPrChange>
            </w:pPr>
            <w:ins w:id="3264" w:author="Author">
              <w:r w:rsidRPr="00BC69AD">
                <w:rPr>
                  <w:rFonts w:cs="Arial"/>
                  <w:color w:val="000000"/>
                  <w:szCs w:val="18"/>
                </w:rPr>
                <w:t>155.42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C4BC56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265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A02F0" w14:textId="77777777" w:rsidR="001C3BCC" w:rsidRPr="00BC69AD" w:rsidRDefault="001C3BCC">
            <w:pPr>
              <w:pStyle w:val="tabletext11"/>
              <w:rPr>
                <w:ins w:id="3266" w:author="Author"/>
              </w:rPr>
              <w:pPrChange w:id="3267" w:author="Author">
                <w:pPr>
                  <w:pStyle w:val="tabletext11"/>
                  <w:jc w:val="center"/>
                </w:pPr>
              </w:pPrChange>
            </w:pPr>
            <w:ins w:id="3268" w:author="Author">
              <w:r w:rsidRPr="00BC69AD">
                <w:rPr>
                  <w:rFonts w:cs="Arial"/>
                  <w:color w:val="000000"/>
                  <w:szCs w:val="18"/>
                </w:rPr>
                <w:t>103.81</w:t>
              </w:r>
            </w:ins>
          </w:p>
        </w:tc>
      </w:tr>
      <w:tr w:rsidR="001C3BCC" w:rsidRPr="00BC69AD" w14:paraId="43C09FFE" w14:textId="77777777" w:rsidTr="001C3BCC">
        <w:trPr>
          <w:cantSplit/>
          <w:trHeight w:val="190"/>
          <w:ins w:id="326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D774453" w14:textId="77777777" w:rsidR="001C3BCC" w:rsidRPr="00BC69AD" w:rsidRDefault="001C3BCC" w:rsidP="00EA11D4">
            <w:pPr>
              <w:pStyle w:val="tabletext11"/>
              <w:rPr>
                <w:ins w:id="32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852063" w14:textId="77777777" w:rsidR="001C3BCC" w:rsidRPr="00BC69AD" w:rsidRDefault="001C3BCC" w:rsidP="00EA11D4">
            <w:pPr>
              <w:pStyle w:val="tabletext11"/>
              <w:jc w:val="center"/>
              <w:rPr>
                <w:ins w:id="32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5382FBB" w14:textId="77777777" w:rsidR="001C3BCC" w:rsidRPr="00BC69AD" w:rsidRDefault="001C3BCC" w:rsidP="00EA11D4">
            <w:pPr>
              <w:pStyle w:val="tabletext11"/>
              <w:jc w:val="center"/>
              <w:rPr>
                <w:ins w:id="3272" w:author="Author"/>
              </w:rPr>
            </w:pPr>
            <w:ins w:id="3273" w:author="Author">
              <w:r w:rsidRPr="00BC69AD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C1ADD" w14:textId="77777777" w:rsidR="001C3BCC" w:rsidRPr="00BC69AD" w:rsidRDefault="001C3BCC" w:rsidP="00EA11D4">
            <w:pPr>
              <w:pStyle w:val="tabletext11"/>
              <w:jc w:val="center"/>
              <w:rPr>
                <w:ins w:id="3274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EF4290" w14:textId="77777777" w:rsidR="001C3BCC" w:rsidRPr="00BC69AD" w:rsidRDefault="001C3BCC" w:rsidP="00EA11D4">
            <w:pPr>
              <w:pStyle w:val="tabletext11"/>
              <w:jc w:val="right"/>
              <w:rPr>
                <w:ins w:id="32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96396" w14:textId="77777777" w:rsidR="001C3BCC" w:rsidRPr="00BC69AD" w:rsidRDefault="001C3BCC">
            <w:pPr>
              <w:pStyle w:val="tabletext11"/>
              <w:rPr>
                <w:ins w:id="3276" w:author="Author"/>
              </w:rPr>
              <w:pPrChange w:id="3277" w:author="Author">
                <w:pPr>
                  <w:pStyle w:val="tabletext11"/>
                  <w:jc w:val="center"/>
                </w:pPr>
              </w:pPrChange>
            </w:pPr>
            <w:ins w:id="3278" w:author="Author">
              <w:r w:rsidRPr="00BC69AD">
                <w:rPr>
                  <w:rFonts w:cs="Arial"/>
                  <w:color w:val="000000"/>
                  <w:szCs w:val="18"/>
                </w:rPr>
                <w:t>170.38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CE19BA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27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DE32A" w14:textId="77777777" w:rsidR="001C3BCC" w:rsidRPr="00BC69AD" w:rsidRDefault="001C3BCC">
            <w:pPr>
              <w:pStyle w:val="tabletext11"/>
              <w:rPr>
                <w:ins w:id="3280" w:author="Author"/>
              </w:rPr>
              <w:pPrChange w:id="3281" w:author="Author">
                <w:pPr>
                  <w:pStyle w:val="tabletext11"/>
                  <w:jc w:val="center"/>
                </w:pPr>
              </w:pPrChange>
            </w:pPr>
            <w:ins w:id="3282" w:author="Author">
              <w:r w:rsidRPr="00BC69AD">
                <w:rPr>
                  <w:rFonts w:cs="Arial"/>
                  <w:color w:val="000000"/>
                  <w:szCs w:val="18"/>
                </w:rPr>
                <w:t>113.67</w:t>
              </w:r>
            </w:ins>
          </w:p>
        </w:tc>
      </w:tr>
      <w:tr w:rsidR="001C3BCC" w:rsidRPr="00BC69AD" w14:paraId="4151ED9B" w14:textId="77777777" w:rsidTr="001C3BCC">
        <w:trPr>
          <w:cantSplit/>
          <w:trHeight w:val="190"/>
          <w:ins w:id="328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FC6B607" w14:textId="77777777" w:rsidR="001C3BCC" w:rsidRPr="00BC69AD" w:rsidRDefault="001C3BCC" w:rsidP="00EA11D4">
            <w:pPr>
              <w:pStyle w:val="tabletext11"/>
              <w:rPr>
                <w:ins w:id="32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4213D2" w14:textId="77777777" w:rsidR="001C3BCC" w:rsidRPr="00BC69AD" w:rsidRDefault="001C3BCC" w:rsidP="00EA11D4">
            <w:pPr>
              <w:pStyle w:val="tabletext11"/>
              <w:jc w:val="center"/>
              <w:rPr>
                <w:ins w:id="32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2FF1AA2" w14:textId="77777777" w:rsidR="001C3BCC" w:rsidRPr="00BC69AD" w:rsidRDefault="001C3BCC" w:rsidP="00EA11D4">
            <w:pPr>
              <w:pStyle w:val="tabletext11"/>
              <w:jc w:val="center"/>
              <w:rPr>
                <w:ins w:id="3286" w:author="Author"/>
              </w:rPr>
            </w:pPr>
            <w:ins w:id="3287" w:author="Author">
              <w:r w:rsidRPr="00BC69AD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D8D4C" w14:textId="77777777" w:rsidR="001C3BCC" w:rsidRPr="00BC69AD" w:rsidRDefault="001C3BCC" w:rsidP="00EA11D4">
            <w:pPr>
              <w:pStyle w:val="tabletext11"/>
              <w:jc w:val="center"/>
              <w:rPr>
                <w:ins w:id="3288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126B49" w14:textId="77777777" w:rsidR="001C3BCC" w:rsidRPr="00BC69AD" w:rsidRDefault="001C3BCC" w:rsidP="00EA11D4">
            <w:pPr>
              <w:pStyle w:val="tabletext11"/>
              <w:jc w:val="right"/>
              <w:rPr>
                <w:ins w:id="32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A9EB8" w14:textId="77777777" w:rsidR="001C3BCC" w:rsidRPr="00BC69AD" w:rsidRDefault="001C3BCC">
            <w:pPr>
              <w:pStyle w:val="tabletext11"/>
              <w:rPr>
                <w:ins w:id="3290" w:author="Author"/>
              </w:rPr>
              <w:pPrChange w:id="3291" w:author="Author">
                <w:pPr>
                  <w:pStyle w:val="tabletext11"/>
                  <w:jc w:val="center"/>
                </w:pPr>
              </w:pPrChange>
            </w:pPr>
            <w:ins w:id="3292" w:author="Author">
              <w:r w:rsidRPr="00BC69AD">
                <w:rPr>
                  <w:rFonts w:cs="Arial"/>
                  <w:color w:val="000000"/>
                  <w:szCs w:val="18"/>
                </w:rPr>
                <w:t>180.05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97D276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329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71B5A2" w14:textId="77777777" w:rsidR="001C3BCC" w:rsidRPr="00BC69AD" w:rsidRDefault="001C3BCC">
            <w:pPr>
              <w:pStyle w:val="tabletext11"/>
              <w:rPr>
                <w:ins w:id="3294" w:author="Author"/>
              </w:rPr>
              <w:pPrChange w:id="3295" w:author="Author">
                <w:pPr>
                  <w:pStyle w:val="tabletext11"/>
                  <w:jc w:val="center"/>
                </w:pPr>
              </w:pPrChange>
            </w:pPr>
            <w:ins w:id="3296" w:author="Author">
              <w:r w:rsidRPr="00BC69AD">
                <w:rPr>
                  <w:rFonts w:cs="Arial"/>
                  <w:color w:val="000000"/>
                  <w:szCs w:val="18"/>
                </w:rPr>
                <w:t>120.03</w:t>
              </w:r>
            </w:ins>
          </w:p>
        </w:tc>
      </w:tr>
    </w:tbl>
    <w:p w14:paraId="7F152068" w14:textId="77777777" w:rsidR="001C3BCC" w:rsidRPr="00BC69AD" w:rsidRDefault="001C3BCC" w:rsidP="001C3BCC">
      <w:pPr>
        <w:pStyle w:val="tablecaption"/>
        <w:rPr>
          <w:ins w:id="3297" w:author="Author"/>
        </w:rPr>
      </w:pPr>
      <w:ins w:id="3298" w:author="Author">
        <w:r w:rsidRPr="00BC69AD">
          <w:t>Table 297.B.1.c.(1)(a)(LC) Single Limits Non-stacked Uninsured (Includes Underinsured) Motorists Bodily Injury Coverage Loss Costs</w:t>
        </w:r>
      </w:ins>
    </w:p>
    <w:p w14:paraId="68893276" w14:textId="77777777" w:rsidR="001C3BCC" w:rsidRPr="00BC69AD" w:rsidRDefault="001C3BCC" w:rsidP="001C3BCC">
      <w:pPr>
        <w:pStyle w:val="isonormal"/>
        <w:rPr>
          <w:ins w:id="3299" w:author="Author"/>
        </w:rPr>
      </w:pPr>
    </w:p>
    <w:p w14:paraId="7261BC4B" w14:textId="77777777" w:rsidR="001C3BCC" w:rsidRPr="00BC69AD" w:rsidRDefault="001C3BCC" w:rsidP="001C3BCC">
      <w:pPr>
        <w:pStyle w:val="space8"/>
        <w:rPr>
          <w:ins w:id="330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1C3BCC" w:rsidRPr="00BC69AD" w14:paraId="530FFAD4" w14:textId="77777777" w:rsidTr="00EA11D4">
        <w:trPr>
          <w:cantSplit/>
          <w:trHeight w:val="190"/>
          <w:ins w:id="3301" w:author="Author"/>
        </w:trPr>
        <w:tc>
          <w:tcPr>
            <w:tcW w:w="200" w:type="dxa"/>
          </w:tcPr>
          <w:p w14:paraId="2A818AE0" w14:textId="77777777" w:rsidR="001C3BCC" w:rsidRPr="00BC69AD" w:rsidRDefault="001C3BCC" w:rsidP="00EA11D4">
            <w:pPr>
              <w:pStyle w:val="tabletext11"/>
              <w:rPr>
                <w:ins w:id="330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97024" w14:textId="77777777" w:rsidR="001C3BCC" w:rsidRPr="00BC69AD" w:rsidRDefault="001C3BCC" w:rsidP="00EA11D4">
            <w:pPr>
              <w:pStyle w:val="tablehead"/>
              <w:rPr>
                <w:ins w:id="3303" w:author="Author"/>
              </w:rPr>
            </w:pPr>
            <w:ins w:id="3304" w:author="Author">
              <w:r w:rsidRPr="00BC69AD">
                <w:t xml:space="preserve">Non-stacked Uninsured (Includes Underinsured) Motorists Bodily Injury </w:t>
              </w:r>
            </w:ins>
          </w:p>
        </w:tc>
      </w:tr>
      <w:tr w:rsidR="001C3BCC" w:rsidRPr="00BC69AD" w14:paraId="7CCE46AF" w14:textId="77777777" w:rsidTr="00EA11D4">
        <w:trPr>
          <w:cantSplit/>
          <w:trHeight w:val="190"/>
          <w:ins w:id="3305" w:author="Author"/>
        </w:trPr>
        <w:tc>
          <w:tcPr>
            <w:tcW w:w="200" w:type="dxa"/>
          </w:tcPr>
          <w:p w14:paraId="27168A7B" w14:textId="77777777" w:rsidR="001C3BCC" w:rsidRPr="00BC69AD" w:rsidRDefault="001C3BCC" w:rsidP="00EA11D4">
            <w:pPr>
              <w:pStyle w:val="tabletext11"/>
              <w:rPr>
                <w:ins w:id="3306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CB6701" w14:textId="77777777" w:rsidR="001C3BCC" w:rsidRPr="00BC69AD" w:rsidRDefault="001C3BCC" w:rsidP="00EA11D4">
            <w:pPr>
              <w:pStyle w:val="tablehead"/>
              <w:rPr>
                <w:ins w:id="3307" w:author="Author"/>
              </w:rPr>
            </w:pPr>
            <w:ins w:id="3308" w:author="Author">
              <w:r w:rsidRPr="00BC69AD">
                <w:t>Bodily</w:t>
              </w:r>
              <w:r w:rsidRPr="00BC69AD">
                <w:br/>
                <w:t>Injury</w:t>
              </w:r>
              <w:r w:rsidRPr="00BC69AD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3B4E6E" w14:textId="77777777" w:rsidR="001C3BCC" w:rsidRPr="00BC69AD" w:rsidRDefault="001C3BCC" w:rsidP="00EA11D4">
            <w:pPr>
              <w:pStyle w:val="tablehead"/>
              <w:rPr>
                <w:ins w:id="3309" w:author="Author"/>
              </w:rPr>
            </w:pPr>
            <w:ins w:id="3310" w:author="Author">
              <w:r w:rsidRPr="00BC69AD">
                <w:t>Private</w:t>
              </w:r>
              <w:r w:rsidRPr="00BC69AD">
                <w:br/>
                <w:t>Passenger</w:t>
              </w:r>
              <w:r w:rsidRPr="00BC69AD">
                <w:br/>
                <w:t>Types</w:t>
              </w:r>
              <w:r w:rsidRPr="00BC69AD">
                <w:br/>
                <w:t>Per 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3CAD39" w14:textId="77777777" w:rsidR="001C3BCC" w:rsidRPr="00BC69AD" w:rsidRDefault="001C3BCC" w:rsidP="00EA11D4">
            <w:pPr>
              <w:pStyle w:val="tablehead"/>
              <w:rPr>
                <w:ins w:id="3311" w:author="Author"/>
              </w:rPr>
            </w:pPr>
            <w:ins w:id="3312" w:author="Author">
              <w:r w:rsidRPr="00BC69AD">
                <w:t>Other Than</w:t>
              </w:r>
              <w:r w:rsidRPr="00BC69AD">
                <w:br/>
                <w:t>Private</w:t>
              </w:r>
              <w:r w:rsidRPr="00BC69AD">
                <w:br/>
                <w:t>Passenger</w:t>
              </w:r>
              <w:r w:rsidRPr="00BC69AD">
                <w:br/>
                <w:t>Types</w:t>
              </w:r>
              <w:r w:rsidRPr="00BC69AD">
                <w:br/>
                <w:t>Per Exposure</w:t>
              </w:r>
            </w:ins>
          </w:p>
        </w:tc>
      </w:tr>
      <w:tr w:rsidR="001C3BCC" w:rsidRPr="00BC69AD" w14:paraId="659F1CCE" w14:textId="77777777" w:rsidTr="00EA11D4">
        <w:trPr>
          <w:cantSplit/>
          <w:trHeight w:val="190"/>
          <w:ins w:id="3313" w:author="Author"/>
        </w:trPr>
        <w:tc>
          <w:tcPr>
            <w:tcW w:w="200" w:type="dxa"/>
          </w:tcPr>
          <w:p w14:paraId="107AA5C2" w14:textId="77777777" w:rsidR="001C3BCC" w:rsidRPr="00BC69AD" w:rsidRDefault="001C3BCC" w:rsidP="00EA11D4">
            <w:pPr>
              <w:pStyle w:val="tabletext11"/>
              <w:rPr>
                <w:ins w:id="33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35B275" w14:textId="77777777" w:rsidR="001C3BCC" w:rsidRPr="00BC69AD" w:rsidRDefault="001C3BCC" w:rsidP="00EA11D4">
            <w:pPr>
              <w:pStyle w:val="tabletext11"/>
              <w:jc w:val="right"/>
              <w:rPr>
                <w:ins w:id="3315" w:author="Author"/>
              </w:rPr>
            </w:pPr>
            <w:ins w:id="3316" w:author="Author">
              <w:r w:rsidRPr="00BC69AD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C0812" w14:textId="77777777" w:rsidR="001C3BCC" w:rsidRPr="00BC69AD" w:rsidRDefault="001C3BCC" w:rsidP="00EA11D4">
            <w:pPr>
              <w:pStyle w:val="tabletext11"/>
              <w:jc w:val="right"/>
              <w:rPr>
                <w:ins w:id="3317" w:author="Author"/>
              </w:rPr>
            </w:pPr>
            <w:ins w:id="3318" w:author="Author">
              <w:r w:rsidRPr="00BC69AD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E8503" w14:textId="77777777" w:rsidR="001C3BCC" w:rsidRPr="00BC69AD" w:rsidRDefault="001C3BCC" w:rsidP="00EA11D4">
            <w:pPr>
              <w:pStyle w:val="tabletext11"/>
              <w:jc w:val="right"/>
              <w:rPr>
                <w:ins w:id="3319" w:author="Author"/>
              </w:rPr>
            </w:pPr>
            <w:ins w:id="3320" w:author="Author">
              <w:r w:rsidRPr="00BC69AD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1A233" w14:textId="77777777" w:rsidR="001C3BCC" w:rsidRPr="00BC69AD" w:rsidRDefault="001C3BCC" w:rsidP="00EA11D4">
            <w:pPr>
              <w:pStyle w:val="tabletext11"/>
              <w:tabs>
                <w:tab w:val="decimal" w:pos="400"/>
              </w:tabs>
              <w:rPr>
                <w:ins w:id="3321" w:author="Author"/>
              </w:rPr>
            </w:pPr>
            <w:ins w:id="3322" w:author="Author">
              <w:r w:rsidRPr="00BC69AD">
                <w:rPr>
                  <w:rFonts w:cs="Arial"/>
                  <w:color w:val="000000"/>
                  <w:szCs w:val="18"/>
                </w:rPr>
                <w:t>28.16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985DC3" w14:textId="77777777" w:rsidR="001C3BCC" w:rsidRPr="00BC69AD" w:rsidRDefault="001C3BCC" w:rsidP="00EA11D4">
            <w:pPr>
              <w:pStyle w:val="tabletext11"/>
              <w:jc w:val="right"/>
              <w:rPr>
                <w:ins w:id="3323" w:author="Author"/>
              </w:rPr>
            </w:pPr>
            <w:ins w:id="3324" w:author="Author">
              <w:r w:rsidRPr="00BC69AD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1D683" w14:textId="77777777" w:rsidR="001C3BCC" w:rsidRPr="00BC69AD" w:rsidRDefault="001C3BCC" w:rsidP="00EA11D4">
            <w:pPr>
              <w:pStyle w:val="tabletext11"/>
              <w:tabs>
                <w:tab w:val="decimal" w:pos="360"/>
              </w:tabs>
              <w:rPr>
                <w:ins w:id="3325" w:author="Author"/>
              </w:rPr>
            </w:pPr>
            <w:ins w:id="3326" w:author="Author">
              <w:r w:rsidRPr="00BC69AD">
                <w:rPr>
                  <w:rFonts w:cs="Arial"/>
                  <w:color w:val="000000"/>
                  <w:szCs w:val="18"/>
                </w:rPr>
                <w:t>19.45</w:t>
              </w:r>
            </w:ins>
          </w:p>
        </w:tc>
      </w:tr>
      <w:tr w:rsidR="001C3BCC" w:rsidRPr="00BC69AD" w14:paraId="1E41CBD6" w14:textId="77777777" w:rsidTr="00EA11D4">
        <w:trPr>
          <w:cantSplit/>
          <w:trHeight w:val="190"/>
          <w:ins w:id="3327" w:author="Author"/>
        </w:trPr>
        <w:tc>
          <w:tcPr>
            <w:tcW w:w="200" w:type="dxa"/>
          </w:tcPr>
          <w:p w14:paraId="2420F40A" w14:textId="77777777" w:rsidR="001C3BCC" w:rsidRPr="00BC69AD" w:rsidRDefault="001C3BCC" w:rsidP="00EA11D4">
            <w:pPr>
              <w:pStyle w:val="tabletext11"/>
              <w:rPr>
                <w:ins w:id="33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ED803" w14:textId="77777777" w:rsidR="001C3BCC" w:rsidRPr="00BC69AD" w:rsidRDefault="001C3BCC" w:rsidP="00EA11D4">
            <w:pPr>
              <w:pStyle w:val="tabletext11"/>
              <w:jc w:val="center"/>
              <w:rPr>
                <w:ins w:id="332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19D4B" w14:textId="77777777" w:rsidR="001C3BCC" w:rsidRPr="00BC69AD" w:rsidRDefault="001C3BCC" w:rsidP="00EA11D4">
            <w:pPr>
              <w:pStyle w:val="tabletext11"/>
              <w:jc w:val="right"/>
              <w:rPr>
                <w:ins w:id="3330" w:author="Author"/>
              </w:rPr>
            </w:pPr>
            <w:ins w:id="3331" w:author="Author">
              <w:r w:rsidRPr="00BC69AD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C148B" w14:textId="77777777" w:rsidR="001C3BCC" w:rsidRPr="00BC69AD" w:rsidRDefault="001C3BCC" w:rsidP="00EA11D4">
            <w:pPr>
              <w:pStyle w:val="tabletext11"/>
              <w:jc w:val="right"/>
              <w:rPr>
                <w:ins w:id="333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1D1194" w14:textId="77777777" w:rsidR="001C3BCC" w:rsidRPr="00BC69AD" w:rsidRDefault="001C3BCC" w:rsidP="00EA11D4">
            <w:pPr>
              <w:pStyle w:val="tabletext11"/>
              <w:tabs>
                <w:tab w:val="decimal" w:pos="400"/>
              </w:tabs>
              <w:rPr>
                <w:ins w:id="3333" w:author="Author"/>
              </w:rPr>
            </w:pPr>
            <w:ins w:id="3334" w:author="Author">
              <w:r w:rsidRPr="00BC69AD">
                <w:rPr>
                  <w:rFonts w:cs="Arial"/>
                  <w:color w:val="000000"/>
                  <w:szCs w:val="18"/>
                </w:rPr>
                <w:t>45.49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3848FC" w14:textId="77777777" w:rsidR="001C3BCC" w:rsidRPr="00BC69AD" w:rsidRDefault="001C3BCC" w:rsidP="00EA11D4">
            <w:pPr>
              <w:pStyle w:val="tabletext11"/>
              <w:jc w:val="right"/>
              <w:rPr>
                <w:ins w:id="333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54CCCE" w14:textId="77777777" w:rsidR="001C3BCC" w:rsidRPr="00BC69AD" w:rsidRDefault="001C3BCC" w:rsidP="00EA11D4">
            <w:pPr>
              <w:pStyle w:val="tabletext11"/>
              <w:tabs>
                <w:tab w:val="decimal" w:pos="360"/>
              </w:tabs>
              <w:rPr>
                <w:ins w:id="3336" w:author="Author"/>
              </w:rPr>
            </w:pPr>
            <w:ins w:id="3337" w:author="Author">
              <w:r w:rsidRPr="00BC69AD">
                <w:rPr>
                  <w:rFonts w:cs="Arial"/>
                  <w:color w:val="000000"/>
                  <w:szCs w:val="18"/>
                </w:rPr>
                <w:t>31.00</w:t>
              </w:r>
            </w:ins>
          </w:p>
        </w:tc>
      </w:tr>
      <w:tr w:rsidR="001C3BCC" w:rsidRPr="00BC69AD" w14:paraId="36783FD2" w14:textId="77777777" w:rsidTr="00EA11D4">
        <w:trPr>
          <w:cantSplit/>
          <w:trHeight w:val="190"/>
          <w:ins w:id="3338" w:author="Author"/>
        </w:trPr>
        <w:tc>
          <w:tcPr>
            <w:tcW w:w="200" w:type="dxa"/>
          </w:tcPr>
          <w:p w14:paraId="5D3591C7" w14:textId="77777777" w:rsidR="001C3BCC" w:rsidRPr="00BC69AD" w:rsidRDefault="001C3BCC" w:rsidP="00EA11D4">
            <w:pPr>
              <w:pStyle w:val="tabletext11"/>
              <w:rPr>
                <w:ins w:id="33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6729B" w14:textId="77777777" w:rsidR="001C3BCC" w:rsidRPr="00BC69AD" w:rsidRDefault="001C3BCC" w:rsidP="00EA11D4">
            <w:pPr>
              <w:pStyle w:val="tabletext11"/>
              <w:jc w:val="right"/>
              <w:rPr>
                <w:ins w:id="334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7930E" w14:textId="77777777" w:rsidR="001C3BCC" w:rsidRPr="00BC69AD" w:rsidRDefault="001C3BCC" w:rsidP="00EA11D4">
            <w:pPr>
              <w:pStyle w:val="tabletext11"/>
              <w:jc w:val="right"/>
              <w:rPr>
                <w:ins w:id="3341" w:author="Author"/>
              </w:rPr>
            </w:pPr>
            <w:ins w:id="3342" w:author="Author">
              <w:r w:rsidRPr="00BC69AD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1458B" w14:textId="77777777" w:rsidR="001C3BCC" w:rsidRPr="00BC69AD" w:rsidRDefault="001C3BCC" w:rsidP="00EA11D4">
            <w:pPr>
              <w:pStyle w:val="tabletext11"/>
              <w:jc w:val="right"/>
              <w:rPr>
                <w:ins w:id="334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5CDF2" w14:textId="77777777" w:rsidR="001C3BCC" w:rsidRPr="00BC69AD" w:rsidRDefault="001C3BCC" w:rsidP="00EA11D4">
            <w:pPr>
              <w:pStyle w:val="tabletext11"/>
              <w:tabs>
                <w:tab w:val="decimal" w:pos="400"/>
              </w:tabs>
              <w:rPr>
                <w:ins w:id="3344" w:author="Author"/>
              </w:rPr>
            </w:pPr>
            <w:ins w:id="3345" w:author="Author">
              <w:r w:rsidRPr="00BC69AD">
                <w:rPr>
                  <w:rFonts w:cs="Arial"/>
                  <w:color w:val="000000"/>
                  <w:szCs w:val="18"/>
                </w:rPr>
                <w:t>68.21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EA9EB3" w14:textId="77777777" w:rsidR="001C3BCC" w:rsidRPr="00BC69AD" w:rsidRDefault="001C3BCC" w:rsidP="00EA11D4">
            <w:pPr>
              <w:pStyle w:val="tabletext11"/>
              <w:jc w:val="right"/>
              <w:rPr>
                <w:ins w:id="334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6EE14" w14:textId="77777777" w:rsidR="001C3BCC" w:rsidRPr="00BC69AD" w:rsidRDefault="001C3BCC" w:rsidP="00EA11D4">
            <w:pPr>
              <w:pStyle w:val="tabletext11"/>
              <w:tabs>
                <w:tab w:val="decimal" w:pos="360"/>
              </w:tabs>
              <w:rPr>
                <w:ins w:id="3347" w:author="Author"/>
              </w:rPr>
            </w:pPr>
            <w:ins w:id="3348" w:author="Author">
              <w:r w:rsidRPr="00BC69AD">
                <w:rPr>
                  <w:rFonts w:cs="Arial"/>
                  <w:color w:val="000000"/>
                  <w:szCs w:val="18"/>
                </w:rPr>
                <w:t>46.14</w:t>
              </w:r>
            </w:ins>
          </w:p>
        </w:tc>
      </w:tr>
      <w:tr w:rsidR="001C3BCC" w:rsidRPr="00BC69AD" w14:paraId="0DCF2DA7" w14:textId="77777777" w:rsidTr="00EA11D4">
        <w:trPr>
          <w:cantSplit/>
          <w:trHeight w:val="190"/>
          <w:ins w:id="3349" w:author="Author"/>
        </w:trPr>
        <w:tc>
          <w:tcPr>
            <w:tcW w:w="200" w:type="dxa"/>
          </w:tcPr>
          <w:p w14:paraId="3E352ADD" w14:textId="77777777" w:rsidR="001C3BCC" w:rsidRPr="00BC69AD" w:rsidRDefault="001C3BCC" w:rsidP="00EA11D4">
            <w:pPr>
              <w:pStyle w:val="tabletext11"/>
              <w:rPr>
                <w:ins w:id="33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BA3661" w14:textId="77777777" w:rsidR="001C3BCC" w:rsidRPr="00BC69AD" w:rsidRDefault="001C3BCC" w:rsidP="00EA11D4">
            <w:pPr>
              <w:pStyle w:val="tabletext11"/>
              <w:jc w:val="center"/>
              <w:rPr>
                <w:ins w:id="335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4F5C4" w14:textId="77777777" w:rsidR="001C3BCC" w:rsidRPr="00BC69AD" w:rsidRDefault="001C3BCC" w:rsidP="00EA11D4">
            <w:pPr>
              <w:pStyle w:val="tabletext11"/>
              <w:jc w:val="right"/>
              <w:rPr>
                <w:ins w:id="3352" w:author="Author"/>
              </w:rPr>
            </w:pPr>
            <w:ins w:id="3353" w:author="Author">
              <w:r w:rsidRPr="00BC69AD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152178" w14:textId="77777777" w:rsidR="001C3BCC" w:rsidRPr="00BC69AD" w:rsidRDefault="001C3BCC" w:rsidP="00EA11D4">
            <w:pPr>
              <w:pStyle w:val="tabletext11"/>
              <w:jc w:val="right"/>
              <w:rPr>
                <w:ins w:id="335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1B417" w14:textId="77777777" w:rsidR="001C3BCC" w:rsidRPr="00BC69AD" w:rsidRDefault="001C3BCC" w:rsidP="00EA11D4">
            <w:pPr>
              <w:pStyle w:val="tabletext11"/>
              <w:tabs>
                <w:tab w:val="decimal" w:pos="400"/>
              </w:tabs>
              <w:rPr>
                <w:ins w:id="3355" w:author="Author"/>
              </w:rPr>
            </w:pPr>
            <w:ins w:id="3356" w:author="Author">
              <w:r w:rsidRPr="00BC69AD">
                <w:rPr>
                  <w:rFonts w:cs="Arial"/>
                  <w:color w:val="000000"/>
                  <w:szCs w:val="18"/>
                </w:rPr>
                <w:t>103.18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56925F" w14:textId="77777777" w:rsidR="001C3BCC" w:rsidRPr="00BC69AD" w:rsidRDefault="001C3BCC" w:rsidP="00EA11D4">
            <w:pPr>
              <w:pStyle w:val="tabletext11"/>
              <w:jc w:val="right"/>
              <w:rPr>
                <w:ins w:id="335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3A3350" w14:textId="77777777" w:rsidR="001C3BCC" w:rsidRPr="00BC69AD" w:rsidRDefault="001C3BCC" w:rsidP="00EA11D4">
            <w:pPr>
              <w:pStyle w:val="tabletext11"/>
              <w:tabs>
                <w:tab w:val="decimal" w:pos="360"/>
              </w:tabs>
              <w:rPr>
                <w:ins w:id="3358" w:author="Author"/>
              </w:rPr>
            </w:pPr>
            <w:ins w:id="3359" w:author="Author">
              <w:r w:rsidRPr="00BC69AD">
                <w:rPr>
                  <w:rFonts w:cs="Arial"/>
                  <w:color w:val="000000"/>
                  <w:szCs w:val="18"/>
                </w:rPr>
                <w:t>69.30</w:t>
              </w:r>
            </w:ins>
          </w:p>
        </w:tc>
      </w:tr>
      <w:tr w:rsidR="001C3BCC" w:rsidRPr="00BC69AD" w14:paraId="09CFEBB1" w14:textId="77777777" w:rsidTr="00EA11D4">
        <w:trPr>
          <w:cantSplit/>
          <w:trHeight w:val="190"/>
          <w:ins w:id="3360" w:author="Author"/>
        </w:trPr>
        <w:tc>
          <w:tcPr>
            <w:tcW w:w="200" w:type="dxa"/>
          </w:tcPr>
          <w:p w14:paraId="60170BE0" w14:textId="77777777" w:rsidR="001C3BCC" w:rsidRPr="00BC69AD" w:rsidRDefault="001C3BCC" w:rsidP="00EA11D4">
            <w:pPr>
              <w:pStyle w:val="tabletext11"/>
              <w:rPr>
                <w:ins w:id="33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2F87A9" w14:textId="77777777" w:rsidR="001C3BCC" w:rsidRPr="00BC69AD" w:rsidRDefault="001C3BCC" w:rsidP="00EA11D4">
            <w:pPr>
              <w:pStyle w:val="tabletext11"/>
              <w:jc w:val="center"/>
              <w:rPr>
                <w:ins w:id="336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43ED5" w14:textId="77777777" w:rsidR="001C3BCC" w:rsidRPr="00BC69AD" w:rsidRDefault="001C3BCC" w:rsidP="00EA11D4">
            <w:pPr>
              <w:pStyle w:val="tabletext11"/>
              <w:jc w:val="right"/>
              <w:rPr>
                <w:ins w:id="3363" w:author="Author"/>
              </w:rPr>
            </w:pPr>
            <w:ins w:id="3364" w:author="Author">
              <w:r w:rsidRPr="00BC69AD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B1C2A" w14:textId="77777777" w:rsidR="001C3BCC" w:rsidRPr="00BC69AD" w:rsidRDefault="001C3BCC" w:rsidP="00EA11D4">
            <w:pPr>
              <w:pStyle w:val="tabletext11"/>
              <w:jc w:val="right"/>
              <w:rPr>
                <w:ins w:id="336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94463C" w14:textId="77777777" w:rsidR="001C3BCC" w:rsidRPr="00BC69AD" w:rsidRDefault="001C3BCC" w:rsidP="00EA11D4">
            <w:pPr>
              <w:pStyle w:val="tabletext11"/>
              <w:tabs>
                <w:tab w:val="decimal" w:pos="400"/>
              </w:tabs>
              <w:rPr>
                <w:ins w:id="3366" w:author="Author"/>
              </w:rPr>
            </w:pPr>
            <w:ins w:id="3367" w:author="Author">
              <w:r w:rsidRPr="00BC69AD">
                <w:rPr>
                  <w:rFonts w:cs="Arial"/>
                  <w:color w:val="000000"/>
                  <w:szCs w:val="18"/>
                </w:rPr>
                <w:t>130.83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573082" w14:textId="77777777" w:rsidR="001C3BCC" w:rsidRPr="00BC69AD" w:rsidRDefault="001C3BCC" w:rsidP="00EA11D4">
            <w:pPr>
              <w:pStyle w:val="tabletext11"/>
              <w:jc w:val="right"/>
              <w:rPr>
                <w:ins w:id="336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ECB45B" w14:textId="77777777" w:rsidR="001C3BCC" w:rsidRPr="00BC69AD" w:rsidRDefault="001C3BCC" w:rsidP="00EA11D4">
            <w:pPr>
              <w:pStyle w:val="tabletext11"/>
              <w:tabs>
                <w:tab w:val="decimal" w:pos="360"/>
              </w:tabs>
              <w:rPr>
                <w:ins w:id="3369" w:author="Author"/>
              </w:rPr>
            </w:pPr>
            <w:ins w:id="3370" w:author="Author">
              <w:r w:rsidRPr="00BC69AD">
                <w:rPr>
                  <w:rFonts w:cs="Arial"/>
                  <w:color w:val="000000"/>
                  <w:szCs w:val="18"/>
                </w:rPr>
                <w:t>87.58</w:t>
              </w:r>
            </w:ins>
          </w:p>
        </w:tc>
      </w:tr>
    </w:tbl>
    <w:p w14:paraId="089196AF" w14:textId="77777777" w:rsidR="001C3BCC" w:rsidRPr="00BC69AD" w:rsidRDefault="001C3BCC" w:rsidP="001C3BCC">
      <w:pPr>
        <w:pStyle w:val="tablecaption"/>
        <w:rPr>
          <w:ins w:id="3371" w:author="Author"/>
        </w:rPr>
      </w:pPr>
      <w:ins w:id="3372" w:author="Author">
        <w:r w:rsidRPr="00BC69AD">
          <w:t>Table 297.B.1.c.(1)(b)(LC) Split Limits Non-stacked Uninsured (Includes Underinsured) Motorists Bodily Injury Coverage Loss Costs</w:t>
        </w:r>
      </w:ins>
    </w:p>
    <w:p w14:paraId="544E5F96" w14:textId="77777777" w:rsidR="001C3BCC" w:rsidRPr="00BC69AD" w:rsidRDefault="001C3BCC" w:rsidP="001C3BCC">
      <w:pPr>
        <w:pStyle w:val="isonormal"/>
        <w:rPr>
          <w:ins w:id="3373" w:author="Author"/>
        </w:rPr>
      </w:pPr>
    </w:p>
    <w:p w14:paraId="5DB5D72E" w14:textId="77777777" w:rsidR="001C3BCC" w:rsidRPr="00BC69AD" w:rsidRDefault="001C3BCC" w:rsidP="001C3BCC">
      <w:pPr>
        <w:pStyle w:val="space8"/>
        <w:rPr>
          <w:ins w:id="3374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40"/>
      </w:tblGrid>
      <w:tr w:rsidR="001C3BCC" w:rsidRPr="00BC69AD" w14:paraId="2B6B37DB" w14:textId="77777777" w:rsidTr="00EA11D4">
        <w:trPr>
          <w:trHeight w:val="190"/>
          <w:ins w:id="3375" w:author="Author"/>
        </w:trPr>
        <w:tc>
          <w:tcPr>
            <w:tcW w:w="210" w:type="dxa"/>
          </w:tcPr>
          <w:p w14:paraId="240CE9D0" w14:textId="77777777" w:rsidR="001C3BCC" w:rsidRPr="00BC69AD" w:rsidRDefault="001C3BCC" w:rsidP="00EA11D4">
            <w:pPr>
              <w:pStyle w:val="tablehead"/>
              <w:rPr>
                <w:ins w:id="337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728BD5" w14:textId="77777777" w:rsidR="001C3BCC" w:rsidRPr="00BC69AD" w:rsidRDefault="001C3BCC" w:rsidP="00EA11D4">
            <w:pPr>
              <w:pStyle w:val="tablehead"/>
              <w:rPr>
                <w:ins w:id="3377" w:author="Author"/>
              </w:rPr>
            </w:pPr>
            <w:ins w:id="3378" w:author="Author">
              <w:r w:rsidRPr="00BC69AD">
                <w:t>Loss Cost</w:t>
              </w:r>
            </w:ins>
          </w:p>
        </w:tc>
      </w:tr>
      <w:tr w:rsidR="001C3BCC" w:rsidRPr="00BC69AD" w14:paraId="58AEB888" w14:textId="77777777" w:rsidTr="00EA11D4">
        <w:trPr>
          <w:trHeight w:val="190"/>
          <w:ins w:id="3379" w:author="Author"/>
        </w:trPr>
        <w:tc>
          <w:tcPr>
            <w:tcW w:w="210" w:type="dxa"/>
          </w:tcPr>
          <w:p w14:paraId="4B4A9F5B" w14:textId="77777777" w:rsidR="001C3BCC" w:rsidRPr="00BC69AD" w:rsidRDefault="001C3BCC" w:rsidP="00EA11D4">
            <w:pPr>
              <w:pStyle w:val="tabletext11"/>
              <w:rPr>
                <w:ins w:id="3380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D034E3" w14:textId="77777777" w:rsidR="001C3BCC" w:rsidRPr="00BC69AD" w:rsidRDefault="001C3BCC" w:rsidP="00EA11D4">
            <w:pPr>
              <w:pStyle w:val="tabletext11"/>
              <w:jc w:val="right"/>
              <w:rPr>
                <w:ins w:id="3381" w:author="Author"/>
              </w:rPr>
            </w:pPr>
            <w:ins w:id="3382" w:author="Author">
              <w:r w:rsidRPr="00BC69AD">
                <w:t>$</w:t>
              </w:r>
            </w:ins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899F3D" w14:textId="77777777" w:rsidR="001C3BCC" w:rsidRPr="00BC69AD" w:rsidRDefault="001C3BCC" w:rsidP="00EA11D4">
            <w:pPr>
              <w:pStyle w:val="tabletext11"/>
              <w:tabs>
                <w:tab w:val="decimal" w:pos="130"/>
              </w:tabs>
              <w:rPr>
                <w:ins w:id="3383" w:author="Author"/>
              </w:rPr>
            </w:pPr>
            <w:ins w:id="3384" w:author="Author">
              <w:r w:rsidRPr="00BC69AD">
                <w:rPr>
                  <w:noProof/>
                </w:rPr>
                <w:t>1.25</w:t>
              </w:r>
            </w:ins>
          </w:p>
        </w:tc>
      </w:tr>
    </w:tbl>
    <w:p w14:paraId="41EA1D49" w14:textId="77777777" w:rsidR="001C3BCC" w:rsidRPr="00BC69AD" w:rsidRDefault="001C3BCC" w:rsidP="001C3BCC">
      <w:pPr>
        <w:pStyle w:val="tablecaption"/>
        <w:rPr>
          <w:ins w:id="3385" w:author="Author"/>
        </w:rPr>
      </w:pPr>
      <w:ins w:id="3386" w:author="Author">
        <w:r w:rsidRPr="00BC69AD">
          <w:t>Table 297.B.1.d.(LC) Individual Named Insured Loss Cost</w:t>
        </w:r>
      </w:ins>
    </w:p>
    <w:p w14:paraId="4D72583A" w14:textId="77777777" w:rsidR="001C3BCC" w:rsidRPr="00BC69AD" w:rsidRDefault="001C3BCC" w:rsidP="001C3BCC">
      <w:pPr>
        <w:pStyle w:val="isonormal"/>
        <w:rPr>
          <w:ins w:id="3387" w:author="Author"/>
        </w:rPr>
      </w:pPr>
    </w:p>
    <w:p w14:paraId="36AF99B0" w14:textId="77777777" w:rsidR="001C3BCC" w:rsidRPr="00BC69AD" w:rsidRDefault="001C3BCC" w:rsidP="001C3BCC">
      <w:pPr>
        <w:pStyle w:val="space8"/>
        <w:rPr>
          <w:ins w:id="3388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3"/>
        <w:gridCol w:w="200"/>
        <w:gridCol w:w="51"/>
        <w:gridCol w:w="949"/>
        <w:gridCol w:w="168"/>
        <w:gridCol w:w="672"/>
        <w:gridCol w:w="720"/>
        <w:gridCol w:w="720"/>
        <w:gridCol w:w="720"/>
        <w:gridCol w:w="732"/>
        <w:gridCol w:w="709"/>
        <w:gridCol w:w="200"/>
        <w:gridCol w:w="652"/>
        <w:gridCol w:w="721"/>
        <w:gridCol w:w="721"/>
        <w:gridCol w:w="721"/>
        <w:gridCol w:w="721"/>
        <w:gridCol w:w="721"/>
      </w:tblGrid>
      <w:tr w:rsidR="001C3BCC" w:rsidRPr="00BC69AD" w14:paraId="428B0FCB" w14:textId="77777777" w:rsidTr="00EA11D4">
        <w:trPr>
          <w:cantSplit/>
          <w:trHeight w:val="190"/>
          <w:ins w:id="3389" w:author="Author"/>
        </w:trPr>
        <w:tc>
          <w:tcPr>
            <w:tcW w:w="193" w:type="dxa"/>
          </w:tcPr>
          <w:p w14:paraId="09A7CF01" w14:textId="77777777" w:rsidR="001C3BCC" w:rsidRPr="00BC69AD" w:rsidRDefault="001C3BCC" w:rsidP="00EA11D4">
            <w:pPr>
              <w:pStyle w:val="tabletext11"/>
              <w:rPr>
                <w:ins w:id="3390" w:author="Author"/>
              </w:rPr>
            </w:pPr>
          </w:p>
        </w:tc>
        <w:tc>
          <w:tcPr>
            <w:tcW w:w="1009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BD1995" w14:textId="77777777" w:rsidR="001C3BCC" w:rsidRPr="00BC69AD" w:rsidRDefault="001C3BCC" w:rsidP="00EA11D4">
            <w:pPr>
              <w:pStyle w:val="tablehead"/>
              <w:rPr>
                <w:ins w:id="3391" w:author="Author"/>
              </w:rPr>
            </w:pPr>
            <w:ins w:id="3392" w:author="Author">
              <w:r w:rsidRPr="00BC69AD">
                <w:t>Interpolicy And Intrapolicy Stacking – Bodily Injury – Individual Named Insureds</w:t>
              </w:r>
            </w:ins>
          </w:p>
        </w:tc>
      </w:tr>
      <w:tr w:rsidR="001C3BCC" w:rsidRPr="00BC69AD" w14:paraId="6DC24739" w14:textId="77777777" w:rsidTr="00EA11D4">
        <w:trPr>
          <w:cantSplit/>
          <w:trHeight w:val="190"/>
          <w:ins w:id="3393" w:author="Author"/>
        </w:trPr>
        <w:tc>
          <w:tcPr>
            <w:tcW w:w="193" w:type="dxa"/>
            <w:vMerge w:val="restart"/>
          </w:tcPr>
          <w:p w14:paraId="6BE9AE18" w14:textId="77777777" w:rsidR="001C3BCC" w:rsidRPr="00BC69AD" w:rsidRDefault="001C3BCC" w:rsidP="00EA11D4">
            <w:pPr>
              <w:pStyle w:val="tablehead"/>
              <w:rPr>
                <w:ins w:id="3394" w:author="Author"/>
              </w:rPr>
            </w:pPr>
            <w:ins w:id="3395" w:author="Author">
              <w:r w:rsidRPr="00BC69AD">
                <w:br/>
              </w:r>
              <w:r w:rsidRPr="00BC69AD">
                <w:br/>
              </w:r>
              <w:r w:rsidRPr="00BC69AD">
                <w:br/>
              </w:r>
            </w:ins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C8B644" w14:textId="77777777" w:rsidR="001C3BCC" w:rsidRPr="00BC69AD" w:rsidRDefault="001C3BCC" w:rsidP="00EA11D4">
            <w:pPr>
              <w:pStyle w:val="tablehead"/>
              <w:rPr>
                <w:ins w:id="3396" w:author="Author"/>
              </w:rPr>
            </w:pPr>
            <w:ins w:id="3397" w:author="Author">
              <w:r w:rsidRPr="00BC69AD">
                <w:lastRenderedPageBreak/>
                <w:t>Bodily</w:t>
              </w:r>
              <w:r w:rsidRPr="00BC69AD">
                <w:br/>
                <w:t>Injury</w:t>
              </w:r>
              <w:r w:rsidRPr="00BC69AD">
                <w:br/>
                <w:t>Limits</w:t>
              </w:r>
            </w:ins>
          </w:p>
        </w:tc>
        <w:tc>
          <w:tcPr>
            <w:tcW w:w="44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05501A" w14:textId="77777777" w:rsidR="001C3BCC" w:rsidRPr="00BC69AD" w:rsidRDefault="001C3BCC" w:rsidP="00EA11D4">
            <w:pPr>
              <w:pStyle w:val="tablehead"/>
              <w:rPr>
                <w:ins w:id="3398" w:author="Author"/>
              </w:rPr>
            </w:pPr>
            <w:ins w:id="3399" w:author="Author">
              <w:r w:rsidRPr="00BC69AD">
                <w:t>Private Passenger Types</w:t>
              </w:r>
              <w:r w:rsidRPr="00BC69AD">
                <w:br/>
                <w:t>Loss Costs Per Exposure</w:t>
              </w:r>
            </w:ins>
          </w:p>
        </w:tc>
        <w:tc>
          <w:tcPr>
            <w:tcW w:w="44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EE9F5" w14:textId="77777777" w:rsidR="001C3BCC" w:rsidRPr="00BC69AD" w:rsidRDefault="001C3BCC" w:rsidP="00EA11D4">
            <w:pPr>
              <w:pStyle w:val="tablehead"/>
              <w:rPr>
                <w:ins w:id="3400" w:author="Author"/>
              </w:rPr>
            </w:pPr>
            <w:ins w:id="3401" w:author="Author">
              <w:r w:rsidRPr="00BC69AD">
                <w:t>Other Than Private Passenger Types</w:t>
              </w:r>
              <w:r w:rsidRPr="00BC69AD">
                <w:br/>
                <w:t>Loss Costs Per Exposure</w:t>
              </w:r>
            </w:ins>
          </w:p>
        </w:tc>
      </w:tr>
      <w:tr w:rsidR="001C3BCC" w:rsidRPr="00BC69AD" w14:paraId="2DC7B0AD" w14:textId="77777777" w:rsidTr="00EA11D4">
        <w:trPr>
          <w:cantSplit/>
          <w:trHeight w:val="190"/>
          <w:ins w:id="3402" w:author="Author"/>
        </w:trPr>
        <w:tc>
          <w:tcPr>
            <w:tcW w:w="193" w:type="dxa"/>
            <w:vMerge/>
            <w:vAlign w:val="center"/>
            <w:hideMark/>
          </w:tcPr>
          <w:p w14:paraId="51335323" w14:textId="77777777" w:rsidR="001C3BCC" w:rsidRPr="00BC69AD" w:rsidRDefault="001C3BCC" w:rsidP="00EA11D4">
            <w:pPr>
              <w:overflowPunct/>
              <w:autoSpaceDE/>
              <w:autoSpaceDN/>
              <w:adjustRightInd/>
              <w:rPr>
                <w:ins w:id="3403" w:author="Author"/>
                <w:b/>
                <w:sz w:val="18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094241" w14:textId="77777777" w:rsidR="001C3BCC" w:rsidRPr="00BC69AD" w:rsidRDefault="001C3BCC" w:rsidP="00EA11D4">
            <w:pPr>
              <w:overflowPunct/>
              <w:autoSpaceDE/>
              <w:autoSpaceDN/>
              <w:adjustRightInd/>
              <w:rPr>
                <w:ins w:id="3404" w:author="Author"/>
                <w:b/>
                <w:sz w:val="18"/>
              </w:rPr>
            </w:pPr>
          </w:p>
        </w:tc>
        <w:tc>
          <w:tcPr>
            <w:tcW w:w="4441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3F779A" w14:textId="77777777" w:rsidR="001C3BCC" w:rsidRPr="00BC69AD" w:rsidRDefault="001C3BCC" w:rsidP="00EA11D4">
            <w:pPr>
              <w:pStyle w:val="tablehead"/>
              <w:rPr>
                <w:ins w:id="3405" w:author="Author"/>
              </w:rPr>
            </w:pPr>
            <w:ins w:id="3406" w:author="Author">
              <w:r w:rsidRPr="00BC69AD">
                <w:t>Total Number Of Exposures</w:t>
              </w:r>
            </w:ins>
          </w:p>
        </w:tc>
        <w:tc>
          <w:tcPr>
            <w:tcW w:w="4457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DC2D6F" w14:textId="77777777" w:rsidR="001C3BCC" w:rsidRPr="00BC69AD" w:rsidRDefault="001C3BCC" w:rsidP="00EA11D4">
            <w:pPr>
              <w:pStyle w:val="tablehead"/>
              <w:rPr>
                <w:ins w:id="3407" w:author="Author"/>
              </w:rPr>
            </w:pPr>
            <w:ins w:id="3408" w:author="Author">
              <w:r w:rsidRPr="00BC69AD">
                <w:t>Total Number Of Exposures</w:t>
              </w:r>
            </w:ins>
          </w:p>
        </w:tc>
      </w:tr>
      <w:tr w:rsidR="001C3BCC" w:rsidRPr="00BC69AD" w14:paraId="0B377AB7" w14:textId="77777777" w:rsidTr="00EA11D4">
        <w:trPr>
          <w:cantSplit/>
          <w:trHeight w:val="190"/>
          <w:ins w:id="3409" w:author="Author"/>
        </w:trPr>
        <w:tc>
          <w:tcPr>
            <w:tcW w:w="193" w:type="dxa"/>
            <w:vMerge/>
            <w:vAlign w:val="center"/>
            <w:hideMark/>
          </w:tcPr>
          <w:p w14:paraId="60D19CE9" w14:textId="77777777" w:rsidR="001C3BCC" w:rsidRPr="00BC69AD" w:rsidRDefault="001C3BCC" w:rsidP="00EA11D4">
            <w:pPr>
              <w:overflowPunct/>
              <w:autoSpaceDE/>
              <w:autoSpaceDN/>
              <w:adjustRightInd/>
              <w:rPr>
                <w:ins w:id="3410" w:author="Author"/>
                <w:b/>
                <w:sz w:val="18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D7C18" w14:textId="77777777" w:rsidR="001C3BCC" w:rsidRPr="00BC69AD" w:rsidRDefault="001C3BCC" w:rsidP="00EA11D4">
            <w:pPr>
              <w:overflowPunct/>
              <w:autoSpaceDE/>
              <w:autoSpaceDN/>
              <w:adjustRightInd/>
              <w:rPr>
                <w:ins w:id="3411" w:author="Author"/>
                <w:b/>
                <w:sz w:val="18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0EA2AC" w14:textId="77777777" w:rsidR="001C3BCC" w:rsidRPr="00BC69AD" w:rsidRDefault="001C3BCC" w:rsidP="00EA11D4">
            <w:pPr>
              <w:pStyle w:val="tablehead"/>
              <w:rPr>
                <w:ins w:id="3412" w:author="Author"/>
              </w:rPr>
            </w:pPr>
            <w:ins w:id="3413" w:author="Author">
              <w:r w:rsidRPr="00BC69AD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838748" w14:textId="77777777" w:rsidR="001C3BCC" w:rsidRPr="00BC69AD" w:rsidRDefault="001C3BCC" w:rsidP="00EA11D4">
            <w:pPr>
              <w:pStyle w:val="tablehead"/>
              <w:rPr>
                <w:ins w:id="3414" w:author="Author"/>
              </w:rPr>
            </w:pPr>
            <w:ins w:id="3415" w:author="Author">
              <w:r w:rsidRPr="00BC69AD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E9DD73" w14:textId="77777777" w:rsidR="001C3BCC" w:rsidRPr="00BC69AD" w:rsidRDefault="001C3BCC" w:rsidP="00EA11D4">
            <w:pPr>
              <w:pStyle w:val="tablehead"/>
              <w:rPr>
                <w:ins w:id="3416" w:author="Author"/>
              </w:rPr>
            </w:pPr>
            <w:ins w:id="3417" w:author="Author">
              <w:r w:rsidRPr="00BC69AD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E16E34" w14:textId="77777777" w:rsidR="001C3BCC" w:rsidRPr="00BC69AD" w:rsidRDefault="001C3BCC" w:rsidP="00EA11D4">
            <w:pPr>
              <w:pStyle w:val="tablehead"/>
              <w:rPr>
                <w:ins w:id="3418" w:author="Author"/>
              </w:rPr>
            </w:pPr>
            <w:ins w:id="3419" w:author="Author">
              <w:r w:rsidRPr="00BC69AD">
                <w:t>5 – 9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4D8A2C" w14:textId="77777777" w:rsidR="001C3BCC" w:rsidRPr="00BC69AD" w:rsidRDefault="001C3BCC" w:rsidP="00EA11D4">
            <w:pPr>
              <w:pStyle w:val="tablehead"/>
              <w:rPr>
                <w:ins w:id="3420" w:author="Author"/>
              </w:rPr>
            </w:pPr>
            <w:ins w:id="3421" w:author="Author">
              <w:r w:rsidRPr="00BC69AD">
                <w:t>10 – 30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BA8630" w14:textId="77777777" w:rsidR="001C3BCC" w:rsidRPr="00BC69AD" w:rsidRDefault="001C3BCC" w:rsidP="00EA11D4">
            <w:pPr>
              <w:pStyle w:val="tablehead"/>
              <w:rPr>
                <w:ins w:id="3422" w:author="Author"/>
              </w:rPr>
            </w:pPr>
            <w:ins w:id="3423" w:author="Author">
              <w:r w:rsidRPr="00BC69AD">
                <w:t>&gt; 30</w:t>
              </w:r>
            </w:ins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BAAEDC" w14:textId="77777777" w:rsidR="001C3BCC" w:rsidRPr="00BC69AD" w:rsidRDefault="001C3BCC" w:rsidP="00EA11D4">
            <w:pPr>
              <w:pStyle w:val="tablehead"/>
              <w:rPr>
                <w:ins w:id="3424" w:author="Author"/>
              </w:rPr>
            </w:pPr>
            <w:ins w:id="3425" w:author="Author">
              <w:r w:rsidRPr="00BC69AD">
                <w:t>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D31C71" w14:textId="77777777" w:rsidR="001C3BCC" w:rsidRPr="00BC69AD" w:rsidRDefault="001C3BCC" w:rsidP="00EA11D4">
            <w:pPr>
              <w:pStyle w:val="tablehead"/>
              <w:rPr>
                <w:ins w:id="3426" w:author="Author"/>
              </w:rPr>
            </w:pPr>
            <w:ins w:id="3427" w:author="Author">
              <w:r w:rsidRPr="00BC69AD">
                <w:t>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6F1D2" w14:textId="77777777" w:rsidR="001C3BCC" w:rsidRPr="00BC69AD" w:rsidRDefault="001C3BCC" w:rsidP="00EA11D4">
            <w:pPr>
              <w:pStyle w:val="tablehead"/>
              <w:rPr>
                <w:ins w:id="3428" w:author="Author"/>
              </w:rPr>
            </w:pPr>
            <w:ins w:id="3429" w:author="Author">
              <w:r w:rsidRPr="00BC69AD">
                <w:t>3 – 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A7C5CD" w14:textId="77777777" w:rsidR="001C3BCC" w:rsidRPr="00BC69AD" w:rsidRDefault="001C3BCC" w:rsidP="00EA11D4">
            <w:pPr>
              <w:pStyle w:val="tablehead"/>
              <w:rPr>
                <w:ins w:id="3430" w:author="Author"/>
              </w:rPr>
            </w:pPr>
            <w:ins w:id="3431" w:author="Author">
              <w:r w:rsidRPr="00BC69AD">
                <w:t>5 – 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5C3260" w14:textId="77777777" w:rsidR="001C3BCC" w:rsidRPr="00BC69AD" w:rsidRDefault="001C3BCC" w:rsidP="00EA11D4">
            <w:pPr>
              <w:pStyle w:val="tablehead"/>
              <w:rPr>
                <w:ins w:id="3432" w:author="Author"/>
              </w:rPr>
            </w:pPr>
            <w:ins w:id="3433" w:author="Author">
              <w:r w:rsidRPr="00BC69AD">
                <w:t>10 – 30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54BBD" w14:textId="77777777" w:rsidR="001C3BCC" w:rsidRPr="00BC69AD" w:rsidRDefault="001C3BCC" w:rsidP="00EA11D4">
            <w:pPr>
              <w:pStyle w:val="tablehead"/>
              <w:rPr>
                <w:ins w:id="3434" w:author="Author"/>
              </w:rPr>
            </w:pPr>
            <w:ins w:id="3435" w:author="Author">
              <w:r w:rsidRPr="00BC69AD">
                <w:t>&gt; 30</w:t>
              </w:r>
            </w:ins>
          </w:p>
        </w:tc>
      </w:tr>
      <w:tr w:rsidR="001C3BCC" w:rsidRPr="00BC69AD" w14:paraId="2DB0AE24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436" w:author="Author"/>
        </w:trPr>
        <w:tc>
          <w:tcPr>
            <w:tcW w:w="193" w:type="dxa"/>
          </w:tcPr>
          <w:p w14:paraId="6A6B64EB" w14:textId="77777777" w:rsidR="001C3BCC" w:rsidRPr="00BC69AD" w:rsidRDefault="001C3BCC" w:rsidP="00EA11D4">
            <w:pPr>
              <w:pStyle w:val="tabletext11"/>
              <w:rPr>
                <w:ins w:id="34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B6C2E" w14:textId="77777777" w:rsidR="001C3BCC" w:rsidRPr="00BC69AD" w:rsidRDefault="001C3BCC" w:rsidP="00EA11D4">
            <w:pPr>
              <w:pStyle w:val="tabletext11"/>
              <w:jc w:val="right"/>
              <w:rPr>
                <w:ins w:id="3438" w:author="Author"/>
              </w:rPr>
            </w:pPr>
            <w:ins w:id="3439" w:author="Author">
              <w:r w:rsidRPr="00BC69AD">
                <w:t>$</w:t>
              </w:r>
            </w:ins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41EE44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440" w:author="Author"/>
              </w:rPr>
            </w:pPr>
            <w:ins w:id="3441" w:author="Author">
              <w:r w:rsidRPr="00BC69AD">
                <w:t>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E5A1C" w14:textId="77777777" w:rsidR="001C3BCC" w:rsidRPr="00BC69AD" w:rsidRDefault="001C3BCC" w:rsidP="00EA11D4">
            <w:pPr>
              <w:pStyle w:val="tabletext11"/>
              <w:jc w:val="right"/>
              <w:rPr>
                <w:ins w:id="3442" w:author="Author"/>
              </w:rPr>
            </w:pPr>
            <w:ins w:id="3443" w:author="Author">
              <w:r w:rsidRPr="00BC69AD">
                <w:t>$</w:t>
              </w:r>
            </w:ins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38882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444" w:author="Author"/>
              </w:rPr>
            </w:pPr>
            <w:ins w:id="3445" w:author="Author">
              <w:r w:rsidRPr="00BC69AD">
                <w:rPr>
                  <w:rFonts w:cs="Arial"/>
                  <w:color w:val="000000"/>
                  <w:szCs w:val="18"/>
                </w:rPr>
                <w:t>43.06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88E71A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446" w:author="Author"/>
              </w:rPr>
            </w:pPr>
            <w:ins w:id="3447" w:author="Author">
              <w:r w:rsidRPr="00BC69AD">
                <w:rPr>
                  <w:rFonts w:cs="Arial"/>
                  <w:color w:val="000000"/>
                  <w:szCs w:val="18"/>
                </w:rPr>
                <w:t>65.33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169E4C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448" w:author="Author"/>
              </w:rPr>
            </w:pPr>
            <w:ins w:id="3449" w:author="Author">
              <w:r w:rsidRPr="00BC69AD">
                <w:rPr>
                  <w:rFonts w:cs="Arial"/>
                  <w:color w:val="000000"/>
                  <w:szCs w:val="18"/>
                </w:rPr>
                <w:t>87.32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C398E2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450" w:author="Author"/>
              </w:rPr>
            </w:pPr>
            <w:ins w:id="3451" w:author="Author">
              <w:r w:rsidRPr="00BC69AD">
                <w:rPr>
                  <w:rFonts w:cs="Arial"/>
                  <w:color w:val="000000"/>
                  <w:szCs w:val="18"/>
                </w:rPr>
                <w:t>117.06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DCCF6AF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452" w:author="Author"/>
              </w:rPr>
            </w:pPr>
            <w:ins w:id="3453" w:author="Author">
              <w:r w:rsidRPr="00BC69AD">
                <w:rPr>
                  <w:rFonts w:cs="Arial"/>
                  <w:color w:val="000000"/>
                  <w:szCs w:val="18"/>
                </w:rPr>
                <w:t>158.52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2076A8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454" w:author="Author"/>
              </w:rPr>
            </w:pPr>
            <w:ins w:id="3455" w:author="Author">
              <w:r w:rsidRPr="00BC69AD">
                <w:rPr>
                  <w:rFonts w:cs="Arial"/>
                  <w:color w:val="000000"/>
                  <w:szCs w:val="18"/>
                </w:rPr>
                <w:t>182.87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4F821" w14:textId="77777777" w:rsidR="001C3BCC" w:rsidRPr="00BC69AD" w:rsidRDefault="001C3BCC" w:rsidP="00EA11D4">
            <w:pPr>
              <w:pStyle w:val="tabletext11"/>
              <w:jc w:val="right"/>
              <w:rPr>
                <w:ins w:id="3456" w:author="Author"/>
              </w:rPr>
            </w:pPr>
            <w:ins w:id="3457" w:author="Author">
              <w:r w:rsidRPr="00BC69AD">
                <w:t>$</w:t>
              </w:r>
            </w:ins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FCF72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458" w:author="Author"/>
                <w:rFonts w:cs="Arial"/>
                <w:color w:val="000000"/>
                <w:szCs w:val="18"/>
                <w:rPrChange w:id="3459" w:author="Author">
                  <w:rPr>
                    <w:ins w:id="3460" w:author="Author"/>
                  </w:rPr>
                </w:rPrChange>
              </w:rPr>
              <w:pPrChange w:id="346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462" w:author="Author">
              <w:r w:rsidRPr="00BC69AD">
                <w:rPr>
                  <w:rFonts w:cs="Arial"/>
                  <w:color w:val="000000"/>
                  <w:szCs w:val="18"/>
                </w:rPr>
                <w:t>29.84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A630DD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463" w:author="Author"/>
                <w:rFonts w:cs="Arial"/>
                <w:color w:val="000000"/>
                <w:szCs w:val="18"/>
                <w:rPrChange w:id="3464" w:author="Author">
                  <w:rPr>
                    <w:ins w:id="3465" w:author="Author"/>
                  </w:rPr>
                </w:rPrChange>
              </w:rPr>
              <w:pPrChange w:id="346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467" w:author="Author">
              <w:r w:rsidRPr="00BC69AD">
                <w:rPr>
                  <w:rFonts w:cs="Arial"/>
                  <w:color w:val="000000"/>
                  <w:szCs w:val="18"/>
                </w:rPr>
                <w:t>44.65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AD7011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468" w:author="Author"/>
                <w:rFonts w:cs="Arial"/>
                <w:color w:val="000000"/>
                <w:szCs w:val="18"/>
                <w:rPrChange w:id="3469" w:author="Author">
                  <w:rPr>
                    <w:ins w:id="3470" w:author="Author"/>
                  </w:rPr>
                </w:rPrChange>
              </w:rPr>
              <w:pPrChange w:id="347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472" w:author="Author">
              <w:r w:rsidRPr="00BC69AD">
                <w:rPr>
                  <w:rFonts w:cs="Arial"/>
                  <w:color w:val="000000"/>
                  <w:szCs w:val="18"/>
                </w:rPr>
                <w:t>59.22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B117A9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473" w:author="Author"/>
                <w:rFonts w:cs="Arial"/>
                <w:color w:val="000000"/>
                <w:szCs w:val="18"/>
                <w:rPrChange w:id="3474" w:author="Author">
                  <w:rPr>
                    <w:ins w:id="3475" w:author="Author"/>
                  </w:rPr>
                </w:rPrChange>
              </w:rPr>
              <w:pPrChange w:id="347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477" w:author="Author">
              <w:r w:rsidRPr="00BC69AD">
                <w:rPr>
                  <w:rFonts w:cs="Arial"/>
                  <w:color w:val="000000"/>
                  <w:szCs w:val="18"/>
                </w:rPr>
                <w:t>78.89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E5A648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478" w:author="Author"/>
              </w:rPr>
              <w:pPrChange w:id="3479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480" w:author="Author">
              <w:r w:rsidRPr="00BC69AD">
                <w:rPr>
                  <w:rFonts w:cs="Arial"/>
                  <w:color w:val="000000"/>
                  <w:szCs w:val="18"/>
                </w:rPr>
                <w:t>106.26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8E39D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481" w:author="Author"/>
              </w:rPr>
              <w:pPrChange w:id="348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483" w:author="Author">
              <w:r w:rsidRPr="00BC69AD">
                <w:rPr>
                  <w:rFonts w:cs="Arial"/>
                  <w:color w:val="000000"/>
                  <w:szCs w:val="18"/>
                </w:rPr>
                <w:t>122.32</w:t>
              </w:r>
            </w:ins>
          </w:p>
        </w:tc>
      </w:tr>
      <w:tr w:rsidR="001C3BCC" w:rsidRPr="00BC69AD" w14:paraId="6CFDBFF4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484" w:author="Author"/>
        </w:trPr>
        <w:tc>
          <w:tcPr>
            <w:tcW w:w="193" w:type="dxa"/>
          </w:tcPr>
          <w:p w14:paraId="6E156614" w14:textId="77777777" w:rsidR="001C3BCC" w:rsidRPr="00BC69AD" w:rsidRDefault="001C3BCC" w:rsidP="00EA11D4">
            <w:pPr>
              <w:pStyle w:val="tabletext11"/>
              <w:rPr>
                <w:ins w:id="34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A06A6" w14:textId="77777777" w:rsidR="001C3BCC" w:rsidRPr="00BC69AD" w:rsidRDefault="001C3BCC" w:rsidP="00EA11D4">
            <w:pPr>
              <w:pStyle w:val="tabletext11"/>
              <w:jc w:val="right"/>
              <w:rPr>
                <w:ins w:id="3486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DDF209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487" w:author="Author"/>
              </w:rPr>
            </w:pPr>
            <w:ins w:id="3488" w:author="Author">
              <w:r w:rsidRPr="00BC69AD">
                <w:t>75,000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B140C" w14:textId="77777777" w:rsidR="001C3BCC" w:rsidRPr="00BC69AD" w:rsidRDefault="001C3BCC" w:rsidP="00EA11D4">
            <w:pPr>
              <w:pStyle w:val="tabletext11"/>
              <w:jc w:val="right"/>
              <w:rPr>
                <w:ins w:id="3489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CBC7F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490" w:author="Author"/>
              </w:rPr>
            </w:pPr>
            <w:ins w:id="3491" w:author="Author">
              <w:r w:rsidRPr="00BC69AD">
                <w:rPr>
                  <w:rFonts w:cs="Arial"/>
                  <w:color w:val="000000"/>
                  <w:szCs w:val="18"/>
                </w:rPr>
                <w:t>55.38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B8071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492" w:author="Author"/>
              </w:rPr>
            </w:pPr>
            <w:ins w:id="3493" w:author="Author">
              <w:r w:rsidRPr="00BC69AD">
                <w:rPr>
                  <w:rFonts w:cs="Arial"/>
                  <w:color w:val="000000"/>
                  <w:szCs w:val="18"/>
                </w:rPr>
                <w:t>81.39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AF4C49D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494" w:author="Author"/>
              </w:rPr>
            </w:pPr>
            <w:ins w:id="3495" w:author="Author">
              <w:r w:rsidRPr="00BC69AD">
                <w:rPr>
                  <w:rFonts w:cs="Arial"/>
                  <w:color w:val="000000"/>
                  <w:szCs w:val="18"/>
                </w:rPr>
                <w:t>104.70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B278AEA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496" w:author="Author"/>
              </w:rPr>
            </w:pPr>
            <w:ins w:id="3497" w:author="Author">
              <w:r w:rsidRPr="00BC69AD">
                <w:rPr>
                  <w:rFonts w:cs="Arial"/>
                  <w:color w:val="000000"/>
                  <w:szCs w:val="18"/>
                </w:rPr>
                <w:t>134.12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08D840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498" w:author="Author"/>
              </w:rPr>
            </w:pPr>
            <w:ins w:id="3499" w:author="Author">
              <w:r w:rsidRPr="00BC69AD">
                <w:rPr>
                  <w:rFonts w:cs="Arial"/>
                  <w:color w:val="000000"/>
                  <w:szCs w:val="18"/>
                </w:rPr>
                <w:t>173.31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5CCD4A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00" w:author="Author"/>
              </w:rPr>
            </w:pPr>
            <w:ins w:id="3501" w:author="Author">
              <w:r w:rsidRPr="00BC69AD">
                <w:rPr>
                  <w:rFonts w:cs="Arial"/>
                  <w:color w:val="000000"/>
                  <w:szCs w:val="18"/>
                </w:rPr>
                <w:t>195.04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C7901" w14:textId="77777777" w:rsidR="001C3BCC" w:rsidRPr="00BC69AD" w:rsidRDefault="001C3BCC" w:rsidP="00EA11D4">
            <w:pPr>
              <w:pStyle w:val="tabletext11"/>
              <w:jc w:val="right"/>
              <w:rPr>
                <w:ins w:id="3502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B1592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503" w:author="Author"/>
                <w:rFonts w:cs="Arial"/>
                <w:color w:val="000000"/>
                <w:szCs w:val="18"/>
                <w:rPrChange w:id="3504" w:author="Author">
                  <w:rPr>
                    <w:ins w:id="3505" w:author="Author"/>
                  </w:rPr>
                </w:rPrChange>
              </w:rPr>
              <w:pPrChange w:id="350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07" w:author="Author">
              <w:r w:rsidRPr="00BC69AD">
                <w:rPr>
                  <w:rFonts w:cs="Arial"/>
                  <w:color w:val="000000"/>
                  <w:szCs w:val="18"/>
                </w:rPr>
                <w:t>38.02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7765C5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508" w:author="Author"/>
                <w:rFonts w:cs="Arial"/>
                <w:color w:val="000000"/>
                <w:szCs w:val="18"/>
                <w:rPrChange w:id="3509" w:author="Author">
                  <w:rPr>
                    <w:ins w:id="3510" w:author="Author"/>
                  </w:rPr>
                </w:rPrChange>
              </w:rPr>
              <w:pPrChange w:id="351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12" w:author="Author">
              <w:r w:rsidRPr="00BC69AD">
                <w:rPr>
                  <w:rFonts w:cs="Arial"/>
                  <w:color w:val="000000"/>
                  <w:szCs w:val="18"/>
                </w:rPr>
                <w:t>55.29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0880757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513" w:author="Author"/>
                <w:rFonts w:cs="Arial"/>
                <w:color w:val="000000"/>
                <w:szCs w:val="18"/>
                <w:rPrChange w:id="3514" w:author="Author">
                  <w:rPr>
                    <w:ins w:id="3515" w:author="Author"/>
                  </w:rPr>
                </w:rPrChange>
              </w:rPr>
              <w:pPrChange w:id="351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17" w:author="Author">
              <w:r w:rsidRPr="00BC69AD">
                <w:rPr>
                  <w:rFonts w:cs="Arial"/>
                  <w:color w:val="000000"/>
                  <w:szCs w:val="18"/>
                </w:rPr>
                <w:t>70.73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D8E671A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518" w:author="Author"/>
                <w:rFonts w:cs="Arial"/>
                <w:color w:val="000000"/>
                <w:szCs w:val="18"/>
                <w:rPrChange w:id="3519" w:author="Author">
                  <w:rPr>
                    <w:ins w:id="3520" w:author="Author"/>
                  </w:rPr>
                </w:rPrChange>
              </w:rPr>
              <w:pPrChange w:id="352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22" w:author="Author">
              <w:r w:rsidRPr="00BC69AD">
                <w:rPr>
                  <w:rFonts w:cs="Arial"/>
                  <w:color w:val="000000"/>
                  <w:szCs w:val="18"/>
                </w:rPr>
                <w:t>90.17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1629C3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523" w:author="Author"/>
              </w:rPr>
              <w:pPrChange w:id="3524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25" w:author="Author">
              <w:r w:rsidRPr="00BC69AD">
                <w:rPr>
                  <w:rFonts w:cs="Arial"/>
                  <w:color w:val="000000"/>
                  <w:szCs w:val="18"/>
                </w:rPr>
                <w:t>116.02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4CE519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526" w:author="Author"/>
              </w:rPr>
              <w:pPrChange w:id="3527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28" w:author="Author">
              <w:r w:rsidRPr="00BC69AD">
                <w:rPr>
                  <w:rFonts w:cs="Arial"/>
                  <w:color w:val="000000"/>
                  <w:szCs w:val="18"/>
                </w:rPr>
                <w:t>130.33</w:t>
              </w:r>
            </w:ins>
          </w:p>
        </w:tc>
      </w:tr>
      <w:tr w:rsidR="001C3BCC" w:rsidRPr="00BC69AD" w14:paraId="399149D6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529" w:author="Author"/>
        </w:trPr>
        <w:tc>
          <w:tcPr>
            <w:tcW w:w="193" w:type="dxa"/>
          </w:tcPr>
          <w:p w14:paraId="5DB9E59B" w14:textId="77777777" w:rsidR="001C3BCC" w:rsidRPr="00BC69AD" w:rsidRDefault="001C3BCC" w:rsidP="00EA11D4">
            <w:pPr>
              <w:pStyle w:val="tabletext11"/>
              <w:rPr>
                <w:ins w:id="35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AA4FCA" w14:textId="77777777" w:rsidR="001C3BCC" w:rsidRPr="00BC69AD" w:rsidRDefault="001C3BCC" w:rsidP="00EA11D4">
            <w:pPr>
              <w:pStyle w:val="tabletext11"/>
              <w:rPr>
                <w:ins w:id="353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C3C21E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532" w:author="Author"/>
              </w:rPr>
            </w:pPr>
            <w:ins w:id="3533" w:author="Author">
              <w:r w:rsidRPr="00BC69AD">
                <w:t>100,000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AA230" w14:textId="77777777" w:rsidR="001C3BCC" w:rsidRPr="00BC69AD" w:rsidRDefault="001C3BCC" w:rsidP="00EA11D4">
            <w:pPr>
              <w:pStyle w:val="tabletext11"/>
              <w:jc w:val="right"/>
              <w:rPr>
                <w:ins w:id="353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2CC223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535" w:author="Author"/>
              </w:rPr>
            </w:pPr>
            <w:ins w:id="3536" w:author="Author">
              <w:r w:rsidRPr="00BC69AD">
                <w:rPr>
                  <w:rFonts w:cs="Arial"/>
                  <w:color w:val="000000"/>
                  <w:szCs w:val="18"/>
                </w:rPr>
                <w:t>65.33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20831F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37" w:author="Author"/>
              </w:rPr>
            </w:pPr>
            <w:ins w:id="3538" w:author="Author">
              <w:r w:rsidRPr="00BC69AD">
                <w:rPr>
                  <w:rFonts w:cs="Arial"/>
                  <w:color w:val="000000"/>
                  <w:szCs w:val="18"/>
                </w:rPr>
                <w:t>93.90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52FDE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39" w:author="Author"/>
              </w:rPr>
            </w:pPr>
            <w:ins w:id="3540" w:author="Author">
              <w:r w:rsidRPr="00BC69AD">
                <w:rPr>
                  <w:rFonts w:cs="Arial"/>
                  <w:color w:val="000000"/>
                  <w:szCs w:val="18"/>
                </w:rPr>
                <w:t>117.06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E33EE4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41" w:author="Author"/>
              </w:rPr>
            </w:pPr>
            <w:ins w:id="3542" w:author="Author">
              <w:r w:rsidRPr="00BC69AD">
                <w:rPr>
                  <w:rFonts w:cs="Arial"/>
                  <w:color w:val="000000"/>
                  <w:szCs w:val="18"/>
                </w:rPr>
                <w:t>145.24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F07E9A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43" w:author="Author"/>
              </w:rPr>
            </w:pPr>
            <w:ins w:id="3544" w:author="Author">
              <w:r w:rsidRPr="00BC69AD">
                <w:rPr>
                  <w:rFonts w:cs="Arial"/>
                  <w:color w:val="000000"/>
                  <w:szCs w:val="18"/>
                </w:rPr>
                <w:t>182.87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35C89D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45" w:author="Author"/>
              </w:rPr>
            </w:pPr>
            <w:ins w:id="3546" w:author="Author">
              <w:r w:rsidRPr="00BC69AD">
                <w:rPr>
                  <w:rFonts w:cs="Arial"/>
                  <w:color w:val="000000"/>
                  <w:szCs w:val="18"/>
                </w:rPr>
                <w:t>203.56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E13BE" w14:textId="77777777" w:rsidR="001C3BCC" w:rsidRPr="00BC69AD" w:rsidRDefault="001C3BCC" w:rsidP="00EA11D4">
            <w:pPr>
              <w:pStyle w:val="tabletext11"/>
              <w:jc w:val="center"/>
              <w:rPr>
                <w:ins w:id="3547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28184C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548" w:author="Author"/>
                <w:rFonts w:cs="Arial"/>
                <w:color w:val="000000"/>
                <w:szCs w:val="18"/>
                <w:rPrChange w:id="3549" w:author="Author">
                  <w:rPr>
                    <w:ins w:id="3550" w:author="Author"/>
                  </w:rPr>
                </w:rPrChange>
              </w:rPr>
              <w:pPrChange w:id="355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52" w:author="Author">
              <w:r w:rsidRPr="00BC69AD">
                <w:rPr>
                  <w:rFonts w:cs="Arial"/>
                  <w:color w:val="000000"/>
                  <w:szCs w:val="18"/>
                </w:rPr>
                <w:t>44.65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38DEE4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553" w:author="Author"/>
                <w:rFonts w:cs="Arial"/>
                <w:color w:val="000000"/>
                <w:szCs w:val="18"/>
                <w:rPrChange w:id="3554" w:author="Author">
                  <w:rPr>
                    <w:ins w:id="3555" w:author="Author"/>
                  </w:rPr>
                </w:rPrChange>
              </w:rPr>
              <w:pPrChange w:id="355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57" w:author="Author">
              <w:r w:rsidRPr="00BC69AD">
                <w:rPr>
                  <w:rFonts w:cs="Arial"/>
                  <w:color w:val="000000"/>
                  <w:szCs w:val="18"/>
                </w:rPr>
                <w:t>63.57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9CBD561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558" w:author="Author"/>
                <w:rFonts w:cs="Arial"/>
                <w:color w:val="000000"/>
                <w:szCs w:val="18"/>
                <w:rPrChange w:id="3559" w:author="Author">
                  <w:rPr>
                    <w:ins w:id="3560" w:author="Author"/>
                  </w:rPr>
                </w:rPrChange>
              </w:rPr>
              <w:pPrChange w:id="356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62" w:author="Author">
              <w:r w:rsidRPr="00BC69AD">
                <w:rPr>
                  <w:rFonts w:cs="Arial"/>
                  <w:color w:val="000000"/>
                  <w:szCs w:val="18"/>
                </w:rPr>
                <w:t>78.89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C5AA27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563" w:author="Author"/>
                <w:rFonts w:cs="Arial"/>
                <w:color w:val="000000"/>
                <w:szCs w:val="18"/>
                <w:rPrChange w:id="3564" w:author="Author">
                  <w:rPr>
                    <w:ins w:id="3565" w:author="Author"/>
                  </w:rPr>
                </w:rPrChange>
              </w:rPr>
              <w:pPrChange w:id="356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67" w:author="Author">
              <w:r w:rsidRPr="00BC69AD">
                <w:rPr>
                  <w:rFonts w:cs="Arial"/>
                  <w:color w:val="000000"/>
                  <w:szCs w:val="18"/>
                </w:rPr>
                <w:t>97.52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1D71AF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568" w:author="Author"/>
              </w:rPr>
              <w:pPrChange w:id="3569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70" w:author="Author">
              <w:r w:rsidRPr="00BC69AD">
                <w:rPr>
                  <w:rFonts w:cs="Arial"/>
                  <w:color w:val="000000"/>
                  <w:szCs w:val="18"/>
                </w:rPr>
                <w:t>122.32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9F2669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571" w:author="Author"/>
              </w:rPr>
              <w:pPrChange w:id="357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73" w:author="Author">
              <w:r w:rsidRPr="00BC69AD">
                <w:rPr>
                  <w:rFonts w:cs="Arial"/>
                  <w:color w:val="000000"/>
                  <w:szCs w:val="18"/>
                </w:rPr>
                <w:t>135.93</w:t>
              </w:r>
            </w:ins>
          </w:p>
        </w:tc>
      </w:tr>
      <w:tr w:rsidR="001C3BCC" w:rsidRPr="00BC69AD" w14:paraId="65EF0340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574" w:author="Author"/>
        </w:trPr>
        <w:tc>
          <w:tcPr>
            <w:tcW w:w="193" w:type="dxa"/>
          </w:tcPr>
          <w:p w14:paraId="15CA595B" w14:textId="77777777" w:rsidR="001C3BCC" w:rsidRPr="00BC69AD" w:rsidRDefault="001C3BCC" w:rsidP="00EA11D4">
            <w:pPr>
              <w:pStyle w:val="tabletext11"/>
              <w:rPr>
                <w:ins w:id="35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2BDE5" w14:textId="77777777" w:rsidR="001C3BCC" w:rsidRPr="00BC69AD" w:rsidRDefault="001C3BCC" w:rsidP="00EA11D4">
            <w:pPr>
              <w:pStyle w:val="tabletext11"/>
              <w:rPr>
                <w:ins w:id="3576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CBB8C2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3577" w:author="Author"/>
              </w:rPr>
            </w:pPr>
            <w:ins w:id="3578" w:author="Author">
              <w:r w:rsidRPr="00BC69AD">
                <w:t>125,000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BB7A7" w14:textId="77777777" w:rsidR="001C3BCC" w:rsidRPr="00BC69AD" w:rsidRDefault="001C3BCC" w:rsidP="00EA11D4">
            <w:pPr>
              <w:pStyle w:val="tabletext11"/>
              <w:jc w:val="right"/>
              <w:rPr>
                <w:ins w:id="3579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15EF5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580" w:author="Author"/>
              </w:rPr>
            </w:pPr>
            <w:ins w:id="3581" w:author="Author">
              <w:r w:rsidRPr="00BC69AD">
                <w:rPr>
                  <w:rFonts w:cs="Arial"/>
                  <w:color w:val="000000"/>
                  <w:szCs w:val="18"/>
                </w:rPr>
                <w:t>74.25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2E495F3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82" w:author="Author"/>
              </w:rPr>
            </w:pPr>
            <w:ins w:id="3583" w:author="Author">
              <w:r w:rsidRPr="00BC69AD">
                <w:rPr>
                  <w:rFonts w:cs="Arial"/>
                  <w:color w:val="000000"/>
                  <w:szCs w:val="18"/>
                </w:rPr>
                <w:t>103.18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5966E9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84" w:author="Author"/>
              </w:rPr>
            </w:pPr>
            <w:ins w:id="3585" w:author="Author">
              <w:r w:rsidRPr="00BC69AD">
                <w:rPr>
                  <w:rFonts w:cs="Arial"/>
                  <w:color w:val="000000"/>
                  <w:szCs w:val="18"/>
                </w:rPr>
                <w:t>126.72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ECDFE7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86" w:author="Author"/>
              </w:rPr>
            </w:pPr>
            <w:ins w:id="3587" w:author="Author">
              <w:r w:rsidRPr="00BC69AD">
                <w:rPr>
                  <w:rFonts w:cs="Arial"/>
                  <w:color w:val="000000"/>
                  <w:szCs w:val="18"/>
                </w:rPr>
                <w:t>154.02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A804F5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88" w:author="Author"/>
              </w:rPr>
            </w:pPr>
            <w:ins w:id="3589" w:author="Author">
              <w:r w:rsidRPr="00BC69AD">
                <w:rPr>
                  <w:rFonts w:cs="Arial"/>
                  <w:color w:val="000000"/>
                  <w:szCs w:val="18"/>
                </w:rPr>
                <w:t>189.97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BD2E9CC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590" w:author="Author"/>
              </w:rPr>
            </w:pPr>
            <w:ins w:id="3591" w:author="Author">
              <w:r w:rsidRPr="00BC69AD">
                <w:rPr>
                  <w:rFonts w:cs="Arial"/>
                  <w:color w:val="000000"/>
                  <w:szCs w:val="18"/>
                </w:rPr>
                <w:t>209.28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5FF2D4" w14:textId="77777777" w:rsidR="001C3BCC" w:rsidRPr="00BC69AD" w:rsidRDefault="001C3BCC" w:rsidP="00EA11D4">
            <w:pPr>
              <w:pStyle w:val="tabletext11"/>
              <w:jc w:val="center"/>
              <w:rPr>
                <w:ins w:id="3592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F37FF0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593" w:author="Author"/>
                <w:rFonts w:cs="Arial"/>
                <w:color w:val="000000"/>
                <w:szCs w:val="18"/>
                <w:rPrChange w:id="3594" w:author="Author">
                  <w:rPr>
                    <w:ins w:id="3595" w:author="Author"/>
                  </w:rPr>
                </w:rPrChange>
              </w:rPr>
              <w:pPrChange w:id="359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597" w:author="Author">
              <w:r w:rsidRPr="00BC69AD">
                <w:rPr>
                  <w:rFonts w:cs="Arial"/>
                  <w:color w:val="000000"/>
                  <w:szCs w:val="18"/>
                </w:rPr>
                <w:t>50.56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7FFA9E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598" w:author="Author"/>
                <w:rFonts w:cs="Arial"/>
                <w:color w:val="000000"/>
                <w:szCs w:val="18"/>
                <w:rPrChange w:id="3599" w:author="Author">
                  <w:rPr>
                    <w:ins w:id="3600" w:author="Author"/>
                  </w:rPr>
                </w:rPrChange>
              </w:rPr>
              <w:pPrChange w:id="360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02" w:author="Author">
              <w:r w:rsidRPr="00BC69AD">
                <w:rPr>
                  <w:rFonts w:cs="Arial"/>
                  <w:color w:val="000000"/>
                  <w:szCs w:val="18"/>
                </w:rPr>
                <w:t>69.70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BE76D6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603" w:author="Author"/>
                <w:rFonts w:cs="Arial"/>
                <w:color w:val="000000"/>
                <w:szCs w:val="18"/>
                <w:rPrChange w:id="3604" w:author="Author">
                  <w:rPr>
                    <w:ins w:id="3605" w:author="Author"/>
                  </w:rPr>
                </w:rPrChange>
              </w:rPr>
              <w:pPrChange w:id="360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07" w:author="Author">
              <w:r w:rsidRPr="00BC69AD">
                <w:rPr>
                  <w:rFonts w:cs="Arial"/>
                  <w:color w:val="000000"/>
                  <w:szCs w:val="18"/>
                </w:rPr>
                <w:t>85.30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E1B7BF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608" w:author="Author"/>
              </w:rPr>
              <w:pPrChange w:id="3609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10" w:author="Author">
              <w:r w:rsidRPr="00BC69AD">
                <w:rPr>
                  <w:rFonts w:cs="Arial"/>
                  <w:color w:val="000000"/>
                  <w:szCs w:val="18"/>
                </w:rPr>
                <w:t>103.31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530994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611" w:author="Author"/>
              </w:rPr>
              <w:pPrChange w:id="361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13" w:author="Author">
              <w:r w:rsidRPr="00BC69AD">
                <w:rPr>
                  <w:rFonts w:cs="Arial"/>
                  <w:color w:val="000000"/>
                  <w:szCs w:val="18"/>
                </w:rPr>
                <w:t>126.98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A361E3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614" w:author="Author"/>
              </w:rPr>
              <w:pPrChange w:id="3615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16" w:author="Author">
              <w:r w:rsidRPr="00BC69AD">
                <w:rPr>
                  <w:rFonts w:cs="Arial"/>
                  <w:color w:val="000000"/>
                  <w:szCs w:val="18"/>
                </w:rPr>
                <w:t>139.71</w:t>
              </w:r>
            </w:ins>
          </w:p>
        </w:tc>
      </w:tr>
      <w:tr w:rsidR="001C3BCC" w:rsidRPr="00BC69AD" w14:paraId="2E3EA48E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617" w:author="Author"/>
        </w:trPr>
        <w:tc>
          <w:tcPr>
            <w:tcW w:w="193" w:type="dxa"/>
          </w:tcPr>
          <w:p w14:paraId="1D5C9A86" w14:textId="77777777" w:rsidR="001C3BCC" w:rsidRPr="00BC69AD" w:rsidRDefault="001C3BCC" w:rsidP="00EA11D4">
            <w:pPr>
              <w:pStyle w:val="tabletext11"/>
              <w:rPr>
                <w:ins w:id="36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0CC38" w14:textId="77777777" w:rsidR="001C3BCC" w:rsidRPr="00BC69AD" w:rsidRDefault="001C3BCC" w:rsidP="00EA11D4">
            <w:pPr>
              <w:pStyle w:val="tabletext11"/>
              <w:rPr>
                <w:ins w:id="361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C7230A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3620" w:author="Author"/>
              </w:rPr>
            </w:pPr>
            <w:ins w:id="3621" w:author="Author">
              <w:r w:rsidRPr="00BC69AD">
                <w:t>150,000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7EDEF" w14:textId="77777777" w:rsidR="001C3BCC" w:rsidRPr="00BC69AD" w:rsidRDefault="001C3BCC" w:rsidP="00EA11D4">
            <w:pPr>
              <w:pStyle w:val="tabletext11"/>
              <w:jc w:val="right"/>
              <w:rPr>
                <w:ins w:id="3622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F9F3F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623" w:author="Author"/>
              </w:rPr>
            </w:pPr>
            <w:ins w:id="3624" w:author="Author">
              <w:r w:rsidRPr="00BC69AD">
                <w:rPr>
                  <w:rFonts w:cs="Arial"/>
                  <w:color w:val="000000"/>
                  <w:szCs w:val="18"/>
                </w:rPr>
                <w:t>81.39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8DD2148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25" w:author="Author"/>
              </w:rPr>
            </w:pPr>
            <w:ins w:id="3626" w:author="Author">
              <w:r w:rsidRPr="00BC69AD">
                <w:rPr>
                  <w:rFonts w:cs="Arial"/>
                  <w:color w:val="000000"/>
                  <w:szCs w:val="18"/>
                </w:rPr>
                <w:t>110.37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52A87E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27" w:author="Author"/>
              </w:rPr>
            </w:pPr>
            <w:ins w:id="3628" w:author="Author">
              <w:r w:rsidRPr="00BC69AD">
                <w:rPr>
                  <w:rFonts w:cs="Arial"/>
                  <w:color w:val="000000"/>
                  <w:szCs w:val="18"/>
                </w:rPr>
                <w:t>134.12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169B61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29" w:author="Author"/>
              </w:rPr>
            </w:pPr>
            <w:ins w:id="3630" w:author="Author">
              <w:r w:rsidRPr="00BC69AD">
                <w:rPr>
                  <w:rFonts w:cs="Arial"/>
                  <w:color w:val="000000"/>
                  <w:szCs w:val="18"/>
                </w:rPr>
                <w:t>160.79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53952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31" w:author="Author"/>
              </w:rPr>
            </w:pPr>
            <w:ins w:id="3632" w:author="Author">
              <w:r w:rsidRPr="00BC69AD">
                <w:rPr>
                  <w:rFonts w:cs="Arial"/>
                  <w:color w:val="000000"/>
                  <w:szCs w:val="18"/>
                </w:rPr>
                <w:t>195.04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8DECDB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33" w:author="Author"/>
              </w:rPr>
            </w:pPr>
            <w:ins w:id="3634" w:author="Author">
              <w:r w:rsidRPr="00BC69AD">
                <w:rPr>
                  <w:rFonts w:cs="Arial"/>
                  <w:color w:val="000000"/>
                  <w:szCs w:val="18"/>
                </w:rPr>
                <w:t>213.69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C478C8" w14:textId="77777777" w:rsidR="001C3BCC" w:rsidRPr="00BC69AD" w:rsidRDefault="001C3BCC" w:rsidP="00EA11D4">
            <w:pPr>
              <w:pStyle w:val="tabletext11"/>
              <w:jc w:val="center"/>
              <w:rPr>
                <w:ins w:id="3635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5A67CC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636" w:author="Author"/>
                <w:rFonts w:cs="Arial"/>
                <w:color w:val="000000"/>
                <w:szCs w:val="18"/>
                <w:rPrChange w:id="3637" w:author="Author">
                  <w:rPr>
                    <w:ins w:id="3638" w:author="Author"/>
                  </w:rPr>
                </w:rPrChange>
              </w:rPr>
              <w:pPrChange w:id="3639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40" w:author="Author">
              <w:r w:rsidRPr="00BC69AD">
                <w:rPr>
                  <w:rFonts w:cs="Arial"/>
                  <w:color w:val="000000"/>
                  <w:szCs w:val="18"/>
                </w:rPr>
                <w:t>55.29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94CE077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641" w:author="Author"/>
                <w:rFonts w:cs="Arial"/>
                <w:color w:val="000000"/>
                <w:szCs w:val="18"/>
                <w:rPrChange w:id="3642" w:author="Author">
                  <w:rPr>
                    <w:ins w:id="3643" w:author="Author"/>
                  </w:rPr>
                </w:rPrChange>
              </w:rPr>
              <w:pPrChange w:id="3644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45" w:author="Author">
              <w:r w:rsidRPr="00BC69AD">
                <w:rPr>
                  <w:rFonts w:cs="Arial"/>
                  <w:color w:val="000000"/>
                  <w:szCs w:val="18"/>
                </w:rPr>
                <w:t>74.47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54C0986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646" w:author="Author"/>
                <w:rFonts w:cs="Arial"/>
                <w:color w:val="000000"/>
                <w:szCs w:val="18"/>
                <w:rPrChange w:id="3647" w:author="Author">
                  <w:rPr>
                    <w:ins w:id="3648" w:author="Author"/>
                  </w:rPr>
                </w:rPrChange>
              </w:rPr>
              <w:pPrChange w:id="3649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50" w:author="Author">
              <w:r w:rsidRPr="00BC69AD">
                <w:rPr>
                  <w:rFonts w:cs="Arial"/>
                  <w:color w:val="000000"/>
                  <w:szCs w:val="18"/>
                </w:rPr>
                <w:t>90.17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1640C9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651" w:author="Author"/>
              </w:rPr>
              <w:pPrChange w:id="365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53" w:author="Author">
              <w:r w:rsidRPr="00BC69AD">
                <w:rPr>
                  <w:rFonts w:cs="Arial"/>
                  <w:color w:val="000000"/>
                  <w:szCs w:val="18"/>
                </w:rPr>
                <w:t>107.77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DC01019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654" w:author="Author"/>
              </w:rPr>
              <w:pPrChange w:id="3655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56" w:author="Author">
              <w:r w:rsidRPr="00BC69AD">
                <w:rPr>
                  <w:rFonts w:cs="Arial"/>
                  <w:color w:val="000000"/>
                  <w:szCs w:val="18"/>
                </w:rPr>
                <w:t>130.33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3667F2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657" w:author="Author"/>
              </w:rPr>
              <w:pPrChange w:id="3658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59" w:author="Author">
              <w:r w:rsidRPr="00BC69AD">
                <w:rPr>
                  <w:rFonts w:cs="Arial"/>
                  <w:color w:val="000000"/>
                  <w:szCs w:val="18"/>
                </w:rPr>
                <w:t>142.61</w:t>
              </w:r>
            </w:ins>
          </w:p>
        </w:tc>
      </w:tr>
      <w:tr w:rsidR="001C3BCC" w:rsidRPr="00BC69AD" w14:paraId="4B51A462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660" w:author="Author"/>
        </w:trPr>
        <w:tc>
          <w:tcPr>
            <w:tcW w:w="193" w:type="dxa"/>
          </w:tcPr>
          <w:p w14:paraId="343B95CE" w14:textId="77777777" w:rsidR="001C3BCC" w:rsidRPr="00BC69AD" w:rsidRDefault="001C3BCC" w:rsidP="00EA11D4">
            <w:pPr>
              <w:pStyle w:val="tabletext11"/>
              <w:rPr>
                <w:ins w:id="36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EDED8" w14:textId="77777777" w:rsidR="001C3BCC" w:rsidRPr="00BC69AD" w:rsidRDefault="001C3BCC" w:rsidP="00EA11D4">
            <w:pPr>
              <w:pStyle w:val="tabletext11"/>
              <w:rPr>
                <w:ins w:id="366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E7EA99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3663" w:author="Author"/>
              </w:rPr>
            </w:pPr>
            <w:ins w:id="3664" w:author="Author">
              <w:r w:rsidRPr="00BC69AD">
                <w:t>200,000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1FB93D" w14:textId="77777777" w:rsidR="001C3BCC" w:rsidRPr="00BC69AD" w:rsidRDefault="001C3BCC" w:rsidP="00EA11D4">
            <w:pPr>
              <w:pStyle w:val="tabletext11"/>
              <w:jc w:val="right"/>
              <w:rPr>
                <w:ins w:id="3665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1221D6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666" w:author="Author"/>
              </w:rPr>
            </w:pPr>
            <w:ins w:id="3667" w:author="Author">
              <w:r w:rsidRPr="00BC69AD">
                <w:rPr>
                  <w:rFonts w:cs="Arial"/>
                  <w:color w:val="000000"/>
                  <w:szCs w:val="18"/>
                </w:rPr>
                <w:t>93.90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A9164A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68" w:author="Author"/>
              </w:rPr>
            </w:pPr>
            <w:ins w:id="3669" w:author="Author">
              <w:r w:rsidRPr="00BC69AD">
                <w:rPr>
                  <w:rFonts w:cs="Arial"/>
                  <w:color w:val="000000"/>
                  <w:szCs w:val="18"/>
                </w:rPr>
                <w:t>122.45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C8DEFE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70" w:author="Author"/>
              </w:rPr>
            </w:pPr>
            <w:ins w:id="3671" w:author="Author">
              <w:r w:rsidRPr="00BC69AD">
                <w:rPr>
                  <w:rFonts w:cs="Arial"/>
                  <w:color w:val="000000"/>
                  <w:szCs w:val="18"/>
                </w:rPr>
                <w:t>145.24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1F5C0B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72" w:author="Author"/>
              </w:rPr>
            </w:pPr>
            <w:ins w:id="3673" w:author="Author">
              <w:r w:rsidRPr="00BC69AD">
                <w:rPr>
                  <w:rFonts w:cs="Arial"/>
                  <w:color w:val="000000"/>
                  <w:szCs w:val="18"/>
                </w:rPr>
                <w:t>171.10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1AB416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74" w:author="Author"/>
              </w:rPr>
            </w:pPr>
            <w:ins w:id="3675" w:author="Author">
              <w:r w:rsidRPr="00BC69AD">
                <w:rPr>
                  <w:rFonts w:cs="Arial"/>
                  <w:color w:val="000000"/>
                  <w:szCs w:val="18"/>
                </w:rPr>
                <w:t>203.56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7BA2A2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676" w:author="Author"/>
              </w:rPr>
            </w:pPr>
            <w:ins w:id="3677" w:author="Author">
              <w:r w:rsidRPr="00BC69AD">
                <w:rPr>
                  <w:rFonts w:cs="Arial"/>
                  <w:color w:val="000000"/>
                  <w:szCs w:val="18"/>
                </w:rPr>
                <w:t>220.84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AF765" w14:textId="77777777" w:rsidR="001C3BCC" w:rsidRPr="00BC69AD" w:rsidRDefault="001C3BCC" w:rsidP="00EA11D4">
            <w:pPr>
              <w:pStyle w:val="tabletext11"/>
              <w:jc w:val="center"/>
              <w:rPr>
                <w:ins w:id="367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1AFAA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679" w:author="Author"/>
                <w:rFonts w:cs="Arial"/>
                <w:color w:val="000000"/>
                <w:szCs w:val="18"/>
                <w:rPrChange w:id="3680" w:author="Author">
                  <w:rPr>
                    <w:ins w:id="3681" w:author="Author"/>
                  </w:rPr>
                </w:rPrChange>
              </w:rPr>
              <w:pPrChange w:id="368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83" w:author="Author">
              <w:r w:rsidRPr="00BC69AD">
                <w:rPr>
                  <w:rFonts w:cs="Arial"/>
                  <w:color w:val="000000"/>
                  <w:szCs w:val="18"/>
                </w:rPr>
                <w:t>63.57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60CDBA8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684" w:author="Author"/>
                <w:rFonts w:cs="Arial"/>
                <w:color w:val="000000"/>
                <w:szCs w:val="18"/>
                <w:rPrChange w:id="3685" w:author="Author">
                  <w:rPr>
                    <w:ins w:id="3686" w:author="Author"/>
                  </w:rPr>
                </w:rPrChange>
              </w:rPr>
              <w:pPrChange w:id="3687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88" w:author="Author">
              <w:r w:rsidRPr="00BC69AD">
                <w:rPr>
                  <w:rFonts w:cs="Arial"/>
                  <w:color w:val="000000"/>
                  <w:szCs w:val="18"/>
                </w:rPr>
                <w:t>82.48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653A023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689" w:author="Author"/>
                <w:rFonts w:cs="Arial"/>
                <w:color w:val="000000"/>
                <w:szCs w:val="18"/>
                <w:rPrChange w:id="3690" w:author="Author">
                  <w:rPr>
                    <w:ins w:id="3691" w:author="Author"/>
                  </w:rPr>
                </w:rPrChange>
              </w:rPr>
              <w:pPrChange w:id="369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93" w:author="Author">
              <w:r w:rsidRPr="00BC69AD">
                <w:rPr>
                  <w:rFonts w:cs="Arial"/>
                  <w:color w:val="000000"/>
                  <w:szCs w:val="18"/>
                </w:rPr>
                <w:t>97.52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332BF8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694" w:author="Author"/>
              </w:rPr>
              <w:pPrChange w:id="3695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96" w:author="Author">
              <w:r w:rsidRPr="00BC69AD">
                <w:rPr>
                  <w:rFonts w:cs="Arial"/>
                  <w:color w:val="000000"/>
                  <w:szCs w:val="18"/>
                </w:rPr>
                <w:t>114.57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2A86FB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697" w:author="Author"/>
              </w:rPr>
              <w:pPrChange w:id="3698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699" w:author="Author">
              <w:r w:rsidRPr="00BC69AD">
                <w:rPr>
                  <w:rFonts w:cs="Arial"/>
                  <w:color w:val="000000"/>
                  <w:szCs w:val="18"/>
                </w:rPr>
                <w:t>135.93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94CBC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700" w:author="Author"/>
              </w:rPr>
              <w:pPrChange w:id="370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02" w:author="Author">
              <w:r w:rsidRPr="00BC69AD">
                <w:rPr>
                  <w:rFonts w:cs="Arial"/>
                  <w:color w:val="000000"/>
                  <w:szCs w:val="18"/>
                </w:rPr>
                <w:t>147.31</w:t>
              </w:r>
            </w:ins>
          </w:p>
        </w:tc>
      </w:tr>
      <w:tr w:rsidR="001C3BCC" w:rsidRPr="00BC69AD" w14:paraId="70FD1ACE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703" w:author="Author"/>
        </w:trPr>
        <w:tc>
          <w:tcPr>
            <w:tcW w:w="193" w:type="dxa"/>
          </w:tcPr>
          <w:p w14:paraId="161C2683" w14:textId="77777777" w:rsidR="001C3BCC" w:rsidRPr="00BC69AD" w:rsidRDefault="001C3BCC" w:rsidP="00EA11D4">
            <w:pPr>
              <w:pStyle w:val="tabletext11"/>
              <w:rPr>
                <w:ins w:id="37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E1A13" w14:textId="77777777" w:rsidR="001C3BCC" w:rsidRPr="00BC69AD" w:rsidRDefault="001C3BCC" w:rsidP="00EA11D4">
            <w:pPr>
              <w:pStyle w:val="tabletext11"/>
              <w:rPr>
                <w:ins w:id="3705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3B245E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706" w:author="Author"/>
              </w:rPr>
            </w:pPr>
            <w:ins w:id="3707" w:author="Author">
              <w:r w:rsidRPr="00BC69AD">
                <w:t>250,000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EFF57" w14:textId="77777777" w:rsidR="001C3BCC" w:rsidRPr="00BC69AD" w:rsidRDefault="001C3BCC" w:rsidP="00EA11D4">
            <w:pPr>
              <w:pStyle w:val="tabletext11"/>
              <w:jc w:val="right"/>
              <w:rPr>
                <w:ins w:id="3708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C69A9A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709" w:author="Author"/>
              </w:rPr>
            </w:pPr>
            <w:ins w:id="3710" w:author="Author">
              <w:r w:rsidRPr="00BC69AD">
                <w:rPr>
                  <w:rFonts w:cs="Arial"/>
                  <w:color w:val="000000"/>
                  <w:szCs w:val="18"/>
                </w:rPr>
                <w:t>103.18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25D24C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11" w:author="Author"/>
              </w:rPr>
            </w:pPr>
            <w:ins w:id="3712" w:author="Author">
              <w:r w:rsidRPr="00BC69AD">
                <w:rPr>
                  <w:rFonts w:cs="Arial"/>
                  <w:color w:val="000000"/>
                  <w:szCs w:val="18"/>
                </w:rPr>
                <w:t>132.18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1018AF9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13" w:author="Author"/>
              </w:rPr>
            </w:pPr>
            <w:ins w:id="3714" w:author="Author">
              <w:r w:rsidRPr="00BC69AD">
                <w:rPr>
                  <w:rFonts w:cs="Arial"/>
                  <w:color w:val="000000"/>
                  <w:szCs w:val="18"/>
                </w:rPr>
                <w:t>154.02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33D325F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15" w:author="Author"/>
              </w:rPr>
            </w:pPr>
            <w:ins w:id="3716" w:author="Author">
              <w:r w:rsidRPr="00BC69AD">
                <w:rPr>
                  <w:rFonts w:cs="Arial"/>
                  <w:color w:val="000000"/>
                  <w:szCs w:val="18"/>
                </w:rPr>
                <w:t>178.94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DC23E06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17" w:author="Author"/>
              </w:rPr>
            </w:pPr>
            <w:ins w:id="3718" w:author="Author">
              <w:r w:rsidRPr="00BC69AD">
                <w:rPr>
                  <w:rFonts w:cs="Arial"/>
                  <w:color w:val="000000"/>
                  <w:szCs w:val="18"/>
                </w:rPr>
                <w:t>209.28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D27261" w14:textId="77777777" w:rsidR="001C3BCC" w:rsidRPr="00BC69AD" w:rsidRDefault="001C3BCC">
            <w:pPr>
              <w:pStyle w:val="tabletext11"/>
              <w:jc w:val="center"/>
              <w:rPr>
                <w:ins w:id="3719" w:author="Author"/>
              </w:rPr>
              <w:pPrChange w:id="3720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721" w:author="Author">
              <w:r w:rsidRPr="001C3BCC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AB300" w14:textId="77777777" w:rsidR="001C3BCC" w:rsidRPr="00BC69AD" w:rsidRDefault="001C3BCC" w:rsidP="00EA11D4">
            <w:pPr>
              <w:pStyle w:val="tabletext11"/>
              <w:jc w:val="center"/>
              <w:rPr>
                <w:ins w:id="3722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31F6F1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723" w:author="Author"/>
                <w:rFonts w:cs="Arial"/>
                <w:color w:val="000000"/>
                <w:szCs w:val="18"/>
                <w:rPrChange w:id="3724" w:author="Author">
                  <w:rPr>
                    <w:ins w:id="3725" w:author="Author"/>
                  </w:rPr>
                </w:rPrChange>
              </w:rPr>
              <w:pPrChange w:id="372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27" w:author="Author">
              <w:r w:rsidRPr="00BC69AD">
                <w:rPr>
                  <w:rFonts w:cs="Arial"/>
                  <w:color w:val="000000"/>
                  <w:szCs w:val="18"/>
                </w:rPr>
                <w:t>69.70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DB63A0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728" w:author="Author"/>
                <w:rFonts w:cs="Arial"/>
                <w:color w:val="000000"/>
                <w:szCs w:val="18"/>
                <w:rPrChange w:id="3729" w:author="Author">
                  <w:rPr>
                    <w:ins w:id="3730" w:author="Author"/>
                  </w:rPr>
                </w:rPrChange>
              </w:rPr>
              <w:pPrChange w:id="373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32" w:author="Author">
              <w:r w:rsidRPr="00BC69AD">
                <w:rPr>
                  <w:rFonts w:cs="Arial"/>
                  <w:color w:val="000000"/>
                  <w:szCs w:val="18"/>
                </w:rPr>
                <w:t>88.88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89D66E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733" w:author="Author"/>
              </w:rPr>
              <w:pPrChange w:id="3734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35" w:author="Author">
              <w:r w:rsidRPr="00BC69AD">
                <w:rPr>
                  <w:rFonts w:cs="Arial"/>
                  <w:color w:val="000000"/>
                  <w:szCs w:val="18"/>
                </w:rPr>
                <w:t>103.31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F4039E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736" w:author="Author"/>
              </w:rPr>
              <w:pPrChange w:id="3737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38" w:author="Author">
              <w:r w:rsidRPr="00BC69AD">
                <w:rPr>
                  <w:rFonts w:cs="Arial"/>
                  <w:color w:val="000000"/>
                  <w:szCs w:val="18"/>
                </w:rPr>
                <w:t>119.72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3B8D14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739" w:author="Author"/>
              </w:rPr>
              <w:pPrChange w:id="3740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41" w:author="Author">
              <w:r w:rsidRPr="00BC69AD">
                <w:rPr>
                  <w:rFonts w:cs="Arial"/>
                  <w:color w:val="000000"/>
                  <w:szCs w:val="18"/>
                </w:rPr>
                <w:t>139.71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A01973" w14:textId="77777777" w:rsidR="001C3BCC" w:rsidRPr="00BC69AD" w:rsidRDefault="001C3BCC">
            <w:pPr>
              <w:pStyle w:val="tabletext11"/>
              <w:jc w:val="center"/>
              <w:rPr>
                <w:ins w:id="3742" w:author="Author"/>
              </w:rPr>
              <w:pPrChange w:id="3743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744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61FDC77B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745" w:author="Author"/>
        </w:trPr>
        <w:tc>
          <w:tcPr>
            <w:tcW w:w="193" w:type="dxa"/>
          </w:tcPr>
          <w:p w14:paraId="38FA3C5C" w14:textId="77777777" w:rsidR="001C3BCC" w:rsidRPr="00BC69AD" w:rsidRDefault="001C3BCC" w:rsidP="00EA11D4">
            <w:pPr>
              <w:pStyle w:val="tabletext11"/>
              <w:rPr>
                <w:ins w:id="37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A6212" w14:textId="77777777" w:rsidR="001C3BCC" w:rsidRPr="00BC69AD" w:rsidRDefault="001C3BCC" w:rsidP="00EA11D4">
            <w:pPr>
              <w:pStyle w:val="tabletext11"/>
              <w:rPr>
                <w:ins w:id="374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C145C6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3748" w:author="Author"/>
              </w:rPr>
            </w:pPr>
            <w:ins w:id="3749" w:author="Author">
              <w:r w:rsidRPr="00BC69AD">
                <w:t>300,000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E92E0" w14:textId="77777777" w:rsidR="001C3BCC" w:rsidRPr="00BC69AD" w:rsidRDefault="001C3BCC" w:rsidP="00EA11D4">
            <w:pPr>
              <w:pStyle w:val="tabletext11"/>
              <w:jc w:val="right"/>
              <w:rPr>
                <w:ins w:id="3750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755BF6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751" w:author="Author"/>
              </w:rPr>
            </w:pPr>
            <w:ins w:id="3752" w:author="Author">
              <w:r w:rsidRPr="00BC69AD">
                <w:rPr>
                  <w:rFonts w:cs="Arial"/>
                  <w:color w:val="000000"/>
                  <w:szCs w:val="18"/>
                </w:rPr>
                <w:t>110.37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55DC3C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53" w:author="Author"/>
              </w:rPr>
            </w:pPr>
            <w:ins w:id="3754" w:author="Author">
              <w:r w:rsidRPr="00BC69AD">
                <w:rPr>
                  <w:rFonts w:cs="Arial"/>
                  <w:color w:val="000000"/>
                  <w:szCs w:val="18"/>
                </w:rPr>
                <w:t>138.53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EECAE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55" w:author="Author"/>
              </w:rPr>
            </w:pPr>
            <w:ins w:id="3756" w:author="Author">
              <w:r w:rsidRPr="00BC69AD">
                <w:rPr>
                  <w:rFonts w:cs="Arial"/>
                  <w:color w:val="000000"/>
                  <w:szCs w:val="18"/>
                </w:rPr>
                <w:t>160.79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EAE95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57" w:author="Author"/>
              </w:rPr>
            </w:pPr>
            <w:ins w:id="3758" w:author="Author">
              <w:r w:rsidRPr="00BC69AD">
                <w:rPr>
                  <w:rFonts w:cs="Arial"/>
                  <w:color w:val="000000"/>
                  <w:szCs w:val="18"/>
                </w:rPr>
                <w:t>184.37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069E3F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59" w:author="Author"/>
              </w:rPr>
            </w:pPr>
            <w:ins w:id="3760" w:author="Author">
              <w:r w:rsidRPr="00BC69AD">
                <w:rPr>
                  <w:rFonts w:cs="Arial"/>
                  <w:color w:val="000000"/>
                  <w:szCs w:val="18"/>
                </w:rPr>
                <w:t>213.69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2F1C99B" w14:textId="77777777" w:rsidR="001C3BCC" w:rsidRPr="00BC69AD" w:rsidRDefault="001C3BCC">
            <w:pPr>
              <w:pStyle w:val="tabletext11"/>
              <w:jc w:val="center"/>
              <w:rPr>
                <w:ins w:id="3761" w:author="Author"/>
              </w:rPr>
              <w:pPrChange w:id="3762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763" w:author="Author">
              <w:r w:rsidRPr="001C3BCC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FF662" w14:textId="77777777" w:rsidR="001C3BCC" w:rsidRPr="00BC69AD" w:rsidRDefault="001C3BCC" w:rsidP="00EA11D4">
            <w:pPr>
              <w:pStyle w:val="tabletext11"/>
              <w:jc w:val="center"/>
              <w:rPr>
                <w:ins w:id="3764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BD47D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765" w:author="Author"/>
                <w:rFonts w:cs="Arial"/>
                <w:color w:val="000000"/>
                <w:szCs w:val="18"/>
                <w:rPrChange w:id="3766" w:author="Author">
                  <w:rPr>
                    <w:ins w:id="3767" w:author="Author"/>
                  </w:rPr>
                </w:rPrChange>
              </w:rPr>
              <w:pPrChange w:id="3768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69" w:author="Author">
              <w:r w:rsidRPr="00BC69AD">
                <w:rPr>
                  <w:rFonts w:cs="Arial"/>
                  <w:color w:val="000000"/>
                  <w:szCs w:val="18"/>
                </w:rPr>
                <w:t>74.47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D838372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770" w:author="Author"/>
                <w:rFonts w:cs="Arial"/>
                <w:color w:val="000000"/>
                <w:szCs w:val="18"/>
                <w:rPrChange w:id="3771" w:author="Author">
                  <w:rPr>
                    <w:ins w:id="3772" w:author="Author"/>
                  </w:rPr>
                </w:rPrChange>
              </w:rPr>
              <w:pPrChange w:id="3773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74" w:author="Author">
              <w:r w:rsidRPr="00BC69AD">
                <w:rPr>
                  <w:rFonts w:cs="Arial"/>
                  <w:color w:val="000000"/>
                  <w:szCs w:val="18"/>
                </w:rPr>
                <w:t>93.09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56838E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775" w:author="Author"/>
              </w:rPr>
              <w:pPrChange w:id="377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77" w:author="Author">
              <w:r w:rsidRPr="00BC69AD">
                <w:rPr>
                  <w:rFonts w:cs="Arial"/>
                  <w:color w:val="000000"/>
                  <w:szCs w:val="18"/>
                </w:rPr>
                <w:t>107.77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01C1F2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778" w:author="Author"/>
              </w:rPr>
              <w:pPrChange w:id="3779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80" w:author="Author">
              <w:r w:rsidRPr="00BC69AD">
                <w:rPr>
                  <w:rFonts w:cs="Arial"/>
                  <w:color w:val="000000"/>
                  <w:szCs w:val="18"/>
                </w:rPr>
                <w:t>123.29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97A0ED9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781" w:author="Author"/>
              </w:rPr>
              <w:pPrChange w:id="378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783" w:author="Author">
              <w:r w:rsidRPr="00BC69AD">
                <w:rPr>
                  <w:rFonts w:cs="Arial"/>
                  <w:color w:val="000000"/>
                  <w:szCs w:val="18"/>
                </w:rPr>
                <w:t>142.61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985B93" w14:textId="77777777" w:rsidR="001C3BCC" w:rsidRPr="00BC69AD" w:rsidRDefault="001C3BCC">
            <w:pPr>
              <w:pStyle w:val="tabletext11"/>
              <w:jc w:val="center"/>
              <w:rPr>
                <w:ins w:id="3784" w:author="Author"/>
              </w:rPr>
              <w:pPrChange w:id="3785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786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1A1EC28E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787" w:author="Author"/>
        </w:trPr>
        <w:tc>
          <w:tcPr>
            <w:tcW w:w="193" w:type="dxa"/>
          </w:tcPr>
          <w:p w14:paraId="5FDA928C" w14:textId="77777777" w:rsidR="001C3BCC" w:rsidRPr="00BC69AD" w:rsidRDefault="001C3BCC" w:rsidP="00EA11D4">
            <w:pPr>
              <w:pStyle w:val="tabletext11"/>
              <w:rPr>
                <w:ins w:id="37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34EF08" w14:textId="77777777" w:rsidR="001C3BCC" w:rsidRPr="00BC69AD" w:rsidRDefault="001C3BCC" w:rsidP="00EA11D4">
            <w:pPr>
              <w:pStyle w:val="tabletext11"/>
              <w:rPr>
                <w:ins w:id="378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C2EE82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790" w:author="Author"/>
              </w:rPr>
            </w:pPr>
            <w:ins w:id="3791" w:author="Author">
              <w:r w:rsidRPr="00BC69AD">
                <w:t>350,000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4BA95" w14:textId="77777777" w:rsidR="001C3BCC" w:rsidRPr="00BC69AD" w:rsidRDefault="001C3BCC" w:rsidP="00EA11D4">
            <w:pPr>
              <w:pStyle w:val="tabletext11"/>
              <w:jc w:val="right"/>
              <w:rPr>
                <w:ins w:id="3792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6B94D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793" w:author="Author"/>
              </w:rPr>
            </w:pPr>
            <w:ins w:id="3794" w:author="Author">
              <w:r w:rsidRPr="00BC69AD">
                <w:rPr>
                  <w:rFonts w:cs="Arial"/>
                  <w:color w:val="000000"/>
                  <w:szCs w:val="18"/>
                </w:rPr>
                <w:t>117.06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EF8A4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95" w:author="Author"/>
              </w:rPr>
            </w:pPr>
            <w:ins w:id="3796" w:author="Author">
              <w:r w:rsidRPr="00BC69AD">
                <w:rPr>
                  <w:rFonts w:cs="Arial"/>
                  <w:color w:val="000000"/>
                  <w:szCs w:val="18"/>
                </w:rPr>
                <w:t>145.24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988E53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97" w:author="Author"/>
              </w:rPr>
            </w:pPr>
            <w:ins w:id="3798" w:author="Author">
              <w:r w:rsidRPr="00BC69AD">
                <w:rPr>
                  <w:rFonts w:cs="Arial"/>
                  <w:color w:val="000000"/>
                  <w:szCs w:val="18"/>
                </w:rPr>
                <w:t>166.03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98D96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799" w:author="Author"/>
              </w:rPr>
            </w:pPr>
            <w:ins w:id="3800" w:author="Author">
              <w:r w:rsidRPr="00BC69AD">
                <w:rPr>
                  <w:rFonts w:cs="Arial"/>
                  <w:color w:val="000000"/>
                  <w:szCs w:val="18"/>
                </w:rPr>
                <w:t>189.79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D8F053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801" w:author="Author"/>
              </w:rPr>
            </w:pPr>
            <w:ins w:id="3802" w:author="Author">
              <w:r w:rsidRPr="00BC69AD">
                <w:rPr>
                  <w:rFonts w:cs="Arial"/>
                  <w:color w:val="000000"/>
                  <w:szCs w:val="18"/>
                </w:rPr>
                <w:t>218.01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888AED" w14:textId="77777777" w:rsidR="001C3BCC" w:rsidRPr="00BC69AD" w:rsidRDefault="001C3BCC">
            <w:pPr>
              <w:pStyle w:val="tabletext11"/>
              <w:jc w:val="center"/>
              <w:rPr>
                <w:ins w:id="3803" w:author="Author"/>
              </w:rPr>
              <w:pPrChange w:id="3804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805" w:author="Author">
              <w:r w:rsidRPr="001C3BCC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679B9" w14:textId="77777777" w:rsidR="001C3BCC" w:rsidRPr="00BC69AD" w:rsidRDefault="001C3BCC" w:rsidP="00EA11D4">
            <w:pPr>
              <w:pStyle w:val="tabletext11"/>
              <w:jc w:val="center"/>
              <w:rPr>
                <w:ins w:id="380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85698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807" w:author="Author"/>
                <w:rFonts w:cs="Arial"/>
                <w:color w:val="000000"/>
                <w:szCs w:val="18"/>
                <w:rPrChange w:id="3808" w:author="Author">
                  <w:rPr>
                    <w:ins w:id="3809" w:author="Author"/>
                  </w:rPr>
                </w:rPrChange>
              </w:rPr>
              <w:pPrChange w:id="3810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11" w:author="Author">
              <w:r w:rsidRPr="00BC69AD">
                <w:rPr>
                  <w:rFonts w:cs="Arial"/>
                  <w:color w:val="000000"/>
                  <w:szCs w:val="18"/>
                </w:rPr>
                <w:t>78.89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DEDB63" w14:textId="77777777" w:rsidR="001C3BCC" w:rsidRPr="001C3BCC" w:rsidRDefault="001C3BCC">
            <w:pPr>
              <w:pStyle w:val="tabletext11"/>
              <w:tabs>
                <w:tab w:val="decimal" w:pos="300"/>
              </w:tabs>
              <w:rPr>
                <w:ins w:id="3812" w:author="Author"/>
                <w:rFonts w:cs="Arial"/>
                <w:color w:val="000000"/>
                <w:szCs w:val="18"/>
                <w:rPrChange w:id="3813" w:author="Author">
                  <w:rPr>
                    <w:ins w:id="3814" w:author="Author"/>
                  </w:rPr>
                </w:rPrChange>
              </w:rPr>
              <w:pPrChange w:id="3815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16" w:author="Author">
              <w:r w:rsidRPr="00BC69AD">
                <w:rPr>
                  <w:rFonts w:cs="Arial"/>
                  <w:color w:val="000000"/>
                  <w:szCs w:val="18"/>
                </w:rPr>
                <w:t>97.52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933A75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817" w:author="Author"/>
              </w:rPr>
              <w:pPrChange w:id="3818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19" w:author="Author">
              <w:r w:rsidRPr="00BC69AD">
                <w:rPr>
                  <w:rFonts w:cs="Arial"/>
                  <w:color w:val="000000"/>
                  <w:szCs w:val="18"/>
                </w:rPr>
                <w:t>111.24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2367E03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820" w:author="Author"/>
              </w:rPr>
              <w:pPrChange w:id="382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22" w:author="Author">
              <w:r w:rsidRPr="00BC69AD">
                <w:rPr>
                  <w:rFonts w:cs="Arial"/>
                  <w:color w:val="000000"/>
                  <w:szCs w:val="18"/>
                </w:rPr>
                <w:t>126.87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8CF4F4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823" w:author="Author"/>
              </w:rPr>
              <w:pPrChange w:id="3824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25" w:author="Author">
              <w:r w:rsidRPr="00BC69AD">
                <w:rPr>
                  <w:rFonts w:cs="Arial"/>
                  <w:color w:val="000000"/>
                  <w:szCs w:val="18"/>
                </w:rPr>
                <w:t>145.46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E39DD" w14:textId="77777777" w:rsidR="001C3BCC" w:rsidRPr="00BC69AD" w:rsidRDefault="001C3BCC">
            <w:pPr>
              <w:pStyle w:val="tabletext11"/>
              <w:jc w:val="center"/>
              <w:rPr>
                <w:ins w:id="3826" w:author="Author"/>
              </w:rPr>
              <w:pPrChange w:id="3827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828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3CBD4A1B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829" w:author="Author"/>
        </w:trPr>
        <w:tc>
          <w:tcPr>
            <w:tcW w:w="193" w:type="dxa"/>
          </w:tcPr>
          <w:p w14:paraId="291A9150" w14:textId="77777777" w:rsidR="001C3BCC" w:rsidRPr="00BC69AD" w:rsidRDefault="001C3BCC" w:rsidP="00EA11D4">
            <w:pPr>
              <w:pStyle w:val="tabletext11"/>
              <w:rPr>
                <w:ins w:id="38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567BA" w14:textId="77777777" w:rsidR="001C3BCC" w:rsidRPr="00BC69AD" w:rsidRDefault="001C3BCC" w:rsidP="00EA11D4">
            <w:pPr>
              <w:pStyle w:val="tabletext11"/>
              <w:rPr>
                <w:ins w:id="383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A93738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832" w:author="Author"/>
              </w:rPr>
            </w:pPr>
            <w:ins w:id="3833" w:author="Author">
              <w:r w:rsidRPr="00BC69AD">
                <w:t>400,000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82181" w14:textId="77777777" w:rsidR="001C3BCC" w:rsidRPr="00BC69AD" w:rsidRDefault="001C3BCC" w:rsidP="00EA11D4">
            <w:pPr>
              <w:pStyle w:val="tabletext11"/>
              <w:jc w:val="right"/>
              <w:rPr>
                <w:ins w:id="383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A3A9D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835" w:author="Author"/>
              </w:rPr>
            </w:pPr>
            <w:ins w:id="3836" w:author="Author">
              <w:r w:rsidRPr="00BC69AD">
                <w:rPr>
                  <w:rFonts w:cs="Arial"/>
                  <w:color w:val="000000"/>
                  <w:szCs w:val="18"/>
                </w:rPr>
                <w:t>122.45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4D77053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837" w:author="Author"/>
              </w:rPr>
            </w:pPr>
            <w:ins w:id="3838" w:author="Author">
              <w:r w:rsidRPr="00BC69AD">
                <w:rPr>
                  <w:rFonts w:cs="Arial"/>
                  <w:color w:val="000000"/>
                  <w:szCs w:val="18"/>
                </w:rPr>
                <w:t>149.93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FD1173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839" w:author="Author"/>
              </w:rPr>
            </w:pPr>
            <w:ins w:id="3840" w:author="Author">
              <w:r w:rsidRPr="00BC69AD">
                <w:rPr>
                  <w:rFonts w:cs="Arial"/>
                  <w:color w:val="000000"/>
                  <w:szCs w:val="18"/>
                </w:rPr>
                <w:t>171.10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2930E78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841" w:author="Author"/>
              </w:rPr>
            </w:pPr>
            <w:ins w:id="3842" w:author="Author">
              <w:r w:rsidRPr="00BC69AD">
                <w:rPr>
                  <w:rFonts w:cs="Arial"/>
                  <w:color w:val="000000"/>
                  <w:szCs w:val="18"/>
                </w:rPr>
                <w:t>193.36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9ED315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843" w:author="Author"/>
              </w:rPr>
            </w:pPr>
            <w:ins w:id="3844" w:author="Author">
              <w:r w:rsidRPr="00BC69AD">
                <w:rPr>
                  <w:rFonts w:cs="Arial"/>
                  <w:color w:val="000000"/>
                  <w:szCs w:val="18"/>
                </w:rPr>
                <w:t>220.84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E149D08" w14:textId="77777777" w:rsidR="001C3BCC" w:rsidRPr="00BC69AD" w:rsidRDefault="001C3BCC">
            <w:pPr>
              <w:pStyle w:val="tabletext11"/>
              <w:jc w:val="center"/>
              <w:rPr>
                <w:ins w:id="3845" w:author="Author"/>
              </w:rPr>
              <w:pPrChange w:id="3846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847" w:author="Author">
              <w:r w:rsidRPr="001C3BCC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D8EB90" w14:textId="77777777" w:rsidR="001C3BCC" w:rsidRPr="00BC69AD" w:rsidRDefault="001C3BCC" w:rsidP="00EA11D4">
            <w:pPr>
              <w:pStyle w:val="tabletext11"/>
              <w:jc w:val="center"/>
              <w:rPr>
                <w:ins w:id="384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1BADE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849" w:author="Author"/>
                <w:rFonts w:cs="Arial"/>
                <w:color w:val="000000"/>
                <w:szCs w:val="18"/>
                <w:rPrChange w:id="3850" w:author="Author">
                  <w:rPr>
                    <w:ins w:id="3851" w:author="Author"/>
                  </w:rPr>
                </w:rPrChange>
              </w:rPr>
              <w:pPrChange w:id="385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53" w:author="Author">
              <w:r w:rsidRPr="00BC69AD">
                <w:rPr>
                  <w:rFonts w:cs="Arial"/>
                  <w:color w:val="000000"/>
                  <w:szCs w:val="18"/>
                </w:rPr>
                <w:t>82.48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FAC265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854" w:author="Author"/>
              </w:rPr>
              <w:pPrChange w:id="3855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56" w:author="Author">
              <w:r w:rsidRPr="00BC69AD">
                <w:rPr>
                  <w:rFonts w:cs="Arial"/>
                  <w:color w:val="000000"/>
                  <w:szCs w:val="18"/>
                </w:rPr>
                <w:t>100.62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007E54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857" w:author="Author"/>
              </w:rPr>
              <w:pPrChange w:id="3858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59" w:author="Author">
              <w:r w:rsidRPr="00BC69AD">
                <w:rPr>
                  <w:rFonts w:cs="Arial"/>
                  <w:color w:val="000000"/>
                  <w:szCs w:val="18"/>
                </w:rPr>
                <w:t>114.57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FB03A0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860" w:author="Author"/>
              </w:rPr>
              <w:pPrChange w:id="386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62" w:author="Author">
              <w:r w:rsidRPr="00BC69AD">
                <w:rPr>
                  <w:rFonts w:cs="Arial"/>
                  <w:color w:val="000000"/>
                  <w:szCs w:val="18"/>
                </w:rPr>
                <w:t>129.22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C70A49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863" w:author="Author"/>
              </w:rPr>
              <w:pPrChange w:id="3864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65" w:author="Author">
              <w:r w:rsidRPr="00BC69AD">
                <w:rPr>
                  <w:rFonts w:cs="Arial"/>
                  <w:color w:val="000000"/>
                  <w:szCs w:val="18"/>
                </w:rPr>
                <w:t>147.31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E26158" w14:textId="77777777" w:rsidR="001C3BCC" w:rsidRPr="00BC69AD" w:rsidRDefault="001C3BCC">
            <w:pPr>
              <w:pStyle w:val="tabletext11"/>
              <w:jc w:val="center"/>
              <w:rPr>
                <w:ins w:id="3866" w:author="Author"/>
              </w:rPr>
              <w:pPrChange w:id="3867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868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6C96BD4D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869" w:author="Author"/>
        </w:trPr>
        <w:tc>
          <w:tcPr>
            <w:tcW w:w="193" w:type="dxa"/>
          </w:tcPr>
          <w:p w14:paraId="44D0BF2E" w14:textId="77777777" w:rsidR="001C3BCC" w:rsidRPr="00BC69AD" w:rsidRDefault="001C3BCC" w:rsidP="00EA11D4">
            <w:pPr>
              <w:pStyle w:val="tabletext11"/>
              <w:rPr>
                <w:ins w:id="38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32B98" w14:textId="77777777" w:rsidR="001C3BCC" w:rsidRPr="00BC69AD" w:rsidRDefault="001C3BCC" w:rsidP="00EA11D4">
            <w:pPr>
              <w:pStyle w:val="tabletext11"/>
              <w:rPr>
                <w:ins w:id="387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EC1E92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872" w:author="Author"/>
              </w:rPr>
            </w:pPr>
            <w:ins w:id="3873" w:author="Author">
              <w:r w:rsidRPr="00BC69AD">
                <w:t>500,000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D6AEE" w14:textId="77777777" w:rsidR="001C3BCC" w:rsidRPr="00BC69AD" w:rsidRDefault="001C3BCC" w:rsidP="00EA11D4">
            <w:pPr>
              <w:pStyle w:val="tabletext11"/>
              <w:jc w:val="right"/>
              <w:rPr>
                <w:ins w:id="387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DC068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875" w:author="Author"/>
              </w:rPr>
            </w:pPr>
            <w:ins w:id="3876" w:author="Author">
              <w:r w:rsidRPr="00BC69AD">
                <w:rPr>
                  <w:rFonts w:cs="Arial"/>
                  <w:color w:val="000000"/>
                  <w:szCs w:val="18"/>
                </w:rPr>
                <w:t>132.18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8F32942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877" w:author="Author"/>
              </w:rPr>
            </w:pPr>
            <w:ins w:id="3878" w:author="Author">
              <w:r w:rsidRPr="00BC69AD">
                <w:rPr>
                  <w:rFonts w:cs="Arial"/>
                  <w:color w:val="000000"/>
                  <w:szCs w:val="18"/>
                </w:rPr>
                <w:t>158.52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3829601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879" w:author="Author"/>
              </w:rPr>
            </w:pPr>
            <w:ins w:id="3880" w:author="Author">
              <w:r w:rsidRPr="00BC69AD">
                <w:rPr>
                  <w:rFonts w:cs="Arial"/>
                  <w:color w:val="000000"/>
                  <w:szCs w:val="18"/>
                </w:rPr>
                <w:t>178.94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3C173B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881" w:author="Author"/>
              </w:rPr>
            </w:pPr>
            <w:ins w:id="3882" w:author="Author">
              <w:r w:rsidRPr="00BC69AD">
                <w:rPr>
                  <w:rFonts w:cs="Arial"/>
                  <w:color w:val="000000"/>
                  <w:szCs w:val="18"/>
                </w:rPr>
                <w:t>199.90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80F4AC" w14:textId="77777777" w:rsidR="001C3BCC" w:rsidRPr="00BC69AD" w:rsidRDefault="001C3BCC">
            <w:pPr>
              <w:pStyle w:val="tabletext11"/>
              <w:jc w:val="center"/>
              <w:rPr>
                <w:ins w:id="3883" w:author="Author"/>
              </w:rPr>
              <w:pPrChange w:id="3884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885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1371F03" w14:textId="77777777" w:rsidR="001C3BCC" w:rsidRPr="00BC69AD" w:rsidRDefault="001C3BCC">
            <w:pPr>
              <w:pStyle w:val="tabletext11"/>
              <w:jc w:val="center"/>
              <w:rPr>
                <w:ins w:id="3886" w:author="Author"/>
              </w:rPr>
              <w:pPrChange w:id="3887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888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D763B" w14:textId="77777777" w:rsidR="001C3BCC" w:rsidRPr="00BC69AD" w:rsidRDefault="001C3BCC" w:rsidP="00EA11D4">
            <w:pPr>
              <w:pStyle w:val="tabletext11"/>
              <w:jc w:val="center"/>
              <w:rPr>
                <w:ins w:id="3889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D7B7D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890" w:author="Author"/>
                <w:rFonts w:cs="Arial"/>
                <w:color w:val="000000"/>
                <w:szCs w:val="18"/>
                <w:rPrChange w:id="3891" w:author="Author">
                  <w:rPr>
                    <w:ins w:id="3892" w:author="Author"/>
                  </w:rPr>
                </w:rPrChange>
              </w:rPr>
              <w:pPrChange w:id="3893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94" w:author="Author">
              <w:r w:rsidRPr="00BC69AD">
                <w:rPr>
                  <w:rFonts w:cs="Arial"/>
                  <w:color w:val="000000"/>
                  <w:szCs w:val="18"/>
                </w:rPr>
                <w:t>88.88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97643E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895" w:author="Author"/>
              </w:rPr>
              <w:pPrChange w:id="389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897" w:author="Author">
              <w:r w:rsidRPr="00BC69AD">
                <w:rPr>
                  <w:rFonts w:cs="Arial"/>
                  <w:color w:val="000000"/>
                  <w:szCs w:val="18"/>
                </w:rPr>
                <w:t>106.26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ED85B4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898" w:author="Author"/>
              </w:rPr>
              <w:pPrChange w:id="3899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00" w:author="Author">
              <w:r w:rsidRPr="00BC69AD">
                <w:rPr>
                  <w:rFonts w:cs="Arial"/>
                  <w:color w:val="000000"/>
                  <w:szCs w:val="18"/>
                </w:rPr>
                <w:t>119.72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02F0270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901" w:author="Author"/>
              </w:rPr>
              <w:pPrChange w:id="390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03" w:author="Author">
              <w:r w:rsidRPr="00BC69AD">
                <w:rPr>
                  <w:rFonts w:cs="Arial"/>
                  <w:color w:val="000000"/>
                  <w:szCs w:val="18"/>
                </w:rPr>
                <w:t>133.53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7D576F" w14:textId="77777777" w:rsidR="001C3BCC" w:rsidRPr="00BC69AD" w:rsidRDefault="001C3BCC">
            <w:pPr>
              <w:pStyle w:val="tabletext11"/>
              <w:jc w:val="center"/>
              <w:rPr>
                <w:ins w:id="3904" w:author="Author"/>
              </w:rPr>
              <w:pPrChange w:id="3905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906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900182" w14:textId="77777777" w:rsidR="001C3BCC" w:rsidRPr="00BC69AD" w:rsidRDefault="001C3BCC">
            <w:pPr>
              <w:pStyle w:val="tabletext11"/>
              <w:jc w:val="center"/>
              <w:rPr>
                <w:ins w:id="3907" w:author="Author"/>
              </w:rPr>
              <w:pPrChange w:id="3908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909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4B967771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910" w:author="Author"/>
        </w:trPr>
        <w:tc>
          <w:tcPr>
            <w:tcW w:w="193" w:type="dxa"/>
          </w:tcPr>
          <w:p w14:paraId="6DE93472" w14:textId="77777777" w:rsidR="001C3BCC" w:rsidRPr="00BC69AD" w:rsidRDefault="001C3BCC" w:rsidP="00EA11D4">
            <w:pPr>
              <w:pStyle w:val="tabletext11"/>
              <w:rPr>
                <w:ins w:id="39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8DF4D3" w14:textId="77777777" w:rsidR="001C3BCC" w:rsidRPr="00BC69AD" w:rsidRDefault="001C3BCC" w:rsidP="00EA11D4">
            <w:pPr>
              <w:pStyle w:val="tabletext11"/>
              <w:rPr>
                <w:ins w:id="391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F5FC6C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913" w:author="Author"/>
              </w:rPr>
            </w:pPr>
            <w:ins w:id="3914" w:author="Author">
              <w:r w:rsidRPr="00BC69AD">
                <w:t>600,000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E196CC" w14:textId="77777777" w:rsidR="001C3BCC" w:rsidRPr="00BC69AD" w:rsidRDefault="001C3BCC" w:rsidP="00EA11D4">
            <w:pPr>
              <w:pStyle w:val="tabletext11"/>
              <w:jc w:val="right"/>
              <w:rPr>
                <w:ins w:id="3915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62E89A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916" w:author="Author"/>
              </w:rPr>
            </w:pPr>
            <w:ins w:id="3917" w:author="Author">
              <w:r w:rsidRPr="00BC69AD">
                <w:rPr>
                  <w:rFonts w:cs="Arial"/>
                  <w:color w:val="000000"/>
                  <w:szCs w:val="18"/>
                </w:rPr>
                <w:t>138.53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822346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918" w:author="Author"/>
              </w:rPr>
            </w:pPr>
            <w:ins w:id="3919" w:author="Author">
              <w:r w:rsidRPr="00BC69AD">
                <w:rPr>
                  <w:rFonts w:cs="Arial"/>
                  <w:color w:val="000000"/>
                  <w:szCs w:val="18"/>
                </w:rPr>
                <w:t>165.86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9031A4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920" w:author="Author"/>
              </w:rPr>
            </w:pPr>
            <w:ins w:id="3921" w:author="Author">
              <w:r w:rsidRPr="00BC69AD">
                <w:rPr>
                  <w:rFonts w:cs="Arial"/>
                  <w:color w:val="000000"/>
                  <w:szCs w:val="18"/>
                </w:rPr>
                <w:t>184.37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CD01B2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922" w:author="Author"/>
              </w:rPr>
            </w:pPr>
            <w:ins w:id="3923" w:author="Author">
              <w:r w:rsidRPr="00BC69AD">
                <w:rPr>
                  <w:rFonts w:cs="Arial"/>
                  <w:color w:val="000000"/>
                  <w:szCs w:val="18"/>
                </w:rPr>
                <w:t>204.65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C6EE72" w14:textId="77777777" w:rsidR="001C3BCC" w:rsidRPr="00BC69AD" w:rsidRDefault="001C3BCC">
            <w:pPr>
              <w:pStyle w:val="tabletext11"/>
              <w:jc w:val="center"/>
              <w:rPr>
                <w:ins w:id="3924" w:author="Author"/>
              </w:rPr>
              <w:pPrChange w:id="3925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926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B64AA8" w14:textId="77777777" w:rsidR="001C3BCC" w:rsidRPr="00BC69AD" w:rsidRDefault="001C3BCC">
            <w:pPr>
              <w:pStyle w:val="tabletext11"/>
              <w:jc w:val="center"/>
              <w:rPr>
                <w:ins w:id="3927" w:author="Author"/>
              </w:rPr>
              <w:pPrChange w:id="3928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929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5ACE33" w14:textId="77777777" w:rsidR="001C3BCC" w:rsidRPr="00BC69AD" w:rsidRDefault="001C3BCC" w:rsidP="00EA11D4">
            <w:pPr>
              <w:pStyle w:val="tabletext11"/>
              <w:jc w:val="center"/>
              <w:rPr>
                <w:ins w:id="3930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532B9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931" w:author="Author"/>
                <w:rFonts w:cs="Arial"/>
                <w:color w:val="000000"/>
                <w:szCs w:val="18"/>
                <w:rPrChange w:id="3932" w:author="Author">
                  <w:rPr>
                    <w:ins w:id="3933" w:author="Author"/>
                  </w:rPr>
                </w:rPrChange>
              </w:rPr>
              <w:pPrChange w:id="3934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35" w:author="Author">
              <w:r w:rsidRPr="00BC69AD">
                <w:rPr>
                  <w:rFonts w:cs="Arial"/>
                  <w:color w:val="000000"/>
                  <w:szCs w:val="18"/>
                </w:rPr>
                <w:t>93.09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F97C5E4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936" w:author="Author"/>
              </w:rPr>
              <w:pPrChange w:id="3937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38" w:author="Author">
              <w:r w:rsidRPr="00BC69AD">
                <w:rPr>
                  <w:rFonts w:cs="Arial"/>
                  <w:color w:val="000000"/>
                  <w:szCs w:val="18"/>
                </w:rPr>
                <w:t>111.10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C8F77D8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939" w:author="Author"/>
              </w:rPr>
              <w:pPrChange w:id="3940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41" w:author="Author">
              <w:r w:rsidRPr="00BC69AD">
                <w:rPr>
                  <w:rFonts w:cs="Arial"/>
                  <w:color w:val="000000"/>
                  <w:szCs w:val="18"/>
                </w:rPr>
                <w:t>123.29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6F58643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942" w:author="Author"/>
              </w:rPr>
              <w:pPrChange w:id="3943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44" w:author="Author">
              <w:r w:rsidRPr="00BC69AD">
                <w:rPr>
                  <w:rFonts w:cs="Arial"/>
                  <w:color w:val="000000"/>
                  <w:szCs w:val="18"/>
                </w:rPr>
                <w:t>136.66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2CAEA7" w14:textId="77777777" w:rsidR="001C3BCC" w:rsidRPr="00BC69AD" w:rsidRDefault="001C3BCC">
            <w:pPr>
              <w:pStyle w:val="tabletext11"/>
              <w:jc w:val="center"/>
              <w:rPr>
                <w:ins w:id="3945" w:author="Author"/>
              </w:rPr>
              <w:pPrChange w:id="3946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947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350F3D" w14:textId="77777777" w:rsidR="001C3BCC" w:rsidRPr="00BC69AD" w:rsidRDefault="001C3BCC">
            <w:pPr>
              <w:pStyle w:val="tabletext11"/>
              <w:jc w:val="center"/>
              <w:rPr>
                <w:ins w:id="3948" w:author="Author"/>
              </w:rPr>
              <w:pPrChange w:id="3949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950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1F4E306C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951" w:author="Author"/>
        </w:trPr>
        <w:tc>
          <w:tcPr>
            <w:tcW w:w="193" w:type="dxa"/>
          </w:tcPr>
          <w:p w14:paraId="6671138C" w14:textId="77777777" w:rsidR="001C3BCC" w:rsidRPr="00BC69AD" w:rsidRDefault="001C3BCC" w:rsidP="00EA11D4">
            <w:pPr>
              <w:pStyle w:val="tabletext11"/>
              <w:rPr>
                <w:ins w:id="39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7D879" w14:textId="77777777" w:rsidR="001C3BCC" w:rsidRPr="00BC69AD" w:rsidRDefault="001C3BCC" w:rsidP="00EA11D4">
            <w:pPr>
              <w:pStyle w:val="tabletext11"/>
              <w:rPr>
                <w:ins w:id="395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08620A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954" w:author="Author"/>
              </w:rPr>
            </w:pPr>
            <w:ins w:id="3955" w:author="Author">
              <w:r w:rsidRPr="00BC69AD">
                <w:t>750,000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5E96F" w14:textId="77777777" w:rsidR="001C3BCC" w:rsidRPr="00BC69AD" w:rsidRDefault="001C3BCC" w:rsidP="00EA11D4">
            <w:pPr>
              <w:pStyle w:val="tabletext11"/>
              <w:jc w:val="right"/>
              <w:rPr>
                <w:ins w:id="3956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90BF5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3957" w:author="Author"/>
              </w:rPr>
            </w:pPr>
            <w:ins w:id="3958" w:author="Author">
              <w:r w:rsidRPr="00BC69AD">
                <w:rPr>
                  <w:rFonts w:cs="Arial"/>
                  <w:color w:val="000000"/>
                  <w:szCs w:val="18"/>
                </w:rPr>
                <w:t>148.01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74C9E8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959" w:author="Author"/>
              </w:rPr>
            </w:pPr>
            <w:ins w:id="3960" w:author="Author">
              <w:r w:rsidRPr="00BC69AD">
                <w:rPr>
                  <w:rFonts w:cs="Arial"/>
                  <w:color w:val="000000"/>
                  <w:szCs w:val="18"/>
                </w:rPr>
                <w:t>173.31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16A89DE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961" w:author="Author"/>
              </w:rPr>
            </w:pPr>
            <w:ins w:id="3962" w:author="Author">
              <w:r w:rsidRPr="00BC69AD">
                <w:rPr>
                  <w:rFonts w:cs="Arial"/>
                  <w:color w:val="000000"/>
                  <w:szCs w:val="18"/>
                </w:rPr>
                <w:t>191.77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F37E7E8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3963" w:author="Author"/>
              </w:rPr>
            </w:pPr>
            <w:ins w:id="3964" w:author="Author">
              <w:r w:rsidRPr="00BC69AD">
                <w:rPr>
                  <w:rFonts w:cs="Arial"/>
                  <w:color w:val="000000"/>
                  <w:szCs w:val="18"/>
                </w:rPr>
                <w:t>210.97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C89C73" w14:textId="77777777" w:rsidR="001C3BCC" w:rsidRPr="001C3BCC" w:rsidRDefault="001C3BCC">
            <w:pPr>
              <w:pStyle w:val="tabletext11"/>
              <w:jc w:val="center"/>
              <w:rPr>
                <w:ins w:id="3965" w:author="Author"/>
                <w:rFonts w:cs="Arial"/>
                <w:color w:val="000000"/>
                <w:szCs w:val="18"/>
                <w:rPrChange w:id="3966" w:author="Author">
                  <w:rPr>
                    <w:ins w:id="3967" w:author="Author"/>
                  </w:rPr>
                </w:rPrChange>
              </w:rPr>
              <w:pPrChange w:id="3968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969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26DA91" w14:textId="77777777" w:rsidR="001C3BCC" w:rsidRPr="00BC69AD" w:rsidRDefault="001C3BCC">
            <w:pPr>
              <w:pStyle w:val="tabletext11"/>
              <w:jc w:val="center"/>
              <w:rPr>
                <w:ins w:id="3970" w:author="Author"/>
              </w:rPr>
              <w:pPrChange w:id="3971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972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BD100" w14:textId="77777777" w:rsidR="001C3BCC" w:rsidRPr="00BC69AD" w:rsidRDefault="001C3BCC" w:rsidP="00EA11D4">
            <w:pPr>
              <w:pStyle w:val="tabletext11"/>
              <w:jc w:val="center"/>
              <w:rPr>
                <w:ins w:id="3973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ADF598" w14:textId="77777777" w:rsidR="001C3BCC" w:rsidRPr="001C3BCC" w:rsidRDefault="001C3BCC">
            <w:pPr>
              <w:pStyle w:val="tabletext11"/>
              <w:tabs>
                <w:tab w:val="decimal" w:pos="320"/>
              </w:tabs>
              <w:rPr>
                <w:ins w:id="3974" w:author="Author"/>
                <w:rFonts w:cs="Arial"/>
                <w:color w:val="000000"/>
                <w:szCs w:val="18"/>
                <w:rPrChange w:id="3975" w:author="Author">
                  <w:rPr>
                    <w:ins w:id="3976" w:author="Author"/>
                  </w:rPr>
                </w:rPrChange>
              </w:rPr>
              <w:pPrChange w:id="3977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78" w:author="Author">
              <w:r w:rsidRPr="00BC69AD">
                <w:rPr>
                  <w:rFonts w:cs="Arial"/>
                  <w:color w:val="000000"/>
                  <w:szCs w:val="18"/>
                </w:rPr>
                <w:t>99.36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B3A728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979" w:author="Author"/>
              </w:rPr>
              <w:pPrChange w:id="3980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81" w:author="Author">
              <w:r w:rsidRPr="00BC69AD">
                <w:rPr>
                  <w:rFonts w:cs="Arial"/>
                  <w:color w:val="000000"/>
                  <w:szCs w:val="18"/>
                </w:rPr>
                <w:t>116.02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206253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982" w:author="Author"/>
              </w:rPr>
              <w:pPrChange w:id="3983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84" w:author="Author">
              <w:r w:rsidRPr="00BC69AD">
                <w:rPr>
                  <w:rFonts w:cs="Arial"/>
                  <w:color w:val="000000"/>
                  <w:szCs w:val="18"/>
                </w:rPr>
                <w:t>128.18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68FE37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3985" w:author="Author"/>
              </w:rPr>
              <w:pPrChange w:id="398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3987" w:author="Author">
              <w:r w:rsidRPr="00BC69AD">
                <w:rPr>
                  <w:rFonts w:cs="Arial"/>
                  <w:color w:val="000000"/>
                  <w:szCs w:val="18"/>
                </w:rPr>
                <w:t>140.79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ED6BC1" w14:textId="77777777" w:rsidR="001C3BCC" w:rsidRPr="00BC69AD" w:rsidRDefault="001C3BCC">
            <w:pPr>
              <w:pStyle w:val="tabletext11"/>
              <w:jc w:val="center"/>
              <w:rPr>
                <w:ins w:id="3988" w:author="Author"/>
              </w:rPr>
              <w:pPrChange w:id="3989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990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4BBAE8" w14:textId="77777777" w:rsidR="001C3BCC" w:rsidRPr="00BC69AD" w:rsidRDefault="001C3BCC">
            <w:pPr>
              <w:pStyle w:val="tabletext11"/>
              <w:jc w:val="center"/>
              <w:rPr>
                <w:ins w:id="3991" w:author="Author"/>
              </w:rPr>
              <w:pPrChange w:id="3992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3993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561EC13A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3994" w:author="Author"/>
        </w:trPr>
        <w:tc>
          <w:tcPr>
            <w:tcW w:w="193" w:type="dxa"/>
          </w:tcPr>
          <w:p w14:paraId="15A4666B" w14:textId="77777777" w:rsidR="001C3BCC" w:rsidRPr="00BC69AD" w:rsidRDefault="001C3BCC" w:rsidP="00EA11D4">
            <w:pPr>
              <w:pStyle w:val="tabletext11"/>
              <w:rPr>
                <w:ins w:id="39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F9DFC6" w14:textId="77777777" w:rsidR="001C3BCC" w:rsidRPr="00BC69AD" w:rsidRDefault="001C3BCC" w:rsidP="00EA11D4">
            <w:pPr>
              <w:pStyle w:val="tabletext11"/>
              <w:rPr>
                <w:ins w:id="3996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0AA505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3997" w:author="Author"/>
              </w:rPr>
            </w:pPr>
            <w:ins w:id="3998" w:author="Author">
              <w:r w:rsidRPr="00BC69AD">
                <w:t>1,000,000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696E7C" w14:textId="77777777" w:rsidR="001C3BCC" w:rsidRPr="00BC69AD" w:rsidRDefault="001C3BCC" w:rsidP="00EA11D4">
            <w:pPr>
              <w:pStyle w:val="tabletext11"/>
              <w:jc w:val="right"/>
              <w:rPr>
                <w:ins w:id="3999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05154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4000" w:author="Author"/>
              </w:rPr>
            </w:pPr>
            <w:ins w:id="4001" w:author="Author">
              <w:r w:rsidRPr="00BC69AD">
                <w:rPr>
                  <w:rFonts w:cs="Arial"/>
                  <w:color w:val="000000"/>
                  <w:szCs w:val="18"/>
                </w:rPr>
                <w:t>158.52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FCEBE4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4002" w:author="Author"/>
              </w:rPr>
            </w:pPr>
            <w:ins w:id="4003" w:author="Author">
              <w:r w:rsidRPr="00BC69AD">
                <w:rPr>
                  <w:rFonts w:cs="Arial"/>
                  <w:color w:val="000000"/>
                  <w:szCs w:val="18"/>
                </w:rPr>
                <w:t>182.87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F264B7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4004" w:author="Author"/>
              </w:rPr>
            </w:pPr>
            <w:ins w:id="4005" w:author="Author">
              <w:r w:rsidRPr="00BC69AD">
                <w:rPr>
                  <w:rFonts w:cs="Arial"/>
                  <w:color w:val="000000"/>
                  <w:szCs w:val="18"/>
                </w:rPr>
                <w:t>199.90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40EA6FB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4006" w:author="Author"/>
              </w:rPr>
            </w:pPr>
            <w:ins w:id="4007" w:author="Author">
              <w:r w:rsidRPr="00BC69AD">
                <w:rPr>
                  <w:rFonts w:cs="Arial"/>
                  <w:color w:val="000000"/>
                  <w:szCs w:val="18"/>
                </w:rPr>
                <w:t>218.01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28D79A" w14:textId="77777777" w:rsidR="001C3BCC" w:rsidRPr="001C3BCC" w:rsidRDefault="001C3BCC">
            <w:pPr>
              <w:pStyle w:val="tabletext11"/>
              <w:jc w:val="center"/>
              <w:rPr>
                <w:ins w:id="4008" w:author="Author"/>
                <w:rFonts w:cs="Arial"/>
                <w:color w:val="000000"/>
                <w:szCs w:val="18"/>
                <w:rPrChange w:id="4009" w:author="Author">
                  <w:rPr>
                    <w:ins w:id="4010" w:author="Author"/>
                  </w:rPr>
                </w:rPrChange>
              </w:rPr>
              <w:pPrChange w:id="4011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4012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6E428DB" w14:textId="77777777" w:rsidR="001C3BCC" w:rsidRPr="00BC69AD" w:rsidRDefault="001C3BCC">
            <w:pPr>
              <w:pStyle w:val="tabletext11"/>
              <w:jc w:val="center"/>
              <w:rPr>
                <w:ins w:id="4013" w:author="Author"/>
              </w:rPr>
              <w:pPrChange w:id="4014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4015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0216A" w14:textId="77777777" w:rsidR="001C3BCC" w:rsidRPr="00BC69AD" w:rsidRDefault="001C3BCC" w:rsidP="00EA11D4">
            <w:pPr>
              <w:pStyle w:val="tabletext11"/>
              <w:jc w:val="center"/>
              <w:rPr>
                <w:ins w:id="401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EC0C4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017" w:author="Author"/>
              </w:rPr>
              <w:pPrChange w:id="4018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019" w:author="Author">
              <w:r w:rsidRPr="00BC69AD">
                <w:rPr>
                  <w:rFonts w:cs="Arial"/>
                  <w:color w:val="000000"/>
                  <w:szCs w:val="18"/>
                </w:rPr>
                <w:t>106.26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05F033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020" w:author="Author"/>
              </w:rPr>
              <w:pPrChange w:id="4021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022" w:author="Author">
              <w:r w:rsidRPr="00BC69AD">
                <w:rPr>
                  <w:rFonts w:cs="Arial"/>
                  <w:color w:val="000000"/>
                  <w:szCs w:val="18"/>
                </w:rPr>
                <w:t>122.32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DDCBBEE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023" w:author="Author"/>
              </w:rPr>
              <w:pPrChange w:id="4024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025" w:author="Author">
              <w:r w:rsidRPr="00BC69AD">
                <w:rPr>
                  <w:rFonts w:cs="Arial"/>
                  <w:color w:val="000000"/>
                  <w:szCs w:val="18"/>
                </w:rPr>
                <w:t>133.53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822666B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026" w:author="Author"/>
              </w:rPr>
              <w:pPrChange w:id="4027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028" w:author="Author">
              <w:r w:rsidRPr="00BC69AD">
                <w:rPr>
                  <w:rFonts w:cs="Arial"/>
                  <w:color w:val="000000"/>
                  <w:szCs w:val="18"/>
                </w:rPr>
                <w:t>145.46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ABFB8E4" w14:textId="77777777" w:rsidR="001C3BCC" w:rsidRPr="00BC69AD" w:rsidRDefault="001C3BCC">
            <w:pPr>
              <w:pStyle w:val="tabletext11"/>
              <w:jc w:val="center"/>
              <w:rPr>
                <w:ins w:id="4029" w:author="Author"/>
              </w:rPr>
              <w:pPrChange w:id="4030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4031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24C824" w14:textId="77777777" w:rsidR="001C3BCC" w:rsidRPr="00BC69AD" w:rsidRDefault="001C3BCC">
            <w:pPr>
              <w:pStyle w:val="tabletext11"/>
              <w:jc w:val="center"/>
              <w:rPr>
                <w:ins w:id="4032" w:author="Author"/>
              </w:rPr>
              <w:pPrChange w:id="4033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4034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35412DA2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4035" w:author="Author"/>
        </w:trPr>
        <w:tc>
          <w:tcPr>
            <w:tcW w:w="193" w:type="dxa"/>
          </w:tcPr>
          <w:p w14:paraId="74E7B817" w14:textId="77777777" w:rsidR="001C3BCC" w:rsidRPr="00BC69AD" w:rsidRDefault="001C3BCC" w:rsidP="00EA11D4">
            <w:pPr>
              <w:pStyle w:val="tabletext11"/>
              <w:rPr>
                <w:ins w:id="40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E4B61" w14:textId="77777777" w:rsidR="001C3BCC" w:rsidRPr="00BC69AD" w:rsidRDefault="001C3BCC" w:rsidP="00EA11D4">
            <w:pPr>
              <w:pStyle w:val="tabletext11"/>
              <w:rPr>
                <w:ins w:id="403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EEC05A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4038" w:author="Author"/>
              </w:rPr>
            </w:pPr>
            <w:ins w:id="4039" w:author="Author">
              <w:r w:rsidRPr="00BC69AD">
                <w:t>1,500,000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5F6C4" w14:textId="77777777" w:rsidR="001C3BCC" w:rsidRPr="00BC69AD" w:rsidRDefault="001C3BCC" w:rsidP="00EA11D4">
            <w:pPr>
              <w:pStyle w:val="tabletext11"/>
              <w:jc w:val="right"/>
              <w:rPr>
                <w:ins w:id="4040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E88E48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4041" w:author="Author"/>
              </w:rPr>
            </w:pPr>
            <w:ins w:id="4042" w:author="Author">
              <w:r w:rsidRPr="00BC69AD">
                <w:rPr>
                  <w:rFonts w:cs="Arial"/>
                  <w:color w:val="000000"/>
                  <w:szCs w:val="18"/>
                </w:rPr>
                <w:t>173.31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BA701CD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4043" w:author="Author"/>
              </w:rPr>
            </w:pPr>
            <w:ins w:id="4044" w:author="Author">
              <w:r w:rsidRPr="00BC69AD">
                <w:rPr>
                  <w:rFonts w:cs="Arial"/>
                  <w:color w:val="000000"/>
                  <w:szCs w:val="18"/>
                </w:rPr>
                <w:t>195.04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0FCDE4E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4045" w:author="Author"/>
              </w:rPr>
            </w:pPr>
            <w:ins w:id="4046" w:author="Author">
              <w:r w:rsidRPr="00BC69AD">
                <w:rPr>
                  <w:rFonts w:cs="Arial"/>
                  <w:color w:val="000000"/>
                  <w:szCs w:val="18"/>
                </w:rPr>
                <w:t>210.97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E91F18" w14:textId="77777777" w:rsidR="001C3BCC" w:rsidRPr="00BC69AD" w:rsidRDefault="001C3BCC">
            <w:pPr>
              <w:pStyle w:val="tabletext11"/>
              <w:jc w:val="center"/>
              <w:rPr>
                <w:ins w:id="4047" w:author="Author"/>
              </w:rPr>
              <w:pPrChange w:id="4048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4049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D5A9D81" w14:textId="77777777" w:rsidR="001C3BCC" w:rsidRPr="001C3BCC" w:rsidRDefault="001C3BCC">
            <w:pPr>
              <w:pStyle w:val="tabletext11"/>
              <w:jc w:val="center"/>
              <w:rPr>
                <w:ins w:id="4050" w:author="Author"/>
                <w:rFonts w:cs="Arial"/>
                <w:color w:val="000000"/>
                <w:szCs w:val="18"/>
                <w:rPrChange w:id="4051" w:author="Author">
                  <w:rPr>
                    <w:ins w:id="4052" w:author="Author"/>
                  </w:rPr>
                </w:rPrChange>
              </w:rPr>
              <w:pPrChange w:id="4053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4054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8594A23" w14:textId="77777777" w:rsidR="001C3BCC" w:rsidRPr="00BC69AD" w:rsidRDefault="001C3BCC">
            <w:pPr>
              <w:pStyle w:val="tabletext11"/>
              <w:jc w:val="center"/>
              <w:rPr>
                <w:ins w:id="4055" w:author="Author"/>
              </w:rPr>
              <w:pPrChange w:id="4056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4057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DE641" w14:textId="77777777" w:rsidR="001C3BCC" w:rsidRPr="00BC69AD" w:rsidRDefault="001C3BCC" w:rsidP="00EA11D4">
            <w:pPr>
              <w:pStyle w:val="tabletext11"/>
              <w:jc w:val="center"/>
              <w:rPr>
                <w:ins w:id="405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6EE4D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059" w:author="Author"/>
              </w:rPr>
              <w:pPrChange w:id="4060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061" w:author="Author">
              <w:r w:rsidRPr="00BC69AD">
                <w:rPr>
                  <w:rFonts w:cs="Arial"/>
                  <w:color w:val="000000"/>
                  <w:szCs w:val="18"/>
                </w:rPr>
                <w:t>116.02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2103FF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062" w:author="Author"/>
              </w:rPr>
              <w:pPrChange w:id="4063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064" w:author="Author">
              <w:r w:rsidRPr="00BC69AD">
                <w:rPr>
                  <w:rFonts w:cs="Arial"/>
                  <w:color w:val="000000"/>
                  <w:szCs w:val="18"/>
                </w:rPr>
                <w:t>130.33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A32994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065" w:author="Author"/>
              </w:rPr>
              <w:pPrChange w:id="4066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067" w:author="Author">
              <w:r w:rsidRPr="00BC69AD">
                <w:rPr>
                  <w:rFonts w:cs="Arial"/>
                  <w:color w:val="000000"/>
                  <w:szCs w:val="18"/>
                </w:rPr>
                <w:t>140.79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F7EC15F" w14:textId="77777777" w:rsidR="001C3BCC" w:rsidRPr="00BC69AD" w:rsidRDefault="001C3BCC">
            <w:pPr>
              <w:pStyle w:val="tabletext11"/>
              <w:jc w:val="center"/>
              <w:rPr>
                <w:ins w:id="4068" w:author="Author"/>
              </w:rPr>
              <w:pPrChange w:id="4069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4070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CD329B" w14:textId="77777777" w:rsidR="001C3BCC" w:rsidRPr="00BC69AD" w:rsidRDefault="001C3BCC">
            <w:pPr>
              <w:pStyle w:val="tabletext11"/>
              <w:jc w:val="center"/>
              <w:rPr>
                <w:ins w:id="4071" w:author="Author"/>
              </w:rPr>
              <w:pPrChange w:id="4072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4073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1B16AA" w14:textId="77777777" w:rsidR="001C3BCC" w:rsidRPr="00BC69AD" w:rsidRDefault="001C3BCC">
            <w:pPr>
              <w:pStyle w:val="tabletext11"/>
              <w:jc w:val="center"/>
              <w:rPr>
                <w:ins w:id="4074" w:author="Author"/>
              </w:rPr>
              <w:pPrChange w:id="4075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4076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2379386A" w14:textId="77777777" w:rsidTr="00EA11D4">
        <w:tblPrEx>
          <w:tblLook w:val="0000" w:firstRow="0" w:lastRow="0" w:firstColumn="0" w:lastColumn="0" w:noHBand="0" w:noVBand="0"/>
        </w:tblPrEx>
        <w:trPr>
          <w:trHeight w:val="190"/>
          <w:ins w:id="4077" w:author="Author"/>
        </w:trPr>
        <w:tc>
          <w:tcPr>
            <w:tcW w:w="193" w:type="dxa"/>
          </w:tcPr>
          <w:p w14:paraId="20806A55" w14:textId="77777777" w:rsidR="001C3BCC" w:rsidRPr="00BC69AD" w:rsidRDefault="001C3BCC" w:rsidP="00EA11D4">
            <w:pPr>
              <w:pStyle w:val="tabletext11"/>
              <w:rPr>
                <w:ins w:id="40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C077B" w14:textId="77777777" w:rsidR="001C3BCC" w:rsidRPr="00BC69AD" w:rsidRDefault="001C3BCC" w:rsidP="00EA11D4">
            <w:pPr>
              <w:pStyle w:val="tabletext11"/>
              <w:rPr>
                <w:ins w:id="407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37FA43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4080" w:author="Author"/>
              </w:rPr>
            </w:pPr>
            <w:ins w:id="4081" w:author="Author">
              <w:r w:rsidRPr="00BC69AD">
                <w:t>2,000,000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88AA7D" w14:textId="77777777" w:rsidR="001C3BCC" w:rsidRPr="00BC69AD" w:rsidRDefault="001C3BCC" w:rsidP="00EA11D4">
            <w:pPr>
              <w:pStyle w:val="tabletext11"/>
              <w:jc w:val="right"/>
              <w:rPr>
                <w:ins w:id="4082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1688F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both"/>
              <w:rPr>
                <w:ins w:id="4083" w:author="Author"/>
              </w:rPr>
            </w:pPr>
            <w:ins w:id="4084" w:author="Author">
              <w:r w:rsidRPr="00BC69AD">
                <w:rPr>
                  <w:rFonts w:cs="Arial"/>
                  <w:color w:val="000000"/>
                  <w:szCs w:val="18"/>
                </w:rPr>
                <w:t>182.87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15060B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4085" w:author="Author"/>
              </w:rPr>
            </w:pPr>
            <w:ins w:id="4086" w:author="Author">
              <w:r w:rsidRPr="00BC69AD">
                <w:rPr>
                  <w:rFonts w:cs="Arial"/>
                  <w:color w:val="000000"/>
                  <w:szCs w:val="18"/>
                </w:rPr>
                <w:t>203.56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95DADD" w14:textId="77777777" w:rsidR="001C3BCC" w:rsidRPr="00BC69AD" w:rsidRDefault="001C3BCC" w:rsidP="00EA11D4">
            <w:pPr>
              <w:pStyle w:val="tabletext11"/>
              <w:tabs>
                <w:tab w:val="decimal" w:pos="300"/>
              </w:tabs>
              <w:jc w:val="center"/>
              <w:rPr>
                <w:ins w:id="4087" w:author="Author"/>
              </w:rPr>
            </w:pPr>
            <w:ins w:id="4088" w:author="Author">
              <w:r w:rsidRPr="00BC69AD">
                <w:rPr>
                  <w:rFonts w:cs="Arial"/>
                  <w:color w:val="000000"/>
                  <w:szCs w:val="18"/>
                </w:rPr>
                <w:t>218.01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FFA4EB1" w14:textId="77777777" w:rsidR="001C3BCC" w:rsidRPr="00BC69AD" w:rsidRDefault="001C3BCC">
            <w:pPr>
              <w:pStyle w:val="tabletext11"/>
              <w:jc w:val="center"/>
              <w:rPr>
                <w:ins w:id="4089" w:author="Author"/>
              </w:rPr>
              <w:pPrChange w:id="4090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4091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A9A044" w14:textId="77777777" w:rsidR="001C3BCC" w:rsidRPr="001C3BCC" w:rsidRDefault="001C3BCC">
            <w:pPr>
              <w:pStyle w:val="tabletext11"/>
              <w:jc w:val="center"/>
              <w:rPr>
                <w:ins w:id="4092" w:author="Author"/>
                <w:rFonts w:cs="Arial"/>
                <w:color w:val="000000"/>
                <w:szCs w:val="18"/>
                <w:rPrChange w:id="4093" w:author="Author">
                  <w:rPr>
                    <w:ins w:id="4094" w:author="Author"/>
                  </w:rPr>
                </w:rPrChange>
              </w:rPr>
              <w:pPrChange w:id="4095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4096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75FA84" w14:textId="77777777" w:rsidR="001C3BCC" w:rsidRPr="00BC69AD" w:rsidRDefault="001C3BCC">
            <w:pPr>
              <w:pStyle w:val="tabletext11"/>
              <w:jc w:val="center"/>
              <w:rPr>
                <w:ins w:id="4097" w:author="Author"/>
              </w:rPr>
              <w:pPrChange w:id="4098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4099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85B10" w14:textId="77777777" w:rsidR="001C3BCC" w:rsidRPr="00BC69AD" w:rsidRDefault="001C3BCC" w:rsidP="00EA11D4">
            <w:pPr>
              <w:pStyle w:val="tabletext11"/>
              <w:jc w:val="center"/>
              <w:rPr>
                <w:ins w:id="4100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A7A97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101" w:author="Author"/>
              </w:rPr>
              <w:pPrChange w:id="4102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103" w:author="Author">
              <w:r w:rsidRPr="00BC69AD">
                <w:rPr>
                  <w:rFonts w:cs="Arial"/>
                  <w:color w:val="000000"/>
                  <w:szCs w:val="18"/>
                </w:rPr>
                <w:t>122.32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EDE486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104" w:author="Author"/>
              </w:rPr>
              <w:pPrChange w:id="4105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106" w:author="Author">
              <w:r w:rsidRPr="00BC69AD">
                <w:rPr>
                  <w:rFonts w:cs="Arial"/>
                  <w:color w:val="000000"/>
                  <w:szCs w:val="18"/>
                </w:rPr>
                <w:t>135.93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64B14A" w14:textId="77777777" w:rsidR="001C3BCC" w:rsidRPr="00BC69AD" w:rsidRDefault="001C3BCC">
            <w:pPr>
              <w:pStyle w:val="tabletext11"/>
              <w:tabs>
                <w:tab w:val="decimal" w:pos="247"/>
              </w:tabs>
              <w:rPr>
                <w:ins w:id="4107" w:author="Author"/>
              </w:rPr>
              <w:pPrChange w:id="4108" w:author="Author">
                <w:pPr>
                  <w:pStyle w:val="tabletext11"/>
                  <w:tabs>
                    <w:tab w:val="decimal" w:pos="247"/>
                  </w:tabs>
                  <w:jc w:val="right"/>
                </w:pPr>
              </w:pPrChange>
            </w:pPr>
            <w:ins w:id="4109" w:author="Author">
              <w:r w:rsidRPr="00BC69AD">
                <w:rPr>
                  <w:rFonts w:cs="Arial"/>
                  <w:color w:val="000000"/>
                  <w:szCs w:val="18"/>
                </w:rPr>
                <w:t>145.46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F217BD" w14:textId="77777777" w:rsidR="001C3BCC" w:rsidRPr="00BC69AD" w:rsidRDefault="001C3BCC">
            <w:pPr>
              <w:pStyle w:val="tabletext11"/>
              <w:jc w:val="center"/>
              <w:rPr>
                <w:ins w:id="4110" w:author="Author"/>
              </w:rPr>
              <w:pPrChange w:id="4111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4112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F855573" w14:textId="77777777" w:rsidR="001C3BCC" w:rsidRPr="00BC69AD" w:rsidRDefault="001C3BCC">
            <w:pPr>
              <w:pStyle w:val="tabletext11"/>
              <w:jc w:val="center"/>
              <w:rPr>
                <w:ins w:id="4113" w:author="Author"/>
              </w:rPr>
              <w:pPrChange w:id="4114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4115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2BE190" w14:textId="77777777" w:rsidR="001C3BCC" w:rsidRPr="00BC69AD" w:rsidRDefault="001C3BCC">
            <w:pPr>
              <w:pStyle w:val="tabletext11"/>
              <w:jc w:val="center"/>
              <w:rPr>
                <w:ins w:id="4116" w:author="Author"/>
              </w:rPr>
              <w:pPrChange w:id="4117" w:author="Author">
                <w:pPr>
                  <w:pStyle w:val="tabletext11"/>
                  <w:tabs>
                    <w:tab w:val="decimal" w:pos="247"/>
                  </w:tabs>
                  <w:ind w:left="-516" w:firstLine="317"/>
                  <w:jc w:val="center"/>
                </w:pPr>
              </w:pPrChange>
            </w:pPr>
            <w:ins w:id="4118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0C37E298" w14:textId="77777777" w:rsidTr="00EA11D4">
        <w:trPr>
          <w:cantSplit/>
          <w:trHeight w:val="190"/>
          <w:ins w:id="4119" w:author="Author"/>
        </w:trPr>
        <w:tc>
          <w:tcPr>
            <w:tcW w:w="193" w:type="dxa"/>
          </w:tcPr>
          <w:p w14:paraId="7C7611F2" w14:textId="77777777" w:rsidR="001C3BCC" w:rsidRPr="00BC69AD" w:rsidRDefault="001C3BCC" w:rsidP="00EA11D4">
            <w:pPr>
              <w:pStyle w:val="tabletext11"/>
              <w:rPr>
                <w:ins w:id="4120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89B7024" w14:textId="77777777" w:rsidR="001C3BCC" w:rsidRPr="00BC69AD" w:rsidRDefault="001C3BCC" w:rsidP="00EA11D4">
            <w:pPr>
              <w:pStyle w:val="tabletext11"/>
              <w:jc w:val="right"/>
              <w:rPr>
                <w:ins w:id="4121" w:author="Author"/>
              </w:rPr>
            </w:pPr>
            <w:ins w:id="4122" w:author="Author">
              <w:r w:rsidRPr="00BC69A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7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E29FF66" w14:textId="77777777" w:rsidR="001C3BCC" w:rsidRPr="00BC69AD" w:rsidRDefault="001C3BCC" w:rsidP="00EA11D4">
            <w:pPr>
              <w:pStyle w:val="tabletext11"/>
              <w:rPr>
                <w:ins w:id="4123" w:author="Author"/>
              </w:rPr>
            </w:pPr>
            <w:ins w:id="4124" w:author="Author">
              <w:r w:rsidRPr="00BC69AD">
                <w:t>Refer to company.</w:t>
              </w:r>
            </w:ins>
          </w:p>
        </w:tc>
      </w:tr>
    </w:tbl>
    <w:p w14:paraId="56FCA255" w14:textId="77777777" w:rsidR="001C3BCC" w:rsidRPr="00BC69AD" w:rsidRDefault="001C3BCC" w:rsidP="001C3BCC">
      <w:pPr>
        <w:pStyle w:val="tablecaption"/>
        <w:rPr>
          <w:ins w:id="4125" w:author="Author"/>
        </w:rPr>
      </w:pPr>
      <w:ins w:id="4126" w:author="Author">
        <w:r w:rsidRPr="00BC69AD">
          <w:t>Table 297.B.2.c.(1)(a)(LC) Single Limits Interpolicy And Intrapolicy Stacking Uninsured (Includes Underinsured) Motorists Bodily Injury Coverage Loss Costs</w:t>
        </w:r>
      </w:ins>
    </w:p>
    <w:p w14:paraId="34EC6ACD" w14:textId="77777777" w:rsidR="001C3BCC" w:rsidRPr="00BC69AD" w:rsidRDefault="001C3BCC" w:rsidP="001C3BCC">
      <w:pPr>
        <w:pStyle w:val="isonormal"/>
        <w:rPr>
          <w:ins w:id="4127" w:author="Author"/>
        </w:rPr>
      </w:pPr>
    </w:p>
    <w:p w14:paraId="6CC9FEBB" w14:textId="77777777" w:rsidR="001C3BCC" w:rsidRPr="00BC69AD" w:rsidRDefault="001C3BCC" w:rsidP="001C3BCC">
      <w:pPr>
        <w:pStyle w:val="space8"/>
        <w:rPr>
          <w:ins w:id="4128" w:author="Author"/>
        </w:rPr>
      </w:pPr>
    </w:p>
    <w:tbl>
      <w:tblPr>
        <w:tblW w:w="1028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4129" w:author="Author">
          <w:tblPr>
            <w:tblW w:w="10290" w:type="dxa"/>
            <w:tblInd w:w="-161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99"/>
        <w:gridCol w:w="200"/>
        <w:gridCol w:w="51"/>
        <w:gridCol w:w="949"/>
        <w:gridCol w:w="200"/>
        <w:gridCol w:w="652"/>
        <w:gridCol w:w="720"/>
        <w:gridCol w:w="720"/>
        <w:gridCol w:w="720"/>
        <w:gridCol w:w="720"/>
        <w:gridCol w:w="710"/>
        <w:gridCol w:w="179"/>
        <w:gridCol w:w="561"/>
        <w:gridCol w:w="740"/>
        <w:gridCol w:w="740"/>
        <w:gridCol w:w="740"/>
        <w:gridCol w:w="740"/>
        <w:gridCol w:w="740"/>
        <w:tblGridChange w:id="4130">
          <w:tblGrid>
            <w:gridCol w:w="199"/>
            <w:gridCol w:w="200"/>
            <w:gridCol w:w="84"/>
            <w:gridCol w:w="200"/>
            <w:gridCol w:w="251"/>
            <w:gridCol w:w="465"/>
            <w:gridCol w:w="200"/>
            <w:gridCol w:w="284"/>
            <w:gridCol w:w="368"/>
            <w:gridCol w:w="483"/>
            <w:gridCol w:w="237"/>
            <w:gridCol w:w="483"/>
            <w:gridCol w:w="237"/>
            <w:gridCol w:w="483"/>
            <w:gridCol w:w="237"/>
            <w:gridCol w:w="483"/>
            <w:gridCol w:w="237"/>
            <w:gridCol w:w="483"/>
            <w:gridCol w:w="227"/>
            <w:gridCol w:w="179"/>
            <w:gridCol w:w="303"/>
            <w:gridCol w:w="258"/>
            <w:gridCol w:w="482"/>
            <w:gridCol w:w="258"/>
            <w:gridCol w:w="482"/>
            <w:gridCol w:w="258"/>
            <w:gridCol w:w="482"/>
            <w:gridCol w:w="258"/>
            <w:gridCol w:w="482"/>
            <w:gridCol w:w="258"/>
            <w:gridCol w:w="482"/>
            <w:gridCol w:w="258"/>
            <w:gridCol w:w="482"/>
            <w:gridCol w:w="10"/>
          </w:tblGrid>
        </w:tblGridChange>
      </w:tblGrid>
      <w:tr w:rsidR="001C3BCC" w:rsidRPr="00BC69AD" w14:paraId="1E19A682" w14:textId="77777777" w:rsidTr="001C3BCC">
        <w:trPr>
          <w:trHeight w:val="190"/>
          <w:ins w:id="4131" w:author="Author"/>
          <w:trPrChange w:id="4132" w:author="Author">
            <w:trPr>
              <w:gridBefore w:val="3"/>
              <w:gridAfter w:val="0"/>
              <w:wAfter w:w="10" w:type="dxa"/>
              <w:trHeight w:val="190"/>
            </w:trPr>
          </w:trPrChange>
        </w:trPr>
        <w:tc>
          <w:tcPr>
            <w:tcW w:w="199" w:type="dxa"/>
            <w:tcPrChange w:id="4133" w:author="Author">
              <w:tcPr>
                <w:tcW w:w="200" w:type="dxa"/>
              </w:tcPr>
            </w:tcPrChange>
          </w:tcPr>
          <w:p w14:paraId="1C3E37FC" w14:textId="77777777" w:rsidR="001C3BCC" w:rsidRPr="00BC69AD" w:rsidRDefault="001C3BCC" w:rsidP="00EA11D4">
            <w:pPr>
              <w:pStyle w:val="tablehead"/>
              <w:rPr>
                <w:ins w:id="4134" w:author="Author"/>
              </w:rPr>
            </w:pPr>
          </w:p>
        </w:tc>
        <w:tc>
          <w:tcPr>
            <w:tcW w:w="10082" w:type="dxa"/>
            <w:gridSpan w:val="1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4135" w:author="Author">
              <w:tcPr>
                <w:tcW w:w="10080" w:type="dxa"/>
                <w:gridSpan w:val="29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9F66F54" w14:textId="77777777" w:rsidR="001C3BCC" w:rsidRPr="00BC69AD" w:rsidRDefault="001C3BCC" w:rsidP="00EA11D4">
            <w:pPr>
              <w:pStyle w:val="tablehead"/>
              <w:rPr>
                <w:ins w:id="4136" w:author="Author"/>
              </w:rPr>
            </w:pPr>
            <w:ins w:id="4137" w:author="Author">
              <w:r w:rsidRPr="00BC69AD">
                <w:t>Interpolicy And Intrapolicy Stacking – Bodily Injury – Individual Named Insureds</w:t>
              </w:r>
            </w:ins>
          </w:p>
        </w:tc>
      </w:tr>
      <w:tr w:rsidR="001C3BCC" w:rsidRPr="00BC69AD" w14:paraId="27BC0546" w14:textId="77777777" w:rsidTr="001C3BCC">
        <w:trPr>
          <w:trHeight w:val="190"/>
          <w:ins w:id="4138" w:author="Author"/>
          <w:trPrChange w:id="4139" w:author="Author">
            <w:trPr>
              <w:gridBefore w:val="3"/>
              <w:gridAfter w:val="0"/>
              <w:wAfter w:w="10" w:type="dxa"/>
              <w:trHeight w:val="190"/>
            </w:trPr>
          </w:trPrChange>
        </w:trPr>
        <w:tc>
          <w:tcPr>
            <w:tcW w:w="199" w:type="dxa"/>
            <w:tcPrChange w:id="4140" w:author="Author">
              <w:tcPr>
                <w:tcW w:w="200" w:type="dxa"/>
              </w:tcPr>
            </w:tcPrChange>
          </w:tcPr>
          <w:p w14:paraId="59159D85" w14:textId="77777777" w:rsidR="001C3BCC" w:rsidRPr="00BC69AD" w:rsidRDefault="001C3BCC" w:rsidP="00EA11D4">
            <w:pPr>
              <w:pStyle w:val="tablehead"/>
              <w:rPr>
                <w:ins w:id="4141" w:author="Author"/>
              </w:rPr>
            </w:pPr>
            <w:ins w:id="4142" w:author="Author">
              <w:r w:rsidRPr="00BC69AD">
                <w:br/>
              </w:r>
            </w:ins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4143" w:author="Author">
              <w:tcPr>
                <w:tcW w:w="1200" w:type="dxa"/>
                <w:gridSpan w:val="4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D48DE6B" w14:textId="77777777" w:rsidR="001C3BCC" w:rsidRPr="00BC69AD" w:rsidRDefault="001C3BCC" w:rsidP="00EA11D4">
            <w:pPr>
              <w:pStyle w:val="tablehead"/>
              <w:rPr>
                <w:ins w:id="4144" w:author="Author"/>
              </w:rPr>
            </w:pPr>
            <w:ins w:id="4145" w:author="Author">
              <w:r w:rsidRPr="00BC69AD">
                <w:br/>
                <w:t>Bodily</w:t>
              </w:r>
              <w:r w:rsidRPr="00BC69AD">
                <w:br/>
                <w:t>Injury</w:t>
              </w:r>
              <w:r w:rsidRPr="00BC69AD">
                <w:br/>
                <w:t>Limits</w:t>
              </w:r>
              <w:r w:rsidRPr="00BC69AD">
                <w:br/>
                <w:t>(000's)</w:t>
              </w:r>
            </w:ins>
          </w:p>
        </w:tc>
        <w:tc>
          <w:tcPr>
            <w:tcW w:w="44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46" w:author="Author">
              <w:tcPr>
                <w:tcW w:w="4440" w:type="dxa"/>
                <w:gridSpan w:val="1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F898650" w14:textId="77777777" w:rsidR="001C3BCC" w:rsidRPr="00BC69AD" w:rsidRDefault="001C3BCC" w:rsidP="00EA11D4">
            <w:pPr>
              <w:pStyle w:val="tablehead"/>
              <w:rPr>
                <w:ins w:id="4147" w:author="Author"/>
              </w:rPr>
            </w:pPr>
            <w:ins w:id="4148" w:author="Author">
              <w:r w:rsidRPr="00BC69AD">
                <w:t>Private Passenger Types</w:t>
              </w:r>
              <w:r w:rsidRPr="00BC69AD">
                <w:br/>
                <w:t>Loss Costs Per Exposure</w:t>
              </w:r>
            </w:ins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49" w:author="Author">
              <w:tcPr>
                <w:tcW w:w="4440" w:type="dxa"/>
                <w:gridSpan w:val="1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9F283EE" w14:textId="77777777" w:rsidR="001C3BCC" w:rsidRPr="00BC69AD" w:rsidRDefault="001C3BCC" w:rsidP="00EA11D4">
            <w:pPr>
              <w:pStyle w:val="tablehead"/>
              <w:rPr>
                <w:ins w:id="4150" w:author="Author"/>
              </w:rPr>
            </w:pPr>
            <w:ins w:id="4151" w:author="Author">
              <w:r w:rsidRPr="00BC69AD">
                <w:t xml:space="preserve">Other Than Private Passenger Types </w:t>
              </w:r>
              <w:r w:rsidRPr="00BC69AD">
                <w:br/>
                <w:t>Loss Costs Per Exposure</w:t>
              </w:r>
            </w:ins>
          </w:p>
        </w:tc>
      </w:tr>
      <w:tr w:rsidR="001C3BCC" w:rsidRPr="00BC69AD" w14:paraId="2EB95AB0" w14:textId="77777777" w:rsidTr="001C3BCC">
        <w:trPr>
          <w:trHeight w:val="190"/>
          <w:ins w:id="4152" w:author="Author"/>
          <w:trPrChange w:id="4153" w:author="Author">
            <w:trPr>
              <w:gridBefore w:val="3"/>
              <w:gridAfter w:val="0"/>
              <w:wAfter w:w="10" w:type="dxa"/>
              <w:trHeight w:val="190"/>
            </w:trPr>
          </w:trPrChange>
        </w:trPr>
        <w:tc>
          <w:tcPr>
            <w:tcW w:w="199" w:type="dxa"/>
            <w:tcPrChange w:id="4154" w:author="Author">
              <w:tcPr>
                <w:tcW w:w="200" w:type="dxa"/>
              </w:tcPr>
            </w:tcPrChange>
          </w:tcPr>
          <w:p w14:paraId="732310AA" w14:textId="77777777" w:rsidR="001C3BCC" w:rsidRPr="00BC69AD" w:rsidRDefault="001C3BCC" w:rsidP="00EA11D4">
            <w:pPr>
              <w:pStyle w:val="tablehead"/>
              <w:rPr>
                <w:ins w:id="4155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tcPrChange w:id="4156" w:author="Author">
              <w:tcPr>
                <w:tcW w:w="1200" w:type="dxa"/>
                <w:gridSpan w:val="4"/>
                <w:vMerge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43397A" w14:textId="77777777" w:rsidR="001C3BCC" w:rsidRPr="00BC69AD" w:rsidRDefault="001C3BCC" w:rsidP="00EA11D4">
            <w:pPr>
              <w:pStyle w:val="tablehead"/>
              <w:rPr>
                <w:ins w:id="4157" w:author="Author"/>
              </w:rPr>
            </w:pPr>
          </w:p>
        </w:tc>
        <w:tc>
          <w:tcPr>
            <w:tcW w:w="4442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58" w:author="Author">
              <w:tcPr>
                <w:tcW w:w="4440" w:type="dxa"/>
                <w:gridSpan w:val="13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500D090" w14:textId="77777777" w:rsidR="001C3BCC" w:rsidRPr="00BC69AD" w:rsidRDefault="001C3BCC" w:rsidP="00EA11D4">
            <w:pPr>
              <w:pStyle w:val="tablehead"/>
              <w:rPr>
                <w:ins w:id="4159" w:author="Author"/>
              </w:rPr>
            </w:pPr>
            <w:ins w:id="4160" w:author="Author">
              <w:r w:rsidRPr="00BC69AD">
                <w:t>Total Number Of Exposures</w:t>
              </w:r>
            </w:ins>
          </w:p>
        </w:tc>
        <w:tc>
          <w:tcPr>
            <w:tcW w:w="4440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61" w:author="Author">
              <w:tcPr>
                <w:tcW w:w="4440" w:type="dxa"/>
                <w:gridSpan w:val="12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B4E1CF2" w14:textId="77777777" w:rsidR="001C3BCC" w:rsidRPr="00BC69AD" w:rsidRDefault="001C3BCC" w:rsidP="00EA11D4">
            <w:pPr>
              <w:pStyle w:val="tablehead"/>
              <w:rPr>
                <w:ins w:id="4162" w:author="Author"/>
              </w:rPr>
            </w:pPr>
            <w:ins w:id="4163" w:author="Author">
              <w:r w:rsidRPr="00BC69AD">
                <w:t>Total Number Of Exposures</w:t>
              </w:r>
            </w:ins>
          </w:p>
        </w:tc>
      </w:tr>
      <w:tr w:rsidR="001C3BCC" w:rsidRPr="00BC69AD" w14:paraId="0988DE63" w14:textId="77777777" w:rsidTr="001C3BCC">
        <w:trPr>
          <w:trHeight w:val="190"/>
          <w:ins w:id="4164" w:author="Author"/>
          <w:trPrChange w:id="4165" w:author="Author">
            <w:trPr>
              <w:gridBefore w:val="3"/>
              <w:gridAfter w:val="0"/>
              <w:wAfter w:w="10" w:type="dxa"/>
              <w:trHeight w:val="190"/>
            </w:trPr>
          </w:trPrChange>
        </w:trPr>
        <w:tc>
          <w:tcPr>
            <w:tcW w:w="199" w:type="dxa"/>
            <w:tcPrChange w:id="4166" w:author="Author">
              <w:tcPr>
                <w:tcW w:w="200" w:type="dxa"/>
              </w:tcPr>
            </w:tcPrChange>
          </w:tcPr>
          <w:p w14:paraId="17D8E5A3" w14:textId="77777777" w:rsidR="001C3BCC" w:rsidRPr="00BC69AD" w:rsidRDefault="001C3BCC" w:rsidP="00EA11D4">
            <w:pPr>
              <w:pStyle w:val="tablehead"/>
              <w:rPr>
                <w:ins w:id="4167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68" w:author="Author">
              <w:tcPr>
                <w:tcW w:w="1200" w:type="dxa"/>
                <w:gridSpan w:val="4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6EE4D91" w14:textId="77777777" w:rsidR="001C3BCC" w:rsidRPr="00BC69AD" w:rsidRDefault="001C3BCC" w:rsidP="00EA11D4">
            <w:pPr>
              <w:pStyle w:val="tablehead"/>
              <w:rPr>
                <w:ins w:id="4169" w:author="Author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70" w:author="Author">
              <w:tcPr>
                <w:tcW w:w="851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F22AC16" w14:textId="77777777" w:rsidR="001C3BCC" w:rsidRPr="00BC69AD" w:rsidRDefault="001C3BCC" w:rsidP="00EA11D4">
            <w:pPr>
              <w:pStyle w:val="tablehead"/>
              <w:rPr>
                <w:ins w:id="4171" w:author="Author"/>
              </w:rPr>
            </w:pPr>
            <w:ins w:id="4172" w:author="Author">
              <w:r w:rsidRPr="00BC69AD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73" w:author="Author">
              <w:tcPr>
                <w:tcW w:w="72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0309DEF" w14:textId="77777777" w:rsidR="001C3BCC" w:rsidRPr="00BC69AD" w:rsidRDefault="001C3BCC" w:rsidP="00EA11D4">
            <w:pPr>
              <w:pStyle w:val="tablehead"/>
              <w:rPr>
                <w:ins w:id="4174" w:author="Author"/>
              </w:rPr>
            </w:pPr>
            <w:ins w:id="4175" w:author="Author">
              <w:r w:rsidRPr="00BC69AD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76" w:author="Author">
              <w:tcPr>
                <w:tcW w:w="72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427C0C7" w14:textId="77777777" w:rsidR="001C3BCC" w:rsidRPr="00BC69AD" w:rsidRDefault="001C3BCC" w:rsidP="00EA11D4">
            <w:pPr>
              <w:pStyle w:val="tablehead"/>
              <w:rPr>
                <w:ins w:id="4177" w:author="Author"/>
              </w:rPr>
            </w:pPr>
            <w:ins w:id="4178" w:author="Author">
              <w:r w:rsidRPr="00BC69AD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79" w:author="Author">
              <w:tcPr>
                <w:tcW w:w="72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41B5BCC" w14:textId="77777777" w:rsidR="001C3BCC" w:rsidRPr="00BC69AD" w:rsidRDefault="001C3BCC" w:rsidP="00EA11D4">
            <w:pPr>
              <w:pStyle w:val="tablehead"/>
              <w:rPr>
                <w:ins w:id="4180" w:author="Author"/>
              </w:rPr>
            </w:pPr>
            <w:ins w:id="4181" w:author="Author">
              <w:r w:rsidRPr="00BC69AD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82" w:author="Author">
              <w:tcPr>
                <w:tcW w:w="72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89D8237" w14:textId="77777777" w:rsidR="001C3BCC" w:rsidRPr="00BC69AD" w:rsidRDefault="001C3BCC" w:rsidP="00EA11D4">
            <w:pPr>
              <w:pStyle w:val="tablehead"/>
              <w:rPr>
                <w:ins w:id="4183" w:author="Author"/>
              </w:rPr>
            </w:pPr>
            <w:ins w:id="4184" w:author="Author">
              <w:r w:rsidRPr="00BC69AD">
                <w:t>10 – 30</w:t>
              </w:r>
            </w:ins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85" w:author="Author">
              <w:tcPr>
                <w:tcW w:w="709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D996167" w14:textId="77777777" w:rsidR="001C3BCC" w:rsidRPr="00BC69AD" w:rsidRDefault="001C3BCC" w:rsidP="00EA11D4">
            <w:pPr>
              <w:pStyle w:val="tablehead"/>
              <w:rPr>
                <w:ins w:id="4186" w:author="Author"/>
              </w:rPr>
            </w:pPr>
            <w:ins w:id="4187" w:author="Author">
              <w:r w:rsidRPr="00BC69AD">
                <w:t>&gt; 30</w:t>
              </w:r>
            </w:ins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88" w:author="Author">
              <w:tcPr>
                <w:tcW w:w="7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03A9C11" w14:textId="77777777" w:rsidR="001C3BCC" w:rsidRPr="00BC69AD" w:rsidRDefault="001C3BCC" w:rsidP="00EA11D4">
            <w:pPr>
              <w:pStyle w:val="tablehead"/>
              <w:rPr>
                <w:ins w:id="4189" w:author="Author"/>
              </w:rPr>
            </w:pPr>
            <w:ins w:id="4190" w:author="Author">
              <w:r w:rsidRPr="00BC69AD">
                <w:t>1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91" w:author="Author">
              <w:tcPr>
                <w:tcW w:w="7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381DE2A" w14:textId="77777777" w:rsidR="001C3BCC" w:rsidRPr="00BC69AD" w:rsidRDefault="001C3BCC" w:rsidP="00EA11D4">
            <w:pPr>
              <w:pStyle w:val="tablehead"/>
              <w:rPr>
                <w:ins w:id="4192" w:author="Author"/>
              </w:rPr>
            </w:pPr>
            <w:ins w:id="4193" w:author="Author">
              <w:r w:rsidRPr="00BC69AD">
                <w:t>2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94" w:author="Author">
              <w:tcPr>
                <w:tcW w:w="7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834CEA0" w14:textId="77777777" w:rsidR="001C3BCC" w:rsidRPr="00BC69AD" w:rsidRDefault="001C3BCC" w:rsidP="00EA11D4">
            <w:pPr>
              <w:pStyle w:val="tablehead"/>
              <w:rPr>
                <w:ins w:id="4195" w:author="Author"/>
              </w:rPr>
            </w:pPr>
            <w:ins w:id="4196" w:author="Author">
              <w:r w:rsidRPr="00BC69AD">
                <w:t>3 – 4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97" w:author="Author">
              <w:tcPr>
                <w:tcW w:w="7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CE7780F" w14:textId="77777777" w:rsidR="001C3BCC" w:rsidRPr="00BC69AD" w:rsidRDefault="001C3BCC" w:rsidP="00EA11D4">
            <w:pPr>
              <w:pStyle w:val="tablehead"/>
              <w:rPr>
                <w:ins w:id="4198" w:author="Author"/>
              </w:rPr>
            </w:pPr>
            <w:ins w:id="4199" w:author="Author">
              <w:r w:rsidRPr="00BC69AD">
                <w:t>5 – 9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200" w:author="Author">
              <w:tcPr>
                <w:tcW w:w="7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6F5D08A" w14:textId="77777777" w:rsidR="001C3BCC" w:rsidRPr="00BC69AD" w:rsidRDefault="001C3BCC" w:rsidP="00EA11D4">
            <w:pPr>
              <w:pStyle w:val="tablehead"/>
              <w:rPr>
                <w:ins w:id="4201" w:author="Author"/>
              </w:rPr>
            </w:pPr>
            <w:ins w:id="4202" w:author="Author">
              <w:r w:rsidRPr="00BC69AD">
                <w:t>10 – 30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203" w:author="Author">
              <w:tcPr>
                <w:tcW w:w="7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F4DDFA1" w14:textId="77777777" w:rsidR="001C3BCC" w:rsidRPr="00BC69AD" w:rsidRDefault="001C3BCC" w:rsidP="00EA11D4">
            <w:pPr>
              <w:pStyle w:val="tablehead"/>
              <w:rPr>
                <w:ins w:id="4204" w:author="Author"/>
              </w:rPr>
            </w:pPr>
            <w:ins w:id="4205" w:author="Author">
              <w:r w:rsidRPr="00BC69AD">
                <w:t>&gt; 30</w:t>
              </w:r>
            </w:ins>
          </w:p>
        </w:tc>
      </w:tr>
      <w:tr w:rsidR="001C3BCC" w:rsidRPr="00BC69AD" w14:paraId="19094D1A" w14:textId="77777777" w:rsidTr="001C3BCC">
        <w:trPr>
          <w:trHeight w:val="190"/>
          <w:ins w:id="4206" w:author="Author"/>
        </w:trPr>
        <w:tc>
          <w:tcPr>
            <w:tcW w:w="199" w:type="dxa"/>
          </w:tcPr>
          <w:p w14:paraId="62C82699" w14:textId="77777777" w:rsidR="001C3BCC" w:rsidRPr="00BC69AD" w:rsidRDefault="001C3BCC" w:rsidP="00EA11D4">
            <w:pPr>
              <w:pStyle w:val="tabletext11"/>
              <w:rPr>
                <w:ins w:id="42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DA2FC" w14:textId="77777777" w:rsidR="001C3BCC" w:rsidRPr="00BC69AD" w:rsidRDefault="001C3BCC" w:rsidP="00EA11D4">
            <w:pPr>
              <w:pStyle w:val="tabletext11"/>
              <w:jc w:val="right"/>
              <w:rPr>
                <w:ins w:id="4208" w:author="Author"/>
              </w:rPr>
            </w:pPr>
            <w:ins w:id="4209" w:author="Author">
              <w:r w:rsidRPr="00BC69AD">
                <w:t>$</w:t>
              </w:r>
            </w:ins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E26A7F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4210" w:author="Author"/>
              </w:rPr>
            </w:pPr>
            <w:ins w:id="4211" w:author="Author">
              <w:r w:rsidRPr="00BC69AD">
                <w:t>25/50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C78E2" w14:textId="77777777" w:rsidR="001C3BCC" w:rsidRPr="00BC69AD" w:rsidRDefault="001C3BCC" w:rsidP="00EA11D4">
            <w:pPr>
              <w:pStyle w:val="tabletext11"/>
              <w:jc w:val="right"/>
              <w:rPr>
                <w:ins w:id="4212" w:author="Author"/>
              </w:rPr>
            </w:pPr>
            <w:ins w:id="4213" w:author="Author">
              <w:r w:rsidRPr="00BC69AD">
                <w:t>$</w:t>
              </w:r>
            </w:ins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63B90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4214" w:author="Author"/>
              </w:rPr>
              <w:pPrChange w:id="4215" w:author="Author">
                <w:pPr>
                  <w:pStyle w:val="tabletext11"/>
                  <w:tabs>
                    <w:tab w:val="decimal" w:pos="221"/>
                  </w:tabs>
                  <w:jc w:val="right"/>
                </w:pPr>
              </w:pPrChange>
            </w:pPr>
            <w:ins w:id="4216" w:author="Author">
              <w:r w:rsidRPr="00BC69AD">
                <w:rPr>
                  <w:rFonts w:cs="Arial"/>
                  <w:color w:val="000000"/>
                  <w:szCs w:val="18"/>
                </w:rPr>
                <w:t>30.92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37C566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17" w:author="Author"/>
              </w:rPr>
            </w:pPr>
            <w:ins w:id="4218" w:author="Author">
              <w:r w:rsidRPr="00BC69AD">
                <w:rPr>
                  <w:rFonts w:cs="Arial"/>
                  <w:color w:val="000000"/>
                  <w:szCs w:val="18"/>
                </w:rPr>
                <w:t>48.73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9CBBD6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19" w:author="Author"/>
              </w:rPr>
            </w:pPr>
            <w:ins w:id="4220" w:author="Author">
              <w:r w:rsidRPr="00BC69AD">
                <w:rPr>
                  <w:rFonts w:cs="Arial"/>
                  <w:color w:val="000000"/>
                  <w:szCs w:val="18"/>
                </w:rPr>
                <w:t>66.53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DEE79E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21" w:author="Author"/>
              </w:rPr>
            </w:pPr>
            <w:ins w:id="4222" w:author="Author">
              <w:r w:rsidRPr="00BC69AD">
                <w:rPr>
                  <w:rFonts w:cs="Arial"/>
                  <w:color w:val="000000"/>
                  <w:szCs w:val="18"/>
                </w:rPr>
                <w:t>92.23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68814C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23" w:author="Author"/>
              </w:rPr>
            </w:pPr>
            <w:ins w:id="4224" w:author="Author">
              <w:r w:rsidRPr="00BC69AD">
                <w:rPr>
                  <w:rFonts w:cs="Arial"/>
                  <w:color w:val="000000"/>
                  <w:szCs w:val="18"/>
                </w:rPr>
                <w:t>134.12</w:t>
              </w:r>
            </w:ins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3525D5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25" w:author="Author"/>
              </w:rPr>
            </w:pPr>
            <w:ins w:id="4226" w:author="Author">
              <w:r w:rsidRPr="00BC69AD">
                <w:rPr>
                  <w:rFonts w:cs="Arial"/>
                  <w:color w:val="000000"/>
                  <w:szCs w:val="18"/>
                </w:rPr>
                <w:t>160.79</w:t>
              </w:r>
            </w:ins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96BDE" w14:textId="77777777" w:rsidR="001C3BCC" w:rsidRPr="00BC69AD" w:rsidRDefault="001C3BCC" w:rsidP="00EA11D4">
            <w:pPr>
              <w:pStyle w:val="tabletext11"/>
              <w:jc w:val="right"/>
              <w:rPr>
                <w:ins w:id="4227" w:author="Author"/>
              </w:rPr>
            </w:pPr>
            <w:ins w:id="4228" w:author="Author">
              <w:r w:rsidRPr="00BC69AD">
                <w:t>$</w:t>
              </w:r>
            </w:ins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BF77E" w14:textId="77777777" w:rsidR="001C3BCC" w:rsidRPr="00BC69AD" w:rsidRDefault="001C3BCC" w:rsidP="00EA11D4">
            <w:pPr>
              <w:pStyle w:val="tabletext11"/>
              <w:rPr>
                <w:ins w:id="4229" w:author="Author"/>
              </w:rPr>
            </w:pPr>
            <w:ins w:id="4230" w:author="Author">
              <w:r w:rsidRPr="00BC69AD">
                <w:rPr>
                  <w:rFonts w:cs="Arial"/>
                  <w:color w:val="000000"/>
                  <w:szCs w:val="18"/>
                </w:rPr>
                <w:t>21.70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342806D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31" w:author="Author"/>
              </w:rPr>
            </w:pPr>
            <w:ins w:id="4232" w:author="Author">
              <w:r w:rsidRPr="00BC69AD">
                <w:rPr>
                  <w:rFonts w:cs="Arial"/>
                  <w:color w:val="000000"/>
                  <w:szCs w:val="18"/>
                </w:rPr>
                <w:t>33.58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945C5C5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33" w:author="Author"/>
              </w:rPr>
            </w:pPr>
            <w:ins w:id="4234" w:author="Author">
              <w:r w:rsidRPr="00BC69AD">
                <w:rPr>
                  <w:rFonts w:cs="Arial"/>
                  <w:color w:val="000000"/>
                  <w:szCs w:val="18"/>
                </w:rPr>
                <w:t>45.43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C0C6D2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35" w:author="Author"/>
              </w:rPr>
            </w:pPr>
            <w:ins w:id="4236" w:author="Author">
              <w:r w:rsidRPr="00BC69AD">
                <w:rPr>
                  <w:rFonts w:cs="Arial"/>
                  <w:color w:val="000000"/>
                  <w:szCs w:val="18"/>
                </w:rPr>
                <w:t>62.46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2983F3C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37" w:author="Author"/>
              </w:rPr>
            </w:pPr>
            <w:ins w:id="4238" w:author="Author">
              <w:r w:rsidRPr="00BC69AD">
                <w:rPr>
                  <w:rFonts w:cs="Arial"/>
                  <w:color w:val="000000"/>
                  <w:szCs w:val="18"/>
                </w:rPr>
                <w:t>90.17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BE8537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39" w:author="Author"/>
              </w:rPr>
            </w:pPr>
            <w:ins w:id="4240" w:author="Author">
              <w:r w:rsidRPr="00BC69AD">
                <w:rPr>
                  <w:rFonts w:cs="Arial"/>
                  <w:color w:val="000000"/>
                  <w:szCs w:val="18"/>
                </w:rPr>
                <w:t>107.77</w:t>
              </w:r>
            </w:ins>
          </w:p>
        </w:tc>
      </w:tr>
      <w:tr w:rsidR="001C3BCC" w:rsidRPr="00BC69AD" w14:paraId="32F439CA" w14:textId="77777777" w:rsidTr="001C3BCC">
        <w:trPr>
          <w:trHeight w:val="190"/>
          <w:ins w:id="4241" w:author="Author"/>
        </w:trPr>
        <w:tc>
          <w:tcPr>
            <w:tcW w:w="199" w:type="dxa"/>
          </w:tcPr>
          <w:p w14:paraId="14DF98D1" w14:textId="77777777" w:rsidR="001C3BCC" w:rsidRPr="00BC69AD" w:rsidRDefault="001C3BCC" w:rsidP="00EA11D4">
            <w:pPr>
              <w:pStyle w:val="tabletext11"/>
              <w:rPr>
                <w:ins w:id="42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65082" w14:textId="77777777" w:rsidR="001C3BCC" w:rsidRPr="00BC69AD" w:rsidRDefault="001C3BCC" w:rsidP="00EA11D4">
            <w:pPr>
              <w:pStyle w:val="tabletext11"/>
              <w:rPr>
                <w:ins w:id="424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7B691C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4244" w:author="Author"/>
              </w:rPr>
            </w:pPr>
            <w:ins w:id="4245" w:author="Author">
              <w:r w:rsidRPr="00BC69AD">
                <w:t>50/100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C47DD" w14:textId="77777777" w:rsidR="001C3BCC" w:rsidRPr="00BC69AD" w:rsidRDefault="001C3BCC" w:rsidP="00EA11D4">
            <w:pPr>
              <w:pStyle w:val="tabletext11"/>
              <w:jc w:val="right"/>
              <w:rPr>
                <w:ins w:id="424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DCA51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4247" w:author="Author"/>
              </w:rPr>
              <w:pPrChange w:id="4248" w:author="Author">
                <w:pPr>
                  <w:pStyle w:val="tabletext11"/>
                  <w:tabs>
                    <w:tab w:val="decimal" w:pos="221"/>
                  </w:tabs>
                  <w:jc w:val="right"/>
                </w:pPr>
              </w:pPrChange>
            </w:pPr>
            <w:ins w:id="4249" w:author="Author">
              <w:r w:rsidRPr="00BC69AD">
                <w:rPr>
                  <w:rFonts w:cs="Arial"/>
                  <w:color w:val="000000"/>
                  <w:szCs w:val="18"/>
                </w:rPr>
                <w:t>48.73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A767F4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50" w:author="Author"/>
              </w:rPr>
            </w:pPr>
            <w:ins w:id="4251" w:author="Author">
              <w:r w:rsidRPr="00BC69AD">
                <w:rPr>
                  <w:rFonts w:cs="Arial"/>
                  <w:color w:val="000000"/>
                  <w:szCs w:val="18"/>
                </w:rPr>
                <w:t>68.61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4BF65F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52" w:author="Author"/>
              </w:rPr>
            </w:pPr>
            <w:ins w:id="4253" w:author="Author">
              <w:r w:rsidRPr="00BC69AD">
                <w:rPr>
                  <w:rFonts w:cs="Arial"/>
                  <w:color w:val="000000"/>
                  <w:szCs w:val="18"/>
                </w:rPr>
                <w:t>92.23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3788BB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54" w:author="Author"/>
              </w:rPr>
            </w:pPr>
            <w:ins w:id="4255" w:author="Author">
              <w:r w:rsidRPr="00BC69AD">
                <w:rPr>
                  <w:rFonts w:cs="Arial"/>
                  <w:color w:val="000000"/>
                  <w:szCs w:val="18"/>
                </w:rPr>
                <w:t>121.15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5854F44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56" w:author="Author"/>
              </w:rPr>
            </w:pPr>
            <w:ins w:id="4257" w:author="Author">
              <w:r w:rsidRPr="00BC69AD">
                <w:rPr>
                  <w:rFonts w:cs="Arial"/>
                  <w:color w:val="000000"/>
                  <w:szCs w:val="18"/>
                </w:rPr>
                <w:t>160.79</w:t>
              </w:r>
            </w:ins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3EBBAC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58" w:author="Author"/>
              </w:rPr>
            </w:pPr>
            <w:ins w:id="4259" w:author="Author">
              <w:r w:rsidRPr="00BC69AD">
                <w:rPr>
                  <w:rFonts w:cs="Arial"/>
                  <w:color w:val="000000"/>
                  <w:szCs w:val="18"/>
                </w:rPr>
                <w:t>184.37</w:t>
              </w:r>
            </w:ins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27267" w14:textId="77777777" w:rsidR="001C3BCC" w:rsidRPr="00BC69AD" w:rsidRDefault="001C3BCC" w:rsidP="00EA11D4">
            <w:pPr>
              <w:pStyle w:val="tabletext11"/>
              <w:jc w:val="right"/>
              <w:rPr>
                <w:ins w:id="4260" w:author="Author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BA6BF" w14:textId="77777777" w:rsidR="001C3BCC" w:rsidRPr="00BC69AD" w:rsidRDefault="001C3BCC" w:rsidP="00EA11D4">
            <w:pPr>
              <w:pStyle w:val="tabletext11"/>
              <w:rPr>
                <w:ins w:id="4261" w:author="Author"/>
              </w:rPr>
            </w:pPr>
            <w:ins w:id="4262" w:author="Author">
              <w:r w:rsidRPr="00BC69AD">
                <w:rPr>
                  <w:rFonts w:cs="Arial"/>
                  <w:color w:val="000000"/>
                  <w:szCs w:val="18"/>
                </w:rPr>
                <w:t>33.58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98B240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63" w:author="Author"/>
              </w:rPr>
            </w:pPr>
            <w:ins w:id="4264" w:author="Author">
              <w:r w:rsidRPr="00BC69AD">
                <w:rPr>
                  <w:rFonts w:cs="Arial"/>
                  <w:color w:val="000000"/>
                  <w:szCs w:val="18"/>
                </w:rPr>
                <w:t>46.82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FAF1F3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65" w:author="Author"/>
              </w:rPr>
            </w:pPr>
            <w:ins w:id="4266" w:author="Author">
              <w:r w:rsidRPr="00BC69AD">
                <w:rPr>
                  <w:rFonts w:cs="Arial"/>
                  <w:color w:val="000000"/>
                  <w:szCs w:val="18"/>
                </w:rPr>
                <w:t>62.46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20FA06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67" w:author="Author"/>
              </w:rPr>
            </w:pPr>
            <w:ins w:id="4268" w:author="Author">
              <w:r w:rsidRPr="00BC69AD">
                <w:rPr>
                  <w:rFonts w:cs="Arial"/>
                  <w:color w:val="000000"/>
                  <w:szCs w:val="18"/>
                </w:rPr>
                <w:t>81.60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24B709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69" w:author="Author"/>
              </w:rPr>
            </w:pPr>
            <w:ins w:id="4270" w:author="Author">
              <w:r w:rsidRPr="00BC69AD">
                <w:rPr>
                  <w:rFonts w:cs="Arial"/>
                  <w:color w:val="000000"/>
                  <w:szCs w:val="18"/>
                </w:rPr>
                <w:t>107.77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8E9B9B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71" w:author="Author"/>
              </w:rPr>
            </w:pPr>
            <w:ins w:id="4272" w:author="Author">
              <w:r w:rsidRPr="00BC69AD">
                <w:rPr>
                  <w:rFonts w:cs="Arial"/>
                  <w:color w:val="000000"/>
                  <w:szCs w:val="18"/>
                </w:rPr>
                <w:t>123.29</w:t>
              </w:r>
            </w:ins>
          </w:p>
        </w:tc>
      </w:tr>
      <w:tr w:rsidR="001C3BCC" w:rsidRPr="00BC69AD" w14:paraId="4A2F2E3D" w14:textId="77777777" w:rsidTr="001C3BCC">
        <w:trPr>
          <w:trHeight w:val="190"/>
          <w:ins w:id="4273" w:author="Author"/>
        </w:trPr>
        <w:tc>
          <w:tcPr>
            <w:tcW w:w="199" w:type="dxa"/>
          </w:tcPr>
          <w:p w14:paraId="5E59C1DD" w14:textId="77777777" w:rsidR="001C3BCC" w:rsidRPr="00BC69AD" w:rsidRDefault="001C3BCC" w:rsidP="00EA11D4">
            <w:pPr>
              <w:pStyle w:val="tabletext11"/>
              <w:rPr>
                <w:ins w:id="42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F2011" w14:textId="77777777" w:rsidR="001C3BCC" w:rsidRPr="00BC69AD" w:rsidRDefault="001C3BCC" w:rsidP="00EA11D4">
            <w:pPr>
              <w:pStyle w:val="tabletext11"/>
              <w:rPr>
                <w:ins w:id="4275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2DEB6B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4276" w:author="Author"/>
              </w:rPr>
            </w:pPr>
            <w:ins w:id="4277" w:author="Author">
              <w:r w:rsidRPr="00BC69AD">
                <w:t>100/300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D2709" w14:textId="77777777" w:rsidR="001C3BCC" w:rsidRPr="00BC69AD" w:rsidRDefault="001C3BCC" w:rsidP="00EA11D4">
            <w:pPr>
              <w:pStyle w:val="tabletext11"/>
              <w:jc w:val="right"/>
              <w:rPr>
                <w:ins w:id="427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F62D4" w14:textId="77777777" w:rsidR="001C3BCC" w:rsidRPr="00BC69AD" w:rsidRDefault="001C3BCC">
            <w:pPr>
              <w:pStyle w:val="tabletext11"/>
              <w:tabs>
                <w:tab w:val="decimal" w:pos="300"/>
              </w:tabs>
              <w:rPr>
                <w:ins w:id="4279" w:author="Author"/>
              </w:rPr>
              <w:pPrChange w:id="4280" w:author="Author">
                <w:pPr>
                  <w:pStyle w:val="tabletext11"/>
                  <w:tabs>
                    <w:tab w:val="decimal" w:pos="221"/>
                  </w:tabs>
                  <w:jc w:val="right"/>
                </w:pPr>
              </w:pPrChange>
            </w:pPr>
            <w:ins w:id="4281" w:author="Author">
              <w:r w:rsidRPr="00BC69AD">
                <w:rPr>
                  <w:rFonts w:cs="Arial"/>
                  <w:color w:val="000000"/>
                  <w:szCs w:val="18"/>
                </w:rPr>
                <w:t>71.82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3F41B3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82" w:author="Author"/>
              </w:rPr>
            </w:pPr>
            <w:ins w:id="4283" w:author="Author">
              <w:r w:rsidRPr="00BC69AD">
                <w:rPr>
                  <w:rFonts w:cs="Arial"/>
                  <w:color w:val="000000"/>
                  <w:szCs w:val="18"/>
                </w:rPr>
                <w:t>101.54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1C82C0C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84" w:author="Author"/>
              </w:rPr>
            </w:pPr>
            <w:ins w:id="4285" w:author="Author">
              <w:r w:rsidRPr="00BC69AD">
                <w:rPr>
                  <w:rFonts w:cs="Arial"/>
                  <w:color w:val="000000"/>
                  <w:szCs w:val="18"/>
                </w:rPr>
                <w:t>125.11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4E8ECB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86" w:author="Author"/>
              </w:rPr>
            </w:pPr>
            <w:ins w:id="4287" w:author="Author">
              <w:r w:rsidRPr="00BC69AD">
                <w:rPr>
                  <w:rFonts w:cs="Arial"/>
                  <w:color w:val="000000"/>
                  <w:szCs w:val="18"/>
                </w:rPr>
                <w:t>149.32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C8D1B1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88" w:author="Author"/>
              </w:rPr>
            </w:pPr>
            <w:ins w:id="4289" w:author="Author">
              <w:r w:rsidRPr="00BC69AD">
                <w:rPr>
                  <w:rFonts w:cs="Arial"/>
                  <w:color w:val="000000"/>
                  <w:szCs w:val="18"/>
                </w:rPr>
                <w:t>186.16</w:t>
              </w:r>
            </w:ins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216C3C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90" w:author="Author"/>
              </w:rPr>
            </w:pPr>
            <w:ins w:id="4291" w:author="Author">
              <w:r w:rsidRPr="00BC69AD">
                <w:rPr>
                  <w:rFonts w:cs="Arial"/>
                  <w:color w:val="000000"/>
                  <w:szCs w:val="18"/>
                </w:rPr>
                <w:t>206.21</w:t>
              </w:r>
            </w:ins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21A15" w14:textId="77777777" w:rsidR="001C3BCC" w:rsidRPr="00BC69AD" w:rsidRDefault="001C3BCC" w:rsidP="00EA11D4">
            <w:pPr>
              <w:pStyle w:val="tabletext11"/>
              <w:jc w:val="right"/>
              <w:rPr>
                <w:ins w:id="4292" w:author="Author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EF5AC3" w14:textId="77777777" w:rsidR="001C3BCC" w:rsidRPr="00BC69AD" w:rsidRDefault="001C3BCC" w:rsidP="00EA11D4">
            <w:pPr>
              <w:pStyle w:val="tabletext11"/>
              <w:rPr>
                <w:ins w:id="4293" w:author="Author"/>
              </w:rPr>
            </w:pPr>
            <w:ins w:id="4294" w:author="Author">
              <w:r w:rsidRPr="00BC69AD">
                <w:rPr>
                  <w:rFonts w:cs="Arial"/>
                  <w:color w:val="000000"/>
                  <w:szCs w:val="18"/>
                </w:rPr>
                <w:t>48.94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79E174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95" w:author="Author"/>
              </w:rPr>
            </w:pPr>
            <w:ins w:id="4296" w:author="Author">
              <w:r w:rsidRPr="00BC69AD">
                <w:rPr>
                  <w:rFonts w:cs="Arial"/>
                  <w:color w:val="000000"/>
                  <w:szCs w:val="18"/>
                </w:rPr>
                <w:t>68.63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CAE738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97" w:author="Author"/>
              </w:rPr>
            </w:pPr>
            <w:ins w:id="4298" w:author="Author">
              <w:r w:rsidRPr="00BC69AD">
                <w:rPr>
                  <w:rFonts w:cs="Arial"/>
                  <w:color w:val="000000"/>
                  <w:szCs w:val="18"/>
                </w:rPr>
                <w:t>84.22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154581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299" w:author="Author"/>
              </w:rPr>
            </w:pPr>
            <w:ins w:id="4300" w:author="Author">
              <w:r w:rsidRPr="00BC69AD">
                <w:rPr>
                  <w:rFonts w:cs="Arial"/>
                  <w:color w:val="000000"/>
                  <w:szCs w:val="18"/>
                </w:rPr>
                <w:t>100.21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1850DC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01" w:author="Author"/>
              </w:rPr>
            </w:pPr>
            <w:ins w:id="4302" w:author="Author">
              <w:r w:rsidRPr="00BC69AD">
                <w:rPr>
                  <w:rFonts w:cs="Arial"/>
                  <w:color w:val="000000"/>
                  <w:szCs w:val="18"/>
                </w:rPr>
                <w:t>124.49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E2F073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03" w:author="Author"/>
              </w:rPr>
            </w:pPr>
            <w:ins w:id="4304" w:author="Author">
              <w:r w:rsidRPr="00BC69AD">
                <w:rPr>
                  <w:rFonts w:cs="Arial"/>
                  <w:color w:val="000000"/>
                  <w:szCs w:val="18"/>
                </w:rPr>
                <w:t>137.71</w:t>
              </w:r>
            </w:ins>
          </w:p>
        </w:tc>
      </w:tr>
      <w:tr w:rsidR="001C3BCC" w:rsidRPr="00BC69AD" w14:paraId="7283667E" w14:textId="77777777" w:rsidTr="001C3BCC">
        <w:trPr>
          <w:trHeight w:val="190"/>
          <w:ins w:id="4305" w:author="Author"/>
        </w:trPr>
        <w:tc>
          <w:tcPr>
            <w:tcW w:w="199" w:type="dxa"/>
          </w:tcPr>
          <w:p w14:paraId="0F0DB86C" w14:textId="77777777" w:rsidR="001C3BCC" w:rsidRPr="00BC69AD" w:rsidRDefault="001C3BCC" w:rsidP="00EA11D4">
            <w:pPr>
              <w:pStyle w:val="tabletext11"/>
              <w:rPr>
                <w:ins w:id="43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8CE0B" w14:textId="77777777" w:rsidR="001C3BCC" w:rsidRPr="00BC69AD" w:rsidRDefault="001C3BCC" w:rsidP="00EA11D4">
            <w:pPr>
              <w:pStyle w:val="tabletext11"/>
              <w:rPr>
                <w:ins w:id="430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B5486B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4308" w:author="Author"/>
              </w:rPr>
            </w:pPr>
            <w:ins w:id="4309" w:author="Author">
              <w:r w:rsidRPr="00BC69AD">
                <w:t>250/500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A83B8F" w14:textId="77777777" w:rsidR="001C3BCC" w:rsidRPr="00BC69AD" w:rsidRDefault="001C3BCC" w:rsidP="00EA11D4">
            <w:pPr>
              <w:pStyle w:val="tabletext11"/>
              <w:jc w:val="right"/>
              <w:rPr>
                <w:ins w:id="4310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1E58A" w14:textId="77777777" w:rsidR="001C3BCC" w:rsidRPr="00BC69AD" w:rsidRDefault="001C3BCC">
            <w:pPr>
              <w:pStyle w:val="tabletext11"/>
              <w:rPr>
                <w:ins w:id="4311" w:author="Author"/>
              </w:rPr>
              <w:pPrChange w:id="4312" w:author="Author">
                <w:pPr>
                  <w:pStyle w:val="tabletext11"/>
                  <w:tabs>
                    <w:tab w:val="decimal" w:pos="221"/>
                  </w:tabs>
                  <w:jc w:val="right"/>
                </w:pPr>
              </w:pPrChange>
            </w:pPr>
            <w:ins w:id="4313" w:author="Author">
              <w:r w:rsidRPr="00BC69AD">
                <w:rPr>
                  <w:rFonts w:cs="Arial"/>
                  <w:color w:val="000000"/>
                  <w:szCs w:val="18"/>
                </w:rPr>
                <w:t>106.74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CFE46E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14" w:author="Author"/>
              </w:rPr>
            </w:pPr>
            <w:ins w:id="4315" w:author="Author">
              <w:r w:rsidRPr="00BC69AD">
                <w:rPr>
                  <w:rFonts w:cs="Arial"/>
                  <w:color w:val="000000"/>
                  <w:szCs w:val="18"/>
                </w:rPr>
                <w:t>134.12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7B2F33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16" w:author="Author"/>
              </w:rPr>
            </w:pPr>
            <w:ins w:id="4317" w:author="Author">
              <w:r w:rsidRPr="00BC69AD">
                <w:rPr>
                  <w:rFonts w:cs="Arial"/>
                  <w:color w:val="000000"/>
                  <w:szCs w:val="18"/>
                </w:rPr>
                <w:t>156.00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CE65D6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18" w:author="Author"/>
              </w:rPr>
            </w:pPr>
            <w:ins w:id="4319" w:author="Author">
              <w:r w:rsidRPr="00BC69AD">
                <w:rPr>
                  <w:rFonts w:cs="Arial"/>
                  <w:color w:val="000000"/>
                  <w:szCs w:val="18"/>
                </w:rPr>
                <w:t>180.45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257FF6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20" w:author="Author"/>
              </w:rPr>
            </w:pPr>
            <w:ins w:id="4321" w:author="Author">
              <w:r w:rsidRPr="00BC69AD">
                <w:rPr>
                  <w:rFonts w:cs="Arial"/>
                  <w:color w:val="000000"/>
                  <w:szCs w:val="18"/>
                </w:rPr>
                <w:t>210.97</w:t>
              </w:r>
            </w:ins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AAC333" w14:textId="77777777" w:rsidR="001C3BCC" w:rsidRPr="00BC69AD" w:rsidRDefault="001C3BCC" w:rsidP="00EA11D4">
            <w:pPr>
              <w:pStyle w:val="tabletext11"/>
              <w:jc w:val="center"/>
              <w:rPr>
                <w:ins w:id="4322" w:author="Author"/>
              </w:rPr>
            </w:pPr>
            <w:ins w:id="4323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F7CA1" w14:textId="77777777" w:rsidR="001C3BCC" w:rsidRPr="00BC69AD" w:rsidRDefault="001C3BCC" w:rsidP="00EA11D4">
            <w:pPr>
              <w:pStyle w:val="tabletext11"/>
              <w:jc w:val="right"/>
              <w:rPr>
                <w:ins w:id="4324" w:author="Author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D0520" w14:textId="77777777" w:rsidR="001C3BCC" w:rsidRPr="00BC69AD" w:rsidRDefault="001C3BCC" w:rsidP="00EA11D4">
            <w:pPr>
              <w:pStyle w:val="tabletext11"/>
              <w:rPr>
                <w:ins w:id="4325" w:author="Author"/>
              </w:rPr>
            </w:pPr>
            <w:ins w:id="4326" w:author="Author">
              <w:r w:rsidRPr="00BC69AD">
                <w:rPr>
                  <w:rFonts w:cs="Arial"/>
                  <w:color w:val="000000"/>
                  <w:szCs w:val="18"/>
                </w:rPr>
                <w:t>72.07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2A9842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27" w:author="Author"/>
              </w:rPr>
            </w:pPr>
            <w:ins w:id="4328" w:author="Author">
              <w:r w:rsidRPr="00BC69AD">
                <w:rPr>
                  <w:rFonts w:cs="Arial"/>
                  <w:color w:val="000000"/>
                  <w:szCs w:val="18"/>
                </w:rPr>
                <w:t>90.17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1FEAB9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29" w:author="Author"/>
              </w:rPr>
            </w:pPr>
            <w:ins w:id="4330" w:author="Author">
              <w:r w:rsidRPr="00BC69AD">
                <w:rPr>
                  <w:rFonts w:cs="Arial"/>
                  <w:color w:val="000000"/>
                  <w:szCs w:val="18"/>
                </w:rPr>
                <w:t>104.64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7CB7BD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31" w:author="Author"/>
              </w:rPr>
            </w:pPr>
            <w:ins w:id="4332" w:author="Author">
              <w:r w:rsidRPr="00BC69AD">
                <w:rPr>
                  <w:rFonts w:cs="Arial"/>
                  <w:color w:val="000000"/>
                  <w:szCs w:val="18"/>
                </w:rPr>
                <w:t>120.72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CA1A34F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33" w:author="Author"/>
              </w:rPr>
            </w:pPr>
            <w:ins w:id="4334" w:author="Author">
              <w:r w:rsidRPr="00BC69AD">
                <w:rPr>
                  <w:rFonts w:cs="Arial"/>
                  <w:color w:val="000000"/>
                  <w:szCs w:val="18"/>
                </w:rPr>
                <w:t>140.79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02B26A" w14:textId="77777777" w:rsidR="001C3BCC" w:rsidRPr="00BC69AD" w:rsidRDefault="001C3BCC" w:rsidP="00EA11D4">
            <w:pPr>
              <w:pStyle w:val="tabletext11"/>
              <w:jc w:val="center"/>
              <w:rPr>
                <w:ins w:id="4335" w:author="Author"/>
              </w:rPr>
            </w:pPr>
            <w:ins w:id="4336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35BDEBD5" w14:textId="77777777" w:rsidTr="001C3BCC">
        <w:trPr>
          <w:trHeight w:val="190"/>
          <w:ins w:id="4337" w:author="Author"/>
        </w:trPr>
        <w:tc>
          <w:tcPr>
            <w:tcW w:w="199" w:type="dxa"/>
          </w:tcPr>
          <w:p w14:paraId="35FFF5BF" w14:textId="77777777" w:rsidR="001C3BCC" w:rsidRPr="00BC69AD" w:rsidRDefault="001C3BCC" w:rsidP="00EA11D4">
            <w:pPr>
              <w:pStyle w:val="tabletext11"/>
              <w:rPr>
                <w:ins w:id="43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37189" w14:textId="77777777" w:rsidR="001C3BCC" w:rsidRPr="00BC69AD" w:rsidRDefault="001C3BCC" w:rsidP="00EA11D4">
            <w:pPr>
              <w:pStyle w:val="tabletext11"/>
              <w:rPr>
                <w:ins w:id="433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A763BE" w14:textId="77777777" w:rsidR="001C3BCC" w:rsidRPr="00BC69AD" w:rsidRDefault="001C3BCC" w:rsidP="00EA11D4">
            <w:pPr>
              <w:pStyle w:val="tabletext11"/>
              <w:tabs>
                <w:tab w:val="decimal" w:pos="860"/>
              </w:tabs>
              <w:rPr>
                <w:ins w:id="4340" w:author="Author"/>
              </w:rPr>
            </w:pPr>
            <w:ins w:id="4341" w:author="Author">
              <w:r w:rsidRPr="00BC69AD">
                <w:t>500/1,000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A5B18" w14:textId="77777777" w:rsidR="001C3BCC" w:rsidRPr="00BC69AD" w:rsidRDefault="001C3BCC" w:rsidP="00EA11D4">
            <w:pPr>
              <w:pStyle w:val="tabletext11"/>
              <w:jc w:val="right"/>
              <w:rPr>
                <w:ins w:id="4342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59737" w14:textId="77777777" w:rsidR="001C3BCC" w:rsidRPr="00BC69AD" w:rsidRDefault="001C3BCC">
            <w:pPr>
              <w:pStyle w:val="tabletext11"/>
              <w:rPr>
                <w:ins w:id="4343" w:author="Author"/>
              </w:rPr>
              <w:pPrChange w:id="4344" w:author="Author">
                <w:pPr>
                  <w:pStyle w:val="tabletext11"/>
                  <w:tabs>
                    <w:tab w:val="decimal" w:pos="221"/>
                  </w:tabs>
                  <w:jc w:val="right"/>
                </w:pPr>
              </w:pPrChange>
            </w:pPr>
            <w:ins w:id="4345" w:author="Author">
              <w:r w:rsidRPr="00BC69AD">
                <w:rPr>
                  <w:rFonts w:cs="Arial"/>
                  <w:color w:val="000000"/>
                  <w:szCs w:val="18"/>
                </w:rPr>
                <w:t>134.12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36D73F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46" w:author="Author"/>
              </w:rPr>
            </w:pPr>
            <w:ins w:id="4347" w:author="Author">
              <w:r w:rsidRPr="00BC69AD">
                <w:rPr>
                  <w:rFonts w:cs="Arial"/>
                  <w:color w:val="000000"/>
                  <w:szCs w:val="18"/>
                </w:rPr>
                <w:t>160.79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EC638D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48" w:author="Author"/>
              </w:rPr>
            </w:pPr>
            <w:ins w:id="4349" w:author="Author">
              <w:r w:rsidRPr="00BC69AD">
                <w:rPr>
                  <w:rFonts w:cs="Arial"/>
                  <w:color w:val="000000"/>
                  <w:szCs w:val="18"/>
                </w:rPr>
                <w:t>180.45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DB405FE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50" w:author="Author"/>
              </w:rPr>
            </w:pPr>
            <w:ins w:id="4351" w:author="Author">
              <w:r w:rsidRPr="00BC69AD">
                <w:rPr>
                  <w:rFonts w:cs="Arial"/>
                  <w:color w:val="000000"/>
                  <w:szCs w:val="18"/>
                </w:rPr>
                <w:t>201.41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E56BF15" w14:textId="77777777" w:rsidR="001C3BCC" w:rsidRPr="00BC69AD" w:rsidRDefault="001C3BCC" w:rsidP="00EA11D4">
            <w:pPr>
              <w:pStyle w:val="tabletext11"/>
              <w:jc w:val="center"/>
              <w:rPr>
                <w:ins w:id="4352" w:author="Author"/>
              </w:rPr>
            </w:pPr>
            <w:ins w:id="4353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0ED725A" w14:textId="77777777" w:rsidR="001C3BCC" w:rsidRPr="00BC69AD" w:rsidRDefault="001C3BCC" w:rsidP="00EA11D4">
            <w:pPr>
              <w:pStyle w:val="tabletext11"/>
              <w:jc w:val="center"/>
              <w:rPr>
                <w:ins w:id="4354" w:author="Author"/>
              </w:rPr>
            </w:pPr>
            <w:ins w:id="4355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48CBD9" w14:textId="77777777" w:rsidR="001C3BCC" w:rsidRPr="00BC69AD" w:rsidRDefault="001C3BCC" w:rsidP="00EA11D4">
            <w:pPr>
              <w:pStyle w:val="tabletext11"/>
              <w:jc w:val="right"/>
              <w:rPr>
                <w:ins w:id="4356" w:author="Author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C125EA" w14:textId="77777777" w:rsidR="001C3BCC" w:rsidRPr="00BC69AD" w:rsidRDefault="001C3BCC" w:rsidP="00EA11D4">
            <w:pPr>
              <w:pStyle w:val="tabletext11"/>
              <w:rPr>
                <w:ins w:id="4357" w:author="Author"/>
              </w:rPr>
            </w:pPr>
            <w:ins w:id="4358" w:author="Author">
              <w:r w:rsidRPr="00BC69AD">
                <w:rPr>
                  <w:rFonts w:cs="Arial"/>
                  <w:color w:val="000000"/>
                  <w:szCs w:val="18"/>
                </w:rPr>
                <w:t>90.17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D85302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59" w:author="Author"/>
              </w:rPr>
            </w:pPr>
            <w:ins w:id="4360" w:author="Author">
              <w:r w:rsidRPr="00BC69AD">
                <w:rPr>
                  <w:rFonts w:cs="Arial"/>
                  <w:color w:val="000000"/>
                  <w:szCs w:val="18"/>
                </w:rPr>
                <w:t>107.77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CF534C3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61" w:author="Author"/>
              </w:rPr>
            </w:pPr>
            <w:ins w:id="4362" w:author="Author">
              <w:r w:rsidRPr="00BC69AD">
                <w:rPr>
                  <w:rFonts w:cs="Arial"/>
                  <w:color w:val="000000"/>
                  <w:szCs w:val="18"/>
                </w:rPr>
                <w:t>120.72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F61028" w14:textId="77777777" w:rsidR="001C3BCC" w:rsidRPr="00BC69AD" w:rsidRDefault="001C3BCC" w:rsidP="00EA11D4">
            <w:pPr>
              <w:pStyle w:val="tabletext11"/>
              <w:tabs>
                <w:tab w:val="decimal" w:pos="320"/>
              </w:tabs>
              <w:rPr>
                <w:ins w:id="4363" w:author="Author"/>
              </w:rPr>
            </w:pPr>
            <w:ins w:id="4364" w:author="Author">
              <w:r w:rsidRPr="00BC69AD">
                <w:rPr>
                  <w:rFonts w:cs="Arial"/>
                  <w:color w:val="000000"/>
                  <w:szCs w:val="18"/>
                </w:rPr>
                <w:t>134.53</w:t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D696FD" w14:textId="77777777" w:rsidR="001C3BCC" w:rsidRPr="00BC69AD" w:rsidRDefault="001C3BCC" w:rsidP="00EA11D4">
            <w:pPr>
              <w:pStyle w:val="tabletext11"/>
              <w:jc w:val="center"/>
              <w:rPr>
                <w:ins w:id="4365" w:author="Author"/>
              </w:rPr>
            </w:pPr>
            <w:ins w:id="4366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6B3431" w14:textId="77777777" w:rsidR="001C3BCC" w:rsidRPr="00BC69AD" w:rsidRDefault="001C3BCC" w:rsidP="00EA11D4">
            <w:pPr>
              <w:pStyle w:val="tabletext11"/>
              <w:jc w:val="center"/>
              <w:rPr>
                <w:ins w:id="4367" w:author="Author"/>
              </w:rPr>
            </w:pPr>
            <w:ins w:id="4368" w:author="Author">
              <w:r w:rsidRPr="00BC69AD">
                <w:rPr>
                  <w:rFonts w:cs="Arial"/>
                  <w:color w:val="000000"/>
                  <w:szCs w:val="18"/>
                </w:rPr>
                <w:sym w:font="Symbol" w:char="F02A"/>
              </w:r>
            </w:ins>
          </w:p>
        </w:tc>
      </w:tr>
      <w:tr w:rsidR="001C3BCC" w:rsidRPr="00BC69AD" w14:paraId="6F2385B0" w14:textId="77777777" w:rsidTr="001C3BCC">
        <w:tblPrEx>
          <w:tblLook w:val="04A0" w:firstRow="1" w:lastRow="0" w:firstColumn="1" w:lastColumn="0" w:noHBand="0" w:noVBand="1"/>
          <w:tblPrExChange w:id="4369" w:author="Author">
            <w:tblPrEx>
              <w:tblLook w:val="04A0" w:firstRow="1" w:lastRow="0" w:firstColumn="1" w:lastColumn="0" w:noHBand="0" w:noVBand="1"/>
            </w:tblPrEx>
          </w:tblPrExChange>
        </w:tblPrEx>
        <w:trPr>
          <w:cantSplit/>
          <w:trHeight w:val="190"/>
          <w:ins w:id="4370" w:author="Author"/>
          <w:trPrChange w:id="4371" w:author="Author">
            <w:trPr>
              <w:gridBefore w:val="3"/>
              <w:cantSplit/>
              <w:trHeight w:val="190"/>
            </w:trPr>
          </w:trPrChange>
        </w:trPr>
        <w:tc>
          <w:tcPr>
            <w:tcW w:w="199" w:type="dxa"/>
            <w:tcPrChange w:id="4372" w:author="Author">
              <w:tcPr>
                <w:tcW w:w="200" w:type="dxa"/>
              </w:tcPr>
            </w:tcPrChange>
          </w:tcPr>
          <w:p w14:paraId="520D0E6A" w14:textId="77777777" w:rsidR="001C3BCC" w:rsidRPr="00BC69AD" w:rsidRDefault="001C3BCC" w:rsidP="00EA11D4">
            <w:pPr>
              <w:pStyle w:val="tabletext11"/>
              <w:rPr>
                <w:ins w:id="4373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4374" w:author="Author">
              <w:tcPr>
                <w:tcW w:w="25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59EECFA6" w14:textId="77777777" w:rsidR="001C3BCC" w:rsidRPr="00BC69AD" w:rsidRDefault="001C3BCC" w:rsidP="00EA11D4">
            <w:pPr>
              <w:pStyle w:val="tabletext11"/>
              <w:jc w:val="right"/>
              <w:rPr>
                <w:ins w:id="4375" w:author="Author"/>
              </w:rPr>
            </w:pPr>
            <w:ins w:id="4376" w:author="Author">
              <w:r w:rsidRPr="00BC69AD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31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4377" w:author="Author">
              <w:tcPr>
                <w:tcW w:w="9839" w:type="dxa"/>
                <w:gridSpan w:val="29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39A0F6A9" w14:textId="77777777" w:rsidR="001C3BCC" w:rsidRPr="00BC69AD" w:rsidRDefault="001C3BCC" w:rsidP="00EA11D4">
            <w:pPr>
              <w:pStyle w:val="tabletext11"/>
              <w:rPr>
                <w:ins w:id="4378" w:author="Author"/>
              </w:rPr>
            </w:pPr>
            <w:ins w:id="4379" w:author="Author">
              <w:r w:rsidRPr="00BC69AD">
                <w:t>Refer to company.</w:t>
              </w:r>
            </w:ins>
          </w:p>
        </w:tc>
      </w:tr>
    </w:tbl>
    <w:p w14:paraId="40CC980A" w14:textId="77777777" w:rsidR="001C3BCC" w:rsidRPr="00BC69AD" w:rsidRDefault="001C3BCC" w:rsidP="001C3BCC">
      <w:pPr>
        <w:pStyle w:val="tablecaption"/>
        <w:rPr>
          <w:ins w:id="4380" w:author="Author"/>
        </w:rPr>
      </w:pPr>
      <w:ins w:id="4381" w:author="Author">
        <w:r w:rsidRPr="00BC69AD">
          <w:t>Table 297.B.2.c.(1)(b)(LC) Split Limits Interpolicy And Intrapolicy Stacking Uninsured (Includes Underinsured) Motorists Bodily Injury Coverage Loss Costs</w:t>
        </w:r>
      </w:ins>
    </w:p>
    <w:p w14:paraId="03F18F14" w14:textId="77777777" w:rsidR="001C3BCC" w:rsidRPr="00BC69AD" w:rsidRDefault="001C3BCC" w:rsidP="001C3BCC">
      <w:pPr>
        <w:pStyle w:val="isonormal"/>
        <w:rPr>
          <w:ins w:id="4382" w:author="Author"/>
        </w:rPr>
      </w:pPr>
    </w:p>
    <w:p w14:paraId="650AA4C4" w14:textId="77777777" w:rsidR="001C3BCC" w:rsidRPr="00BC69AD" w:rsidRDefault="001C3BCC" w:rsidP="001C3BCC">
      <w:pPr>
        <w:pStyle w:val="space8"/>
        <w:rPr>
          <w:ins w:id="438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210"/>
        <w:gridCol w:w="1390"/>
        <w:gridCol w:w="194"/>
        <w:gridCol w:w="16"/>
        <w:gridCol w:w="1390"/>
        <w:tblGridChange w:id="4384">
          <w:tblGrid>
            <w:gridCol w:w="200"/>
            <w:gridCol w:w="200"/>
            <w:gridCol w:w="240"/>
            <w:gridCol w:w="200"/>
            <w:gridCol w:w="200"/>
            <w:gridCol w:w="760"/>
            <w:gridCol w:w="210"/>
            <w:gridCol w:w="430"/>
            <w:gridCol w:w="210"/>
            <w:gridCol w:w="750"/>
            <w:gridCol w:w="194"/>
            <w:gridCol w:w="446"/>
            <w:gridCol w:w="194"/>
            <w:gridCol w:w="766"/>
            <w:gridCol w:w="640"/>
          </w:tblGrid>
        </w:tblGridChange>
      </w:tblGrid>
      <w:tr w:rsidR="001C3BCC" w:rsidRPr="00BC69AD" w14:paraId="7998D5AC" w14:textId="77777777" w:rsidTr="00EA11D4">
        <w:trPr>
          <w:cantSplit/>
          <w:trHeight w:val="190"/>
          <w:ins w:id="4385" w:author="Author"/>
        </w:trPr>
        <w:tc>
          <w:tcPr>
            <w:tcW w:w="200" w:type="dxa"/>
          </w:tcPr>
          <w:p w14:paraId="645FDD60" w14:textId="77777777" w:rsidR="001C3BCC" w:rsidRPr="00BC69AD" w:rsidRDefault="001C3BCC" w:rsidP="00EA11D4">
            <w:pPr>
              <w:pStyle w:val="tablehead"/>
              <w:rPr>
                <w:ins w:id="4386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C9479" w14:textId="77777777" w:rsidR="001C3BCC" w:rsidRPr="00BC69AD" w:rsidRDefault="001C3BCC" w:rsidP="00EA11D4">
            <w:pPr>
              <w:pStyle w:val="tablehead"/>
              <w:rPr>
                <w:ins w:id="4387" w:author="Author"/>
              </w:rPr>
            </w:pPr>
            <w:ins w:id="4388" w:author="Author">
              <w:r w:rsidRPr="00BC69AD">
                <w:t xml:space="preserve">Interpolicy Stacking – Bodily Injury – </w:t>
              </w:r>
              <w:r w:rsidRPr="00BC69AD">
                <w:br/>
                <w:t>Other Than Individual Named Insureds</w:t>
              </w:r>
            </w:ins>
          </w:p>
        </w:tc>
      </w:tr>
      <w:tr w:rsidR="001C3BCC" w:rsidRPr="00BC69AD" w14:paraId="4ECD8FC9" w14:textId="77777777" w:rsidTr="00EA11D4">
        <w:trPr>
          <w:cantSplit/>
          <w:trHeight w:val="190"/>
          <w:ins w:id="4389" w:author="Author"/>
        </w:trPr>
        <w:tc>
          <w:tcPr>
            <w:tcW w:w="200" w:type="dxa"/>
          </w:tcPr>
          <w:p w14:paraId="774A2104" w14:textId="77777777" w:rsidR="001C3BCC" w:rsidRPr="00BC69AD" w:rsidRDefault="001C3BCC" w:rsidP="00EA11D4">
            <w:pPr>
              <w:pStyle w:val="tablehead"/>
              <w:rPr>
                <w:ins w:id="4390" w:author="Author"/>
              </w:rPr>
            </w:pPr>
            <w:ins w:id="4391" w:author="Author">
              <w:r w:rsidRPr="00BC69AD">
                <w:br/>
              </w:r>
              <w:r w:rsidRPr="00BC69AD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18844" w14:textId="77777777" w:rsidR="001C3BCC" w:rsidRPr="00BC69AD" w:rsidRDefault="001C3BCC" w:rsidP="00EA11D4">
            <w:pPr>
              <w:pStyle w:val="tablehead"/>
              <w:rPr>
                <w:ins w:id="4392" w:author="Author"/>
              </w:rPr>
            </w:pPr>
            <w:ins w:id="4393" w:author="Author">
              <w:r w:rsidRPr="00BC69AD">
                <w:br/>
              </w:r>
              <w:r w:rsidRPr="00BC69AD">
                <w:br/>
                <w:t>Bodily</w:t>
              </w:r>
              <w:r w:rsidRPr="00BC69AD">
                <w:br/>
                <w:t>Injury</w:t>
              </w:r>
              <w:r w:rsidRPr="00BC69AD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35959B" w14:textId="77777777" w:rsidR="001C3BCC" w:rsidRPr="00BC69AD" w:rsidRDefault="001C3BCC" w:rsidP="00EA11D4">
            <w:pPr>
              <w:pStyle w:val="tablehead"/>
              <w:rPr>
                <w:ins w:id="4394" w:author="Author"/>
              </w:rPr>
            </w:pPr>
            <w:ins w:id="4395" w:author="Author">
              <w:r w:rsidRPr="00BC69AD">
                <w:t>Private</w:t>
              </w:r>
              <w:r w:rsidRPr="00BC69AD">
                <w:br/>
                <w:t>Passenger</w:t>
              </w:r>
              <w:r w:rsidRPr="00BC69AD">
                <w:br/>
                <w:t>Types</w:t>
              </w:r>
              <w:r w:rsidRPr="00BC69AD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B953B8" w14:textId="77777777" w:rsidR="001C3BCC" w:rsidRPr="00BC69AD" w:rsidRDefault="001C3BCC" w:rsidP="00EA11D4">
            <w:pPr>
              <w:pStyle w:val="tablehead"/>
              <w:rPr>
                <w:ins w:id="4396" w:author="Author"/>
              </w:rPr>
            </w:pPr>
            <w:ins w:id="4397" w:author="Author">
              <w:r w:rsidRPr="00BC69AD">
                <w:t>Other Than</w:t>
              </w:r>
              <w:r w:rsidRPr="00BC69AD">
                <w:br/>
                <w:t>Private</w:t>
              </w:r>
              <w:r w:rsidRPr="00BC69AD">
                <w:br/>
                <w:t>Passenger</w:t>
              </w:r>
              <w:r w:rsidRPr="00BC69AD">
                <w:br/>
                <w:t>Types</w:t>
              </w:r>
              <w:r w:rsidRPr="00BC69AD">
                <w:br/>
                <w:t>Per Exposure</w:t>
              </w:r>
            </w:ins>
          </w:p>
        </w:tc>
      </w:tr>
      <w:tr w:rsidR="001C3BCC" w:rsidRPr="00BC69AD" w14:paraId="07E8A000" w14:textId="77777777" w:rsidTr="001C3BCC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398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399" w:author="Author"/>
          <w:trPrChange w:id="4400" w:author="Author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401" w:author="Author">
              <w:tcPr>
                <w:tcW w:w="200" w:type="dxa"/>
              </w:tcPr>
            </w:tcPrChange>
          </w:tcPr>
          <w:p w14:paraId="3F11F8F9" w14:textId="77777777" w:rsidR="001C3BCC" w:rsidRPr="00BC69AD" w:rsidRDefault="001C3BCC" w:rsidP="00EA11D4">
            <w:pPr>
              <w:pStyle w:val="tabletext11"/>
              <w:rPr>
                <w:ins w:id="44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03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F8931F7" w14:textId="77777777" w:rsidR="001C3BCC" w:rsidRPr="00BC69AD" w:rsidRDefault="001C3BCC" w:rsidP="00EA11D4">
            <w:pPr>
              <w:pStyle w:val="tabletext11"/>
              <w:jc w:val="right"/>
              <w:rPr>
                <w:ins w:id="4404" w:author="Author"/>
              </w:rPr>
            </w:pPr>
            <w:ins w:id="4405" w:author="Author">
              <w:r w:rsidRPr="00BC69AD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406" w:author="Author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D4E8B7A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407" w:author="Author"/>
              </w:rPr>
            </w:pPr>
            <w:ins w:id="4408" w:author="Author">
              <w:r w:rsidRPr="00BC69AD">
                <w:t>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09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9498A63" w14:textId="77777777" w:rsidR="001C3BCC" w:rsidRPr="00BC69AD" w:rsidRDefault="001C3BCC" w:rsidP="00EA11D4">
            <w:pPr>
              <w:pStyle w:val="tabletext11"/>
              <w:jc w:val="right"/>
              <w:rPr>
                <w:ins w:id="4410" w:author="Author"/>
              </w:rPr>
            </w:pPr>
            <w:ins w:id="4411" w:author="Author">
              <w:r w:rsidRPr="00BC69AD">
                <w:t>$</w:t>
              </w:r>
            </w:ins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12" w:author="Author">
              <w:tcPr>
                <w:tcW w:w="139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54E9AE1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413" w:author="Author"/>
              </w:rPr>
            </w:pPr>
            <w:ins w:id="4414" w:author="Author">
              <w:r w:rsidRPr="00BC69AD">
                <w:rPr>
                  <w:rFonts w:cs="Arial"/>
                  <w:color w:val="000000"/>
                  <w:szCs w:val="18"/>
                </w:rPr>
                <w:t>41.81</w:t>
              </w:r>
            </w:ins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15" w:author="Author">
              <w:tcPr>
                <w:tcW w:w="19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3989C4F" w14:textId="77777777" w:rsidR="001C3BCC" w:rsidRPr="00BC69AD" w:rsidRDefault="001C3BCC" w:rsidP="00EA11D4">
            <w:pPr>
              <w:pStyle w:val="tabletext11"/>
              <w:jc w:val="right"/>
              <w:rPr>
                <w:ins w:id="4416" w:author="Author"/>
              </w:rPr>
            </w:pPr>
            <w:ins w:id="4417" w:author="Author">
              <w:r w:rsidRPr="00BC69AD">
                <w:t>$</w:t>
              </w:r>
            </w:ins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18" w:author="Author">
              <w:tcPr>
                <w:tcW w:w="140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0B12BC2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419" w:author="Author"/>
              </w:rPr>
            </w:pPr>
            <w:ins w:id="4420" w:author="Author">
              <w:r w:rsidRPr="00BC69AD">
                <w:rPr>
                  <w:rFonts w:cs="Arial"/>
                  <w:color w:val="000000"/>
                  <w:szCs w:val="18"/>
                </w:rPr>
                <w:t>28.59</w:t>
              </w:r>
            </w:ins>
          </w:p>
        </w:tc>
      </w:tr>
      <w:tr w:rsidR="001C3BCC" w:rsidRPr="00BC69AD" w14:paraId="00502ABE" w14:textId="77777777" w:rsidTr="001C3BCC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421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422" w:author="Author"/>
          <w:trPrChange w:id="4423" w:author="Author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424" w:author="Author">
              <w:tcPr>
                <w:tcW w:w="200" w:type="dxa"/>
              </w:tcPr>
            </w:tcPrChange>
          </w:tcPr>
          <w:p w14:paraId="024ED068" w14:textId="77777777" w:rsidR="001C3BCC" w:rsidRPr="00BC69AD" w:rsidRDefault="001C3BCC" w:rsidP="00EA11D4">
            <w:pPr>
              <w:pStyle w:val="tabletext11"/>
              <w:rPr>
                <w:ins w:id="44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26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49DE64C" w14:textId="77777777" w:rsidR="001C3BCC" w:rsidRPr="00BC69AD" w:rsidRDefault="001C3BCC" w:rsidP="00EA11D4">
            <w:pPr>
              <w:pStyle w:val="tabletext11"/>
              <w:jc w:val="right"/>
              <w:rPr>
                <w:ins w:id="44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428" w:author="Author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898B426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429" w:author="Author"/>
              </w:rPr>
            </w:pPr>
            <w:ins w:id="4430" w:author="Author">
              <w:r w:rsidRPr="00BC69AD">
                <w:t>75,000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31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543EBAB" w14:textId="77777777" w:rsidR="001C3BCC" w:rsidRPr="00BC69AD" w:rsidRDefault="001C3BCC" w:rsidP="00EA11D4">
            <w:pPr>
              <w:pStyle w:val="tabletext11"/>
              <w:jc w:val="right"/>
              <w:rPr>
                <w:ins w:id="443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33" w:author="Author">
              <w:tcPr>
                <w:tcW w:w="139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9B50578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434" w:author="Author"/>
              </w:rPr>
            </w:pPr>
            <w:ins w:id="4435" w:author="Author">
              <w:r w:rsidRPr="00BC69AD">
                <w:rPr>
                  <w:rFonts w:cs="Arial"/>
                  <w:color w:val="000000"/>
                  <w:szCs w:val="18"/>
                </w:rPr>
                <w:t>54.13</w:t>
              </w:r>
            </w:ins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36" w:author="Author">
              <w:tcPr>
                <w:tcW w:w="19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09F9A4B" w14:textId="77777777" w:rsidR="001C3BCC" w:rsidRPr="00BC69AD" w:rsidRDefault="001C3BCC" w:rsidP="00EA11D4">
            <w:pPr>
              <w:pStyle w:val="tabletext11"/>
              <w:jc w:val="right"/>
              <w:rPr>
                <w:ins w:id="443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38" w:author="Author">
              <w:tcPr>
                <w:tcW w:w="140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5EF16F2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439" w:author="Author"/>
              </w:rPr>
            </w:pPr>
            <w:ins w:id="4440" w:author="Author">
              <w:r w:rsidRPr="00BC69AD">
                <w:rPr>
                  <w:rFonts w:cs="Arial"/>
                  <w:color w:val="000000"/>
                  <w:szCs w:val="18"/>
                </w:rPr>
                <w:t>36.77</w:t>
              </w:r>
            </w:ins>
          </w:p>
        </w:tc>
      </w:tr>
      <w:tr w:rsidR="001C3BCC" w:rsidRPr="00BC69AD" w14:paraId="1582169C" w14:textId="77777777" w:rsidTr="001C3BCC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441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442" w:author="Author"/>
          <w:trPrChange w:id="4443" w:author="Author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444" w:author="Author">
              <w:tcPr>
                <w:tcW w:w="200" w:type="dxa"/>
              </w:tcPr>
            </w:tcPrChange>
          </w:tcPr>
          <w:p w14:paraId="1E8472EC" w14:textId="77777777" w:rsidR="001C3BCC" w:rsidRPr="00BC69AD" w:rsidRDefault="001C3BCC" w:rsidP="00EA11D4">
            <w:pPr>
              <w:pStyle w:val="tabletext11"/>
              <w:rPr>
                <w:ins w:id="44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46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A398E8B" w14:textId="77777777" w:rsidR="001C3BCC" w:rsidRPr="00BC69AD" w:rsidRDefault="001C3BCC" w:rsidP="00EA11D4">
            <w:pPr>
              <w:pStyle w:val="tabletext11"/>
              <w:jc w:val="right"/>
              <w:rPr>
                <w:ins w:id="44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448" w:author="Author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D1E454F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449" w:author="Author"/>
              </w:rPr>
            </w:pPr>
            <w:ins w:id="4450" w:author="Author">
              <w:r w:rsidRPr="00BC69AD">
                <w:t>100,000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51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D55C73C" w14:textId="77777777" w:rsidR="001C3BCC" w:rsidRPr="00BC69AD" w:rsidRDefault="001C3BCC" w:rsidP="00EA11D4">
            <w:pPr>
              <w:pStyle w:val="tabletext11"/>
              <w:jc w:val="right"/>
              <w:rPr>
                <w:ins w:id="445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53" w:author="Author">
              <w:tcPr>
                <w:tcW w:w="139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EC9130E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454" w:author="Author"/>
              </w:rPr>
            </w:pPr>
            <w:ins w:id="4455" w:author="Author">
              <w:r w:rsidRPr="00BC69AD">
                <w:rPr>
                  <w:rFonts w:cs="Arial"/>
                  <w:color w:val="000000"/>
                  <w:szCs w:val="18"/>
                </w:rPr>
                <w:t>64.08</w:t>
              </w:r>
            </w:ins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56" w:author="Author">
              <w:tcPr>
                <w:tcW w:w="19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2ECB3CA" w14:textId="77777777" w:rsidR="001C3BCC" w:rsidRPr="00BC69AD" w:rsidRDefault="001C3BCC" w:rsidP="00EA11D4">
            <w:pPr>
              <w:pStyle w:val="tabletext11"/>
              <w:jc w:val="right"/>
              <w:rPr>
                <w:ins w:id="445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58" w:author="Author">
              <w:tcPr>
                <w:tcW w:w="140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BA0C98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459" w:author="Author"/>
              </w:rPr>
            </w:pPr>
            <w:ins w:id="4460" w:author="Author">
              <w:r w:rsidRPr="00BC69AD">
                <w:rPr>
                  <w:rFonts w:cs="Arial"/>
                  <w:color w:val="000000"/>
                  <w:szCs w:val="18"/>
                </w:rPr>
                <w:t>43.40</w:t>
              </w:r>
            </w:ins>
          </w:p>
        </w:tc>
      </w:tr>
      <w:tr w:rsidR="001C3BCC" w:rsidRPr="00BC69AD" w14:paraId="614A6BA8" w14:textId="77777777" w:rsidTr="001C3BCC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461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462" w:author="Author"/>
          <w:trPrChange w:id="4463" w:author="Author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464" w:author="Author">
              <w:tcPr>
                <w:tcW w:w="200" w:type="dxa"/>
              </w:tcPr>
            </w:tcPrChange>
          </w:tcPr>
          <w:p w14:paraId="3AAA2E06" w14:textId="77777777" w:rsidR="001C3BCC" w:rsidRPr="00BC69AD" w:rsidRDefault="001C3BCC" w:rsidP="00EA11D4">
            <w:pPr>
              <w:pStyle w:val="tabletext11"/>
              <w:rPr>
                <w:ins w:id="44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66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DB45D5E" w14:textId="77777777" w:rsidR="001C3BCC" w:rsidRPr="00BC69AD" w:rsidRDefault="001C3BCC" w:rsidP="00EA11D4">
            <w:pPr>
              <w:pStyle w:val="tabletext11"/>
              <w:jc w:val="right"/>
              <w:rPr>
                <w:ins w:id="44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468" w:author="Author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B6EBA08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469" w:author="Author"/>
              </w:rPr>
            </w:pPr>
            <w:ins w:id="4470" w:author="Author">
              <w:r w:rsidRPr="00BC69AD">
                <w:t>125,000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71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1E3D1C5" w14:textId="77777777" w:rsidR="001C3BCC" w:rsidRPr="00BC69AD" w:rsidRDefault="001C3BCC" w:rsidP="00EA11D4">
            <w:pPr>
              <w:pStyle w:val="tabletext11"/>
              <w:jc w:val="right"/>
              <w:rPr>
                <w:ins w:id="447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73" w:author="Author">
              <w:tcPr>
                <w:tcW w:w="139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BF35EFC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474" w:author="Author"/>
              </w:rPr>
            </w:pPr>
            <w:ins w:id="4475" w:author="Author">
              <w:r w:rsidRPr="00BC69AD">
                <w:rPr>
                  <w:rFonts w:cs="Arial"/>
                  <w:color w:val="000000"/>
                  <w:szCs w:val="18"/>
                </w:rPr>
                <w:t>73.00</w:t>
              </w:r>
            </w:ins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76" w:author="Author">
              <w:tcPr>
                <w:tcW w:w="19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28FE361" w14:textId="77777777" w:rsidR="001C3BCC" w:rsidRPr="00BC69AD" w:rsidRDefault="001C3BCC" w:rsidP="00EA11D4">
            <w:pPr>
              <w:pStyle w:val="tabletext11"/>
              <w:jc w:val="right"/>
              <w:rPr>
                <w:ins w:id="447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78" w:author="Author">
              <w:tcPr>
                <w:tcW w:w="140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512E791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479" w:author="Author"/>
              </w:rPr>
            </w:pPr>
            <w:ins w:id="4480" w:author="Author">
              <w:r w:rsidRPr="00BC69AD">
                <w:rPr>
                  <w:rFonts w:cs="Arial"/>
                  <w:color w:val="000000"/>
                  <w:szCs w:val="18"/>
                </w:rPr>
                <w:t>49.31</w:t>
              </w:r>
            </w:ins>
          </w:p>
        </w:tc>
      </w:tr>
      <w:tr w:rsidR="001C3BCC" w:rsidRPr="00BC69AD" w14:paraId="12367605" w14:textId="77777777" w:rsidTr="001C3BCC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481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482" w:author="Author"/>
          <w:trPrChange w:id="4483" w:author="Author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484" w:author="Author">
              <w:tcPr>
                <w:tcW w:w="200" w:type="dxa"/>
              </w:tcPr>
            </w:tcPrChange>
          </w:tcPr>
          <w:p w14:paraId="7F10FEE5" w14:textId="77777777" w:rsidR="001C3BCC" w:rsidRPr="00BC69AD" w:rsidRDefault="001C3BCC" w:rsidP="00EA11D4">
            <w:pPr>
              <w:pStyle w:val="tabletext11"/>
              <w:rPr>
                <w:ins w:id="44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86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A0F827D" w14:textId="77777777" w:rsidR="001C3BCC" w:rsidRPr="00BC69AD" w:rsidRDefault="001C3BCC" w:rsidP="00EA11D4">
            <w:pPr>
              <w:pStyle w:val="tabletext11"/>
              <w:jc w:val="right"/>
              <w:rPr>
                <w:ins w:id="44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488" w:author="Author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00DD372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489" w:author="Author"/>
              </w:rPr>
            </w:pPr>
            <w:ins w:id="4490" w:author="Author">
              <w:r w:rsidRPr="00BC69AD">
                <w:t>150,000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91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D7594AE" w14:textId="77777777" w:rsidR="001C3BCC" w:rsidRPr="00BC69AD" w:rsidRDefault="001C3BCC" w:rsidP="00EA11D4">
            <w:pPr>
              <w:pStyle w:val="tabletext11"/>
              <w:jc w:val="right"/>
              <w:rPr>
                <w:ins w:id="449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93" w:author="Author">
              <w:tcPr>
                <w:tcW w:w="139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D5B000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494" w:author="Author"/>
              </w:rPr>
            </w:pPr>
            <w:ins w:id="4495" w:author="Author">
              <w:r w:rsidRPr="00BC69AD">
                <w:rPr>
                  <w:rFonts w:cs="Arial"/>
                  <w:color w:val="000000"/>
                  <w:szCs w:val="18"/>
                </w:rPr>
                <w:t>80.14</w:t>
              </w:r>
            </w:ins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496" w:author="Author">
              <w:tcPr>
                <w:tcW w:w="19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ACDD335" w14:textId="77777777" w:rsidR="001C3BCC" w:rsidRPr="00BC69AD" w:rsidRDefault="001C3BCC" w:rsidP="00EA11D4">
            <w:pPr>
              <w:pStyle w:val="tabletext11"/>
              <w:jc w:val="right"/>
              <w:rPr>
                <w:ins w:id="449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498" w:author="Author">
              <w:tcPr>
                <w:tcW w:w="140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2C5E9E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499" w:author="Author"/>
              </w:rPr>
            </w:pPr>
            <w:ins w:id="4500" w:author="Author">
              <w:r w:rsidRPr="00BC69AD">
                <w:rPr>
                  <w:rFonts w:cs="Arial"/>
                  <w:color w:val="000000"/>
                  <w:szCs w:val="18"/>
                </w:rPr>
                <w:t>54.04</w:t>
              </w:r>
            </w:ins>
          </w:p>
        </w:tc>
      </w:tr>
      <w:tr w:rsidR="001C3BCC" w:rsidRPr="00BC69AD" w14:paraId="04FD7629" w14:textId="77777777" w:rsidTr="001C3BCC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501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502" w:author="Author"/>
          <w:trPrChange w:id="4503" w:author="Author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504" w:author="Author">
              <w:tcPr>
                <w:tcW w:w="200" w:type="dxa"/>
              </w:tcPr>
            </w:tcPrChange>
          </w:tcPr>
          <w:p w14:paraId="4E5A4E25" w14:textId="77777777" w:rsidR="001C3BCC" w:rsidRPr="00BC69AD" w:rsidRDefault="001C3BCC" w:rsidP="00EA11D4">
            <w:pPr>
              <w:pStyle w:val="tabletext11"/>
              <w:rPr>
                <w:ins w:id="45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506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974C159" w14:textId="77777777" w:rsidR="001C3BCC" w:rsidRPr="00BC69AD" w:rsidRDefault="001C3BCC" w:rsidP="00EA11D4">
            <w:pPr>
              <w:pStyle w:val="tabletext11"/>
              <w:jc w:val="right"/>
              <w:rPr>
                <w:ins w:id="45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508" w:author="Author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F2A605B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509" w:author="Author"/>
              </w:rPr>
            </w:pPr>
            <w:ins w:id="4510" w:author="Author">
              <w:r w:rsidRPr="00BC69AD">
                <w:t>200,000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511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7BF419F" w14:textId="77777777" w:rsidR="001C3BCC" w:rsidRPr="00BC69AD" w:rsidRDefault="001C3BCC" w:rsidP="00EA11D4">
            <w:pPr>
              <w:pStyle w:val="tabletext11"/>
              <w:jc w:val="right"/>
              <w:rPr>
                <w:ins w:id="451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513" w:author="Author">
              <w:tcPr>
                <w:tcW w:w="139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F45644D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514" w:author="Author"/>
              </w:rPr>
            </w:pPr>
            <w:ins w:id="4515" w:author="Author">
              <w:r w:rsidRPr="00BC69AD">
                <w:rPr>
                  <w:rFonts w:cs="Arial"/>
                  <w:color w:val="000000"/>
                  <w:szCs w:val="18"/>
                </w:rPr>
                <w:t>92.65</w:t>
              </w:r>
            </w:ins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516" w:author="Author">
              <w:tcPr>
                <w:tcW w:w="19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425BB43" w14:textId="77777777" w:rsidR="001C3BCC" w:rsidRPr="00BC69AD" w:rsidRDefault="001C3BCC" w:rsidP="00EA11D4">
            <w:pPr>
              <w:pStyle w:val="tabletext11"/>
              <w:jc w:val="right"/>
              <w:rPr>
                <w:ins w:id="451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518" w:author="Author">
              <w:tcPr>
                <w:tcW w:w="140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68DB24A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519" w:author="Author"/>
              </w:rPr>
            </w:pPr>
            <w:ins w:id="4520" w:author="Author">
              <w:r w:rsidRPr="00BC69AD">
                <w:rPr>
                  <w:rFonts w:cs="Arial"/>
                  <w:color w:val="000000"/>
                  <w:szCs w:val="18"/>
                </w:rPr>
                <w:t>62.32</w:t>
              </w:r>
            </w:ins>
          </w:p>
        </w:tc>
      </w:tr>
      <w:tr w:rsidR="001C3BCC" w:rsidRPr="00BC69AD" w14:paraId="4F9C6DA2" w14:textId="77777777" w:rsidTr="001C3BCC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521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522" w:author="Author"/>
          <w:trPrChange w:id="4523" w:author="Author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524" w:author="Author">
              <w:tcPr>
                <w:tcW w:w="200" w:type="dxa"/>
              </w:tcPr>
            </w:tcPrChange>
          </w:tcPr>
          <w:p w14:paraId="0AAABBFE" w14:textId="77777777" w:rsidR="001C3BCC" w:rsidRPr="00BC69AD" w:rsidRDefault="001C3BCC" w:rsidP="00EA11D4">
            <w:pPr>
              <w:pStyle w:val="tabletext11"/>
              <w:rPr>
                <w:ins w:id="45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526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2FAC27C" w14:textId="77777777" w:rsidR="001C3BCC" w:rsidRPr="00BC69AD" w:rsidRDefault="001C3BCC" w:rsidP="00EA11D4">
            <w:pPr>
              <w:pStyle w:val="tabletext11"/>
              <w:jc w:val="right"/>
              <w:rPr>
                <w:ins w:id="45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528" w:author="Author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903E643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529" w:author="Author"/>
              </w:rPr>
            </w:pPr>
            <w:ins w:id="4530" w:author="Author">
              <w:r w:rsidRPr="00BC69AD">
                <w:t>250,000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531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5A582AA" w14:textId="77777777" w:rsidR="001C3BCC" w:rsidRPr="00BC69AD" w:rsidRDefault="001C3BCC" w:rsidP="00EA11D4">
            <w:pPr>
              <w:pStyle w:val="tabletext11"/>
              <w:jc w:val="right"/>
              <w:rPr>
                <w:ins w:id="453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533" w:author="Author">
              <w:tcPr>
                <w:tcW w:w="139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9928401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534" w:author="Author"/>
              </w:rPr>
            </w:pPr>
            <w:ins w:id="4535" w:author="Author">
              <w:r w:rsidRPr="00BC69AD">
                <w:rPr>
                  <w:rFonts w:cs="Arial"/>
                  <w:color w:val="000000"/>
                  <w:szCs w:val="18"/>
                </w:rPr>
                <w:t>101.93</w:t>
              </w:r>
            </w:ins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536" w:author="Author">
              <w:tcPr>
                <w:tcW w:w="19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4DF08CE" w14:textId="77777777" w:rsidR="001C3BCC" w:rsidRPr="00BC69AD" w:rsidRDefault="001C3BCC" w:rsidP="00EA11D4">
            <w:pPr>
              <w:pStyle w:val="tabletext11"/>
              <w:jc w:val="right"/>
              <w:rPr>
                <w:ins w:id="453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538" w:author="Author">
              <w:tcPr>
                <w:tcW w:w="140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B61BCFF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539" w:author="Author"/>
              </w:rPr>
            </w:pPr>
            <w:ins w:id="4540" w:author="Author">
              <w:r w:rsidRPr="00BC69AD">
                <w:rPr>
                  <w:rFonts w:cs="Arial"/>
                  <w:color w:val="000000"/>
                  <w:szCs w:val="18"/>
                </w:rPr>
                <w:t>68.45</w:t>
              </w:r>
            </w:ins>
          </w:p>
        </w:tc>
      </w:tr>
      <w:tr w:rsidR="001C3BCC" w:rsidRPr="00BC69AD" w14:paraId="24F12C99" w14:textId="77777777" w:rsidTr="00EA11D4">
        <w:trPr>
          <w:cantSplit/>
          <w:trHeight w:val="190"/>
          <w:ins w:id="4541" w:author="Author"/>
        </w:trPr>
        <w:tc>
          <w:tcPr>
            <w:tcW w:w="200" w:type="dxa"/>
          </w:tcPr>
          <w:p w14:paraId="3F26C860" w14:textId="77777777" w:rsidR="001C3BCC" w:rsidRPr="00BC69AD" w:rsidRDefault="001C3BCC" w:rsidP="00EA11D4">
            <w:pPr>
              <w:pStyle w:val="tabletext11"/>
              <w:rPr>
                <w:ins w:id="45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E1F3A0" w14:textId="77777777" w:rsidR="001C3BCC" w:rsidRPr="00BC69AD" w:rsidRDefault="001C3BCC" w:rsidP="00EA11D4">
            <w:pPr>
              <w:pStyle w:val="tabletext11"/>
              <w:jc w:val="right"/>
              <w:rPr>
                <w:ins w:id="45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4C186A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544" w:author="Author"/>
              </w:rPr>
            </w:pPr>
            <w:ins w:id="4545" w:author="Author">
              <w:r w:rsidRPr="00BC69AD">
                <w:t>300,000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518BCD" w14:textId="77777777" w:rsidR="001C3BCC" w:rsidRPr="00BC69AD" w:rsidRDefault="001C3BCC" w:rsidP="00EA11D4">
            <w:pPr>
              <w:pStyle w:val="tabletext11"/>
              <w:jc w:val="right"/>
              <w:rPr>
                <w:ins w:id="4546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D0385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547" w:author="Author"/>
              </w:rPr>
            </w:pPr>
            <w:ins w:id="4548" w:author="Author">
              <w:r w:rsidRPr="00BC69AD">
                <w:rPr>
                  <w:rFonts w:cs="Arial"/>
                  <w:color w:val="000000"/>
                  <w:szCs w:val="18"/>
                </w:rPr>
                <w:t>109.12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2D1387" w14:textId="77777777" w:rsidR="001C3BCC" w:rsidRPr="00BC69AD" w:rsidRDefault="001C3BCC" w:rsidP="00EA11D4">
            <w:pPr>
              <w:pStyle w:val="tabletext11"/>
              <w:jc w:val="right"/>
              <w:rPr>
                <w:ins w:id="4549" w:author="Author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318F5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550" w:author="Author"/>
              </w:rPr>
            </w:pPr>
            <w:ins w:id="4551" w:author="Author">
              <w:r w:rsidRPr="00BC69AD">
                <w:rPr>
                  <w:rFonts w:cs="Arial"/>
                  <w:color w:val="000000"/>
                  <w:szCs w:val="18"/>
                </w:rPr>
                <w:t>73.22</w:t>
              </w:r>
            </w:ins>
          </w:p>
        </w:tc>
      </w:tr>
      <w:tr w:rsidR="001C3BCC" w:rsidRPr="00BC69AD" w14:paraId="59896A7C" w14:textId="77777777" w:rsidTr="00EA11D4">
        <w:trPr>
          <w:cantSplit/>
          <w:trHeight w:val="190"/>
          <w:ins w:id="4552" w:author="Author"/>
        </w:trPr>
        <w:tc>
          <w:tcPr>
            <w:tcW w:w="200" w:type="dxa"/>
          </w:tcPr>
          <w:p w14:paraId="5348A8E5" w14:textId="77777777" w:rsidR="001C3BCC" w:rsidRPr="00BC69AD" w:rsidRDefault="001C3BCC" w:rsidP="00EA11D4">
            <w:pPr>
              <w:pStyle w:val="tabletext11"/>
              <w:rPr>
                <w:ins w:id="45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445B1" w14:textId="77777777" w:rsidR="001C3BCC" w:rsidRPr="00BC69AD" w:rsidRDefault="001C3BCC" w:rsidP="00EA11D4">
            <w:pPr>
              <w:pStyle w:val="tabletext11"/>
              <w:jc w:val="right"/>
              <w:rPr>
                <w:ins w:id="45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724B60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555" w:author="Author"/>
              </w:rPr>
            </w:pPr>
            <w:ins w:id="4556" w:author="Author">
              <w:r w:rsidRPr="00BC69AD">
                <w:t>350,000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C284EE" w14:textId="77777777" w:rsidR="001C3BCC" w:rsidRPr="00BC69AD" w:rsidRDefault="001C3BCC" w:rsidP="00EA11D4">
            <w:pPr>
              <w:pStyle w:val="tabletext11"/>
              <w:jc w:val="right"/>
              <w:rPr>
                <w:ins w:id="455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27D3E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558" w:author="Author"/>
              </w:rPr>
            </w:pPr>
            <w:ins w:id="4559" w:author="Author">
              <w:r w:rsidRPr="00BC69AD">
                <w:rPr>
                  <w:rFonts w:cs="Arial"/>
                  <w:color w:val="000000"/>
                  <w:szCs w:val="18"/>
                </w:rPr>
                <w:t>115.81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BAB1D" w14:textId="77777777" w:rsidR="001C3BCC" w:rsidRPr="00BC69AD" w:rsidRDefault="001C3BCC" w:rsidP="00EA11D4">
            <w:pPr>
              <w:pStyle w:val="tabletext11"/>
              <w:jc w:val="right"/>
              <w:rPr>
                <w:ins w:id="4560" w:author="Author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0271D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561" w:author="Author"/>
              </w:rPr>
            </w:pPr>
            <w:ins w:id="4562" w:author="Author">
              <w:r w:rsidRPr="00BC69AD">
                <w:rPr>
                  <w:rFonts w:cs="Arial"/>
                  <w:color w:val="000000"/>
                  <w:szCs w:val="18"/>
                </w:rPr>
                <w:t>77.64</w:t>
              </w:r>
            </w:ins>
          </w:p>
        </w:tc>
      </w:tr>
      <w:tr w:rsidR="001C3BCC" w:rsidRPr="00BC69AD" w14:paraId="68BC4BA8" w14:textId="77777777" w:rsidTr="00EA11D4">
        <w:trPr>
          <w:cantSplit/>
          <w:trHeight w:val="190"/>
          <w:ins w:id="4563" w:author="Author"/>
        </w:trPr>
        <w:tc>
          <w:tcPr>
            <w:tcW w:w="200" w:type="dxa"/>
          </w:tcPr>
          <w:p w14:paraId="07C706EB" w14:textId="77777777" w:rsidR="001C3BCC" w:rsidRPr="00BC69AD" w:rsidRDefault="001C3BCC" w:rsidP="00EA11D4">
            <w:pPr>
              <w:pStyle w:val="tabletext11"/>
              <w:rPr>
                <w:ins w:id="45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1201D" w14:textId="77777777" w:rsidR="001C3BCC" w:rsidRPr="00BC69AD" w:rsidRDefault="001C3BCC" w:rsidP="00EA11D4">
            <w:pPr>
              <w:pStyle w:val="tabletext11"/>
              <w:jc w:val="right"/>
              <w:rPr>
                <w:ins w:id="45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19E1F6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566" w:author="Author"/>
              </w:rPr>
            </w:pPr>
            <w:ins w:id="4567" w:author="Author">
              <w:r w:rsidRPr="00BC69AD">
                <w:t>400,000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FE63B8" w14:textId="77777777" w:rsidR="001C3BCC" w:rsidRPr="00BC69AD" w:rsidRDefault="001C3BCC" w:rsidP="00EA11D4">
            <w:pPr>
              <w:pStyle w:val="tabletext11"/>
              <w:jc w:val="right"/>
              <w:rPr>
                <w:ins w:id="4568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48360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569" w:author="Author"/>
              </w:rPr>
            </w:pPr>
            <w:ins w:id="4570" w:author="Author">
              <w:r w:rsidRPr="00BC69AD">
                <w:rPr>
                  <w:rFonts w:cs="Arial"/>
                  <w:color w:val="000000"/>
                  <w:szCs w:val="18"/>
                </w:rPr>
                <w:t>121.20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0EB8B" w14:textId="77777777" w:rsidR="001C3BCC" w:rsidRPr="00BC69AD" w:rsidRDefault="001C3BCC" w:rsidP="00EA11D4">
            <w:pPr>
              <w:pStyle w:val="tabletext11"/>
              <w:jc w:val="right"/>
              <w:rPr>
                <w:ins w:id="4571" w:author="Author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8FC19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572" w:author="Author"/>
              </w:rPr>
            </w:pPr>
            <w:ins w:id="4573" w:author="Author">
              <w:r w:rsidRPr="00BC69AD">
                <w:rPr>
                  <w:rFonts w:cs="Arial"/>
                  <w:color w:val="000000"/>
                  <w:szCs w:val="18"/>
                </w:rPr>
                <w:t>81.23</w:t>
              </w:r>
            </w:ins>
          </w:p>
        </w:tc>
      </w:tr>
      <w:tr w:rsidR="001C3BCC" w:rsidRPr="00BC69AD" w14:paraId="17739C38" w14:textId="77777777" w:rsidTr="00EA11D4">
        <w:trPr>
          <w:cantSplit/>
          <w:trHeight w:val="190"/>
          <w:ins w:id="4574" w:author="Author"/>
        </w:trPr>
        <w:tc>
          <w:tcPr>
            <w:tcW w:w="200" w:type="dxa"/>
          </w:tcPr>
          <w:p w14:paraId="1AAF608C" w14:textId="77777777" w:rsidR="001C3BCC" w:rsidRPr="00BC69AD" w:rsidRDefault="001C3BCC" w:rsidP="00EA11D4">
            <w:pPr>
              <w:pStyle w:val="tabletext11"/>
              <w:rPr>
                <w:ins w:id="45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179FA5" w14:textId="77777777" w:rsidR="001C3BCC" w:rsidRPr="00BC69AD" w:rsidRDefault="001C3BCC" w:rsidP="00EA11D4">
            <w:pPr>
              <w:pStyle w:val="tabletext11"/>
              <w:jc w:val="right"/>
              <w:rPr>
                <w:ins w:id="45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544D0B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577" w:author="Author"/>
              </w:rPr>
            </w:pPr>
            <w:ins w:id="4578" w:author="Author">
              <w:r w:rsidRPr="00BC69AD">
                <w:t>500,000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C5923" w14:textId="77777777" w:rsidR="001C3BCC" w:rsidRPr="00BC69AD" w:rsidRDefault="001C3BCC" w:rsidP="00EA11D4">
            <w:pPr>
              <w:pStyle w:val="tabletext11"/>
              <w:jc w:val="right"/>
              <w:rPr>
                <w:ins w:id="4579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4921F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580" w:author="Author"/>
              </w:rPr>
            </w:pPr>
            <w:ins w:id="4581" w:author="Author">
              <w:r w:rsidRPr="00BC69AD">
                <w:rPr>
                  <w:rFonts w:cs="Arial"/>
                  <w:color w:val="000000"/>
                  <w:szCs w:val="18"/>
                </w:rPr>
                <w:t>130.93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6733A" w14:textId="77777777" w:rsidR="001C3BCC" w:rsidRPr="00BC69AD" w:rsidRDefault="001C3BCC" w:rsidP="00EA11D4">
            <w:pPr>
              <w:pStyle w:val="tabletext11"/>
              <w:jc w:val="right"/>
              <w:rPr>
                <w:ins w:id="4582" w:author="Author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F21E1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583" w:author="Author"/>
              </w:rPr>
            </w:pPr>
            <w:ins w:id="4584" w:author="Author">
              <w:r w:rsidRPr="00BC69AD">
                <w:rPr>
                  <w:rFonts w:cs="Arial"/>
                  <w:color w:val="000000"/>
                  <w:szCs w:val="18"/>
                </w:rPr>
                <w:t>87.63</w:t>
              </w:r>
            </w:ins>
          </w:p>
        </w:tc>
      </w:tr>
      <w:tr w:rsidR="001C3BCC" w:rsidRPr="00BC69AD" w14:paraId="7D83AEB4" w14:textId="77777777" w:rsidTr="00EA11D4">
        <w:trPr>
          <w:cantSplit/>
          <w:trHeight w:val="190"/>
          <w:ins w:id="4585" w:author="Author"/>
        </w:trPr>
        <w:tc>
          <w:tcPr>
            <w:tcW w:w="200" w:type="dxa"/>
          </w:tcPr>
          <w:p w14:paraId="493CBDE6" w14:textId="77777777" w:rsidR="001C3BCC" w:rsidRPr="00BC69AD" w:rsidRDefault="001C3BCC" w:rsidP="00EA11D4">
            <w:pPr>
              <w:pStyle w:val="tabletext11"/>
              <w:rPr>
                <w:ins w:id="45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4E0B2E" w14:textId="77777777" w:rsidR="001C3BCC" w:rsidRPr="00BC69AD" w:rsidRDefault="001C3BCC" w:rsidP="00EA11D4">
            <w:pPr>
              <w:pStyle w:val="tabletext11"/>
              <w:jc w:val="right"/>
              <w:rPr>
                <w:ins w:id="45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0FA965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588" w:author="Author"/>
              </w:rPr>
            </w:pPr>
            <w:ins w:id="4589" w:author="Author">
              <w:r w:rsidRPr="00BC69AD">
                <w:t>600,000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25EAE" w14:textId="77777777" w:rsidR="001C3BCC" w:rsidRPr="00BC69AD" w:rsidRDefault="001C3BCC" w:rsidP="00EA11D4">
            <w:pPr>
              <w:pStyle w:val="tabletext11"/>
              <w:jc w:val="right"/>
              <w:rPr>
                <w:ins w:id="4590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734FE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591" w:author="Author"/>
              </w:rPr>
            </w:pPr>
            <w:ins w:id="4592" w:author="Author">
              <w:r w:rsidRPr="00BC69AD">
                <w:rPr>
                  <w:rFonts w:cs="Arial"/>
                  <w:color w:val="000000"/>
                  <w:szCs w:val="18"/>
                </w:rPr>
                <w:t>137.28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8D0CF" w14:textId="77777777" w:rsidR="001C3BCC" w:rsidRPr="00BC69AD" w:rsidRDefault="001C3BCC" w:rsidP="00EA11D4">
            <w:pPr>
              <w:pStyle w:val="tabletext11"/>
              <w:jc w:val="right"/>
              <w:rPr>
                <w:ins w:id="4593" w:author="Author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F7B8D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594" w:author="Author"/>
              </w:rPr>
            </w:pPr>
            <w:ins w:id="4595" w:author="Author">
              <w:r w:rsidRPr="00BC69AD">
                <w:rPr>
                  <w:rFonts w:cs="Arial"/>
                  <w:color w:val="000000"/>
                  <w:szCs w:val="18"/>
                </w:rPr>
                <w:t>91.84</w:t>
              </w:r>
            </w:ins>
          </w:p>
        </w:tc>
      </w:tr>
      <w:tr w:rsidR="001C3BCC" w:rsidRPr="00BC69AD" w14:paraId="55374257" w14:textId="77777777" w:rsidTr="00EA11D4">
        <w:trPr>
          <w:cantSplit/>
          <w:trHeight w:val="190"/>
          <w:ins w:id="4596" w:author="Author"/>
        </w:trPr>
        <w:tc>
          <w:tcPr>
            <w:tcW w:w="200" w:type="dxa"/>
          </w:tcPr>
          <w:p w14:paraId="3FD23177" w14:textId="77777777" w:rsidR="001C3BCC" w:rsidRPr="00BC69AD" w:rsidRDefault="001C3BCC" w:rsidP="00EA11D4">
            <w:pPr>
              <w:pStyle w:val="tabletext11"/>
              <w:rPr>
                <w:ins w:id="45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088A7" w14:textId="77777777" w:rsidR="001C3BCC" w:rsidRPr="00BC69AD" w:rsidRDefault="001C3BCC" w:rsidP="00EA11D4">
            <w:pPr>
              <w:pStyle w:val="tabletext11"/>
              <w:jc w:val="right"/>
              <w:rPr>
                <w:ins w:id="45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477A7C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599" w:author="Author"/>
              </w:rPr>
            </w:pPr>
            <w:ins w:id="4600" w:author="Author">
              <w:r w:rsidRPr="00BC69AD">
                <w:t>750,000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2BEC9" w14:textId="77777777" w:rsidR="001C3BCC" w:rsidRPr="00BC69AD" w:rsidRDefault="001C3BCC" w:rsidP="00EA11D4">
            <w:pPr>
              <w:pStyle w:val="tabletext11"/>
              <w:jc w:val="right"/>
              <w:rPr>
                <w:ins w:id="4601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CE19C1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602" w:author="Author"/>
              </w:rPr>
            </w:pPr>
            <w:ins w:id="4603" w:author="Author">
              <w:r w:rsidRPr="00BC69AD">
                <w:rPr>
                  <w:rFonts w:cs="Arial"/>
                  <w:color w:val="000000"/>
                  <w:szCs w:val="18"/>
                </w:rPr>
                <w:t>146.76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F0151" w14:textId="77777777" w:rsidR="001C3BCC" w:rsidRPr="00BC69AD" w:rsidRDefault="001C3BCC" w:rsidP="00EA11D4">
            <w:pPr>
              <w:pStyle w:val="tabletext11"/>
              <w:jc w:val="right"/>
              <w:rPr>
                <w:ins w:id="4604" w:author="Author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2522D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605" w:author="Author"/>
              </w:rPr>
            </w:pPr>
            <w:ins w:id="4606" w:author="Author">
              <w:r w:rsidRPr="00BC69AD">
                <w:rPr>
                  <w:rFonts w:cs="Arial"/>
                  <w:color w:val="000000"/>
                  <w:szCs w:val="18"/>
                </w:rPr>
                <w:t>98.11</w:t>
              </w:r>
            </w:ins>
          </w:p>
        </w:tc>
      </w:tr>
      <w:tr w:rsidR="001C3BCC" w:rsidRPr="00BC69AD" w14:paraId="47C72504" w14:textId="77777777" w:rsidTr="00EA11D4">
        <w:trPr>
          <w:cantSplit/>
          <w:trHeight w:val="190"/>
          <w:ins w:id="4607" w:author="Author"/>
        </w:trPr>
        <w:tc>
          <w:tcPr>
            <w:tcW w:w="200" w:type="dxa"/>
          </w:tcPr>
          <w:p w14:paraId="43F8F413" w14:textId="77777777" w:rsidR="001C3BCC" w:rsidRPr="00BC69AD" w:rsidRDefault="001C3BCC" w:rsidP="00EA11D4">
            <w:pPr>
              <w:pStyle w:val="tabletext11"/>
              <w:rPr>
                <w:ins w:id="46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84908" w14:textId="77777777" w:rsidR="001C3BCC" w:rsidRPr="00BC69AD" w:rsidRDefault="001C3BCC" w:rsidP="00EA11D4">
            <w:pPr>
              <w:pStyle w:val="tabletext11"/>
              <w:jc w:val="right"/>
              <w:rPr>
                <w:ins w:id="46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D6805C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610" w:author="Author"/>
              </w:rPr>
            </w:pPr>
            <w:ins w:id="4611" w:author="Author">
              <w:r w:rsidRPr="00BC69AD">
                <w:t>1,000,000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073C10" w14:textId="77777777" w:rsidR="001C3BCC" w:rsidRPr="00BC69AD" w:rsidRDefault="001C3BCC" w:rsidP="00EA11D4">
            <w:pPr>
              <w:pStyle w:val="tabletext11"/>
              <w:jc w:val="right"/>
              <w:rPr>
                <w:ins w:id="461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98085B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613" w:author="Author"/>
              </w:rPr>
            </w:pPr>
            <w:ins w:id="4614" w:author="Author">
              <w:r w:rsidRPr="00BC69AD">
                <w:rPr>
                  <w:rFonts w:cs="Arial"/>
                  <w:color w:val="000000"/>
                  <w:szCs w:val="18"/>
                </w:rPr>
                <w:t>157.27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55D07" w14:textId="77777777" w:rsidR="001C3BCC" w:rsidRPr="00BC69AD" w:rsidRDefault="001C3BCC" w:rsidP="00EA11D4">
            <w:pPr>
              <w:pStyle w:val="tabletext11"/>
              <w:jc w:val="right"/>
              <w:rPr>
                <w:ins w:id="4615" w:author="Author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ECACE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616" w:author="Author"/>
              </w:rPr>
            </w:pPr>
            <w:ins w:id="4617" w:author="Author">
              <w:r w:rsidRPr="00BC69AD">
                <w:rPr>
                  <w:rFonts w:cs="Arial"/>
                  <w:color w:val="000000"/>
                  <w:szCs w:val="18"/>
                </w:rPr>
                <w:t>105.01</w:t>
              </w:r>
            </w:ins>
          </w:p>
        </w:tc>
      </w:tr>
      <w:tr w:rsidR="001C3BCC" w:rsidRPr="00BC69AD" w14:paraId="370D1040" w14:textId="77777777" w:rsidTr="00EA11D4">
        <w:trPr>
          <w:cantSplit/>
          <w:trHeight w:val="190"/>
          <w:ins w:id="4618" w:author="Author"/>
        </w:trPr>
        <w:tc>
          <w:tcPr>
            <w:tcW w:w="200" w:type="dxa"/>
          </w:tcPr>
          <w:p w14:paraId="3DE3DEBF" w14:textId="77777777" w:rsidR="001C3BCC" w:rsidRPr="00BC69AD" w:rsidRDefault="001C3BCC" w:rsidP="00EA11D4">
            <w:pPr>
              <w:pStyle w:val="tabletext11"/>
              <w:rPr>
                <w:ins w:id="46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52C7C" w14:textId="77777777" w:rsidR="001C3BCC" w:rsidRPr="00BC69AD" w:rsidRDefault="001C3BCC" w:rsidP="00EA11D4">
            <w:pPr>
              <w:pStyle w:val="tabletext11"/>
              <w:jc w:val="right"/>
              <w:rPr>
                <w:ins w:id="46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E88EDB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621" w:author="Author"/>
              </w:rPr>
            </w:pPr>
            <w:ins w:id="4622" w:author="Author">
              <w:r w:rsidRPr="00BC69AD">
                <w:t>1,500,000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D1A0F" w14:textId="77777777" w:rsidR="001C3BCC" w:rsidRPr="00BC69AD" w:rsidRDefault="001C3BCC" w:rsidP="00EA11D4">
            <w:pPr>
              <w:pStyle w:val="tabletext11"/>
              <w:jc w:val="right"/>
              <w:rPr>
                <w:ins w:id="4623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D9BA0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624" w:author="Author"/>
              </w:rPr>
            </w:pPr>
            <w:ins w:id="4625" w:author="Author">
              <w:r w:rsidRPr="00BC69AD">
                <w:rPr>
                  <w:rFonts w:cs="Arial"/>
                  <w:color w:val="000000"/>
                  <w:szCs w:val="18"/>
                </w:rPr>
                <w:t>172.06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80B5C" w14:textId="77777777" w:rsidR="001C3BCC" w:rsidRPr="00BC69AD" w:rsidRDefault="001C3BCC" w:rsidP="00EA11D4">
            <w:pPr>
              <w:pStyle w:val="tabletext11"/>
              <w:jc w:val="right"/>
              <w:rPr>
                <w:ins w:id="4626" w:author="Author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8B824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627" w:author="Author"/>
              </w:rPr>
            </w:pPr>
            <w:ins w:id="4628" w:author="Author">
              <w:r w:rsidRPr="00BC69AD">
                <w:rPr>
                  <w:rFonts w:cs="Arial"/>
                  <w:color w:val="000000"/>
                  <w:szCs w:val="18"/>
                </w:rPr>
                <w:t>114.77</w:t>
              </w:r>
            </w:ins>
          </w:p>
        </w:tc>
      </w:tr>
      <w:tr w:rsidR="001C3BCC" w:rsidRPr="00BC69AD" w14:paraId="0D039237" w14:textId="77777777" w:rsidTr="00EA11D4">
        <w:trPr>
          <w:cantSplit/>
          <w:trHeight w:val="190"/>
          <w:ins w:id="4629" w:author="Author"/>
        </w:trPr>
        <w:tc>
          <w:tcPr>
            <w:tcW w:w="200" w:type="dxa"/>
          </w:tcPr>
          <w:p w14:paraId="0B35328E" w14:textId="77777777" w:rsidR="001C3BCC" w:rsidRPr="00BC69AD" w:rsidRDefault="001C3BCC" w:rsidP="00EA11D4">
            <w:pPr>
              <w:pStyle w:val="tabletext11"/>
              <w:rPr>
                <w:ins w:id="46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13A1F" w14:textId="77777777" w:rsidR="001C3BCC" w:rsidRPr="00BC69AD" w:rsidRDefault="001C3BCC" w:rsidP="00EA11D4">
            <w:pPr>
              <w:pStyle w:val="tabletext11"/>
              <w:jc w:val="right"/>
              <w:rPr>
                <w:ins w:id="46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7F6424" w14:textId="77777777" w:rsidR="001C3BCC" w:rsidRPr="00BC69AD" w:rsidRDefault="001C3BCC" w:rsidP="00EA11D4">
            <w:pPr>
              <w:pStyle w:val="tabletext11"/>
              <w:tabs>
                <w:tab w:val="decimal" w:pos="870"/>
              </w:tabs>
              <w:rPr>
                <w:ins w:id="4632" w:author="Author"/>
              </w:rPr>
            </w:pPr>
            <w:ins w:id="4633" w:author="Author">
              <w:r w:rsidRPr="00BC69AD">
                <w:t>2,000,000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1B1B6" w14:textId="77777777" w:rsidR="001C3BCC" w:rsidRPr="00BC69AD" w:rsidRDefault="001C3BCC" w:rsidP="00EA11D4">
            <w:pPr>
              <w:pStyle w:val="tabletext11"/>
              <w:jc w:val="right"/>
              <w:rPr>
                <w:ins w:id="4634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B7DE5" w14:textId="77777777" w:rsidR="001C3BCC" w:rsidRPr="00BC69AD" w:rsidRDefault="001C3BCC" w:rsidP="00EA11D4">
            <w:pPr>
              <w:pStyle w:val="tabletext11"/>
              <w:tabs>
                <w:tab w:val="decimal" w:pos="550"/>
              </w:tabs>
              <w:rPr>
                <w:ins w:id="4635" w:author="Author"/>
              </w:rPr>
            </w:pPr>
            <w:ins w:id="4636" w:author="Author">
              <w:r w:rsidRPr="00BC69AD">
                <w:rPr>
                  <w:rFonts w:cs="Arial"/>
                  <w:color w:val="000000"/>
                  <w:szCs w:val="18"/>
                </w:rPr>
                <w:t>181.62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996774" w14:textId="77777777" w:rsidR="001C3BCC" w:rsidRPr="00BC69AD" w:rsidRDefault="001C3BCC" w:rsidP="00EA11D4">
            <w:pPr>
              <w:pStyle w:val="tabletext11"/>
              <w:jc w:val="right"/>
              <w:rPr>
                <w:ins w:id="4637" w:author="Author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227586" w14:textId="77777777" w:rsidR="001C3BCC" w:rsidRPr="00BC69AD" w:rsidRDefault="001C3BCC" w:rsidP="00EA11D4">
            <w:pPr>
              <w:pStyle w:val="tabletext11"/>
              <w:tabs>
                <w:tab w:val="decimal" w:pos="526"/>
              </w:tabs>
              <w:rPr>
                <w:ins w:id="4638" w:author="Author"/>
              </w:rPr>
            </w:pPr>
            <w:ins w:id="4639" w:author="Author">
              <w:r w:rsidRPr="00BC69AD">
                <w:rPr>
                  <w:rFonts w:cs="Arial"/>
                  <w:color w:val="000000"/>
                  <w:szCs w:val="18"/>
                </w:rPr>
                <w:t>121.07</w:t>
              </w:r>
            </w:ins>
          </w:p>
        </w:tc>
      </w:tr>
    </w:tbl>
    <w:p w14:paraId="5D0CF71C" w14:textId="77777777" w:rsidR="001C3BCC" w:rsidRPr="00BC69AD" w:rsidRDefault="001C3BCC" w:rsidP="001C3BCC">
      <w:pPr>
        <w:pStyle w:val="tablecaption"/>
        <w:rPr>
          <w:ins w:id="4640" w:author="Author"/>
        </w:rPr>
      </w:pPr>
      <w:ins w:id="4641" w:author="Author">
        <w:r w:rsidRPr="00BC69AD">
          <w:t>Table 297.B.3.c.(1)(a)(LC) Single Limits Interpolicy Stacking Uninsured (Includes Underinsured) Motorists Bodily Injury Coverage Loss Costs</w:t>
        </w:r>
      </w:ins>
    </w:p>
    <w:p w14:paraId="5570D0AD" w14:textId="77777777" w:rsidR="001C3BCC" w:rsidRPr="00BC69AD" w:rsidRDefault="001C3BCC" w:rsidP="001C3BCC">
      <w:pPr>
        <w:pStyle w:val="isonormal"/>
        <w:rPr>
          <w:ins w:id="4642" w:author="Author"/>
        </w:rPr>
      </w:pPr>
    </w:p>
    <w:p w14:paraId="64025F14" w14:textId="77777777" w:rsidR="001C3BCC" w:rsidRPr="00BC69AD" w:rsidRDefault="001C3BCC" w:rsidP="001C3BCC">
      <w:pPr>
        <w:pStyle w:val="space8"/>
        <w:rPr>
          <w:ins w:id="464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10"/>
        <w:gridCol w:w="200"/>
        <w:gridCol w:w="880"/>
        <w:gridCol w:w="360"/>
        <w:gridCol w:w="200"/>
        <w:gridCol w:w="1350"/>
      </w:tblGrid>
      <w:tr w:rsidR="001C3BCC" w:rsidRPr="00BC69AD" w14:paraId="426583BF" w14:textId="77777777" w:rsidTr="00EA11D4">
        <w:trPr>
          <w:cantSplit/>
          <w:trHeight w:val="190"/>
          <w:ins w:id="4644" w:author="Author"/>
        </w:trPr>
        <w:tc>
          <w:tcPr>
            <w:tcW w:w="200" w:type="dxa"/>
          </w:tcPr>
          <w:p w14:paraId="4A066120" w14:textId="77777777" w:rsidR="001C3BCC" w:rsidRPr="00BC69AD" w:rsidRDefault="001C3BCC" w:rsidP="00EA11D4">
            <w:pPr>
              <w:pStyle w:val="tablehead"/>
              <w:rPr>
                <w:ins w:id="4645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8E0D0" w14:textId="77777777" w:rsidR="001C3BCC" w:rsidRPr="00BC69AD" w:rsidRDefault="001C3BCC" w:rsidP="00EA11D4">
            <w:pPr>
              <w:pStyle w:val="tablehead"/>
              <w:rPr>
                <w:ins w:id="4646" w:author="Author"/>
              </w:rPr>
            </w:pPr>
            <w:ins w:id="4647" w:author="Author">
              <w:r w:rsidRPr="00BC69AD">
                <w:t xml:space="preserve">Interpolicy Stacking – Bodily Injury – </w:t>
              </w:r>
              <w:r w:rsidRPr="00BC69AD">
                <w:br/>
                <w:t>Other Than Individual Named Insureds</w:t>
              </w:r>
            </w:ins>
          </w:p>
        </w:tc>
      </w:tr>
      <w:tr w:rsidR="001C3BCC" w:rsidRPr="00BC69AD" w14:paraId="687F3269" w14:textId="77777777" w:rsidTr="00EA11D4">
        <w:trPr>
          <w:cantSplit/>
          <w:trHeight w:val="190"/>
          <w:ins w:id="4648" w:author="Author"/>
        </w:trPr>
        <w:tc>
          <w:tcPr>
            <w:tcW w:w="200" w:type="dxa"/>
          </w:tcPr>
          <w:p w14:paraId="4B7C1DB6" w14:textId="77777777" w:rsidR="001C3BCC" w:rsidRPr="00BC69AD" w:rsidRDefault="001C3BCC" w:rsidP="00EA11D4">
            <w:pPr>
              <w:pStyle w:val="tablehead"/>
              <w:rPr>
                <w:ins w:id="4649" w:author="Author"/>
              </w:rPr>
            </w:pPr>
            <w:ins w:id="4650" w:author="Author">
              <w:r w:rsidRPr="00BC69AD">
                <w:br/>
              </w:r>
              <w:r w:rsidRPr="00BC69AD">
                <w:br/>
              </w:r>
            </w:ins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CBB76" w14:textId="77777777" w:rsidR="001C3BCC" w:rsidRPr="00BC69AD" w:rsidRDefault="001C3BCC" w:rsidP="00EA11D4">
            <w:pPr>
              <w:pStyle w:val="tablehead"/>
              <w:rPr>
                <w:ins w:id="4651" w:author="Author"/>
              </w:rPr>
            </w:pPr>
            <w:ins w:id="4652" w:author="Author">
              <w:r w:rsidRPr="00BC69AD">
                <w:br/>
              </w:r>
              <w:r w:rsidRPr="00BC69AD">
                <w:br/>
                <w:t>Bodily</w:t>
              </w:r>
              <w:r w:rsidRPr="00BC69AD">
                <w:br/>
                <w:t>Injury</w:t>
              </w:r>
              <w:r w:rsidRPr="00BC69AD">
                <w:br/>
                <w:t>Limits</w:t>
              </w:r>
            </w:ins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0090BB" w14:textId="77777777" w:rsidR="001C3BCC" w:rsidRPr="00BC69AD" w:rsidRDefault="001C3BCC" w:rsidP="00EA11D4">
            <w:pPr>
              <w:pStyle w:val="tablehead"/>
              <w:rPr>
                <w:ins w:id="4653" w:author="Author"/>
              </w:rPr>
            </w:pPr>
            <w:ins w:id="4654" w:author="Author">
              <w:r w:rsidRPr="00BC69AD">
                <w:t>Private</w:t>
              </w:r>
              <w:r w:rsidRPr="00BC69AD">
                <w:br/>
                <w:t>Passenger</w:t>
              </w:r>
              <w:r w:rsidRPr="00BC69AD">
                <w:br/>
                <w:t>Types</w:t>
              </w:r>
              <w:r w:rsidRPr="00BC69AD">
                <w:br/>
                <w:t>Per Exposure</w:t>
              </w:r>
            </w:ins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BD414F" w14:textId="77777777" w:rsidR="001C3BCC" w:rsidRPr="00BC69AD" w:rsidRDefault="001C3BCC" w:rsidP="00EA11D4">
            <w:pPr>
              <w:pStyle w:val="tablehead"/>
              <w:rPr>
                <w:ins w:id="4655" w:author="Author"/>
              </w:rPr>
            </w:pPr>
            <w:ins w:id="4656" w:author="Author">
              <w:r w:rsidRPr="00BC69AD">
                <w:t>Other Than</w:t>
              </w:r>
              <w:r w:rsidRPr="00BC69AD">
                <w:br/>
                <w:t>Private</w:t>
              </w:r>
              <w:r w:rsidRPr="00BC69AD">
                <w:br/>
                <w:t>Passenger</w:t>
              </w:r>
              <w:r w:rsidRPr="00BC69AD">
                <w:br/>
                <w:t>Types</w:t>
              </w:r>
              <w:r w:rsidRPr="00BC69AD">
                <w:br/>
                <w:t>Per Exposure</w:t>
              </w:r>
            </w:ins>
          </w:p>
        </w:tc>
      </w:tr>
      <w:tr w:rsidR="001C3BCC" w:rsidRPr="00BC69AD" w14:paraId="0F6B0019" w14:textId="77777777" w:rsidTr="00EA11D4">
        <w:trPr>
          <w:cantSplit/>
          <w:trHeight w:val="190"/>
          <w:ins w:id="4657" w:author="Author"/>
        </w:trPr>
        <w:tc>
          <w:tcPr>
            <w:tcW w:w="200" w:type="dxa"/>
          </w:tcPr>
          <w:p w14:paraId="72BDE79E" w14:textId="77777777" w:rsidR="001C3BCC" w:rsidRPr="00BC69AD" w:rsidRDefault="001C3BCC" w:rsidP="00EA11D4">
            <w:pPr>
              <w:pStyle w:val="tabletext11"/>
              <w:rPr>
                <w:ins w:id="46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B93CD" w14:textId="77777777" w:rsidR="001C3BCC" w:rsidRPr="00BC69AD" w:rsidRDefault="001C3BCC" w:rsidP="00EA11D4">
            <w:pPr>
              <w:pStyle w:val="tabletext11"/>
              <w:jc w:val="right"/>
              <w:rPr>
                <w:ins w:id="4659" w:author="Author"/>
              </w:rPr>
            </w:pPr>
            <w:ins w:id="4660" w:author="Author">
              <w:r w:rsidRPr="00BC69AD">
                <w:t>$</w:t>
              </w:r>
            </w:ins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1225F9" w14:textId="77777777" w:rsidR="001C3BCC" w:rsidRPr="00BC69AD" w:rsidRDefault="001C3BCC" w:rsidP="00EA11D4">
            <w:pPr>
              <w:pStyle w:val="tabletext11"/>
              <w:jc w:val="right"/>
              <w:rPr>
                <w:ins w:id="4661" w:author="Author"/>
              </w:rPr>
            </w:pPr>
            <w:ins w:id="4662" w:author="Author">
              <w:r w:rsidRPr="00BC69AD">
                <w:t>25,000/50,000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776BB" w14:textId="77777777" w:rsidR="001C3BCC" w:rsidRPr="00BC69AD" w:rsidRDefault="001C3BCC" w:rsidP="00EA11D4">
            <w:pPr>
              <w:pStyle w:val="tabletext11"/>
              <w:jc w:val="right"/>
              <w:rPr>
                <w:ins w:id="4663" w:author="Author"/>
              </w:rPr>
            </w:pPr>
            <w:ins w:id="4664" w:author="Author">
              <w:r w:rsidRPr="00BC69AD">
                <w:t>$</w:t>
              </w:r>
            </w:ins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A2C364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jc w:val="right"/>
              <w:rPr>
                <w:ins w:id="4665" w:author="Author"/>
              </w:rPr>
            </w:pPr>
            <w:ins w:id="4666" w:author="Author">
              <w:r w:rsidRPr="00BC69AD">
                <w:rPr>
                  <w:rFonts w:cs="Arial"/>
                  <w:color w:val="000000"/>
                  <w:szCs w:val="18"/>
                </w:rPr>
                <w:t>29.67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2EBCE6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rPr>
                <w:ins w:id="46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1C122" w14:textId="77777777" w:rsidR="001C3BCC" w:rsidRPr="00BC69AD" w:rsidRDefault="001C3BCC" w:rsidP="00EA11D4">
            <w:pPr>
              <w:pStyle w:val="tabletext11"/>
              <w:jc w:val="right"/>
              <w:rPr>
                <w:ins w:id="4668" w:author="Author"/>
              </w:rPr>
            </w:pPr>
            <w:ins w:id="4669" w:author="Author">
              <w:r w:rsidRPr="00BC69AD">
                <w:t>$</w:t>
              </w:r>
            </w:ins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B1FAD" w14:textId="77777777" w:rsidR="001C3BCC" w:rsidRPr="00BC69AD" w:rsidRDefault="001C3BCC" w:rsidP="00EA11D4">
            <w:pPr>
              <w:pStyle w:val="tabletext11"/>
              <w:tabs>
                <w:tab w:val="decimal" w:pos="498"/>
              </w:tabs>
              <w:rPr>
                <w:ins w:id="4670" w:author="Author"/>
              </w:rPr>
            </w:pPr>
            <w:ins w:id="4671" w:author="Author">
              <w:r w:rsidRPr="00BC69AD">
                <w:rPr>
                  <w:rFonts w:cs="Arial"/>
                  <w:color w:val="000000"/>
                  <w:szCs w:val="18"/>
                </w:rPr>
                <w:t>20.45</w:t>
              </w:r>
            </w:ins>
          </w:p>
        </w:tc>
      </w:tr>
      <w:tr w:rsidR="001C3BCC" w:rsidRPr="00BC69AD" w14:paraId="33CC52C3" w14:textId="77777777" w:rsidTr="00EA11D4">
        <w:trPr>
          <w:cantSplit/>
          <w:trHeight w:val="190"/>
          <w:ins w:id="4672" w:author="Author"/>
        </w:trPr>
        <w:tc>
          <w:tcPr>
            <w:tcW w:w="200" w:type="dxa"/>
          </w:tcPr>
          <w:p w14:paraId="16EF872A" w14:textId="77777777" w:rsidR="001C3BCC" w:rsidRPr="00BC69AD" w:rsidRDefault="001C3BCC" w:rsidP="00EA11D4">
            <w:pPr>
              <w:pStyle w:val="tabletext11"/>
              <w:rPr>
                <w:ins w:id="46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1260E" w14:textId="77777777" w:rsidR="001C3BCC" w:rsidRPr="00BC69AD" w:rsidRDefault="001C3BCC" w:rsidP="00EA11D4">
            <w:pPr>
              <w:pStyle w:val="tabletext11"/>
              <w:jc w:val="right"/>
              <w:rPr>
                <w:ins w:id="4674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BDD215" w14:textId="77777777" w:rsidR="001C3BCC" w:rsidRPr="00BC69AD" w:rsidRDefault="001C3BCC" w:rsidP="00EA11D4">
            <w:pPr>
              <w:pStyle w:val="tabletext11"/>
              <w:jc w:val="right"/>
              <w:rPr>
                <w:ins w:id="4675" w:author="Author"/>
              </w:rPr>
            </w:pPr>
            <w:ins w:id="4676" w:author="Author">
              <w:r w:rsidRPr="00BC69AD">
                <w:t>50,000/100,000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315828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4677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0FB8EB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jc w:val="right"/>
              <w:rPr>
                <w:ins w:id="4678" w:author="Author"/>
              </w:rPr>
            </w:pPr>
            <w:ins w:id="4679" w:author="Author">
              <w:r w:rsidRPr="00BC69AD">
                <w:rPr>
                  <w:rFonts w:cs="Arial"/>
                  <w:color w:val="000000"/>
                  <w:szCs w:val="18"/>
                </w:rPr>
                <w:t>47.48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5E6A9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rPr>
                <w:ins w:id="46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ED2B0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4681" w:author="Autho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575FD" w14:textId="77777777" w:rsidR="001C3BCC" w:rsidRPr="00BC69AD" w:rsidRDefault="001C3BCC" w:rsidP="00EA11D4">
            <w:pPr>
              <w:pStyle w:val="tabletext11"/>
              <w:tabs>
                <w:tab w:val="decimal" w:pos="498"/>
              </w:tabs>
              <w:rPr>
                <w:ins w:id="4682" w:author="Author"/>
              </w:rPr>
            </w:pPr>
            <w:ins w:id="4683" w:author="Author">
              <w:r w:rsidRPr="00BC69AD">
                <w:rPr>
                  <w:rFonts w:cs="Arial"/>
                  <w:color w:val="000000"/>
                  <w:szCs w:val="18"/>
                </w:rPr>
                <w:t>32.33</w:t>
              </w:r>
            </w:ins>
          </w:p>
        </w:tc>
      </w:tr>
      <w:tr w:rsidR="001C3BCC" w:rsidRPr="00BC69AD" w14:paraId="6B825F20" w14:textId="77777777" w:rsidTr="00EA11D4">
        <w:trPr>
          <w:cantSplit/>
          <w:trHeight w:val="190"/>
          <w:ins w:id="4684" w:author="Author"/>
        </w:trPr>
        <w:tc>
          <w:tcPr>
            <w:tcW w:w="200" w:type="dxa"/>
          </w:tcPr>
          <w:p w14:paraId="408FD363" w14:textId="77777777" w:rsidR="001C3BCC" w:rsidRPr="00BC69AD" w:rsidRDefault="001C3BCC" w:rsidP="00EA11D4">
            <w:pPr>
              <w:pStyle w:val="tabletext11"/>
              <w:rPr>
                <w:ins w:id="46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D60EB" w14:textId="77777777" w:rsidR="001C3BCC" w:rsidRPr="00BC69AD" w:rsidRDefault="001C3BCC" w:rsidP="00EA11D4">
            <w:pPr>
              <w:pStyle w:val="tabletext11"/>
              <w:jc w:val="right"/>
              <w:rPr>
                <w:ins w:id="4686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6BFD0C" w14:textId="77777777" w:rsidR="001C3BCC" w:rsidRPr="00BC69AD" w:rsidRDefault="001C3BCC" w:rsidP="00EA11D4">
            <w:pPr>
              <w:pStyle w:val="tabletext11"/>
              <w:jc w:val="right"/>
              <w:rPr>
                <w:ins w:id="4687" w:author="Author"/>
              </w:rPr>
            </w:pPr>
            <w:ins w:id="4688" w:author="Author">
              <w:r w:rsidRPr="00BC69AD">
                <w:t>100,000/300,000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7A1DA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4689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6928FF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jc w:val="right"/>
              <w:rPr>
                <w:ins w:id="4690" w:author="Author"/>
              </w:rPr>
            </w:pPr>
            <w:ins w:id="4691" w:author="Author">
              <w:r w:rsidRPr="00BC69AD">
                <w:rPr>
                  <w:rFonts w:cs="Arial"/>
                  <w:color w:val="000000"/>
                  <w:szCs w:val="18"/>
                </w:rPr>
                <w:t>70.57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56A1C4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rPr>
                <w:ins w:id="46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8C1F6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4693" w:author="Autho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5A11B" w14:textId="77777777" w:rsidR="001C3BCC" w:rsidRPr="00BC69AD" w:rsidRDefault="001C3BCC" w:rsidP="00EA11D4">
            <w:pPr>
              <w:pStyle w:val="tabletext11"/>
              <w:tabs>
                <w:tab w:val="decimal" w:pos="498"/>
              </w:tabs>
              <w:rPr>
                <w:ins w:id="4694" w:author="Author"/>
              </w:rPr>
            </w:pPr>
            <w:ins w:id="4695" w:author="Author">
              <w:r w:rsidRPr="00BC69AD">
                <w:rPr>
                  <w:rFonts w:cs="Arial"/>
                  <w:color w:val="000000"/>
                  <w:szCs w:val="18"/>
                </w:rPr>
                <w:t>47.69</w:t>
              </w:r>
            </w:ins>
          </w:p>
        </w:tc>
      </w:tr>
      <w:tr w:rsidR="001C3BCC" w:rsidRPr="00BC69AD" w14:paraId="7CB2324E" w14:textId="77777777" w:rsidTr="00EA11D4">
        <w:trPr>
          <w:cantSplit/>
          <w:trHeight w:val="190"/>
          <w:ins w:id="4696" w:author="Author"/>
        </w:trPr>
        <w:tc>
          <w:tcPr>
            <w:tcW w:w="200" w:type="dxa"/>
          </w:tcPr>
          <w:p w14:paraId="0388320F" w14:textId="77777777" w:rsidR="001C3BCC" w:rsidRPr="00BC69AD" w:rsidRDefault="001C3BCC" w:rsidP="00EA11D4">
            <w:pPr>
              <w:pStyle w:val="tabletext11"/>
              <w:rPr>
                <w:ins w:id="46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51E6D" w14:textId="77777777" w:rsidR="001C3BCC" w:rsidRPr="00BC69AD" w:rsidRDefault="001C3BCC" w:rsidP="00EA11D4">
            <w:pPr>
              <w:pStyle w:val="tabletext11"/>
              <w:jc w:val="right"/>
              <w:rPr>
                <w:ins w:id="4698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9CFF2F" w14:textId="77777777" w:rsidR="001C3BCC" w:rsidRPr="00BC69AD" w:rsidRDefault="001C3BCC" w:rsidP="00EA11D4">
            <w:pPr>
              <w:pStyle w:val="tabletext11"/>
              <w:jc w:val="right"/>
              <w:rPr>
                <w:ins w:id="4699" w:author="Author"/>
              </w:rPr>
            </w:pPr>
            <w:ins w:id="4700" w:author="Author">
              <w:r w:rsidRPr="00BC69AD">
                <w:t>250,000/500,000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681C5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4701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DD384A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jc w:val="right"/>
              <w:rPr>
                <w:ins w:id="4702" w:author="Author"/>
              </w:rPr>
            </w:pPr>
            <w:ins w:id="4703" w:author="Author">
              <w:r w:rsidRPr="00BC69AD">
                <w:rPr>
                  <w:rFonts w:cs="Arial"/>
                  <w:color w:val="000000"/>
                  <w:szCs w:val="18"/>
                </w:rPr>
                <w:t>105.49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51A92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rPr>
                <w:ins w:id="47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99028B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4705" w:author="Autho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036E7A" w14:textId="77777777" w:rsidR="001C3BCC" w:rsidRPr="00BC69AD" w:rsidRDefault="001C3BCC" w:rsidP="00EA11D4">
            <w:pPr>
              <w:pStyle w:val="tabletext11"/>
              <w:tabs>
                <w:tab w:val="decimal" w:pos="498"/>
              </w:tabs>
              <w:rPr>
                <w:ins w:id="4706" w:author="Author"/>
              </w:rPr>
            </w:pPr>
            <w:ins w:id="4707" w:author="Author">
              <w:r w:rsidRPr="00BC69AD">
                <w:rPr>
                  <w:rFonts w:cs="Arial"/>
                  <w:color w:val="000000"/>
                  <w:szCs w:val="18"/>
                </w:rPr>
                <w:t>70.82</w:t>
              </w:r>
            </w:ins>
          </w:p>
        </w:tc>
      </w:tr>
      <w:tr w:rsidR="001C3BCC" w:rsidRPr="00BC69AD" w14:paraId="46A4E789" w14:textId="77777777" w:rsidTr="00EA11D4">
        <w:trPr>
          <w:cantSplit/>
          <w:trHeight w:val="190"/>
          <w:ins w:id="4708" w:author="Author"/>
        </w:trPr>
        <w:tc>
          <w:tcPr>
            <w:tcW w:w="200" w:type="dxa"/>
          </w:tcPr>
          <w:p w14:paraId="5B40E16E" w14:textId="77777777" w:rsidR="001C3BCC" w:rsidRPr="00BC69AD" w:rsidRDefault="001C3BCC" w:rsidP="00EA11D4">
            <w:pPr>
              <w:pStyle w:val="tabletext11"/>
              <w:rPr>
                <w:ins w:id="47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525FB" w14:textId="77777777" w:rsidR="001C3BCC" w:rsidRPr="00BC69AD" w:rsidRDefault="001C3BCC" w:rsidP="00EA11D4">
            <w:pPr>
              <w:pStyle w:val="tabletext11"/>
              <w:jc w:val="right"/>
              <w:rPr>
                <w:ins w:id="4710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5EF30A" w14:textId="77777777" w:rsidR="001C3BCC" w:rsidRPr="00BC69AD" w:rsidRDefault="001C3BCC" w:rsidP="00EA11D4">
            <w:pPr>
              <w:pStyle w:val="tabletext11"/>
              <w:jc w:val="right"/>
              <w:rPr>
                <w:ins w:id="4711" w:author="Author"/>
              </w:rPr>
            </w:pPr>
            <w:ins w:id="4712" w:author="Author">
              <w:r w:rsidRPr="00BC69AD">
                <w:t>500,000/1,000,000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E8CD6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4713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8DF584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jc w:val="right"/>
              <w:rPr>
                <w:ins w:id="4714" w:author="Author"/>
              </w:rPr>
            </w:pPr>
            <w:ins w:id="4715" w:author="Author">
              <w:r w:rsidRPr="00BC69AD">
                <w:rPr>
                  <w:rFonts w:cs="Arial"/>
                  <w:color w:val="000000"/>
                  <w:szCs w:val="18"/>
                </w:rPr>
                <w:t>132.87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108187" w14:textId="77777777" w:rsidR="001C3BCC" w:rsidRPr="00BC69AD" w:rsidRDefault="001C3BCC" w:rsidP="00EA11D4">
            <w:pPr>
              <w:pStyle w:val="tabletext11"/>
              <w:tabs>
                <w:tab w:val="decimal" w:pos="470"/>
              </w:tabs>
              <w:ind w:left="230" w:hanging="230"/>
              <w:rPr>
                <w:ins w:id="47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5D0D7" w14:textId="77777777" w:rsidR="001C3BCC" w:rsidRPr="00BC69AD" w:rsidRDefault="001C3BCC" w:rsidP="00EA11D4">
            <w:pPr>
              <w:pStyle w:val="tabletext11"/>
              <w:tabs>
                <w:tab w:val="decimal" w:pos="220"/>
              </w:tabs>
              <w:jc w:val="right"/>
              <w:rPr>
                <w:ins w:id="4717" w:author="Autho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995CF" w14:textId="77777777" w:rsidR="001C3BCC" w:rsidRPr="00BC69AD" w:rsidRDefault="001C3BCC" w:rsidP="00EA11D4">
            <w:pPr>
              <w:pStyle w:val="tabletext11"/>
              <w:tabs>
                <w:tab w:val="decimal" w:pos="498"/>
              </w:tabs>
              <w:rPr>
                <w:ins w:id="4718" w:author="Author"/>
              </w:rPr>
            </w:pPr>
            <w:ins w:id="4719" w:author="Author">
              <w:r w:rsidRPr="00BC69AD">
                <w:rPr>
                  <w:rFonts w:cs="Arial"/>
                  <w:color w:val="000000"/>
                  <w:szCs w:val="18"/>
                </w:rPr>
                <w:t>88.92</w:t>
              </w:r>
            </w:ins>
          </w:p>
        </w:tc>
      </w:tr>
    </w:tbl>
    <w:p w14:paraId="12702C02" w14:textId="0798A0F2" w:rsidR="001C3BCC" w:rsidRDefault="001C3BCC" w:rsidP="001C3BCC">
      <w:pPr>
        <w:pStyle w:val="tablecaption"/>
      </w:pPr>
      <w:ins w:id="4720" w:author="Author">
        <w:r w:rsidRPr="00BC69AD">
          <w:t>Table 297.B.3.c.(1)(b)(LC) Split Limits Interpolicy Stacking Uninsured (Includes Underinsured) Motorists Bodily Injury Coverage Loss Costs</w:t>
        </w:r>
      </w:ins>
      <w:bookmarkEnd w:id="3054"/>
    </w:p>
    <w:p w14:paraId="66846270" w14:textId="77777777" w:rsidR="00AB1BE2" w:rsidRPr="001604D4" w:rsidDel="00146FD9" w:rsidRDefault="00AB1BE2" w:rsidP="00710827">
      <w:pPr>
        <w:pStyle w:val="boxrule"/>
        <w:rPr>
          <w:del w:id="4721" w:author="Author"/>
        </w:rPr>
      </w:pPr>
      <w:r>
        <w:br w:type="page"/>
      </w:r>
      <w:bookmarkStart w:id="4722" w:name="_Hlk71879130"/>
      <w:del w:id="4723" w:author="Author">
        <w:r w:rsidRPr="001604D4" w:rsidDel="00146FD9">
          <w:lastRenderedPageBreak/>
          <w:delText>25.  PREMIUM DEVELOPMENT – ZONE-RATED AUTOS</w:delText>
        </w:r>
      </w:del>
    </w:p>
    <w:p w14:paraId="7FC15579" w14:textId="77777777" w:rsidR="00AB1BE2" w:rsidRPr="001604D4" w:rsidDel="00146FD9" w:rsidRDefault="00AB1BE2" w:rsidP="00710827">
      <w:pPr>
        <w:pStyle w:val="isonormal"/>
        <w:suppressAutoHyphens/>
        <w:rPr>
          <w:del w:id="472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AB1BE2" w:rsidRPr="001604D4" w:rsidDel="00146FD9" w14:paraId="4DC915A1" w14:textId="77777777" w:rsidTr="00B4117B">
        <w:trPr>
          <w:cantSplit/>
          <w:trHeight w:val="190"/>
          <w:del w:id="47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F90DA6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4726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D7B8A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4727" w:author="Author"/>
              </w:rPr>
            </w:pPr>
            <w:del w:id="4728" w:author="Author">
              <w:r w:rsidRPr="001604D4" w:rsidDel="00146FD9">
                <w:delText>Zone-rating Table – Zone 27 (Oklahoma City) Combinations</w:delText>
              </w:r>
            </w:del>
          </w:p>
        </w:tc>
      </w:tr>
      <w:tr w:rsidR="00AB1BE2" w:rsidRPr="001604D4" w:rsidDel="00146FD9" w14:paraId="0A0DFAFE" w14:textId="77777777" w:rsidTr="00B4117B">
        <w:trPr>
          <w:cantSplit/>
          <w:trHeight w:val="190"/>
          <w:del w:id="47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4F99AE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4730" w:author="Author"/>
              </w:rPr>
            </w:pPr>
            <w:del w:id="4731" w:author="Author">
              <w:r w:rsidRPr="001604D4" w:rsidDel="00146FD9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7A09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4732" w:author="Author"/>
              </w:rPr>
            </w:pPr>
            <w:del w:id="4733" w:author="Author">
              <w:r w:rsidRPr="001604D4" w:rsidDel="00146FD9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16C3B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4734" w:author="Author"/>
              </w:rPr>
            </w:pPr>
            <w:del w:id="4735" w:author="Author">
              <w:r w:rsidRPr="001604D4" w:rsidDel="00146FD9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FFC8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4736" w:author="Author"/>
              </w:rPr>
            </w:pPr>
            <w:del w:id="4737" w:author="Author">
              <w:r w:rsidRPr="001604D4" w:rsidDel="00146FD9">
                <w:delText xml:space="preserve">$100,000 </w:delText>
              </w:r>
              <w:r w:rsidRPr="001604D4" w:rsidDel="00146FD9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E6828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4738" w:author="Author"/>
              </w:rPr>
            </w:pPr>
            <w:del w:id="4739" w:author="Author">
              <w:r w:rsidRPr="001604D4" w:rsidDel="00146FD9">
                <w:delText>$500</w:delText>
              </w:r>
              <w:r w:rsidRPr="001604D4" w:rsidDel="00146FD9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EB1D4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4740" w:author="Author"/>
              </w:rPr>
            </w:pPr>
            <w:del w:id="4741" w:author="Author">
              <w:r w:rsidRPr="001604D4" w:rsidDel="00146FD9">
                <w:delText>$500 Deductible</w:delText>
              </w:r>
              <w:r w:rsidRPr="001604D4" w:rsidDel="00146FD9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8F00D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4742" w:author="Author"/>
              </w:rPr>
            </w:pPr>
            <w:del w:id="4743" w:author="Author">
              <w:r w:rsidRPr="001604D4" w:rsidDel="00146FD9">
                <w:delText>$500 Deductible</w:delText>
              </w:r>
              <w:r w:rsidRPr="001604D4" w:rsidDel="00146FD9">
                <w:br/>
                <w:delText>Comprehensive</w:delText>
              </w:r>
            </w:del>
          </w:p>
        </w:tc>
      </w:tr>
      <w:tr w:rsidR="00AB1BE2" w:rsidRPr="001604D4" w:rsidDel="00146FD9" w14:paraId="09DDC5BD" w14:textId="77777777" w:rsidTr="00B4117B">
        <w:trPr>
          <w:cantSplit/>
          <w:trHeight w:val="190"/>
          <w:del w:id="47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6294B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F7A3C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746" w:author="Author"/>
              </w:rPr>
            </w:pPr>
            <w:del w:id="4747" w:author="Author">
              <w:r w:rsidRPr="001604D4" w:rsidDel="00146FD9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1162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48" w:author="Author"/>
              </w:rPr>
            </w:pPr>
            <w:del w:id="4749" w:author="Author">
              <w:r w:rsidRPr="001604D4" w:rsidDel="00146FD9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2BC58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50" w:author="Author"/>
              </w:rPr>
            </w:pPr>
            <w:del w:id="4751" w:author="Author">
              <w:r w:rsidRPr="001604D4" w:rsidDel="00146FD9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5094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52" w:author="Author"/>
              </w:rPr>
            </w:pPr>
            <w:del w:id="475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81EF1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54" w:author="Author"/>
              </w:rPr>
            </w:pPr>
            <w:del w:id="4755" w:author="Author">
              <w:r w:rsidRPr="001604D4" w:rsidDel="00146FD9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D25D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56" w:author="Author"/>
              </w:rPr>
            </w:pPr>
            <w:del w:id="475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1413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58" w:author="Author"/>
              </w:rPr>
            </w:pPr>
            <w:del w:id="4759" w:author="Author">
              <w:r w:rsidRPr="001604D4" w:rsidDel="00146FD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10610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60" w:author="Author"/>
              </w:rPr>
            </w:pPr>
            <w:del w:id="476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6644C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62" w:author="Author"/>
              </w:rPr>
            </w:pPr>
            <w:del w:id="4763" w:author="Author">
              <w:r w:rsidRPr="001604D4" w:rsidDel="00146FD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9187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64" w:author="Author"/>
              </w:rPr>
            </w:pPr>
            <w:del w:id="476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55255234" w14:textId="77777777" w:rsidTr="00B4117B">
        <w:trPr>
          <w:cantSplit/>
          <w:trHeight w:val="190"/>
          <w:del w:id="4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F7920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A742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768" w:author="Author"/>
              </w:rPr>
            </w:pPr>
            <w:del w:id="4769" w:author="Author">
              <w:r w:rsidRPr="001604D4" w:rsidDel="00146FD9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7EDC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70" w:author="Author"/>
              </w:rPr>
            </w:pPr>
            <w:del w:id="4771" w:author="Author">
              <w:r w:rsidRPr="001604D4" w:rsidDel="00146FD9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A397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C922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73" w:author="Author"/>
              </w:rPr>
            </w:pPr>
            <w:del w:id="477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0CEC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9302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76" w:author="Author"/>
              </w:rPr>
            </w:pPr>
            <w:del w:id="477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9719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72F0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79" w:author="Author"/>
              </w:rPr>
            </w:pPr>
            <w:del w:id="478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5025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172CF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82" w:author="Author"/>
              </w:rPr>
            </w:pPr>
            <w:del w:id="478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3F57BFB4" w14:textId="77777777" w:rsidTr="00B4117B">
        <w:trPr>
          <w:cantSplit/>
          <w:trHeight w:val="190"/>
          <w:del w:id="47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CF778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81E7A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786" w:author="Author"/>
              </w:rPr>
            </w:pPr>
            <w:del w:id="4787" w:author="Author">
              <w:r w:rsidRPr="001604D4" w:rsidDel="00146FD9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F1E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88" w:author="Author"/>
              </w:rPr>
            </w:pPr>
            <w:del w:id="4789" w:author="Author">
              <w:r w:rsidRPr="001604D4" w:rsidDel="00146FD9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BE24F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D608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91" w:author="Author"/>
              </w:rPr>
            </w:pPr>
            <w:del w:id="479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D602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F9A9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94" w:author="Author"/>
              </w:rPr>
            </w:pPr>
            <w:del w:id="479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9FFC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5367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797" w:author="Author"/>
              </w:rPr>
            </w:pPr>
            <w:del w:id="479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E6C17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7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94E2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00" w:author="Author"/>
              </w:rPr>
            </w:pPr>
            <w:del w:id="480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7693EC71" w14:textId="77777777" w:rsidTr="00B4117B">
        <w:trPr>
          <w:cantSplit/>
          <w:trHeight w:val="190"/>
          <w:del w:id="48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62233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27F4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804" w:author="Author"/>
              </w:rPr>
            </w:pPr>
            <w:del w:id="4805" w:author="Author">
              <w:r w:rsidRPr="001604D4" w:rsidDel="00146FD9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29FF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06" w:author="Author"/>
              </w:rPr>
            </w:pPr>
            <w:del w:id="4807" w:author="Author">
              <w:r w:rsidRPr="001604D4" w:rsidDel="00146FD9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5FCF3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EA22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09" w:author="Author"/>
              </w:rPr>
            </w:pPr>
            <w:del w:id="481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F1B7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8D7CA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12" w:author="Author"/>
              </w:rPr>
            </w:pPr>
            <w:del w:id="481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3ACA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3F71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15" w:author="Author"/>
              </w:rPr>
            </w:pPr>
            <w:del w:id="481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9ACE1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17D6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18" w:author="Author"/>
              </w:rPr>
            </w:pPr>
            <w:del w:id="481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24396552" w14:textId="77777777" w:rsidTr="00B4117B">
        <w:trPr>
          <w:cantSplit/>
          <w:trHeight w:val="190"/>
          <w:del w:id="48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E2B51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93D7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822" w:author="Author"/>
              </w:rPr>
            </w:pPr>
            <w:del w:id="4823" w:author="Author">
              <w:r w:rsidRPr="001604D4" w:rsidDel="00146FD9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8EF5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24" w:author="Author"/>
              </w:rPr>
            </w:pPr>
            <w:del w:id="4825" w:author="Author">
              <w:r w:rsidRPr="001604D4" w:rsidDel="00146FD9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23A3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01B8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27" w:author="Author"/>
              </w:rPr>
            </w:pPr>
            <w:del w:id="482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C27A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A6BA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30" w:author="Author"/>
              </w:rPr>
            </w:pPr>
            <w:del w:id="483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045F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941A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33" w:author="Author"/>
              </w:rPr>
            </w:pPr>
            <w:del w:id="483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8F94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0604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36" w:author="Author"/>
              </w:rPr>
            </w:pPr>
            <w:del w:id="483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4B6D0F04" w14:textId="77777777" w:rsidTr="00B4117B">
        <w:trPr>
          <w:cantSplit/>
          <w:trHeight w:val="190"/>
          <w:del w:id="48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F0CE1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FE16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840" w:author="Author"/>
              </w:rPr>
            </w:pPr>
            <w:del w:id="4841" w:author="Author">
              <w:r w:rsidRPr="001604D4" w:rsidDel="00146FD9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75FC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42" w:author="Author"/>
              </w:rPr>
            </w:pPr>
            <w:del w:id="4843" w:author="Author">
              <w:r w:rsidRPr="001604D4" w:rsidDel="00146FD9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2E91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757C0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45" w:author="Author"/>
              </w:rPr>
            </w:pPr>
            <w:del w:id="484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44D3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24E8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48" w:author="Author"/>
              </w:rPr>
            </w:pPr>
            <w:del w:id="484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7B894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4F3D4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51" w:author="Author"/>
              </w:rPr>
            </w:pPr>
            <w:del w:id="485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EE41E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4145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54" w:author="Author"/>
              </w:rPr>
            </w:pPr>
            <w:del w:id="485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33254F27" w14:textId="77777777" w:rsidTr="00B4117B">
        <w:trPr>
          <w:cantSplit/>
          <w:trHeight w:val="74"/>
          <w:del w:id="48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E5FC3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AD706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858" w:author="Author"/>
              </w:rPr>
            </w:pPr>
            <w:del w:id="4859" w:author="Author">
              <w:r w:rsidRPr="001604D4" w:rsidDel="00146FD9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7EEB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60" w:author="Author"/>
              </w:rPr>
            </w:pPr>
            <w:del w:id="4861" w:author="Author">
              <w:r w:rsidRPr="001604D4" w:rsidDel="00146FD9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E1E7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3FE0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63" w:author="Author"/>
              </w:rPr>
            </w:pPr>
            <w:del w:id="486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5D00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1A62D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66" w:author="Author"/>
              </w:rPr>
            </w:pPr>
            <w:del w:id="486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4E210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5E45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69" w:author="Author"/>
              </w:rPr>
            </w:pPr>
            <w:del w:id="487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6569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D4CF6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72" w:author="Author"/>
              </w:rPr>
            </w:pPr>
            <w:del w:id="487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43B88895" w14:textId="77777777" w:rsidTr="00B4117B">
        <w:trPr>
          <w:cantSplit/>
          <w:trHeight w:val="190"/>
          <w:del w:id="48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5A4F8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8D484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876" w:author="Author"/>
              </w:rPr>
            </w:pPr>
            <w:del w:id="4877" w:author="Author">
              <w:r w:rsidRPr="001604D4" w:rsidDel="00146FD9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D9ED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78" w:author="Author"/>
              </w:rPr>
            </w:pPr>
            <w:del w:id="4879" w:author="Author">
              <w:r w:rsidRPr="001604D4" w:rsidDel="00146FD9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2DA7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3206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81" w:author="Author"/>
              </w:rPr>
            </w:pPr>
            <w:del w:id="488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FEDB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F191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84" w:author="Author"/>
              </w:rPr>
            </w:pPr>
            <w:del w:id="488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337A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AA5AB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87" w:author="Author"/>
              </w:rPr>
            </w:pPr>
            <w:del w:id="488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69A3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6D5E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90" w:author="Author"/>
              </w:rPr>
            </w:pPr>
            <w:del w:id="489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030E1777" w14:textId="77777777" w:rsidTr="00B4117B">
        <w:trPr>
          <w:cantSplit/>
          <w:trHeight w:val="190"/>
          <w:del w:id="48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5CA68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D6030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894" w:author="Author"/>
              </w:rPr>
            </w:pPr>
            <w:del w:id="4895" w:author="Author">
              <w:r w:rsidRPr="001604D4" w:rsidDel="00146FD9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CE6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96" w:author="Author"/>
              </w:rPr>
            </w:pPr>
            <w:del w:id="4897" w:author="Author">
              <w:r w:rsidRPr="001604D4" w:rsidDel="00146FD9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F264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8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B72B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899" w:author="Author"/>
              </w:rPr>
            </w:pPr>
            <w:del w:id="490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CADE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790F9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02" w:author="Author"/>
              </w:rPr>
            </w:pPr>
            <w:del w:id="490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84AC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8B6B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05" w:author="Author"/>
              </w:rPr>
            </w:pPr>
            <w:del w:id="490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653D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B176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08" w:author="Author"/>
              </w:rPr>
            </w:pPr>
            <w:del w:id="490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3E553EE0" w14:textId="77777777" w:rsidTr="00B4117B">
        <w:trPr>
          <w:cantSplit/>
          <w:trHeight w:val="190"/>
          <w:del w:id="49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A6D2D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3A586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912" w:author="Author"/>
              </w:rPr>
            </w:pPr>
            <w:del w:id="4913" w:author="Author">
              <w:r w:rsidRPr="001604D4" w:rsidDel="00146FD9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1FC9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14" w:author="Author"/>
              </w:rPr>
            </w:pPr>
            <w:del w:id="4915" w:author="Author">
              <w:r w:rsidRPr="001604D4" w:rsidDel="00146FD9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410E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89AC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17" w:author="Author"/>
              </w:rPr>
            </w:pPr>
            <w:del w:id="491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579C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D08A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20" w:author="Author"/>
              </w:rPr>
            </w:pPr>
            <w:del w:id="492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1CE3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06B1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23" w:author="Author"/>
              </w:rPr>
            </w:pPr>
            <w:del w:id="492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864A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9858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26" w:author="Author"/>
              </w:rPr>
            </w:pPr>
            <w:del w:id="492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AB1BE2" w:rsidRPr="001604D4" w:rsidDel="00146FD9" w14:paraId="63116AAA" w14:textId="77777777" w:rsidTr="00B4117B">
        <w:trPr>
          <w:cantSplit/>
          <w:trHeight w:val="190"/>
          <w:del w:id="49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59EA3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C48A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930" w:author="Author"/>
              </w:rPr>
            </w:pPr>
            <w:del w:id="4931" w:author="Author">
              <w:r w:rsidRPr="001604D4" w:rsidDel="00146FD9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D143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32" w:author="Author"/>
              </w:rPr>
            </w:pPr>
            <w:del w:id="4933" w:author="Author">
              <w:r w:rsidRPr="001604D4" w:rsidDel="00146FD9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DC6D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1204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35" w:author="Author"/>
              </w:rPr>
            </w:pPr>
            <w:del w:id="493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005AA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A1784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38" w:author="Author"/>
              </w:rPr>
            </w:pPr>
            <w:del w:id="493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F1E1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8164D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41" w:author="Author"/>
              </w:rPr>
            </w:pPr>
            <w:del w:id="494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57C5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F19E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44" w:author="Author"/>
              </w:rPr>
            </w:pPr>
            <w:del w:id="494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65D76CAA" w14:textId="77777777" w:rsidTr="00B4117B">
        <w:trPr>
          <w:cantSplit/>
          <w:trHeight w:val="190"/>
          <w:del w:id="49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35DAF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F16F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948" w:author="Author"/>
              </w:rPr>
            </w:pPr>
            <w:del w:id="4949" w:author="Author">
              <w:r w:rsidRPr="001604D4" w:rsidDel="00146FD9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FFF2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50" w:author="Author"/>
              </w:rPr>
            </w:pPr>
            <w:del w:id="4951" w:author="Author">
              <w:r w:rsidRPr="001604D4" w:rsidDel="00146FD9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B7E2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4D22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53" w:author="Author"/>
              </w:rPr>
            </w:pPr>
            <w:del w:id="495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FE0F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71F2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56" w:author="Author"/>
              </w:rPr>
            </w:pPr>
            <w:del w:id="495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3F65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BD235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59" w:author="Author"/>
              </w:rPr>
            </w:pPr>
            <w:del w:id="496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2B1D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DD6D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62" w:author="Author"/>
              </w:rPr>
            </w:pPr>
            <w:del w:id="496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1ACFD83C" w14:textId="77777777" w:rsidTr="00B4117B">
        <w:trPr>
          <w:cantSplit/>
          <w:trHeight w:val="190"/>
          <w:del w:id="49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7093F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6AC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966" w:author="Author"/>
              </w:rPr>
            </w:pPr>
            <w:del w:id="4967" w:author="Author">
              <w:r w:rsidRPr="001604D4" w:rsidDel="00146FD9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43EA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68" w:author="Author"/>
              </w:rPr>
            </w:pPr>
            <w:del w:id="4969" w:author="Author">
              <w:r w:rsidRPr="001604D4" w:rsidDel="00146FD9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F4BD5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0E50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71" w:author="Author"/>
              </w:rPr>
            </w:pPr>
            <w:del w:id="497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E6A4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0C70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74" w:author="Author"/>
              </w:rPr>
            </w:pPr>
            <w:del w:id="497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CFC36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878C2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77" w:author="Author"/>
              </w:rPr>
            </w:pPr>
            <w:del w:id="497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7755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CE45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80" w:author="Author"/>
              </w:rPr>
            </w:pPr>
            <w:del w:id="498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094390C6" w14:textId="77777777" w:rsidTr="00B4117B">
        <w:trPr>
          <w:cantSplit/>
          <w:trHeight w:val="190"/>
          <w:del w:id="4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A7435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F8718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4984" w:author="Author"/>
              </w:rPr>
            </w:pPr>
            <w:del w:id="4985" w:author="Author">
              <w:r w:rsidRPr="001604D4" w:rsidDel="00146FD9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E94C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86" w:author="Author"/>
              </w:rPr>
            </w:pPr>
            <w:del w:id="4987" w:author="Author">
              <w:r w:rsidRPr="001604D4" w:rsidDel="00146FD9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EC08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CEF4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89" w:author="Author"/>
              </w:rPr>
            </w:pPr>
            <w:del w:id="499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3864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225D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92" w:author="Author"/>
              </w:rPr>
            </w:pPr>
            <w:del w:id="499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B23B6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D2B1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95" w:author="Author"/>
              </w:rPr>
            </w:pPr>
            <w:del w:id="499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B016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49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0888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4998" w:author="Author"/>
              </w:rPr>
            </w:pPr>
            <w:del w:id="499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0F19E7D9" w14:textId="77777777" w:rsidTr="00B4117B">
        <w:trPr>
          <w:cantSplit/>
          <w:trHeight w:val="190"/>
          <w:del w:id="50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159F9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875B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002" w:author="Author"/>
              </w:rPr>
            </w:pPr>
            <w:del w:id="5003" w:author="Author">
              <w:r w:rsidRPr="001604D4" w:rsidDel="00146FD9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9C69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04" w:author="Author"/>
              </w:rPr>
            </w:pPr>
            <w:del w:id="5005" w:author="Author">
              <w:r w:rsidRPr="001604D4" w:rsidDel="00146FD9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4DB7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5004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07" w:author="Author"/>
              </w:rPr>
            </w:pPr>
            <w:del w:id="500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B8BB0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EACE9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10" w:author="Author"/>
              </w:rPr>
            </w:pPr>
            <w:del w:id="501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507D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9D24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13" w:author="Author"/>
              </w:rPr>
            </w:pPr>
            <w:del w:id="501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43F6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18EA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16" w:author="Author"/>
              </w:rPr>
            </w:pPr>
            <w:del w:id="501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07D2E8B0" w14:textId="77777777" w:rsidTr="00B4117B">
        <w:trPr>
          <w:cantSplit/>
          <w:trHeight w:val="190"/>
          <w:del w:id="50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E0213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6E2F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020" w:author="Author"/>
              </w:rPr>
            </w:pPr>
            <w:del w:id="5021" w:author="Author">
              <w:r w:rsidRPr="001604D4" w:rsidDel="00146FD9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041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22" w:author="Author"/>
              </w:rPr>
            </w:pPr>
            <w:del w:id="5023" w:author="Author">
              <w:r w:rsidRPr="001604D4" w:rsidDel="00146FD9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D9E3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B30C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25" w:author="Author"/>
              </w:rPr>
            </w:pPr>
            <w:del w:id="502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BB7E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B292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28" w:author="Author"/>
              </w:rPr>
            </w:pPr>
            <w:del w:id="502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6B04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84ADD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31" w:author="Author"/>
              </w:rPr>
            </w:pPr>
            <w:del w:id="503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CFC9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352F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34" w:author="Author"/>
              </w:rPr>
            </w:pPr>
            <w:del w:id="503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2540901A" w14:textId="77777777" w:rsidTr="00B4117B">
        <w:trPr>
          <w:cantSplit/>
          <w:trHeight w:val="190"/>
          <w:del w:id="50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354D5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45B7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038" w:author="Author"/>
              </w:rPr>
            </w:pPr>
            <w:del w:id="5039" w:author="Author">
              <w:r w:rsidRPr="001604D4" w:rsidDel="00146FD9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6D1A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40" w:author="Author"/>
              </w:rPr>
            </w:pPr>
            <w:del w:id="5041" w:author="Author">
              <w:r w:rsidRPr="001604D4" w:rsidDel="00146FD9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5EE8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D6CD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43" w:author="Author"/>
              </w:rPr>
            </w:pPr>
            <w:del w:id="504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64BB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3F88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46" w:author="Author"/>
              </w:rPr>
            </w:pPr>
            <w:del w:id="504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3658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BF01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49" w:author="Author"/>
              </w:rPr>
            </w:pPr>
            <w:del w:id="505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16BE0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860A2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52" w:author="Author"/>
              </w:rPr>
            </w:pPr>
            <w:del w:id="505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1A74C853" w14:textId="77777777" w:rsidTr="00B4117B">
        <w:trPr>
          <w:cantSplit/>
          <w:trHeight w:val="190"/>
          <w:del w:id="50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E4FAA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1B8C2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056" w:author="Author"/>
              </w:rPr>
            </w:pPr>
            <w:del w:id="5057" w:author="Author">
              <w:r w:rsidRPr="001604D4" w:rsidDel="00146FD9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B24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58" w:author="Author"/>
              </w:rPr>
            </w:pPr>
            <w:del w:id="5059" w:author="Author">
              <w:r w:rsidRPr="001604D4" w:rsidDel="00146FD9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8684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4CDE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61" w:author="Author"/>
              </w:rPr>
            </w:pPr>
            <w:del w:id="506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BB82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85D5C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64" w:author="Author"/>
              </w:rPr>
            </w:pPr>
            <w:del w:id="506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79AB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86E9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67" w:author="Author"/>
              </w:rPr>
            </w:pPr>
            <w:del w:id="506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7BBE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12C7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70" w:author="Author"/>
              </w:rPr>
            </w:pPr>
            <w:del w:id="507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AB1BE2" w:rsidRPr="001604D4" w:rsidDel="00146FD9" w14:paraId="2A7E0A5E" w14:textId="77777777" w:rsidTr="00B4117B">
        <w:trPr>
          <w:cantSplit/>
          <w:trHeight w:val="190"/>
          <w:del w:id="50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35D6D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0DDC2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074" w:author="Author"/>
              </w:rPr>
            </w:pPr>
            <w:del w:id="5075" w:author="Author">
              <w:r w:rsidRPr="001604D4" w:rsidDel="00146FD9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856E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76" w:author="Author"/>
              </w:rPr>
            </w:pPr>
            <w:del w:id="5077" w:author="Author">
              <w:r w:rsidRPr="001604D4" w:rsidDel="00146FD9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9FC2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0B857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79" w:author="Author"/>
              </w:rPr>
            </w:pPr>
            <w:del w:id="508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CE91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57320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82" w:author="Author"/>
              </w:rPr>
            </w:pPr>
            <w:del w:id="508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64CF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3A28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85" w:author="Author"/>
              </w:rPr>
            </w:pPr>
            <w:del w:id="508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000F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20CB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88" w:author="Author"/>
              </w:rPr>
            </w:pPr>
            <w:del w:id="508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B1BE2" w:rsidRPr="001604D4" w:rsidDel="00146FD9" w14:paraId="02024CB1" w14:textId="77777777" w:rsidTr="00B4117B">
        <w:trPr>
          <w:cantSplit/>
          <w:trHeight w:val="190"/>
          <w:del w:id="50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607BB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AEF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092" w:author="Author"/>
              </w:rPr>
            </w:pPr>
            <w:del w:id="5093" w:author="Author">
              <w:r w:rsidRPr="001604D4" w:rsidDel="00146FD9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11BF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94" w:author="Author"/>
              </w:rPr>
            </w:pPr>
            <w:del w:id="5095" w:author="Author">
              <w:r w:rsidRPr="001604D4" w:rsidDel="00146FD9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1BB15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E6CA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097" w:author="Author"/>
              </w:rPr>
            </w:pPr>
            <w:del w:id="509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4B490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0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CEC1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00" w:author="Author"/>
              </w:rPr>
            </w:pPr>
            <w:del w:id="510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99BF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2729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03" w:author="Author"/>
              </w:rPr>
            </w:pPr>
            <w:del w:id="510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929C0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780FC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06" w:author="Author"/>
              </w:rPr>
            </w:pPr>
            <w:del w:id="510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B1BE2" w:rsidRPr="001604D4" w:rsidDel="00146FD9" w14:paraId="5C491CDD" w14:textId="77777777" w:rsidTr="00B4117B">
        <w:trPr>
          <w:cantSplit/>
          <w:trHeight w:val="190"/>
          <w:del w:id="51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44DE7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775F7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110" w:author="Author"/>
              </w:rPr>
            </w:pPr>
            <w:del w:id="5111" w:author="Author">
              <w:r w:rsidRPr="001604D4" w:rsidDel="00146FD9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5637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12" w:author="Author"/>
              </w:rPr>
            </w:pPr>
            <w:del w:id="5113" w:author="Author">
              <w:r w:rsidRPr="001604D4" w:rsidDel="00146FD9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94B04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3C7A6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15" w:author="Author"/>
              </w:rPr>
            </w:pPr>
            <w:del w:id="511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081A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9F0E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18" w:author="Author"/>
              </w:rPr>
            </w:pPr>
            <w:del w:id="511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AB71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EAE8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21" w:author="Author"/>
              </w:rPr>
            </w:pPr>
            <w:del w:id="512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AE56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9EC71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24" w:author="Author"/>
              </w:rPr>
            </w:pPr>
            <w:del w:id="512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6DB2629B" w14:textId="77777777" w:rsidTr="00B4117B">
        <w:trPr>
          <w:cantSplit/>
          <w:trHeight w:val="190"/>
          <w:del w:id="51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E5443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F9F3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128" w:author="Author"/>
              </w:rPr>
            </w:pPr>
            <w:del w:id="5129" w:author="Author">
              <w:r w:rsidRPr="001604D4" w:rsidDel="00146FD9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2935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30" w:author="Author"/>
              </w:rPr>
            </w:pPr>
            <w:del w:id="5131" w:author="Author">
              <w:r w:rsidRPr="001604D4" w:rsidDel="00146FD9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BC6C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4928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33" w:author="Author"/>
              </w:rPr>
            </w:pPr>
            <w:del w:id="513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5662F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0803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36" w:author="Author"/>
              </w:rPr>
            </w:pPr>
            <w:del w:id="513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E3A4E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B2E5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39" w:author="Author"/>
              </w:rPr>
            </w:pPr>
            <w:del w:id="514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D2DB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EF60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42" w:author="Author"/>
              </w:rPr>
            </w:pPr>
            <w:del w:id="514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484F189E" w14:textId="77777777" w:rsidTr="00B4117B">
        <w:trPr>
          <w:cantSplit/>
          <w:trHeight w:val="190"/>
          <w:del w:id="5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7DC73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AE4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146" w:author="Author"/>
              </w:rPr>
            </w:pPr>
            <w:del w:id="5147" w:author="Author">
              <w:r w:rsidRPr="001604D4" w:rsidDel="00146FD9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8A7E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48" w:author="Author"/>
              </w:rPr>
            </w:pPr>
            <w:del w:id="5149" w:author="Author">
              <w:r w:rsidRPr="001604D4" w:rsidDel="00146FD9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DF9E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19A4A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51" w:author="Author"/>
              </w:rPr>
            </w:pPr>
            <w:del w:id="515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DA2C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EABAE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54" w:author="Author"/>
              </w:rPr>
            </w:pPr>
            <w:del w:id="515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103CF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02A9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57" w:author="Author"/>
              </w:rPr>
            </w:pPr>
            <w:del w:id="515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EF90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53C23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60" w:author="Author"/>
              </w:rPr>
            </w:pPr>
            <w:del w:id="516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749E4A42" w14:textId="77777777" w:rsidTr="00B4117B">
        <w:trPr>
          <w:cantSplit/>
          <w:trHeight w:val="190"/>
          <w:del w:id="51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702E4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360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164" w:author="Author"/>
              </w:rPr>
            </w:pPr>
            <w:del w:id="5165" w:author="Author">
              <w:r w:rsidRPr="001604D4" w:rsidDel="00146FD9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FC17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66" w:author="Author"/>
              </w:rPr>
            </w:pPr>
            <w:del w:id="5167" w:author="Author">
              <w:r w:rsidRPr="001604D4" w:rsidDel="00146FD9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AE520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8E38F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69" w:author="Author"/>
              </w:rPr>
            </w:pPr>
            <w:del w:id="517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2CA58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6728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72" w:author="Author"/>
              </w:rPr>
            </w:pPr>
            <w:del w:id="517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35F2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6666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75" w:author="Author"/>
              </w:rPr>
            </w:pPr>
            <w:del w:id="517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2AA2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A73B6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78" w:author="Author"/>
              </w:rPr>
            </w:pPr>
            <w:del w:id="517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B1BE2" w:rsidRPr="001604D4" w:rsidDel="00146FD9" w14:paraId="6F37B3CF" w14:textId="77777777" w:rsidTr="00B4117B">
        <w:trPr>
          <w:cantSplit/>
          <w:trHeight w:val="190"/>
          <w:del w:id="51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93CB7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2BB5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182" w:author="Author"/>
              </w:rPr>
            </w:pPr>
            <w:del w:id="5183" w:author="Author">
              <w:r w:rsidRPr="001604D4" w:rsidDel="00146FD9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A3B0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84" w:author="Author"/>
              </w:rPr>
            </w:pPr>
            <w:del w:id="5185" w:author="Author">
              <w:r w:rsidRPr="001604D4" w:rsidDel="00146FD9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87FC9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F3419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87" w:author="Author"/>
              </w:rPr>
            </w:pPr>
            <w:del w:id="518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292CC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A7BB1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90" w:author="Author"/>
              </w:rPr>
            </w:pPr>
            <w:del w:id="519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1314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8D4FE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93" w:author="Author"/>
              </w:rPr>
            </w:pPr>
            <w:del w:id="519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F579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1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0F18D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96" w:author="Author"/>
              </w:rPr>
            </w:pPr>
            <w:del w:id="519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198</w:delText>
              </w:r>
            </w:del>
          </w:p>
        </w:tc>
      </w:tr>
      <w:tr w:rsidR="00AB1BE2" w:rsidRPr="001604D4" w:rsidDel="00146FD9" w14:paraId="12D1962B" w14:textId="77777777" w:rsidTr="00B4117B">
        <w:trPr>
          <w:cantSplit/>
          <w:trHeight w:val="190"/>
          <w:del w:id="51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F9FAA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1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15BE3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200" w:author="Author"/>
              </w:rPr>
            </w:pPr>
            <w:del w:id="5201" w:author="Author">
              <w:r w:rsidRPr="001604D4" w:rsidDel="00146FD9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F0C6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02" w:author="Author"/>
              </w:rPr>
            </w:pPr>
            <w:del w:id="5203" w:author="Author">
              <w:r w:rsidRPr="001604D4" w:rsidDel="00146FD9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B857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CDD7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05" w:author="Author"/>
              </w:rPr>
            </w:pPr>
            <w:del w:id="520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9A63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9EFB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08" w:author="Author"/>
              </w:rPr>
            </w:pPr>
            <w:del w:id="520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EC6C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CA53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11" w:author="Author"/>
              </w:rPr>
            </w:pPr>
            <w:del w:id="521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3B48F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6AC34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14" w:author="Author"/>
              </w:rPr>
            </w:pPr>
            <w:del w:id="521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3AB9DEB2" w14:textId="77777777" w:rsidTr="00B4117B">
        <w:trPr>
          <w:cantSplit/>
          <w:trHeight w:val="190"/>
          <w:del w:id="52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7AA54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3240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218" w:author="Author"/>
              </w:rPr>
            </w:pPr>
            <w:del w:id="5219" w:author="Author">
              <w:r w:rsidRPr="001604D4" w:rsidDel="00146FD9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90F5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20" w:author="Author"/>
              </w:rPr>
            </w:pPr>
            <w:del w:id="5221" w:author="Author">
              <w:r w:rsidRPr="001604D4" w:rsidDel="00146FD9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E08F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AEAD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23" w:author="Author"/>
              </w:rPr>
            </w:pPr>
            <w:del w:id="522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EE36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80A2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26" w:author="Author"/>
              </w:rPr>
            </w:pPr>
            <w:del w:id="522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AE7B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7437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29" w:author="Author"/>
              </w:rPr>
            </w:pPr>
            <w:del w:id="523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542F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5EF4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32" w:author="Author"/>
              </w:rPr>
            </w:pPr>
            <w:del w:id="523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456A83FF" w14:textId="77777777" w:rsidTr="00B4117B">
        <w:trPr>
          <w:cantSplit/>
          <w:trHeight w:val="190"/>
          <w:del w:id="5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A1336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D96A3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236" w:author="Author"/>
              </w:rPr>
            </w:pPr>
            <w:del w:id="5237" w:author="Author">
              <w:r w:rsidRPr="001604D4" w:rsidDel="00146FD9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8C91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38" w:author="Author"/>
              </w:rPr>
            </w:pPr>
            <w:del w:id="5239" w:author="Author">
              <w:r w:rsidRPr="001604D4" w:rsidDel="00146FD9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7B4C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EF0F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41" w:author="Author"/>
              </w:rPr>
            </w:pPr>
            <w:del w:id="524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AEEFD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33F3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44" w:author="Author"/>
              </w:rPr>
            </w:pPr>
            <w:del w:id="524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C87A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BD02B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47" w:author="Author"/>
              </w:rPr>
            </w:pPr>
            <w:del w:id="524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EC3D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AAA0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50" w:author="Author"/>
              </w:rPr>
            </w:pPr>
            <w:del w:id="525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1960DCD1" w14:textId="77777777" w:rsidTr="00B4117B">
        <w:trPr>
          <w:cantSplit/>
          <w:trHeight w:val="190"/>
          <w:del w:id="5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56AE3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6795A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254" w:author="Author"/>
              </w:rPr>
            </w:pPr>
            <w:del w:id="5255" w:author="Author">
              <w:r w:rsidRPr="001604D4" w:rsidDel="00146FD9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A57D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56" w:author="Author"/>
              </w:rPr>
            </w:pPr>
            <w:del w:id="5257" w:author="Author">
              <w:r w:rsidRPr="001604D4" w:rsidDel="00146FD9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8034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3B66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59" w:author="Author"/>
              </w:rPr>
            </w:pPr>
            <w:del w:id="526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8886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6615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62" w:author="Author"/>
              </w:rPr>
            </w:pPr>
            <w:del w:id="526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112C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B5EB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65" w:author="Author"/>
              </w:rPr>
            </w:pPr>
            <w:del w:id="526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8CC82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752D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68" w:author="Author"/>
              </w:rPr>
            </w:pPr>
            <w:del w:id="526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AB1BE2" w:rsidRPr="001604D4" w:rsidDel="00146FD9" w14:paraId="5760F780" w14:textId="77777777" w:rsidTr="00B4117B">
        <w:trPr>
          <w:cantSplit/>
          <w:trHeight w:val="190"/>
          <w:del w:id="5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03FCF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B7A2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272" w:author="Author"/>
              </w:rPr>
            </w:pPr>
            <w:del w:id="5273" w:author="Author">
              <w:r w:rsidRPr="001604D4" w:rsidDel="00146FD9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AD4E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74" w:author="Author"/>
              </w:rPr>
            </w:pPr>
            <w:del w:id="5275" w:author="Author">
              <w:r w:rsidRPr="001604D4" w:rsidDel="00146FD9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6A9D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E639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77" w:author="Author"/>
              </w:rPr>
            </w:pPr>
            <w:del w:id="527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054F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7E31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80" w:author="Author"/>
              </w:rPr>
            </w:pPr>
            <w:del w:id="528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FCA0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E5BB3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83" w:author="Author"/>
              </w:rPr>
            </w:pPr>
            <w:del w:id="528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4C1CE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FE71C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86" w:author="Author"/>
              </w:rPr>
            </w:pPr>
            <w:del w:id="528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4C4483E0" w14:textId="77777777" w:rsidTr="00B4117B">
        <w:trPr>
          <w:cantSplit/>
          <w:trHeight w:val="190"/>
          <w:del w:id="5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03D98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C8BF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290" w:author="Author"/>
              </w:rPr>
            </w:pPr>
            <w:del w:id="5291" w:author="Author">
              <w:r w:rsidRPr="001604D4" w:rsidDel="00146FD9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396D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92" w:author="Author"/>
              </w:rPr>
            </w:pPr>
            <w:del w:id="5293" w:author="Author">
              <w:r w:rsidRPr="001604D4" w:rsidDel="00146FD9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CDC05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57CEF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95" w:author="Author"/>
              </w:rPr>
            </w:pPr>
            <w:del w:id="529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B0CD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2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8F97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298" w:author="Author"/>
              </w:rPr>
            </w:pPr>
            <w:del w:id="529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6FDC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2BA4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01" w:author="Author"/>
              </w:rPr>
            </w:pPr>
            <w:del w:id="530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1CAF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3C83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04" w:author="Author"/>
              </w:rPr>
            </w:pPr>
            <w:del w:id="530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240086E0" w14:textId="77777777" w:rsidTr="00B4117B">
        <w:trPr>
          <w:cantSplit/>
          <w:trHeight w:val="190"/>
          <w:del w:id="53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84146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04A3B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308" w:author="Author"/>
              </w:rPr>
            </w:pPr>
            <w:del w:id="5309" w:author="Author">
              <w:r w:rsidRPr="001604D4" w:rsidDel="00146FD9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C689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10" w:author="Author"/>
              </w:rPr>
            </w:pPr>
            <w:del w:id="5311" w:author="Author">
              <w:r w:rsidRPr="001604D4" w:rsidDel="00146FD9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43FD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1172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13" w:author="Author"/>
              </w:rPr>
            </w:pPr>
            <w:del w:id="531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F2386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A2C8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16" w:author="Author"/>
              </w:rPr>
            </w:pPr>
            <w:del w:id="531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ABC2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50720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19" w:author="Author"/>
              </w:rPr>
            </w:pPr>
            <w:del w:id="532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33D5F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4CAA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22" w:author="Author"/>
              </w:rPr>
            </w:pPr>
            <w:del w:id="532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AB1BE2" w:rsidRPr="001604D4" w:rsidDel="00146FD9" w14:paraId="31F7295E" w14:textId="77777777" w:rsidTr="00B4117B">
        <w:trPr>
          <w:cantSplit/>
          <w:trHeight w:val="190"/>
          <w:del w:id="5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42F70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C5F9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326" w:author="Author"/>
              </w:rPr>
            </w:pPr>
            <w:del w:id="5327" w:author="Author">
              <w:r w:rsidRPr="001604D4" w:rsidDel="00146FD9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D55E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28" w:author="Author"/>
              </w:rPr>
            </w:pPr>
            <w:del w:id="5329" w:author="Author">
              <w:r w:rsidRPr="001604D4" w:rsidDel="00146FD9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5D54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4453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31" w:author="Author"/>
              </w:rPr>
            </w:pPr>
            <w:del w:id="533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FED7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6386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34" w:author="Author"/>
              </w:rPr>
            </w:pPr>
            <w:del w:id="533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E0A8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95B6E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37" w:author="Author"/>
              </w:rPr>
            </w:pPr>
            <w:del w:id="533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7878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803D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40" w:author="Author"/>
              </w:rPr>
            </w:pPr>
            <w:del w:id="534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0932D7C5" w14:textId="77777777" w:rsidTr="00B4117B">
        <w:trPr>
          <w:cantSplit/>
          <w:trHeight w:val="190"/>
          <w:del w:id="53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FAB6B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073D5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344" w:author="Author"/>
              </w:rPr>
            </w:pPr>
            <w:del w:id="5345" w:author="Author">
              <w:r w:rsidRPr="001604D4" w:rsidDel="00146FD9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874D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46" w:author="Author"/>
              </w:rPr>
            </w:pPr>
            <w:del w:id="5347" w:author="Author">
              <w:r w:rsidRPr="001604D4" w:rsidDel="00146FD9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73A5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6EEF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49" w:author="Author"/>
              </w:rPr>
            </w:pPr>
            <w:del w:id="535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29F96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52D54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52" w:author="Author"/>
              </w:rPr>
            </w:pPr>
            <w:del w:id="535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CD5A0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4098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55" w:author="Author"/>
              </w:rPr>
            </w:pPr>
            <w:del w:id="535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EE35F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9A22B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58" w:author="Author"/>
              </w:rPr>
            </w:pPr>
            <w:del w:id="535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41665E18" w14:textId="77777777" w:rsidTr="00B4117B">
        <w:trPr>
          <w:cantSplit/>
          <w:trHeight w:val="190"/>
          <w:del w:id="53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8C5BC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90E58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362" w:author="Author"/>
              </w:rPr>
            </w:pPr>
            <w:del w:id="5363" w:author="Author">
              <w:r w:rsidRPr="001604D4" w:rsidDel="00146FD9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8435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64" w:author="Author"/>
              </w:rPr>
            </w:pPr>
            <w:del w:id="5365" w:author="Author">
              <w:r w:rsidRPr="001604D4" w:rsidDel="00146FD9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5B9C9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2699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67" w:author="Author"/>
              </w:rPr>
            </w:pPr>
            <w:del w:id="536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912C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1549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70" w:author="Author"/>
              </w:rPr>
            </w:pPr>
            <w:del w:id="537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74D4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D1CA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73" w:author="Author"/>
              </w:rPr>
            </w:pPr>
            <w:del w:id="537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1D7F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5E9C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76" w:author="Author"/>
              </w:rPr>
            </w:pPr>
            <w:del w:id="537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AB1BE2" w:rsidRPr="001604D4" w:rsidDel="00146FD9" w14:paraId="2322C115" w14:textId="77777777" w:rsidTr="00B4117B">
        <w:trPr>
          <w:cantSplit/>
          <w:trHeight w:val="190"/>
          <w:del w:id="53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34A0A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3E9A7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380" w:author="Author"/>
              </w:rPr>
            </w:pPr>
            <w:del w:id="5381" w:author="Author">
              <w:r w:rsidRPr="001604D4" w:rsidDel="00146FD9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7945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82" w:author="Author"/>
              </w:rPr>
            </w:pPr>
            <w:del w:id="5383" w:author="Author">
              <w:r w:rsidRPr="001604D4" w:rsidDel="00146FD9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72C45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4202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85" w:author="Author"/>
              </w:rPr>
            </w:pPr>
            <w:del w:id="538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B2D92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427F1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88" w:author="Author"/>
              </w:rPr>
            </w:pPr>
            <w:del w:id="538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29D3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5936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91" w:author="Author"/>
              </w:rPr>
            </w:pPr>
            <w:del w:id="539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5BE0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3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6D41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94" w:author="Author"/>
              </w:rPr>
            </w:pPr>
            <w:del w:id="539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AB1BE2" w:rsidRPr="001604D4" w:rsidDel="00146FD9" w14:paraId="7ED3983C" w14:textId="77777777" w:rsidTr="00B4117B">
        <w:trPr>
          <w:cantSplit/>
          <w:trHeight w:val="190"/>
          <w:del w:id="53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5616D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762F8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398" w:author="Author"/>
              </w:rPr>
            </w:pPr>
            <w:del w:id="5399" w:author="Author">
              <w:r w:rsidRPr="001604D4" w:rsidDel="00146FD9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794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00" w:author="Author"/>
              </w:rPr>
            </w:pPr>
            <w:del w:id="5401" w:author="Author">
              <w:r w:rsidRPr="001604D4" w:rsidDel="00146FD9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60AB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F6BC1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03" w:author="Author"/>
              </w:rPr>
            </w:pPr>
            <w:del w:id="540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99B5F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76E4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06" w:author="Author"/>
              </w:rPr>
            </w:pPr>
            <w:del w:id="540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E323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97BE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09" w:author="Author"/>
              </w:rPr>
            </w:pPr>
            <w:del w:id="541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F412A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D167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12" w:author="Author"/>
              </w:rPr>
            </w:pPr>
            <w:del w:id="541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697A85D3" w14:textId="77777777" w:rsidTr="00B4117B">
        <w:trPr>
          <w:cantSplit/>
          <w:trHeight w:val="190"/>
          <w:del w:id="54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84412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4BC66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416" w:author="Author"/>
              </w:rPr>
            </w:pPr>
            <w:del w:id="5417" w:author="Author">
              <w:r w:rsidRPr="001604D4" w:rsidDel="00146FD9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C949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18" w:author="Author"/>
              </w:rPr>
            </w:pPr>
            <w:del w:id="5419" w:author="Author">
              <w:r w:rsidRPr="001604D4" w:rsidDel="00146FD9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CF7C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BBEA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21" w:author="Author"/>
              </w:rPr>
            </w:pPr>
            <w:del w:id="542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EE41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B0254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24" w:author="Author"/>
              </w:rPr>
            </w:pPr>
            <w:del w:id="542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240F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27A6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27" w:author="Author"/>
              </w:rPr>
            </w:pPr>
            <w:del w:id="542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D956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8A8A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30" w:author="Author"/>
              </w:rPr>
            </w:pPr>
            <w:del w:id="543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AB1BE2" w:rsidRPr="001604D4" w:rsidDel="00146FD9" w14:paraId="622B1612" w14:textId="77777777" w:rsidTr="00B4117B">
        <w:trPr>
          <w:cantSplit/>
          <w:trHeight w:val="190"/>
          <w:del w:id="54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6CDF3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C52F2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434" w:author="Author"/>
              </w:rPr>
            </w:pPr>
            <w:del w:id="5435" w:author="Author">
              <w:r w:rsidRPr="001604D4" w:rsidDel="00146FD9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6BB1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36" w:author="Author"/>
              </w:rPr>
            </w:pPr>
            <w:del w:id="5437" w:author="Author">
              <w:r w:rsidRPr="001604D4" w:rsidDel="00146FD9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0475D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2A799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39" w:author="Author"/>
              </w:rPr>
            </w:pPr>
            <w:del w:id="544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86D18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0C25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42" w:author="Author"/>
              </w:rPr>
            </w:pPr>
            <w:del w:id="544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CC7A7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821E0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45" w:author="Author"/>
              </w:rPr>
            </w:pPr>
            <w:del w:id="544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7291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F5D4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48" w:author="Author"/>
              </w:rPr>
            </w:pPr>
            <w:del w:id="544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B1BE2" w:rsidRPr="001604D4" w:rsidDel="00146FD9" w14:paraId="43294146" w14:textId="77777777" w:rsidTr="00B4117B">
        <w:trPr>
          <w:cantSplit/>
          <w:trHeight w:val="190"/>
          <w:del w:id="54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FA907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45270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452" w:author="Author"/>
              </w:rPr>
            </w:pPr>
            <w:del w:id="5453" w:author="Author">
              <w:r w:rsidRPr="001604D4" w:rsidDel="00146FD9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B512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54" w:author="Author"/>
              </w:rPr>
            </w:pPr>
            <w:del w:id="5455" w:author="Author">
              <w:r w:rsidRPr="001604D4" w:rsidDel="00146FD9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617E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073C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57" w:author="Author"/>
              </w:rPr>
            </w:pPr>
            <w:del w:id="545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6783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F283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60" w:author="Author"/>
              </w:rPr>
            </w:pPr>
            <w:del w:id="546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72D2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B592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63" w:author="Author"/>
              </w:rPr>
            </w:pPr>
            <w:del w:id="546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7106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DB30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66" w:author="Author"/>
              </w:rPr>
            </w:pPr>
            <w:del w:id="546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4297A6B2" w14:textId="77777777" w:rsidTr="00B4117B">
        <w:trPr>
          <w:cantSplit/>
          <w:trHeight w:val="190"/>
          <w:del w:id="54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B9E35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329F8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470" w:author="Author"/>
              </w:rPr>
            </w:pPr>
            <w:del w:id="5471" w:author="Author">
              <w:r w:rsidRPr="001604D4" w:rsidDel="00146FD9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DCCC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72" w:author="Author"/>
              </w:rPr>
            </w:pPr>
            <w:del w:id="5473" w:author="Author">
              <w:r w:rsidRPr="001604D4" w:rsidDel="00146FD9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251B1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E5CA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75" w:author="Author"/>
              </w:rPr>
            </w:pPr>
            <w:del w:id="547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4B40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FB501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78" w:author="Author"/>
              </w:rPr>
            </w:pPr>
            <w:del w:id="547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3BD97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1BD8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81" w:author="Author"/>
              </w:rPr>
            </w:pPr>
            <w:del w:id="548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00EE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966C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84" w:author="Author"/>
              </w:rPr>
            </w:pPr>
            <w:del w:id="548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AB1BE2" w:rsidRPr="001604D4" w:rsidDel="00146FD9" w14:paraId="5C34305E" w14:textId="77777777" w:rsidTr="00B4117B">
        <w:trPr>
          <w:cantSplit/>
          <w:trHeight w:val="190"/>
          <w:del w:id="54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E2D76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F457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488" w:author="Author"/>
              </w:rPr>
            </w:pPr>
            <w:del w:id="5489" w:author="Author">
              <w:r w:rsidRPr="001604D4" w:rsidDel="00146FD9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9C4E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90" w:author="Author"/>
              </w:rPr>
            </w:pPr>
            <w:del w:id="5491" w:author="Author">
              <w:r w:rsidRPr="001604D4" w:rsidDel="00146FD9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3620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4826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93" w:author="Author"/>
              </w:rPr>
            </w:pPr>
            <w:del w:id="549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B9DC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0DED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96" w:author="Author"/>
              </w:rPr>
            </w:pPr>
            <w:del w:id="549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2C2F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4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F43A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499" w:author="Author"/>
              </w:rPr>
            </w:pPr>
            <w:del w:id="550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3D63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D75F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02" w:author="Author"/>
              </w:rPr>
            </w:pPr>
            <w:del w:id="550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B1BE2" w:rsidRPr="001604D4" w:rsidDel="00146FD9" w14:paraId="4094AAFD" w14:textId="77777777" w:rsidTr="00B4117B">
        <w:trPr>
          <w:cantSplit/>
          <w:trHeight w:val="190"/>
          <w:del w:id="55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306E9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C55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506" w:author="Author"/>
              </w:rPr>
            </w:pPr>
            <w:del w:id="5507" w:author="Author">
              <w:r w:rsidRPr="001604D4" w:rsidDel="00146FD9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35C3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08" w:author="Author"/>
              </w:rPr>
            </w:pPr>
            <w:del w:id="5509" w:author="Author">
              <w:r w:rsidRPr="001604D4" w:rsidDel="00146FD9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4DB1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5843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11" w:author="Author"/>
              </w:rPr>
            </w:pPr>
            <w:del w:id="551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D94F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9561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14" w:author="Author"/>
              </w:rPr>
            </w:pPr>
            <w:del w:id="551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F7D82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CA53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17" w:author="Author"/>
              </w:rPr>
            </w:pPr>
            <w:del w:id="551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A0BC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3306B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20" w:author="Author"/>
              </w:rPr>
            </w:pPr>
            <w:del w:id="552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B1BE2" w:rsidRPr="001604D4" w:rsidDel="00146FD9" w14:paraId="05C3A44F" w14:textId="77777777" w:rsidTr="00B4117B">
        <w:trPr>
          <w:cantSplit/>
          <w:trHeight w:val="190"/>
          <w:del w:id="5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707AF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A096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524" w:author="Author"/>
              </w:rPr>
            </w:pPr>
            <w:del w:id="5525" w:author="Author">
              <w:r w:rsidRPr="001604D4" w:rsidDel="00146FD9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8A78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26" w:author="Author"/>
              </w:rPr>
            </w:pPr>
            <w:del w:id="5527" w:author="Author">
              <w:r w:rsidRPr="001604D4" w:rsidDel="00146FD9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0262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4C23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29" w:author="Author"/>
              </w:rPr>
            </w:pPr>
            <w:del w:id="553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CAC1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246C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32" w:author="Author"/>
              </w:rPr>
            </w:pPr>
            <w:del w:id="553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A2B72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5A4CF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35" w:author="Author"/>
              </w:rPr>
            </w:pPr>
            <w:del w:id="553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473D6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B6F8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38" w:author="Author"/>
              </w:rPr>
            </w:pPr>
            <w:del w:id="553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205</w:delText>
              </w:r>
            </w:del>
          </w:p>
        </w:tc>
      </w:tr>
      <w:tr w:rsidR="00AB1BE2" w:rsidRPr="001604D4" w:rsidDel="00146FD9" w14:paraId="4F1EA726" w14:textId="77777777" w:rsidTr="00B4117B">
        <w:trPr>
          <w:cantSplit/>
          <w:trHeight w:val="190"/>
          <w:del w:id="5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8318A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BF96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542" w:author="Author"/>
              </w:rPr>
            </w:pPr>
            <w:del w:id="5543" w:author="Author">
              <w:r w:rsidRPr="001604D4" w:rsidDel="00146FD9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6DB4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44" w:author="Author"/>
              </w:rPr>
            </w:pPr>
            <w:del w:id="5545" w:author="Author">
              <w:r w:rsidRPr="001604D4" w:rsidDel="00146FD9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7CB7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5CB4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47" w:author="Author"/>
              </w:rPr>
            </w:pPr>
            <w:del w:id="554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4595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3E16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50" w:author="Author"/>
              </w:rPr>
            </w:pPr>
            <w:del w:id="555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A155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2636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53" w:author="Author"/>
              </w:rPr>
            </w:pPr>
            <w:del w:id="555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D5A4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D8ED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56" w:author="Author"/>
              </w:rPr>
            </w:pPr>
            <w:del w:id="555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B1BE2" w:rsidRPr="001604D4" w:rsidDel="00146FD9" w14:paraId="7D64EB1E" w14:textId="77777777" w:rsidTr="00B4117B">
        <w:trPr>
          <w:cantSplit/>
          <w:trHeight w:val="190"/>
          <w:del w:id="55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FF481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DEB7C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560" w:author="Author"/>
              </w:rPr>
            </w:pPr>
            <w:del w:id="5561" w:author="Author">
              <w:r w:rsidRPr="001604D4" w:rsidDel="00146FD9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A5F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62" w:author="Author"/>
              </w:rPr>
            </w:pPr>
            <w:del w:id="5563" w:author="Author">
              <w:r w:rsidRPr="001604D4" w:rsidDel="00146FD9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E341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0536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65" w:author="Author"/>
              </w:rPr>
            </w:pPr>
            <w:del w:id="556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B9CF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1525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68" w:author="Author"/>
              </w:rPr>
            </w:pPr>
            <w:del w:id="556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80F70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91811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71" w:author="Author"/>
              </w:rPr>
            </w:pPr>
            <w:del w:id="557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2160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E355F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74" w:author="Author"/>
              </w:rPr>
            </w:pPr>
            <w:del w:id="557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AB1BE2" w:rsidRPr="001604D4" w:rsidDel="00146FD9" w14:paraId="6CB20872" w14:textId="77777777" w:rsidTr="00B4117B">
        <w:trPr>
          <w:cantSplit/>
          <w:trHeight w:val="190"/>
          <w:del w:id="55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9CE5A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3B00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578" w:author="Author"/>
              </w:rPr>
            </w:pPr>
            <w:del w:id="5579" w:author="Author">
              <w:r w:rsidRPr="001604D4" w:rsidDel="00146FD9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5E83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80" w:author="Author"/>
              </w:rPr>
            </w:pPr>
            <w:del w:id="5581" w:author="Author">
              <w:r w:rsidRPr="001604D4" w:rsidDel="00146FD9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B869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7103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83" w:author="Author"/>
              </w:rPr>
            </w:pPr>
            <w:del w:id="558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510A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BA86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86" w:author="Author"/>
              </w:rPr>
            </w:pPr>
            <w:del w:id="558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87A4C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90C5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89" w:author="Author"/>
              </w:rPr>
            </w:pPr>
            <w:del w:id="559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BE36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5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F462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592" w:author="Author"/>
              </w:rPr>
            </w:pPr>
            <w:del w:id="559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</w:tbl>
    <w:p w14:paraId="04FB00EB" w14:textId="77777777" w:rsidR="00AB1BE2" w:rsidRPr="001604D4" w:rsidDel="00146FD9" w:rsidRDefault="00AB1BE2" w:rsidP="00710827">
      <w:pPr>
        <w:pStyle w:val="space2"/>
        <w:suppressAutoHyphens/>
        <w:rPr>
          <w:del w:id="5594" w:author="Author"/>
        </w:rPr>
      </w:pPr>
    </w:p>
    <w:p w14:paraId="2C5EE275" w14:textId="77777777" w:rsidR="00AB1BE2" w:rsidRPr="001604D4" w:rsidDel="00146FD9" w:rsidRDefault="00AB1BE2" w:rsidP="00710827">
      <w:pPr>
        <w:pStyle w:val="tablecaption"/>
        <w:suppressAutoHyphens/>
        <w:rPr>
          <w:del w:id="5595" w:author="Author"/>
        </w:rPr>
      </w:pPr>
      <w:del w:id="5596" w:author="Author">
        <w:r w:rsidRPr="001604D4" w:rsidDel="00146FD9">
          <w:delText>Table 25.E.#1(LC) Zone-rating Table – Zone 27 (Oklahoma City) Combinations Loss Costs</w:delText>
        </w:r>
      </w:del>
    </w:p>
    <w:p w14:paraId="4F2266FD" w14:textId="77777777" w:rsidR="00AB1BE2" w:rsidRPr="001604D4" w:rsidDel="00146FD9" w:rsidRDefault="00AB1BE2" w:rsidP="00710827">
      <w:pPr>
        <w:pStyle w:val="isonormal"/>
        <w:suppressAutoHyphens/>
        <w:rPr>
          <w:del w:id="5597" w:author="Author"/>
        </w:rPr>
      </w:pPr>
    </w:p>
    <w:p w14:paraId="75D5D27F" w14:textId="77777777" w:rsidR="00AB1BE2" w:rsidRPr="001604D4" w:rsidDel="00146FD9" w:rsidRDefault="00AB1BE2" w:rsidP="00710827">
      <w:pPr>
        <w:pStyle w:val="space8"/>
        <w:suppressAutoHyphens/>
        <w:rPr>
          <w:del w:id="559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AB1BE2" w:rsidRPr="001604D4" w:rsidDel="00146FD9" w14:paraId="31737661" w14:textId="77777777" w:rsidTr="00B4117B">
        <w:trPr>
          <w:cantSplit/>
          <w:trHeight w:val="190"/>
          <w:del w:id="5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F94321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5600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11F88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5601" w:author="Author"/>
              </w:rPr>
            </w:pPr>
            <w:del w:id="5602" w:author="Author">
              <w:r w:rsidRPr="001604D4" w:rsidDel="00146FD9">
                <w:delText>Zone-rating Table – Zone 37 (Tulsa) Combinations</w:delText>
              </w:r>
            </w:del>
          </w:p>
        </w:tc>
      </w:tr>
      <w:tr w:rsidR="00AB1BE2" w:rsidRPr="001604D4" w:rsidDel="00146FD9" w14:paraId="00FF1147" w14:textId="77777777" w:rsidTr="00B4117B">
        <w:trPr>
          <w:cantSplit/>
          <w:trHeight w:val="190"/>
          <w:del w:id="56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913624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5604" w:author="Author"/>
              </w:rPr>
            </w:pPr>
            <w:del w:id="5605" w:author="Author">
              <w:r w:rsidRPr="001604D4" w:rsidDel="00146FD9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6C0D2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5606" w:author="Author"/>
              </w:rPr>
            </w:pPr>
            <w:del w:id="5607" w:author="Author">
              <w:r w:rsidRPr="001604D4" w:rsidDel="00146FD9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0058B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5608" w:author="Author"/>
              </w:rPr>
            </w:pPr>
            <w:del w:id="5609" w:author="Author">
              <w:r w:rsidRPr="001604D4" w:rsidDel="00146FD9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16364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5610" w:author="Author"/>
              </w:rPr>
            </w:pPr>
            <w:del w:id="5611" w:author="Author">
              <w:r w:rsidRPr="001604D4" w:rsidDel="00146FD9">
                <w:delText xml:space="preserve">$100,000 </w:delText>
              </w:r>
              <w:r w:rsidRPr="001604D4" w:rsidDel="00146FD9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EA828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5612" w:author="Author"/>
              </w:rPr>
            </w:pPr>
            <w:del w:id="5613" w:author="Author">
              <w:r w:rsidRPr="001604D4" w:rsidDel="00146FD9">
                <w:delText>$500</w:delText>
              </w:r>
              <w:r w:rsidRPr="001604D4" w:rsidDel="00146FD9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BC2F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5614" w:author="Author"/>
              </w:rPr>
            </w:pPr>
            <w:del w:id="5615" w:author="Author">
              <w:r w:rsidRPr="001604D4" w:rsidDel="00146FD9">
                <w:delText>$500 Deductible</w:delText>
              </w:r>
              <w:r w:rsidRPr="001604D4" w:rsidDel="00146FD9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10CA5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5616" w:author="Author"/>
              </w:rPr>
            </w:pPr>
            <w:del w:id="5617" w:author="Author">
              <w:r w:rsidRPr="001604D4" w:rsidDel="00146FD9">
                <w:delText>$500 Deductible</w:delText>
              </w:r>
              <w:r w:rsidRPr="001604D4" w:rsidDel="00146FD9">
                <w:br/>
                <w:delText>Comprehensive</w:delText>
              </w:r>
            </w:del>
          </w:p>
        </w:tc>
      </w:tr>
      <w:tr w:rsidR="00AB1BE2" w:rsidRPr="001604D4" w:rsidDel="00146FD9" w14:paraId="7EA36A85" w14:textId="77777777" w:rsidTr="00B4117B">
        <w:trPr>
          <w:cantSplit/>
          <w:trHeight w:val="190"/>
          <w:del w:id="56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4683A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61DC6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620" w:author="Author"/>
              </w:rPr>
            </w:pPr>
            <w:del w:id="5621" w:author="Author">
              <w:r w:rsidRPr="001604D4" w:rsidDel="00146FD9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146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22" w:author="Author"/>
              </w:rPr>
            </w:pPr>
            <w:del w:id="5623" w:author="Author">
              <w:r w:rsidRPr="001604D4" w:rsidDel="00146FD9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8038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24" w:author="Author"/>
              </w:rPr>
            </w:pPr>
            <w:del w:id="5625" w:author="Author">
              <w:r w:rsidRPr="001604D4" w:rsidDel="00146FD9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C9C5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26" w:author="Author"/>
              </w:rPr>
            </w:pPr>
            <w:del w:id="562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6ECA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28" w:author="Author"/>
              </w:rPr>
            </w:pPr>
            <w:del w:id="5629" w:author="Author">
              <w:r w:rsidRPr="001604D4" w:rsidDel="00146FD9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1B93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30" w:author="Author"/>
              </w:rPr>
            </w:pPr>
            <w:del w:id="563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AE75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32" w:author="Author"/>
              </w:rPr>
            </w:pPr>
            <w:del w:id="5633" w:author="Author">
              <w:r w:rsidRPr="001604D4" w:rsidDel="00146FD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AD51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34" w:author="Author"/>
              </w:rPr>
            </w:pPr>
            <w:del w:id="563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CD7C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36" w:author="Author"/>
              </w:rPr>
            </w:pPr>
            <w:del w:id="5637" w:author="Author">
              <w:r w:rsidRPr="001604D4" w:rsidDel="00146FD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F992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38" w:author="Author"/>
              </w:rPr>
            </w:pPr>
            <w:del w:id="563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24748740" w14:textId="77777777" w:rsidTr="00B4117B">
        <w:trPr>
          <w:cantSplit/>
          <w:trHeight w:val="190"/>
          <w:del w:id="56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3A6C1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1D79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642" w:author="Author"/>
              </w:rPr>
            </w:pPr>
            <w:del w:id="5643" w:author="Author">
              <w:r w:rsidRPr="001604D4" w:rsidDel="00146FD9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9AEC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44" w:author="Author"/>
              </w:rPr>
            </w:pPr>
            <w:del w:id="5645" w:author="Author">
              <w:r w:rsidRPr="001604D4" w:rsidDel="00146FD9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1DA3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E228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47" w:author="Author"/>
              </w:rPr>
            </w:pPr>
            <w:del w:id="564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ED8F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5C88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50" w:author="Author"/>
              </w:rPr>
            </w:pPr>
            <w:del w:id="565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DBC71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2104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53" w:author="Author"/>
              </w:rPr>
            </w:pPr>
            <w:del w:id="565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E759D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E9C7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56" w:author="Author"/>
              </w:rPr>
            </w:pPr>
            <w:del w:id="565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30DD6831" w14:textId="77777777" w:rsidTr="00B4117B">
        <w:trPr>
          <w:cantSplit/>
          <w:trHeight w:val="190"/>
          <w:del w:id="5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7560D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FFF1B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660" w:author="Author"/>
              </w:rPr>
            </w:pPr>
            <w:del w:id="5661" w:author="Author">
              <w:r w:rsidRPr="001604D4" w:rsidDel="00146FD9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A65B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62" w:author="Author"/>
              </w:rPr>
            </w:pPr>
            <w:del w:id="5663" w:author="Author">
              <w:r w:rsidRPr="001604D4" w:rsidDel="00146FD9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D963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9A42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65" w:author="Author"/>
              </w:rPr>
            </w:pPr>
            <w:del w:id="566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7B985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909E4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68" w:author="Author"/>
              </w:rPr>
            </w:pPr>
            <w:del w:id="566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4944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9787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71" w:author="Author"/>
              </w:rPr>
            </w:pPr>
            <w:del w:id="567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FD6D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42770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74" w:author="Author"/>
              </w:rPr>
            </w:pPr>
            <w:del w:id="567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58EC94F5" w14:textId="77777777" w:rsidTr="00B4117B">
        <w:trPr>
          <w:cantSplit/>
          <w:trHeight w:val="190"/>
          <w:del w:id="56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F2E41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FF7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678" w:author="Author"/>
              </w:rPr>
            </w:pPr>
            <w:del w:id="5679" w:author="Author">
              <w:r w:rsidRPr="001604D4" w:rsidDel="00146FD9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D822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80" w:author="Author"/>
              </w:rPr>
            </w:pPr>
            <w:del w:id="5681" w:author="Author">
              <w:r w:rsidRPr="001604D4" w:rsidDel="00146FD9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6016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0CF5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83" w:author="Author"/>
              </w:rPr>
            </w:pPr>
            <w:del w:id="568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E3CC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E93C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86" w:author="Author"/>
              </w:rPr>
            </w:pPr>
            <w:del w:id="568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8324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E9B3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89" w:author="Author"/>
              </w:rPr>
            </w:pPr>
            <w:del w:id="569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45BF1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6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07F9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92" w:author="Author"/>
              </w:rPr>
            </w:pPr>
            <w:del w:id="569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0ED782FE" w14:textId="77777777" w:rsidTr="00B4117B">
        <w:trPr>
          <w:cantSplit/>
          <w:trHeight w:val="190"/>
          <w:del w:id="56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1B5C9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C6D2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696" w:author="Author"/>
              </w:rPr>
            </w:pPr>
            <w:del w:id="5697" w:author="Author">
              <w:r w:rsidRPr="001604D4" w:rsidDel="00146FD9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A3D3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698" w:author="Author"/>
              </w:rPr>
            </w:pPr>
            <w:del w:id="5699" w:author="Author">
              <w:r w:rsidRPr="001604D4" w:rsidDel="00146FD9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AE8B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E221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01" w:author="Author"/>
              </w:rPr>
            </w:pPr>
            <w:del w:id="570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EFEC3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458B2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04" w:author="Author"/>
              </w:rPr>
            </w:pPr>
            <w:del w:id="570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F7AE6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AACD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07" w:author="Author"/>
              </w:rPr>
            </w:pPr>
            <w:del w:id="570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48A0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FAF5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10" w:author="Author"/>
              </w:rPr>
            </w:pPr>
            <w:del w:id="571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6C85AD11" w14:textId="77777777" w:rsidTr="00B4117B">
        <w:trPr>
          <w:cantSplit/>
          <w:trHeight w:val="190"/>
          <w:del w:id="57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C8F59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22E85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714" w:author="Author"/>
              </w:rPr>
            </w:pPr>
            <w:del w:id="5715" w:author="Author">
              <w:r w:rsidRPr="001604D4" w:rsidDel="00146FD9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F729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16" w:author="Author"/>
              </w:rPr>
            </w:pPr>
            <w:del w:id="5717" w:author="Author">
              <w:r w:rsidRPr="001604D4" w:rsidDel="00146FD9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CEA1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E6F1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19" w:author="Author"/>
              </w:rPr>
            </w:pPr>
            <w:del w:id="572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9B32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2AD68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22" w:author="Author"/>
              </w:rPr>
            </w:pPr>
            <w:del w:id="572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74E07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3425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25" w:author="Author"/>
              </w:rPr>
            </w:pPr>
            <w:del w:id="572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5D88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709EB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28" w:author="Author"/>
              </w:rPr>
            </w:pPr>
            <w:del w:id="572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2D9A61F7" w14:textId="77777777" w:rsidTr="00B4117B">
        <w:trPr>
          <w:cantSplit/>
          <w:trHeight w:val="190"/>
          <w:del w:id="57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4D562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F862A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732" w:author="Author"/>
              </w:rPr>
            </w:pPr>
            <w:del w:id="5733" w:author="Author">
              <w:r w:rsidRPr="001604D4" w:rsidDel="00146FD9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CB3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34" w:author="Author"/>
              </w:rPr>
            </w:pPr>
            <w:del w:id="5735" w:author="Author">
              <w:r w:rsidRPr="001604D4" w:rsidDel="00146FD9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3655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351F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37" w:author="Author"/>
              </w:rPr>
            </w:pPr>
            <w:del w:id="573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CFDC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B15F5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40" w:author="Author"/>
              </w:rPr>
            </w:pPr>
            <w:del w:id="574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A44DF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0257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43" w:author="Author"/>
              </w:rPr>
            </w:pPr>
            <w:del w:id="574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BA488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D5E6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46" w:author="Author"/>
              </w:rPr>
            </w:pPr>
            <w:del w:id="574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05A42CE7" w14:textId="77777777" w:rsidTr="00B4117B">
        <w:trPr>
          <w:cantSplit/>
          <w:trHeight w:val="190"/>
          <w:del w:id="57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AD197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606A8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750" w:author="Author"/>
              </w:rPr>
            </w:pPr>
            <w:del w:id="5751" w:author="Author">
              <w:r w:rsidRPr="001604D4" w:rsidDel="00146FD9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9FF2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52" w:author="Author"/>
              </w:rPr>
            </w:pPr>
            <w:del w:id="5753" w:author="Author">
              <w:r w:rsidRPr="001604D4" w:rsidDel="00146FD9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E1D6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B1F5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55" w:author="Author"/>
              </w:rPr>
            </w:pPr>
            <w:del w:id="575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EDA9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3FE2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58" w:author="Author"/>
              </w:rPr>
            </w:pPr>
            <w:del w:id="575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6B478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4335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61" w:author="Author"/>
              </w:rPr>
            </w:pPr>
            <w:del w:id="576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52E2B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CFF98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64" w:author="Author"/>
              </w:rPr>
            </w:pPr>
            <w:del w:id="576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4D6821BF" w14:textId="77777777" w:rsidTr="00B4117B">
        <w:trPr>
          <w:cantSplit/>
          <w:trHeight w:val="190"/>
          <w:del w:id="5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5B4C4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9CF4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768" w:author="Author"/>
              </w:rPr>
            </w:pPr>
            <w:del w:id="5769" w:author="Author">
              <w:r w:rsidRPr="001604D4" w:rsidDel="00146FD9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ADD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70" w:author="Author"/>
              </w:rPr>
            </w:pPr>
            <w:del w:id="5771" w:author="Author">
              <w:r w:rsidRPr="001604D4" w:rsidDel="00146FD9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2F3A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B427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73" w:author="Author"/>
              </w:rPr>
            </w:pPr>
            <w:del w:id="577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08F9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06F1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76" w:author="Author"/>
              </w:rPr>
            </w:pPr>
            <w:del w:id="577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29A4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5CB4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79" w:author="Author"/>
              </w:rPr>
            </w:pPr>
            <w:del w:id="578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3ED5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5AD5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82" w:author="Author"/>
              </w:rPr>
            </w:pPr>
            <w:del w:id="578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61FA6AFC" w14:textId="77777777" w:rsidTr="00B4117B">
        <w:trPr>
          <w:cantSplit/>
          <w:trHeight w:val="190"/>
          <w:del w:id="57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E3843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E88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786" w:author="Author"/>
              </w:rPr>
            </w:pPr>
            <w:del w:id="5787" w:author="Author">
              <w:r w:rsidRPr="001604D4" w:rsidDel="00146FD9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A8BF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88" w:author="Author"/>
              </w:rPr>
            </w:pPr>
            <w:del w:id="5789" w:author="Author">
              <w:r w:rsidRPr="001604D4" w:rsidDel="00146FD9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8870A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67C2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91" w:author="Author"/>
              </w:rPr>
            </w:pPr>
            <w:del w:id="579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E4C01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97AB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94" w:author="Author"/>
              </w:rPr>
            </w:pPr>
            <w:del w:id="579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466F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FC27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797" w:author="Author"/>
              </w:rPr>
            </w:pPr>
            <w:del w:id="579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41EC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7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E9AE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00" w:author="Author"/>
              </w:rPr>
            </w:pPr>
            <w:del w:id="580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AB1BE2" w:rsidRPr="001604D4" w:rsidDel="00146FD9" w14:paraId="76F7CF67" w14:textId="77777777" w:rsidTr="00B4117B">
        <w:trPr>
          <w:cantSplit/>
          <w:trHeight w:val="190"/>
          <w:del w:id="58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E72D2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CD2D7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804" w:author="Author"/>
              </w:rPr>
            </w:pPr>
            <w:del w:id="5805" w:author="Author">
              <w:r w:rsidRPr="001604D4" w:rsidDel="00146FD9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1647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06" w:author="Author"/>
              </w:rPr>
            </w:pPr>
            <w:del w:id="5807" w:author="Author">
              <w:r w:rsidRPr="001604D4" w:rsidDel="00146FD9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8D5D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208F6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09" w:author="Author"/>
              </w:rPr>
            </w:pPr>
            <w:del w:id="581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ACE7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EA55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12" w:author="Author"/>
              </w:rPr>
            </w:pPr>
            <w:del w:id="581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9977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4145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15" w:author="Author"/>
              </w:rPr>
            </w:pPr>
            <w:del w:id="581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5DD16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66CC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18" w:author="Author"/>
              </w:rPr>
            </w:pPr>
            <w:del w:id="581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2B10945C" w14:textId="77777777" w:rsidTr="00B4117B">
        <w:trPr>
          <w:cantSplit/>
          <w:trHeight w:val="190"/>
          <w:del w:id="58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DC9CB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469A6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822" w:author="Author"/>
              </w:rPr>
            </w:pPr>
            <w:del w:id="5823" w:author="Author">
              <w:r w:rsidRPr="001604D4" w:rsidDel="00146FD9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5F15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24" w:author="Author"/>
              </w:rPr>
            </w:pPr>
            <w:del w:id="5825" w:author="Author">
              <w:r w:rsidRPr="001604D4" w:rsidDel="00146FD9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8E0D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6551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27" w:author="Author"/>
              </w:rPr>
            </w:pPr>
            <w:del w:id="582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B8B6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EE64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30" w:author="Author"/>
              </w:rPr>
            </w:pPr>
            <w:del w:id="583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4E3B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FFC7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33" w:author="Author"/>
              </w:rPr>
            </w:pPr>
            <w:del w:id="583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4D15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009B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36" w:author="Author"/>
              </w:rPr>
            </w:pPr>
            <w:del w:id="583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29A794FB" w14:textId="77777777" w:rsidTr="00B4117B">
        <w:trPr>
          <w:cantSplit/>
          <w:trHeight w:val="190"/>
          <w:del w:id="58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1844B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22A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840" w:author="Author"/>
              </w:rPr>
            </w:pPr>
            <w:del w:id="5841" w:author="Author">
              <w:r w:rsidRPr="001604D4" w:rsidDel="00146FD9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A67E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42" w:author="Author"/>
              </w:rPr>
            </w:pPr>
            <w:del w:id="5843" w:author="Author">
              <w:r w:rsidRPr="001604D4" w:rsidDel="00146FD9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202A6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8BC4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45" w:author="Author"/>
              </w:rPr>
            </w:pPr>
            <w:del w:id="584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C462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C86A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48" w:author="Author"/>
              </w:rPr>
            </w:pPr>
            <w:del w:id="584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6CD3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CBD6A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51" w:author="Author"/>
              </w:rPr>
            </w:pPr>
            <w:del w:id="585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6A16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9BE4D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54" w:author="Author"/>
              </w:rPr>
            </w:pPr>
            <w:del w:id="585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7B6F270F" w14:textId="77777777" w:rsidTr="00B4117B">
        <w:trPr>
          <w:cantSplit/>
          <w:trHeight w:val="190"/>
          <w:del w:id="58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0B187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70278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858" w:author="Author"/>
              </w:rPr>
            </w:pPr>
            <w:del w:id="5859" w:author="Author">
              <w:r w:rsidRPr="001604D4" w:rsidDel="00146FD9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6A2F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60" w:author="Author"/>
              </w:rPr>
            </w:pPr>
            <w:del w:id="5861" w:author="Author">
              <w:r w:rsidRPr="001604D4" w:rsidDel="00146FD9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7A53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B137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63" w:author="Author"/>
              </w:rPr>
            </w:pPr>
            <w:del w:id="586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7913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9E0C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66" w:author="Author"/>
              </w:rPr>
            </w:pPr>
            <w:del w:id="586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2678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196E8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69" w:author="Author"/>
              </w:rPr>
            </w:pPr>
            <w:del w:id="587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2AA8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5DE5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72" w:author="Author"/>
              </w:rPr>
            </w:pPr>
            <w:del w:id="587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182C7D90" w14:textId="77777777" w:rsidTr="00B4117B">
        <w:trPr>
          <w:cantSplit/>
          <w:trHeight w:val="190"/>
          <w:del w:id="58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3A75E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98704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876" w:author="Author"/>
              </w:rPr>
            </w:pPr>
            <w:del w:id="5877" w:author="Author">
              <w:r w:rsidRPr="001604D4" w:rsidDel="00146FD9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D808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78" w:author="Author"/>
              </w:rPr>
            </w:pPr>
            <w:del w:id="5879" w:author="Author">
              <w:r w:rsidRPr="001604D4" w:rsidDel="00146FD9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9110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F7D7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81" w:author="Author"/>
              </w:rPr>
            </w:pPr>
            <w:del w:id="588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DB12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21D40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84" w:author="Author"/>
              </w:rPr>
            </w:pPr>
            <w:del w:id="588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ECBA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6D23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87" w:author="Author"/>
              </w:rPr>
            </w:pPr>
            <w:del w:id="588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AF24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C678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90" w:author="Author"/>
              </w:rPr>
            </w:pPr>
            <w:del w:id="589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726CC0E0" w14:textId="77777777" w:rsidTr="00B4117B">
        <w:trPr>
          <w:cantSplit/>
          <w:trHeight w:val="190"/>
          <w:del w:id="58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D9B6C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5FCB6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894" w:author="Author"/>
              </w:rPr>
            </w:pPr>
            <w:del w:id="5895" w:author="Author">
              <w:r w:rsidRPr="001604D4" w:rsidDel="00146FD9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C94E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96" w:author="Author"/>
              </w:rPr>
            </w:pPr>
            <w:del w:id="5897" w:author="Author">
              <w:r w:rsidRPr="001604D4" w:rsidDel="00146FD9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84F8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8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3F0AE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899" w:author="Author"/>
              </w:rPr>
            </w:pPr>
            <w:del w:id="590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280E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9271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02" w:author="Author"/>
              </w:rPr>
            </w:pPr>
            <w:del w:id="590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C93A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8B39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05" w:author="Author"/>
              </w:rPr>
            </w:pPr>
            <w:del w:id="590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ED73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227C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08" w:author="Author"/>
              </w:rPr>
            </w:pPr>
            <w:del w:id="590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1E1DB233" w14:textId="77777777" w:rsidTr="00B4117B">
        <w:trPr>
          <w:cantSplit/>
          <w:trHeight w:val="190"/>
          <w:del w:id="59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304B9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76DC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912" w:author="Author"/>
              </w:rPr>
            </w:pPr>
            <w:del w:id="5913" w:author="Author">
              <w:r w:rsidRPr="001604D4" w:rsidDel="00146FD9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A6B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14" w:author="Author"/>
              </w:rPr>
            </w:pPr>
            <w:del w:id="5915" w:author="Author">
              <w:r w:rsidRPr="001604D4" w:rsidDel="00146FD9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3CD2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22773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17" w:author="Author"/>
              </w:rPr>
            </w:pPr>
            <w:del w:id="591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4419D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1763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20" w:author="Author"/>
              </w:rPr>
            </w:pPr>
            <w:del w:id="592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42410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48F6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23" w:author="Author"/>
              </w:rPr>
            </w:pPr>
            <w:del w:id="592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EBD6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7622B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26" w:author="Author"/>
              </w:rPr>
            </w:pPr>
            <w:del w:id="592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2308E496" w14:textId="77777777" w:rsidTr="00B4117B">
        <w:trPr>
          <w:cantSplit/>
          <w:trHeight w:val="190"/>
          <w:del w:id="59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4A167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C6EBA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930" w:author="Author"/>
              </w:rPr>
            </w:pPr>
            <w:del w:id="5931" w:author="Author">
              <w:r w:rsidRPr="001604D4" w:rsidDel="00146FD9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0C8E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32" w:author="Author"/>
              </w:rPr>
            </w:pPr>
            <w:del w:id="5933" w:author="Author">
              <w:r w:rsidRPr="001604D4" w:rsidDel="00146FD9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774D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FA6E2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35" w:author="Author"/>
              </w:rPr>
            </w:pPr>
            <w:del w:id="593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0359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4CBE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38" w:author="Author"/>
              </w:rPr>
            </w:pPr>
            <w:del w:id="593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E516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5AE0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41" w:author="Author"/>
              </w:rPr>
            </w:pPr>
            <w:del w:id="594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1A1E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BE0B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44" w:author="Author"/>
              </w:rPr>
            </w:pPr>
            <w:del w:id="594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AB1BE2" w:rsidRPr="001604D4" w:rsidDel="00146FD9" w14:paraId="267150DB" w14:textId="77777777" w:rsidTr="00B4117B">
        <w:trPr>
          <w:cantSplit/>
          <w:trHeight w:val="190"/>
          <w:del w:id="59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361DF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96865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948" w:author="Author"/>
              </w:rPr>
            </w:pPr>
            <w:del w:id="5949" w:author="Author">
              <w:r w:rsidRPr="001604D4" w:rsidDel="00146FD9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6E3B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50" w:author="Author"/>
              </w:rPr>
            </w:pPr>
            <w:del w:id="5951" w:author="Author">
              <w:r w:rsidRPr="001604D4" w:rsidDel="00146FD9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AA314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1562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53" w:author="Author"/>
              </w:rPr>
            </w:pPr>
            <w:del w:id="595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3A69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B733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56" w:author="Author"/>
              </w:rPr>
            </w:pPr>
            <w:del w:id="595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07FF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AF9C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59" w:author="Author"/>
              </w:rPr>
            </w:pPr>
            <w:del w:id="596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D449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C89D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62" w:author="Author"/>
              </w:rPr>
            </w:pPr>
            <w:del w:id="596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B1BE2" w:rsidRPr="001604D4" w:rsidDel="00146FD9" w14:paraId="5D16680D" w14:textId="77777777" w:rsidTr="00B4117B">
        <w:trPr>
          <w:cantSplit/>
          <w:trHeight w:val="190"/>
          <w:del w:id="59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37A15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4B6BB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966" w:author="Author"/>
              </w:rPr>
            </w:pPr>
            <w:del w:id="5967" w:author="Author">
              <w:r w:rsidRPr="001604D4" w:rsidDel="00146FD9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30C0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68" w:author="Author"/>
              </w:rPr>
            </w:pPr>
            <w:del w:id="5969" w:author="Author">
              <w:r w:rsidRPr="001604D4" w:rsidDel="00146FD9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08E0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5929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71" w:author="Author"/>
              </w:rPr>
            </w:pPr>
            <w:del w:id="597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466F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4FFF7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74" w:author="Author"/>
              </w:rPr>
            </w:pPr>
            <w:del w:id="597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7F59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62DC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77" w:author="Author"/>
              </w:rPr>
            </w:pPr>
            <w:del w:id="597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7D9E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704BB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80" w:author="Author"/>
              </w:rPr>
            </w:pPr>
            <w:del w:id="598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B1BE2" w:rsidRPr="001604D4" w:rsidDel="00146FD9" w14:paraId="711E6F47" w14:textId="77777777" w:rsidTr="00B4117B">
        <w:trPr>
          <w:cantSplit/>
          <w:trHeight w:val="190"/>
          <w:del w:id="5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A2A51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6D67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5984" w:author="Author"/>
              </w:rPr>
            </w:pPr>
            <w:del w:id="5985" w:author="Author">
              <w:r w:rsidRPr="001604D4" w:rsidDel="00146FD9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2EBC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86" w:author="Author"/>
              </w:rPr>
            </w:pPr>
            <w:del w:id="5987" w:author="Author">
              <w:r w:rsidRPr="001604D4" w:rsidDel="00146FD9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FBDF3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F74D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89" w:author="Author"/>
              </w:rPr>
            </w:pPr>
            <w:del w:id="599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100A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226C7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92" w:author="Author"/>
              </w:rPr>
            </w:pPr>
            <w:del w:id="599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7153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6144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95" w:author="Author"/>
              </w:rPr>
            </w:pPr>
            <w:del w:id="599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A5E40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59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AC04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5998" w:author="Author"/>
              </w:rPr>
            </w:pPr>
            <w:del w:id="599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74DE62EA" w14:textId="77777777" w:rsidTr="00B4117B">
        <w:trPr>
          <w:cantSplit/>
          <w:trHeight w:val="190"/>
          <w:del w:id="60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9FE5B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6430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002" w:author="Author"/>
              </w:rPr>
            </w:pPr>
            <w:del w:id="6003" w:author="Author">
              <w:r w:rsidRPr="001604D4" w:rsidDel="00146FD9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F315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04" w:author="Author"/>
              </w:rPr>
            </w:pPr>
            <w:del w:id="6005" w:author="Author">
              <w:r w:rsidRPr="001604D4" w:rsidDel="00146FD9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4E7B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B37A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07" w:author="Author"/>
              </w:rPr>
            </w:pPr>
            <w:del w:id="600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283B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E2F37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10" w:author="Author"/>
              </w:rPr>
            </w:pPr>
            <w:del w:id="601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3181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FE78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13" w:author="Author"/>
              </w:rPr>
            </w:pPr>
            <w:del w:id="601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0D55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6560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16" w:author="Author"/>
              </w:rPr>
            </w:pPr>
            <w:del w:id="601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0C280D1E" w14:textId="77777777" w:rsidTr="00B4117B">
        <w:trPr>
          <w:cantSplit/>
          <w:trHeight w:val="190"/>
          <w:del w:id="60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85A33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762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020" w:author="Author"/>
              </w:rPr>
            </w:pPr>
            <w:del w:id="6021" w:author="Author">
              <w:r w:rsidRPr="001604D4" w:rsidDel="00146FD9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A95F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22" w:author="Author"/>
              </w:rPr>
            </w:pPr>
            <w:del w:id="6023" w:author="Author">
              <w:r w:rsidRPr="001604D4" w:rsidDel="00146FD9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83DF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DCB4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25" w:author="Author"/>
              </w:rPr>
            </w:pPr>
            <w:del w:id="602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D270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5E4FF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28" w:author="Author"/>
              </w:rPr>
            </w:pPr>
            <w:del w:id="602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F9C3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88B4C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31" w:author="Author"/>
              </w:rPr>
            </w:pPr>
            <w:del w:id="603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B5AF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D411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34" w:author="Author"/>
              </w:rPr>
            </w:pPr>
            <w:del w:id="603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0918668A" w14:textId="77777777" w:rsidTr="00B4117B">
        <w:trPr>
          <w:cantSplit/>
          <w:trHeight w:val="190"/>
          <w:del w:id="60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8BFCF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51528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038" w:author="Author"/>
              </w:rPr>
            </w:pPr>
            <w:del w:id="6039" w:author="Author">
              <w:r w:rsidRPr="001604D4" w:rsidDel="00146FD9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96FA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40" w:author="Author"/>
              </w:rPr>
            </w:pPr>
            <w:del w:id="6041" w:author="Author">
              <w:r w:rsidRPr="001604D4" w:rsidDel="00146FD9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C540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F35A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43" w:author="Author"/>
              </w:rPr>
            </w:pPr>
            <w:del w:id="604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B181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8574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46" w:author="Author"/>
              </w:rPr>
            </w:pPr>
            <w:del w:id="604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49946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F7AE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49" w:author="Author"/>
              </w:rPr>
            </w:pPr>
            <w:del w:id="605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9D17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4D5B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52" w:author="Author"/>
              </w:rPr>
            </w:pPr>
            <w:del w:id="605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B1BE2" w:rsidRPr="001604D4" w:rsidDel="00146FD9" w14:paraId="26A7DCCD" w14:textId="77777777" w:rsidTr="00B4117B">
        <w:trPr>
          <w:cantSplit/>
          <w:trHeight w:val="190"/>
          <w:del w:id="60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227C6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0F3B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056" w:author="Author"/>
              </w:rPr>
            </w:pPr>
            <w:del w:id="6057" w:author="Author">
              <w:r w:rsidRPr="001604D4" w:rsidDel="00146FD9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115A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58" w:author="Author"/>
              </w:rPr>
            </w:pPr>
            <w:del w:id="6059" w:author="Author">
              <w:r w:rsidRPr="001604D4" w:rsidDel="00146FD9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8DC5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90D2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61" w:author="Author"/>
              </w:rPr>
            </w:pPr>
            <w:del w:id="606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A896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708F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64" w:author="Author"/>
              </w:rPr>
            </w:pPr>
            <w:del w:id="606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FDAE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6E7ED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67" w:author="Author"/>
              </w:rPr>
            </w:pPr>
            <w:del w:id="606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5595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41716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70" w:author="Author"/>
              </w:rPr>
            </w:pPr>
            <w:del w:id="607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198</w:delText>
              </w:r>
            </w:del>
          </w:p>
        </w:tc>
      </w:tr>
      <w:tr w:rsidR="00AB1BE2" w:rsidRPr="001604D4" w:rsidDel="00146FD9" w14:paraId="51A0D6D6" w14:textId="77777777" w:rsidTr="00B4117B">
        <w:trPr>
          <w:cantSplit/>
          <w:trHeight w:val="190"/>
          <w:del w:id="60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CE654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07FE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074" w:author="Author"/>
              </w:rPr>
            </w:pPr>
            <w:del w:id="6075" w:author="Author">
              <w:r w:rsidRPr="001604D4" w:rsidDel="00146FD9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8A23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76" w:author="Author"/>
              </w:rPr>
            </w:pPr>
            <w:del w:id="6077" w:author="Author">
              <w:r w:rsidRPr="001604D4" w:rsidDel="00146FD9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38F7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2A0C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79" w:author="Author"/>
              </w:rPr>
            </w:pPr>
            <w:del w:id="608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E5A5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BAA7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82" w:author="Author"/>
              </w:rPr>
            </w:pPr>
            <w:del w:id="608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79DA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7E44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85" w:author="Author"/>
              </w:rPr>
            </w:pPr>
            <w:del w:id="608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CBB0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FC97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88" w:author="Author"/>
              </w:rPr>
            </w:pPr>
            <w:del w:id="608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0D0AF2FE" w14:textId="77777777" w:rsidTr="00B4117B">
        <w:trPr>
          <w:cantSplit/>
          <w:trHeight w:val="190"/>
          <w:del w:id="60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5EAC3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12647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092" w:author="Author"/>
              </w:rPr>
            </w:pPr>
            <w:del w:id="6093" w:author="Author">
              <w:r w:rsidRPr="001604D4" w:rsidDel="00146FD9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62E0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94" w:author="Author"/>
              </w:rPr>
            </w:pPr>
            <w:del w:id="6095" w:author="Author">
              <w:r w:rsidRPr="001604D4" w:rsidDel="00146FD9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0EA9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5264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097" w:author="Author"/>
              </w:rPr>
            </w:pPr>
            <w:del w:id="609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985A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0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19ED3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00" w:author="Author"/>
              </w:rPr>
            </w:pPr>
            <w:del w:id="610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DB5F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98E0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03" w:author="Author"/>
              </w:rPr>
            </w:pPr>
            <w:del w:id="610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B8F1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C732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06" w:author="Author"/>
              </w:rPr>
            </w:pPr>
            <w:del w:id="610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14397CA3" w14:textId="77777777" w:rsidTr="00B4117B">
        <w:trPr>
          <w:cantSplit/>
          <w:trHeight w:val="190"/>
          <w:del w:id="61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18C0D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B6F7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110" w:author="Author"/>
              </w:rPr>
            </w:pPr>
            <w:del w:id="6111" w:author="Author">
              <w:r w:rsidRPr="001604D4" w:rsidDel="00146FD9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F32D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12" w:author="Author"/>
              </w:rPr>
            </w:pPr>
            <w:del w:id="6113" w:author="Author">
              <w:r w:rsidRPr="001604D4" w:rsidDel="00146FD9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AD63E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F596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15" w:author="Author"/>
              </w:rPr>
            </w:pPr>
            <w:del w:id="611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6C52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71E9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18" w:author="Author"/>
              </w:rPr>
            </w:pPr>
            <w:del w:id="611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E9A5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400F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21" w:author="Author"/>
              </w:rPr>
            </w:pPr>
            <w:del w:id="612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65CF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989FD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24" w:author="Author"/>
              </w:rPr>
            </w:pPr>
            <w:del w:id="612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25A48BAA" w14:textId="77777777" w:rsidTr="00B4117B">
        <w:trPr>
          <w:cantSplit/>
          <w:trHeight w:val="190"/>
          <w:del w:id="61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6F382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202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128" w:author="Author"/>
              </w:rPr>
            </w:pPr>
            <w:del w:id="6129" w:author="Author">
              <w:r w:rsidRPr="001604D4" w:rsidDel="00146FD9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19A3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30" w:author="Author"/>
              </w:rPr>
            </w:pPr>
            <w:del w:id="6131" w:author="Author">
              <w:r w:rsidRPr="001604D4" w:rsidDel="00146FD9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531F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1A238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33" w:author="Author"/>
              </w:rPr>
            </w:pPr>
            <w:del w:id="613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29DC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AE48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36" w:author="Author"/>
              </w:rPr>
            </w:pPr>
            <w:del w:id="613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E131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E4EF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39" w:author="Author"/>
              </w:rPr>
            </w:pPr>
            <w:del w:id="614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82C4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6F65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42" w:author="Author"/>
              </w:rPr>
            </w:pPr>
            <w:del w:id="614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AB1BE2" w:rsidRPr="001604D4" w:rsidDel="00146FD9" w14:paraId="64FB68FE" w14:textId="77777777" w:rsidTr="00B4117B">
        <w:trPr>
          <w:cantSplit/>
          <w:trHeight w:val="190"/>
          <w:del w:id="6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8ECFD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3804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146" w:author="Author"/>
              </w:rPr>
            </w:pPr>
            <w:del w:id="6147" w:author="Author">
              <w:r w:rsidRPr="001604D4" w:rsidDel="00146FD9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EFE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48" w:author="Author"/>
              </w:rPr>
            </w:pPr>
            <w:del w:id="6149" w:author="Author">
              <w:r w:rsidRPr="001604D4" w:rsidDel="00146FD9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4FEB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C296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51" w:author="Author"/>
              </w:rPr>
            </w:pPr>
            <w:del w:id="615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DA23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6238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54" w:author="Author"/>
              </w:rPr>
            </w:pPr>
            <w:del w:id="615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DC74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416D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57" w:author="Author"/>
              </w:rPr>
            </w:pPr>
            <w:del w:id="615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BFFC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315E4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60" w:author="Author"/>
              </w:rPr>
            </w:pPr>
            <w:del w:id="616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48CB52D0" w14:textId="77777777" w:rsidTr="00B4117B">
        <w:trPr>
          <w:cantSplit/>
          <w:trHeight w:val="190"/>
          <w:del w:id="61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F7BAE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2514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164" w:author="Author"/>
              </w:rPr>
            </w:pPr>
            <w:del w:id="6165" w:author="Author">
              <w:r w:rsidRPr="001604D4" w:rsidDel="00146FD9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033D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66" w:author="Author"/>
              </w:rPr>
            </w:pPr>
            <w:del w:id="6167" w:author="Author">
              <w:r w:rsidRPr="001604D4" w:rsidDel="00146FD9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F205E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8D18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69" w:author="Author"/>
              </w:rPr>
            </w:pPr>
            <w:del w:id="617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BB9E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7CF2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72" w:author="Author"/>
              </w:rPr>
            </w:pPr>
            <w:del w:id="617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E2C4C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4470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75" w:author="Author"/>
              </w:rPr>
            </w:pPr>
            <w:del w:id="617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4F87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C8D7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78" w:author="Author"/>
              </w:rPr>
            </w:pPr>
            <w:del w:id="617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AB1BE2" w:rsidRPr="001604D4" w:rsidDel="00146FD9" w14:paraId="1662597C" w14:textId="77777777" w:rsidTr="00B4117B">
        <w:trPr>
          <w:cantSplit/>
          <w:trHeight w:val="190"/>
          <w:del w:id="61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34CDD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916C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182" w:author="Author"/>
              </w:rPr>
            </w:pPr>
            <w:del w:id="6183" w:author="Author">
              <w:r w:rsidRPr="001604D4" w:rsidDel="00146FD9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C00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84" w:author="Author"/>
              </w:rPr>
            </w:pPr>
            <w:del w:id="6185" w:author="Author">
              <w:r w:rsidRPr="001604D4" w:rsidDel="00146FD9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02C5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2680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87" w:author="Author"/>
              </w:rPr>
            </w:pPr>
            <w:del w:id="618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E1E5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4E362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90" w:author="Author"/>
              </w:rPr>
            </w:pPr>
            <w:del w:id="619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FAA5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B6AC5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93" w:author="Author"/>
              </w:rPr>
            </w:pPr>
            <w:del w:id="619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E4C3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1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DAB5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96" w:author="Author"/>
              </w:rPr>
            </w:pPr>
            <w:del w:id="619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AB1BE2" w:rsidRPr="001604D4" w:rsidDel="00146FD9" w14:paraId="5CD7A82D" w14:textId="77777777" w:rsidTr="00B4117B">
        <w:trPr>
          <w:cantSplit/>
          <w:trHeight w:val="190"/>
          <w:del w:id="61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0FA4B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1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EE2F0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200" w:author="Author"/>
              </w:rPr>
            </w:pPr>
            <w:del w:id="6201" w:author="Author">
              <w:r w:rsidRPr="001604D4" w:rsidDel="00146FD9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4DE9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02" w:author="Author"/>
              </w:rPr>
            </w:pPr>
            <w:del w:id="6203" w:author="Author">
              <w:r w:rsidRPr="001604D4" w:rsidDel="00146FD9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C12B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5968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05" w:author="Author"/>
              </w:rPr>
            </w:pPr>
            <w:del w:id="620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C491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BC592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08" w:author="Author"/>
              </w:rPr>
            </w:pPr>
            <w:del w:id="620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B54C0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2124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11" w:author="Author"/>
              </w:rPr>
            </w:pPr>
            <w:del w:id="621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47CB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2796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14" w:author="Author"/>
              </w:rPr>
            </w:pPr>
            <w:del w:id="621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B1BE2" w:rsidRPr="001604D4" w:rsidDel="00146FD9" w14:paraId="7E2CF11E" w14:textId="77777777" w:rsidTr="00B4117B">
        <w:trPr>
          <w:cantSplit/>
          <w:trHeight w:val="190"/>
          <w:del w:id="62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5B9EB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3B415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218" w:author="Author"/>
              </w:rPr>
            </w:pPr>
            <w:del w:id="6219" w:author="Author">
              <w:r w:rsidRPr="001604D4" w:rsidDel="00146FD9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063E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20" w:author="Author"/>
              </w:rPr>
            </w:pPr>
            <w:del w:id="6221" w:author="Author">
              <w:r w:rsidRPr="001604D4" w:rsidDel="00146FD9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6037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0B97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23" w:author="Author"/>
              </w:rPr>
            </w:pPr>
            <w:del w:id="622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16CE2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EFD7E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26" w:author="Author"/>
              </w:rPr>
            </w:pPr>
            <w:del w:id="622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9BC8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2BFE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29" w:author="Author"/>
              </w:rPr>
            </w:pPr>
            <w:del w:id="623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86BC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BF5A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32" w:author="Author"/>
              </w:rPr>
            </w:pPr>
            <w:del w:id="623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AB1BE2" w:rsidRPr="001604D4" w:rsidDel="00146FD9" w14:paraId="3047A864" w14:textId="77777777" w:rsidTr="00B4117B">
        <w:trPr>
          <w:cantSplit/>
          <w:trHeight w:val="190"/>
          <w:del w:id="6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2B151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03A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236" w:author="Author"/>
              </w:rPr>
            </w:pPr>
            <w:del w:id="6237" w:author="Author">
              <w:r w:rsidRPr="001604D4" w:rsidDel="00146FD9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AC20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38" w:author="Author"/>
              </w:rPr>
            </w:pPr>
            <w:del w:id="6239" w:author="Author">
              <w:r w:rsidRPr="001604D4" w:rsidDel="00146FD9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2CA5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48EA6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41" w:author="Author"/>
              </w:rPr>
            </w:pPr>
            <w:del w:id="624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5753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7EAC3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44" w:author="Author"/>
              </w:rPr>
            </w:pPr>
            <w:del w:id="624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2007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8B58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47" w:author="Author"/>
              </w:rPr>
            </w:pPr>
            <w:del w:id="624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84C1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BDE9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50" w:author="Author"/>
              </w:rPr>
            </w:pPr>
            <w:del w:id="625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AB1BE2" w:rsidRPr="001604D4" w:rsidDel="00146FD9" w14:paraId="3BFFB9E6" w14:textId="77777777" w:rsidTr="00B4117B">
        <w:trPr>
          <w:cantSplit/>
          <w:trHeight w:val="190"/>
          <w:del w:id="6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13D42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DBAA0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254" w:author="Author"/>
              </w:rPr>
            </w:pPr>
            <w:del w:id="6255" w:author="Author">
              <w:r w:rsidRPr="001604D4" w:rsidDel="00146FD9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D4E4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56" w:author="Author"/>
              </w:rPr>
            </w:pPr>
            <w:del w:id="6257" w:author="Author">
              <w:r w:rsidRPr="001604D4" w:rsidDel="00146FD9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12F4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9F418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59" w:author="Author"/>
              </w:rPr>
            </w:pPr>
            <w:del w:id="626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0F11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4DE98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62" w:author="Author"/>
              </w:rPr>
            </w:pPr>
            <w:del w:id="626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4C8A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22B4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65" w:author="Author"/>
              </w:rPr>
            </w:pPr>
            <w:del w:id="626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3D5C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D24F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68" w:author="Author"/>
              </w:rPr>
            </w:pPr>
            <w:del w:id="626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AB1BE2" w:rsidRPr="001604D4" w:rsidDel="00146FD9" w14:paraId="5817F3E7" w14:textId="77777777" w:rsidTr="00B4117B">
        <w:trPr>
          <w:cantSplit/>
          <w:trHeight w:val="190"/>
          <w:del w:id="6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8B7FC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ADB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272" w:author="Author"/>
              </w:rPr>
            </w:pPr>
            <w:del w:id="6273" w:author="Author">
              <w:r w:rsidRPr="001604D4" w:rsidDel="00146FD9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03CC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74" w:author="Author"/>
              </w:rPr>
            </w:pPr>
            <w:del w:id="6275" w:author="Author">
              <w:r w:rsidRPr="001604D4" w:rsidDel="00146FD9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931C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8818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77" w:author="Author"/>
              </w:rPr>
            </w:pPr>
            <w:del w:id="627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EF6A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87AB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80" w:author="Author"/>
              </w:rPr>
            </w:pPr>
            <w:del w:id="628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8D05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7D02C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83" w:author="Author"/>
              </w:rPr>
            </w:pPr>
            <w:del w:id="628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E0E08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1274C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86" w:author="Author"/>
              </w:rPr>
            </w:pPr>
            <w:del w:id="628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23637BF0" w14:textId="77777777" w:rsidTr="00B4117B">
        <w:trPr>
          <w:cantSplit/>
          <w:trHeight w:val="190"/>
          <w:del w:id="6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F4C26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3C3D0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290" w:author="Author"/>
              </w:rPr>
            </w:pPr>
            <w:del w:id="6291" w:author="Author">
              <w:r w:rsidRPr="001604D4" w:rsidDel="00146FD9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D1D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92" w:author="Author"/>
              </w:rPr>
            </w:pPr>
            <w:del w:id="6293" w:author="Author">
              <w:r w:rsidRPr="001604D4" w:rsidDel="00146FD9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DDF5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ED522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95" w:author="Author"/>
              </w:rPr>
            </w:pPr>
            <w:del w:id="629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75D50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2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A10C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298" w:author="Author"/>
              </w:rPr>
            </w:pPr>
            <w:del w:id="629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1CA8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4688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01" w:author="Author"/>
              </w:rPr>
            </w:pPr>
            <w:del w:id="630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ACCB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BB7B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04" w:author="Author"/>
              </w:rPr>
            </w:pPr>
            <w:del w:id="630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AB1BE2" w:rsidRPr="001604D4" w:rsidDel="00146FD9" w14:paraId="7EFAA36A" w14:textId="77777777" w:rsidTr="00B4117B">
        <w:trPr>
          <w:cantSplit/>
          <w:trHeight w:val="190"/>
          <w:del w:id="63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96703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BD98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308" w:author="Author"/>
              </w:rPr>
            </w:pPr>
            <w:del w:id="6309" w:author="Author">
              <w:r w:rsidRPr="001604D4" w:rsidDel="00146FD9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3F67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10" w:author="Author"/>
              </w:rPr>
            </w:pPr>
            <w:del w:id="6311" w:author="Author">
              <w:r w:rsidRPr="001604D4" w:rsidDel="00146FD9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218F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4228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13" w:author="Author"/>
              </w:rPr>
            </w:pPr>
            <w:del w:id="631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E7A3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3D85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16" w:author="Author"/>
              </w:rPr>
            </w:pPr>
            <w:del w:id="631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F503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4C97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19" w:author="Author"/>
              </w:rPr>
            </w:pPr>
            <w:del w:id="632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277C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A166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22" w:author="Author"/>
              </w:rPr>
            </w:pPr>
            <w:del w:id="632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B1BE2" w:rsidRPr="001604D4" w:rsidDel="00146FD9" w14:paraId="398EFA74" w14:textId="77777777" w:rsidTr="00B4117B">
        <w:trPr>
          <w:cantSplit/>
          <w:trHeight w:val="190"/>
          <w:del w:id="6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5C21A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3DF28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326" w:author="Author"/>
              </w:rPr>
            </w:pPr>
            <w:del w:id="6327" w:author="Author">
              <w:r w:rsidRPr="001604D4" w:rsidDel="00146FD9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4D32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28" w:author="Author"/>
              </w:rPr>
            </w:pPr>
            <w:del w:id="6329" w:author="Author">
              <w:r w:rsidRPr="001604D4" w:rsidDel="00146FD9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46B6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96D7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31" w:author="Author"/>
              </w:rPr>
            </w:pPr>
            <w:del w:id="633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A462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2212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34" w:author="Author"/>
              </w:rPr>
            </w:pPr>
            <w:del w:id="633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DDC7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F5CC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37" w:author="Author"/>
              </w:rPr>
            </w:pPr>
            <w:del w:id="633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81EA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7DDCD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40" w:author="Author"/>
              </w:rPr>
            </w:pPr>
            <w:del w:id="634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443C0DE9" w14:textId="77777777" w:rsidTr="00B4117B">
        <w:trPr>
          <w:cantSplit/>
          <w:trHeight w:val="190"/>
          <w:del w:id="63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2B0AC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88D6B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344" w:author="Author"/>
              </w:rPr>
            </w:pPr>
            <w:del w:id="6345" w:author="Author">
              <w:r w:rsidRPr="001604D4" w:rsidDel="00146FD9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60CA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46" w:author="Author"/>
              </w:rPr>
            </w:pPr>
            <w:del w:id="6347" w:author="Author">
              <w:r w:rsidRPr="001604D4" w:rsidDel="00146FD9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020C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688D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49" w:author="Author"/>
              </w:rPr>
            </w:pPr>
            <w:del w:id="635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BDD4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94790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52" w:author="Author"/>
              </w:rPr>
            </w:pPr>
            <w:del w:id="635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30C8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3955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55" w:author="Author"/>
              </w:rPr>
            </w:pPr>
            <w:del w:id="635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51AB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E14A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58" w:author="Author"/>
              </w:rPr>
            </w:pPr>
            <w:del w:id="635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AB1BE2" w:rsidRPr="001604D4" w:rsidDel="00146FD9" w14:paraId="5B139D8C" w14:textId="77777777" w:rsidTr="00B4117B">
        <w:trPr>
          <w:cantSplit/>
          <w:trHeight w:val="190"/>
          <w:del w:id="63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EE6E3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66A1A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362" w:author="Author"/>
              </w:rPr>
            </w:pPr>
            <w:del w:id="6363" w:author="Author">
              <w:r w:rsidRPr="001604D4" w:rsidDel="00146FD9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3D8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64" w:author="Author"/>
              </w:rPr>
            </w:pPr>
            <w:del w:id="6365" w:author="Author">
              <w:r w:rsidRPr="001604D4" w:rsidDel="00146FD9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42A5A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DA05A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67" w:author="Author"/>
              </w:rPr>
            </w:pPr>
            <w:del w:id="636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7DFE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4E9D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70" w:author="Author"/>
              </w:rPr>
            </w:pPr>
            <w:del w:id="637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BF04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D30A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73" w:author="Author"/>
              </w:rPr>
            </w:pPr>
            <w:del w:id="637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0493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6897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76" w:author="Author"/>
              </w:rPr>
            </w:pPr>
            <w:del w:id="637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B1BE2" w:rsidRPr="001604D4" w:rsidDel="00146FD9" w14:paraId="5B7B76DD" w14:textId="77777777" w:rsidTr="00B4117B">
        <w:trPr>
          <w:cantSplit/>
          <w:trHeight w:val="190"/>
          <w:del w:id="63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8FFA7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BC0A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380" w:author="Author"/>
              </w:rPr>
            </w:pPr>
            <w:del w:id="6381" w:author="Author">
              <w:r w:rsidRPr="001604D4" w:rsidDel="00146FD9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29B6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82" w:author="Author"/>
              </w:rPr>
            </w:pPr>
            <w:del w:id="6383" w:author="Author">
              <w:r w:rsidRPr="001604D4" w:rsidDel="00146FD9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1B5F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E608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85" w:author="Author"/>
              </w:rPr>
            </w:pPr>
            <w:del w:id="638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A03C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05A3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88" w:author="Author"/>
              </w:rPr>
            </w:pPr>
            <w:del w:id="638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0BC4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4C02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91" w:author="Author"/>
              </w:rPr>
            </w:pPr>
            <w:del w:id="639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C340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3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5535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94" w:author="Author"/>
              </w:rPr>
            </w:pPr>
            <w:del w:id="639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B1BE2" w:rsidRPr="001604D4" w:rsidDel="00146FD9" w14:paraId="41C26906" w14:textId="77777777" w:rsidTr="00B4117B">
        <w:trPr>
          <w:cantSplit/>
          <w:trHeight w:val="190"/>
          <w:del w:id="63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8BEDF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722C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398" w:author="Author"/>
              </w:rPr>
            </w:pPr>
            <w:del w:id="6399" w:author="Author">
              <w:r w:rsidRPr="001604D4" w:rsidDel="00146FD9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D53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00" w:author="Author"/>
              </w:rPr>
            </w:pPr>
            <w:del w:id="6401" w:author="Author">
              <w:r w:rsidRPr="001604D4" w:rsidDel="00146FD9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5D0AB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0862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03" w:author="Author"/>
              </w:rPr>
            </w:pPr>
            <w:del w:id="640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7CCF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E825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06" w:author="Author"/>
              </w:rPr>
            </w:pPr>
            <w:del w:id="640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3BD57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79327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09" w:author="Author"/>
              </w:rPr>
            </w:pPr>
            <w:del w:id="641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1B8D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6D50D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12" w:author="Author"/>
              </w:rPr>
            </w:pPr>
            <w:del w:id="641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205</w:delText>
              </w:r>
            </w:del>
          </w:p>
        </w:tc>
      </w:tr>
      <w:tr w:rsidR="00AB1BE2" w:rsidRPr="001604D4" w:rsidDel="00146FD9" w14:paraId="58051989" w14:textId="77777777" w:rsidTr="00B4117B">
        <w:trPr>
          <w:cantSplit/>
          <w:trHeight w:val="190"/>
          <w:del w:id="64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43D1C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303B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416" w:author="Author"/>
              </w:rPr>
            </w:pPr>
            <w:del w:id="6417" w:author="Author">
              <w:r w:rsidRPr="001604D4" w:rsidDel="00146FD9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2C0E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18" w:author="Author"/>
              </w:rPr>
            </w:pPr>
            <w:del w:id="6419" w:author="Author">
              <w:r w:rsidRPr="001604D4" w:rsidDel="00146FD9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F189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F14F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21" w:author="Author"/>
              </w:rPr>
            </w:pPr>
            <w:del w:id="642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37BA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C8E0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24" w:author="Author"/>
              </w:rPr>
            </w:pPr>
            <w:del w:id="642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1E89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4528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27" w:author="Author"/>
              </w:rPr>
            </w:pPr>
            <w:del w:id="642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ED9F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B9E5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30" w:author="Author"/>
              </w:rPr>
            </w:pPr>
            <w:del w:id="643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B1BE2" w:rsidRPr="001604D4" w:rsidDel="00146FD9" w14:paraId="63E7F365" w14:textId="77777777" w:rsidTr="00B4117B">
        <w:trPr>
          <w:cantSplit/>
          <w:trHeight w:val="190"/>
          <w:del w:id="64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B178A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DACD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434" w:author="Author"/>
              </w:rPr>
            </w:pPr>
            <w:del w:id="6435" w:author="Author">
              <w:r w:rsidRPr="001604D4" w:rsidDel="00146FD9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D046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36" w:author="Author"/>
              </w:rPr>
            </w:pPr>
            <w:del w:id="6437" w:author="Author">
              <w:r w:rsidRPr="001604D4" w:rsidDel="00146FD9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EE22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659F0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39" w:author="Author"/>
              </w:rPr>
            </w:pPr>
            <w:del w:id="644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261E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2A1A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42" w:author="Author"/>
              </w:rPr>
            </w:pPr>
            <w:del w:id="644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C0492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2391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45" w:author="Author"/>
              </w:rPr>
            </w:pPr>
            <w:del w:id="644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46FD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327B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48" w:author="Author"/>
              </w:rPr>
            </w:pPr>
            <w:del w:id="644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AB1BE2" w:rsidRPr="001604D4" w:rsidDel="00146FD9" w14:paraId="70223D0A" w14:textId="77777777" w:rsidTr="00B4117B">
        <w:trPr>
          <w:cantSplit/>
          <w:trHeight w:val="190"/>
          <w:del w:id="64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71480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0252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452" w:author="Author"/>
              </w:rPr>
            </w:pPr>
            <w:del w:id="6453" w:author="Author">
              <w:r w:rsidRPr="001604D4" w:rsidDel="00146FD9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6CC1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54" w:author="Author"/>
              </w:rPr>
            </w:pPr>
            <w:del w:id="6455" w:author="Author">
              <w:r w:rsidRPr="001604D4" w:rsidDel="00146FD9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0996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AA2D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57" w:author="Author"/>
              </w:rPr>
            </w:pPr>
            <w:del w:id="645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37084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629C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60" w:author="Author"/>
              </w:rPr>
            </w:pPr>
            <w:del w:id="646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E36F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ED8D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63" w:author="Author"/>
              </w:rPr>
            </w:pPr>
            <w:del w:id="646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0FA9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AF1F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66" w:author="Author"/>
              </w:rPr>
            </w:pPr>
            <w:del w:id="646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</w:tbl>
    <w:p w14:paraId="6C8CA96F" w14:textId="77777777" w:rsidR="00AB1BE2" w:rsidRPr="001604D4" w:rsidDel="00146FD9" w:rsidRDefault="00AB1BE2" w:rsidP="00710827">
      <w:pPr>
        <w:pStyle w:val="space2"/>
        <w:suppressAutoHyphens/>
        <w:rPr>
          <w:del w:id="6468" w:author="Author"/>
        </w:rPr>
      </w:pPr>
    </w:p>
    <w:p w14:paraId="6B4D0161" w14:textId="77777777" w:rsidR="00AB1BE2" w:rsidRPr="001604D4" w:rsidDel="00146FD9" w:rsidRDefault="00AB1BE2" w:rsidP="00710827">
      <w:pPr>
        <w:pStyle w:val="tablecaption"/>
        <w:suppressAutoHyphens/>
        <w:rPr>
          <w:del w:id="6469" w:author="Author"/>
        </w:rPr>
      </w:pPr>
      <w:del w:id="6470" w:author="Author">
        <w:r w:rsidRPr="001604D4" w:rsidDel="00146FD9">
          <w:delText>Table 25.E.#2(LC) Zone-rating Table – Zone 37 (Tulsa) Combinations Loss Costs</w:delText>
        </w:r>
      </w:del>
    </w:p>
    <w:p w14:paraId="043AE266" w14:textId="77777777" w:rsidR="00AB1BE2" w:rsidRPr="001604D4" w:rsidDel="00146FD9" w:rsidRDefault="00AB1BE2" w:rsidP="00710827">
      <w:pPr>
        <w:pStyle w:val="isonormal"/>
        <w:suppressAutoHyphens/>
        <w:rPr>
          <w:del w:id="6471" w:author="Author"/>
        </w:rPr>
      </w:pPr>
    </w:p>
    <w:p w14:paraId="620C15C8" w14:textId="77777777" w:rsidR="00AB1BE2" w:rsidRPr="001604D4" w:rsidDel="00146FD9" w:rsidRDefault="00AB1BE2" w:rsidP="00710827">
      <w:pPr>
        <w:pStyle w:val="space8"/>
        <w:suppressAutoHyphens/>
        <w:rPr>
          <w:del w:id="647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AB1BE2" w:rsidRPr="001604D4" w:rsidDel="00146FD9" w14:paraId="0320CA3C" w14:textId="77777777" w:rsidTr="00B4117B">
        <w:trPr>
          <w:cantSplit/>
          <w:trHeight w:val="190"/>
          <w:del w:id="64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AC7260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6474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C82BF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6475" w:author="Author"/>
              </w:rPr>
            </w:pPr>
            <w:del w:id="6476" w:author="Author">
              <w:r w:rsidRPr="001604D4" w:rsidDel="00146FD9">
                <w:delText>Zone-rating Table – Zone 43 (Southwest) Combinations</w:delText>
              </w:r>
            </w:del>
          </w:p>
        </w:tc>
      </w:tr>
      <w:tr w:rsidR="00AB1BE2" w:rsidRPr="001604D4" w:rsidDel="00146FD9" w14:paraId="5C083C43" w14:textId="77777777" w:rsidTr="00B4117B">
        <w:trPr>
          <w:cantSplit/>
          <w:trHeight w:val="190"/>
          <w:del w:id="64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FB020B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6478" w:author="Author"/>
              </w:rPr>
            </w:pPr>
            <w:del w:id="6479" w:author="Author">
              <w:r w:rsidRPr="001604D4" w:rsidDel="00146FD9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13DA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6480" w:author="Author"/>
              </w:rPr>
            </w:pPr>
            <w:del w:id="6481" w:author="Author">
              <w:r w:rsidRPr="001604D4" w:rsidDel="00146FD9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850FC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6482" w:author="Author"/>
              </w:rPr>
            </w:pPr>
            <w:del w:id="6483" w:author="Author">
              <w:r w:rsidRPr="001604D4" w:rsidDel="00146FD9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7B5A1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6484" w:author="Author"/>
              </w:rPr>
            </w:pPr>
            <w:del w:id="6485" w:author="Author">
              <w:r w:rsidRPr="001604D4" w:rsidDel="00146FD9">
                <w:delText xml:space="preserve">$100,000 </w:delText>
              </w:r>
              <w:r w:rsidRPr="001604D4" w:rsidDel="00146FD9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FB269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6486" w:author="Author"/>
              </w:rPr>
            </w:pPr>
            <w:del w:id="6487" w:author="Author">
              <w:r w:rsidRPr="001604D4" w:rsidDel="00146FD9">
                <w:delText>$500</w:delText>
              </w:r>
              <w:r w:rsidRPr="001604D4" w:rsidDel="00146FD9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C4693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6488" w:author="Author"/>
              </w:rPr>
            </w:pPr>
            <w:del w:id="6489" w:author="Author">
              <w:r w:rsidRPr="001604D4" w:rsidDel="00146FD9">
                <w:delText>$500 Deductible</w:delText>
              </w:r>
              <w:r w:rsidRPr="001604D4" w:rsidDel="00146FD9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C6CD7" w14:textId="77777777" w:rsidR="00AB1BE2" w:rsidRPr="001604D4" w:rsidDel="00146FD9" w:rsidRDefault="00AB1BE2" w:rsidP="00710827">
            <w:pPr>
              <w:pStyle w:val="tablehead"/>
              <w:suppressAutoHyphens/>
              <w:rPr>
                <w:del w:id="6490" w:author="Author"/>
              </w:rPr>
            </w:pPr>
            <w:del w:id="6491" w:author="Author">
              <w:r w:rsidRPr="001604D4" w:rsidDel="00146FD9">
                <w:delText>$500 Deductible</w:delText>
              </w:r>
              <w:r w:rsidRPr="001604D4" w:rsidDel="00146FD9">
                <w:br/>
                <w:delText>Comprehensive</w:delText>
              </w:r>
            </w:del>
          </w:p>
        </w:tc>
      </w:tr>
      <w:tr w:rsidR="00AB1BE2" w:rsidRPr="001604D4" w:rsidDel="00146FD9" w14:paraId="1BDCDE32" w14:textId="77777777" w:rsidTr="00B4117B">
        <w:trPr>
          <w:cantSplit/>
          <w:trHeight w:val="190"/>
          <w:del w:id="64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FCAD1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9CBA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494" w:author="Author"/>
              </w:rPr>
            </w:pPr>
            <w:del w:id="6495" w:author="Author">
              <w:r w:rsidRPr="001604D4" w:rsidDel="00146FD9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7E17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496" w:author="Author"/>
              </w:rPr>
            </w:pPr>
            <w:del w:id="6497" w:author="Author">
              <w:r w:rsidRPr="001604D4" w:rsidDel="00146FD9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1C42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498" w:author="Author"/>
              </w:rPr>
            </w:pPr>
            <w:del w:id="6499" w:author="Author">
              <w:r w:rsidRPr="001604D4" w:rsidDel="00146FD9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80281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00" w:author="Author"/>
              </w:rPr>
            </w:pPr>
            <w:del w:id="650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90206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02" w:author="Author"/>
              </w:rPr>
            </w:pPr>
            <w:del w:id="6503" w:author="Author">
              <w:r w:rsidRPr="001604D4" w:rsidDel="00146FD9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38D66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04" w:author="Author"/>
              </w:rPr>
            </w:pPr>
            <w:del w:id="650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6215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06" w:author="Author"/>
              </w:rPr>
            </w:pPr>
            <w:del w:id="6507" w:author="Author">
              <w:r w:rsidRPr="001604D4" w:rsidDel="00146FD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993B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08" w:author="Author"/>
              </w:rPr>
            </w:pPr>
            <w:del w:id="650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4CB8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10" w:author="Author"/>
              </w:rPr>
            </w:pPr>
            <w:del w:id="6511" w:author="Author">
              <w:r w:rsidRPr="001604D4" w:rsidDel="00146FD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0605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12" w:author="Author"/>
              </w:rPr>
            </w:pPr>
            <w:del w:id="651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B1BE2" w:rsidRPr="001604D4" w:rsidDel="00146FD9" w14:paraId="3F9EEB36" w14:textId="77777777" w:rsidTr="00B4117B">
        <w:trPr>
          <w:cantSplit/>
          <w:trHeight w:val="190"/>
          <w:del w:id="65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44EFE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D65A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516" w:author="Author"/>
              </w:rPr>
            </w:pPr>
            <w:del w:id="6517" w:author="Author">
              <w:r w:rsidRPr="001604D4" w:rsidDel="00146FD9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FF53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18" w:author="Author"/>
              </w:rPr>
            </w:pPr>
            <w:del w:id="6519" w:author="Author">
              <w:r w:rsidRPr="001604D4" w:rsidDel="00146FD9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F2A7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E076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21" w:author="Author"/>
              </w:rPr>
            </w:pPr>
            <w:del w:id="652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FFD0C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F8C5D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24" w:author="Author"/>
              </w:rPr>
            </w:pPr>
            <w:del w:id="652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9E23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8BC3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27" w:author="Author"/>
              </w:rPr>
            </w:pPr>
            <w:del w:id="652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9481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FB0D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30" w:author="Author"/>
              </w:rPr>
            </w:pPr>
            <w:del w:id="653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AB1BE2" w:rsidRPr="001604D4" w:rsidDel="00146FD9" w14:paraId="67297ECF" w14:textId="77777777" w:rsidTr="00B4117B">
        <w:trPr>
          <w:cantSplit/>
          <w:trHeight w:val="190"/>
          <w:del w:id="65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B253A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1049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534" w:author="Author"/>
              </w:rPr>
            </w:pPr>
            <w:del w:id="6535" w:author="Author">
              <w:r w:rsidRPr="001604D4" w:rsidDel="00146FD9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AE30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36" w:author="Author"/>
              </w:rPr>
            </w:pPr>
            <w:del w:id="6537" w:author="Author">
              <w:r w:rsidRPr="001604D4" w:rsidDel="00146FD9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4AE9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B3E1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39" w:author="Author"/>
              </w:rPr>
            </w:pPr>
            <w:del w:id="654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399A4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13A6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42" w:author="Author"/>
              </w:rPr>
            </w:pPr>
            <w:del w:id="654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9CD9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0193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45" w:author="Author"/>
              </w:rPr>
            </w:pPr>
            <w:del w:id="654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3BE7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E247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48" w:author="Author"/>
              </w:rPr>
            </w:pPr>
            <w:del w:id="654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515E7ADD" w14:textId="77777777" w:rsidTr="00B4117B">
        <w:trPr>
          <w:cantSplit/>
          <w:trHeight w:val="190"/>
          <w:del w:id="65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F2B10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E2D9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552" w:author="Author"/>
              </w:rPr>
            </w:pPr>
            <w:del w:id="6553" w:author="Author">
              <w:r w:rsidRPr="001604D4" w:rsidDel="00146FD9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8B23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54" w:author="Author"/>
              </w:rPr>
            </w:pPr>
            <w:del w:id="6555" w:author="Author">
              <w:r w:rsidRPr="001604D4" w:rsidDel="00146FD9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A653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AACE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57" w:author="Author"/>
              </w:rPr>
            </w:pPr>
            <w:del w:id="655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7E84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75EF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60" w:author="Author"/>
              </w:rPr>
            </w:pPr>
            <w:del w:id="656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91E0E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E9F5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63" w:author="Author"/>
              </w:rPr>
            </w:pPr>
            <w:del w:id="656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4BDA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4B934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66" w:author="Author"/>
              </w:rPr>
            </w:pPr>
            <w:del w:id="656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AB1BE2" w:rsidRPr="001604D4" w:rsidDel="00146FD9" w14:paraId="28825E92" w14:textId="77777777" w:rsidTr="00B4117B">
        <w:trPr>
          <w:cantSplit/>
          <w:trHeight w:val="190"/>
          <w:del w:id="6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9C603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47924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570" w:author="Author"/>
              </w:rPr>
            </w:pPr>
            <w:del w:id="6571" w:author="Author">
              <w:r w:rsidRPr="001604D4" w:rsidDel="00146FD9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65B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72" w:author="Author"/>
              </w:rPr>
            </w:pPr>
            <w:del w:id="6573" w:author="Author">
              <w:r w:rsidRPr="001604D4" w:rsidDel="00146FD9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41A0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17E0A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75" w:author="Author"/>
              </w:rPr>
            </w:pPr>
            <w:del w:id="657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32E0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9B2F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78" w:author="Author"/>
              </w:rPr>
            </w:pPr>
            <w:del w:id="657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2665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D30E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81" w:author="Author"/>
              </w:rPr>
            </w:pPr>
            <w:del w:id="658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1A268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5A2C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84" w:author="Author"/>
              </w:rPr>
            </w:pPr>
            <w:del w:id="658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B1BE2" w:rsidRPr="001604D4" w:rsidDel="00146FD9" w14:paraId="7173C32E" w14:textId="77777777" w:rsidTr="00B4117B">
        <w:trPr>
          <w:cantSplit/>
          <w:trHeight w:val="190"/>
          <w:del w:id="65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72DC4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914C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588" w:author="Author"/>
              </w:rPr>
            </w:pPr>
            <w:del w:id="6589" w:author="Author">
              <w:r w:rsidRPr="001604D4" w:rsidDel="00146FD9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FF3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90" w:author="Author"/>
              </w:rPr>
            </w:pPr>
            <w:del w:id="6591" w:author="Author">
              <w:r w:rsidRPr="001604D4" w:rsidDel="00146FD9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5F4BA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51BF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93" w:author="Author"/>
              </w:rPr>
            </w:pPr>
            <w:del w:id="659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6E4FE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B6EB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96" w:author="Author"/>
              </w:rPr>
            </w:pPr>
            <w:del w:id="659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22AC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5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F1FA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599" w:author="Author"/>
              </w:rPr>
            </w:pPr>
            <w:del w:id="660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D447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A7A50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02" w:author="Author"/>
              </w:rPr>
            </w:pPr>
            <w:del w:id="660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B1BE2" w:rsidRPr="001604D4" w:rsidDel="00146FD9" w14:paraId="7093FC6D" w14:textId="77777777" w:rsidTr="00B4117B">
        <w:trPr>
          <w:cantSplit/>
          <w:trHeight w:val="190"/>
          <w:del w:id="66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13A54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B8C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606" w:author="Author"/>
              </w:rPr>
            </w:pPr>
            <w:del w:id="6607" w:author="Author">
              <w:r w:rsidRPr="001604D4" w:rsidDel="00146FD9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6CE7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08" w:author="Author"/>
              </w:rPr>
            </w:pPr>
            <w:del w:id="6609" w:author="Author">
              <w:r w:rsidRPr="001604D4" w:rsidDel="00146FD9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7C8F4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1E9B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11" w:author="Author"/>
              </w:rPr>
            </w:pPr>
            <w:del w:id="661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BFF78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8056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14" w:author="Author"/>
              </w:rPr>
            </w:pPr>
            <w:del w:id="661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3466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1F54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17" w:author="Author"/>
              </w:rPr>
            </w:pPr>
            <w:del w:id="661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A8BC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B1A1A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20" w:author="Author"/>
              </w:rPr>
            </w:pPr>
            <w:del w:id="662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B1BE2" w:rsidRPr="001604D4" w:rsidDel="00146FD9" w14:paraId="5CCC5BA7" w14:textId="77777777" w:rsidTr="00B4117B">
        <w:trPr>
          <w:cantSplit/>
          <w:trHeight w:val="190"/>
          <w:del w:id="66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47E39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441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624" w:author="Author"/>
              </w:rPr>
            </w:pPr>
            <w:del w:id="6625" w:author="Author">
              <w:r w:rsidRPr="001604D4" w:rsidDel="00146FD9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8FD2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26" w:author="Author"/>
              </w:rPr>
            </w:pPr>
            <w:del w:id="6627" w:author="Author">
              <w:r w:rsidRPr="001604D4" w:rsidDel="00146FD9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49B4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A6ECE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29" w:author="Author"/>
              </w:rPr>
            </w:pPr>
            <w:del w:id="663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A630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15137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32" w:author="Author"/>
              </w:rPr>
            </w:pPr>
            <w:del w:id="663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806C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49F97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35" w:author="Author"/>
              </w:rPr>
            </w:pPr>
            <w:del w:id="663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4CC3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AF60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38" w:author="Author"/>
              </w:rPr>
            </w:pPr>
            <w:del w:id="663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B1BE2" w:rsidRPr="001604D4" w:rsidDel="00146FD9" w14:paraId="297BBD52" w14:textId="77777777" w:rsidTr="00B4117B">
        <w:trPr>
          <w:cantSplit/>
          <w:trHeight w:val="190"/>
          <w:del w:id="66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E506F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8D76C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642" w:author="Author"/>
              </w:rPr>
            </w:pPr>
            <w:del w:id="6643" w:author="Author">
              <w:r w:rsidRPr="001604D4" w:rsidDel="00146FD9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D0BB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44" w:author="Author"/>
              </w:rPr>
            </w:pPr>
            <w:del w:id="6645" w:author="Author">
              <w:r w:rsidRPr="001604D4" w:rsidDel="00146FD9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7889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0786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47" w:author="Author"/>
              </w:rPr>
            </w:pPr>
            <w:del w:id="664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7D60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A461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50" w:author="Author"/>
              </w:rPr>
            </w:pPr>
            <w:del w:id="665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0F7F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59D5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53" w:author="Author"/>
              </w:rPr>
            </w:pPr>
            <w:del w:id="665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2E28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87A6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56" w:author="Author"/>
              </w:rPr>
            </w:pPr>
            <w:del w:id="665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AB1BE2" w:rsidRPr="001604D4" w:rsidDel="00146FD9" w14:paraId="0A914E30" w14:textId="77777777" w:rsidTr="00B4117B">
        <w:trPr>
          <w:cantSplit/>
          <w:trHeight w:val="190"/>
          <w:del w:id="6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1AC3C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DD6C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660" w:author="Author"/>
              </w:rPr>
            </w:pPr>
            <w:del w:id="6661" w:author="Author">
              <w:r w:rsidRPr="001604D4" w:rsidDel="00146FD9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C452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62" w:author="Author"/>
              </w:rPr>
            </w:pPr>
            <w:del w:id="6663" w:author="Author">
              <w:r w:rsidRPr="001604D4" w:rsidDel="00146FD9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70AD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6DF9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65" w:author="Author"/>
              </w:rPr>
            </w:pPr>
            <w:del w:id="666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CCB1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C841B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68" w:author="Author"/>
              </w:rPr>
            </w:pPr>
            <w:del w:id="666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8EF0B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4618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71" w:author="Author"/>
              </w:rPr>
            </w:pPr>
            <w:del w:id="667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0E973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B052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74" w:author="Author"/>
              </w:rPr>
            </w:pPr>
            <w:del w:id="667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B1BE2" w:rsidRPr="001604D4" w:rsidDel="00146FD9" w14:paraId="75CCBF63" w14:textId="77777777" w:rsidTr="00B4117B">
        <w:trPr>
          <w:cantSplit/>
          <w:trHeight w:val="190"/>
          <w:del w:id="66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71309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14687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678" w:author="Author"/>
              </w:rPr>
            </w:pPr>
            <w:del w:id="6679" w:author="Author">
              <w:r w:rsidRPr="001604D4" w:rsidDel="00146FD9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B7BB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80" w:author="Author"/>
              </w:rPr>
            </w:pPr>
            <w:del w:id="6681" w:author="Author">
              <w:r w:rsidRPr="001604D4" w:rsidDel="00146FD9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24F63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574D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83" w:author="Author"/>
              </w:rPr>
            </w:pPr>
            <w:del w:id="668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F468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2253C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86" w:author="Author"/>
              </w:rPr>
            </w:pPr>
            <w:del w:id="668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5013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C617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89" w:author="Author"/>
              </w:rPr>
            </w:pPr>
            <w:del w:id="669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74CF5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6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297F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92" w:author="Author"/>
              </w:rPr>
            </w:pPr>
            <w:del w:id="669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B1BE2" w:rsidRPr="001604D4" w:rsidDel="00146FD9" w14:paraId="5E97C3D6" w14:textId="77777777" w:rsidTr="00B4117B">
        <w:trPr>
          <w:cantSplit/>
          <w:trHeight w:val="190"/>
          <w:del w:id="66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D71EF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AE5A2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696" w:author="Author"/>
              </w:rPr>
            </w:pPr>
            <w:del w:id="6697" w:author="Author">
              <w:r w:rsidRPr="001604D4" w:rsidDel="00146FD9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48C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698" w:author="Author"/>
              </w:rPr>
            </w:pPr>
            <w:del w:id="6699" w:author="Author">
              <w:r w:rsidRPr="001604D4" w:rsidDel="00146FD9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CB45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5024D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01" w:author="Author"/>
              </w:rPr>
            </w:pPr>
            <w:del w:id="670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A2D41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AEDA0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04" w:author="Author"/>
              </w:rPr>
            </w:pPr>
            <w:del w:id="670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F4BC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B208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07" w:author="Author"/>
              </w:rPr>
            </w:pPr>
            <w:del w:id="670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CCCD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A309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10" w:author="Author"/>
              </w:rPr>
            </w:pPr>
            <w:del w:id="671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AB1BE2" w:rsidRPr="001604D4" w:rsidDel="00146FD9" w14:paraId="06FEF1E2" w14:textId="77777777" w:rsidTr="00B4117B">
        <w:trPr>
          <w:cantSplit/>
          <w:trHeight w:val="190"/>
          <w:del w:id="67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40C98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0F3C5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714" w:author="Author"/>
              </w:rPr>
            </w:pPr>
            <w:del w:id="6715" w:author="Author">
              <w:r w:rsidRPr="001604D4" w:rsidDel="00146FD9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4CCC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16" w:author="Author"/>
              </w:rPr>
            </w:pPr>
            <w:del w:id="6717" w:author="Author">
              <w:r w:rsidRPr="001604D4" w:rsidDel="00146FD9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0734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4A46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19" w:author="Author"/>
              </w:rPr>
            </w:pPr>
            <w:del w:id="672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348D7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4CE8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22" w:author="Author"/>
              </w:rPr>
            </w:pPr>
            <w:del w:id="672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4BE6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964A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25" w:author="Author"/>
              </w:rPr>
            </w:pPr>
            <w:del w:id="672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883A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DFCE6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28" w:author="Author"/>
              </w:rPr>
            </w:pPr>
            <w:del w:id="672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AB1BE2" w:rsidRPr="001604D4" w:rsidDel="00146FD9" w14:paraId="578E02BC" w14:textId="77777777" w:rsidTr="00B4117B">
        <w:trPr>
          <w:cantSplit/>
          <w:trHeight w:val="190"/>
          <w:del w:id="67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922D1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8C5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732" w:author="Author"/>
              </w:rPr>
            </w:pPr>
            <w:del w:id="6733" w:author="Author">
              <w:r w:rsidRPr="001604D4" w:rsidDel="00146FD9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11D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34" w:author="Author"/>
              </w:rPr>
            </w:pPr>
            <w:del w:id="6735" w:author="Author">
              <w:r w:rsidRPr="001604D4" w:rsidDel="00146FD9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C3BE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2E6F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37" w:author="Author"/>
              </w:rPr>
            </w:pPr>
            <w:del w:id="673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7411C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A32F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40" w:author="Author"/>
              </w:rPr>
            </w:pPr>
            <w:del w:id="674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11DD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3B11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43" w:author="Author"/>
              </w:rPr>
            </w:pPr>
            <w:del w:id="674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D278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2492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46" w:author="Author"/>
              </w:rPr>
            </w:pPr>
            <w:del w:id="674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B1BE2" w:rsidRPr="001604D4" w:rsidDel="00146FD9" w14:paraId="74C423EA" w14:textId="77777777" w:rsidTr="00B4117B">
        <w:trPr>
          <w:cantSplit/>
          <w:trHeight w:val="190"/>
          <w:del w:id="67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0BD9C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DE42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750" w:author="Author"/>
              </w:rPr>
            </w:pPr>
            <w:del w:id="6751" w:author="Author">
              <w:r w:rsidRPr="001604D4" w:rsidDel="00146FD9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6B5F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52" w:author="Author"/>
              </w:rPr>
            </w:pPr>
            <w:del w:id="6753" w:author="Author">
              <w:r w:rsidRPr="001604D4" w:rsidDel="00146FD9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F79A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9F87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55" w:author="Author"/>
              </w:rPr>
            </w:pPr>
            <w:del w:id="675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DEB6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FCF07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58" w:author="Author"/>
              </w:rPr>
            </w:pPr>
            <w:del w:id="675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2C0F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2214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61" w:author="Author"/>
              </w:rPr>
            </w:pPr>
            <w:del w:id="676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4185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73A4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64" w:author="Author"/>
              </w:rPr>
            </w:pPr>
            <w:del w:id="676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B1BE2" w:rsidRPr="001604D4" w:rsidDel="00146FD9" w14:paraId="5C7AE6F7" w14:textId="77777777" w:rsidTr="00B4117B">
        <w:trPr>
          <w:cantSplit/>
          <w:trHeight w:val="190"/>
          <w:del w:id="6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A2AB9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82C5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768" w:author="Author"/>
              </w:rPr>
            </w:pPr>
            <w:del w:id="6769" w:author="Author">
              <w:r w:rsidRPr="001604D4" w:rsidDel="00146FD9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E7AE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70" w:author="Author"/>
              </w:rPr>
            </w:pPr>
            <w:del w:id="6771" w:author="Author">
              <w:r w:rsidRPr="001604D4" w:rsidDel="00146FD9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AE111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26E0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73" w:author="Author"/>
              </w:rPr>
            </w:pPr>
            <w:del w:id="677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3F81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1FD6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76" w:author="Author"/>
              </w:rPr>
            </w:pPr>
            <w:del w:id="677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3FB5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F048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79" w:author="Author"/>
              </w:rPr>
            </w:pPr>
            <w:del w:id="678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DEF3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FA71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82" w:author="Author"/>
              </w:rPr>
            </w:pPr>
            <w:del w:id="678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6AE5AAF4" w14:textId="77777777" w:rsidTr="00B4117B">
        <w:trPr>
          <w:cantSplit/>
          <w:trHeight w:val="190"/>
          <w:del w:id="67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FB6CF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12F4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786" w:author="Author"/>
              </w:rPr>
            </w:pPr>
            <w:del w:id="6787" w:author="Author">
              <w:r w:rsidRPr="001604D4" w:rsidDel="00146FD9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EA88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88" w:author="Author"/>
              </w:rPr>
            </w:pPr>
            <w:del w:id="6789" w:author="Author">
              <w:r w:rsidRPr="001604D4" w:rsidDel="00146FD9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3392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5544C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91" w:author="Author"/>
              </w:rPr>
            </w:pPr>
            <w:del w:id="679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D0A9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C43C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94" w:author="Author"/>
              </w:rPr>
            </w:pPr>
            <w:del w:id="679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226D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8698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797" w:author="Author"/>
              </w:rPr>
            </w:pPr>
            <w:del w:id="679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664E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7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A80A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00" w:author="Author"/>
              </w:rPr>
            </w:pPr>
            <w:del w:id="680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AB1BE2" w:rsidRPr="001604D4" w:rsidDel="00146FD9" w14:paraId="72A7B427" w14:textId="77777777" w:rsidTr="00B4117B">
        <w:trPr>
          <w:cantSplit/>
          <w:trHeight w:val="190"/>
          <w:del w:id="68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DC464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026D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804" w:author="Author"/>
              </w:rPr>
            </w:pPr>
            <w:del w:id="6805" w:author="Author">
              <w:r w:rsidRPr="001604D4" w:rsidDel="00146FD9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00B2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06" w:author="Author"/>
              </w:rPr>
            </w:pPr>
            <w:del w:id="6807" w:author="Author">
              <w:r w:rsidRPr="001604D4" w:rsidDel="00146FD9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7F43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7FB14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09" w:author="Author"/>
              </w:rPr>
            </w:pPr>
            <w:del w:id="681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1A4F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E2C1A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12" w:author="Author"/>
              </w:rPr>
            </w:pPr>
            <w:del w:id="681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C957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EAFA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15" w:author="Author"/>
              </w:rPr>
            </w:pPr>
            <w:del w:id="681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546C3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81A5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18" w:author="Author"/>
              </w:rPr>
            </w:pPr>
            <w:del w:id="681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AB1BE2" w:rsidRPr="001604D4" w:rsidDel="00146FD9" w14:paraId="61C36A85" w14:textId="77777777" w:rsidTr="00B4117B">
        <w:trPr>
          <w:cantSplit/>
          <w:trHeight w:val="190"/>
          <w:del w:id="68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B7249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4A354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822" w:author="Author"/>
              </w:rPr>
            </w:pPr>
            <w:del w:id="6823" w:author="Author">
              <w:r w:rsidRPr="001604D4" w:rsidDel="00146FD9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AB6D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24" w:author="Author"/>
              </w:rPr>
            </w:pPr>
            <w:del w:id="6825" w:author="Author">
              <w:r w:rsidRPr="001604D4" w:rsidDel="00146FD9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624F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4C1B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27" w:author="Author"/>
              </w:rPr>
            </w:pPr>
            <w:del w:id="682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7725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AB26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30" w:author="Author"/>
              </w:rPr>
            </w:pPr>
            <w:del w:id="683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D9D1E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55B01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33" w:author="Author"/>
              </w:rPr>
            </w:pPr>
            <w:del w:id="683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1CFF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39CC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36" w:author="Author"/>
              </w:rPr>
            </w:pPr>
            <w:del w:id="683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B1BE2" w:rsidRPr="001604D4" w:rsidDel="00146FD9" w14:paraId="62FCB96C" w14:textId="77777777" w:rsidTr="00B4117B">
        <w:trPr>
          <w:cantSplit/>
          <w:trHeight w:val="190"/>
          <w:del w:id="68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DA486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9952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840" w:author="Author"/>
              </w:rPr>
            </w:pPr>
            <w:del w:id="6841" w:author="Author">
              <w:r w:rsidRPr="001604D4" w:rsidDel="00146FD9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CCAC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42" w:author="Author"/>
              </w:rPr>
            </w:pPr>
            <w:del w:id="6843" w:author="Author">
              <w:r w:rsidRPr="001604D4" w:rsidDel="00146FD9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7CB9D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357A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45" w:author="Author"/>
              </w:rPr>
            </w:pPr>
            <w:del w:id="684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7ACD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E8CE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48" w:author="Author"/>
              </w:rPr>
            </w:pPr>
            <w:del w:id="684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0106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1EAE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51" w:author="Author"/>
              </w:rPr>
            </w:pPr>
            <w:del w:id="685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DEAA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20B64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54" w:author="Author"/>
              </w:rPr>
            </w:pPr>
            <w:del w:id="685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B1BE2" w:rsidRPr="001604D4" w:rsidDel="00146FD9" w14:paraId="3B1A5C5C" w14:textId="77777777" w:rsidTr="00B4117B">
        <w:trPr>
          <w:cantSplit/>
          <w:trHeight w:val="190"/>
          <w:del w:id="68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24DF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5952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858" w:author="Author"/>
              </w:rPr>
            </w:pPr>
            <w:del w:id="6859" w:author="Author">
              <w:r w:rsidRPr="001604D4" w:rsidDel="00146FD9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8019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60" w:author="Author"/>
              </w:rPr>
            </w:pPr>
            <w:del w:id="6861" w:author="Author">
              <w:r w:rsidRPr="001604D4" w:rsidDel="00146FD9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2B4F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4FB6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63" w:author="Author"/>
              </w:rPr>
            </w:pPr>
            <w:del w:id="686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EC8C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8A8D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66" w:author="Author"/>
              </w:rPr>
            </w:pPr>
            <w:del w:id="686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255A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D238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69" w:author="Author"/>
              </w:rPr>
            </w:pPr>
            <w:del w:id="687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840B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87EE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72" w:author="Author"/>
              </w:rPr>
            </w:pPr>
            <w:del w:id="687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B1BE2" w:rsidRPr="001604D4" w:rsidDel="00146FD9" w14:paraId="08B98C78" w14:textId="77777777" w:rsidTr="00B4117B">
        <w:trPr>
          <w:cantSplit/>
          <w:trHeight w:val="190"/>
          <w:del w:id="68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5FE7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06BFB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876" w:author="Author"/>
              </w:rPr>
            </w:pPr>
            <w:del w:id="6877" w:author="Author">
              <w:r w:rsidRPr="001604D4" w:rsidDel="00146FD9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B581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78" w:author="Author"/>
              </w:rPr>
            </w:pPr>
            <w:del w:id="6879" w:author="Author">
              <w:r w:rsidRPr="001604D4" w:rsidDel="00146FD9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40723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6B1AA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81" w:author="Author"/>
              </w:rPr>
            </w:pPr>
            <w:del w:id="688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B1F2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655D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84" w:author="Author"/>
              </w:rPr>
            </w:pPr>
            <w:del w:id="688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8B21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04D5A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87" w:author="Author"/>
              </w:rPr>
            </w:pPr>
            <w:del w:id="688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86260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E1F7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90" w:author="Author"/>
              </w:rPr>
            </w:pPr>
            <w:del w:id="689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19EAD8C7" w14:textId="77777777" w:rsidTr="00B4117B">
        <w:trPr>
          <w:cantSplit/>
          <w:trHeight w:val="190"/>
          <w:del w:id="68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4E9D9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0344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894" w:author="Author"/>
              </w:rPr>
            </w:pPr>
            <w:del w:id="6895" w:author="Author">
              <w:r w:rsidRPr="001604D4" w:rsidDel="00146FD9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A330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96" w:author="Author"/>
              </w:rPr>
            </w:pPr>
            <w:del w:id="6897" w:author="Author">
              <w:r w:rsidRPr="001604D4" w:rsidDel="00146FD9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3650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8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7E28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899" w:author="Author"/>
              </w:rPr>
            </w:pPr>
            <w:del w:id="690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A7AB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262E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02" w:author="Author"/>
              </w:rPr>
            </w:pPr>
            <w:del w:id="690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8CFA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3C33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05" w:author="Author"/>
              </w:rPr>
            </w:pPr>
            <w:del w:id="690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A4E4A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3D18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08" w:author="Author"/>
              </w:rPr>
            </w:pPr>
            <w:del w:id="690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7B7AF0C7" w14:textId="77777777" w:rsidTr="00B4117B">
        <w:trPr>
          <w:cantSplit/>
          <w:trHeight w:val="190"/>
          <w:del w:id="69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8B19D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2FB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912" w:author="Author"/>
              </w:rPr>
            </w:pPr>
            <w:del w:id="6913" w:author="Author">
              <w:r w:rsidRPr="001604D4" w:rsidDel="00146FD9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05A8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14" w:author="Author"/>
              </w:rPr>
            </w:pPr>
            <w:del w:id="6915" w:author="Author">
              <w:r w:rsidRPr="001604D4" w:rsidDel="00146FD9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E947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33AE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17" w:author="Author"/>
              </w:rPr>
            </w:pPr>
            <w:del w:id="691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17924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545A7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20" w:author="Author"/>
              </w:rPr>
            </w:pPr>
            <w:del w:id="692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FF79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A9D6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23" w:author="Author"/>
              </w:rPr>
            </w:pPr>
            <w:del w:id="692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50C5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7984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26" w:author="Author"/>
              </w:rPr>
            </w:pPr>
            <w:del w:id="692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B1BE2" w:rsidRPr="001604D4" w:rsidDel="00146FD9" w14:paraId="38385C3B" w14:textId="77777777" w:rsidTr="00B4117B">
        <w:trPr>
          <w:cantSplit/>
          <w:trHeight w:val="190"/>
          <w:del w:id="69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73F99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A8333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930" w:author="Author"/>
              </w:rPr>
            </w:pPr>
            <w:del w:id="6931" w:author="Author">
              <w:r w:rsidRPr="001604D4" w:rsidDel="00146FD9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0C9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32" w:author="Author"/>
              </w:rPr>
            </w:pPr>
            <w:del w:id="6933" w:author="Author">
              <w:r w:rsidRPr="001604D4" w:rsidDel="00146FD9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837F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7547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35" w:author="Author"/>
              </w:rPr>
            </w:pPr>
            <w:del w:id="693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606EB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43B4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38" w:author="Author"/>
              </w:rPr>
            </w:pPr>
            <w:del w:id="693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2A94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4A8C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41" w:author="Author"/>
              </w:rPr>
            </w:pPr>
            <w:del w:id="694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C165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2C47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44" w:author="Author"/>
              </w:rPr>
            </w:pPr>
            <w:del w:id="694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205</w:delText>
              </w:r>
            </w:del>
          </w:p>
        </w:tc>
      </w:tr>
      <w:tr w:rsidR="00AB1BE2" w:rsidRPr="001604D4" w:rsidDel="00146FD9" w14:paraId="21F94F67" w14:textId="77777777" w:rsidTr="00B4117B">
        <w:trPr>
          <w:cantSplit/>
          <w:trHeight w:val="190"/>
          <w:del w:id="69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370A1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AF936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948" w:author="Author"/>
              </w:rPr>
            </w:pPr>
            <w:del w:id="6949" w:author="Author">
              <w:r w:rsidRPr="001604D4" w:rsidDel="00146FD9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752D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50" w:author="Author"/>
              </w:rPr>
            </w:pPr>
            <w:del w:id="6951" w:author="Author">
              <w:r w:rsidRPr="001604D4" w:rsidDel="00146FD9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14A0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3006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53" w:author="Author"/>
              </w:rPr>
            </w:pPr>
            <w:del w:id="695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328ED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9E7C6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56" w:author="Author"/>
              </w:rPr>
            </w:pPr>
            <w:del w:id="695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7ABB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23C16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59" w:author="Author"/>
              </w:rPr>
            </w:pPr>
            <w:del w:id="696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F8D8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4FFE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62" w:author="Author"/>
              </w:rPr>
            </w:pPr>
            <w:del w:id="696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AB1BE2" w:rsidRPr="001604D4" w:rsidDel="00146FD9" w14:paraId="69FE053A" w14:textId="77777777" w:rsidTr="00B4117B">
        <w:trPr>
          <w:cantSplit/>
          <w:trHeight w:val="190"/>
          <w:del w:id="69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67F52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42DE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966" w:author="Author"/>
              </w:rPr>
            </w:pPr>
            <w:del w:id="6967" w:author="Author">
              <w:r w:rsidRPr="001604D4" w:rsidDel="00146FD9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30B2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68" w:author="Author"/>
              </w:rPr>
            </w:pPr>
            <w:del w:id="6969" w:author="Author">
              <w:r w:rsidRPr="001604D4" w:rsidDel="00146FD9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FD58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E4C6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71" w:author="Author"/>
              </w:rPr>
            </w:pPr>
            <w:del w:id="697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6723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7D36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74" w:author="Author"/>
              </w:rPr>
            </w:pPr>
            <w:del w:id="697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5540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5934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77" w:author="Author"/>
              </w:rPr>
            </w:pPr>
            <w:del w:id="697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07CA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B461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80" w:author="Author"/>
              </w:rPr>
            </w:pPr>
            <w:del w:id="698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AB1BE2" w:rsidRPr="001604D4" w:rsidDel="00146FD9" w14:paraId="6E8DE0C2" w14:textId="77777777" w:rsidTr="00B4117B">
        <w:trPr>
          <w:cantSplit/>
          <w:trHeight w:val="190"/>
          <w:del w:id="6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1B667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71915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6984" w:author="Author"/>
              </w:rPr>
            </w:pPr>
            <w:del w:id="6985" w:author="Author">
              <w:r w:rsidRPr="001604D4" w:rsidDel="00146FD9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A0E6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86" w:author="Author"/>
              </w:rPr>
            </w:pPr>
            <w:del w:id="6987" w:author="Author">
              <w:r w:rsidRPr="001604D4" w:rsidDel="00146FD9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73BB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BB5F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89" w:author="Author"/>
              </w:rPr>
            </w:pPr>
            <w:del w:id="699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E0018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727C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92" w:author="Author"/>
              </w:rPr>
            </w:pPr>
            <w:del w:id="699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DDCA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7BB7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95" w:author="Author"/>
              </w:rPr>
            </w:pPr>
            <w:del w:id="699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DF2C7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69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A2E4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6998" w:author="Author"/>
              </w:rPr>
            </w:pPr>
            <w:del w:id="699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62ADA520" w14:textId="77777777" w:rsidTr="00B4117B">
        <w:trPr>
          <w:cantSplit/>
          <w:trHeight w:val="190"/>
          <w:del w:id="70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F46E8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235FE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002" w:author="Author"/>
              </w:rPr>
            </w:pPr>
            <w:del w:id="7003" w:author="Author">
              <w:r w:rsidRPr="001604D4" w:rsidDel="00146FD9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4D8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04" w:author="Author"/>
              </w:rPr>
            </w:pPr>
            <w:del w:id="7005" w:author="Author">
              <w:r w:rsidRPr="001604D4" w:rsidDel="00146FD9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02DD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BAB8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07" w:author="Author"/>
              </w:rPr>
            </w:pPr>
            <w:del w:id="700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0682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199C8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10" w:author="Author"/>
              </w:rPr>
            </w:pPr>
            <w:del w:id="701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95DB0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F7C8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13" w:author="Author"/>
              </w:rPr>
            </w:pPr>
            <w:del w:id="701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9CFC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461E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16" w:author="Author"/>
              </w:rPr>
            </w:pPr>
            <w:del w:id="701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B1BE2" w:rsidRPr="001604D4" w:rsidDel="00146FD9" w14:paraId="4C0A8C9C" w14:textId="77777777" w:rsidTr="00B4117B">
        <w:trPr>
          <w:cantSplit/>
          <w:trHeight w:val="190"/>
          <w:del w:id="70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A4A94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EA47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020" w:author="Author"/>
              </w:rPr>
            </w:pPr>
            <w:del w:id="7021" w:author="Author">
              <w:r w:rsidRPr="001604D4" w:rsidDel="00146FD9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75DD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22" w:author="Author"/>
              </w:rPr>
            </w:pPr>
            <w:del w:id="7023" w:author="Author">
              <w:r w:rsidRPr="001604D4" w:rsidDel="00146FD9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D8C6D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50307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25" w:author="Author"/>
              </w:rPr>
            </w:pPr>
            <w:del w:id="702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03EB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1D0B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28" w:author="Author"/>
              </w:rPr>
            </w:pPr>
            <w:del w:id="702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C0A9D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3F664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31" w:author="Author"/>
              </w:rPr>
            </w:pPr>
            <w:del w:id="703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3AA3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E562C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34" w:author="Author"/>
              </w:rPr>
            </w:pPr>
            <w:del w:id="703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AB1BE2" w:rsidRPr="001604D4" w:rsidDel="00146FD9" w14:paraId="66A4AB94" w14:textId="77777777" w:rsidTr="00B4117B">
        <w:trPr>
          <w:cantSplit/>
          <w:trHeight w:val="190"/>
          <w:del w:id="70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C1183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B8E4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038" w:author="Author"/>
              </w:rPr>
            </w:pPr>
            <w:del w:id="7039" w:author="Author">
              <w:r w:rsidRPr="001604D4" w:rsidDel="00146FD9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E743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40" w:author="Author"/>
              </w:rPr>
            </w:pPr>
            <w:del w:id="7041" w:author="Author">
              <w:r w:rsidRPr="001604D4" w:rsidDel="00146FD9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D38D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9BE2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43" w:author="Author"/>
              </w:rPr>
            </w:pPr>
            <w:del w:id="704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0032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4EE9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46" w:author="Author"/>
              </w:rPr>
            </w:pPr>
            <w:del w:id="704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1FC6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5C1A2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49" w:author="Author"/>
              </w:rPr>
            </w:pPr>
            <w:del w:id="705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4799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8DEB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52" w:author="Author"/>
              </w:rPr>
            </w:pPr>
            <w:del w:id="705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AB1BE2" w:rsidRPr="001604D4" w:rsidDel="00146FD9" w14:paraId="67F30CEF" w14:textId="77777777" w:rsidTr="00B4117B">
        <w:trPr>
          <w:cantSplit/>
          <w:trHeight w:val="190"/>
          <w:del w:id="70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57473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341B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056" w:author="Author"/>
              </w:rPr>
            </w:pPr>
            <w:del w:id="7057" w:author="Author">
              <w:r w:rsidRPr="001604D4" w:rsidDel="00146FD9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D3A0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58" w:author="Author"/>
              </w:rPr>
            </w:pPr>
            <w:del w:id="7059" w:author="Author">
              <w:r w:rsidRPr="001604D4" w:rsidDel="00146FD9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75CD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125C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61" w:author="Author"/>
              </w:rPr>
            </w:pPr>
            <w:del w:id="706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236C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7D409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64" w:author="Author"/>
              </w:rPr>
            </w:pPr>
            <w:del w:id="706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302AD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A4DF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67" w:author="Author"/>
              </w:rPr>
            </w:pPr>
            <w:del w:id="706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FDA92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4F8D7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70" w:author="Author"/>
              </w:rPr>
            </w:pPr>
            <w:del w:id="707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AB1BE2" w:rsidRPr="001604D4" w:rsidDel="00146FD9" w14:paraId="79D36C75" w14:textId="77777777" w:rsidTr="00B4117B">
        <w:trPr>
          <w:cantSplit/>
          <w:trHeight w:val="190"/>
          <w:del w:id="70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440C9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38F37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074" w:author="Author"/>
              </w:rPr>
            </w:pPr>
            <w:del w:id="7075" w:author="Author">
              <w:r w:rsidRPr="001604D4" w:rsidDel="00146FD9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9F7C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76" w:author="Author"/>
              </w:rPr>
            </w:pPr>
            <w:del w:id="7077" w:author="Author">
              <w:r w:rsidRPr="001604D4" w:rsidDel="00146FD9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3CCD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5058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79" w:author="Author"/>
              </w:rPr>
            </w:pPr>
            <w:del w:id="708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1EE3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3BF26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82" w:author="Author"/>
              </w:rPr>
            </w:pPr>
            <w:del w:id="708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FCF2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C0F8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85" w:author="Author"/>
              </w:rPr>
            </w:pPr>
            <w:del w:id="708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C4C2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2C1D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88" w:author="Author"/>
              </w:rPr>
            </w:pPr>
            <w:del w:id="708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B1BE2" w:rsidRPr="001604D4" w:rsidDel="00146FD9" w14:paraId="0C249F82" w14:textId="77777777" w:rsidTr="00B4117B">
        <w:trPr>
          <w:cantSplit/>
          <w:trHeight w:val="190"/>
          <w:del w:id="70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F4C16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CAB31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092" w:author="Author"/>
              </w:rPr>
            </w:pPr>
            <w:del w:id="7093" w:author="Author">
              <w:r w:rsidRPr="001604D4" w:rsidDel="00146FD9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04CA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94" w:author="Author"/>
              </w:rPr>
            </w:pPr>
            <w:del w:id="7095" w:author="Author">
              <w:r w:rsidRPr="001604D4" w:rsidDel="00146FD9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A1C1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15056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097" w:author="Author"/>
              </w:rPr>
            </w:pPr>
            <w:del w:id="709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7E540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0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B8A0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00" w:author="Author"/>
              </w:rPr>
            </w:pPr>
            <w:del w:id="710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B32C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8601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03" w:author="Author"/>
              </w:rPr>
            </w:pPr>
            <w:del w:id="710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A99E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0485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06" w:author="Author"/>
              </w:rPr>
            </w:pPr>
            <w:del w:id="710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AB1BE2" w:rsidRPr="001604D4" w:rsidDel="00146FD9" w14:paraId="1DF0A95E" w14:textId="77777777" w:rsidTr="00B4117B">
        <w:trPr>
          <w:cantSplit/>
          <w:trHeight w:val="190"/>
          <w:del w:id="71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07E68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40B54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110" w:author="Author"/>
              </w:rPr>
            </w:pPr>
            <w:del w:id="7111" w:author="Author">
              <w:r w:rsidRPr="001604D4" w:rsidDel="00146FD9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959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12" w:author="Author"/>
              </w:rPr>
            </w:pPr>
            <w:del w:id="7113" w:author="Author">
              <w:r w:rsidRPr="001604D4" w:rsidDel="00146FD9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DC5D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3BFE8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15" w:author="Author"/>
              </w:rPr>
            </w:pPr>
            <w:del w:id="711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9F918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F9D4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18" w:author="Author"/>
              </w:rPr>
            </w:pPr>
            <w:del w:id="711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61521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7C12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21" w:author="Author"/>
              </w:rPr>
            </w:pPr>
            <w:del w:id="712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AE6B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1CEA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24" w:author="Author"/>
              </w:rPr>
            </w:pPr>
            <w:del w:id="712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B1BE2" w:rsidRPr="001604D4" w:rsidDel="00146FD9" w14:paraId="1947DAE5" w14:textId="77777777" w:rsidTr="00B4117B">
        <w:trPr>
          <w:cantSplit/>
          <w:trHeight w:val="190"/>
          <w:del w:id="71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9E3B7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B0BA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128" w:author="Author"/>
              </w:rPr>
            </w:pPr>
            <w:del w:id="7129" w:author="Author">
              <w:r w:rsidRPr="001604D4" w:rsidDel="00146FD9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C03C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30" w:author="Author"/>
              </w:rPr>
            </w:pPr>
            <w:del w:id="7131" w:author="Author">
              <w:r w:rsidRPr="001604D4" w:rsidDel="00146FD9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8AB76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A9B6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33" w:author="Author"/>
              </w:rPr>
            </w:pPr>
            <w:del w:id="713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95BA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D2C7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36" w:author="Author"/>
              </w:rPr>
            </w:pPr>
            <w:del w:id="713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FFD089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FE28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39" w:author="Author"/>
              </w:rPr>
            </w:pPr>
            <w:del w:id="714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2F95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4485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42" w:author="Author"/>
              </w:rPr>
            </w:pPr>
            <w:del w:id="714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AB1BE2" w:rsidRPr="001604D4" w:rsidDel="00146FD9" w14:paraId="25C865D6" w14:textId="77777777" w:rsidTr="00B4117B">
        <w:trPr>
          <w:cantSplit/>
          <w:trHeight w:val="190"/>
          <w:del w:id="7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A539E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AAA3C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146" w:author="Author"/>
              </w:rPr>
            </w:pPr>
            <w:del w:id="7147" w:author="Author">
              <w:r w:rsidRPr="001604D4" w:rsidDel="00146FD9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1818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48" w:author="Author"/>
              </w:rPr>
            </w:pPr>
            <w:del w:id="7149" w:author="Author">
              <w:r w:rsidRPr="001604D4" w:rsidDel="00146FD9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23D8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F6B0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51" w:author="Author"/>
              </w:rPr>
            </w:pPr>
            <w:del w:id="715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ACEC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FB883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54" w:author="Author"/>
              </w:rPr>
            </w:pPr>
            <w:del w:id="715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4F98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0654B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57" w:author="Author"/>
              </w:rPr>
            </w:pPr>
            <w:del w:id="715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CB6D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2F1F1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60" w:author="Author"/>
              </w:rPr>
            </w:pPr>
            <w:del w:id="716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AB1BE2" w:rsidRPr="001604D4" w:rsidDel="00146FD9" w14:paraId="26A82128" w14:textId="77777777" w:rsidTr="00B4117B">
        <w:trPr>
          <w:cantSplit/>
          <w:trHeight w:val="190"/>
          <w:del w:id="71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F78A3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917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164" w:author="Author"/>
              </w:rPr>
            </w:pPr>
            <w:del w:id="7165" w:author="Author">
              <w:r w:rsidRPr="001604D4" w:rsidDel="00146FD9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027A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66" w:author="Author"/>
              </w:rPr>
            </w:pPr>
            <w:del w:id="7167" w:author="Author">
              <w:r w:rsidRPr="001604D4" w:rsidDel="00146FD9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1DF0D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CF9F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69" w:author="Author"/>
              </w:rPr>
            </w:pPr>
            <w:del w:id="717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2530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FD4ED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77CF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72" w:author="Author"/>
              </w:rPr>
            </w:pPr>
            <w:del w:id="717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11827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709A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75" w:author="Author"/>
              </w:rPr>
            </w:pPr>
            <w:del w:id="717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A90F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27C47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78" w:author="Author"/>
              </w:rPr>
            </w:pPr>
            <w:del w:id="717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285</w:delText>
              </w:r>
            </w:del>
          </w:p>
        </w:tc>
      </w:tr>
      <w:tr w:rsidR="00AB1BE2" w:rsidRPr="001604D4" w:rsidDel="00146FD9" w14:paraId="4477ED8A" w14:textId="77777777" w:rsidTr="00B4117B">
        <w:trPr>
          <w:cantSplit/>
          <w:trHeight w:val="190"/>
          <w:del w:id="71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0CC9E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AA2F8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182" w:author="Author"/>
              </w:rPr>
            </w:pPr>
            <w:del w:id="7183" w:author="Author">
              <w:r w:rsidRPr="001604D4" w:rsidDel="00146FD9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AEE3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84" w:author="Author"/>
              </w:rPr>
            </w:pPr>
            <w:del w:id="7185" w:author="Author">
              <w:r w:rsidRPr="001604D4" w:rsidDel="00146FD9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0AF6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702C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87" w:author="Author"/>
              </w:rPr>
            </w:pPr>
            <w:del w:id="718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1947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3454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536E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90" w:author="Author"/>
              </w:rPr>
            </w:pPr>
            <w:del w:id="719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7A5F8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A6C61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93" w:author="Author"/>
              </w:rPr>
            </w:pPr>
            <w:del w:id="719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AB75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1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7C9D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96" w:author="Author"/>
              </w:rPr>
            </w:pPr>
            <w:del w:id="719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B1BE2" w:rsidRPr="001604D4" w:rsidDel="00146FD9" w14:paraId="3E8FB64B" w14:textId="77777777" w:rsidTr="00B4117B">
        <w:trPr>
          <w:cantSplit/>
          <w:trHeight w:val="190"/>
          <w:del w:id="71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E0A132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1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4E1BF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200" w:author="Author"/>
              </w:rPr>
            </w:pPr>
            <w:del w:id="7201" w:author="Author">
              <w:r w:rsidRPr="001604D4" w:rsidDel="00146FD9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030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02" w:author="Author"/>
              </w:rPr>
            </w:pPr>
            <w:del w:id="7203" w:author="Author">
              <w:r w:rsidRPr="001604D4" w:rsidDel="00146FD9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2D91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FE6F1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05" w:author="Author"/>
              </w:rPr>
            </w:pPr>
            <w:del w:id="720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1534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8A03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285107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08" w:author="Author"/>
              </w:rPr>
            </w:pPr>
            <w:del w:id="720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93F9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9CA6B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11" w:author="Author"/>
              </w:rPr>
            </w:pPr>
            <w:del w:id="721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72BB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3B6F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14" w:author="Author"/>
              </w:rPr>
            </w:pPr>
            <w:del w:id="721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AB1BE2" w:rsidRPr="001604D4" w:rsidDel="00146FD9" w14:paraId="6B4E050A" w14:textId="77777777" w:rsidTr="00B4117B">
        <w:trPr>
          <w:cantSplit/>
          <w:trHeight w:val="190"/>
          <w:del w:id="72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511F6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FA40B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218" w:author="Author"/>
              </w:rPr>
            </w:pPr>
            <w:del w:id="7219" w:author="Author">
              <w:r w:rsidRPr="001604D4" w:rsidDel="00146FD9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4EEC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20" w:author="Author"/>
              </w:rPr>
            </w:pPr>
            <w:del w:id="7221" w:author="Author">
              <w:r w:rsidRPr="001604D4" w:rsidDel="00146FD9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7EA6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95E0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23" w:author="Author"/>
              </w:rPr>
            </w:pPr>
            <w:del w:id="722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1655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8BA6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42AC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26" w:author="Author"/>
              </w:rPr>
            </w:pPr>
            <w:del w:id="722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91B6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E4BC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29" w:author="Author"/>
              </w:rPr>
            </w:pPr>
            <w:del w:id="723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D5AE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4E1F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32" w:author="Author"/>
              </w:rPr>
            </w:pPr>
            <w:del w:id="723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AB1BE2" w:rsidRPr="001604D4" w:rsidDel="00146FD9" w14:paraId="6BAAD8C9" w14:textId="77777777" w:rsidTr="00B4117B">
        <w:trPr>
          <w:cantSplit/>
          <w:trHeight w:val="190"/>
          <w:del w:id="7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244CF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87A37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236" w:author="Author"/>
              </w:rPr>
            </w:pPr>
            <w:del w:id="7237" w:author="Author">
              <w:r w:rsidRPr="001604D4" w:rsidDel="00146FD9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5607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38" w:author="Author"/>
              </w:rPr>
            </w:pPr>
            <w:del w:id="7239" w:author="Author">
              <w:r w:rsidRPr="001604D4" w:rsidDel="00146FD9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21F20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0F86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41" w:author="Author"/>
              </w:rPr>
            </w:pPr>
            <w:del w:id="724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7335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6A080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44" w:author="Author"/>
              </w:rPr>
            </w:pPr>
            <w:del w:id="724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C2791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D2A7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47" w:author="Author"/>
              </w:rPr>
            </w:pPr>
            <w:del w:id="724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23A3E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14CC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50" w:author="Author"/>
              </w:rPr>
            </w:pPr>
            <w:del w:id="725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B1BE2" w:rsidRPr="001604D4" w:rsidDel="00146FD9" w14:paraId="48A0D3DA" w14:textId="77777777" w:rsidTr="00B4117B">
        <w:trPr>
          <w:cantSplit/>
          <w:trHeight w:val="190"/>
          <w:del w:id="7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4B923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A00B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254" w:author="Author"/>
              </w:rPr>
            </w:pPr>
            <w:del w:id="7255" w:author="Author">
              <w:r w:rsidRPr="001604D4" w:rsidDel="00146FD9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CA6F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56" w:author="Author"/>
              </w:rPr>
            </w:pPr>
            <w:del w:id="7257" w:author="Author">
              <w:r w:rsidRPr="001604D4" w:rsidDel="00146FD9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DBA21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A558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59" w:author="Author"/>
              </w:rPr>
            </w:pPr>
            <w:del w:id="726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1832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F4E0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41D27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62" w:author="Author"/>
              </w:rPr>
            </w:pPr>
            <w:del w:id="726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3EA6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3929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65" w:author="Author"/>
              </w:rPr>
            </w:pPr>
            <w:del w:id="726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A539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580F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68" w:author="Author"/>
              </w:rPr>
            </w:pPr>
            <w:del w:id="726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AB1BE2" w:rsidRPr="001604D4" w:rsidDel="00146FD9" w14:paraId="17E62A9C" w14:textId="77777777" w:rsidTr="00B4117B">
        <w:trPr>
          <w:cantSplit/>
          <w:trHeight w:val="190"/>
          <w:del w:id="7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EC296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D8B77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272" w:author="Author"/>
              </w:rPr>
            </w:pPr>
            <w:del w:id="7273" w:author="Author">
              <w:r w:rsidRPr="001604D4" w:rsidDel="00146FD9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4AC5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74" w:author="Author"/>
              </w:rPr>
            </w:pPr>
            <w:del w:id="7275" w:author="Author">
              <w:r w:rsidRPr="001604D4" w:rsidDel="00146FD9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D28D4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842ED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77" w:author="Author"/>
              </w:rPr>
            </w:pPr>
            <w:del w:id="727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2419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7038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FBFF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80" w:author="Author"/>
              </w:rPr>
            </w:pPr>
            <w:del w:id="728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34F3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34A4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83" w:author="Author"/>
              </w:rPr>
            </w:pPr>
            <w:del w:id="728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400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52FF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E6DC6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86" w:author="Author"/>
              </w:rPr>
            </w:pPr>
            <w:del w:id="728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B1BE2" w:rsidRPr="001604D4" w:rsidDel="00146FD9" w14:paraId="20128879" w14:textId="77777777" w:rsidTr="00B4117B">
        <w:trPr>
          <w:cantSplit/>
          <w:trHeight w:val="190"/>
          <w:del w:id="7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FD68CD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8146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290" w:author="Author"/>
              </w:rPr>
            </w:pPr>
            <w:del w:id="7291" w:author="Author">
              <w:r w:rsidRPr="001604D4" w:rsidDel="00146FD9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E3D9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92" w:author="Author"/>
              </w:rPr>
            </w:pPr>
            <w:del w:id="7293" w:author="Author">
              <w:r w:rsidRPr="001604D4" w:rsidDel="00146FD9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C7CB5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8D27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95" w:author="Author"/>
              </w:rPr>
            </w:pPr>
            <w:del w:id="7296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C00217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2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1D0FC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298" w:author="Author"/>
              </w:rPr>
            </w:pPr>
            <w:del w:id="7299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36D5B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7260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01" w:author="Author"/>
              </w:rPr>
            </w:pPr>
            <w:del w:id="730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503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9EE9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23AB1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04" w:author="Author"/>
              </w:rPr>
            </w:pPr>
            <w:del w:id="730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AB1BE2" w:rsidRPr="001604D4" w:rsidDel="00146FD9" w14:paraId="55EC9DDF" w14:textId="77777777" w:rsidTr="00B4117B">
        <w:trPr>
          <w:cantSplit/>
          <w:trHeight w:val="190"/>
          <w:del w:id="73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0A3A4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AE26D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308" w:author="Author"/>
              </w:rPr>
            </w:pPr>
            <w:del w:id="7309" w:author="Author">
              <w:r w:rsidRPr="001604D4" w:rsidDel="00146FD9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D5C9E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10" w:author="Author"/>
              </w:rPr>
            </w:pPr>
            <w:del w:id="7311" w:author="Author">
              <w:r w:rsidRPr="001604D4" w:rsidDel="00146FD9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7154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D7421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13" w:author="Author"/>
              </w:rPr>
            </w:pPr>
            <w:del w:id="7314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2921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05B22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4DFD9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16" w:author="Author"/>
              </w:rPr>
            </w:pPr>
            <w:del w:id="7317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8C6006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4C9800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19" w:author="Author"/>
              </w:rPr>
            </w:pPr>
            <w:del w:id="7320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639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01F5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E9F93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22" w:author="Author"/>
              </w:rPr>
            </w:pPr>
            <w:del w:id="7323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AB1BE2" w:rsidRPr="001604D4" w:rsidDel="00146FD9" w14:paraId="4867AC55" w14:textId="77777777" w:rsidTr="00B4117B">
        <w:trPr>
          <w:cantSplit/>
          <w:trHeight w:val="190"/>
          <w:del w:id="7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715B2F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41ED9" w14:textId="77777777" w:rsidR="00AB1BE2" w:rsidRPr="001604D4" w:rsidDel="00146FD9" w:rsidRDefault="00AB1BE2" w:rsidP="00710827">
            <w:pPr>
              <w:pStyle w:val="tabletext00"/>
              <w:suppressAutoHyphens/>
              <w:jc w:val="center"/>
              <w:rPr>
                <w:del w:id="7326" w:author="Author"/>
              </w:rPr>
            </w:pPr>
            <w:del w:id="7327" w:author="Author">
              <w:r w:rsidRPr="001604D4" w:rsidDel="00146FD9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3F94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28" w:author="Author"/>
              </w:rPr>
            </w:pPr>
            <w:del w:id="7329" w:author="Author">
              <w:r w:rsidRPr="001604D4" w:rsidDel="00146FD9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3D4F3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D535C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31" w:author="Author"/>
              </w:rPr>
            </w:pPr>
            <w:del w:id="7332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1624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3A52C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45E0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34" w:author="Author"/>
              </w:rPr>
            </w:pPr>
            <w:del w:id="7335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28129A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E728A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37" w:author="Author"/>
              </w:rPr>
            </w:pPr>
            <w:del w:id="7338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376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5CF4BF" w14:textId="77777777" w:rsidR="00AB1BE2" w:rsidRPr="001604D4" w:rsidDel="00146FD9" w:rsidRDefault="00AB1BE2" w:rsidP="00710827">
            <w:pPr>
              <w:pStyle w:val="tabletext00"/>
              <w:suppressAutoHyphens/>
              <w:jc w:val="right"/>
              <w:rPr>
                <w:del w:id="73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260A58" w14:textId="77777777" w:rsidR="00AB1BE2" w:rsidRPr="001604D4" w:rsidDel="00146FD9" w:rsidRDefault="00AB1BE2" w:rsidP="00710827">
            <w:pPr>
              <w:pStyle w:val="tabletext00"/>
              <w:suppressAutoHyphens/>
              <w:rPr>
                <w:del w:id="7340" w:author="Author"/>
              </w:rPr>
            </w:pPr>
            <w:del w:id="7341" w:author="Author">
              <w:r w:rsidRPr="001604D4" w:rsidDel="00146FD9">
                <w:rPr>
                  <w:rFonts w:cs="Arial"/>
                  <w:color w:val="000000"/>
                  <w:szCs w:val="18"/>
                </w:rPr>
                <w:delText>201</w:delText>
              </w:r>
            </w:del>
          </w:p>
        </w:tc>
      </w:tr>
    </w:tbl>
    <w:p w14:paraId="4C4B14F7" w14:textId="77777777" w:rsidR="00AB1BE2" w:rsidRPr="001604D4" w:rsidDel="00146FD9" w:rsidRDefault="00AB1BE2" w:rsidP="00710827">
      <w:pPr>
        <w:pStyle w:val="space2"/>
        <w:suppressAutoHyphens/>
        <w:rPr>
          <w:del w:id="7342" w:author="Author"/>
        </w:rPr>
      </w:pPr>
    </w:p>
    <w:p w14:paraId="77702AA2" w14:textId="77777777" w:rsidR="00AB1BE2" w:rsidRDefault="00AB1BE2" w:rsidP="00710827">
      <w:pPr>
        <w:pStyle w:val="tablecaption"/>
        <w:suppressAutoHyphens/>
      </w:pPr>
      <w:del w:id="7343" w:author="Author">
        <w:r w:rsidRPr="001604D4" w:rsidDel="00146FD9">
          <w:delText>Table 25.E.#3(LC) Zone-rating Table – Zone 43 (Southwest) Combinations Loss Costs</w:delText>
        </w:r>
      </w:del>
      <w:bookmarkEnd w:id="4722"/>
    </w:p>
    <w:p w14:paraId="25208010" w14:textId="77777777" w:rsidR="00AB1BE2" w:rsidRDefault="00AB1BE2" w:rsidP="00710827">
      <w:pPr>
        <w:pStyle w:val="isonormal"/>
        <w:suppressAutoHyphens/>
        <w:jc w:val="left"/>
      </w:pPr>
    </w:p>
    <w:p w14:paraId="6ADDBF59" w14:textId="77777777" w:rsidR="00AB1BE2" w:rsidRDefault="00AB1BE2" w:rsidP="00710827">
      <w:pPr>
        <w:pStyle w:val="isonormal"/>
        <w:suppressAutoHyphens/>
        <w:sectPr w:rsidR="00AB1BE2" w:rsidSect="00624A3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802BBDB" w14:textId="77777777" w:rsidR="00AB1BE2" w:rsidRPr="00B85356" w:rsidDel="00B87A38" w:rsidRDefault="00AB1BE2" w:rsidP="00710827">
      <w:pPr>
        <w:pStyle w:val="boxrule"/>
        <w:rPr>
          <w:del w:id="7344" w:author="Author"/>
        </w:rPr>
      </w:pPr>
      <w:del w:id="7345" w:author="Author">
        <w:r w:rsidRPr="00B85356" w:rsidDel="00B87A38">
          <w:lastRenderedPageBreak/>
          <w:delText>49.  AUTO DEALERS – PREMIUM DEVELOPMENT FOR COMMON COVERAGES</w:delText>
        </w:r>
      </w:del>
    </w:p>
    <w:p w14:paraId="7BEDAA94" w14:textId="77777777" w:rsidR="00AB1BE2" w:rsidRPr="00B85356" w:rsidDel="00B87A38" w:rsidRDefault="00AB1BE2" w:rsidP="00710827">
      <w:pPr>
        <w:pStyle w:val="isonormal"/>
        <w:suppressAutoHyphens/>
        <w:rPr>
          <w:del w:id="734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AB1BE2" w:rsidRPr="00B85356" w:rsidDel="00B87A38" w14:paraId="34EC5B22" w14:textId="77777777" w:rsidTr="00B4117B">
        <w:trPr>
          <w:cantSplit/>
          <w:trHeight w:val="190"/>
          <w:del w:id="7347" w:author="Author"/>
        </w:trPr>
        <w:tc>
          <w:tcPr>
            <w:tcW w:w="200" w:type="dxa"/>
          </w:tcPr>
          <w:p w14:paraId="67B5F0CA" w14:textId="77777777" w:rsidR="00AB1BE2" w:rsidRPr="00B85356" w:rsidDel="00B87A38" w:rsidRDefault="00AB1BE2" w:rsidP="00710827">
            <w:pPr>
              <w:pStyle w:val="tablehead"/>
              <w:suppressAutoHyphens/>
              <w:rPr>
                <w:del w:id="734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E36D7E" w14:textId="77777777" w:rsidR="00AB1BE2" w:rsidRPr="00B85356" w:rsidDel="00B87A38" w:rsidRDefault="00AB1BE2" w:rsidP="00710827">
            <w:pPr>
              <w:pStyle w:val="tablehead"/>
              <w:suppressAutoHyphens/>
              <w:rPr>
                <w:del w:id="7349" w:author="Author"/>
              </w:rPr>
            </w:pPr>
            <w:del w:id="7350" w:author="Author">
              <w:r w:rsidRPr="00B85356" w:rsidDel="00B87A38">
                <w:delText>Acts, Errors Or Omissions Base Loss Cost</w:delText>
              </w:r>
            </w:del>
          </w:p>
        </w:tc>
      </w:tr>
      <w:tr w:rsidR="00AB1BE2" w:rsidRPr="00B85356" w:rsidDel="00B87A38" w14:paraId="4619BEFA" w14:textId="77777777" w:rsidTr="00B4117B">
        <w:trPr>
          <w:cantSplit/>
          <w:trHeight w:val="190"/>
          <w:del w:id="7351" w:author="Author"/>
        </w:trPr>
        <w:tc>
          <w:tcPr>
            <w:tcW w:w="200" w:type="dxa"/>
          </w:tcPr>
          <w:p w14:paraId="6A70F174" w14:textId="77777777" w:rsidR="00AB1BE2" w:rsidRPr="00B85356" w:rsidDel="00B87A38" w:rsidRDefault="00AB1BE2" w:rsidP="00710827">
            <w:pPr>
              <w:pStyle w:val="tabletext11"/>
              <w:suppressAutoHyphens/>
              <w:rPr>
                <w:del w:id="7352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09EBE1A2" w14:textId="77777777" w:rsidR="00AB1BE2" w:rsidRPr="00B85356" w:rsidDel="00B87A38" w:rsidRDefault="00AB1BE2" w:rsidP="00710827">
            <w:pPr>
              <w:pStyle w:val="tabletext11"/>
              <w:suppressAutoHyphens/>
              <w:jc w:val="right"/>
              <w:rPr>
                <w:del w:id="7353" w:author="Author"/>
              </w:rPr>
            </w:pPr>
            <w:del w:id="7354" w:author="Author">
              <w:r w:rsidRPr="00B85356" w:rsidDel="00B87A38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393BCC4F" w14:textId="77777777" w:rsidR="00AB1BE2" w:rsidRPr="00B85356" w:rsidDel="00B87A38" w:rsidRDefault="00AB1BE2" w:rsidP="00710827">
            <w:pPr>
              <w:pStyle w:val="tabletext11"/>
              <w:suppressAutoHyphens/>
              <w:rPr>
                <w:del w:id="7355" w:author="Author"/>
              </w:rPr>
            </w:pPr>
            <w:del w:id="7356" w:author="Author">
              <w:r w:rsidRPr="00B85356" w:rsidDel="00B87A38">
                <w:delText>54</w:delText>
              </w:r>
            </w:del>
          </w:p>
        </w:tc>
      </w:tr>
    </w:tbl>
    <w:p w14:paraId="64C05336" w14:textId="77777777" w:rsidR="00AB1BE2" w:rsidRDefault="00AB1BE2" w:rsidP="00710827">
      <w:pPr>
        <w:pStyle w:val="tablecaption"/>
        <w:suppressAutoHyphens/>
      </w:pPr>
      <w:del w:id="7357" w:author="Author">
        <w:r w:rsidRPr="00B85356" w:rsidDel="00B87A38">
          <w:delText>Table 49.D.2.a.(LC) Acts, Errors Or Omissions Liability Coverages Loss Cost</w:delText>
        </w:r>
      </w:del>
    </w:p>
    <w:p w14:paraId="41452904" w14:textId="77777777" w:rsidR="00AB1BE2" w:rsidRDefault="00AB1BE2" w:rsidP="00710827">
      <w:pPr>
        <w:pStyle w:val="isonormal"/>
        <w:jc w:val="left"/>
      </w:pPr>
    </w:p>
    <w:p w14:paraId="15435599" w14:textId="77777777" w:rsidR="00AB1BE2" w:rsidRDefault="00AB1BE2" w:rsidP="00710827">
      <w:pPr>
        <w:pStyle w:val="isonormal"/>
        <w:sectPr w:rsidR="00AB1BE2" w:rsidSect="00710827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3378B93" w14:textId="77777777" w:rsidR="00AB1BE2" w:rsidRPr="00555494" w:rsidDel="00EE5695" w:rsidRDefault="00AB1BE2" w:rsidP="00710827">
      <w:pPr>
        <w:pStyle w:val="boxrule"/>
        <w:rPr>
          <w:del w:id="7358" w:author="Author"/>
        </w:rPr>
      </w:pPr>
      <w:del w:id="7359" w:author="Author">
        <w:r w:rsidRPr="00555494" w:rsidDel="00EE5695">
          <w:lastRenderedPageBreak/>
          <w:delText>70.  FINANCED AUTOS</w:delText>
        </w:r>
      </w:del>
    </w:p>
    <w:p w14:paraId="14F25AB3" w14:textId="77777777" w:rsidR="00AB1BE2" w:rsidRPr="00555494" w:rsidDel="00EE5695" w:rsidRDefault="00AB1BE2" w:rsidP="00710827">
      <w:pPr>
        <w:pStyle w:val="isonormal"/>
        <w:rPr>
          <w:del w:id="736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88"/>
        <w:gridCol w:w="487"/>
        <w:gridCol w:w="133"/>
        <w:gridCol w:w="388"/>
        <w:gridCol w:w="469"/>
        <w:gridCol w:w="151"/>
        <w:gridCol w:w="388"/>
        <w:gridCol w:w="451"/>
        <w:gridCol w:w="169"/>
        <w:gridCol w:w="281"/>
        <w:gridCol w:w="500"/>
        <w:gridCol w:w="227"/>
        <w:gridCol w:w="353"/>
        <w:gridCol w:w="500"/>
        <w:gridCol w:w="155"/>
        <w:gridCol w:w="388"/>
        <w:gridCol w:w="487"/>
        <w:gridCol w:w="133"/>
        <w:gridCol w:w="388"/>
        <w:gridCol w:w="469"/>
        <w:gridCol w:w="151"/>
        <w:gridCol w:w="388"/>
        <w:gridCol w:w="451"/>
        <w:gridCol w:w="169"/>
      </w:tblGrid>
      <w:tr w:rsidR="00AB1BE2" w:rsidRPr="00555494" w:rsidDel="00EE5695" w14:paraId="61245DCE" w14:textId="77777777" w:rsidTr="00B4117B">
        <w:trPr>
          <w:cantSplit/>
          <w:trHeight w:val="190"/>
          <w:del w:id="7361" w:author="Author"/>
        </w:trPr>
        <w:tc>
          <w:tcPr>
            <w:tcW w:w="200" w:type="dxa"/>
          </w:tcPr>
          <w:p w14:paraId="308E45C4" w14:textId="77777777" w:rsidR="00AB1BE2" w:rsidRPr="00555494" w:rsidDel="00EE5695" w:rsidRDefault="00AB1BE2" w:rsidP="00B4117B">
            <w:pPr>
              <w:pStyle w:val="tablehead"/>
              <w:rPr>
                <w:del w:id="7362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D1747A5" w14:textId="77777777" w:rsidR="00AB1BE2" w:rsidRPr="00555494" w:rsidDel="00EE5695" w:rsidRDefault="00AB1BE2" w:rsidP="00B4117B">
            <w:pPr>
              <w:pStyle w:val="tablehead"/>
              <w:rPr>
                <w:del w:id="7363" w:author="Author"/>
              </w:rPr>
            </w:pPr>
            <w:del w:id="7364" w:author="Author">
              <w:r w:rsidRPr="00555494" w:rsidDel="00EE5695">
                <w:delText>Single Interest Coverage</w:delText>
              </w:r>
            </w:del>
          </w:p>
        </w:tc>
      </w:tr>
      <w:tr w:rsidR="00AB1BE2" w:rsidRPr="00555494" w:rsidDel="00EE5695" w14:paraId="18F29DE8" w14:textId="77777777" w:rsidTr="00B4117B">
        <w:trPr>
          <w:cantSplit/>
          <w:trHeight w:val="190"/>
          <w:del w:id="7365" w:author="Author"/>
        </w:trPr>
        <w:tc>
          <w:tcPr>
            <w:tcW w:w="200" w:type="dxa"/>
            <w:vMerge w:val="restart"/>
          </w:tcPr>
          <w:p w14:paraId="4B2F9202" w14:textId="77777777" w:rsidR="00AB1BE2" w:rsidRPr="00555494" w:rsidDel="00EE5695" w:rsidRDefault="00AB1BE2" w:rsidP="00B4117B">
            <w:pPr>
              <w:pStyle w:val="tablehead"/>
              <w:rPr>
                <w:del w:id="7366" w:author="Author"/>
              </w:rPr>
            </w:pPr>
            <w:del w:id="7367" w:author="Author">
              <w:r w:rsidRPr="00555494" w:rsidDel="00EE5695">
                <w:br/>
              </w:r>
              <w:r w:rsidRPr="00555494" w:rsidDel="00EE5695">
                <w:br/>
              </w:r>
              <w:r w:rsidRPr="00555494" w:rsidDel="00EE5695">
                <w:br/>
              </w:r>
              <w:r w:rsidRPr="00555494" w:rsidDel="00EE5695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B013F53" w14:textId="77777777" w:rsidR="00AB1BE2" w:rsidRPr="00555494" w:rsidDel="00EE5695" w:rsidRDefault="00AB1BE2" w:rsidP="00B4117B">
            <w:pPr>
              <w:pStyle w:val="tablehead"/>
              <w:rPr>
                <w:del w:id="7368" w:author="Author"/>
              </w:rPr>
            </w:pPr>
            <w:del w:id="7369" w:author="Author">
              <w:r w:rsidRPr="00555494" w:rsidDel="00EE5695">
                <w:delText>Original Unpaid</w:delText>
              </w:r>
              <w:r w:rsidRPr="00555494" w:rsidDel="00EE5695">
                <w:br/>
                <w:delText>Balance Including</w:delText>
              </w:r>
              <w:r w:rsidRPr="00555494" w:rsidDel="00EE5695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E742DE" w14:textId="77777777" w:rsidR="00AB1BE2" w:rsidRPr="00555494" w:rsidDel="00EE5695" w:rsidRDefault="00AB1BE2" w:rsidP="00B4117B">
            <w:pPr>
              <w:pStyle w:val="tablehead"/>
              <w:rPr>
                <w:del w:id="7370" w:author="Author"/>
              </w:rPr>
            </w:pPr>
            <w:del w:id="7371" w:author="Author">
              <w:r w:rsidRPr="00555494" w:rsidDel="00EE5695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FD3842" w14:textId="77777777" w:rsidR="00AB1BE2" w:rsidRPr="00555494" w:rsidDel="00EE5695" w:rsidRDefault="00AB1BE2" w:rsidP="00B4117B">
            <w:pPr>
              <w:pStyle w:val="tablehead"/>
              <w:rPr>
                <w:del w:id="7372" w:author="Author"/>
              </w:rPr>
            </w:pPr>
            <w:del w:id="7373" w:author="Author">
              <w:r w:rsidRPr="00555494" w:rsidDel="00EE5695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640E54" w14:textId="77777777" w:rsidR="00AB1BE2" w:rsidRPr="00555494" w:rsidDel="00EE5695" w:rsidRDefault="00AB1BE2" w:rsidP="00B4117B">
            <w:pPr>
              <w:pStyle w:val="tablehead"/>
              <w:rPr>
                <w:del w:id="7374" w:author="Author"/>
              </w:rPr>
            </w:pPr>
            <w:del w:id="7375" w:author="Author">
              <w:r w:rsidRPr="00555494" w:rsidDel="00EE5695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65189" w14:textId="77777777" w:rsidR="00AB1BE2" w:rsidRPr="00555494" w:rsidDel="00EE5695" w:rsidRDefault="00AB1BE2" w:rsidP="00B4117B">
            <w:pPr>
              <w:pStyle w:val="tablehead"/>
              <w:rPr>
                <w:del w:id="7376" w:author="Author"/>
              </w:rPr>
            </w:pPr>
            <w:del w:id="7377" w:author="Author">
              <w:r w:rsidRPr="00555494" w:rsidDel="00EE5695">
                <w:delText>Conversion,</w:delText>
              </w:r>
              <w:r w:rsidRPr="00555494" w:rsidDel="00EE5695">
                <w:br/>
                <w:delText>Embezzlement</w:delText>
              </w:r>
              <w:r w:rsidRPr="00555494" w:rsidDel="00EE5695">
                <w:br/>
                <w:delText>And Secretion</w:delText>
              </w:r>
            </w:del>
          </w:p>
        </w:tc>
      </w:tr>
      <w:tr w:rsidR="00AB1BE2" w:rsidRPr="00555494" w:rsidDel="00EE5695" w14:paraId="53A6D030" w14:textId="77777777" w:rsidTr="00B4117B">
        <w:trPr>
          <w:cantSplit/>
          <w:trHeight w:val="190"/>
          <w:del w:id="7378" w:author="Author"/>
        </w:trPr>
        <w:tc>
          <w:tcPr>
            <w:tcW w:w="200" w:type="dxa"/>
            <w:vMerge/>
          </w:tcPr>
          <w:p w14:paraId="2EA09C68" w14:textId="77777777" w:rsidR="00AB1BE2" w:rsidRPr="00555494" w:rsidDel="00EE5695" w:rsidRDefault="00AB1BE2" w:rsidP="00B4117B">
            <w:pPr>
              <w:pStyle w:val="tablehead"/>
              <w:rPr>
                <w:del w:id="737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1FED" w14:textId="77777777" w:rsidR="00AB1BE2" w:rsidRPr="00555494" w:rsidDel="00EE5695" w:rsidRDefault="00AB1BE2" w:rsidP="00B4117B">
            <w:pPr>
              <w:pStyle w:val="tablehead"/>
              <w:rPr>
                <w:del w:id="7380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DEBCFF" w14:textId="77777777" w:rsidR="00AB1BE2" w:rsidRPr="00555494" w:rsidDel="00EE5695" w:rsidRDefault="00AB1BE2" w:rsidP="00B4117B">
            <w:pPr>
              <w:pStyle w:val="tablehead"/>
              <w:rPr>
                <w:del w:id="7381" w:author="Author"/>
              </w:rPr>
            </w:pPr>
            <w:del w:id="7382" w:author="Author">
              <w:r w:rsidRPr="00555494" w:rsidDel="00EE569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056864" w14:textId="77777777" w:rsidR="00AB1BE2" w:rsidRPr="00555494" w:rsidDel="00EE5695" w:rsidRDefault="00AB1BE2" w:rsidP="00B4117B">
            <w:pPr>
              <w:pStyle w:val="tablehead"/>
              <w:rPr>
                <w:del w:id="7383" w:author="Author"/>
              </w:rPr>
            </w:pPr>
            <w:del w:id="7384" w:author="Author">
              <w:r w:rsidRPr="00555494" w:rsidDel="00EE5695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82916E" w14:textId="77777777" w:rsidR="00AB1BE2" w:rsidRPr="00555494" w:rsidDel="00EE5695" w:rsidRDefault="00AB1BE2" w:rsidP="00B4117B">
            <w:pPr>
              <w:pStyle w:val="tablehead"/>
              <w:rPr>
                <w:del w:id="7385" w:author="Author"/>
              </w:rPr>
            </w:pPr>
            <w:del w:id="7386" w:author="Author">
              <w:r w:rsidRPr="00555494" w:rsidDel="00EE569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11FF47" w14:textId="77777777" w:rsidR="00AB1BE2" w:rsidRPr="00555494" w:rsidDel="00EE5695" w:rsidRDefault="00AB1BE2" w:rsidP="00B4117B">
            <w:pPr>
              <w:pStyle w:val="tablehead"/>
              <w:rPr>
                <w:del w:id="7387" w:author="Author"/>
              </w:rPr>
            </w:pPr>
            <w:del w:id="7388" w:author="Author">
              <w:r w:rsidRPr="00555494" w:rsidDel="00EE5695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7B2A39" w14:textId="77777777" w:rsidR="00AB1BE2" w:rsidRPr="00555494" w:rsidDel="00EE5695" w:rsidRDefault="00AB1BE2" w:rsidP="00B4117B">
            <w:pPr>
              <w:pStyle w:val="tablehead"/>
              <w:rPr>
                <w:del w:id="7389" w:author="Author"/>
              </w:rPr>
            </w:pPr>
            <w:del w:id="7390" w:author="Author">
              <w:r w:rsidRPr="00555494" w:rsidDel="00EE569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0FA7F9" w14:textId="77777777" w:rsidR="00AB1BE2" w:rsidRPr="00555494" w:rsidDel="00EE5695" w:rsidRDefault="00AB1BE2" w:rsidP="00B4117B">
            <w:pPr>
              <w:pStyle w:val="tablehead"/>
              <w:rPr>
                <w:del w:id="7391" w:author="Author"/>
              </w:rPr>
            </w:pPr>
            <w:del w:id="7392" w:author="Author">
              <w:r w:rsidRPr="00555494" w:rsidDel="00EE5695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BB813" w14:textId="77777777" w:rsidR="00AB1BE2" w:rsidRPr="00555494" w:rsidDel="00EE5695" w:rsidRDefault="00AB1BE2" w:rsidP="00B4117B">
            <w:pPr>
              <w:pStyle w:val="tablehead"/>
              <w:rPr>
                <w:del w:id="7393" w:author="Author"/>
              </w:rPr>
            </w:pPr>
            <w:del w:id="7394" w:author="Author">
              <w:r w:rsidRPr="00555494" w:rsidDel="00EE569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C188B9" w14:textId="77777777" w:rsidR="00AB1BE2" w:rsidRPr="00555494" w:rsidDel="00EE5695" w:rsidRDefault="00AB1BE2" w:rsidP="00B4117B">
            <w:pPr>
              <w:pStyle w:val="tablehead"/>
              <w:rPr>
                <w:del w:id="7395" w:author="Author"/>
              </w:rPr>
            </w:pPr>
            <w:del w:id="7396" w:author="Author">
              <w:r w:rsidRPr="00555494" w:rsidDel="00EE5695">
                <w:delText>Used</w:delText>
              </w:r>
            </w:del>
          </w:p>
        </w:tc>
      </w:tr>
      <w:tr w:rsidR="00AB1BE2" w:rsidRPr="00555494" w:rsidDel="00EE5695" w14:paraId="4FCD7466" w14:textId="77777777" w:rsidTr="00B4117B">
        <w:trPr>
          <w:cantSplit/>
          <w:trHeight w:val="190"/>
          <w:del w:id="7397" w:author="Author"/>
        </w:trPr>
        <w:tc>
          <w:tcPr>
            <w:tcW w:w="200" w:type="dxa"/>
          </w:tcPr>
          <w:p w14:paraId="418D9701" w14:textId="77777777" w:rsidR="00AB1BE2" w:rsidRPr="00555494" w:rsidDel="00EE5695" w:rsidRDefault="00AB1BE2" w:rsidP="00B4117B">
            <w:pPr>
              <w:pStyle w:val="terr2colblock1"/>
              <w:rPr>
                <w:del w:id="739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FE6EBD5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399" w:author="Author"/>
              </w:rPr>
            </w:pPr>
            <w:del w:id="7400" w:author="Author">
              <w:r w:rsidRPr="00555494" w:rsidDel="00EE5695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8F24EDB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401" w:author="Author"/>
              </w:rPr>
            </w:pPr>
            <w:del w:id="7402" w:author="Author">
              <w:r w:rsidRPr="00555494" w:rsidDel="00EE5695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2C7E06E" w14:textId="77777777" w:rsidR="00AB1BE2" w:rsidRPr="00555494" w:rsidDel="00EE5695" w:rsidRDefault="00AB1BE2" w:rsidP="00B4117B">
            <w:pPr>
              <w:pStyle w:val="terr2colblock1"/>
              <w:rPr>
                <w:del w:id="7403" w:author="Author"/>
              </w:rPr>
            </w:pPr>
            <w:del w:id="7404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8F9B0A1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405" w:author="Author"/>
              </w:rPr>
            </w:pPr>
            <w:del w:id="7406" w:author="Author">
              <w:r w:rsidRPr="00555494" w:rsidDel="00EE5695">
                <w:delText>1,500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7DF9F411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407" w:author="Author"/>
              </w:rPr>
            </w:pPr>
            <w:del w:id="7408" w:author="Author">
              <w:r w:rsidRPr="00555494" w:rsidDel="00EE5695">
                <w:delText>$</w:delText>
              </w:r>
            </w:del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7915195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09" w:author="Author"/>
              </w:rPr>
            </w:pPr>
            <w:del w:id="7410" w:author="Author">
              <w:r w:rsidRPr="00555494" w:rsidDel="00EE5695">
                <w:delText>9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7B529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1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4B1D29A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12" w:author="Author"/>
              </w:rPr>
            </w:pPr>
            <w:del w:id="7413" w:author="Author">
              <w:r w:rsidRPr="00555494" w:rsidDel="00EE5695">
                <w:delText>$</w:delText>
              </w:r>
            </w:del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38D4A71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14" w:author="Author"/>
              </w:rPr>
            </w:pPr>
            <w:del w:id="7415" w:author="Author">
              <w:r w:rsidRPr="00555494" w:rsidDel="00EE5695">
                <w:delText>9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1BF87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1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9190EB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17" w:author="Author"/>
              </w:rPr>
            </w:pPr>
            <w:del w:id="7418" w:author="Author">
              <w:r w:rsidRPr="00555494" w:rsidDel="00EE5695">
                <w:delText>$</w:delText>
              </w:r>
            </w:del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1156F9A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19" w:author="Author"/>
              </w:rPr>
            </w:pPr>
            <w:del w:id="7420" w:author="Author">
              <w:r w:rsidRPr="00555494" w:rsidDel="00EE5695">
                <w:delText>28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B4F7E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21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99635A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22" w:author="Author"/>
              </w:rPr>
            </w:pPr>
            <w:del w:id="7423" w:author="Author">
              <w:r w:rsidRPr="00555494" w:rsidDel="00EE5695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2295030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24" w:author="Author"/>
              </w:rPr>
            </w:pPr>
            <w:del w:id="7425" w:author="Author">
              <w:r w:rsidRPr="00555494" w:rsidDel="00EE5695">
                <w:delText>30</w:delText>
              </w:r>
            </w:del>
          </w:p>
        </w:tc>
        <w:tc>
          <w:tcPr>
            <w:tcW w:w="2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A15E8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26" w:author="Author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</w:tcBorders>
          </w:tcPr>
          <w:p w14:paraId="4EB47C7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27" w:author="Author"/>
              </w:rPr>
            </w:pPr>
            <w:del w:id="7428" w:author="Author">
              <w:r w:rsidRPr="00555494" w:rsidDel="00EE5695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7D16F09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29" w:author="Author"/>
              </w:rPr>
            </w:pPr>
            <w:del w:id="7430" w:author="Author">
              <w:r w:rsidRPr="00555494" w:rsidDel="00EE5695">
                <w:delText>4</w:delText>
              </w:r>
            </w:del>
          </w:p>
        </w:tc>
        <w:tc>
          <w:tcPr>
            <w:tcW w:w="15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1990A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3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13CF137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32" w:author="Author"/>
              </w:rPr>
            </w:pPr>
            <w:del w:id="7433" w:author="Author">
              <w:r w:rsidRPr="00555494" w:rsidDel="00EE5695">
                <w:delText>$</w:delText>
              </w:r>
            </w:del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0A296F2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34" w:author="Author"/>
              </w:rPr>
            </w:pPr>
            <w:del w:id="7435" w:author="Author">
              <w:r w:rsidRPr="00555494" w:rsidDel="00EE5695">
                <w:delText>5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99FF3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3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18E1995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37" w:author="Author"/>
              </w:rPr>
            </w:pPr>
            <w:del w:id="7438" w:author="Author">
              <w:r w:rsidRPr="00555494" w:rsidDel="00EE5695">
                <w:delText>$</w:delText>
              </w:r>
            </w:del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21C51BF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39" w:author="Author"/>
              </w:rPr>
            </w:pPr>
            <w:del w:id="7440" w:author="Author">
              <w:r w:rsidRPr="00555494" w:rsidDel="00EE5695">
                <w:delText>4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CDA4E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4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693BD5C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42" w:author="Author"/>
              </w:rPr>
            </w:pPr>
            <w:del w:id="7443" w:author="Author">
              <w:r w:rsidRPr="00555494" w:rsidDel="00EE5695">
                <w:delText>$</w:delText>
              </w:r>
            </w:del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3786404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44" w:author="Author"/>
              </w:rPr>
            </w:pPr>
            <w:del w:id="7445" w:author="Author">
              <w:r w:rsidRPr="00555494" w:rsidDel="00EE5695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5C30E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46" w:author="Author"/>
              </w:rPr>
            </w:pPr>
          </w:p>
        </w:tc>
      </w:tr>
      <w:tr w:rsidR="00AB1BE2" w:rsidRPr="00555494" w:rsidDel="00EE5695" w14:paraId="088ADF90" w14:textId="77777777" w:rsidTr="00B4117B">
        <w:trPr>
          <w:cantSplit/>
          <w:trHeight w:val="190"/>
          <w:del w:id="7447" w:author="Author"/>
        </w:trPr>
        <w:tc>
          <w:tcPr>
            <w:tcW w:w="200" w:type="dxa"/>
          </w:tcPr>
          <w:p w14:paraId="17F73C68" w14:textId="77777777" w:rsidR="00AB1BE2" w:rsidRPr="00555494" w:rsidDel="00EE5695" w:rsidRDefault="00AB1BE2" w:rsidP="00B4117B">
            <w:pPr>
              <w:pStyle w:val="terr2colblock1"/>
              <w:rPr>
                <w:del w:id="744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2D522F9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449" w:author="Author"/>
              </w:rPr>
            </w:pPr>
          </w:p>
        </w:tc>
        <w:tc>
          <w:tcPr>
            <w:tcW w:w="630" w:type="dxa"/>
          </w:tcPr>
          <w:p w14:paraId="45AB5EFB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450" w:author="Author"/>
              </w:rPr>
            </w:pPr>
            <w:del w:id="7451" w:author="Author">
              <w:r w:rsidRPr="00555494" w:rsidDel="00EE5695">
                <w:delText>1,501</w:delText>
              </w:r>
            </w:del>
          </w:p>
        </w:tc>
        <w:tc>
          <w:tcPr>
            <w:tcW w:w="180" w:type="dxa"/>
          </w:tcPr>
          <w:p w14:paraId="5A67A9B0" w14:textId="77777777" w:rsidR="00AB1BE2" w:rsidRPr="00555494" w:rsidDel="00EE5695" w:rsidRDefault="00AB1BE2" w:rsidP="00B4117B">
            <w:pPr>
              <w:pStyle w:val="terr2colblock1"/>
              <w:rPr>
                <w:del w:id="7452" w:author="Author"/>
              </w:rPr>
            </w:pPr>
            <w:del w:id="7453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5E5A1FF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454" w:author="Author"/>
              </w:rPr>
            </w:pPr>
            <w:del w:id="7455" w:author="Author">
              <w:r w:rsidRPr="00555494" w:rsidDel="00EE5695">
                <w:delText>2,000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584A467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456" w:author="Author"/>
              </w:rPr>
            </w:pPr>
          </w:p>
        </w:tc>
        <w:tc>
          <w:tcPr>
            <w:tcW w:w="487" w:type="dxa"/>
          </w:tcPr>
          <w:p w14:paraId="2CA3EB6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57" w:author="Author"/>
              </w:rPr>
            </w:pPr>
            <w:del w:id="7458" w:author="Author">
              <w:r w:rsidRPr="00555494" w:rsidDel="00EE5695">
                <w:delText>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78B463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5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5112D0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60" w:author="Author"/>
              </w:rPr>
            </w:pPr>
          </w:p>
        </w:tc>
        <w:tc>
          <w:tcPr>
            <w:tcW w:w="469" w:type="dxa"/>
          </w:tcPr>
          <w:p w14:paraId="1EF95437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61" w:author="Author"/>
              </w:rPr>
            </w:pPr>
            <w:del w:id="7462" w:author="Author">
              <w:r w:rsidRPr="00555494" w:rsidDel="00EE5695">
                <w:delText>10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E20805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6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FE7A86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64" w:author="Author"/>
              </w:rPr>
            </w:pPr>
          </w:p>
        </w:tc>
        <w:tc>
          <w:tcPr>
            <w:tcW w:w="451" w:type="dxa"/>
          </w:tcPr>
          <w:p w14:paraId="153520E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65" w:author="Author"/>
              </w:rPr>
            </w:pPr>
            <w:del w:id="7466" w:author="Author">
              <w:r w:rsidRPr="00555494" w:rsidDel="00EE5695">
                <w:delText>31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23B5C4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A5042B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68" w:author="Author"/>
              </w:rPr>
            </w:pPr>
          </w:p>
        </w:tc>
        <w:tc>
          <w:tcPr>
            <w:tcW w:w="500" w:type="dxa"/>
          </w:tcPr>
          <w:p w14:paraId="641C83C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69" w:author="Author"/>
              </w:rPr>
            </w:pPr>
            <w:del w:id="7470" w:author="Author">
              <w:r w:rsidRPr="00555494" w:rsidDel="00EE5695">
                <w:delText>33</w:delText>
              </w:r>
            </w:del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34F7671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71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1239DCD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72" w:author="Author"/>
              </w:rPr>
            </w:pPr>
          </w:p>
        </w:tc>
        <w:tc>
          <w:tcPr>
            <w:tcW w:w="500" w:type="dxa"/>
          </w:tcPr>
          <w:p w14:paraId="50DA83B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73" w:author="Author"/>
              </w:rPr>
            </w:pPr>
            <w:del w:id="7474" w:author="Author">
              <w:r w:rsidRPr="00555494" w:rsidDel="00EE5695">
                <w:delText>5</w:delText>
              </w:r>
            </w:del>
          </w:p>
        </w:tc>
        <w:tc>
          <w:tcPr>
            <w:tcW w:w="155" w:type="dxa"/>
            <w:tcBorders>
              <w:left w:val="nil"/>
              <w:right w:val="single" w:sz="6" w:space="0" w:color="auto"/>
            </w:tcBorders>
          </w:tcPr>
          <w:p w14:paraId="69FAF7B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7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BFEF0B7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76" w:author="Author"/>
              </w:rPr>
            </w:pPr>
          </w:p>
        </w:tc>
        <w:tc>
          <w:tcPr>
            <w:tcW w:w="487" w:type="dxa"/>
          </w:tcPr>
          <w:p w14:paraId="5E657B4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77" w:author="Author"/>
              </w:rPr>
            </w:pPr>
            <w:del w:id="7478" w:author="Author">
              <w:r w:rsidRPr="00555494" w:rsidDel="00EE5695">
                <w:delText>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636B0E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7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B2E4A0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80" w:author="Author"/>
              </w:rPr>
            </w:pPr>
          </w:p>
        </w:tc>
        <w:tc>
          <w:tcPr>
            <w:tcW w:w="469" w:type="dxa"/>
          </w:tcPr>
          <w:p w14:paraId="29DB48A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81" w:author="Author"/>
              </w:rPr>
            </w:pPr>
            <w:del w:id="7482" w:author="Author">
              <w:r w:rsidRPr="00555494" w:rsidDel="00EE5695">
                <w:delText>5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C7F4BD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8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A8E60A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84" w:author="Author"/>
              </w:rPr>
            </w:pPr>
          </w:p>
        </w:tc>
        <w:tc>
          <w:tcPr>
            <w:tcW w:w="451" w:type="dxa"/>
          </w:tcPr>
          <w:p w14:paraId="631E10A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85" w:author="Author"/>
              </w:rPr>
            </w:pPr>
            <w:del w:id="7486" w:author="Author">
              <w:r w:rsidRPr="00555494" w:rsidDel="00EE5695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3719C6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87" w:author="Author"/>
              </w:rPr>
            </w:pPr>
          </w:p>
        </w:tc>
      </w:tr>
      <w:tr w:rsidR="00AB1BE2" w:rsidRPr="00555494" w:rsidDel="00EE5695" w14:paraId="73369781" w14:textId="77777777" w:rsidTr="00B4117B">
        <w:trPr>
          <w:cantSplit/>
          <w:trHeight w:val="190"/>
          <w:del w:id="7488" w:author="Author"/>
        </w:trPr>
        <w:tc>
          <w:tcPr>
            <w:tcW w:w="200" w:type="dxa"/>
          </w:tcPr>
          <w:p w14:paraId="52AF423F" w14:textId="77777777" w:rsidR="00AB1BE2" w:rsidRPr="00555494" w:rsidDel="00EE5695" w:rsidRDefault="00AB1BE2" w:rsidP="00B4117B">
            <w:pPr>
              <w:pStyle w:val="terr2colblock1"/>
              <w:rPr>
                <w:del w:id="74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88D47CD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490" w:author="Author"/>
              </w:rPr>
            </w:pPr>
          </w:p>
        </w:tc>
        <w:tc>
          <w:tcPr>
            <w:tcW w:w="630" w:type="dxa"/>
          </w:tcPr>
          <w:p w14:paraId="4F083FF0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491" w:author="Author"/>
              </w:rPr>
            </w:pPr>
            <w:del w:id="7492" w:author="Author">
              <w:r w:rsidRPr="00555494" w:rsidDel="00EE5695">
                <w:delText>2,001</w:delText>
              </w:r>
            </w:del>
          </w:p>
        </w:tc>
        <w:tc>
          <w:tcPr>
            <w:tcW w:w="180" w:type="dxa"/>
          </w:tcPr>
          <w:p w14:paraId="0A89CA6F" w14:textId="77777777" w:rsidR="00AB1BE2" w:rsidRPr="00555494" w:rsidDel="00EE5695" w:rsidRDefault="00AB1BE2" w:rsidP="00B4117B">
            <w:pPr>
              <w:pStyle w:val="terr2colblock1"/>
              <w:rPr>
                <w:del w:id="7493" w:author="Author"/>
              </w:rPr>
            </w:pPr>
            <w:del w:id="7494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327BB8B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495" w:author="Author"/>
              </w:rPr>
            </w:pPr>
            <w:del w:id="7496" w:author="Author">
              <w:r w:rsidRPr="00555494" w:rsidDel="00EE5695">
                <w:delText>2,500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652BEAF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497" w:author="Author"/>
              </w:rPr>
            </w:pPr>
          </w:p>
        </w:tc>
        <w:tc>
          <w:tcPr>
            <w:tcW w:w="487" w:type="dxa"/>
          </w:tcPr>
          <w:p w14:paraId="2F69E45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498" w:author="Author"/>
              </w:rPr>
            </w:pPr>
            <w:del w:id="7499" w:author="Author">
              <w:r w:rsidRPr="00555494" w:rsidDel="00EE5695">
                <w:delText>10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C6AA4B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0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23EE88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01" w:author="Author"/>
              </w:rPr>
            </w:pPr>
          </w:p>
        </w:tc>
        <w:tc>
          <w:tcPr>
            <w:tcW w:w="469" w:type="dxa"/>
          </w:tcPr>
          <w:p w14:paraId="726ABB1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02" w:author="Author"/>
              </w:rPr>
            </w:pPr>
            <w:del w:id="7503" w:author="Author">
              <w:r w:rsidRPr="00555494" w:rsidDel="00EE5695">
                <w:delText>11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39912F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0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27A4A7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05" w:author="Author"/>
              </w:rPr>
            </w:pPr>
          </w:p>
        </w:tc>
        <w:tc>
          <w:tcPr>
            <w:tcW w:w="451" w:type="dxa"/>
          </w:tcPr>
          <w:p w14:paraId="4887161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06" w:author="Author"/>
              </w:rPr>
            </w:pPr>
            <w:del w:id="7507" w:author="Author">
              <w:r w:rsidRPr="00555494" w:rsidDel="00EE5695">
                <w:delText>36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168257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0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370F76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09" w:author="Author"/>
              </w:rPr>
            </w:pPr>
          </w:p>
        </w:tc>
        <w:tc>
          <w:tcPr>
            <w:tcW w:w="500" w:type="dxa"/>
          </w:tcPr>
          <w:p w14:paraId="6FD1043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10" w:author="Author"/>
              </w:rPr>
            </w:pPr>
            <w:del w:id="7511" w:author="Author">
              <w:r w:rsidRPr="00555494" w:rsidDel="00EE5695">
                <w:delText>38</w:delText>
              </w:r>
            </w:del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409B7B5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12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27D8D56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13" w:author="Author"/>
              </w:rPr>
            </w:pPr>
          </w:p>
        </w:tc>
        <w:tc>
          <w:tcPr>
            <w:tcW w:w="500" w:type="dxa"/>
          </w:tcPr>
          <w:p w14:paraId="447F03B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14" w:author="Author"/>
              </w:rPr>
            </w:pPr>
            <w:del w:id="7515" w:author="Author">
              <w:r w:rsidRPr="00555494" w:rsidDel="00EE5695">
                <w:delText>6</w:delText>
              </w:r>
            </w:del>
          </w:p>
        </w:tc>
        <w:tc>
          <w:tcPr>
            <w:tcW w:w="155" w:type="dxa"/>
            <w:tcBorders>
              <w:left w:val="nil"/>
              <w:right w:val="single" w:sz="6" w:space="0" w:color="auto"/>
            </w:tcBorders>
          </w:tcPr>
          <w:p w14:paraId="57BD772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1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A9071C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17" w:author="Author"/>
              </w:rPr>
            </w:pPr>
          </w:p>
        </w:tc>
        <w:tc>
          <w:tcPr>
            <w:tcW w:w="487" w:type="dxa"/>
          </w:tcPr>
          <w:p w14:paraId="3268AC2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18" w:author="Author"/>
              </w:rPr>
            </w:pPr>
            <w:del w:id="7519" w:author="Author">
              <w:r w:rsidRPr="00555494" w:rsidDel="00EE5695">
                <w:delText>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4A0AF4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2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3720F1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21" w:author="Author"/>
              </w:rPr>
            </w:pPr>
          </w:p>
        </w:tc>
        <w:tc>
          <w:tcPr>
            <w:tcW w:w="469" w:type="dxa"/>
          </w:tcPr>
          <w:p w14:paraId="59B9B16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22" w:author="Author"/>
              </w:rPr>
            </w:pPr>
            <w:del w:id="7523" w:author="Author">
              <w:r w:rsidRPr="00555494" w:rsidDel="00EE5695">
                <w:delText>6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3D7CAA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2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885794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25" w:author="Author"/>
              </w:rPr>
            </w:pPr>
          </w:p>
        </w:tc>
        <w:tc>
          <w:tcPr>
            <w:tcW w:w="451" w:type="dxa"/>
          </w:tcPr>
          <w:p w14:paraId="4389624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26" w:author="Author"/>
              </w:rPr>
            </w:pPr>
            <w:del w:id="7527" w:author="Author">
              <w:r w:rsidRPr="00555494" w:rsidDel="00EE5695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88BB8A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28" w:author="Author"/>
              </w:rPr>
            </w:pPr>
          </w:p>
        </w:tc>
      </w:tr>
      <w:tr w:rsidR="00AB1BE2" w:rsidRPr="00555494" w:rsidDel="00EE5695" w14:paraId="0949F9B8" w14:textId="77777777" w:rsidTr="00B4117B">
        <w:trPr>
          <w:cantSplit/>
          <w:trHeight w:val="190"/>
          <w:del w:id="7529" w:author="Author"/>
        </w:trPr>
        <w:tc>
          <w:tcPr>
            <w:tcW w:w="200" w:type="dxa"/>
          </w:tcPr>
          <w:p w14:paraId="105F37B6" w14:textId="77777777" w:rsidR="00AB1BE2" w:rsidRPr="00555494" w:rsidDel="00EE5695" w:rsidRDefault="00AB1BE2" w:rsidP="00B4117B">
            <w:pPr>
              <w:pStyle w:val="terr2colblock1"/>
              <w:rPr>
                <w:del w:id="75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FE900BC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531" w:author="Author"/>
              </w:rPr>
            </w:pPr>
          </w:p>
        </w:tc>
        <w:tc>
          <w:tcPr>
            <w:tcW w:w="630" w:type="dxa"/>
          </w:tcPr>
          <w:p w14:paraId="18CDE7F1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532" w:author="Author"/>
              </w:rPr>
            </w:pPr>
            <w:del w:id="7533" w:author="Author">
              <w:r w:rsidRPr="00555494" w:rsidDel="00EE5695">
                <w:delText>2,501</w:delText>
              </w:r>
            </w:del>
          </w:p>
        </w:tc>
        <w:tc>
          <w:tcPr>
            <w:tcW w:w="180" w:type="dxa"/>
          </w:tcPr>
          <w:p w14:paraId="2E47D282" w14:textId="77777777" w:rsidR="00AB1BE2" w:rsidRPr="00555494" w:rsidDel="00EE5695" w:rsidRDefault="00AB1BE2" w:rsidP="00B4117B">
            <w:pPr>
              <w:pStyle w:val="terr2colblock1"/>
              <w:rPr>
                <w:del w:id="7534" w:author="Author"/>
              </w:rPr>
            </w:pPr>
            <w:del w:id="7535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463836C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536" w:author="Author"/>
              </w:rPr>
            </w:pPr>
            <w:del w:id="7537" w:author="Author">
              <w:r w:rsidRPr="00555494" w:rsidDel="00EE5695">
                <w:delText>3,000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8B57092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538" w:author="Author"/>
              </w:rPr>
            </w:pPr>
          </w:p>
        </w:tc>
        <w:tc>
          <w:tcPr>
            <w:tcW w:w="487" w:type="dxa"/>
          </w:tcPr>
          <w:p w14:paraId="73AC5C9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39" w:author="Author"/>
              </w:rPr>
            </w:pPr>
            <w:del w:id="7540" w:author="Author">
              <w:r w:rsidRPr="00555494" w:rsidDel="00EE5695">
                <w:delText>12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668041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4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F72937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42" w:author="Author"/>
              </w:rPr>
            </w:pPr>
          </w:p>
        </w:tc>
        <w:tc>
          <w:tcPr>
            <w:tcW w:w="469" w:type="dxa"/>
          </w:tcPr>
          <w:p w14:paraId="7991232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43" w:author="Author"/>
              </w:rPr>
            </w:pPr>
            <w:del w:id="7544" w:author="Author">
              <w:r w:rsidRPr="00555494" w:rsidDel="00EE5695">
                <w:delText>13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FFDD1C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4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766887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46" w:author="Author"/>
              </w:rPr>
            </w:pPr>
          </w:p>
        </w:tc>
        <w:tc>
          <w:tcPr>
            <w:tcW w:w="451" w:type="dxa"/>
          </w:tcPr>
          <w:p w14:paraId="138DA1F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47" w:author="Author"/>
              </w:rPr>
            </w:pPr>
            <w:del w:id="7548" w:author="Author">
              <w:r w:rsidRPr="00555494" w:rsidDel="00EE5695">
                <w:delText>42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B8B095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4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FF270E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50" w:author="Author"/>
              </w:rPr>
            </w:pPr>
          </w:p>
        </w:tc>
        <w:tc>
          <w:tcPr>
            <w:tcW w:w="500" w:type="dxa"/>
          </w:tcPr>
          <w:p w14:paraId="72E2120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51" w:author="Author"/>
              </w:rPr>
            </w:pPr>
            <w:del w:id="7552" w:author="Author">
              <w:r w:rsidRPr="00555494" w:rsidDel="00EE5695">
                <w:delText>44</w:delText>
              </w:r>
            </w:del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65DA74A7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53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08BA09E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54" w:author="Author"/>
              </w:rPr>
            </w:pPr>
          </w:p>
        </w:tc>
        <w:tc>
          <w:tcPr>
            <w:tcW w:w="500" w:type="dxa"/>
          </w:tcPr>
          <w:p w14:paraId="641AB79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55" w:author="Author"/>
              </w:rPr>
            </w:pPr>
            <w:del w:id="7556" w:author="Author">
              <w:r w:rsidRPr="00555494" w:rsidDel="00EE5695">
                <w:delText>7</w:delText>
              </w:r>
            </w:del>
          </w:p>
        </w:tc>
        <w:tc>
          <w:tcPr>
            <w:tcW w:w="155" w:type="dxa"/>
            <w:tcBorders>
              <w:left w:val="nil"/>
              <w:right w:val="single" w:sz="6" w:space="0" w:color="auto"/>
            </w:tcBorders>
          </w:tcPr>
          <w:p w14:paraId="7001D91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5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1F170B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58" w:author="Author"/>
              </w:rPr>
            </w:pPr>
          </w:p>
        </w:tc>
        <w:tc>
          <w:tcPr>
            <w:tcW w:w="487" w:type="dxa"/>
          </w:tcPr>
          <w:p w14:paraId="767EDD6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59" w:author="Author"/>
              </w:rPr>
            </w:pPr>
            <w:del w:id="7560" w:author="Author">
              <w:r w:rsidRPr="00555494" w:rsidDel="00EE5695">
                <w:delText>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C006A9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6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707243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62" w:author="Author"/>
              </w:rPr>
            </w:pPr>
          </w:p>
        </w:tc>
        <w:tc>
          <w:tcPr>
            <w:tcW w:w="469" w:type="dxa"/>
          </w:tcPr>
          <w:p w14:paraId="28050C5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63" w:author="Author"/>
              </w:rPr>
            </w:pPr>
            <w:del w:id="7564" w:author="Author">
              <w:r w:rsidRPr="00555494" w:rsidDel="00EE5695">
                <w:delText>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4B79F47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6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36644A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66" w:author="Author"/>
              </w:rPr>
            </w:pPr>
          </w:p>
        </w:tc>
        <w:tc>
          <w:tcPr>
            <w:tcW w:w="451" w:type="dxa"/>
          </w:tcPr>
          <w:p w14:paraId="3565918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67" w:author="Author"/>
              </w:rPr>
            </w:pPr>
            <w:del w:id="7568" w:author="Author">
              <w:r w:rsidRPr="00555494" w:rsidDel="00EE5695">
                <w:delText>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48D3C2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69" w:author="Author"/>
              </w:rPr>
            </w:pPr>
          </w:p>
        </w:tc>
      </w:tr>
      <w:tr w:rsidR="00AB1BE2" w:rsidRPr="00555494" w:rsidDel="00EE5695" w14:paraId="7E7D1724" w14:textId="77777777" w:rsidTr="00B4117B">
        <w:trPr>
          <w:cantSplit/>
          <w:trHeight w:val="190"/>
          <w:del w:id="7570" w:author="Author"/>
        </w:trPr>
        <w:tc>
          <w:tcPr>
            <w:tcW w:w="200" w:type="dxa"/>
          </w:tcPr>
          <w:p w14:paraId="75FDAEE1" w14:textId="77777777" w:rsidR="00AB1BE2" w:rsidRPr="00555494" w:rsidDel="00EE5695" w:rsidRDefault="00AB1BE2" w:rsidP="00B4117B">
            <w:pPr>
              <w:pStyle w:val="terr2colblock1"/>
              <w:rPr>
                <w:del w:id="757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02ADFEE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572" w:author="Author"/>
              </w:rPr>
            </w:pPr>
          </w:p>
        </w:tc>
        <w:tc>
          <w:tcPr>
            <w:tcW w:w="630" w:type="dxa"/>
          </w:tcPr>
          <w:p w14:paraId="27DD8069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573" w:author="Author"/>
              </w:rPr>
            </w:pPr>
            <w:del w:id="7574" w:author="Author">
              <w:r w:rsidRPr="00555494" w:rsidDel="00EE5695">
                <w:delText>3,001</w:delText>
              </w:r>
            </w:del>
          </w:p>
        </w:tc>
        <w:tc>
          <w:tcPr>
            <w:tcW w:w="180" w:type="dxa"/>
          </w:tcPr>
          <w:p w14:paraId="7793F28A" w14:textId="77777777" w:rsidR="00AB1BE2" w:rsidRPr="00555494" w:rsidDel="00EE5695" w:rsidRDefault="00AB1BE2" w:rsidP="00B4117B">
            <w:pPr>
              <w:pStyle w:val="terr2colblock1"/>
              <w:rPr>
                <w:del w:id="7575" w:author="Author"/>
              </w:rPr>
            </w:pPr>
            <w:del w:id="7576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1CC9365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577" w:author="Author"/>
              </w:rPr>
            </w:pPr>
            <w:del w:id="7578" w:author="Author">
              <w:r w:rsidRPr="00555494" w:rsidDel="00EE5695">
                <w:delText>3,500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03F3587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579" w:author="Author"/>
              </w:rPr>
            </w:pPr>
          </w:p>
        </w:tc>
        <w:tc>
          <w:tcPr>
            <w:tcW w:w="487" w:type="dxa"/>
          </w:tcPr>
          <w:p w14:paraId="33F5397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80" w:author="Author"/>
              </w:rPr>
            </w:pPr>
            <w:del w:id="7581" w:author="Author">
              <w:r w:rsidRPr="00555494" w:rsidDel="00EE5695">
                <w:delText>14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1AB38C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8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0AE890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83" w:author="Author"/>
              </w:rPr>
            </w:pPr>
          </w:p>
        </w:tc>
        <w:tc>
          <w:tcPr>
            <w:tcW w:w="469" w:type="dxa"/>
          </w:tcPr>
          <w:p w14:paraId="42CCB89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84" w:author="Author"/>
              </w:rPr>
            </w:pPr>
            <w:del w:id="7585" w:author="Author">
              <w:r w:rsidRPr="00555494" w:rsidDel="00EE5695">
                <w:delText>15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2D2AF9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8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7A7B37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87" w:author="Author"/>
              </w:rPr>
            </w:pPr>
          </w:p>
        </w:tc>
        <w:tc>
          <w:tcPr>
            <w:tcW w:w="451" w:type="dxa"/>
          </w:tcPr>
          <w:p w14:paraId="679B994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88" w:author="Author"/>
              </w:rPr>
            </w:pPr>
            <w:del w:id="7589" w:author="Author">
              <w:r w:rsidRPr="00555494" w:rsidDel="00EE5695">
                <w:delText>48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753ADC7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9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3E909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91" w:author="Author"/>
              </w:rPr>
            </w:pPr>
          </w:p>
        </w:tc>
        <w:tc>
          <w:tcPr>
            <w:tcW w:w="500" w:type="dxa"/>
          </w:tcPr>
          <w:p w14:paraId="3B3E073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92" w:author="Author"/>
              </w:rPr>
            </w:pPr>
            <w:del w:id="7593" w:author="Author">
              <w:r w:rsidRPr="00555494" w:rsidDel="00EE5695">
                <w:delText>51</w:delText>
              </w:r>
            </w:del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55A877D7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94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3B0A544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95" w:author="Author"/>
              </w:rPr>
            </w:pPr>
          </w:p>
        </w:tc>
        <w:tc>
          <w:tcPr>
            <w:tcW w:w="500" w:type="dxa"/>
          </w:tcPr>
          <w:p w14:paraId="165064E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96" w:author="Author"/>
              </w:rPr>
            </w:pPr>
            <w:del w:id="7597" w:author="Author">
              <w:r w:rsidRPr="00555494" w:rsidDel="00EE5695">
                <w:delText>8</w:delText>
              </w:r>
            </w:del>
          </w:p>
        </w:tc>
        <w:tc>
          <w:tcPr>
            <w:tcW w:w="155" w:type="dxa"/>
            <w:tcBorders>
              <w:left w:val="nil"/>
              <w:right w:val="single" w:sz="6" w:space="0" w:color="auto"/>
            </w:tcBorders>
          </w:tcPr>
          <w:p w14:paraId="253C2A2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9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02A803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599" w:author="Author"/>
              </w:rPr>
            </w:pPr>
          </w:p>
        </w:tc>
        <w:tc>
          <w:tcPr>
            <w:tcW w:w="487" w:type="dxa"/>
          </w:tcPr>
          <w:p w14:paraId="4984F06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00" w:author="Author"/>
              </w:rPr>
            </w:pPr>
            <w:del w:id="7601" w:author="Author">
              <w:r w:rsidRPr="00555494" w:rsidDel="00EE5695">
                <w:delText>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C0885E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0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E04BB0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03" w:author="Author"/>
              </w:rPr>
            </w:pPr>
          </w:p>
        </w:tc>
        <w:tc>
          <w:tcPr>
            <w:tcW w:w="469" w:type="dxa"/>
          </w:tcPr>
          <w:p w14:paraId="56875DB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04" w:author="Author"/>
              </w:rPr>
            </w:pPr>
            <w:del w:id="7605" w:author="Author">
              <w:r w:rsidRPr="00555494" w:rsidDel="00EE5695">
                <w:delText>8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22350C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0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FDFDD6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07" w:author="Author"/>
              </w:rPr>
            </w:pPr>
          </w:p>
        </w:tc>
        <w:tc>
          <w:tcPr>
            <w:tcW w:w="451" w:type="dxa"/>
          </w:tcPr>
          <w:p w14:paraId="0A3EA2B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08" w:author="Author"/>
              </w:rPr>
            </w:pPr>
            <w:del w:id="7609" w:author="Author">
              <w:r w:rsidRPr="00555494" w:rsidDel="00EE5695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FF4696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10" w:author="Author"/>
              </w:rPr>
            </w:pPr>
          </w:p>
        </w:tc>
      </w:tr>
      <w:tr w:rsidR="00AB1BE2" w:rsidRPr="00555494" w:rsidDel="00EE5695" w14:paraId="6E954842" w14:textId="77777777" w:rsidTr="00B4117B">
        <w:trPr>
          <w:cantSplit/>
          <w:trHeight w:val="190"/>
          <w:del w:id="7611" w:author="Author"/>
        </w:trPr>
        <w:tc>
          <w:tcPr>
            <w:tcW w:w="200" w:type="dxa"/>
          </w:tcPr>
          <w:p w14:paraId="1FEDC826" w14:textId="77777777" w:rsidR="00AB1BE2" w:rsidRPr="00555494" w:rsidDel="00EE5695" w:rsidRDefault="00AB1BE2" w:rsidP="00B4117B">
            <w:pPr>
              <w:pStyle w:val="terr2colblock1"/>
              <w:rPr>
                <w:del w:id="761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0242E41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613" w:author="Author"/>
              </w:rPr>
            </w:pPr>
          </w:p>
        </w:tc>
        <w:tc>
          <w:tcPr>
            <w:tcW w:w="630" w:type="dxa"/>
          </w:tcPr>
          <w:p w14:paraId="070F1BEE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614" w:author="Author"/>
              </w:rPr>
            </w:pPr>
            <w:del w:id="7615" w:author="Author">
              <w:r w:rsidRPr="00555494" w:rsidDel="00EE5695">
                <w:delText>3,501</w:delText>
              </w:r>
            </w:del>
          </w:p>
        </w:tc>
        <w:tc>
          <w:tcPr>
            <w:tcW w:w="180" w:type="dxa"/>
          </w:tcPr>
          <w:p w14:paraId="69AF224C" w14:textId="77777777" w:rsidR="00AB1BE2" w:rsidRPr="00555494" w:rsidDel="00EE5695" w:rsidRDefault="00AB1BE2" w:rsidP="00B4117B">
            <w:pPr>
              <w:pStyle w:val="terr2colblock1"/>
              <w:rPr>
                <w:del w:id="7616" w:author="Author"/>
              </w:rPr>
            </w:pPr>
            <w:del w:id="7617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EC3A599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618" w:author="Author"/>
              </w:rPr>
            </w:pPr>
            <w:del w:id="7619" w:author="Author">
              <w:r w:rsidRPr="00555494" w:rsidDel="00EE5695">
                <w:delText>4,000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2B4D3FF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620" w:author="Author"/>
              </w:rPr>
            </w:pPr>
          </w:p>
        </w:tc>
        <w:tc>
          <w:tcPr>
            <w:tcW w:w="487" w:type="dxa"/>
          </w:tcPr>
          <w:p w14:paraId="5E35A96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21" w:author="Author"/>
              </w:rPr>
            </w:pPr>
            <w:del w:id="7622" w:author="Author">
              <w:r w:rsidRPr="00555494" w:rsidDel="00EE5695">
                <w:delText>16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BB02D4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2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0C6EA3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24" w:author="Author"/>
              </w:rPr>
            </w:pPr>
          </w:p>
        </w:tc>
        <w:tc>
          <w:tcPr>
            <w:tcW w:w="469" w:type="dxa"/>
          </w:tcPr>
          <w:p w14:paraId="2A143AD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25" w:author="Author"/>
              </w:rPr>
            </w:pPr>
            <w:del w:id="7626" w:author="Author">
              <w:r w:rsidRPr="00555494" w:rsidDel="00EE5695">
                <w:delText>17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52305E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2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BA7468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28" w:author="Author"/>
              </w:rPr>
            </w:pPr>
          </w:p>
        </w:tc>
        <w:tc>
          <w:tcPr>
            <w:tcW w:w="451" w:type="dxa"/>
          </w:tcPr>
          <w:p w14:paraId="2B49F62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29" w:author="Author"/>
              </w:rPr>
            </w:pPr>
            <w:del w:id="7630" w:author="Author">
              <w:r w:rsidRPr="00555494" w:rsidDel="00EE5695">
                <w:delText>54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F73E2D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D3562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32" w:author="Author"/>
              </w:rPr>
            </w:pPr>
          </w:p>
        </w:tc>
        <w:tc>
          <w:tcPr>
            <w:tcW w:w="500" w:type="dxa"/>
          </w:tcPr>
          <w:p w14:paraId="659D31D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33" w:author="Author"/>
              </w:rPr>
            </w:pPr>
            <w:del w:id="7634" w:author="Author">
              <w:r w:rsidRPr="00555494" w:rsidDel="00EE5695">
                <w:delText>57</w:delText>
              </w:r>
            </w:del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5A8EFCB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35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3A820E5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36" w:author="Author"/>
              </w:rPr>
            </w:pPr>
          </w:p>
        </w:tc>
        <w:tc>
          <w:tcPr>
            <w:tcW w:w="500" w:type="dxa"/>
          </w:tcPr>
          <w:p w14:paraId="2A6CDDD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37" w:author="Author"/>
              </w:rPr>
            </w:pPr>
            <w:del w:id="7638" w:author="Author">
              <w:r w:rsidRPr="00555494" w:rsidDel="00EE5695">
                <w:delText>9</w:delText>
              </w:r>
            </w:del>
          </w:p>
        </w:tc>
        <w:tc>
          <w:tcPr>
            <w:tcW w:w="155" w:type="dxa"/>
            <w:tcBorders>
              <w:left w:val="nil"/>
              <w:right w:val="single" w:sz="6" w:space="0" w:color="auto"/>
            </w:tcBorders>
          </w:tcPr>
          <w:p w14:paraId="2D888BA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3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A63599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40" w:author="Author"/>
              </w:rPr>
            </w:pPr>
          </w:p>
        </w:tc>
        <w:tc>
          <w:tcPr>
            <w:tcW w:w="487" w:type="dxa"/>
          </w:tcPr>
          <w:p w14:paraId="0071E03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41" w:author="Author"/>
              </w:rPr>
            </w:pPr>
            <w:del w:id="7642" w:author="Author">
              <w:r w:rsidRPr="00555494" w:rsidDel="00EE5695">
                <w:delText>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BB33AF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4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5EA6DF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44" w:author="Author"/>
              </w:rPr>
            </w:pPr>
          </w:p>
        </w:tc>
        <w:tc>
          <w:tcPr>
            <w:tcW w:w="469" w:type="dxa"/>
          </w:tcPr>
          <w:p w14:paraId="5D89D70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45" w:author="Author"/>
              </w:rPr>
            </w:pPr>
            <w:del w:id="7646" w:author="Author">
              <w:r w:rsidRPr="00555494" w:rsidDel="00EE5695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C0B7A3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4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F5BFDB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48" w:author="Author"/>
              </w:rPr>
            </w:pPr>
          </w:p>
        </w:tc>
        <w:tc>
          <w:tcPr>
            <w:tcW w:w="451" w:type="dxa"/>
          </w:tcPr>
          <w:p w14:paraId="7720899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49" w:author="Author"/>
              </w:rPr>
            </w:pPr>
            <w:del w:id="7650" w:author="Author">
              <w:r w:rsidRPr="00555494" w:rsidDel="00EE5695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64ACC8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51" w:author="Author"/>
              </w:rPr>
            </w:pPr>
          </w:p>
        </w:tc>
      </w:tr>
      <w:tr w:rsidR="00AB1BE2" w:rsidRPr="00555494" w:rsidDel="00EE5695" w14:paraId="1971D337" w14:textId="77777777" w:rsidTr="00B4117B">
        <w:trPr>
          <w:cantSplit/>
          <w:trHeight w:val="190"/>
          <w:del w:id="7652" w:author="Author"/>
        </w:trPr>
        <w:tc>
          <w:tcPr>
            <w:tcW w:w="200" w:type="dxa"/>
          </w:tcPr>
          <w:p w14:paraId="7001F76C" w14:textId="77777777" w:rsidR="00AB1BE2" w:rsidRPr="00555494" w:rsidDel="00EE5695" w:rsidRDefault="00AB1BE2" w:rsidP="00B4117B">
            <w:pPr>
              <w:pStyle w:val="terr2colblock1"/>
              <w:rPr>
                <w:del w:id="765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7DD65C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654" w:author="Author"/>
              </w:rPr>
            </w:pPr>
          </w:p>
        </w:tc>
        <w:tc>
          <w:tcPr>
            <w:tcW w:w="630" w:type="dxa"/>
          </w:tcPr>
          <w:p w14:paraId="74953F17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655" w:author="Author"/>
              </w:rPr>
            </w:pPr>
            <w:del w:id="7656" w:author="Author">
              <w:r w:rsidRPr="00555494" w:rsidDel="00EE5695">
                <w:delText>4,001</w:delText>
              </w:r>
            </w:del>
          </w:p>
        </w:tc>
        <w:tc>
          <w:tcPr>
            <w:tcW w:w="180" w:type="dxa"/>
          </w:tcPr>
          <w:p w14:paraId="1CA253FD" w14:textId="77777777" w:rsidR="00AB1BE2" w:rsidRPr="00555494" w:rsidDel="00EE5695" w:rsidRDefault="00AB1BE2" w:rsidP="00B4117B">
            <w:pPr>
              <w:pStyle w:val="terr2colblock1"/>
              <w:rPr>
                <w:del w:id="7657" w:author="Author"/>
              </w:rPr>
            </w:pPr>
            <w:del w:id="7658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A7CC37D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659" w:author="Author"/>
              </w:rPr>
            </w:pPr>
            <w:del w:id="7660" w:author="Author">
              <w:r w:rsidRPr="00555494" w:rsidDel="00EE5695">
                <w:delText>4,500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F645D30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661" w:author="Author"/>
              </w:rPr>
            </w:pPr>
          </w:p>
        </w:tc>
        <w:tc>
          <w:tcPr>
            <w:tcW w:w="487" w:type="dxa"/>
          </w:tcPr>
          <w:p w14:paraId="0857DEE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62" w:author="Author"/>
              </w:rPr>
            </w:pPr>
            <w:del w:id="7663" w:author="Author">
              <w:r w:rsidRPr="00555494" w:rsidDel="00EE5695">
                <w:delText>17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E0FA71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6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98A601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65" w:author="Author"/>
              </w:rPr>
            </w:pPr>
          </w:p>
        </w:tc>
        <w:tc>
          <w:tcPr>
            <w:tcW w:w="469" w:type="dxa"/>
          </w:tcPr>
          <w:p w14:paraId="3C9555C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66" w:author="Author"/>
              </w:rPr>
            </w:pPr>
            <w:del w:id="7667" w:author="Author">
              <w:r w:rsidRPr="00555494" w:rsidDel="00EE5695">
                <w:delText>18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808A40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6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E8ABB7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69" w:author="Author"/>
              </w:rPr>
            </w:pPr>
          </w:p>
        </w:tc>
        <w:tc>
          <w:tcPr>
            <w:tcW w:w="451" w:type="dxa"/>
          </w:tcPr>
          <w:p w14:paraId="7B46091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70" w:author="Author"/>
              </w:rPr>
            </w:pPr>
            <w:del w:id="7671" w:author="Author">
              <w:r w:rsidRPr="00555494" w:rsidDel="00EE5695">
                <w:delText>59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8D86B4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7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199A48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73" w:author="Author"/>
              </w:rPr>
            </w:pPr>
          </w:p>
        </w:tc>
        <w:tc>
          <w:tcPr>
            <w:tcW w:w="500" w:type="dxa"/>
          </w:tcPr>
          <w:p w14:paraId="6E494E97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74" w:author="Author"/>
              </w:rPr>
            </w:pPr>
            <w:del w:id="7675" w:author="Author">
              <w:r w:rsidRPr="00555494" w:rsidDel="00EE5695">
                <w:delText>61</w:delText>
              </w:r>
            </w:del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0D58F39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76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2886922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77" w:author="Author"/>
              </w:rPr>
            </w:pPr>
          </w:p>
        </w:tc>
        <w:tc>
          <w:tcPr>
            <w:tcW w:w="500" w:type="dxa"/>
          </w:tcPr>
          <w:p w14:paraId="4DA1738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78" w:author="Author"/>
              </w:rPr>
            </w:pPr>
            <w:del w:id="7679" w:author="Author">
              <w:r w:rsidRPr="00555494" w:rsidDel="00EE5695">
                <w:delText>9</w:delText>
              </w:r>
            </w:del>
          </w:p>
        </w:tc>
        <w:tc>
          <w:tcPr>
            <w:tcW w:w="155" w:type="dxa"/>
            <w:tcBorders>
              <w:left w:val="nil"/>
              <w:right w:val="single" w:sz="6" w:space="0" w:color="auto"/>
            </w:tcBorders>
          </w:tcPr>
          <w:p w14:paraId="45DAC77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8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522A82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81" w:author="Author"/>
              </w:rPr>
            </w:pPr>
          </w:p>
        </w:tc>
        <w:tc>
          <w:tcPr>
            <w:tcW w:w="487" w:type="dxa"/>
          </w:tcPr>
          <w:p w14:paraId="4D9A839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82" w:author="Author"/>
              </w:rPr>
            </w:pPr>
            <w:del w:id="7683" w:author="Author">
              <w:r w:rsidRPr="00555494" w:rsidDel="00EE5695">
                <w:delText>10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BB6149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8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340A03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85" w:author="Author"/>
              </w:rPr>
            </w:pPr>
          </w:p>
        </w:tc>
        <w:tc>
          <w:tcPr>
            <w:tcW w:w="469" w:type="dxa"/>
          </w:tcPr>
          <w:p w14:paraId="714E98F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86" w:author="Author"/>
              </w:rPr>
            </w:pPr>
            <w:del w:id="7687" w:author="Author">
              <w:r w:rsidRPr="00555494" w:rsidDel="00EE5695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F4F572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8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1CE82B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89" w:author="Author"/>
              </w:rPr>
            </w:pPr>
          </w:p>
        </w:tc>
        <w:tc>
          <w:tcPr>
            <w:tcW w:w="451" w:type="dxa"/>
          </w:tcPr>
          <w:p w14:paraId="7A78F4A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90" w:author="Author"/>
              </w:rPr>
            </w:pPr>
            <w:del w:id="7691" w:author="Author">
              <w:r w:rsidRPr="00555494" w:rsidDel="00EE5695">
                <w:delText>10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D4E8C87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692" w:author="Author"/>
              </w:rPr>
            </w:pPr>
          </w:p>
        </w:tc>
      </w:tr>
      <w:tr w:rsidR="00AB1BE2" w:rsidRPr="00555494" w:rsidDel="00EE5695" w14:paraId="2363E0DD" w14:textId="77777777" w:rsidTr="00B4117B">
        <w:trPr>
          <w:cantSplit/>
          <w:trHeight w:val="190"/>
          <w:del w:id="7693" w:author="Author"/>
        </w:trPr>
        <w:tc>
          <w:tcPr>
            <w:tcW w:w="200" w:type="dxa"/>
          </w:tcPr>
          <w:p w14:paraId="3EC092FD" w14:textId="77777777" w:rsidR="00AB1BE2" w:rsidRPr="00555494" w:rsidDel="00EE5695" w:rsidRDefault="00AB1BE2" w:rsidP="00B4117B">
            <w:pPr>
              <w:pStyle w:val="terr2colblock1"/>
              <w:rPr>
                <w:del w:id="769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CD3BB9D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695" w:author="Author"/>
              </w:rPr>
            </w:pPr>
          </w:p>
        </w:tc>
        <w:tc>
          <w:tcPr>
            <w:tcW w:w="630" w:type="dxa"/>
          </w:tcPr>
          <w:p w14:paraId="61D16FB8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696" w:author="Author"/>
              </w:rPr>
            </w:pPr>
            <w:del w:id="7697" w:author="Author">
              <w:r w:rsidRPr="00555494" w:rsidDel="00EE5695">
                <w:delText>4,501</w:delText>
              </w:r>
            </w:del>
          </w:p>
        </w:tc>
        <w:tc>
          <w:tcPr>
            <w:tcW w:w="180" w:type="dxa"/>
          </w:tcPr>
          <w:p w14:paraId="3AB7BF16" w14:textId="77777777" w:rsidR="00AB1BE2" w:rsidRPr="00555494" w:rsidDel="00EE5695" w:rsidRDefault="00AB1BE2" w:rsidP="00B4117B">
            <w:pPr>
              <w:pStyle w:val="terr2colblock1"/>
              <w:rPr>
                <w:del w:id="7698" w:author="Author"/>
              </w:rPr>
            </w:pPr>
            <w:del w:id="7699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62A6F48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700" w:author="Author"/>
              </w:rPr>
            </w:pPr>
            <w:del w:id="7701" w:author="Author">
              <w:r w:rsidRPr="00555494" w:rsidDel="00EE5695">
                <w:delText>5,000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4FBF127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702" w:author="Author"/>
              </w:rPr>
            </w:pPr>
          </w:p>
        </w:tc>
        <w:tc>
          <w:tcPr>
            <w:tcW w:w="487" w:type="dxa"/>
          </w:tcPr>
          <w:p w14:paraId="205F306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03" w:author="Author"/>
              </w:rPr>
            </w:pPr>
            <w:del w:id="7704" w:author="Author">
              <w:r w:rsidRPr="00555494" w:rsidDel="00EE5695">
                <w:delText>20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ED07A9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0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EFCD6C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06" w:author="Author"/>
              </w:rPr>
            </w:pPr>
          </w:p>
        </w:tc>
        <w:tc>
          <w:tcPr>
            <w:tcW w:w="469" w:type="dxa"/>
          </w:tcPr>
          <w:p w14:paraId="64C7EF3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07" w:author="Author"/>
              </w:rPr>
            </w:pPr>
            <w:del w:id="7708" w:author="Author">
              <w:r w:rsidRPr="00555494" w:rsidDel="00EE5695">
                <w:delText>21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532401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0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3D29EE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10" w:author="Author"/>
              </w:rPr>
            </w:pPr>
          </w:p>
        </w:tc>
        <w:tc>
          <w:tcPr>
            <w:tcW w:w="451" w:type="dxa"/>
          </w:tcPr>
          <w:p w14:paraId="522611B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11" w:author="Author"/>
              </w:rPr>
            </w:pPr>
            <w:del w:id="7712" w:author="Author">
              <w:r w:rsidRPr="00555494" w:rsidDel="00EE5695">
                <w:delText>67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982ED4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ED68FE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14" w:author="Author"/>
              </w:rPr>
            </w:pPr>
          </w:p>
        </w:tc>
        <w:tc>
          <w:tcPr>
            <w:tcW w:w="500" w:type="dxa"/>
          </w:tcPr>
          <w:p w14:paraId="185C084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15" w:author="Author"/>
              </w:rPr>
            </w:pPr>
            <w:del w:id="7716" w:author="Author">
              <w:r w:rsidRPr="00555494" w:rsidDel="00EE5695">
                <w:delText>70</w:delText>
              </w:r>
            </w:del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1DB5964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17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5A540F5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18" w:author="Author"/>
              </w:rPr>
            </w:pPr>
          </w:p>
        </w:tc>
        <w:tc>
          <w:tcPr>
            <w:tcW w:w="500" w:type="dxa"/>
          </w:tcPr>
          <w:p w14:paraId="65DE6B9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19" w:author="Author"/>
              </w:rPr>
            </w:pPr>
            <w:del w:id="7720" w:author="Author">
              <w:r w:rsidRPr="00555494" w:rsidDel="00EE5695">
                <w:delText>11</w:delText>
              </w:r>
            </w:del>
          </w:p>
        </w:tc>
        <w:tc>
          <w:tcPr>
            <w:tcW w:w="155" w:type="dxa"/>
            <w:tcBorders>
              <w:left w:val="nil"/>
              <w:right w:val="single" w:sz="6" w:space="0" w:color="auto"/>
            </w:tcBorders>
          </w:tcPr>
          <w:p w14:paraId="20D2E6B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2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5E99FF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22" w:author="Author"/>
              </w:rPr>
            </w:pPr>
          </w:p>
        </w:tc>
        <w:tc>
          <w:tcPr>
            <w:tcW w:w="487" w:type="dxa"/>
          </w:tcPr>
          <w:p w14:paraId="7EA9D9D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23" w:author="Author"/>
              </w:rPr>
            </w:pPr>
            <w:del w:id="7724" w:author="Author">
              <w:r w:rsidRPr="00555494" w:rsidDel="00EE5695">
                <w:delText>12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517A9A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2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7D5739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26" w:author="Author"/>
              </w:rPr>
            </w:pPr>
          </w:p>
        </w:tc>
        <w:tc>
          <w:tcPr>
            <w:tcW w:w="469" w:type="dxa"/>
          </w:tcPr>
          <w:p w14:paraId="22C1547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27" w:author="Author"/>
              </w:rPr>
            </w:pPr>
            <w:del w:id="7728" w:author="Author">
              <w:r w:rsidRPr="00555494" w:rsidDel="00EE5695">
                <w:delText>11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DD1E11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2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7B558B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30" w:author="Author"/>
              </w:rPr>
            </w:pPr>
          </w:p>
        </w:tc>
        <w:tc>
          <w:tcPr>
            <w:tcW w:w="451" w:type="dxa"/>
          </w:tcPr>
          <w:p w14:paraId="73186B9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31" w:author="Author"/>
              </w:rPr>
            </w:pPr>
            <w:del w:id="7732" w:author="Author">
              <w:r w:rsidRPr="00555494" w:rsidDel="00EE5695">
                <w:delText>12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AE58D2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33" w:author="Author"/>
              </w:rPr>
            </w:pPr>
          </w:p>
        </w:tc>
      </w:tr>
      <w:tr w:rsidR="00AB1BE2" w:rsidRPr="00555494" w:rsidDel="00EE5695" w14:paraId="4EB334B7" w14:textId="77777777" w:rsidTr="00B4117B">
        <w:trPr>
          <w:cantSplit/>
          <w:trHeight w:val="190"/>
          <w:del w:id="7734" w:author="Author"/>
        </w:trPr>
        <w:tc>
          <w:tcPr>
            <w:tcW w:w="200" w:type="dxa"/>
          </w:tcPr>
          <w:p w14:paraId="49B648C3" w14:textId="77777777" w:rsidR="00AB1BE2" w:rsidRPr="00555494" w:rsidDel="00EE5695" w:rsidRDefault="00AB1BE2" w:rsidP="00B4117B">
            <w:pPr>
              <w:pStyle w:val="terr2colblock1"/>
              <w:rPr>
                <w:del w:id="773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1124FCE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736" w:author="Author"/>
              </w:rPr>
            </w:pPr>
          </w:p>
        </w:tc>
        <w:tc>
          <w:tcPr>
            <w:tcW w:w="630" w:type="dxa"/>
          </w:tcPr>
          <w:p w14:paraId="668C9269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737" w:author="Author"/>
              </w:rPr>
            </w:pPr>
            <w:del w:id="7738" w:author="Author">
              <w:r w:rsidRPr="00555494" w:rsidDel="00EE5695">
                <w:delText>5,001</w:delText>
              </w:r>
            </w:del>
          </w:p>
        </w:tc>
        <w:tc>
          <w:tcPr>
            <w:tcW w:w="180" w:type="dxa"/>
          </w:tcPr>
          <w:p w14:paraId="39D9BAA9" w14:textId="77777777" w:rsidR="00AB1BE2" w:rsidRPr="00555494" w:rsidDel="00EE5695" w:rsidRDefault="00AB1BE2" w:rsidP="00B4117B">
            <w:pPr>
              <w:pStyle w:val="terr2colblock1"/>
              <w:rPr>
                <w:del w:id="7739" w:author="Author"/>
              </w:rPr>
            </w:pPr>
            <w:del w:id="7740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0DAAA2D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741" w:author="Author"/>
              </w:rPr>
            </w:pPr>
            <w:del w:id="7742" w:author="Author">
              <w:r w:rsidRPr="00555494" w:rsidDel="00EE5695">
                <w:delText>6,000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FBF76D0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743" w:author="Author"/>
              </w:rPr>
            </w:pPr>
          </w:p>
        </w:tc>
        <w:tc>
          <w:tcPr>
            <w:tcW w:w="487" w:type="dxa"/>
          </w:tcPr>
          <w:p w14:paraId="3F3DC3C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44" w:author="Author"/>
              </w:rPr>
            </w:pPr>
            <w:del w:id="7745" w:author="Author">
              <w:r w:rsidRPr="00555494" w:rsidDel="00EE5695">
                <w:delText>23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F8CAEA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4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31595E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47" w:author="Author"/>
              </w:rPr>
            </w:pPr>
          </w:p>
        </w:tc>
        <w:tc>
          <w:tcPr>
            <w:tcW w:w="469" w:type="dxa"/>
          </w:tcPr>
          <w:p w14:paraId="3E23EF0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48" w:author="Author"/>
              </w:rPr>
            </w:pPr>
            <w:del w:id="7749" w:author="Author">
              <w:r w:rsidRPr="00555494" w:rsidDel="00EE5695">
                <w:delText>25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3966113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5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B16D4D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51" w:author="Author"/>
              </w:rPr>
            </w:pPr>
          </w:p>
        </w:tc>
        <w:tc>
          <w:tcPr>
            <w:tcW w:w="451" w:type="dxa"/>
          </w:tcPr>
          <w:p w14:paraId="75F02C1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52" w:author="Author"/>
              </w:rPr>
            </w:pPr>
            <w:del w:id="7753" w:author="Author">
              <w:r w:rsidRPr="00555494" w:rsidDel="00EE5695">
                <w:delText>80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9D9904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5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A81E1A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55" w:author="Author"/>
              </w:rPr>
            </w:pPr>
          </w:p>
        </w:tc>
        <w:tc>
          <w:tcPr>
            <w:tcW w:w="500" w:type="dxa"/>
          </w:tcPr>
          <w:p w14:paraId="73BB351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56" w:author="Author"/>
              </w:rPr>
            </w:pPr>
            <w:del w:id="7757" w:author="Author">
              <w:r w:rsidRPr="00555494" w:rsidDel="00EE5695">
                <w:delText>83</w:delText>
              </w:r>
            </w:del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6FF0704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58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760FFAD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59" w:author="Author"/>
              </w:rPr>
            </w:pPr>
          </w:p>
        </w:tc>
        <w:tc>
          <w:tcPr>
            <w:tcW w:w="500" w:type="dxa"/>
          </w:tcPr>
          <w:p w14:paraId="5E16894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60" w:author="Author"/>
              </w:rPr>
            </w:pPr>
            <w:del w:id="7761" w:author="Author">
              <w:r w:rsidRPr="00555494" w:rsidDel="00EE5695">
                <w:delText>13</w:delText>
              </w:r>
            </w:del>
          </w:p>
        </w:tc>
        <w:tc>
          <w:tcPr>
            <w:tcW w:w="155" w:type="dxa"/>
            <w:tcBorders>
              <w:left w:val="nil"/>
              <w:right w:val="single" w:sz="6" w:space="0" w:color="auto"/>
            </w:tcBorders>
          </w:tcPr>
          <w:p w14:paraId="219D6926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6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ED7900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63" w:author="Author"/>
              </w:rPr>
            </w:pPr>
          </w:p>
        </w:tc>
        <w:tc>
          <w:tcPr>
            <w:tcW w:w="487" w:type="dxa"/>
          </w:tcPr>
          <w:p w14:paraId="1EBE13D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64" w:author="Author"/>
              </w:rPr>
            </w:pPr>
            <w:del w:id="7765" w:author="Author">
              <w:r w:rsidRPr="00555494" w:rsidDel="00EE5695">
                <w:delText>14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D0D20F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6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BB74E9E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67" w:author="Author"/>
              </w:rPr>
            </w:pPr>
          </w:p>
        </w:tc>
        <w:tc>
          <w:tcPr>
            <w:tcW w:w="469" w:type="dxa"/>
          </w:tcPr>
          <w:p w14:paraId="424FF2F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68" w:author="Author"/>
              </w:rPr>
            </w:pPr>
            <w:del w:id="7769" w:author="Author">
              <w:r w:rsidRPr="00555494" w:rsidDel="00EE5695">
                <w:delText>13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028D968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7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A291EE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71" w:author="Author"/>
              </w:rPr>
            </w:pPr>
          </w:p>
        </w:tc>
        <w:tc>
          <w:tcPr>
            <w:tcW w:w="451" w:type="dxa"/>
          </w:tcPr>
          <w:p w14:paraId="66947A7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72" w:author="Author"/>
              </w:rPr>
            </w:pPr>
            <w:del w:id="7773" w:author="Author">
              <w:r w:rsidRPr="00555494" w:rsidDel="00EE5695">
                <w:delText>14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92BC1B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74" w:author="Author"/>
              </w:rPr>
            </w:pPr>
          </w:p>
        </w:tc>
      </w:tr>
      <w:tr w:rsidR="00AB1BE2" w:rsidRPr="00555494" w:rsidDel="00EE5695" w14:paraId="4B6D844A" w14:textId="77777777" w:rsidTr="00B4117B">
        <w:trPr>
          <w:cantSplit/>
          <w:trHeight w:val="190"/>
          <w:del w:id="7775" w:author="Author"/>
        </w:trPr>
        <w:tc>
          <w:tcPr>
            <w:tcW w:w="200" w:type="dxa"/>
          </w:tcPr>
          <w:p w14:paraId="4BFA22E7" w14:textId="77777777" w:rsidR="00AB1BE2" w:rsidRPr="00555494" w:rsidDel="00EE5695" w:rsidRDefault="00AB1BE2" w:rsidP="00B4117B">
            <w:pPr>
              <w:pStyle w:val="terr2colblock1"/>
              <w:rPr>
                <w:del w:id="777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19CA43" w14:textId="77777777" w:rsidR="00AB1BE2" w:rsidRPr="00555494" w:rsidDel="00EE5695" w:rsidRDefault="00AB1BE2" w:rsidP="00B4117B">
            <w:pPr>
              <w:pStyle w:val="terr2colblock1"/>
              <w:jc w:val="right"/>
              <w:rPr>
                <w:del w:id="7777" w:author="Author"/>
              </w:rPr>
            </w:pPr>
          </w:p>
        </w:tc>
        <w:tc>
          <w:tcPr>
            <w:tcW w:w="630" w:type="dxa"/>
          </w:tcPr>
          <w:p w14:paraId="36715E15" w14:textId="77777777" w:rsidR="00AB1BE2" w:rsidRPr="00555494" w:rsidDel="00EE5695" w:rsidRDefault="00AB1BE2" w:rsidP="00B4117B">
            <w:pPr>
              <w:pStyle w:val="tabletext11"/>
              <w:tabs>
                <w:tab w:val="decimal" w:pos="505"/>
              </w:tabs>
              <w:jc w:val="right"/>
              <w:rPr>
                <w:del w:id="7778" w:author="Author"/>
              </w:rPr>
            </w:pPr>
            <w:del w:id="7779" w:author="Author">
              <w:r w:rsidRPr="00555494" w:rsidDel="00EE5695">
                <w:delText>6,001</w:delText>
              </w:r>
            </w:del>
          </w:p>
        </w:tc>
        <w:tc>
          <w:tcPr>
            <w:tcW w:w="180" w:type="dxa"/>
          </w:tcPr>
          <w:p w14:paraId="36331B21" w14:textId="77777777" w:rsidR="00AB1BE2" w:rsidRPr="00555494" w:rsidDel="00EE5695" w:rsidRDefault="00AB1BE2" w:rsidP="00B4117B">
            <w:pPr>
              <w:pStyle w:val="terr2colblock1"/>
              <w:rPr>
                <w:del w:id="7780" w:author="Author"/>
              </w:rPr>
            </w:pPr>
            <w:del w:id="7781" w:author="Author">
              <w:r w:rsidRPr="00555494" w:rsidDel="00EE569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1A4901C" w14:textId="77777777" w:rsidR="00AB1BE2" w:rsidRPr="00555494" w:rsidDel="00EE5695" w:rsidRDefault="00AB1BE2" w:rsidP="00B4117B">
            <w:pPr>
              <w:pStyle w:val="terr2colblock1"/>
              <w:tabs>
                <w:tab w:val="decimal" w:pos="425"/>
              </w:tabs>
              <w:rPr>
                <w:del w:id="7782" w:author="Author"/>
              </w:rPr>
            </w:pPr>
            <w:del w:id="7783" w:author="Author">
              <w:r w:rsidRPr="00555494" w:rsidDel="00EE5695">
                <w:delText>8,000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1397B2F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784" w:author="Author"/>
              </w:rPr>
            </w:pPr>
          </w:p>
        </w:tc>
        <w:tc>
          <w:tcPr>
            <w:tcW w:w="487" w:type="dxa"/>
          </w:tcPr>
          <w:p w14:paraId="15377AF7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85" w:author="Author"/>
              </w:rPr>
            </w:pPr>
            <w:del w:id="7786" w:author="Author">
              <w:r w:rsidRPr="00555494" w:rsidDel="00EE5695">
                <w:delText>31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C7514C0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8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2A9BF8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88" w:author="Author"/>
              </w:rPr>
            </w:pPr>
          </w:p>
        </w:tc>
        <w:tc>
          <w:tcPr>
            <w:tcW w:w="469" w:type="dxa"/>
          </w:tcPr>
          <w:p w14:paraId="4524D7CC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89" w:author="Author"/>
              </w:rPr>
            </w:pPr>
            <w:del w:id="7790" w:author="Author">
              <w:r w:rsidRPr="00555494" w:rsidDel="00EE5695">
                <w:delText>32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1778F1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9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2B8E2E2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92" w:author="Author"/>
              </w:rPr>
            </w:pPr>
          </w:p>
        </w:tc>
        <w:tc>
          <w:tcPr>
            <w:tcW w:w="451" w:type="dxa"/>
          </w:tcPr>
          <w:p w14:paraId="19E4D22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93" w:author="Author"/>
              </w:rPr>
            </w:pPr>
            <w:del w:id="7794" w:author="Author">
              <w:r w:rsidRPr="00555494" w:rsidDel="00EE5695">
                <w:delText>104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A5F7BD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9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C1E8DC5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96" w:author="Author"/>
              </w:rPr>
            </w:pPr>
          </w:p>
        </w:tc>
        <w:tc>
          <w:tcPr>
            <w:tcW w:w="500" w:type="dxa"/>
          </w:tcPr>
          <w:p w14:paraId="7B318DE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97" w:author="Author"/>
              </w:rPr>
            </w:pPr>
            <w:del w:id="7798" w:author="Author">
              <w:r w:rsidRPr="00555494" w:rsidDel="00EE5695">
                <w:delText>109</w:delText>
              </w:r>
            </w:del>
          </w:p>
        </w:tc>
        <w:tc>
          <w:tcPr>
            <w:tcW w:w="227" w:type="dxa"/>
            <w:tcBorders>
              <w:left w:val="nil"/>
              <w:right w:val="single" w:sz="6" w:space="0" w:color="auto"/>
            </w:tcBorders>
          </w:tcPr>
          <w:p w14:paraId="371E318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799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</w:tcBorders>
          </w:tcPr>
          <w:p w14:paraId="1C6015F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00" w:author="Author"/>
              </w:rPr>
            </w:pPr>
          </w:p>
        </w:tc>
        <w:tc>
          <w:tcPr>
            <w:tcW w:w="500" w:type="dxa"/>
          </w:tcPr>
          <w:p w14:paraId="2D3858FD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01" w:author="Author"/>
              </w:rPr>
            </w:pPr>
            <w:del w:id="7802" w:author="Author">
              <w:r w:rsidRPr="00555494" w:rsidDel="00EE5695">
                <w:delText>17</w:delText>
              </w:r>
            </w:del>
          </w:p>
        </w:tc>
        <w:tc>
          <w:tcPr>
            <w:tcW w:w="155" w:type="dxa"/>
            <w:tcBorders>
              <w:left w:val="nil"/>
              <w:right w:val="single" w:sz="6" w:space="0" w:color="auto"/>
            </w:tcBorders>
          </w:tcPr>
          <w:p w14:paraId="65BA9FB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0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38E76C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04" w:author="Author"/>
              </w:rPr>
            </w:pPr>
          </w:p>
        </w:tc>
        <w:tc>
          <w:tcPr>
            <w:tcW w:w="487" w:type="dxa"/>
          </w:tcPr>
          <w:p w14:paraId="4B70038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05" w:author="Author"/>
              </w:rPr>
            </w:pPr>
            <w:del w:id="7806" w:author="Author">
              <w:r w:rsidRPr="00555494" w:rsidDel="00EE5695">
                <w:delText>19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343BA84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0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8573271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08" w:author="Author"/>
              </w:rPr>
            </w:pPr>
          </w:p>
        </w:tc>
        <w:tc>
          <w:tcPr>
            <w:tcW w:w="469" w:type="dxa"/>
          </w:tcPr>
          <w:p w14:paraId="443706B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09" w:author="Author"/>
              </w:rPr>
            </w:pPr>
            <w:del w:id="7810" w:author="Author">
              <w:r w:rsidRPr="00555494" w:rsidDel="00EE5695">
                <w:delText>17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E0AA43B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1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94B32EA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12" w:author="Author"/>
              </w:rPr>
            </w:pPr>
          </w:p>
        </w:tc>
        <w:tc>
          <w:tcPr>
            <w:tcW w:w="451" w:type="dxa"/>
          </w:tcPr>
          <w:p w14:paraId="64ED1FC9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13" w:author="Author"/>
              </w:rPr>
            </w:pPr>
            <w:del w:id="7814" w:author="Author">
              <w:r w:rsidRPr="00555494" w:rsidDel="00EE5695">
                <w:delText>19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7E9479F" w14:textId="77777777" w:rsidR="00AB1BE2" w:rsidRPr="00555494" w:rsidDel="00EE5695" w:rsidRDefault="00AB1BE2" w:rsidP="00B4117B">
            <w:pPr>
              <w:pStyle w:val="tabletext10"/>
              <w:jc w:val="right"/>
              <w:rPr>
                <w:del w:id="7815" w:author="Author"/>
              </w:rPr>
            </w:pPr>
          </w:p>
        </w:tc>
      </w:tr>
      <w:tr w:rsidR="00AB1BE2" w:rsidRPr="00555494" w:rsidDel="00EE5695" w14:paraId="5A25421F" w14:textId="77777777" w:rsidTr="00B4117B">
        <w:trPr>
          <w:cantSplit/>
          <w:trHeight w:val="190"/>
          <w:del w:id="7816" w:author="Author"/>
        </w:trPr>
        <w:tc>
          <w:tcPr>
            <w:tcW w:w="200" w:type="dxa"/>
          </w:tcPr>
          <w:p w14:paraId="4378E984" w14:textId="77777777" w:rsidR="00AB1BE2" w:rsidRPr="00555494" w:rsidDel="00EE5695" w:rsidRDefault="00AB1BE2" w:rsidP="00B4117B">
            <w:pPr>
              <w:pStyle w:val="terr2colblock1"/>
              <w:rPr>
                <w:del w:id="781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3569B" w14:textId="77777777" w:rsidR="00AB1BE2" w:rsidRPr="00555494" w:rsidDel="00EE5695" w:rsidRDefault="00AB1BE2" w:rsidP="00B4117B">
            <w:pPr>
              <w:pStyle w:val="terr2colblock1"/>
              <w:rPr>
                <w:del w:id="7818" w:author="Author"/>
              </w:rPr>
            </w:pPr>
            <w:del w:id="7819" w:author="Author">
              <w:r w:rsidRPr="00555494" w:rsidDel="00EE5695">
                <w:delText>Over 8,000 per $100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653E3021" w14:textId="77777777" w:rsidR="00AB1BE2" w:rsidRPr="00555494" w:rsidDel="00EE5695" w:rsidRDefault="00AB1BE2" w:rsidP="00B4117B">
            <w:pPr>
              <w:pStyle w:val="terr2colblock1"/>
              <w:tabs>
                <w:tab w:val="clear" w:pos="4240"/>
              </w:tabs>
              <w:jc w:val="right"/>
              <w:rPr>
                <w:del w:id="7820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1DC94831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21" w:author="Author"/>
              </w:rPr>
            </w:pPr>
            <w:del w:id="7822" w:author="Author">
              <w:r w:rsidRPr="00555494" w:rsidDel="00EE5695">
                <w:delText>0.43</w:delText>
              </w:r>
            </w:del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E35059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2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248E4A4A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24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01C4B834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25" w:author="Author"/>
              </w:rPr>
            </w:pPr>
            <w:del w:id="7826" w:author="Author">
              <w:r w:rsidRPr="00555494" w:rsidDel="00EE5695">
                <w:delText>0.46</w:delText>
              </w:r>
            </w:del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DB42A8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2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609927D5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28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6E9A106F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29" w:author="Author"/>
              </w:rPr>
            </w:pPr>
            <w:del w:id="7830" w:author="Author">
              <w:r w:rsidRPr="00555494" w:rsidDel="00EE5695">
                <w:delText>1.47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756E68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5F195DD3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32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6B3163E2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33" w:author="Author"/>
              </w:rPr>
            </w:pPr>
            <w:del w:id="7834" w:author="Author">
              <w:r w:rsidRPr="00555494" w:rsidDel="00EE5695">
                <w:delText>1.54</w:delText>
              </w:r>
            </w:del>
          </w:p>
        </w:tc>
        <w:tc>
          <w:tcPr>
            <w:tcW w:w="2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D1B515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35" w:author="Author"/>
              </w:rPr>
            </w:pPr>
          </w:p>
        </w:tc>
        <w:tc>
          <w:tcPr>
            <w:tcW w:w="353" w:type="dxa"/>
            <w:tcBorders>
              <w:left w:val="single" w:sz="6" w:space="0" w:color="auto"/>
              <w:bottom w:val="single" w:sz="6" w:space="0" w:color="auto"/>
            </w:tcBorders>
          </w:tcPr>
          <w:p w14:paraId="681CDAB1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36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35FEA001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37" w:author="Author"/>
              </w:rPr>
            </w:pPr>
            <w:del w:id="7838" w:author="Author">
              <w:r w:rsidRPr="00555494" w:rsidDel="00EE5695">
                <w:delText>0.24</w:delText>
              </w:r>
            </w:del>
          </w:p>
        </w:tc>
        <w:tc>
          <w:tcPr>
            <w:tcW w:w="15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4D08D4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3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1A5864EA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40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4C242BD1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41" w:author="Author"/>
              </w:rPr>
            </w:pPr>
            <w:del w:id="7842" w:author="Author">
              <w:r w:rsidRPr="00555494" w:rsidDel="00EE5695">
                <w:delText>0.26</w:delText>
              </w:r>
            </w:del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B1BD5B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4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17BA0A07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44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571F6A56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45" w:author="Author"/>
              </w:rPr>
            </w:pPr>
            <w:del w:id="7846" w:author="Author">
              <w:r w:rsidRPr="00555494" w:rsidDel="00EE5695">
                <w:delText>0.24</w:delText>
              </w:r>
            </w:del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3F3D21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4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74191DA9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48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0293D435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49" w:author="Author"/>
              </w:rPr>
            </w:pPr>
            <w:del w:id="7850" w:author="Author">
              <w:r w:rsidRPr="00555494" w:rsidDel="00EE5695">
                <w:delText>0.26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40B9CF" w14:textId="77777777" w:rsidR="00AB1BE2" w:rsidRPr="00555494" w:rsidDel="00EE5695" w:rsidRDefault="00AB1BE2" w:rsidP="00B4117B">
            <w:pPr>
              <w:pStyle w:val="tabletext01"/>
              <w:jc w:val="right"/>
              <w:rPr>
                <w:del w:id="7851" w:author="Author"/>
              </w:rPr>
            </w:pPr>
          </w:p>
        </w:tc>
      </w:tr>
    </w:tbl>
    <w:p w14:paraId="62667CD8" w14:textId="77777777" w:rsidR="00AB1BE2" w:rsidRDefault="00AB1BE2" w:rsidP="00710827">
      <w:pPr>
        <w:pStyle w:val="tablecaption"/>
      </w:pPr>
      <w:del w:id="7852" w:author="Author">
        <w:r w:rsidRPr="00555494" w:rsidDel="00EE5695">
          <w:delText>Table 70.C.1.a.(LC) Single Interest Coverage Loss Costs</w:delText>
        </w:r>
      </w:del>
    </w:p>
    <w:p w14:paraId="10D065A7" w14:textId="77777777" w:rsidR="00AB1BE2" w:rsidRDefault="00AB1BE2" w:rsidP="00710827">
      <w:pPr>
        <w:pStyle w:val="isonormal"/>
        <w:jc w:val="left"/>
      </w:pPr>
    </w:p>
    <w:p w14:paraId="25D882D3" w14:textId="77777777" w:rsidR="00AB1BE2" w:rsidRDefault="00AB1BE2" w:rsidP="00710827">
      <w:pPr>
        <w:pStyle w:val="isonormal"/>
        <w:sectPr w:rsidR="00AB1BE2" w:rsidSect="00710827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E1F933E" w14:textId="77777777" w:rsidR="00AB1BE2" w:rsidRPr="0036578D" w:rsidDel="00617469" w:rsidRDefault="00AB1BE2" w:rsidP="00710827">
      <w:pPr>
        <w:pStyle w:val="boxrule"/>
        <w:rPr>
          <w:del w:id="7853" w:author="Author"/>
        </w:rPr>
      </w:pPr>
      <w:del w:id="7854" w:author="Author">
        <w:r w:rsidRPr="0036578D" w:rsidDel="00617469">
          <w:lastRenderedPageBreak/>
          <w:delText xml:space="preserve">80.  SNOWMOBILES </w:delText>
        </w:r>
      </w:del>
    </w:p>
    <w:p w14:paraId="1C60B360" w14:textId="77777777" w:rsidR="00AB1BE2" w:rsidRPr="0036578D" w:rsidDel="00617469" w:rsidRDefault="00AB1BE2" w:rsidP="00710827">
      <w:pPr>
        <w:pStyle w:val="blocktext1"/>
        <w:rPr>
          <w:del w:id="7855" w:author="Author"/>
        </w:rPr>
      </w:pPr>
      <w:del w:id="7856" w:author="Author">
        <w:r w:rsidRPr="0036578D" w:rsidDel="00617469">
          <w:delText xml:space="preserve">Table </w:delText>
        </w:r>
        <w:r w:rsidRPr="0036578D" w:rsidDel="00617469">
          <w:rPr>
            <w:b/>
          </w:rPr>
          <w:delText>80.B.1.(LC)</w:delText>
        </w:r>
        <w:r w:rsidRPr="0036578D" w:rsidDel="00617469">
          <w:delText xml:space="preserve"> is replaced by the following: </w:delText>
        </w:r>
      </w:del>
    </w:p>
    <w:p w14:paraId="44CE3B79" w14:textId="77777777" w:rsidR="00AB1BE2" w:rsidRPr="0036578D" w:rsidDel="00617469" w:rsidRDefault="00AB1BE2" w:rsidP="00710827">
      <w:pPr>
        <w:pStyle w:val="space4"/>
        <w:rPr>
          <w:del w:id="785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AB1BE2" w:rsidRPr="0036578D" w:rsidDel="00617469" w14:paraId="6B3BAD82" w14:textId="77777777" w:rsidTr="00B4117B">
        <w:trPr>
          <w:cantSplit/>
          <w:trHeight w:val="190"/>
          <w:del w:id="7858" w:author="Author"/>
        </w:trPr>
        <w:tc>
          <w:tcPr>
            <w:tcW w:w="200" w:type="dxa"/>
          </w:tcPr>
          <w:p w14:paraId="36CC6361" w14:textId="77777777" w:rsidR="00AB1BE2" w:rsidRPr="0036578D" w:rsidDel="00617469" w:rsidRDefault="00AB1BE2" w:rsidP="00B4117B">
            <w:pPr>
              <w:pStyle w:val="tablehead"/>
              <w:rPr>
                <w:del w:id="7859" w:author="Author"/>
              </w:rPr>
            </w:pPr>
            <w:del w:id="7860" w:author="Author">
              <w:r w:rsidRPr="0036578D" w:rsidDel="00617469">
                <w:br/>
              </w:r>
            </w:del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D5295" w14:textId="77777777" w:rsidR="00AB1BE2" w:rsidRPr="0036578D" w:rsidDel="00617469" w:rsidRDefault="00AB1BE2" w:rsidP="00B4117B">
            <w:pPr>
              <w:pStyle w:val="tablehead"/>
              <w:rPr>
                <w:del w:id="7861" w:author="Author"/>
              </w:rPr>
            </w:pPr>
            <w:del w:id="7862" w:author="Author">
              <w:r w:rsidRPr="0036578D" w:rsidDel="00617469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60FDF" w14:textId="77777777" w:rsidR="00AB1BE2" w:rsidRPr="0036578D" w:rsidDel="00617469" w:rsidRDefault="00AB1BE2" w:rsidP="00B4117B">
            <w:pPr>
              <w:pStyle w:val="tablehead"/>
              <w:rPr>
                <w:del w:id="7863" w:author="Author"/>
              </w:rPr>
            </w:pPr>
            <w:del w:id="7864" w:author="Author">
              <w:r w:rsidRPr="0036578D" w:rsidDel="00617469">
                <w:delText>Liability Base Loss Cost</w:delText>
              </w:r>
            </w:del>
          </w:p>
        </w:tc>
      </w:tr>
      <w:tr w:rsidR="00AB1BE2" w:rsidRPr="0036578D" w:rsidDel="00617469" w14:paraId="35FB9AA1" w14:textId="77777777" w:rsidTr="00B4117B">
        <w:trPr>
          <w:cantSplit/>
          <w:trHeight w:val="190"/>
          <w:del w:id="7865" w:author="Author"/>
        </w:trPr>
        <w:tc>
          <w:tcPr>
            <w:tcW w:w="200" w:type="dxa"/>
          </w:tcPr>
          <w:p w14:paraId="6B7C49B6" w14:textId="77777777" w:rsidR="00AB1BE2" w:rsidRPr="0036578D" w:rsidDel="00617469" w:rsidRDefault="00AB1BE2" w:rsidP="00B4117B">
            <w:pPr>
              <w:pStyle w:val="tabletext11"/>
              <w:rPr>
                <w:del w:id="7866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A24C421" w14:textId="77777777" w:rsidR="00AB1BE2" w:rsidRPr="0036578D" w:rsidDel="00617469" w:rsidRDefault="00AB1BE2" w:rsidP="00B4117B">
            <w:pPr>
              <w:pStyle w:val="tabletext11"/>
              <w:rPr>
                <w:del w:id="7867" w:author="Author"/>
              </w:rPr>
            </w:pPr>
            <w:del w:id="7868" w:author="Author">
              <w:r w:rsidRPr="0036578D" w:rsidDel="00617469">
                <w:delText>Passenger Hazard Excluded</w:delText>
              </w:r>
            </w:del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</w:tcBorders>
          </w:tcPr>
          <w:p w14:paraId="0F84E6F4" w14:textId="77777777" w:rsidR="00AB1BE2" w:rsidRPr="0036578D" w:rsidDel="00617469" w:rsidRDefault="00AB1BE2" w:rsidP="00B4117B">
            <w:pPr>
              <w:pStyle w:val="tabletext11"/>
              <w:jc w:val="right"/>
              <w:rPr>
                <w:del w:id="7869" w:author="Author"/>
              </w:rPr>
            </w:pPr>
            <w:del w:id="7870" w:author="Author">
              <w:r w:rsidRPr="0036578D" w:rsidDel="00617469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right w:val="single" w:sz="6" w:space="0" w:color="auto"/>
            </w:tcBorders>
          </w:tcPr>
          <w:p w14:paraId="789CE49F" w14:textId="77777777" w:rsidR="00AB1BE2" w:rsidRPr="0036578D" w:rsidDel="00617469" w:rsidRDefault="00AB1BE2" w:rsidP="00710827">
            <w:pPr>
              <w:pStyle w:val="tabletext11"/>
              <w:rPr>
                <w:del w:id="7871" w:author="Author"/>
              </w:rPr>
            </w:pPr>
            <w:del w:id="7872" w:author="Author">
              <w:r w:rsidRPr="0036578D" w:rsidDel="00617469">
                <w:delText>27</w:delText>
              </w:r>
            </w:del>
          </w:p>
        </w:tc>
      </w:tr>
      <w:tr w:rsidR="00AB1BE2" w:rsidRPr="0036578D" w:rsidDel="00617469" w14:paraId="371B0A91" w14:textId="77777777" w:rsidTr="00B4117B">
        <w:trPr>
          <w:cantSplit/>
          <w:trHeight w:val="190"/>
          <w:del w:id="7873" w:author="Author"/>
        </w:trPr>
        <w:tc>
          <w:tcPr>
            <w:tcW w:w="200" w:type="dxa"/>
          </w:tcPr>
          <w:p w14:paraId="1067D780" w14:textId="77777777" w:rsidR="00AB1BE2" w:rsidRPr="0036578D" w:rsidDel="00617469" w:rsidRDefault="00AB1BE2" w:rsidP="00B4117B">
            <w:pPr>
              <w:pStyle w:val="tabletext11"/>
              <w:rPr>
                <w:del w:id="7874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C30823" w14:textId="77777777" w:rsidR="00AB1BE2" w:rsidRPr="0036578D" w:rsidDel="00617469" w:rsidRDefault="00AB1BE2" w:rsidP="00710827">
            <w:pPr>
              <w:pStyle w:val="tabletext11"/>
              <w:rPr>
                <w:del w:id="7875" w:author="Author"/>
              </w:rPr>
            </w:pPr>
            <w:del w:id="7876" w:author="Author">
              <w:r w:rsidRPr="0036578D" w:rsidDel="00617469">
                <w:delText>Passenger Hazard Included</w:delText>
              </w:r>
            </w:del>
          </w:p>
        </w:tc>
        <w:tc>
          <w:tcPr>
            <w:tcW w:w="630" w:type="dxa"/>
            <w:tcBorders>
              <w:left w:val="single" w:sz="4" w:space="0" w:color="auto"/>
              <w:bottom w:val="single" w:sz="6" w:space="0" w:color="auto"/>
            </w:tcBorders>
          </w:tcPr>
          <w:p w14:paraId="271C2139" w14:textId="77777777" w:rsidR="00AB1BE2" w:rsidRPr="0036578D" w:rsidDel="00617469" w:rsidRDefault="00AB1BE2" w:rsidP="00B4117B">
            <w:pPr>
              <w:pStyle w:val="tabletext11"/>
              <w:rPr>
                <w:del w:id="7877" w:author="Author"/>
              </w:rPr>
            </w:pPr>
          </w:p>
        </w:tc>
        <w:tc>
          <w:tcPr>
            <w:tcW w:w="1010" w:type="dxa"/>
            <w:tcBorders>
              <w:bottom w:val="single" w:sz="6" w:space="0" w:color="auto"/>
              <w:right w:val="single" w:sz="6" w:space="0" w:color="auto"/>
            </w:tcBorders>
          </w:tcPr>
          <w:p w14:paraId="7D3360F1" w14:textId="77777777" w:rsidR="00AB1BE2" w:rsidRPr="0036578D" w:rsidDel="00617469" w:rsidRDefault="00AB1BE2" w:rsidP="00B4117B">
            <w:pPr>
              <w:pStyle w:val="tabletext11"/>
              <w:rPr>
                <w:del w:id="7878" w:author="Author"/>
              </w:rPr>
            </w:pPr>
            <w:del w:id="7879" w:author="Author">
              <w:r w:rsidRPr="0036578D" w:rsidDel="00617469">
                <w:delText>62</w:delText>
              </w:r>
            </w:del>
          </w:p>
        </w:tc>
      </w:tr>
    </w:tbl>
    <w:p w14:paraId="237130D3" w14:textId="77777777" w:rsidR="00AB1BE2" w:rsidRDefault="00AB1BE2" w:rsidP="00710827">
      <w:pPr>
        <w:pStyle w:val="tablecaption"/>
      </w:pPr>
      <w:del w:id="7880" w:author="Author">
        <w:r w:rsidRPr="0036578D" w:rsidDel="00617469">
          <w:delText>Table 80.B.1.(LC) Snowmobiles Liability Loss Costs</w:delText>
        </w:r>
      </w:del>
    </w:p>
    <w:p w14:paraId="486AC174" w14:textId="77777777" w:rsidR="00AB1BE2" w:rsidRDefault="00AB1BE2" w:rsidP="00710827">
      <w:pPr>
        <w:pStyle w:val="isonormal"/>
        <w:jc w:val="left"/>
      </w:pPr>
    </w:p>
    <w:p w14:paraId="428C5ED3" w14:textId="77777777" w:rsidR="00AB1BE2" w:rsidRDefault="00AB1BE2" w:rsidP="00710827">
      <w:pPr>
        <w:pStyle w:val="isonormal"/>
        <w:sectPr w:rsidR="00AB1BE2" w:rsidSect="00710827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E1E9CC5" w14:textId="77777777" w:rsidR="00AB1BE2" w:rsidRPr="00A873A5" w:rsidDel="00CF47CB" w:rsidRDefault="00AB1BE2" w:rsidP="00710827">
      <w:pPr>
        <w:pStyle w:val="boxrule"/>
        <w:rPr>
          <w:del w:id="7881" w:author="Author"/>
        </w:rPr>
      </w:pPr>
      <w:del w:id="7882" w:author="Author">
        <w:r w:rsidRPr="00A873A5" w:rsidDel="00CF47CB">
          <w:lastRenderedPageBreak/>
          <w:delText>89.  NON-OWNERSHIP LIABILITY</w:delText>
        </w:r>
      </w:del>
    </w:p>
    <w:p w14:paraId="1770FC6C" w14:textId="77777777" w:rsidR="00AB1BE2" w:rsidRPr="00A873A5" w:rsidDel="00CF47CB" w:rsidRDefault="00AB1BE2" w:rsidP="00710827">
      <w:pPr>
        <w:pStyle w:val="space4"/>
        <w:suppressAutoHyphens/>
        <w:rPr>
          <w:del w:id="788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AB1BE2" w:rsidRPr="00A873A5" w:rsidDel="00CF47CB" w14:paraId="2E2F9F00" w14:textId="77777777" w:rsidTr="00B4117B">
        <w:trPr>
          <w:cantSplit/>
          <w:trHeight w:val="190"/>
          <w:del w:id="7884" w:author="Author"/>
        </w:trPr>
        <w:tc>
          <w:tcPr>
            <w:tcW w:w="200" w:type="dxa"/>
          </w:tcPr>
          <w:p w14:paraId="64908051" w14:textId="77777777" w:rsidR="00AB1BE2" w:rsidRPr="00A873A5" w:rsidDel="00CF47CB" w:rsidRDefault="00AB1BE2" w:rsidP="00B4117B">
            <w:pPr>
              <w:pStyle w:val="tablehead"/>
              <w:suppressAutoHyphens/>
              <w:rPr>
                <w:del w:id="788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8F66" w14:textId="77777777" w:rsidR="00AB1BE2" w:rsidRPr="00A873A5" w:rsidDel="00CF47CB" w:rsidRDefault="00AB1BE2" w:rsidP="00B4117B">
            <w:pPr>
              <w:pStyle w:val="tablehead"/>
              <w:suppressAutoHyphens/>
              <w:rPr>
                <w:del w:id="7886" w:author="Author"/>
              </w:rPr>
            </w:pPr>
            <w:del w:id="7887" w:author="Author">
              <w:r w:rsidRPr="00A873A5" w:rsidDel="00CF47CB">
                <w:delText>Class</w:delText>
              </w:r>
              <w:r w:rsidRPr="00A873A5" w:rsidDel="00CF47CB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50C14" w14:textId="77777777" w:rsidR="00AB1BE2" w:rsidRPr="00A873A5" w:rsidDel="00CF47CB" w:rsidRDefault="00AB1BE2" w:rsidP="00B4117B">
            <w:pPr>
              <w:pStyle w:val="tablehead"/>
              <w:suppressAutoHyphens/>
              <w:rPr>
                <w:del w:id="7888" w:author="Author"/>
              </w:rPr>
            </w:pPr>
            <w:del w:id="7889" w:author="Author">
              <w:r w:rsidRPr="00A873A5" w:rsidDel="00CF47CB">
                <w:delText>Total Number Of</w:delText>
              </w:r>
              <w:r w:rsidRPr="00A873A5" w:rsidDel="00CF47CB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34CD" w14:textId="77777777" w:rsidR="00AB1BE2" w:rsidRPr="00A873A5" w:rsidDel="00CF47CB" w:rsidRDefault="00AB1BE2" w:rsidP="00B4117B">
            <w:pPr>
              <w:pStyle w:val="tablehead"/>
              <w:suppressAutoHyphens/>
              <w:rPr>
                <w:del w:id="7890" w:author="Author"/>
              </w:rPr>
            </w:pPr>
            <w:del w:id="7891" w:author="Author">
              <w:r w:rsidRPr="00A873A5" w:rsidDel="00CF47CB">
                <w:delText xml:space="preserve">Liability Base </w:delText>
              </w:r>
              <w:r w:rsidRPr="00A873A5" w:rsidDel="00CF47CB">
                <w:br/>
                <w:delText>Loss Cost</w:delText>
              </w:r>
            </w:del>
          </w:p>
        </w:tc>
      </w:tr>
      <w:tr w:rsidR="00AB1BE2" w:rsidRPr="00A873A5" w:rsidDel="00CF47CB" w14:paraId="6616DBF6" w14:textId="77777777" w:rsidTr="00B4117B">
        <w:trPr>
          <w:cantSplit/>
          <w:trHeight w:val="190"/>
          <w:del w:id="7892" w:author="Author"/>
        </w:trPr>
        <w:tc>
          <w:tcPr>
            <w:tcW w:w="200" w:type="dxa"/>
          </w:tcPr>
          <w:p w14:paraId="73F386A8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89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81DC0E" w14:textId="77777777" w:rsidR="00AB1BE2" w:rsidRPr="00A873A5" w:rsidDel="00CF47CB" w:rsidRDefault="00AB1BE2" w:rsidP="00B4117B">
            <w:pPr>
              <w:pStyle w:val="tabletext11"/>
              <w:suppressAutoHyphens/>
              <w:jc w:val="center"/>
              <w:rPr>
                <w:del w:id="7894" w:author="Author"/>
              </w:rPr>
            </w:pPr>
            <w:del w:id="7895" w:author="Author">
              <w:r w:rsidRPr="00A873A5" w:rsidDel="00CF47CB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70E3FD31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896" w:author="Author"/>
              </w:rPr>
            </w:pPr>
            <w:del w:id="7897" w:author="Author">
              <w:r w:rsidRPr="00A873A5" w:rsidDel="00CF47CB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75754785" w14:textId="77777777" w:rsidR="00AB1BE2" w:rsidRPr="00A873A5" w:rsidDel="00CF47CB" w:rsidRDefault="00AB1BE2" w:rsidP="00B4117B">
            <w:pPr>
              <w:pStyle w:val="tabletext11"/>
              <w:suppressAutoHyphens/>
              <w:jc w:val="both"/>
              <w:rPr>
                <w:del w:id="7898" w:author="Author"/>
              </w:rPr>
            </w:pPr>
            <w:del w:id="7899" w:author="Author">
              <w:r w:rsidRPr="00A873A5" w:rsidDel="00CF47CB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2F45A9EF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00" w:author="Author"/>
              </w:rPr>
            </w:pPr>
            <w:del w:id="7901" w:author="Author">
              <w:r w:rsidRPr="00A873A5" w:rsidDel="00CF47CB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950FF7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0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7923DE9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03" w:author="Author"/>
              </w:rPr>
            </w:pPr>
            <w:del w:id="7904" w:author="Author">
              <w:r w:rsidRPr="00A873A5" w:rsidDel="00CF47CB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05E02EA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905" w:author="Author"/>
              </w:rPr>
            </w:pPr>
            <w:del w:id="7906" w:author="Author">
              <w:r w:rsidRPr="00A873A5" w:rsidDel="00CF47CB">
                <w:delText>52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1A29ABB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rPr>
                <w:del w:id="7907" w:author="Author"/>
              </w:rPr>
            </w:pPr>
          </w:p>
        </w:tc>
      </w:tr>
      <w:tr w:rsidR="00AB1BE2" w:rsidRPr="00A873A5" w:rsidDel="00CF47CB" w14:paraId="5341E016" w14:textId="77777777" w:rsidTr="00B4117B">
        <w:trPr>
          <w:cantSplit/>
          <w:trHeight w:val="190"/>
          <w:del w:id="7908" w:author="Author"/>
        </w:trPr>
        <w:tc>
          <w:tcPr>
            <w:tcW w:w="200" w:type="dxa"/>
          </w:tcPr>
          <w:p w14:paraId="16015904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0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CC0B077" w14:textId="77777777" w:rsidR="00AB1BE2" w:rsidRPr="00A873A5" w:rsidDel="00CF47CB" w:rsidRDefault="00AB1BE2" w:rsidP="00B4117B">
            <w:pPr>
              <w:pStyle w:val="tabletext11"/>
              <w:suppressAutoHyphens/>
              <w:jc w:val="center"/>
              <w:rPr>
                <w:del w:id="7910" w:author="Author"/>
              </w:rPr>
            </w:pPr>
            <w:del w:id="7911" w:author="Author">
              <w:r w:rsidRPr="00A873A5" w:rsidDel="00CF47CB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73EA00C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12" w:author="Author"/>
              </w:rPr>
            </w:pPr>
            <w:del w:id="7913" w:author="Author">
              <w:r w:rsidRPr="00A873A5" w:rsidDel="00CF47CB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88EA587" w14:textId="77777777" w:rsidR="00AB1BE2" w:rsidRPr="00A873A5" w:rsidDel="00CF47CB" w:rsidRDefault="00AB1BE2" w:rsidP="00B4117B">
            <w:pPr>
              <w:pStyle w:val="tabletext11"/>
              <w:suppressAutoHyphens/>
              <w:jc w:val="both"/>
              <w:rPr>
                <w:del w:id="7914" w:author="Author"/>
              </w:rPr>
            </w:pPr>
            <w:del w:id="7915" w:author="Author">
              <w:r w:rsidRPr="00A873A5" w:rsidDel="00CF47C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3711C95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16" w:author="Author"/>
              </w:rPr>
            </w:pPr>
            <w:del w:id="7917" w:author="Author">
              <w:r w:rsidRPr="00A873A5" w:rsidDel="00CF47CB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5627996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1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DDF5A44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1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C96B653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920" w:author="Author"/>
              </w:rPr>
            </w:pPr>
            <w:del w:id="7921" w:author="Author">
              <w:r w:rsidRPr="00A873A5" w:rsidDel="00CF47CB">
                <w:delText>111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CDD5CE6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rPr>
                <w:del w:id="7922" w:author="Author"/>
              </w:rPr>
            </w:pPr>
          </w:p>
        </w:tc>
      </w:tr>
      <w:tr w:rsidR="00AB1BE2" w:rsidRPr="00A873A5" w:rsidDel="00CF47CB" w14:paraId="01697C7E" w14:textId="77777777" w:rsidTr="00B4117B">
        <w:trPr>
          <w:cantSplit/>
          <w:trHeight w:val="190"/>
          <w:del w:id="7923" w:author="Author"/>
        </w:trPr>
        <w:tc>
          <w:tcPr>
            <w:tcW w:w="200" w:type="dxa"/>
          </w:tcPr>
          <w:p w14:paraId="213E81A3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2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600154A" w14:textId="77777777" w:rsidR="00AB1BE2" w:rsidRPr="00A873A5" w:rsidDel="00CF47CB" w:rsidRDefault="00AB1BE2" w:rsidP="00B4117B">
            <w:pPr>
              <w:pStyle w:val="tabletext11"/>
              <w:suppressAutoHyphens/>
              <w:jc w:val="center"/>
              <w:rPr>
                <w:del w:id="7925" w:author="Author"/>
              </w:rPr>
            </w:pPr>
            <w:del w:id="7926" w:author="Author">
              <w:r w:rsidRPr="00A873A5" w:rsidDel="00CF47CB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C3DB83B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27" w:author="Author"/>
              </w:rPr>
            </w:pPr>
            <w:del w:id="7928" w:author="Author">
              <w:r w:rsidRPr="00A873A5" w:rsidDel="00CF47CB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6D1B57A" w14:textId="77777777" w:rsidR="00AB1BE2" w:rsidRPr="00A873A5" w:rsidDel="00CF47CB" w:rsidRDefault="00AB1BE2" w:rsidP="00B4117B">
            <w:pPr>
              <w:pStyle w:val="tabletext11"/>
              <w:suppressAutoHyphens/>
              <w:jc w:val="both"/>
              <w:rPr>
                <w:del w:id="7929" w:author="Author"/>
              </w:rPr>
            </w:pPr>
            <w:del w:id="7930" w:author="Author">
              <w:r w:rsidRPr="00A873A5" w:rsidDel="00CF47C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62C07E1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31" w:author="Author"/>
              </w:rPr>
            </w:pPr>
            <w:del w:id="7932" w:author="Author">
              <w:r w:rsidRPr="00A873A5" w:rsidDel="00CF47CB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236EE33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3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05CDB7F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3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55D36C3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935" w:author="Author"/>
              </w:rPr>
            </w:pPr>
            <w:del w:id="7936" w:author="Author">
              <w:r w:rsidRPr="00A873A5" w:rsidDel="00CF47CB">
                <w:delText>178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40A7CFA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rPr>
                <w:del w:id="7937" w:author="Author"/>
              </w:rPr>
            </w:pPr>
          </w:p>
        </w:tc>
      </w:tr>
      <w:tr w:rsidR="00AB1BE2" w:rsidRPr="00A873A5" w:rsidDel="00CF47CB" w14:paraId="581A5CC4" w14:textId="77777777" w:rsidTr="00B4117B">
        <w:trPr>
          <w:cantSplit/>
          <w:trHeight w:val="190"/>
          <w:del w:id="7938" w:author="Author"/>
        </w:trPr>
        <w:tc>
          <w:tcPr>
            <w:tcW w:w="200" w:type="dxa"/>
          </w:tcPr>
          <w:p w14:paraId="46D9B029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3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847EC30" w14:textId="77777777" w:rsidR="00AB1BE2" w:rsidRPr="00A873A5" w:rsidDel="00CF47CB" w:rsidRDefault="00AB1BE2" w:rsidP="00B4117B">
            <w:pPr>
              <w:pStyle w:val="tabletext11"/>
              <w:suppressAutoHyphens/>
              <w:jc w:val="center"/>
              <w:rPr>
                <w:del w:id="7940" w:author="Author"/>
              </w:rPr>
            </w:pPr>
            <w:del w:id="7941" w:author="Author">
              <w:r w:rsidRPr="00A873A5" w:rsidDel="00CF47CB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A3CC3D4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42" w:author="Author"/>
              </w:rPr>
            </w:pPr>
            <w:del w:id="7943" w:author="Author">
              <w:r w:rsidRPr="00A873A5" w:rsidDel="00CF47CB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831866A" w14:textId="77777777" w:rsidR="00AB1BE2" w:rsidRPr="00A873A5" w:rsidDel="00CF47CB" w:rsidRDefault="00AB1BE2" w:rsidP="00B4117B">
            <w:pPr>
              <w:pStyle w:val="tabletext11"/>
              <w:suppressAutoHyphens/>
              <w:jc w:val="both"/>
              <w:rPr>
                <w:del w:id="7944" w:author="Author"/>
              </w:rPr>
            </w:pPr>
            <w:del w:id="7945" w:author="Author">
              <w:r w:rsidRPr="00A873A5" w:rsidDel="00CF47C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EFE67A6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46" w:author="Author"/>
              </w:rPr>
            </w:pPr>
            <w:del w:id="7947" w:author="Author">
              <w:r w:rsidRPr="00A873A5" w:rsidDel="00CF47CB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0DB2EA8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4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399DDB0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4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0DA900A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950" w:author="Author"/>
              </w:rPr>
            </w:pPr>
            <w:del w:id="7951" w:author="Author">
              <w:r w:rsidRPr="00A873A5" w:rsidDel="00CF47CB">
                <w:delText>300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BD4A712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rPr>
                <w:del w:id="7952" w:author="Author"/>
              </w:rPr>
            </w:pPr>
          </w:p>
        </w:tc>
      </w:tr>
      <w:tr w:rsidR="00AB1BE2" w:rsidRPr="00A873A5" w:rsidDel="00CF47CB" w14:paraId="4B5B2BA3" w14:textId="77777777" w:rsidTr="00B4117B">
        <w:trPr>
          <w:cantSplit/>
          <w:trHeight w:val="190"/>
          <w:del w:id="7953" w:author="Author"/>
        </w:trPr>
        <w:tc>
          <w:tcPr>
            <w:tcW w:w="200" w:type="dxa"/>
          </w:tcPr>
          <w:p w14:paraId="0665B588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5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6F1CC38" w14:textId="77777777" w:rsidR="00AB1BE2" w:rsidRPr="00A873A5" w:rsidDel="00CF47CB" w:rsidRDefault="00AB1BE2" w:rsidP="00B4117B">
            <w:pPr>
              <w:pStyle w:val="tabletext11"/>
              <w:suppressAutoHyphens/>
              <w:jc w:val="center"/>
              <w:rPr>
                <w:del w:id="7955" w:author="Author"/>
              </w:rPr>
            </w:pPr>
            <w:del w:id="7956" w:author="Author">
              <w:r w:rsidRPr="00A873A5" w:rsidDel="00CF47CB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344176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57" w:author="Author"/>
              </w:rPr>
            </w:pPr>
            <w:del w:id="7958" w:author="Author">
              <w:r w:rsidRPr="00A873A5" w:rsidDel="00CF47CB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0BFF96D" w14:textId="77777777" w:rsidR="00AB1BE2" w:rsidRPr="00A873A5" w:rsidDel="00CF47CB" w:rsidRDefault="00AB1BE2" w:rsidP="00B4117B">
            <w:pPr>
              <w:pStyle w:val="tabletext11"/>
              <w:suppressAutoHyphens/>
              <w:jc w:val="both"/>
              <w:rPr>
                <w:del w:id="7959" w:author="Author"/>
              </w:rPr>
            </w:pPr>
            <w:del w:id="7960" w:author="Author">
              <w:r w:rsidRPr="00A873A5" w:rsidDel="00CF47C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FD08EDC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61" w:author="Author"/>
              </w:rPr>
            </w:pPr>
            <w:del w:id="7962" w:author="Author">
              <w:r w:rsidRPr="00A873A5" w:rsidDel="00CF47CB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F05539C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6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A65384D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6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82DB765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965" w:author="Author"/>
              </w:rPr>
            </w:pPr>
            <w:del w:id="7966" w:author="Author">
              <w:r w:rsidRPr="00A873A5" w:rsidDel="00CF47CB">
                <w:delText>785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CE153DD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rPr>
                <w:del w:id="7967" w:author="Author"/>
              </w:rPr>
            </w:pPr>
          </w:p>
        </w:tc>
      </w:tr>
      <w:tr w:rsidR="00AB1BE2" w:rsidRPr="00A873A5" w:rsidDel="00CF47CB" w14:paraId="310D7EFD" w14:textId="77777777" w:rsidTr="00B4117B">
        <w:trPr>
          <w:cantSplit/>
          <w:trHeight w:val="190"/>
          <w:del w:id="7968" w:author="Author"/>
        </w:trPr>
        <w:tc>
          <w:tcPr>
            <w:tcW w:w="200" w:type="dxa"/>
          </w:tcPr>
          <w:p w14:paraId="03A5EAB4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6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F29B0BE" w14:textId="77777777" w:rsidR="00AB1BE2" w:rsidRPr="00A873A5" w:rsidDel="00CF47CB" w:rsidRDefault="00AB1BE2" w:rsidP="00B4117B">
            <w:pPr>
              <w:pStyle w:val="tabletext11"/>
              <w:suppressAutoHyphens/>
              <w:jc w:val="center"/>
              <w:rPr>
                <w:del w:id="7970" w:author="Author"/>
              </w:rPr>
            </w:pPr>
            <w:del w:id="7971" w:author="Author">
              <w:r w:rsidRPr="00A873A5" w:rsidDel="00CF47CB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D6E2916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72" w:author="Author"/>
              </w:rPr>
            </w:pPr>
            <w:del w:id="7973" w:author="Author">
              <w:r w:rsidRPr="00A873A5" w:rsidDel="00CF47CB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62B1673" w14:textId="77777777" w:rsidR="00AB1BE2" w:rsidRPr="00A873A5" w:rsidDel="00CF47CB" w:rsidRDefault="00AB1BE2" w:rsidP="00B4117B">
            <w:pPr>
              <w:pStyle w:val="tabletext11"/>
              <w:suppressAutoHyphens/>
              <w:jc w:val="both"/>
              <w:rPr>
                <w:del w:id="7974" w:author="Author"/>
              </w:rPr>
            </w:pPr>
            <w:del w:id="7975" w:author="Author">
              <w:r w:rsidRPr="00A873A5" w:rsidDel="00CF47C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E08EB02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76" w:author="Author"/>
              </w:rPr>
            </w:pPr>
            <w:del w:id="7977" w:author="Author">
              <w:r w:rsidRPr="00A873A5" w:rsidDel="00CF47CB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72C6C2B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7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E3E6930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7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B563FC9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980" w:author="Author"/>
              </w:rPr>
            </w:pPr>
            <w:del w:id="7981" w:author="Author">
              <w:r w:rsidRPr="00A873A5" w:rsidDel="00CF47CB">
                <w:delText>1,805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6D9EAB2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rPr>
                <w:del w:id="7982" w:author="Author"/>
              </w:rPr>
            </w:pPr>
          </w:p>
        </w:tc>
      </w:tr>
      <w:tr w:rsidR="00AB1BE2" w:rsidRPr="00A873A5" w:rsidDel="00CF47CB" w14:paraId="1696E681" w14:textId="77777777" w:rsidTr="00710827">
        <w:trPr>
          <w:cantSplit/>
          <w:trHeight w:val="190"/>
          <w:del w:id="7983" w:author="Author"/>
        </w:trPr>
        <w:tc>
          <w:tcPr>
            <w:tcW w:w="200" w:type="dxa"/>
          </w:tcPr>
          <w:p w14:paraId="6DCD7EF5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8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C6F0B" w14:textId="77777777" w:rsidR="00AB1BE2" w:rsidRPr="00A873A5" w:rsidDel="00CF47CB" w:rsidRDefault="00AB1BE2" w:rsidP="00B4117B">
            <w:pPr>
              <w:pStyle w:val="tabletext11"/>
              <w:suppressAutoHyphens/>
              <w:jc w:val="center"/>
              <w:rPr>
                <w:del w:id="7985" w:author="Author"/>
              </w:rPr>
            </w:pPr>
            <w:del w:id="7986" w:author="Author">
              <w:r w:rsidRPr="00A873A5" w:rsidDel="00CF47CB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8CE485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87" w:author="Author"/>
              </w:rPr>
            </w:pPr>
            <w:del w:id="7988" w:author="Author">
              <w:r w:rsidRPr="00A873A5" w:rsidDel="00CF47CB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D278EF8" w14:textId="77777777" w:rsidR="00AB1BE2" w:rsidRPr="00A873A5" w:rsidDel="00CF47CB" w:rsidRDefault="00AB1BE2" w:rsidP="00B4117B">
            <w:pPr>
              <w:pStyle w:val="tabletext11"/>
              <w:suppressAutoHyphens/>
              <w:jc w:val="right"/>
              <w:rPr>
                <w:del w:id="7989" w:author="Author"/>
              </w:rPr>
            </w:pPr>
            <w:del w:id="7990" w:author="Author">
              <w:r w:rsidRPr="00A873A5" w:rsidDel="00CF47CB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A492F7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9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11A6E387" w14:textId="77777777" w:rsidR="00AB1BE2" w:rsidRPr="00A873A5" w:rsidDel="00CF47CB" w:rsidRDefault="00AB1BE2" w:rsidP="00B4117B">
            <w:pPr>
              <w:pStyle w:val="tabletext11"/>
              <w:suppressAutoHyphens/>
              <w:rPr>
                <w:del w:id="7992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A7364B2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993" w:author="Author"/>
              </w:rPr>
            </w:pPr>
            <w:del w:id="7994" w:author="Author">
              <w:r w:rsidRPr="00A873A5" w:rsidDel="00CF47CB">
                <w:delText>3,804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EAD269" w14:textId="77777777" w:rsidR="00AB1BE2" w:rsidRPr="00A873A5" w:rsidDel="00CF47CB" w:rsidRDefault="00AB1BE2" w:rsidP="00B4117B">
            <w:pPr>
              <w:pStyle w:val="tabletext11"/>
              <w:tabs>
                <w:tab w:val="decimal" w:pos="340"/>
              </w:tabs>
              <w:suppressAutoHyphens/>
              <w:rPr>
                <w:del w:id="7995" w:author="Author"/>
              </w:rPr>
            </w:pPr>
          </w:p>
        </w:tc>
      </w:tr>
    </w:tbl>
    <w:p w14:paraId="3615ACF8" w14:textId="77777777" w:rsidR="00AB1BE2" w:rsidRDefault="00AB1BE2" w:rsidP="00710827">
      <w:pPr>
        <w:pStyle w:val="tablecaption"/>
        <w:suppressAutoHyphens/>
      </w:pPr>
      <w:del w:id="7996" w:author="Author">
        <w:r w:rsidRPr="00A873A5" w:rsidDel="00CF47CB">
          <w:delText>Table 89.B.2.a.(1)(a)(LC) Other Than Auto Service Operations Loss Costs</w:delText>
        </w:r>
      </w:del>
    </w:p>
    <w:p w14:paraId="78997238" w14:textId="77777777" w:rsidR="00AB1BE2" w:rsidRDefault="00AB1BE2" w:rsidP="00710827">
      <w:pPr>
        <w:pStyle w:val="isonormal"/>
        <w:jc w:val="left"/>
      </w:pPr>
    </w:p>
    <w:p w14:paraId="31BFBD2A" w14:textId="77777777" w:rsidR="00AB1BE2" w:rsidRDefault="00AB1BE2" w:rsidP="00710827">
      <w:pPr>
        <w:pStyle w:val="isonormal"/>
        <w:sectPr w:rsidR="00AB1BE2" w:rsidSect="00710827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23C8C09D" w14:textId="77777777" w:rsidR="00AB1BE2" w:rsidRPr="00CC28E5" w:rsidDel="008B2672" w:rsidRDefault="00AB1BE2" w:rsidP="00710827">
      <w:pPr>
        <w:pStyle w:val="boxrule"/>
        <w:rPr>
          <w:del w:id="7997" w:author="Author"/>
        </w:rPr>
      </w:pPr>
      <w:del w:id="7998" w:author="Author">
        <w:r w:rsidRPr="00CC28E5" w:rsidDel="008B2672">
          <w:lastRenderedPageBreak/>
          <w:delText>90.  HIRED AUTOS</w:delText>
        </w:r>
      </w:del>
    </w:p>
    <w:p w14:paraId="6791FE08" w14:textId="77777777" w:rsidR="00AB1BE2" w:rsidRPr="00CC28E5" w:rsidDel="008B2672" w:rsidRDefault="00AB1BE2" w:rsidP="00710827">
      <w:pPr>
        <w:pStyle w:val="isonormal"/>
        <w:suppressAutoHyphens/>
        <w:rPr>
          <w:del w:id="799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60"/>
        <w:gridCol w:w="2540"/>
      </w:tblGrid>
      <w:tr w:rsidR="00AB1BE2" w:rsidRPr="00CC28E5" w:rsidDel="008B2672" w14:paraId="20B931B1" w14:textId="77777777" w:rsidTr="00B4117B">
        <w:trPr>
          <w:cantSplit/>
          <w:trHeight w:val="190"/>
          <w:del w:id="8000" w:author="Author"/>
        </w:trPr>
        <w:tc>
          <w:tcPr>
            <w:tcW w:w="200" w:type="dxa"/>
          </w:tcPr>
          <w:p w14:paraId="66CB5F2E" w14:textId="77777777" w:rsidR="00AB1BE2" w:rsidRPr="00CC28E5" w:rsidDel="008B2672" w:rsidRDefault="00AB1BE2" w:rsidP="00B4117B">
            <w:pPr>
              <w:pStyle w:val="tablehead"/>
              <w:suppressAutoHyphens/>
              <w:rPr>
                <w:del w:id="800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F6598" w14:textId="77777777" w:rsidR="00AB1BE2" w:rsidRPr="00CC28E5" w:rsidDel="008B2672" w:rsidRDefault="00AB1BE2" w:rsidP="00B4117B">
            <w:pPr>
              <w:pStyle w:val="tablehead"/>
              <w:suppressAutoHyphens/>
              <w:rPr>
                <w:del w:id="8002" w:author="Author"/>
              </w:rPr>
            </w:pPr>
            <w:del w:id="8003" w:author="Author">
              <w:r w:rsidRPr="00CC28E5" w:rsidDel="008B2672">
                <w:delText xml:space="preserve">Cost Of Hire Basis – All Territories </w:delText>
              </w:r>
              <w:r w:rsidRPr="00CC28E5" w:rsidDel="008B2672">
                <w:br/>
                <w:delText xml:space="preserve">Liability Base Loss Cost </w:delText>
              </w:r>
            </w:del>
          </w:p>
        </w:tc>
      </w:tr>
      <w:tr w:rsidR="00AB1BE2" w:rsidRPr="00CC28E5" w:rsidDel="008B2672" w14:paraId="699BC668" w14:textId="77777777" w:rsidTr="00B4117B">
        <w:trPr>
          <w:cantSplit/>
          <w:trHeight w:val="190"/>
          <w:del w:id="8004" w:author="Author"/>
        </w:trPr>
        <w:tc>
          <w:tcPr>
            <w:tcW w:w="200" w:type="dxa"/>
          </w:tcPr>
          <w:p w14:paraId="7BB412FD" w14:textId="77777777" w:rsidR="00AB1BE2" w:rsidRPr="00CC28E5" w:rsidDel="008B2672" w:rsidRDefault="00AB1BE2" w:rsidP="00B4117B">
            <w:pPr>
              <w:pStyle w:val="tabletext11"/>
              <w:suppressAutoHyphens/>
              <w:rPr>
                <w:del w:id="8005" w:author="Author"/>
              </w:rPr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95CE2" w14:textId="77777777" w:rsidR="00AB1BE2" w:rsidRPr="00CC28E5" w:rsidDel="008B2672" w:rsidRDefault="00AB1BE2" w:rsidP="00B4117B">
            <w:pPr>
              <w:pStyle w:val="tabletext11"/>
              <w:suppressAutoHyphens/>
              <w:jc w:val="right"/>
              <w:rPr>
                <w:del w:id="8006" w:author="Author"/>
              </w:rPr>
            </w:pPr>
            <w:del w:id="8007" w:author="Author">
              <w:r w:rsidRPr="00CC28E5" w:rsidDel="008B2672">
                <w:delText>$</w:delText>
              </w:r>
            </w:del>
          </w:p>
        </w:tc>
        <w:tc>
          <w:tcPr>
            <w:tcW w:w="2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D3660" w14:textId="77777777" w:rsidR="00AB1BE2" w:rsidRPr="00CC28E5" w:rsidDel="008B2672" w:rsidRDefault="00AB1BE2" w:rsidP="00B4117B">
            <w:pPr>
              <w:pStyle w:val="tabletext11"/>
              <w:suppressAutoHyphens/>
              <w:rPr>
                <w:del w:id="8008" w:author="Author"/>
              </w:rPr>
            </w:pPr>
            <w:del w:id="8009" w:author="Author">
              <w:r w:rsidRPr="00CC28E5" w:rsidDel="00AC1A39">
                <w:delText>1.01</w:delText>
              </w:r>
            </w:del>
          </w:p>
        </w:tc>
      </w:tr>
    </w:tbl>
    <w:p w14:paraId="18177334" w14:textId="77777777" w:rsidR="00AB1BE2" w:rsidRDefault="00AB1BE2" w:rsidP="00710827">
      <w:pPr>
        <w:pStyle w:val="tablecaption"/>
        <w:suppressAutoHyphens/>
      </w:pPr>
      <w:del w:id="8010" w:author="Author">
        <w:r w:rsidRPr="00CC28E5" w:rsidDel="008B2672">
          <w:delText>Table 90.B.3.b.(LC) Cost Of Hire Basis Liability Loss Cost</w:delText>
        </w:r>
      </w:del>
    </w:p>
    <w:p w14:paraId="56AB4930" w14:textId="77777777" w:rsidR="00AB1BE2" w:rsidRDefault="00AB1BE2" w:rsidP="00710827">
      <w:pPr>
        <w:pStyle w:val="isonormal"/>
        <w:jc w:val="left"/>
      </w:pPr>
    </w:p>
    <w:p w14:paraId="0423923B" w14:textId="77777777" w:rsidR="00AB1BE2" w:rsidRDefault="00AB1BE2" w:rsidP="00710827">
      <w:pPr>
        <w:pStyle w:val="isonormal"/>
        <w:sectPr w:rsidR="00AB1BE2" w:rsidSect="00710827"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63AD821A" w14:textId="77777777" w:rsidR="00AB1BE2" w:rsidRPr="00DE71DC" w:rsidDel="00D95065" w:rsidRDefault="00AB1BE2" w:rsidP="00710827">
      <w:pPr>
        <w:pStyle w:val="boxrule"/>
        <w:rPr>
          <w:del w:id="8011" w:author="Author"/>
        </w:rPr>
      </w:pPr>
      <w:del w:id="8012" w:author="Author">
        <w:r w:rsidRPr="00DE71DC" w:rsidDel="00D95065">
          <w:lastRenderedPageBreak/>
          <w:delText>94.  RENTAL REIMBURSEMENT</w:delText>
        </w:r>
      </w:del>
    </w:p>
    <w:p w14:paraId="126500C8" w14:textId="77777777" w:rsidR="00AB1BE2" w:rsidRPr="00DE71DC" w:rsidDel="00D95065" w:rsidRDefault="00AB1BE2" w:rsidP="00710827">
      <w:pPr>
        <w:pStyle w:val="blocktext1"/>
        <w:rPr>
          <w:del w:id="8013" w:author="Author"/>
        </w:rPr>
      </w:pPr>
      <w:del w:id="8014" w:author="Author">
        <w:r w:rsidRPr="00DE71DC" w:rsidDel="00D95065">
          <w:delText xml:space="preserve">Table </w:delText>
        </w:r>
        <w:r w:rsidRPr="00DE71DC" w:rsidDel="00D95065">
          <w:rPr>
            <w:b/>
          </w:rPr>
          <w:delText>94.B.3.(LC)</w:delText>
        </w:r>
        <w:r w:rsidRPr="00DE71DC" w:rsidDel="00D95065">
          <w:delText xml:space="preserve"> is replaced by the following:</w:delText>
        </w:r>
      </w:del>
    </w:p>
    <w:p w14:paraId="47DBAA42" w14:textId="77777777" w:rsidR="00AB1BE2" w:rsidRPr="00DE71DC" w:rsidDel="00D95065" w:rsidRDefault="00AB1BE2" w:rsidP="00710827">
      <w:pPr>
        <w:pStyle w:val="space4"/>
        <w:rPr>
          <w:del w:id="801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470"/>
        <w:gridCol w:w="960"/>
      </w:tblGrid>
      <w:tr w:rsidR="00AB1BE2" w:rsidRPr="00DE71DC" w:rsidDel="00D95065" w14:paraId="4C787C3B" w14:textId="77777777" w:rsidTr="00B4117B">
        <w:trPr>
          <w:cantSplit/>
          <w:trHeight w:val="190"/>
          <w:del w:id="8016" w:author="Author"/>
        </w:trPr>
        <w:tc>
          <w:tcPr>
            <w:tcW w:w="200" w:type="dxa"/>
          </w:tcPr>
          <w:p w14:paraId="511F8941" w14:textId="77777777" w:rsidR="00AB1BE2" w:rsidRPr="00DE71DC" w:rsidDel="00D95065" w:rsidRDefault="00AB1BE2" w:rsidP="00B4117B">
            <w:pPr>
              <w:pStyle w:val="tablehead"/>
              <w:rPr>
                <w:del w:id="8017" w:author="Author"/>
              </w:rPr>
            </w:pPr>
            <w:del w:id="8018" w:author="Author">
              <w:r w:rsidRPr="00DE71DC" w:rsidDel="00D95065">
                <w:br/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E1764E" w14:textId="77777777" w:rsidR="00AB1BE2" w:rsidRPr="00DE71DC" w:rsidDel="00D95065" w:rsidRDefault="00AB1BE2" w:rsidP="00B4117B">
            <w:pPr>
              <w:pStyle w:val="tablehead"/>
              <w:rPr>
                <w:del w:id="8019" w:author="Author"/>
              </w:rPr>
            </w:pPr>
            <w:del w:id="8020" w:author="Author">
              <w:r w:rsidRPr="00DE71DC" w:rsidDel="00D95065">
                <w:br/>
                <w:delText>Coverage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845333" w14:textId="77777777" w:rsidR="00AB1BE2" w:rsidRPr="00DE71DC" w:rsidDel="00D95065" w:rsidRDefault="00AB1BE2" w:rsidP="00B4117B">
            <w:pPr>
              <w:pStyle w:val="tablehead"/>
              <w:rPr>
                <w:del w:id="8021" w:author="Author"/>
              </w:rPr>
            </w:pPr>
            <w:del w:id="8022" w:author="Author">
              <w:r w:rsidRPr="00DE71DC" w:rsidDel="00D95065">
                <w:delText xml:space="preserve">Loss Cost Per $100 </w:delText>
              </w:r>
              <w:r w:rsidRPr="00DE71DC" w:rsidDel="00D95065">
                <w:br/>
                <w:delText>Of Insurance</w:delText>
              </w:r>
            </w:del>
          </w:p>
        </w:tc>
      </w:tr>
      <w:tr w:rsidR="00AB1BE2" w:rsidRPr="00DE71DC" w:rsidDel="00D95065" w14:paraId="7E6E313B" w14:textId="77777777" w:rsidTr="00B4117B">
        <w:trPr>
          <w:cantSplit/>
          <w:trHeight w:val="190"/>
          <w:del w:id="8023" w:author="Author"/>
        </w:trPr>
        <w:tc>
          <w:tcPr>
            <w:tcW w:w="200" w:type="dxa"/>
          </w:tcPr>
          <w:p w14:paraId="4542BFD2" w14:textId="77777777" w:rsidR="00AB1BE2" w:rsidRPr="00DE71DC" w:rsidDel="00D95065" w:rsidRDefault="00AB1BE2" w:rsidP="00B4117B">
            <w:pPr>
              <w:pStyle w:val="tabletext11"/>
              <w:rPr>
                <w:del w:id="8024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CC5BF2C" w14:textId="77777777" w:rsidR="00AB1BE2" w:rsidRPr="00DE71DC" w:rsidDel="00D95065" w:rsidRDefault="00AB1BE2" w:rsidP="00B4117B">
            <w:pPr>
              <w:pStyle w:val="tabletext11"/>
              <w:rPr>
                <w:del w:id="8025" w:author="Author"/>
              </w:rPr>
            </w:pPr>
            <w:del w:id="8026" w:author="Author">
              <w:r w:rsidRPr="00DE71DC" w:rsidDel="00D95065">
                <w:delText>Specified Causes of Loss</w:delText>
              </w:r>
            </w:del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</w:tcBorders>
          </w:tcPr>
          <w:p w14:paraId="3943B355" w14:textId="77777777" w:rsidR="00AB1BE2" w:rsidRPr="00DE71DC" w:rsidDel="00D95065" w:rsidRDefault="00AB1BE2" w:rsidP="00B4117B">
            <w:pPr>
              <w:pStyle w:val="tabletext11"/>
              <w:jc w:val="right"/>
              <w:rPr>
                <w:del w:id="8027" w:author="Author"/>
              </w:rPr>
            </w:pPr>
            <w:del w:id="8028" w:author="Author">
              <w:r w:rsidRPr="00DE71DC" w:rsidDel="00D95065">
                <w:delText>$</w:delText>
              </w:r>
            </w:del>
          </w:p>
        </w:tc>
        <w:tc>
          <w:tcPr>
            <w:tcW w:w="470" w:type="dxa"/>
            <w:tcBorders>
              <w:top w:val="single" w:sz="4" w:space="0" w:color="auto"/>
            </w:tcBorders>
          </w:tcPr>
          <w:p w14:paraId="75438E21" w14:textId="77777777" w:rsidR="00AB1BE2" w:rsidRPr="00DE71DC" w:rsidDel="00D95065" w:rsidRDefault="00AB1BE2" w:rsidP="00B4117B">
            <w:pPr>
              <w:pStyle w:val="tabletext11"/>
              <w:jc w:val="right"/>
              <w:rPr>
                <w:del w:id="8029" w:author="Author"/>
              </w:rPr>
            </w:pPr>
            <w:del w:id="8030" w:author="Author">
              <w:r w:rsidRPr="00DE71DC" w:rsidDel="00D95065">
                <w:delText>.77</w:delText>
              </w:r>
            </w:del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BB0886A" w14:textId="77777777" w:rsidR="00AB1BE2" w:rsidRPr="00DE71DC" w:rsidDel="00D95065" w:rsidRDefault="00AB1BE2" w:rsidP="00B4117B">
            <w:pPr>
              <w:pStyle w:val="tabletext11"/>
              <w:tabs>
                <w:tab w:val="decimal" w:pos="120"/>
              </w:tabs>
              <w:rPr>
                <w:del w:id="8031" w:author="Author"/>
              </w:rPr>
            </w:pPr>
          </w:p>
        </w:tc>
      </w:tr>
      <w:tr w:rsidR="00AB1BE2" w:rsidRPr="00DE71DC" w:rsidDel="00D95065" w14:paraId="0F8CAE3F" w14:textId="77777777" w:rsidTr="00B4117B">
        <w:trPr>
          <w:cantSplit/>
          <w:trHeight w:val="190"/>
          <w:del w:id="8032" w:author="Author"/>
        </w:trPr>
        <w:tc>
          <w:tcPr>
            <w:tcW w:w="200" w:type="dxa"/>
          </w:tcPr>
          <w:p w14:paraId="6463A5C2" w14:textId="77777777" w:rsidR="00AB1BE2" w:rsidRPr="00DE71DC" w:rsidDel="00D95065" w:rsidRDefault="00AB1BE2" w:rsidP="00B4117B">
            <w:pPr>
              <w:pStyle w:val="tabletext11"/>
              <w:rPr>
                <w:del w:id="8033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5DDAF118" w14:textId="77777777" w:rsidR="00AB1BE2" w:rsidRPr="00DE71DC" w:rsidDel="00D95065" w:rsidRDefault="00AB1BE2" w:rsidP="00B4117B">
            <w:pPr>
              <w:pStyle w:val="tabletext11"/>
              <w:rPr>
                <w:del w:id="8034" w:author="Author"/>
              </w:rPr>
            </w:pPr>
            <w:del w:id="8035" w:author="Author">
              <w:r w:rsidRPr="00DE71DC" w:rsidDel="00D95065">
                <w:delText>Comprehensive</w:delText>
              </w:r>
            </w:del>
          </w:p>
        </w:tc>
        <w:tc>
          <w:tcPr>
            <w:tcW w:w="970" w:type="dxa"/>
            <w:tcBorders>
              <w:left w:val="single" w:sz="6" w:space="0" w:color="auto"/>
            </w:tcBorders>
          </w:tcPr>
          <w:p w14:paraId="33601BF5" w14:textId="77777777" w:rsidR="00AB1BE2" w:rsidRPr="00DE71DC" w:rsidDel="00D95065" w:rsidRDefault="00AB1BE2" w:rsidP="00B4117B">
            <w:pPr>
              <w:pStyle w:val="tabletext11"/>
              <w:rPr>
                <w:del w:id="8036" w:author="Author"/>
              </w:rPr>
            </w:pPr>
          </w:p>
        </w:tc>
        <w:tc>
          <w:tcPr>
            <w:tcW w:w="470" w:type="dxa"/>
          </w:tcPr>
          <w:p w14:paraId="091D519C" w14:textId="77777777" w:rsidR="00AB1BE2" w:rsidRPr="00DE71DC" w:rsidDel="00D95065" w:rsidRDefault="00AB1BE2" w:rsidP="00B4117B">
            <w:pPr>
              <w:pStyle w:val="tabletext11"/>
              <w:jc w:val="right"/>
              <w:rPr>
                <w:del w:id="8037" w:author="Author"/>
              </w:rPr>
            </w:pPr>
            <w:del w:id="8038" w:author="Author">
              <w:r w:rsidRPr="00DE71DC" w:rsidDel="00D95065">
                <w:delText>.92</w:delText>
              </w:r>
            </w:del>
          </w:p>
        </w:tc>
        <w:tc>
          <w:tcPr>
            <w:tcW w:w="960" w:type="dxa"/>
            <w:tcBorders>
              <w:left w:val="nil"/>
              <w:right w:val="single" w:sz="6" w:space="0" w:color="auto"/>
            </w:tcBorders>
          </w:tcPr>
          <w:p w14:paraId="44D08BB6" w14:textId="77777777" w:rsidR="00AB1BE2" w:rsidRPr="00DE71DC" w:rsidDel="00D95065" w:rsidRDefault="00AB1BE2" w:rsidP="00B4117B">
            <w:pPr>
              <w:pStyle w:val="tabletext11"/>
              <w:tabs>
                <w:tab w:val="decimal" w:pos="120"/>
              </w:tabs>
              <w:rPr>
                <w:del w:id="8039" w:author="Author"/>
              </w:rPr>
            </w:pPr>
          </w:p>
        </w:tc>
      </w:tr>
      <w:tr w:rsidR="00AB1BE2" w:rsidRPr="00DE71DC" w:rsidDel="00D95065" w14:paraId="5787BDD4" w14:textId="77777777" w:rsidTr="00B4117B">
        <w:trPr>
          <w:cantSplit/>
          <w:trHeight w:val="190"/>
          <w:del w:id="8040" w:author="Author"/>
        </w:trPr>
        <w:tc>
          <w:tcPr>
            <w:tcW w:w="200" w:type="dxa"/>
          </w:tcPr>
          <w:p w14:paraId="2305544C" w14:textId="77777777" w:rsidR="00AB1BE2" w:rsidRPr="00DE71DC" w:rsidDel="00D95065" w:rsidRDefault="00AB1BE2" w:rsidP="00B4117B">
            <w:pPr>
              <w:pStyle w:val="tabletext11"/>
              <w:rPr>
                <w:del w:id="8041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F9DEF" w14:textId="77777777" w:rsidR="00AB1BE2" w:rsidRPr="00DE71DC" w:rsidDel="00D95065" w:rsidRDefault="00AB1BE2" w:rsidP="00B4117B">
            <w:pPr>
              <w:pStyle w:val="tabletext11"/>
              <w:rPr>
                <w:del w:id="8042" w:author="Author"/>
              </w:rPr>
            </w:pPr>
            <w:del w:id="8043" w:author="Author">
              <w:r w:rsidRPr="00DE71DC" w:rsidDel="00D95065">
                <w:delText>Collision</w:delText>
              </w:r>
            </w:del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</w:tcPr>
          <w:p w14:paraId="20DAA7C0" w14:textId="77777777" w:rsidR="00AB1BE2" w:rsidRPr="00DE71DC" w:rsidDel="00D95065" w:rsidRDefault="00AB1BE2" w:rsidP="00B4117B">
            <w:pPr>
              <w:pStyle w:val="tabletext11"/>
              <w:rPr>
                <w:del w:id="8044" w:author="Author"/>
              </w:rPr>
            </w:pPr>
          </w:p>
        </w:tc>
        <w:tc>
          <w:tcPr>
            <w:tcW w:w="470" w:type="dxa"/>
            <w:tcBorders>
              <w:bottom w:val="single" w:sz="6" w:space="0" w:color="auto"/>
            </w:tcBorders>
          </w:tcPr>
          <w:p w14:paraId="7F6246FD" w14:textId="77777777" w:rsidR="00AB1BE2" w:rsidRPr="00DE71DC" w:rsidDel="00D95065" w:rsidRDefault="00AB1BE2" w:rsidP="00B4117B">
            <w:pPr>
              <w:pStyle w:val="tabletext11"/>
              <w:jc w:val="right"/>
              <w:rPr>
                <w:del w:id="8045" w:author="Author"/>
              </w:rPr>
            </w:pPr>
            <w:del w:id="8046" w:author="Author">
              <w:r w:rsidRPr="00DE71DC" w:rsidDel="00D95065">
                <w:delText>1.54</w:delText>
              </w:r>
            </w:del>
          </w:p>
        </w:tc>
        <w:tc>
          <w:tcPr>
            <w:tcW w:w="9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4A5ABB" w14:textId="77777777" w:rsidR="00AB1BE2" w:rsidRPr="00DE71DC" w:rsidDel="00D95065" w:rsidRDefault="00AB1BE2" w:rsidP="00B4117B">
            <w:pPr>
              <w:pStyle w:val="tabletext11"/>
              <w:tabs>
                <w:tab w:val="decimal" w:pos="120"/>
              </w:tabs>
              <w:rPr>
                <w:del w:id="8047" w:author="Author"/>
              </w:rPr>
            </w:pPr>
          </w:p>
        </w:tc>
      </w:tr>
    </w:tbl>
    <w:p w14:paraId="0D8A5EA3" w14:textId="77777777" w:rsidR="00AB1BE2" w:rsidRDefault="00AB1BE2" w:rsidP="00710827">
      <w:pPr>
        <w:pStyle w:val="tablecaption"/>
      </w:pPr>
      <w:del w:id="8048" w:author="Author">
        <w:r w:rsidRPr="00DE71DC" w:rsidDel="00D95065">
          <w:delText>Table 94.B.3.(LC) Rental Reimbursement Physical Damage Loss Costs</w:delText>
        </w:r>
      </w:del>
    </w:p>
    <w:p w14:paraId="105D46EB" w14:textId="77777777" w:rsidR="00AB1BE2" w:rsidRDefault="00AB1BE2" w:rsidP="00710827">
      <w:pPr>
        <w:pStyle w:val="isonormal"/>
        <w:jc w:val="left"/>
      </w:pPr>
    </w:p>
    <w:p w14:paraId="65766595" w14:textId="77777777" w:rsidR="00AB1BE2" w:rsidRDefault="00AB1BE2" w:rsidP="00710827">
      <w:pPr>
        <w:pStyle w:val="isonormal"/>
        <w:sectPr w:rsidR="00AB1BE2" w:rsidSect="00710827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A23F886" w14:textId="77777777" w:rsidR="00AB1BE2" w:rsidRPr="005F7DDF" w:rsidDel="00BC5C27" w:rsidRDefault="00AB1BE2" w:rsidP="00710827">
      <w:pPr>
        <w:pStyle w:val="boxrule"/>
        <w:rPr>
          <w:del w:id="8049" w:author="Author"/>
        </w:rPr>
      </w:pPr>
      <w:del w:id="8050" w:author="Author">
        <w:r w:rsidRPr="005F7DDF" w:rsidDel="00BC5C27">
          <w:lastRenderedPageBreak/>
          <w:delText>97.  UNINSURED MOTORISTS INSURANCE</w:delText>
        </w:r>
      </w:del>
    </w:p>
    <w:p w14:paraId="2101D5AB" w14:textId="77777777" w:rsidR="00AB1BE2" w:rsidRPr="005F7DDF" w:rsidDel="00BC5C27" w:rsidRDefault="00AB1BE2" w:rsidP="00710827">
      <w:pPr>
        <w:pStyle w:val="isonormal"/>
        <w:suppressAutoHyphens/>
        <w:rPr>
          <w:del w:id="805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AB1BE2" w:rsidRPr="005F7DDF" w:rsidDel="00BC5C27" w14:paraId="4591FFFE" w14:textId="77777777" w:rsidTr="00B4117B">
        <w:trPr>
          <w:cantSplit/>
          <w:trHeight w:val="190"/>
          <w:del w:id="8052" w:author="Author"/>
        </w:trPr>
        <w:tc>
          <w:tcPr>
            <w:tcW w:w="200" w:type="dxa"/>
          </w:tcPr>
          <w:p w14:paraId="5E6EC24F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05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12B96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054" w:author="Author"/>
              </w:rPr>
            </w:pPr>
            <w:del w:id="8055" w:author="Author">
              <w:r w:rsidRPr="005F7DDF" w:rsidDel="00BC5C27">
                <w:delText xml:space="preserve">Non-stacked Uninsured (Includes Underinsured) Motorists Bodily Injury </w:delText>
              </w:r>
            </w:del>
          </w:p>
        </w:tc>
      </w:tr>
      <w:tr w:rsidR="00AB1BE2" w:rsidRPr="005F7DDF" w:rsidDel="00BC5C27" w14:paraId="3874D1E3" w14:textId="77777777" w:rsidTr="00B4117B">
        <w:trPr>
          <w:cantSplit/>
          <w:trHeight w:val="190"/>
          <w:del w:id="8056" w:author="Author"/>
        </w:trPr>
        <w:tc>
          <w:tcPr>
            <w:tcW w:w="200" w:type="dxa"/>
          </w:tcPr>
          <w:p w14:paraId="0D169FB3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057" w:author="Author"/>
              </w:rPr>
            </w:pPr>
            <w:del w:id="8058" w:author="Author">
              <w:r w:rsidRPr="005F7DDF" w:rsidDel="00BC5C27">
                <w:br/>
              </w:r>
              <w:r w:rsidRPr="005F7DDF" w:rsidDel="00BC5C27">
                <w:br/>
              </w:r>
              <w:r w:rsidRPr="005F7DDF" w:rsidDel="00BC5C27">
                <w:br/>
              </w:r>
              <w:r w:rsidRPr="005F7DDF" w:rsidDel="00BC5C2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F94323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059" w:author="Author"/>
              </w:rPr>
            </w:pPr>
            <w:del w:id="8060" w:author="Author">
              <w:r w:rsidRPr="005F7DDF" w:rsidDel="00BC5C27"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915686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061" w:author="Author"/>
              </w:rPr>
            </w:pPr>
            <w:del w:id="8062" w:author="Author">
              <w:r w:rsidRPr="005F7DDF" w:rsidDel="00BC5C27">
                <w:delText>Private</w:delText>
              </w:r>
              <w:r w:rsidRPr="005F7DDF" w:rsidDel="00BC5C27">
                <w:br/>
                <w:delText>Passenger</w:delText>
              </w:r>
              <w:r w:rsidRPr="005F7DDF" w:rsidDel="00BC5C27">
                <w:br/>
                <w:delText>Types</w:delText>
              </w:r>
              <w:r w:rsidRPr="005F7DDF" w:rsidDel="00BC5C27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B15775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063" w:author="Author"/>
              </w:rPr>
            </w:pPr>
            <w:del w:id="8064" w:author="Author">
              <w:r w:rsidRPr="005F7DDF" w:rsidDel="00BC5C27">
                <w:delText>Other Than</w:delText>
              </w:r>
              <w:r w:rsidRPr="005F7DDF" w:rsidDel="00BC5C27">
                <w:br/>
                <w:delText>Private</w:delText>
              </w:r>
              <w:r w:rsidRPr="005F7DDF" w:rsidDel="00BC5C27">
                <w:br/>
                <w:delText>Passenger</w:delText>
              </w:r>
              <w:r w:rsidRPr="005F7DDF" w:rsidDel="00BC5C27">
                <w:br/>
                <w:delText>Types</w:delText>
              </w:r>
              <w:r w:rsidRPr="005F7DDF" w:rsidDel="00BC5C27">
                <w:br/>
                <w:delText>Per Exposure</w:delText>
              </w:r>
            </w:del>
          </w:p>
        </w:tc>
      </w:tr>
      <w:tr w:rsidR="00AB1BE2" w:rsidRPr="005F7DDF" w:rsidDel="00BC5C27" w14:paraId="7D89B02C" w14:textId="77777777" w:rsidTr="00B4117B">
        <w:trPr>
          <w:cantSplit/>
          <w:trHeight w:val="190"/>
          <w:del w:id="8065" w:author="Author"/>
        </w:trPr>
        <w:tc>
          <w:tcPr>
            <w:tcW w:w="200" w:type="dxa"/>
          </w:tcPr>
          <w:p w14:paraId="74A4B5A6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0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D9866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067" w:author="Author"/>
              </w:rPr>
            </w:pPr>
            <w:del w:id="8068" w:author="Author">
              <w:r w:rsidRPr="005F7DDF" w:rsidDel="00BC5C2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538CA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069" w:author="Author"/>
              </w:rPr>
            </w:pPr>
            <w:del w:id="8070" w:author="Author">
              <w:r w:rsidRPr="005F7DDF" w:rsidDel="00BC5C27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07978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071" w:author="Author"/>
              </w:rPr>
            </w:pPr>
            <w:del w:id="8072" w:author="Author">
              <w:r w:rsidRPr="005F7DDF" w:rsidDel="00BC5C27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0D37F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073" w:author="Author"/>
              </w:rPr>
            </w:pPr>
            <w:del w:id="807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39.92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EA65A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075" w:author="Author"/>
              </w:rPr>
            </w:pPr>
            <w:del w:id="8076" w:author="Author">
              <w:r w:rsidRPr="005F7DDF" w:rsidDel="00BC5C27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207DDF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077" w:author="Author"/>
              </w:rPr>
            </w:pPr>
            <w:del w:id="807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27.32</w:delText>
              </w:r>
            </w:del>
          </w:p>
        </w:tc>
      </w:tr>
      <w:tr w:rsidR="00AB1BE2" w:rsidRPr="005F7DDF" w:rsidDel="00BC5C27" w14:paraId="51727E48" w14:textId="77777777" w:rsidTr="00B4117B">
        <w:trPr>
          <w:cantSplit/>
          <w:trHeight w:val="190"/>
          <w:del w:id="8079" w:author="Author"/>
        </w:trPr>
        <w:tc>
          <w:tcPr>
            <w:tcW w:w="200" w:type="dxa"/>
          </w:tcPr>
          <w:p w14:paraId="263871DC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0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74D1B9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0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8704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082" w:author="Author"/>
              </w:rPr>
            </w:pPr>
            <w:del w:id="8083" w:author="Author">
              <w:r w:rsidRPr="005F7DDF" w:rsidDel="00BC5C27">
                <w:delText>75,000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E720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0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86A20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085" w:author="Author"/>
                <w:rFonts w:cs="Arial"/>
                <w:color w:val="000000"/>
                <w:szCs w:val="18"/>
              </w:rPr>
            </w:pPr>
            <w:del w:id="808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51.98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EC3EB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0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DE9E3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088" w:author="Author"/>
                <w:rFonts w:cs="Arial"/>
                <w:color w:val="000000"/>
                <w:szCs w:val="18"/>
              </w:rPr>
            </w:pPr>
            <w:del w:id="808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35.34</w:delText>
              </w:r>
            </w:del>
          </w:p>
        </w:tc>
      </w:tr>
      <w:tr w:rsidR="00AB1BE2" w:rsidRPr="005F7DDF" w:rsidDel="00BC5C27" w14:paraId="044ABB45" w14:textId="77777777" w:rsidTr="00B4117B">
        <w:trPr>
          <w:cantSplit/>
          <w:trHeight w:val="190"/>
          <w:del w:id="8090" w:author="Author"/>
        </w:trPr>
        <w:tc>
          <w:tcPr>
            <w:tcW w:w="200" w:type="dxa"/>
          </w:tcPr>
          <w:p w14:paraId="306381AD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0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728470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0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FBE89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093" w:author="Author"/>
              </w:rPr>
            </w:pPr>
            <w:del w:id="8094" w:author="Author">
              <w:r w:rsidRPr="005F7DDF" w:rsidDel="00BC5C27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4D85B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0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10295A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096" w:author="Author"/>
                <w:rFonts w:cs="Arial"/>
                <w:color w:val="000000"/>
                <w:szCs w:val="18"/>
              </w:rPr>
            </w:pPr>
            <w:del w:id="809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61.83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0F5A68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0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C133B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099" w:author="Author"/>
                <w:rFonts w:cs="Arial"/>
                <w:color w:val="000000"/>
                <w:szCs w:val="18"/>
              </w:rPr>
            </w:pPr>
            <w:del w:id="810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41.90</w:delText>
              </w:r>
            </w:del>
          </w:p>
        </w:tc>
      </w:tr>
      <w:tr w:rsidR="00AB1BE2" w:rsidRPr="005F7DDF" w:rsidDel="00BC5C27" w14:paraId="4A3C366F" w14:textId="77777777" w:rsidTr="00B4117B">
        <w:trPr>
          <w:cantSplit/>
          <w:trHeight w:val="190"/>
          <w:del w:id="8101" w:author="Author"/>
        </w:trPr>
        <w:tc>
          <w:tcPr>
            <w:tcW w:w="200" w:type="dxa"/>
          </w:tcPr>
          <w:p w14:paraId="41FEEAB5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1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7EF4C6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1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133AA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104" w:author="Author"/>
              </w:rPr>
            </w:pPr>
            <w:del w:id="8105" w:author="Author">
              <w:r w:rsidRPr="005F7DDF" w:rsidDel="00BC5C27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7AB3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1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142FC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107" w:author="Author"/>
              </w:rPr>
            </w:pPr>
            <w:del w:id="810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70.67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53C4A5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BB49A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110" w:author="Author"/>
              </w:rPr>
            </w:pPr>
            <w:del w:id="811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47.76</w:delText>
              </w:r>
            </w:del>
          </w:p>
        </w:tc>
      </w:tr>
      <w:tr w:rsidR="00AB1BE2" w:rsidRPr="005F7DDF" w:rsidDel="00BC5C27" w14:paraId="02BDE636" w14:textId="77777777" w:rsidTr="00B4117B">
        <w:trPr>
          <w:cantSplit/>
          <w:trHeight w:val="190"/>
          <w:del w:id="8112" w:author="Author"/>
        </w:trPr>
        <w:tc>
          <w:tcPr>
            <w:tcW w:w="200" w:type="dxa"/>
          </w:tcPr>
          <w:p w14:paraId="03012CE6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1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242E99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1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C8286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115" w:author="Author"/>
              </w:rPr>
            </w:pPr>
            <w:del w:id="8116" w:author="Author">
              <w:r w:rsidRPr="005F7DDF" w:rsidDel="00BC5C27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C7F81E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1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65B88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118" w:author="Author"/>
              </w:rPr>
            </w:pPr>
            <w:del w:id="811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77.85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258EF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AA237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121" w:author="Author"/>
              </w:rPr>
            </w:pPr>
            <w:del w:id="812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52.53</w:delText>
              </w:r>
            </w:del>
          </w:p>
        </w:tc>
      </w:tr>
      <w:tr w:rsidR="00AB1BE2" w:rsidRPr="005F7DDF" w:rsidDel="00BC5C27" w14:paraId="0140330F" w14:textId="77777777" w:rsidTr="00B4117B">
        <w:trPr>
          <w:cantSplit/>
          <w:trHeight w:val="190"/>
          <w:del w:id="8123" w:author="Author"/>
        </w:trPr>
        <w:tc>
          <w:tcPr>
            <w:tcW w:w="200" w:type="dxa"/>
          </w:tcPr>
          <w:p w14:paraId="4A354B0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1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8B57B4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1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08C46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126" w:author="Author"/>
              </w:rPr>
            </w:pPr>
            <w:del w:id="8127" w:author="Author">
              <w:r w:rsidRPr="005F7DDF" w:rsidDel="00BC5C27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024B40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1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D866D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129" w:author="Author"/>
              </w:rPr>
            </w:pPr>
            <w:del w:id="813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90.42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EAFBEF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CFCEE0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132" w:author="Author"/>
              </w:rPr>
            </w:pPr>
            <w:del w:id="813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60.83</w:delText>
              </w:r>
            </w:del>
          </w:p>
        </w:tc>
      </w:tr>
      <w:tr w:rsidR="00AB1BE2" w:rsidRPr="005F7DDF" w:rsidDel="00BC5C27" w14:paraId="71FACE76" w14:textId="77777777" w:rsidTr="00B4117B">
        <w:trPr>
          <w:cantSplit/>
          <w:trHeight w:val="190"/>
          <w:del w:id="8134" w:author="Author"/>
        </w:trPr>
        <w:tc>
          <w:tcPr>
            <w:tcW w:w="200" w:type="dxa"/>
          </w:tcPr>
          <w:p w14:paraId="16F36519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1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7A2EBA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1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F4EDA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137" w:author="Author"/>
              </w:rPr>
            </w:pPr>
            <w:del w:id="8138" w:author="Author">
              <w:r w:rsidRPr="005F7DDF" w:rsidDel="00BC5C27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60E90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1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D7D1DC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140" w:author="Author"/>
              </w:rPr>
            </w:pPr>
            <w:del w:id="814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99.67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9AC07D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72D89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143" w:author="Author"/>
              </w:rPr>
            </w:pPr>
            <w:del w:id="814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66.97</w:delText>
              </w:r>
            </w:del>
          </w:p>
        </w:tc>
      </w:tr>
      <w:tr w:rsidR="00AB1BE2" w:rsidRPr="005F7DDF" w:rsidDel="00BC5C27" w14:paraId="24F4B151" w14:textId="77777777" w:rsidTr="00B4117B">
        <w:trPr>
          <w:cantSplit/>
          <w:trHeight w:val="190"/>
          <w:del w:id="8145" w:author="Author"/>
        </w:trPr>
        <w:tc>
          <w:tcPr>
            <w:tcW w:w="200" w:type="dxa"/>
          </w:tcPr>
          <w:p w14:paraId="3DCF8213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1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DDA75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1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2A63F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148" w:author="Author"/>
              </w:rPr>
            </w:pPr>
            <w:del w:id="8149" w:author="Author">
              <w:r w:rsidRPr="005F7DDF" w:rsidDel="00BC5C27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60C6BC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1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B4D9E9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151" w:author="Author"/>
              </w:rPr>
            </w:pPr>
            <w:del w:id="815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106.85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18A1A7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E4D9F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154" w:author="Author"/>
              </w:rPr>
            </w:pPr>
            <w:del w:id="815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71.73</w:delText>
              </w:r>
            </w:del>
          </w:p>
        </w:tc>
      </w:tr>
      <w:tr w:rsidR="00AB1BE2" w:rsidRPr="005F7DDF" w:rsidDel="00BC5C27" w14:paraId="342E4242" w14:textId="77777777" w:rsidTr="00B4117B">
        <w:trPr>
          <w:cantSplit/>
          <w:trHeight w:val="190"/>
          <w:del w:id="8156" w:author="Author"/>
        </w:trPr>
        <w:tc>
          <w:tcPr>
            <w:tcW w:w="200" w:type="dxa"/>
          </w:tcPr>
          <w:p w14:paraId="5A43411F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1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263427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1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B999B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159" w:author="Author"/>
              </w:rPr>
            </w:pPr>
            <w:del w:id="8160" w:author="Author">
              <w:r w:rsidRPr="005F7DDF" w:rsidDel="00BC5C27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09630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16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EA933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162" w:author="Author"/>
              </w:rPr>
            </w:pPr>
            <w:del w:id="816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113.62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ADC373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FD5EA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165" w:author="Author"/>
              </w:rPr>
            </w:pPr>
            <w:del w:id="816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76.20</w:delText>
              </w:r>
            </w:del>
          </w:p>
        </w:tc>
      </w:tr>
      <w:tr w:rsidR="00AB1BE2" w:rsidRPr="005F7DDF" w:rsidDel="00BC5C27" w14:paraId="0E8BECAF" w14:textId="77777777" w:rsidTr="00B4117B">
        <w:trPr>
          <w:cantSplit/>
          <w:trHeight w:val="190"/>
          <w:del w:id="8167" w:author="Author"/>
        </w:trPr>
        <w:tc>
          <w:tcPr>
            <w:tcW w:w="200" w:type="dxa"/>
          </w:tcPr>
          <w:p w14:paraId="6DB0A60E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1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F5D40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1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924F6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170" w:author="Author"/>
              </w:rPr>
            </w:pPr>
            <w:del w:id="8171" w:author="Author">
              <w:r w:rsidRPr="005F7DDF" w:rsidDel="00BC5C27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DBBA7F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1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8E7EC5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173" w:author="Author"/>
              </w:rPr>
            </w:pPr>
            <w:del w:id="817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119.01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1FCDF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EBE6C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176" w:author="Author"/>
              </w:rPr>
            </w:pPr>
            <w:del w:id="817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79.79</w:delText>
              </w:r>
            </w:del>
          </w:p>
        </w:tc>
      </w:tr>
      <w:tr w:rsidR="00AB1BE2" w:rsidRPr="005F7DDF" w:rsidDel="00BC5C27" w14:paraId="1CE901EA" w14:textId="77777777" w:rsidTr="00B4117B">
        <w:trPr>
          <w:cantSplit/>
          <w:trHeight w:val="190"/>
          <w:del w:id="8178" w:author="Author"/>
        </w:trPr>
        <w:tc>
          <w:tcPr>
            <w:tcW w:w="200" w:type="dxa"/>
          </w:tcPr>
          <w:p w14:paraId="2903B8F0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1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DA8DFB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1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591E6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181" w:author="Author"/>
              </w:rPr>
            </w:pPr>
            <w:del w:id="8182" w:author="Author">
              <w:r w:rsidRPr="005F7DDF" w:rsidDel="00BC5C27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3B1BD8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1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7E789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184" w:author="Author"/>
              </w:rPr>
            </w:pPr>
            <w:del w:id="818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128.84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A6A35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793B69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187" w:author="Author"/>
              </w:rPr>
            </w:pPr>
            <w:del w:id="818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86.26</w:delText>
              </w:r>
            </w:del>
          </w:p>
        </w:tc>
      </w:tr>
      <w:tr w:rsidR="00AB1BE2" w:rsidRPr="005F7DDF" w:rsidDel="00BC5C27" w14:paraId="1186B934" w14:textId="77777777" w:rsidTr="00B4117B">
        <w:trPr>
          <w:cantSplit/>
          <w:trHeight w:val="190"/>
          <w:del w:id="8189" w:author="Author"/>
        </w:trPr>
        <w:tc>
          <w:tcPr>
            <w:tcW w:w="200" w:type="dxa"/>
          </w:tcPr>
          <w:p w14:paraId="31FB2E86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1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348D38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1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A5C35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192" w:author="Author"/>
              </w:rPr>
            </w:pPr>
            <w:del w:id="8193" w:author="Author">
              <w:r w:rsidRPr="005F7DDF" w:rsidDel="00BC5C27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50464E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1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A5EB24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195" w:author="Author"/>
              </w:rPr>
            </w:pPr>
            <w:del w:id="819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135.23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A7E87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1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4A83A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198" w:author="Author"/>
              </w:rPr>
            </w:pPr>
            <w:del w:id="819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90.49</w:delText>
              </w:r>
            </w:del>
          </w:p>
        </w:tc>
      </w:tr>
      <w:tr w:rsidR="00AB1BE2" w:rsidRPr="005F7DDF" w:rsidDel="00BC5C27" w14:paraId="2836C9BB" w14:textId="77777777" w:rsidTr="00B4117B">
        <w:trPr>
          <w:cantSplit/>
          <w:trHeight w:val="190"/>
          <w:del w:id="8200" w:author="Author"/>
        </w:trPr>
        <w:tc>
          <w:tcPr>
            <w:tcW w:w="200" w:type="dxa"/>
          </w:tcPr>
          <w:p w14:paraId="787BBB4E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DA11D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2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A017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203" w:author="Author"/>
              </w:rPr>
            </w:pPr>
            <w:del w:id="8204" w:author="Author">
              <w:r w:rsidRPr="005F7DDF" w:rsidDel="00BC5C27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CC61E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5BD8D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206" w:author="Author"/>
              </w:rPr>
            </w:pPr>
            <w:del w:id="820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144.80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D5BF31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2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45CBF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209" w:author="Author"/>
              </w:rPr>
            </w:pPr>
            <w:del w:id="821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 xml:space="preserve">  96.80</w:delText>
              </w:r>
            </w:del>
          </w:p>
        </w:tc>
      </w:tr>
      <w:tr w:rsidR="00AB1BE2" w:rsidRPr="005F7DDF" w:rsidDel="00BC5C27" w14:paraId="6C999CE0" w14:textId="77777777" w:rsidTr="00B4117B">
        <w:trPr>
          <w:cantSplit/>
          <w:trHeight w:val="190"/>
          <w:del w:id="8211" w:author="Author"/>
        </w:trPr>
        <w:tc>
          <w:tcPr>
            <w:tcW w:w="200" w:type="dxa"/>
          </w:tcPr>
          <w:p w14:paraId="58E5DA33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F0CC82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2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2374C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214" w:author="Author"/>
              </w:rPr>
            </w:pPr>
            <w:del w:id="8215" w:author="Author">
              <w:r w:rsidRPr="005F7DDF" w:rsidDel="00BC5C27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702E90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B6F686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217" w:author="Author"/>
              </w:rPr>
            </w:pPr>
            <w:del w:id="821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155.42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1C2C9A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2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7D315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220" w:author="Author"/>
              </w:rPr>
            </w:pPr>
            <w:del w:id="822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103.81</w:delText>
              </w:r>
            </w:del>
          </w:p>
        </w:tc>
      </w:tr>
      <w:tr w:rsidR="00AB1BE2" w:rsidRPr="005F7DDF" w:rsidDel="00BC5C27" w14:paraId="785ED299" w14:textId="77777777" w:rsidTr="00B4117B">
        <w:trPr>
          <w:cantSplit/>
          <w:trHeight w:val="190"/>
          <w:del w:id="8222" w:author="Author"/>
        </w:trPr>
        <w:tc>
          <w:tcPr>
            <w:tcW w:w="200" w:type="dxa"/>
          </w:tcPr>
          <w:p w14:paraId="5C242BD1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B1E73C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22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E1BC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225" w:author="Author"/>
              </w:rPr>
            </w:pPr>
            <w:del w:id="8226" w:author="Author">
              <w:r w:rsidRPr="005F7DDF" w:rsidDel="00BC5C27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0A35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81E39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228" w:author="Author"/>
              </w:rPr>
            </w:pPr>
            <w:del w:id="822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170.38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DC38DE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2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E4D0E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231" w:author="Author"/>
              </w:rPr>
            </w:pPr>
            <w:del w:id="823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113.67</w:delText>
              </w:r>
            </w:del>
          </w:p>
        </w:tc>
      </w:tr>
      <w:tr w:rsidR="00AB1BE2" w:rsidRPr="005F7DDF" w:rsidDel="00BC5C27" w14:paraId="573EDBD8" w14:textId="77777777" w:rsidTr="00B4117B">
        <w:trPr>
          <w:cantSplit/>
          <w:trHeight w:val="190"/>
          <w:del w:id="8233" w:author="Author"/>
        </w:trPr>
        <w:tc>
          <w:tcPr>
            <w:tcW w:w="200" w:type="dxa"/>
          </w:tcPr>
          <w:p w14:paraId="68C2207B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64F3E9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2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E1AB3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236" w:author="Author"/>
              </w:rPr>
            </w:pPr>
            <w:del w:id="8237" w:author="Author">
              <w:r w:rsidRPr="005F7DDF" w:rsidDel="00BC5C27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82EB9F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5D4C7" w14:textId="77777777" w:rsidR="00AB1BE2" w:rsidRPr="005F7DDF" w:rsidDel="00BC5C27" w:rsidRDefault="00AB1BE2" w:rsidP="00B4117B">
            <w:pPr>
              <w:pStyle w:val="tabletext11"/>
              <w:tabs>
                <w:tab w:val="decimal" w:pos="430"/>
              </w:tabs>
              <w:suppressAutoHyphens/>
              <w:rPr>
                <w:del w:id="8239" w:author="Author"/>
              </w:rPr>
            </w:pPr>
            <w:del w:id="824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180.05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10C1F7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82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EE123F" w14:textId="77777777" w:rsidR="00AB1BE2" w:rsidRPr="005F7DDF" w:rsidDel="00BC5C27" w:rsidRDefault="00AB1BE2" w:rsidP="00B4117B">
            <w:pPr>
              <w:pStyle w:val="tabletext11"/>
              <w:tabs>
                <w:tab w:val="decimal" w:pos="240"/>
              </w:tabs>
              <w:suppressAutoHyphens/>
              <w:ind w:left="240"/>
              <w:rPr>
                <w:del w:id="8242" w:author="Author"/>
              </w:rPr>
            </w:pPr>
            <w:del w:id="824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120.03</w:delText>
              </w:r>
            </w:del>
          </w:p>
        </w:tc>
      </w:tr>
    </w:tbl>
    <w:p w14:paraId="2184C8F5" w14:textId="77777777" w:rsidR="00AB1BE2" w:rsidRPr="005F7DDF" w:rsidDel="00BC5C27" w:rsidRDefault="00AB1BE2" w:rsidP="00710827">
      <w:pPr>
        <w:pStyle w:val="tablecaption"/>
        <w:suppressAutoHyphens/>
        <w:rPr>
          <w:del w:id="8244" w:author="Author"/>
        </w:rPr>
      </w:pPr>
      <w:del w:id="8245" w:author="Author">
        <w:r w:rsidRPr="005F7DDF" w:rsidDel="00BC5C27">
          <w:delText>Table 97.B.1.a.(1)(LC)(v.2) Single Limits Non-stacked Uninsured (Includes Underinsured) Motorists Bodily Injury Coverage Loss Costs</w:delText>
        </w:r>
      </w:del>
    </w:p>
    <w:p w14:paraId="7E1E3086" w14:textId="77777777" w:rsidR="00AB1BE2" w:rsidRPr="005F7DDF" w:rsidDel="00BC5C27" w:rsidRDefault="00AB1BE2" w:rsidP="00710827">
      <w:pPr>
        <w:pStyle w:val="isonormal"/>
        <w:suppressAutoHyphens/>
        <w:rPr>
          <w:del w:id="8246" w:author="Author"/>
        </w:rPr>
      </w:pPr>
    </w:p>
    <w:p w14:paraId="6738767E" w14:textId="77777777" w:rsidR="00AB1BE2" w:rsidRPr="005F7DDF" w:rsidDel="00BC5C27" w:rsidRDefault="00AB1BE2" w:rsidP="00710827">
      <w:pPr>
        <w:pStyle w:val="space8"/>
        <w:suppressAutoHyphens/>
        <w:rPr>
          <w:del w:id="824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AB1BE2" w:rsidRPr="005F7DDF" w:rsidDel="00BC5C27" w14:paraId="1568A720" w14:textId="77777777" w:rsidTr="00B4117B">
        <w:trPr>
          <w:cantSplit/>
          <w:trHeight w:val="190"/>
          <w:del w:id="8248" w:author="Author"/>
        </w:trPr>
        <w:tc>
          <w:tcPr>
            <w:tcW w:w="200" w:type="dxa"/>
          </w:tcPr>
          <w:p w14:paraId="7C26BCAD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49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1312E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250" w:author="Author"/>
              </w:rPr>
            </w:pPr>
            <w:del w:id="8251" w:author="Author">
              <w:r w:rsidRPr="005F7DDF" w:rsidDel="00BC5C27">
                <w:delText xml:space="preserve">Non-stacked Uninsured (Includes Underinsured) Motorists Bodily Injury </w:delText>
              </w:r>
            </w:del>
          </w:p>
        </w:tc>
      </w:tr>
      <w:tr w:rsidR="00AB1BE2" w:rsidRPr="005F7DDF" w:rsidDel="00BC5C27" w14:paraId="12A48B43" w14:textId="77777777" w:rsidTr="00B4117B">
        <w:trPr>
          <w:cantSplit/>
          <w:trHeight w:val="190"/>
          <w:del w:id="8252" w:author="Author"/>
        </w:trPr>
        <w:tc>
          <w:tcPr>
            <w:tcW w:w="200" w:type="dxa"/>
          </w:tcPr>
          <w:p w14:paraId="6AE04260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53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5F4F37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254" w:author="Author"/>
              </w:rPr>
            </w:pPr>
            <w:del w:id="8255" w:author="Author">
              <w:r w:rsidRPr="005F7DDF" w:rsidDel="00BC5C27">
                <w:delText>Bodily</w:delText>
              </w:r>
              <w:r w:rsidRPr="005F7DDF" w:rsidDel="00BC5C27">
                <w:br/>
                <w:delText>Injury</w:delText>
              </w:r>
              <w:r w:rsidRPr="005F7DDF" w:rsidDel="00BC5C27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6ED203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256" w:author="Author"/>
              </w:rPr>
            </w:pPr>
            <w:del w:id="8257" w:author="Author">
              <w:r w:rsidRPr="005F7DDF" w:rsidDel="00BC5C27">
                <w:delText>Private</w:delText>
              </w:r>
              <w:r w:rsidRPr="005F7DDF" w:rsidDel="00BC5C27">
                <w:br/>
                <w:delText>Passenger</w:delText>
              </w:r>
              <w:r w:rsidRPr="005F7DDF" w:rsidDel="00BC5C27">
                <w:br/>
                <w:delText>Types</w:delText>
              </w:r>
              <w:r w:rsidRPr="005F7DDF" w:rsidDel="00BC5C27">
                <w:br/>
                <w:delText>Per 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7B9F8C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258" w:author="Author"/>
              </w:rPr>
            </w:pPr>
            <w:del w:id="8259" w:author="Author">
              <w:r w:rsidRPr="005F7DDF" w:rsidDel="00BC5C27">
                <w:delText>Other Than</w:delText>
              </w:r>
              <w:r w:rsidRPr="005F7DDF" w:rsidDel="00BC5C27">
                <w:br/>
                <w:delText>Private</w:delText>
              </w:r>
              <w:r w:rsidRPr="005F7DDF" w:rsidDel="00BC5C27">
                <w:br/>
                <w:delText>Passenger</w:delText>
              </w:r>
              <w:r w:rsidRPr="005F7DDF" w:rsidDel="00BC5C27">
                <w:br/>
                <w:delText>Types</w:delText>
              </w:r>
              <w:r w:rsidRPr="005F7DDF" w:rsidDel="00BC5C27">
                <w:br/>
                <w:delText>Per Exposure</w:delText>
              </w:r>
            </w:del>
          </w:p>
        </w:tc>
      </w:tr>
      <w:tr w:rsidR="00AB1BE2" w:rsidRPr="005F7DDF" w:rsidDel="00BC5C27" w14:paraId="258B3190" w14:textId="77777777" w:rsidTr="00B4117B">
        <w:trPr>
          <w:cantSplit/>
          <w:trHeight w:val="190"/>
          <w:del w:id="8260" w:author="Author"/>
        </w:trPr>
        <w:tc>
          <w:tcPr>
            <w:tcW w:w="200" w:type="dxa"/>
          </w:tcPr>
          <w:p w14:paraId="4D7F552B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F32592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62" w:author="Author"/>
              </w:rPr>
            </w:pPr>
            <w:del w:id="8263" w:author="Author">
              <w:r w:rsidRPr="005F7DDF" w:rsidDel="00BC5C27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5087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64" w:author="Author"/>
              </w:rPr>
            </w:pPr>
            <w:del w:id="8265" w:author="Author">
              <w:r w:rsidRPr="005F7DDF" w:rsidDel="00BC5C27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518594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66" w:author="Author"/>
              </w:rPr>
            </w:pPr>
            <w:del w:id="8267" w:author="Author">
              <w:r w:rsidRPr="005F7DDF" w:rsidDel="00BC5C2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7E7741" w14:textId="77777777" w:rsidR="00AB1BE2" w:rsidRPr="005F7DDF" w:rsidDel="00BC5C27" w:rsidRDefault="00AB1BE2" w:rsidP="00B4117B">
            <w:pPr>
              <w:pStyle w:val="tabletext11"/>
              <w:tabs>
                <w:tab w:val="decimal" w:pos="400"/>
              </w:tabs>
              <w:suppressAutoHyphens/>
              <w:rPr>
                <w:del w:id="8268" w:author="Author"/>
              </w:rPr>
            </w:pPr>
            <w:del w:id="826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28.16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1AF16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70" w:author="Author"/>
              </w:rPr>
            </w:pPr>
            <w:del w:id="8271" w:author="Author">
              <w:r w:rsidRPr="005F7DDF" w:rsidDel="00BC5C2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6BADC" w14:textId="77777777" w:rsidR="00AB1BE2" w:rsidRPr="005F7DDF" w:rsidDel="00BC5C27" w:rsidRDefault="00AB1BE2" w:rsidP="00B4117B">
            <w:pPr>
              <w:pStyle w:val="tabletext11"/>
              <w:tabs>
                <w:tab w:val="decimal" w:pos="360"/>
              </w:tabs>
              <w:suppressAutoHyphens/>
              <w:rPr>
                <w:del w:id="8272" w:author="Author"/>
              </w:rPr>
            </w:pPr>
            <w:del w:id="827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19.45</w:delText>
              </w:r>
            </w:del>
          </w:p>
        </w:tc>
      </w:tr>
      <w:tr w:rsidR="00AB1BE2" w:rsidRPr="005F7DDF" w:rsidDel="00BC5C27" w14:paraId="2F8A9D84" w14:textId="77777777" w:rsidTr="00B4117B">
        <w:trPr>
          <w:cantSplit/>
          <w:trHeight w:val="190"/>
          <w:del w:id="8274" w:author="Author"/>
        </w:trPr>
        <w:tc>
          <w:tcPr>
            <w:tcW w:w="200" w:type="dxa"/>
          </w:tcPr>
          <w:p w14:paraId="67F91828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20B53C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27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59E8E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77" w:author="Author"/>
              </w:rPr>
            </w:pPr>
            <w:del w:id="8278" w:author="Author">
              <w:r w:rsidRPr="005F7DDF" w:rsidDel="00BC5C27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308CAC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7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916937" w14:textId="77777777" w:rsidR="00AB1BE2" w:rsidRPr="005F7DDF" w:rsidDel="00BC5C27" w:rsidRDefault="00AB1BE2" w:rsidP="00B4117B">
            <w:pPr>
              <w:pStyle w:val="tabletext11"/>
              <w:tabs>
                <w:tab w:val="decimal" w:pos="400"/>
              </w:tabs>
              <w:suppressAutoHyphens/>
              <w:rPr>
                <w:del w:id="8280" w:author="Author"/>
              </w:rPr>
            </w:pPr>
            <w:del w:id="828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45.49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7E4ECE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8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1F6ED" w14:textId="77777777" w:rsidR="00AB1BE2" w:rsidRPr="005F7DDF" w:rsidDel="00BC5C27" w:rsidRDefault="00AB1BE2" w:rsidP="00B4117B">
            <w:pPr>
              <w:pStyle w:val="tabletext11"/>
              <w:tabs>
                <w:tab w:val="decimal" w:pos="360"/>
              </w:tabs>
              <w:suppressAutoHyphens/>
              <w:rPr>
                <w:del w:id="8283" w:author="Author"/>
              </w:rPr>
            </w:pPr>
            <w:del w:id="828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31.00</w:delText>
              </w:r>
            </w:del>
          </w:p>
        </w:tc>
      </w:tr>
      <w:tr w:rsidR="00AB1BE2" w:rsidRPr="005F7DDF" w:rsidDel="00BC5C27" w14:paraId="6E5F4759" w14:textId="77777777" w:rsidTr="00B4117B">
        <w:trPr>
          <w:cantSplit/>
          <w:trHeight w:val="190"/>
          <w:del w:id="8285" w:author="Author"/>
        </w:trPr>
        <w:tc>
          <w:tcPr>
            <w:tcW w:w="200" w:type="dxa"/>
          </w:tcPr>
          <w:p w14:paraId="73C9AC5D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E65CB4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8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F350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88" w:author="Author"/>
              </w:rPr>
            </w:pPr>
            <w:del w:id="8289" w:author="Author">
              <w:r w:rsidRPr="005F7DDF" w:rsidDel="00BC5C27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229DB2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9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088012" w14:textId="77777777" w:rsidR="00AB1BE2" w:rsidRPr="005F7DDF" w:rsidDel="00BC5C27" w:rsidRDefault="00AB1BE2" w:rsidP="00B4117B">
            <w:pPr>
              <w:pStyle w:val="tabletext11"/>
              <w:tabs>
                <w:tab w:val="decimal" w:pos="400"/>
              </w:tabs>
              <w:suppressAutoHyphens/>
              <w:rPr>
                <w:del w:id="8291" w:author="Author"/>
              </w:rPr>
            </w:pPr>
            <w:del w:id="829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68.21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25F42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9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540AE" w14:textId="77777777" w:rsidR="00AB1BE2" w:rsidRPr="005F7DDF" w:rsidDel="00BC5C27" w:rsidRDefault="00AB1BE2" w:rsidP="00B4117B">
            <w:pPr>
              <w:pStyle w:val="tabletext11"/>
              <w:tabs>
                <w:tab w:val="decimal" w:pos="360"/>
              </w:tabs>
              <w:suppressAutoHyphens/>
              <w:rPr>
                <w:del w:id="8294" w:author="Author"/>
              </w:rPr>
            </w:pPr>
            <w:del w:id="829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46.14</w:delText>
              </w:r>
            </w:del>
          </w:p>
        </w:tc>
      </w:tr>
      <w:tr w:rsidR="00AB1BE2" w:rsidRPr="005F7DDF" w:rsidDel="00BC5C27" w14:paraId="4C93F8BB" w14:textId="77777777" w:rsidTr="00B4117B">
        <w:trPr>
          <w:cantSplit/>
          <w:trHeight w:val="190"/>
          <w:del w:id="8296" w:author="Author"/>
        </w:trPr>
        <w:tc>
          <w:tcPr>
            <w:tcW w:w="200" w:type="dxa"/>
          </w:tcPr>
          <w:p w14:paraId="58411026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2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57485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29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EFA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299" w:author="Author"/>
              </w:rPr>
            </w:pPr>
            <w:del w:id="8300" w:author="Author">
              <w:r w:rsidRPr="005F7DDF" w:rsidDel="00BC5C27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AEA61F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30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7F138" w14:textId="77777777" w:rsidR="00AB1BE2" w:rsidRPr="005F7DDF" w:rsidDel="00BC5C27" w:rsidRDefault="00AB1BE2" w:rsidP="00B4117B">
            <w:pPr>
              <w:pStyle w:val="tabletext11"/>
              <w:tabs>
                <w:tab w:val="decimal" w:pos="400"/>
              </w:tabs>
              <w:suppressAutoHyphens/>
              <w:rPr>
                <w:del w:id="8302" w:author="Author"/>
              </w:rPr>
            </w:pPr>
            <w:del w:id="830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103.18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5DB1D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30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D0774" w14:textId="77777777" w:rsidR="00AB1BE2" w:rsidRPr="005F7DDF" w:rsidDel="00BC5C27" w:rsidRDefault="00AB1BE2" w:rsidP="00B4117B">
            <w:pPr>
              <w:pStyle w:val="tabletext11"/>
              <w:tabs>
                <w:tab w:val="decimal" w:pos="360"/>
              </w:tabs>
              <w:suppressAutoHyphens/>
              <w:rPr>
                <w:del w:id="8305" w:author="Author"/>
              </w:rPr>
            </w:pPr>
            <w:del w:id="830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69.30</w:delText>
              </w:r>
            </w:del>
          </w:p>
        </w:tc>
      </w:tr>
      <w:tr w:rsidR="00AB1BE2" w:rsidRPr="005F7DDF" w:rsidDel="00BC5C27" w14:paraId="5BC63E54" w14:textId="77777777" w:rsidTr="00B4117B">
        <w:trPr>
          <w:cantSplit/>
          <w:trHeight w:val="190"/>
          <w:del w:id="8307" w:author="Author"/>
        </w:trPr>
        <w:tc>
          <w:tcPr>
            <w:tcW w:w="200" w:type="dxa"/>
          </w:tcPr>
          <w:p w14:paraId="63BA070E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3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AD9E37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30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BA709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310" w:author="Author"/>
              </w:rPr>
            </w:pPr>
            <w:del w:id="8311" w:author="Author">
              <w:r w:rsidRPr="005F7DDF" w:rsidDel="00BC5C27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3ABE8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31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6C07F" w14:textId="77777777" w:rsidR="00AB1BE2" w:rsidRPr="005F7DDF" w:rsidDel="00BC5C27" w:rsidRDefault="00AB1BE2" w:rsidP="00B4117B">
            <w:pPr>
              <w:pStyle w:val="tabletext11"/>
              <w:tabs>
                <w:tab w:val="decimal" w:pos="400"/>
              </w:tabs>
              <w:suppressAutoHyphens/>
              <w:rPr>
                <w:del w:id="8313" w:author="Author"/>
              </w:rPr>
            </w:pPr>
            <w:del w:id="831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130.83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D37A1E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31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08A4C" w14:textId="77777777" w:rsidR="00AB1BE2" w:rsidRPr="005F7DDF" w:rsidDel="00BC5C27" w:rsidRDefault="00AB1BE2" w:rsidP="00B4117B">
            <w:pPr>
              <w:pStyle w:val="tabletext11"/>
              <w:tabs>
                <w:tab w:val="decimal" w:pos="360"/>
              </w:tabs>
              <w:suppressAutoHyphens/>
              <w:rPr>
                <w:del w:id="8316" w:author="Author"/>
              </w:rPr>
            </w:pPr>
            <w:del w:id="831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87.58</w:delText>
              </w:r>
            </w:del>
          </w:p>
        </w:tc>
      </w:tr>
    </w:tbl>
    <w:p w14:paraId="5F52099C" w14:textId="77777777" w:rsidR="00AB1BE2" w:rsidRPr="005F7DDF" w:rsidDel="00BC5C27" w:rsidRDefault="00AB1BE2" w:rsidP="00710827">
      <w:pPr>
        <w:pStyle w:val="tablecaption"/>
        <w:suppressAutoHyphens/>
        <w:rPr>
          <w:del w:id="8318" w:author="Author"/>
        </w:rPr>
      </w:pPr>
      <w:del w:id="8319" w:author="Author">
        <w:r w:rsidRPr="005F7DDF" w:rsidDel="00BC5C27">
          <w:delText>Table 97.B.1.a.(2)(LC)(v.2) Split Limits Non-stacked Uninsured (Includes Underinsured) Motorists Bodily Injury Coverage Loss Costs</w:delText>
        </w:r>
      </w:del>
    </w:p>
    <w:p w14:paraId="6947917E" w14:textId="77777777" w:rsidR="00AB1BE2" w:rsidRPr="005F7DDF" w:rsidDel="00BC5C27" w:rsidRDefault="00AB1BE2" w:rsidP="00710827">
      <w:pPr>
        <w:pStyle w:val="isonormal"/>
        <w:suppressAutoHyphens/>
        <w:rPr>
          <w:del w:id="8320" w:author="Author"/>
        </w:rPr>
      </w:pPr>
    </w:p>
    <w:p w14:paraId="79A57738" w14:textId="77777777" w:rsidR="00AB1BE2" w:rsidRPr="005F7DDF" w:rsidDel="00BC5C27" w:rsidRDefault="00AB1BE2" w:rsidP="00710827">
      <w:pPr>
        <w:pStyle w:val="space8"/>
        <w:suppressAutoHyphens/>
        <w:rPr>
          <w:del w:id="8321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AB1BE2" w:rsidRPr="005F7DDF" w:rsidDel="00BC5C27" w14:paraId="08ADE615" w14:textId="77777777" w:rsidTr="00B4117B">
        <w:trPr>
          <w:trHeight w:val="190"/>
          <w:del w:id="8322" w:author="Author"/>
        </w:trPr>
        <w:tc>
          <w:tcPr>
            <w:tcW w:w="210" w:type="dxa"/>
          </w:tcPr>
          <w:p w14:paraId="5BDBA77D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23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B541E7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24" w:author="Author"/>
              </w:rPr>
            </w:pPr>
            <w:del w:id="8325" w:author="Author">
              <w:r w:rsidRPr="005F7DDF" w:rsidDel="00BC5C27">
                <w:delText>Loss Cost</w:delText>
              </w:r>
            </w:del>
          </w:p>
        </w:tc>
      </w:tr>
      <w:tr w:rsidR="00AB1BE2" w:rsidRPr="005F7DDF" w:rsidDel="00BC5C27" w14:paraId="48A13032" w14:textId="77777777" w:rsidTr="00B4117B">
        <w:trPr>
          <w:trHeight w:val="190"/>
          <w:del w:id="8326" w:author="Author"/>
        </w:trPr>
        <w:tc>
          <w:tcPr>
            <w:tcW w:w="210" w:type="dxa"/>
          </w:tcPr>
          <w:p w14:paraId="126058B9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327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86150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328" w:author="Author"/>
              </w:rPr>
            </w:pPr>
            <w:del w:id="8329" w:author="Author">
              <w:r w:rsidRPr="005F7DDF" w:rsidDel="00BC5C27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FA0511" w14:textId="77777777" w:rsidR="00AB1BE2" w:rsidRPr="005F7DDF" w:rsidDel="00BC5C27" w:rsidRDefault="00AB1BE2" w:rsidP="00B4117B">
            <w:pPr>
              <w:pStyle w:val="tabletext11"/>
              <w:tabs>
                <w:tab w:val="decimal" w:pos="130"/>
              </w:tabs>
              <w:suppressAutoHyphens/>
              <w:rPr>
                <w:del w:id="8330" w:author="Author"/>
              </w:rPr>
            </w:pPr>
            <w:del w:id="8331" w:author="Author">
              <w:r w:rsidRPr="005F7DDF" w:rsidDel="00BC5C27">
                <w:rPr>
                  <w:noProof/>
                </w:rPr>
                <w:delText>1.25</w:delText>
              </w:r>
            </w:del>
          </w:p>
        </w:tc>
      </w:tr>
    </w:tbl>
    <w:p w14:paraId="6AC2D1E4" w14:textId="77777777" w:rsidR="00AB1BE2" w:rsidRPr="005F7DDF" w:rsidDel="00BC5C27" w:rsidRDefault="00AB1BE2" w:rsidP="00710827">
      <w:pPr>
        <w:pStyle w:val="tablecaption"/>
        <w:suppressAutoHyphens/>
        <w:rPr>
          <w:del w:id="8332" w:author="Author"/>
        </w:rPr>
      </w:pPr>
      <w:del w:id="8333" w:author="Author">
        <w:r w:rsidRPr="005F7DDF" w:rsidDel="00BC5C27">
          <w:delText>Table 97.B.1.b.(1)(d)(LC) Individual Named Insured Loss Cost</w:delText>
        </w:r>
      </w:del>
    </w:p>
    <w:p w14:paraId="4EFB0EF7" w14:textId="77777777" w:rsidR="00AB1BE2" w:rsidRPr="005F7DDF" w:rsidDel="00BC5C27" w:rsidRDefault="00AB1BE2" w:rsidP="00710827">
      <w:pPr>
        <w:pStyle w:val="isonormal"/>
        <w:suppressAutoHyphens/>
        <w:rPr>
          <w:del w:id="8334" w:author="Author"/>
        </w:rPr>
      </w:pPr>
    </w:p>
    <w:p w14:paraId="1079EC3B" w14:textId="77777777" w:rsidR="00AB1BE2" w:rsidRPr="005F7DDF" w:rsidDel="00BC5C27" w:rsidRDefault="00AB1BE2" w:rsidP="00710827">
      <w:pPr>
        <w:pStyle w:val="space8"/>
        <w:suppressAutoHyphens/>
        <w:rPr>
          <w:del w:id="8335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3"/>
        <w:gridCol w:w="200"/>
        <w:gridCol w:w="51"/>
        <w:gridCol w:w="949"/>
        <w:gridCol w:w="168"/>
        <w:gridCol w:w="672"/>
        <w:gridCol w:w="720"/>
        <w:gridCol w:w="720"/>
        <w:gridCol w:w="720"/>
        <w:gridCol w:w="732"/>
        <w:gridCol w:w="709"/>
        <w:gridCol w:w="200"/>
        <w:gridCol w:w="652"/>
        <w:gridCol w:w="721"/>
        <w:gridCol w:w="721"/>
        <w:gridCol w:w="721"/>
        <w:gridCol w:w="721"/>
        <w:gridCol w:w="721"/>
      </w:tblGrid>
      <w:tr w:rsidR="00AB1BE2" w:rsidRPr="005F7DDF" w:rsidDel="00BC5C27" w14:paraId="44F85995" w14:textId="77777777" w:rsidTr="00B4117B">
        <w:trPr>
          <w:cantSplit/>
          <w:trHeight w:val="190"/>
          <w:del w:id="8336" w:author="Author"/>
        </w:trPr>
        <w:tc>
          <w:tcPr>
            <w:tcW w:w="193" w:type="dxa"/>
          </w:tcPr>
          <w:p w14:paraId="30684663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337" w:author="Author"/>
              </w:rPr>
            </w:pPr>
          </w:p>
        </w:tc>
        <w:tc>
          <w:tcPr>
            <w:tcW w:w="1009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610B39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38" w:author="Author"/>
              </w:rPr>
            </w:pPr>
            <w:del w:id="8339" w:author="Author">
              <w:r w:rsidRPr="005F7DDF" w:rsidDel="00BC5C27">
                <w:delText>Interpolicy And Intrapolicy Stacking – Bodily Injury – Individual Named Insureds</w:delText>
              </w:r>
            </w:del>
          </w:p>
        </w:tc>
      </w:tr>
      <w:tr w:rsidR="00AB1BE2" w:rsidRPr="005F7DDF" w:rsidDel="00BC5C27" w14:paraId="38722B0F" w14:textId="77777777" w:rsidTr="00B4117B">
        <w:trPr>
          <w:cantSplit/>
          <w:trHeight w:val="190"/>
          <w:del w:id="8340" w:author="Author"/>
        </w:trPr>
        <w:tc>
          <w:tcPr>
            <w:tcW w:w="193" w:type="dxa"/>
            <w:vMerge w:val="restart"/>
          </w:tcPr>
          <w:p w14:paraId="069174BC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41" w:author="Author"/>
              </w:rPr>
            </w:pPr>
            <w:del w:id="8342" w:author="Author">
              <w:r w:rsidRPr="005F7DDF" w:rsidDel="00BC5C27">
                <w:br/>
              </w:r>
              <w:r w:rsidRPr="005F7DDF" w:rsidDel="00BC5C27">
                <w:br/>
              </w:r>
              <w:r w:rsidRPr="005F7DDF" w:rsidDel="00BC5C27">
                <w:br/>
              </w:r>
            </w:del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380E57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43" w:author="Author"/>
              </w:rPr>
            </w:pPr>
            <w:del w:id="8344" w:author="Author">
              <w:r w:rsidRPr="005F7DDF" w:rsidDel="00BC5C27">
                <w:lastRenderedPageBreak/>
                <w:delText>Bodily</w:delText>
              </w:r>
              <w:r w:rsidRPr="005F7DDF" w:rsidDel="00BC5C27">
                <w:br/>
                <w:delText>Injury</w:delText>
              </w:r>
              <w:r w:rsidRPr="005F7DDF" w:rsidDel="00BC5C27">
                <w:br/>
                <w:delText>Limits</w:delText>
              </w:r>
            </w:del>
          </w:p>
        </w:tc>
        <w:tc>
          <w:tcPr>
            <w:tcW w:w="44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8AE25E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45" w:author="Author"/>
              </w:rPr>
            </w:pPr>
            <w:del w:id="8346" w:author="Author">
              <w:r w:rsidRPr="005F7DDF" w:rsidDel="00BC5C27">
                <w:delText>Private Passenger Types</w:delText>
              </w:r>
              <w:r w:rsidRPr="005F7DDF" w:rsidDel="00BC5C27">
                <w:br/>
                <w:delText>Loss Costs Per Exposure</w:delText>
              </w:r>
            </w:del>
          </w:p>
        </w:tc>
        <w:tc>
          <w:tcPr>
            <w:tcW w:w="44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1B03EB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47" w:author="Author"/>
              </w:rPr>
            </w:pPr>
            <w:del w:id="8348" w:author="Author">
              <w:r w:rsidRPr="005F7DDF" w:rsidDel="00BC5C27">
                <w:delText>Other Than Private Passenger Types</w:delText>
              </w:r>
              <w:r w:rsidRPr="005F7DDF" w:rsidDel="00BC5C27">
                <w:br/>
                <w:delText>Loss Costs Per Exposure</w:delText>
              </w:r>
            </w:del>
          </w:p>
        </w:tc>
      </w:tr>
      <w:tr w:rsidR="00AB1BE2" w:rsidRPr="005F7DDF" w:rsidDel="00BC5C27" w14:paraId="3E74C571" w14:textId="77777777" w:rsidTr="00B4117B">
        <w:trPr>
          <w:cantSplit/>
          <w:trHeight w:val="190"/>
          <w:del w:id="8349" w:author="Author"/>
        </w:trPr>
        <w:tc>
          <w:tcPr>
            <w:tcW w:w="193" w:type="dxa"/>
            <w:vMerge/>
            <w:vAlign w:val="center"/>
            <w:hideMark/>
          </w:tcPr>
          <w:p w14:paraId="0EEAAC61" w14:textId="77777777" w:rsidR="00AB1BE2" w:rsidRPr="005F7DDF" w:rsidDel="00BC5C27" w:rsidRDefault="00AB1BE2" w:rsidP="00B4117B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8350" w:author="Author"/>
                <w:b/>
                <w:sz w:val="18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E3B51E" w14:textId="77777777" w:rsidR="00AB1BE2" w:rsidRPr="005F7DDF" w:rsidDel="00BC5C27" w:rsidRDefault="00AB1BE2" w:rsidP="00B4117B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8351" w:author="Author"/>
                <w:b/>
                <w:sz w:val="18"/>
              </w:rPr>
            </w:pPr>
          </w:p>
        </w:tc>
        <w:tc>
          <w:tcPr>
            <w:tcW w:w="4441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A81C5C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52" w:author="Author"/>
              </w:rPr>
            </w:pPr>
            <w:del w:id="8353" w:author="Author">
              <w:r w:rsidRPr="005F7DDF" w:rsidDel="00BC5C27">
                <w:delText>Total Number Of Exposures</w:delText>
              </w:r>
            </w:del>
          </w:p>
        </w:tc>
        <w:tc>
          <w:tcPr>
            <w:tcW w:w="4457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54D4CE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54" w:author="Author"/>
              </w:rPr>
            </w:pPr>
            <w:del w:id="8355" w:author="Author">
              <w:r w:rsidRPr="005F7DDF" w:rsidDel="00BC5C27">
                <w:delText>Total Number Of Exposures</w:delText>
              </w:r>
            </w:del>
          </w:p>
        </w:tc>
      </w:tr>
      <w:tr w:rsidR="00AB1BE2" w:rsidRPr="005F7DDF" w:rsidDel="00BC5C27" w14:paraId="4A958591" w14:textId="77777777" w:rsidTr="00B4117B">
        <w:trPr>
          <w:cantSplit/>
          <w:trHeight w:val="190"/>
          <w:del w:id="8356" w:author="Author"/>
        </w:trPr>
        <w:tc>
          <w:tcPr>
            <w:tcW w:w="193" w:type="dxa"/>
            <w:vMerge/>
            <w:vAlign w:val="center"/>
            <w:hideMark/>
          </w:tcPr>
          <w:p w14:paraId="20C75B64" w14:textId="77777777" w:rsidR="00AB1BE2" w:rsidRPr="005F7DDF" w:rsidDel="00BC5C27" w:rsidRDefault="00AB1BE2" w:rsidP="00B4117B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8357" w:author="Author"/>
                <w:b/>
                <w:sz w:val="18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09CEEB" w14:textId="77777777" w:rsidR="00AB1BE2" w:rsidRPr="005F7DDF" w:rsidDel="00BC5C27" w:rsidRDefault="00AB1BE2" w:rsidP="00B4117B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8358" w:author="Author"/>
                <w:b/>
                <w:sz w:val="18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53BAB3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59" w:author="Author"/>
              </w:rPr>
            </w:pPr>
            <w:del w:id="8360" w:author="Author">
              <w:r w:rsidRPr="005F7DDF" w:rsidDel="00BC5C27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2E611C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61" w:author="Author"/>
              </w:rPr>
            </w:pPr>
            <w:del w:id="8362" w:author="Author">
              <w:r w:rsidRPr="005F7DDF" w:rsidDel="00BC5C27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504138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63" w:author="Author"/>
              </w:rPr>
            </w:pPr>
            <w:del w:id="8364" w:author="Author">
              <w:r w:rsidRPr="005F7DDF" w:rsidDel="00BC5C27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E2D736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65" w:author="Author"/>
              </w:rPr>
            </w:pPr>
            <w:del w:id="8366" w:author="Author">
              <w:r w:rsidRPr="005F7DDF" w:rsidDel="00BC5C27">
                <w:delText>5 – 9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671299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67" w:author="Author"/>
              </w:rPr>
            </w:pPr>
            <w:del w:id="8368" w:author="Author">
              <w:r w:rsidRPr="005F7DDF" w:rsidDel="00BC5C27">
                <w:delText>10 – 30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16B92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69" w:author="Author"/>
              </w:rPr>
            </w:pPr>
            <w:del w:id="8370" w:author="Author">
              <w:r w:rsidRPr="005F7DDF" w:rsidDel="00BC5C27">
                <w:delText>&gt; 30</w:delText>
              </w:r>
            </w:del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C8A0C7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71" w:author="Author"/>
              </w:rPr>
            </w:pPr>
            <w:del w:id="8372" w:author="Author">
              <w:r w:rsidRPr="005F7DDF" w:rsidDel="00BC5C27">
                <w:delText>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CC9283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73" w:author="Author"/>
              </w:rPr>
            </w:pPr>
            <w:del w:id="8374" w:author="Author">
              <w:r w:rsidRPr="005F7DDF" w:rsidDel="00BC5C27">
                <w:delText>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1D8979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75" w:author="Author"/>
              </w:rPr>
            </w:pPr>
            <w:del w:id="8376" w:author="Author">
              <w:r w:rsidRPr="005F7DDF" w:rsidDel="00BC5C27">
                <w:delText>3 – 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2FEEA7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77" w:author="Author"/>
              </w:rPr>
            </w:pPr>
            <w:del w:id="8378" w:author="Author">
              <w:r w:rsidRPr="005F7DDF" w:rsidDel="00BC5C27">
                <w:delText>5 – 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E354B5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79" w:author="Author"/>
              </w:rPr>
            </w:pPr>
            <w:del w:id="8380" w:author="Author">
              <w:r w:rsidRPr="005F7DDF" w:rsidDel="00BC5C27">
                <w:delText>10 – 30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358E01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381" w:author="Author"/>
              </w:rPr>
            </w:pPr>
            <w:del w:id="8382" w:author="Author">
              <w:r w:rsidRPr="005F7DDF" w:rsidDel="00BC5C27">
                <w:delText>&gt; 30</w:delText>
              </w:r>
            </w:del>
          </w:p>
        </w:tc>
      </w:tr>
      <w:tr w:rsidR="00AB1BE2" w:rsidRPr="005F7DDF" w:rsidDel="00BC5C27" w14:paraId="2C0CE0A5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383" w:author="Author"/>
        </w:trPr>
        <w:tc>
          <w:tcPr>
            <w:tcW w:w="193" w:type="dxa"/>
          </w:tcPr>
          <w:p w14:paraId="6531F745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3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E80BF9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385" w:author="Author"/>
              </w:rPr>
            </w:pPr>
            <w:del w:id="8386" w:author="Author">
              <w:r w:rsidRPr="005F7DDF" w:rsidDel="00BC5C27">
                <w:delText>$</w:delText>
              </w:r>
            </w:del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203D9B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387" w:author="Author"/>
              </w:rPr>
            </w:pPr>
            <w:del w:id="8388" w:author="Author">
              <w:r w:rsidRPr="005F7DDF" w:rsidDel="00BC5C27">
                <w:delText>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8173C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389" w:author="Author"/>
              </w:rPr>
            </w:pPr>
            <w:del w:id="8390" w:author="Author">
              <w:r w:rsidRPr="005F7DDF" w:rsidDel="00BC5C27">
                <w:delText>$</w:delText>
              </w:r>
            </w:del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02DEA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391" w:author="Author"/>
              </w:rPr>
            </w:pPr>
            <w:del w:id="839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43.06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7E5109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393" w:author="Author"/>
              </w:rPr>
            </w:pPr>
            <w:del w:id="839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65.33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F796B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395" w:author="Author"/>
              </w:rPr>
            </w:pPr>
            <w:del w:id="839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87.32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5ED402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397" w:author="Author"/>
              </w:rPr>
            </w:pPr>
            <w:del w:id="839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117.06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F83A9B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399" w:author="Author"/>
              </w:rPr>
            </w:pPr>
            <w:del w:id="840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158.52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DECF2BF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01" w:author="Author"/>
              </w:rPr>
            </w:pPr>
            <w:del w:id="840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182.87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96A3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403" w:author="Author"/>
              </w:rPr>
            </w:pPr>
            <w:del w:id="8404" w:author="Author">
              <w:r w:rsidRPr="005F7DDF" w:rsidDel="00BC5C27">
                <w:delText>$</w:delText>
              </w:r>
            </w:del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BD92E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05" w:author="Author"/>
              </w:rPr>
            </w:pPr>
            <w:del w:id="840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29.84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278B76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07" w:author="Author"/>
              </w:rPr>
            </w:pPr>
            <w:del w:id="840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44.65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1DE7DD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09" w:author="Author"/>
              </w:rPr>
            </w:pPr>
            <w:del w:id="841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59.22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454D364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11" w:author="Author"/>
              </w:rPr>
            </w:pPr>
            <w:del w:id="841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78.89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3E6F75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13" w:author="Author"/>
              </w:rPr>
            </w:pPr>
            <w:del w:id="841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106.26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46A3F6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15" w:author="Author"/>
              </w:rPr>
            </w:pPr>
            <w:del w:id="841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122.32</w:delText>
              </w:r>
            </w:del>
          </w:p>
        </w:tc>
      </w:tr>
      <w:tr w:rsidR="00AB1BE2" w:rsidRPr="005F7DDF" w:rsidDel="00BC5C27" w14:paraId="6597D6E8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417" w:author="Author"/>
        </w:trPr>
        <w:tc>
          <w:tcPr>
            <w:tcW w:w="193" w:type="dxa"/>
          </w:tcPr>
          <w:p w14:paraId="0512F056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4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9AD747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41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4195EF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420" w:author="Author"/>
              </w:rPr>
            </w:pPr>
            <w:del w:id="8421" w:author="Author">
              <w:r w:rsidRPr="005F7DDF" w:rsidDel="00BC5C27">
                <w:delText>75,000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1D52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422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C1A01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423" w:author="Author"/>
              </w:rPr>
            </w:pPr>
            <w:del w:id="842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55.38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7E7F89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25" w:author="Author"/>
              </w:rPr>
            </w:pPr>
            <w:del w:id="842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81.39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EFAF8A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27" w:author="Author"/>
              </w:rPr>
            </w:pPr>
            <w:del w:id="842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104.70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2E3C3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29" w:author="Author"/>
              </w:rPr>
            </w:pPr>
            <w:del w:id="843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134.12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C9DAC9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31" w:author="Author"/>
              </w:rPr>
            </w:pPr>
            <w:del w:id="843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173.31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DB16C7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33" w:author="Author"/>
              </w:rPr>
            </w:pPr>
            <w:del w:id="843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195.04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5AE4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435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FAC4E9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36" w:author="Author"/>
              </w:rPr>
            </w:pPr>
            <w:del w:id="843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38.02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C60FB8E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38" w:author="Author"/>
              </w:rPr>
            </w:pPr>
            <w:del w:id="843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55.29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F9F596A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40" w:author="Author"/>
              </w:rPr>
            </w:pPr>
            <w:del w:id="844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70.73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3627D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42" w:author="Author"/>
              </w:rPr>
            </w:pPr>
            <w:del w:id="844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90.17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A2AE34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44" w:author="Author"/>
              </w:rPr>
            </w:pPr>
            <w:del w:id="844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116.02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01F81B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46" w:author="Author"/>
              </w:rPr>
            </w:pPr>
            <w:del w:id="844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130.33</w:delText>
              </w:r>
            </w:del>
          </w:p>
        </w:tc>
      </w:tr>
      <w:tr w:rsidR="00AB1BE2" w:rsidRPr="005F7DDF" w:rsidDel="00BC5C27" w14:paraId="124B1BAE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448" w:author="Author"/>
        </w:trPr>
        <w:tc>
          <w:tcPr>
            <w:tcW w:w="193" w:type="dxa"/>
          </w:tcPr>
          <w:p w14:paraId="0D1C7DD7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4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1468BD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45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02E703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451" w:author="Author"/>
              </w:rPr>
            </w:pPr>
            <w:del w:id="8452" w:author="Author">
              <w:r w:rsidRPr="005F7DDF" w:rsidDel="00BC5C27">
                <w:delText>100,000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53B7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453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6910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454" w:author="Author"/>
              </w:rPr>
            </w:pPr>
            <w:del w:id="845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65.33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4179DA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56" w:author="Author"/>
              </w:rPr>
            </w:pPr>
            <w:del w:id="845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93.90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08DCA6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58" w:author="Author"/>
              </w:rPr>
            </w:pPr>
            <w:del w:id="845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117.06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405AE3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60" w:author="Author"/>
              </w:rPr>
            </w:pPr>
            <w:del w:id="846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145.24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FA1D26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62" w:author="Author"/>
              </w:rPr>
            </w:pPr>
            <w:del w:id="846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182.87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3CFD1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64" w:author="Author"/>
              </w:rPr>
            </w:pPr>
            <w:del w:id="846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203.56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73839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46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C4B1C1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67" w:author="Author"/>
              </w:rPr>
            </w:pPr>
            <w:del w:id="846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44.65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E42B27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69" w:author="Author"/>
              </w:rPr>
            </w:pPr>
            <w:del w:id="847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63.57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58628A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71" w:author="Author"/>
              </w:rPr>
            </w:pPr>
            <w:del w:id="847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78.89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C92D2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73" w:author="Author"/>
              </w:rPr>
            </w:pPr>
            <w:del w:id="847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97.52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D56BDC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75" w:author="Author"/>
              </w:rPr>
            </w:pPr>
            <w:del w:id="847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122.32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7B016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77" w:author="Author"/>
              </w:rPr>
            </w:pPr>
            <w:del w:id="847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135.93</w:delText>
              </w:r>
            </w:del>
          </w:p>
        </w:tc>
      </w:tr>
      <w:tr w:rsidR="00AB1BE2" w:rsidRPr="005F7DDF" w:rsidDel="00BC5C27" w14:paraId="60E8C18E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479" w:author="Author"/>
        </w:trPr>
        <w:tc>
          <w:tcPr>
            <w:tcW w:w="193" w:type="dxa"/>
          </w:tcPr>
          <w:p w14:paraId="66719409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4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491575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48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C8EA77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482" w:author="Author"/>
              </w:rPr>
            </w:pPr>
            <w:del w:id="8483" w:author="Author">
              <w:r w:rsidRPr="005F7DDF" w:rsidDel="00BC5C27">
                <w:delText>125,000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7C39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48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6D144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485" w:author="Author"/>
              </w:rPr>
            </w:pPr>
            <w:del w:id="848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74.25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3470913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87" w:author="Author"/>
              </w:rPr>
            </w:pPr>
            <w:del w:id="848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103.18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3402FB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89" w:author="Author"/>
              </w:rPr>
            </w:pPr>
            <w:del w:id="849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126.72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63324C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91" w:author="Author"/>
              </w:rPr>
            </w:pPr>
            <w:del w:id="849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154.02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8D62A7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93" w:author="Author"/>
              </w:rPr>
            </w:pPr>
            <w:del w:id="849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189.97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0E80B9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495" w:author="Author"/>
              </w:rPr>
            </w:pPr>
            <w:del w:id="849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209.28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D342A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497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70BF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498" w:author="Author"/>
              </w:rPr>
            </w:pPr>
            <w:del w:id="849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50.56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1210D7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00" w:author="Author"/>
              </w:rPr>
            </w:pPr>
            <w:del w:id="850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69.70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1CDE5A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02" w:author="Author"/>
              </w:rPr>
            </w:pPr>
            <w:del w:id="850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85.30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8AD8CC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04" w:author="Author"/>
              </w:rPr>
            </w:pPr>
            <w:del w:id="850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103.31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ABC321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06" w:author="Author"/>
              </w:rPr>
            </w:pPr>
            <w:del w:id="850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126.98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69AB9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08" w:author="Author"/>
              </w:rPr>
            </w:pPr>
            <w:del w:id="850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139.71</w:delText>
              </w:r>
            </w:del>
          </w:p>
        </w:tc>
      </w:tr>
      <w:tr w:rsidR="00AB1BE2" w:rsidRPr="005F7DDF" w:rsidDel="00BC5C27" w14:paraId="39D65DED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510" w:author="Author"/>
        </w:trPr>
        <w:tc>
          <w:tcPr>
            <w:tcW w:w="193" w:type="dxa"/>
          </w:tcPr>
          <w:p w14:paraId="5C564E88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5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0FB176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51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17F7F3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513" w:author="Author"/>
              </w:rPr>
            </w:pPr>
            <w:del w:id="8514" w:author="Author">
              <w:r w:rsidRPr="005F7DDF" w:rsidDel="00BC5C27">
                <w:delText>150,000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8FF75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515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00106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516" w:author="Author"/>
              </w:rPr>
            </w:pPr>
            <w:del w:id="851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81.39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03FCC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18" w:author="Author"/>
              </w:rPr>
            </w:pPr>
            <w:del w:id="851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110.37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C061219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20" w:author="Author"/>
              </w:rPr>
            </w:pPr>
            <w:del w:id="852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134.12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FF140D1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22" w:author="Author"/>
              </w:rPr>
            </w:pPr>
            <w:del w:id="852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160.79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5075F5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24" w:author="Author"/>
              </w:rPr>
            </w:pPr>
            <w:del w:id="852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195.04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C9FE4A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26" w:author="Author"/>
              </w:rPr>
            </w:pPr>
            <w:del w:id="852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213.69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D1EE5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52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7120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29" w:author="Author"/>
              </w:rPr>
            </w:pPr>
            <w:del w:id="853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55.29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24A8FE6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31" w:author="Author"/>
              </w:rPr>
            </w:pPr>
            <w:del w:id="853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74.47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7F34BB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33" w:author="Author"/>
              </w:rPr>
            </w:pPr>
            <w:del w:id="853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90.17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16E365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35" w:author="Author"/>
              </w:rPr>
            </w:pPr>
            <w:del w:id="853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107.77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1E5E19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37" w:author="Author"/>
              </w:rPr>
            </w:pPr>
            <w:del w:id="853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130.33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0CDF10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39" w:author="Author"/>
              </w:rPr>
            </w:pPr>
            <w:del w:id="854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142.61</w:delText>
              </w:r>
            </w:del>
          </w:p>
        </w:tc>
      </w:tr>
      <w:tr w:rsidR="00AB1BE2" w:rsidRPr="005F7DDF" w:rsidDel="00BC5C27" w14:paraId="784FE44B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541" w:author="Author"/>
        </w:trPr>
        <w:tc>
          <w:tcPr>
            <w:tcW w:w="193" w:type="dxa"/>
          </w:tcPr>
          <w:p w14:paraId="6FDE2343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5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BBD3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54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960ABE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544" w:author="Author"/>
              </w:rPr>
            </w:pPr>
            <w:del w:id="8545" w:author="Author">
              <w:r w:rsidRPr="005F7DDF" w:rsidDel="00BC5C27">
                <w:delText>200,000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270439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546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9D972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547" w:author="Author"/>
              </w:rPr>
            </w:pPr>
            <w:del w:id="854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93.90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77C2FB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49" w:author="Author"/>
              </w:rPr>
            </w:pPr>
            <w:del w:id="855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122.45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7FE57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51" w:author="Author"/>
              </w:rPr>
            </w:pPr>
            <w:del w:id="855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145.24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9398C4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53" w:author="Author"/>
              </w:rPr>
            </w:pPr>
            <w:del w:id="855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171.10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58856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55" w:author="Author"/>
              </w:rPr>
            </w:pPr>
            <w:del w:id="855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203.56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03617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57" w:author="Author"/>
              </w:rPr>
            </w:pPr>
            <w:del w:id="855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220.84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FEFC5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559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E400B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60" w:author="Author"/>
              </w:rPr>
            </w:pPr>
            <w:del w:id="856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63.57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CBB9EB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62" w:author="Author"/>
              </w:rPr>
            </w:pPr>
            <w:del w:id="856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82.48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A830A1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64" w:author="Author"/>
              </w:rPr>
            </w:pPr>
            <w:del w:id="856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97.52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C5E7C89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66" w:author="Author"/>
              </w:rPr>
            </w:pPr>
            <w:del w:id="856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114.57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FDC6AEA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68" w:author="Author"/>
              </w:rPr>
            </w:pPr>
            <w:del w:id="856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135.93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FE5000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70" w:author="Author"/>
              </w:rPr>
            </w:pPr>
            <w:del w:id="857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147.31</w:delText>
              </w:r>
            </w:del>
          </w:p>
        </w:tc>
      </w:tr>
      <w:tr w:rsidR="00AB1BE2" w:rsidRPr="005F7DDF" w:rsidDel="00BC5C27" w14:paraId="67B5342C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572" w:author="Author"/>
        </w:trPr>
        <w:tc>
          <w:tcPr>
            <w:tcW w:w="193" w:type="dxa"/>
          </w:tcPr>
          <w:p w14:paraId="2BF5F859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5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4545C7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574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9295CB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575" w:author="Author"/>
              </w:rPr>
            </w:pPr>
            <w:del w:id="8576" w:author="Author">
              <w:r w:rsidRPr="005F7DDF" w:rsidDel="00BC5C27">
                <w:delText>250,000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976E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577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3FE0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578" w:author="Author"/>
              </w:rPr>
            </w:pPr>
            <w:del w:id="857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103.18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55E2AF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80" w:author="Author"/>
              </w:rPr>
            </w:pPr>
            <w:del w:id="858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132.18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E6229F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82" w:author="Author"/>
              </w:rPr>
            </w:pPr>
            <w:del w:id="858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154.02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2CB1FC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84" w:author="Author"/>
              </w:rPr>
            </w:pPr>
            <w:del w:id="858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178.94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8FE6F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86" w:author="Author"/>
              </w:rPr>
            </w:pPr>
            <w:del w:id="858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209.28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C9D9138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588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8B6E3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589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CD603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90" w:author="Author"/>
              </w:rPr>
            </w:pPr>
            <w:del w:id="859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69.70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DB301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92" w:author="Author"/>
              </w:rPr>
            </w:pPr>
            <w:del w:id="859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88.88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D0DE10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94" w:author="Author"/>
              </w:rPr>
            </w:pPr>
            <w:del w:id="859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103.31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E3E161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96" w:author="Author"/>
              </w:rPr>
            </w:pPr>
            <w:del w:id="859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119.72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4A30B6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598" w:author="Author"/>
              </w:rPr>
            </w:pPr>
            <w:del w:id="859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139.71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B944D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600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015B1E03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601" w:author="Author"/>
        </w:trPr>
        <w:tc>
          <w:tcPr>
            <w:tcW w:w="193" w:type="dxa"/>
          </w:tcPr>
          <w:p w14:paraId="2D9F72E6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6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79F25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60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71341F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8604" w:author="Author"/>
              </w:rPr>
            </w:pPr>
            <w:del w:id="8605" w:author="Author">
              <w:r w:rsidRPr="005F7DDF" w:rsidDel="00BC5C27">
                <w:delText>300,000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E94F65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606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7B021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607" w:author="Author"/>
              </w:rPr>
            </w:pPr>
            <w:del w:id="860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110.37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04CC50B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09" w:author="Author"/>
              </w:rPr>
            </w:pPr>
            <w:del w:id="861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138.53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C3015E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11" w:author="Author"/>
              </w:rPr>
            </w:pPr>
            <w:del w:id="861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160.79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C62A9F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13" w:author="Author"/>
              </w:rPr>
            </w:pPr>
            <w:del w:id="861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184.37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5DE377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15" w:author="Author"/>
              </w:rPr>
            </w:pPr>
            <w:del w:id="861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213.69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8EC0D91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17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15C81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61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678D7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19" w:author="Author"/>
              </w:rPr>
            </w:pPr>
            <w:del w:id="862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74.47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2E67785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21" w:author="Author"/>
              </w:rPr>
            </w:pPr>
            <w:del w:id="862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93.09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83F19F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23" w:author="Author"/>
              </w:rPr>
            </w:pPr>
            <w:del w:id="862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107.77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D94577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25" w:author="Author"/>
              </w:rPr>
            </w:pPr>
            <w:del w:id="862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123.29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84AC4DD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27" w:author="Author"/>
              </w:rPr>
            </w:pPr>
            <w:del w:id="862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142.61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F3BEE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629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008C5BD7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630" w:author="Author"/>
        </w:trPr>
        <w:tc>
          <w:tcPr>
            <w:tcW w:w="193" w:type="dxa"/>
          </w:tcPr>
          <w:p w14:paraId="1F9B190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6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B12E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63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B02D12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633" w:author="Author"/>
              </w:rPr>
            </w:pPr>
            <w:del w:id="8634" w:author="Author">
              <w:r w:rsidRPr="005F7DDF" w:rsidDel="00BC5C27">
                <w:delText>350,000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E003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635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C0D83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636" w:author="Author"/>
              </w:rPr>
            </w:pPr>
            <w:del w:id="863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117.06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3F1CE8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38" w:author="Author"/>
              </w:rPr>
            </w:pPr>
            <w:del w:id="863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145.24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449A3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40" w:author="Author"/>
              </w:rPr>
            </w:pPr>
            <w:del w:id="864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166.03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DE0B93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42" w:author="Author"/>
              </w:rPr>
            </w:pPr>
            <w:del w:id="864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189.79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6ED215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44" w:author="Author"/>
              </w:rPr>
            </w:pPr>
            <w:del w:id="864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218.01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7E34A3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46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63637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647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AD67C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48" w:author="Author"/>
              </w:rPr>
            </w:pPr>
            <w:del w:id="864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78.89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135294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50" w:author="Author"/>
              </w:rPr>
            </w:pPr>
            <w:del w:id="865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97.52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953B13D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52" w:author="Author"/>
              </w:rPr>
            </w:pPr>
            <w:del w:id="865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111.24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C330D9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54" w:author="Author"/>
              </w:rPr>
            </w:pPr>
            <w:del w:id="865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126.87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35DDCF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56" w:author="Author"/>
              </w:rPr>
            </w:pPr>
            <w:del w:id="865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145.46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8B140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658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2F7A1B36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659" w:author="Author"/>
        </w:trPr>
        <w:tc>
          <w:tcPr>
            <w:tcW w:w="193" w:type="dxa"/>
          </w:tcPr>
          <w:p w14:paraId="23ABEDEC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6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D32DA9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66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8B70D7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662" w:author="Author"/>
              </w:rPr>
            </w:pPr>
            <w:del w:id="8663" w:author="Author">
              <w:r w:rsidRPr="005F7DDF" w:rsidDel="00BC5C27">
                <w:delText>400,000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4D264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66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8263C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665" w:author="Author"/>
              </w:rPr>
            </w:pPr>
            <w:del w:id="866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122.45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9FB8D1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67" w:author="Author"/>
              </w:rPr>
            </w:pPr>
            <w:del w:id="866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149.93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820EC8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69" w:author="Author"/>
              </w:rPr>
            </w:pPr>
            <w:del w:id="867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171.10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E7DD4D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71" w:author="Author"/>
              </w:rPr>
            </w:pPr>
            <w:del w:id="867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193.36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C5C03B1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73" w:author="Author"/>
              </w:rPr>
            </w:pPr>
            <w:del w:id="867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220.84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067C3C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75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8E8F6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67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6DCCB5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77" w:author="Author"/>
              </w:rPr>
            </w:pPr>
            <w:del w:id="867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82.48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52FD1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79" w:author="Author"/>
              </w:rPr>
            </w:pPr>
            <w:del w:id="868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100.62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C44FAE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81" w:author="Author"/>
              </w:rPr>
            </w:pPr>
            <w:del w:id="868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114.57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31B327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83" w:author="Author"/>
              </w:rPr>
            </w:pPr>
            <w:del w:id="868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129.22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B2E391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685" w:author="Author"/>
              </w:rPr>
            </w:pPr>
            <w:del w:id="868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147.31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D10A04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687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763C8319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688" w:author="Author"/>
        </w:trPr>
        <w:tc>
          <w:tcPr>
            <w:tcW w:w="193" w:type="dxa"/>
          </w:tcPr>
          <w:p w14:paraId="7A72C5B3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6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75120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69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8FFE16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691" w:author="Author"/>
              </w:rPr>
            </w:pPr>
            <w:del w:id="8692" w:author="Author">
              <w:r w:rsidRPr="005F7DDF" w:rsidDel="00BC5C27">
                <w:delText>500,000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35414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693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8D650C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694" w:author="Author"/>
              </w:rPr>
            </w:pPr>
            <w:del w:id="869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132.18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F6A58C5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96" w:author="Author"/>
              </w:rPr>
            </w:pPr>
            <w:del w:id="869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158.52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DDC6E7C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698" w:author="Author"/>
              </w:rPr>
            </w:pPr>
            <w:del w:id="869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178.94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875A9F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00" w:author="Author"/>
              </w:rPr>
            </w:pPr>
            <w:del w:id="870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199.90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AC5BDA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02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24CAF16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03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5A042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704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41BF7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05" w:author="Author"/>
              </w:rPr>
            </w:pPr>
            <w:del w:id="870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88.88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5B40FA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07" w:author="Author"/>
              </w:rPr>
            </w:pPr>
            <w:del w:id="870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106.26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D87D41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09" w:author="Author"/>
              </w:rPr>
            </w:pPr>
            <w:del w:id="871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119.72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49F691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11" w:author="Author"/>
              </w:rPr>
            </w:pPr>
            <w:del w:id="871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133.53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284C4E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713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81F26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714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62A7939F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715" w:author="Author"/>
        </w:trPr>
        <w:tc>
          <w:tcPr>
            <w:tcW w:w="193" w:type="dxa"/>
          </w:tcPr>
          <w:p w14:paraId="0A7E4CB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7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5110D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71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FF1F0F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718" w:author="Author"/>
              </w:rPr>
            </w:pPr>
            <w:del w:id="8719" w:author="Author">
              <w:r w:rsidRPr="005F7DDF" w:rsidDel="00BC5C27">
                <w:delText>600,000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5742F7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720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B0C044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721" w:author="Author"/>
              </w:rPr>
            </w:pPr>
            <w:del w:id="872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138.53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DCCECEF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23" w:author="Author"/>
              </w:rPr>
            </w:pPr>
            <w:del w:id="872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165.86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AA6CF6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25" w:author="Author"/>
              </w:rPr>
            </w:pPr>
            <w:del w:id="872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184.37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22CE91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27" w:author="Author"/>
              </w:rPr>
            </w:pPr>
            <w:del w:id="872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204.65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5B692A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29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DE5DF4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30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7307B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731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9BCC87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32" w:author="Author"/>
              </w:rPr>
            </w:pPr>
            <w:del w:id="873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93.09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2023BF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34" w:author="Author"/>
              </w:rPr>
            </w:pPr>
            <w:del w:id="873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111.10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C38CB5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36" w:author="Author"/>
              </w:rPr>
            </w:pPr>
            <w:del w:id="873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123.29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F9E001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38" w:author="Author"/>
              </w:rPr>
            </w:pPr>
            <w:del w:id="873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136.66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F1387EA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740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51F819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741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192E64D4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742" w:author="Author"/>
        </w:trPr>
        <w:tc>
          <w:tcPr>
            <w:tcW w:w="193" w:type="dxa"/>
          </w:tcPr>
          <w:p w14:paraId="51D731F9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7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4F6EC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744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A190EE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745" w:author="Author"/>
              </w:rPr>
            </w:pPr>
            <w:del w:id="8746" w:author="Author">
              <w:r w:rsidRPr="005F7DDF" w:rsidDel="00BC5C27">
                <w:delText>750,000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1C218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747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FDF11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748" w:author="Author"/>
              </w:rPr>
            </w:pPr>
            <w:del w:id="874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148.01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BDD92E7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50" w:author="Author"/>
              </w:rPr>
            </w:pPr>
            <w:del w:id="875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173.31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5967FB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52" w:author="Author"/>
              </w:rPr>
            </w:pPr>
            <w:del w:id="875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191.77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6F6EDA3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54" w:author="Author"/>
              </w:rPr>
            </w:pPr>
            <w:del w:id="875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210.97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075DC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56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A68EA3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57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AE525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75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5A5CA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59" w:author="Author"/>
              </w:rPr>
            </w:pPr>
            <w:del w:id="876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99.36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E61F36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61" w:author="Author"/>
              </w:rPr>
            </w:pPr>
            <w:del w:id="876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116.02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481283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63" w:author="Author"/>
              </w:rPr>
            </w:pPr>
            <w:del w:id="876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128.18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FB18C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65" w:author="Author"/>
              </w:rPr>
            </w:pPr>
            <w:del w:id="876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140.79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2F1BD5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767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F99DFB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768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00BD9E24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769" w:author="Author"/>
        </w:trPr>
        <w:tc>
          <w:tcPr>
            <w:tcW w:w="193" w:type="dxa"/>
          </w:tcPr>
          <w:p w14:paraId="23DEDDCD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7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EFD19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771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47AE8D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772" w:author="Author"/>
              </w:rPr>
            </w:pPr>
            <w:del w:id="8773" w:author="Author">
              <w:r w:rsidRPr="005F7DDF" w:rsidDel="00BC5C27">
                <w:delText>1,000,000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008E7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77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6249C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775" w:author="Author"/>
              </w:rPr>
            </w:pPr>
            <w:del w:id="877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158.52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B62D0C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77" w:author="Author"/>
              </w:rPr>
            </w:pPr>
            <w:del w:id="877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182.87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EAC43A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79" w:author="Author"/>
              </w:rPr>
            </w:pPr>
            <w:del w:id="878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199.90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476DEFB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81" w:author="Author"/>
              </w:rPr>
            </w:pPr>
            <w:del w:id="878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218.01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F55166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83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4A4C3C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784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B5E35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785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9EADF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86" w:author="Author"/>
              </w:rPr>
            </w:pPr>
            <w:del w:id="878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106.26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FF46221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88" w:author="Author"/>
              </w:rPr>
            </w:pPr>
            <w:del w:id="878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122.32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D653BDE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90" w:author="Author"/>
              </w:rPr>
            </w:pPr>
            <w:del w:id="879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133.53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B6901D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792" w:author="Author"/>
              </w:rPr>
            </w:pPr>
            <w:del w:id="879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145.46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9C3618E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794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82673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795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3479E243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796" w:author="Author"/>
        </w:trPr>
        <w:tc>
          <w:tcPr>
            <w:tcW w:w="193" w:type="dxa"/>
          </w:tcPr>
          <w:p w14:paraId="05688EAB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7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35E375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798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63BA5C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799" w:author="Author"/>
              </w:rPr>
            </w:pPr>
            <w:del w:id="8800" w:author="Author">
              <w:r w:rsidRPr="005F7DDF" w:rsidDel="00BC5C27">
                <w:delText>1,500,000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F10E2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801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7E88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802" w:author="Author"/>
              </w:rPr>
            </w:pPr>
            <w:del w:id="880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173.31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615019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04" w:author="Author"/>
              </w:rPr>
            </w:pPr>
            <w:del w:id="880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195.04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4AB7FC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06" w:author="Author"/>
              </w:rPr>
            </w:pPr>
            <w:del w:id="880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210.97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80FD69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08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1868E32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09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209E11D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10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E0448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811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7037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812" w:author="Author"/>
              </w:rPr>
            </w:pPr>
            <w:del w:id="881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116.02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DCC6BF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814" w:author="Author"/>
              </w:rPr>
            </w:pPr>
            <w:del w:id="881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130.33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C1510D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816" w:author="Author"/>
              </w:rPr>
            </w:pPr>
            <w:del w:id="881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140.79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4F1406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818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C012C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819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9D4C03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820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6094F09E" w14:textId="77777777" w:rsidTr="00B4117B">
        <w:tblPrEx>
          <w:tblLook w:val="0000" w:firstRow="0" w:lastRow="0" w:firstColumn="0" w:lastColumn="0" w:noHBand="0" w:noVBand="0"/>
        </w:tblPrEx>
        <w:trPr>
          <w:trHeight w:val="190"/>
          <w:del w:id="8821" w:author="Author"/>
        </w:trPr>
        <w:tc>
          <w:tcPr>
            <w:tcW w:w="193" w:type="dxa"/>
          </w:tcPr>
          <w:p w14:paraId="42E9EFA5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8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B5579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82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2AD634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824" w:author="Author"/>
              </w:rPr>
            </w:pPr>
            <w:del w:id="8825" w:author="Author">
              <w:r w:rsidRPr="005F7DDF" w:rsidDel="00BC5C27">
                <w:delText>2,000,000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85B2A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826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E1EAC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8827" w:author="Author"/>
              </w:rPr>
            </w:pPr>
            <w:del w:id="882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182.87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6B59BE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29" w:author="Author"/>
              </w:rPr>
            </w:pPr>
            <w:del w:id="883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203.56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5E9CC6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31" w:author="Author"/>
              </w:rPr>
            </w:pPr>
            <w:del w:id="883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218.01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B12E19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33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424A93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34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33CCE8" w14:textId="77777777" w:rsidR="00AB1BE2" w:rsidRPr="005F7DDF" w:rsidDel="00BC5C27" w:rsidRDefault="00AB1BE2" w:rsidP="00B4117B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8835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8C284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883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AFA74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837" w:author="Author"/>
              </w:rPr>
            </w:pPr>
            <w:del w:id="883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122.32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246E5F8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839" w:author="Author"/>
              </w:rPr>
            </w:pPr>
            <w:del w:id="884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135.93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F143EC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8841" w:author="Author"/>
              </w:rPr>
            </w:pPr>
            <w:del w:id="884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145.46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C76CA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843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9F49A9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844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D9A4D2" w14:textId="77777777" w:rsidR="00AB1BE2" w:rsidRPr="005F7DDF" w:rsidDel="00BC5C27" w:rsidRDefault="00AB1BE2" w:rsidP="00B4117B">
            <w:pPr>
              <w:pStyle w:val="tabletext11"/>
              <w:tabs>
                <w:tab w:val="decimal" w:pos="247"/>
              </w:tabs>
              <w:suppressAutoHyphens/>
              <w:ind w:left="-516" w:firstLine="317"/>
              <w:jc w:val="center"/>
              <w:rPr>
                <w:del w:id="8845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6F113E4C" w14:textId="77777777" w:rsidTr="00B4117B">
        <w:trPr>
          <w:cantSplit/>
          <w:trHeight w:val="190"/>
          <w:del w:id="8846" w:author="Author"/>
        </w:trPr>
        <w:tc>
          <w:tcPr>
            <w:tcW w:w="193" w:type="dxa"/>
          </w:tcPr>
          <w:p w14:paraId="4CDFBF8E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847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EC4827A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848" w:author="Author"/>
              </w:rPr>
            </w:pPr>
            <w:r w:rsidRPr="00710827">
              <w:rPr>
                <w:sz w:val="20"/>
              </w:rPr>
              <w:t>*</w:t>
            </w:r>
          </w:p>
        </w:tc>
        <w:tc>
          <w:tcPr>
            <w:tcW w:w="9847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3CE5EA3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849" w:author="Author"/>
              </w:rPr>
            </w:pPr>
            <w:del w:id="8850" w:author="Author">
              <w:r w:rsidRPr="005F7DDF" w:rsidDel="00BC5C27">
                <w:delText>Refer to company.</w:delText>
              </w:r>
            </w:del>
          </w:p>
        </w:tc>
      </w:tr>
    </w:tbl>
    <w:p w14:paraId="038FD476" w14:textId="77777777" w:rsidR="00AB1BE2" w:rsidRPr="005F7DDF" w:rsidDel="00BC5C27" w:rsidRDefault="00AB1BE2" w:rsidP="00710827">
      <w:pPr>
        <w:pStyle w:val="tablecaption"/>
        <w:suppressAutoHyphens/>
        <w:rPr>
          <w:del w:id="8851" w:author="Author"/>
        </w:rPr>
      </w:pPr>
      <w:del w:id="8852" w:author="Author">
        <w:r w:rsidRPr="005F7DDF" w:rsidDel="00BC5C27">
          <w:delText>Table 97.B.2.a.(1)(LC)(v.2) Single Limits Interpolicy And Intrapolicy Stacking Uninsured (Includes Underinsured) Motorists Bodily Injury Coverage Loss Costs</w:delText>
        </w:r>
      </w:del>
    </w:p>
    <w:p w14:paraId="3FD6673E" w14:textId="77777777" w:rsidR="00AB1BE2" w:rsidRPr="005F7DDF" w:rsidDel="00BC5C27" w:rsidRDefault="00AB1BE2" w:rsidP="00710827">
      <w:pPr>
        <w:pStyle w:val="isonormal"/>
        <w:suppressAutoHyphens/>
        <w:rPr>
          <w:del w:id="8853" w:author="Author"/>
        </w:rPr>
      </w:pPr>
    </w:p>
    <w:p w14:paraId="1F438E17" w14:textId="77777777" w:rsidR="00AB1BE2" w:rsidRPr="005F7DDF" w:rsidDel="00BC5C27" w:rsidRDefault="00AB1BE2" w:rsidP="00710827">
      <w:pPr>
        <w:pStyle w:val="space8"/>
        <w:suppressAutoHyphens/>
        <w:rPr>
          <w:del w:id="8854" w:author="Author"/>
        </w:rPr>
      </w:pPr>
    </w:p>
    <w:tbl>
      <w:tblPr>
        <w:tblW w:w="1029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51"/>
        <w:gridCol w:w="949"/>
        <w:gridCol w:w="131"/>
        <w:gridCol w:w="720"/>
        <w:gridCol w:w="720"/>
        <w:gridCol w:w="720"/>
        <w:gridCol w:w="720"/>
        <w:gridCol w:w="689"/>
        <w:gridCol w:w="31"/>
        <w:gridCol w:w="709"/>
        <w:gridCol w:w="179"/>
        <w:gridCol w:w="561"/>
        <w:gridCol w:w="740"/>
        <w:gridCol w:w="740"/>
        <w:gridCol w:w="740"/>
        <w:gridCol w:w="740"/>
        <w:gridCol w:w="740"/>
        <w:gridCol w:w="10"/>
      </w:tblGrid>
      <w:tr w:rsidR="00AB1BE2" w:rsidRPr="005F7DDF" w:rsidDel="00BC5C27" w14:paraId="08155CF9" w14:textId="77777777" w:rsidTr="00B4117B">
        <w:trPr>
          <w:gridAfter w:val="1"/>
          <w:wAfter w:w="10" w:type="dxa"/>
          <w:trHeight w:val="190"/>
          <w:del w:id="8855" w:author="Author"/>
        </w:trPr>
        <w:tc>
          <w:tcPr>
            <w:tcW w:w="200" w:type="dxa"/>
          </w:tcPr>
          <w:p w14:paraId="7DAED6A7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56" w:author="Author"/>
              </w:rPr>
            </w:pPr>
          </w:p>
        </w:tc>
        <w:tc>
          <w:tcPr>
            <w:tcW w:w="10080" w:type="dxa"/>
            <w:gridSpan w:val="1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6DBDC1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57" w:author="Author"/>
              </w:rPr>
            </w:pPr>
            <w:del w:id="8858" w:author="Author">
              <w:r w:rsidRPr="005F7DDF" w:rsidDel="00BC5C27">
                <w:delText>Interpolicy And Intrapolicy Stacking – Bodily Injury – Individual Named Insureds</w:delText>
              </w:r>
            </w:del>
          </w:p>
        </w:tc>
      </w:tr>
      <w:tr w:rsidR="00AB1BE2" w:rsidRPr="005F7DDF" w:rsidDel="00BC5C27" w14:paraId="14A8235A" w14:textId="77777777" w:rsidTr="00B4117B">
        <w:trPr>
          <w:gridAfter w:val="1"/>
          <w:wAfter w:w="10" w:type="dxa"/>
          <w:trHeight w:val="190"/>
          <w:del w:id="8859" w:author="Author"/>
        </w:trPr>
        <w:tc>
          <w:tcPr>
            <w:tcW w:w="200" w:type="dxa"/>
          </w:tcPr>
          <w:p w14:paraId="369C775A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60" w:author="Author"/>
              </w:rPr>
            </w:pPr>
            <w:del w:id="8861" w:author="Author">
              <w:r w:rsidRPr="005F7DDF" w:rsidDel="00BC5C27">
                <w:br/>
              </w:r>
            </w:del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B88B2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62" w:author="Author"/>
              </w:rPr>
            </w:pPr>
            <w:del w:id="8863" w:author="Author">
              <w:r w:rsidRPr="005F7DDF" w:rsidDel="00BC5C27">
                <w:br/>
                <w:delText>Bodily</w:delText>
              </w:r>
              <w:r w:rsidRPr="005F7DDF" w:rsidDel="00BC5C27">
                <w:br/>
                <w:delText>Injury</w:delText>
              </w:r>
              <w:r w:rsidRPr="005F7DDF" w:rsidDel="00BC5C27">
                <w:br/>
                <w:delText>Limits</w:delText>
              </w:r>
              <w:r w:rsidRPr="005F7DDF" w:rsidDel="00BC5C27">
                <w:br/>
                <w:delText>(000's)</w:delText>
              </w:r>
            </w:del>
          </w:p>
        </w:tc>
        <w:tc>
          <w:tcPr>
            <w:tcW w:w="4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D5B5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64" w:author="Author"/>
              </w:rPr>
            </w:pPr>
            <w:del w:id="8865" w:author="Author">
              <w:r w:rsidRPr="005F7DDF" w:rsidDel="00BC5C27">
                <w:delText>Private Passenger Types</w:delText>
              </w:r>
              <w:r w:rsidRPr="005F7DDF" w:rsidDel="00BC5C27">
                <w:br/>
                <w:delText>Loss Costs Per Exposure</w:delText>
              </w:r>
            </w:del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E2757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66" w:author="Author"/>
              </w:rPr>
            </w:pPr>
            <w:del w:id="8867" w:author="Author">
              <w:r w:rsidRPr="005F7DDF" w:rsidDel="00BC5C27">
                <w:delText xml:space="preserve">Other Than Private Passenger Types </w:delText>
              </w:r>
              <w:r w:rsidRPr="005F7DDF" w:rsidDel="00BC5C27">
                <w:br/>
                <w:delText>Loss Costs Per Exposure</w:delText>
              </w:r>
            </w:del>
          </w:p>
        </w:tc>
      </w:tr>
      <w:tr w:rsidR="00AB1BE2" w:rsidRPr="005F7DDF" w:rsidDel="00BC5C27" w14:paraId="127BF772" w14:textId="77777777" w:rsidTr="00B4117B">
        <w:trPr>
          <w:gridAfter w:val="1"/>
          <w:wAfter w:w="10" w:type="dxa"/>
          <w:trHeight w:val="190"/>
          <w:del w:id="8868" w:author="Author"/>
        </w:trPr>
        <w:tc>
          <w:tcPr>
            <w:tcW w:w="200" w:type="dxa"/>
          </w:tcPr>
          <w:p w14:paraId="1160F902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69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3D75E0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70" w:author="Author"/>
              </w:rPr>
            </w:pPr>
          </w:p>
        </w:tc>
        <w:tc>
          <w:tcPr>
            <w:tcW w:w="444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FC66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71" w:author="Author"/>
              </w:rPr>
            </w:pPr>
            <w:del w:id="8872" w:author="Author">
              <w:r w:rsidRPr="005F7DDF" w:rsidDel="00BC5C27">
                <w:delText>Total Number Of Exposures</w:delText>
              </w:r>
            </w:del>
          </w:p>
        </w:tc>
        <w:tc>
          <w:tcPr>
            <w:tcW w:w="4440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2AFB9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73" w:author="Author"/>
              </w:rPr>
            </w:pPr>
            <w:del w:id="8874" w:author="Author">
              <w:r w:rsidRPr="005F7DDF" w:rsidDel="00BC5C27">
                <w:delText>Total Number Of Exposures</w:delText>
              </w:r>
            </w:del>
          </w:p>
        </w:tc>
      </w:tr>
      <w:tr w:rsidR="00AB1BE2" w:rsidRPr="005F7DDF" w:rsidDel="00BC5C27" w14:paraId="14CBE86C" w14:textId="77777777" w:rsidTr="00710827">
        <w:trPr>
          <w:gridAfter w:val="1"/>
          <w:wAfter w:w="10" w:type="dxa"/>
          <w:trHeight w:val="190"/>
          <w:del w:id="8875" w:author="Author"/>
        </w:trPr>
        <w:tc>
          <w:tcPr>
            <w:tcW w:w="200" w:type="dxa"/>
          </w:tcPr>
          <w:p w14:paraId="38D07C79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76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4004E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77" w:author="Author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C7BB7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78" w:author="Author"/>
              </w:rPr>
            </w:pPr>
            <w:del w:id="8879" w:author="Author">
              <w:r w:rsidRPr="005F7DDF" w:rsidDel="00BC5C27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EAFA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80" w:author="Author"/>
              </w:rPr>
            </w:pPr>
            <w:del w:id="8881" w:author="Author">
              <w:r w:rsidRPr="005F7DDF" w:rsidDel="00BC5C27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D6E4F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82" w:author="Author"/>
              </w:rPr>
            </w:pPr>
            <w:del w:id="8883" w:author="Author">
              <w:r w:rsidRPr="005F7DDF" w:rsidDel="00BC5C27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D9F59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84" w:author="Author"/>
              </w:rPr>
            </w:pPr>
            <w:del w:id="8885" w:author="Author">
              <w:r w:rsidRPr="005F7DDF" w:rsidDel="00BC5C27">
                <w:delText>5 – 9</w:delText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6DA38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86" w:author="Author"/>
              </w:rPr>
            </w:pPr>
            <w:del w:id="8887" w:author="Author">
              <w:r w:rsidRPr="005F7DDF" w:rsidDel="00BC5C27">
                <w:delText>10 – 30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E7BB9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88" w:author="Author"/>
              </w:rPr>
            </w:pPr>
            <w:del w:id="8889" w:author="Author">
              <w:r w:rsidRPr="005F7DDF" w:rsidDel="00BC5C27">
                <w:delText>&gt; 30</w:delText>
              </w:r>
            </w:del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D38D5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90" w:author="Author"/>
              </w:rPr>
            </w:pPr>
            <w:del w:id="8891" w:author="Author">
              <w:r w:rsidRPr="005F7DDF" w:rsidDel="00BC5C27">
                <w:delText>1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A07F0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92" w:author="Author"/>
              </w:rPr>
            </w:pPr>
            <w:del w:id="8893" w:author="Author">
              <w:r w:rsidRPr="005F7DDF" w:rsidDel="00BC5C27">
                <w:delText>2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F63BF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94" w:author="Author"/>
              </w:rPr>
            </w:pPr>
            <w:del w:id="8895" w:author="Author">
              <w:r w:rsidRPr="005F7DDF" w:rsidDel="00BC5C27">
                <w:delText>3 – 4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25CE5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96" w:author="Author"/>
              </w:rPr>
            </w:pPr>
            <w:del w:id="8897" w:author="Author">
              <w:r w:rsidRPr="005F7DDF" w:rsidDel="00BC5C27">
                <w:delText>5 – 9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2941B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898" w:author="Author"/>
              </w:rPr>
            </w:pPr>
            <w:del w:id="8899" w:author="Author">
              <w:r w:rsidRPr="005F7DDF" w:rsidDel="00BC5C27">
                <w:delText>10 – 30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8C49E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8900" w:author="Author"/>
              </w:rPr>
            </w:pPr>
            <w:del w:id="8901" w:author="Author">
              <w:r w:rsidRPr="005F7DDF" w:rsidDel="00BC5C27">
                <w:delText>&gt; 30</w:delText>
              </w:r>
            </w:del>
          </w:p>
        </w:tc>
      </w:tr>
      <w:tr w:rsidR="00AB1BE2" w:rsidRPr="005F7DDF" w:rsidDel="00BC5C27" w14:paraId="0A9F7C66" w14:textId="77777777" w:rsidTr="00B4117B">
        <w:trPr>
          <w:gridAfter w:val="1"/>
          <w:wAfter w:w="10" w:type="dxa"/>
          <w:trHeight w:val="190"/>
          <w:del w:id="8902" w:author="Author"/>
        </w:trPr>
        <w:tc>
          <w:tcPr>
            <w:tcW w:w="200" w:type="dxa"/>
          </w:tcPr>
          <w:p w14:paraId="6DA036FF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9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AC495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904" w:author="Author"/>
              </w:rPr>
            </w:pPr>
            <w:del w:id="8905" w:author="Author">
              <w:r w:rsidRPr="005F7DDF" w:rsidDel="00BC5C27">
                <w:delText>$</w:delText>
              </w:r>
            </w:del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0449FE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906" w:author="Author"/>
              </w:rPr>
            </w:pPr>
            <w:del w:id="8907" w:author="Author">
              <w:r w:rsidRPr="005F7DDF" w:rsidDel="00BC5C27">
                <w:delText>25/50</w:delText>
              </w:r>
            </w:del>
          </w:p>
        </w:tc>
        <w:tc>
          <w:tcPr>
            <w:tcW w:w="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976226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908" w:author="Author"/>
              </w:rPr>
            </w:pPr>
            <w:del w:id="8909" w:author="Author">
              <w:r w:rsidRPr="005F7DDF" w:rsidDel="00BC5C27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9D3394" w14:textId="77777777" w:rsidR="00AB1BE2" w:rsidRPr="005F7DDF" w:rsidDel="00BC5C27" w:rsidRDefault="00AB1BE2" w:rsidP="00B4117B">
            <w:pPr>
              <w:pStyle w:val="tabletext11"/>
              <w:tabs>
                <w:tab w:val="decimal" w:pos="221"/>
              </w:tabs>
              <w:suppressAutoHyphens/>
              <w:jc w:val="right"/>
              <w:rPr>
                <w:del w:id="8910" w:author="Author"/>
              </w:rPr>
            </w:pPr>
            <w:del w:id="891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30.92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D0A4A3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12" w:author="Author"/>
              </w:rPr>
            </w:pPr>
            <w:del w:id="891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48.73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48BC09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14" w:author="Author"/>
              </w:rPr>
            </w:pPr>
            <w:del w:id="891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66.53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626F4C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16" w:author="Author"/>
              </w:rPr>
            </w:pPr>
            <w:del w:id="891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92.23</w:delText>
              </w:r>
            </w:del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54A221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18" w:author="Author"/>
              </w:rPr>
            </w:pPr>
            <w:del w:id="891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134.12</w:delText>
              </w:r>
            </w:del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DCBEEE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20" w:author="Author"/>
              </w:rPr>
            </w:pPr>
            <w:del w:id="892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160.79</w:delText>
              </w:r>
            </w:del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957C5C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922" w:author="Author"/>
              </w:rPr>
            </w:pPr>
            <w:del w:id="8923" w:author="Author">
              <w:r w:rsidRPr="005F7DDF" w:rsidDel="00BC5C27">
                <w:delText>$</w:delText>
              </w:r>
            </w:del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0D5B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924" w:author="Author"/>
              </w:rPr>
            </w:pPr>
            <w:del w:id="892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21.70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A30CAB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26" w:author="Author"/>
              </w:rPr>
            </w:pPr>
            <w:del w:id="892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33.58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29D178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28" w:author="Author"/>
              </w:rPr>
            </w:pPr>
            <w:del w:id="892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45.43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5597CC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30" w:author="Author"/>
              </w:rPr>
            </w:pPr>
            <w:del w:id="893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62.46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AD5794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32" w:author="Author"/>
              </w:rPr>
            </w:pPr>
            <w:del w:id="893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90.17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05CD3D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34" w:author="Author"/>
              </w:rPr>
            </w:pPr>
            <w:del w:id="893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107.77</w:delText>
              </w:r>
            </w:del>
          </w:p>
        </w:tc>
      </w:tr>
      <w:tr w:rsidR="00AB1BE2" w:rsidRPr="005F7DDF" w:rsidDel="00BC5C27" w14:paraId="4B366C2E" w14:textId="77777777" w:rsidTr="00B4117B">
        <w:trPr>
          <w:gridAfter w:val="1"/>
          <w:wAfter w:w="10" w:type="dxa"/>
          <w:trHeight w:val="190"/>
          <w:del w:id="8936" w:author="Author"/>
        </w:trPr>
        <w:tc>
          <w:tcPr>
            <w:tcW w:w="200" w:type="dxa"/>
          </w:tcPr>
          <w:p w14:paraId="2374035D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9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1C401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938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B91D34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939" w:author="Author"/>
              </w:rPr>
            </w:pPr>
            <w:del w:id="8940" w:author="Author">
              <w:r w:rsidRPr="005F7DDF" w:rsidDel="00BC5C27">
                <w:delText>50/100</w:delText>
              </w:r>
            </w:del>
          </w:p>
        </w:tc>
        <w:tc>
          <w:tcPr>
            <w:tcW w:w="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20844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94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3F146" w14:textId="77777777" w:rsidR="00AB1BE2" w:rsidRPr="005F7DDF" w:rsidDel="00BC5C27" w:rsidRDefault="00AB1BE2" w:rsidP="00B4117B">
            <w:pPr>
              <w:pStyle w:val="tabletext11"/>
              <w:tabs>
                <w:tab w:val="decimal" w:pos="221"/>
              </w:tabs>
              <w:suppressAutoHyphens/>
              <w:jc w:val="right"/>
              <w:rPr>
                <w:del w:id="8942" w:author="Author"/>
              </w:rPr>
            </w:pPr>
            <w:del w:id="894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48.73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EBB25E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44" w:author="Author"/>
              </w:rPr>
            </w:pPr>
            <w:del w:id="894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68.61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B2692DF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46" w:author="Author"/>
              </w:rPr>
            </w:pPr>
            <w:del w:id="894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92.23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DD3CDE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48" w:author="Author"/>
              </w:rPr>
            </w:pPr>
            <w:del w:id="894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121.15</w:delText>
              </w:r>
            </w:del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74F1E7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50" w:author="Author"/>
              </w:rPr>
            </w:pPr>
            <w:del w:id="895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160.79</w:delText>
              </w:r>
            </w:del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712247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52" w:author="Author"/>
              </w:rPr>
            </w:pPr>
            <w:del w:id="895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184.37</w:delText>
              </w:r>
            </w:del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CE545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954" w:author="Author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345BFD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955" w:author="Author"/>
              </w:rPr>
            </w:pPr>
            <w:del w:id="895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33.58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DB9BD2B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57" w:author="Author"/>
              </w:rPr>
            </w:pPr>
            <w:del w:id="895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46.82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99B06AB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59" w:author="Author"/>
              </w:rPr>
            </w:pPr>
            <w:del w:id="896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62.46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B5BA544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61" w:author="Author"/>
              </w:rPr>
            </w:pPr>
            <w:del w:id="896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81.60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5DFDEB1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63" w:author="Author"/>
              </w:rPr>
            </w:pPr>
            <w:del w:id="896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107.77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6F26F6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65" w:author="Author"/>
              </w:rPr>
            </w:pPr>
            <w:del w:id="896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123.29</w:delText>
              </w:r>
            </w:del>
          </w:p>
        </w:tc>
      </w:tr>
      <w:tr w:rsidR="00AB1BE2" w:rsidRPr="005F7DDF" w:rsidDel="00BC5C27" w14:paraId="03273989" w14:textId="77777777" w:rsidTr="00B4117B">
        <w:trPr>
          <w:gridAfter w:val="1"/>
          <w:wAfter w:w="10" w:type="dxa"/>
          <w:trHeight w:val="190"/>
          <w:del w:id="8967" w:author="Author"/>
        </w:trPr>
        <w:tc>
          <w:tcPr>
            <w:tcW w:w="200" w:type="dxa"/>
          </w:tcPr>
          <w:p w14:paraId="01E0FF20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9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81D0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96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6D99E9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8970" w:author="Author"/>
              </w:rPr>
            </w:pPr>
            <w:del w:id="8971" w:author="Author">
              <w:r w:rsidRPr="005F7DDF" w:rsidDel="00BC5C27">
                <w:delText>100/300</w:delText>
              </w:r>
            </w:del>
          </w:p>
        </w:tc>
        <w:tc>
          <w:tcPr>
            <w:tcW w:w="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B67BB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97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5609F" w14:textId="77777777" w:rsidR="00AB1BE2" w:rsidRPr="005F7DDF" w:rsidDel="00BC5C27" w:rsidRDefault="00AB1BE2" w:rsidP="00B4117B">
            <w:pPr>
              <w:pStyle w:val="tabletext11"/>
              <w:tabs>
                <w:tab w:val="decimal" w:pos="221"/>
              </w:tabs>
              <w:suppressAutoHyphens/>
              <w:jc w:val="right"/>
              <w:rPr>
                <w:del w:id="8973" w:author="Author"/>
              </w:rPr>
            </w:pPr>
            <w:del w:id="897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71.82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486344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75" w:author="Author"/>
              </w:rPr>
            </w:pPr>
            <w:del w:id="897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101.54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1507AF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77" w:author="Author"/>
              </w:rPr>
            </w:pPr>
            <w:del w:id="897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125.11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D4B891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79" w:author="Author"/>
              </w:rPr>
            </w:pPr>
            <w:del w:id="898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149.32</w:delText>
              </w:r>
            </w:del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B94D0C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81" w:author="Author"/>
              </w:rPr>
            </w:pPr>
            <w:del w:id="898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186.16</w:delText>
              </w:r>
            </w:del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CD8BF1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83" w:author="Author"/>
              </w:rPr>
            </w:pPr>
            <w:del w:id="898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206.21</w:delText>
              </w:r>
            </w:del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E7A70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8985" w:author="Author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BE505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986" w:author="Author"/>
              </w:rPr>
            </w:pPr>
            <w:del w:id="898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48.94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FDAB7C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88" w:author="Author"/>
              </w:rPr>
            </w:pPr>
            <w:del w:id="898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68.63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A89681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90" w:author="Author"/>
              </w:rPr>
            </w:pPr>
            <w:del w:id="899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84.22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A2A044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92" w:author="Author"/>
              </w:rPr>
            </w:pPr>
            <w:del w:id="899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100.21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EB1C87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94" w:author="Author"/>
              </w:rPr>
            </w:pPr>
            <w:del w:id="899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124.49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B2605B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8996" w:author="Author"/>
              </w:rPr>
            </w:pPr>
            <w:del w:id="899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137.71</w:delText>
              </w:r>
            </w:del>
          </w:p>
        </w:tc>
      </w:tr>
      <w:tr w:rsidR="00AB1BE2" w:rsidRPr="005F7DDF" w:rsidDel="00BC5C27" w14:paraId="390D9753" w14:textId="77777777" w:rsidTr="00B4117B">
        <w:trPr>
          <w:gridAfter w:val="1"/>
          <w:wAfter w:w="10" w:type="dxa"/>
          <w:trHeight w:val="190"/>
          <w:del w:id="8998" w:author="Author"/>
        </w:trPr>
        <w:tc>
          <w:tcPr>
            <w:tcW w:w="200" w:type="dxa"/>
          </w:tcPr>
          <w:p w14:paraId="12D6F245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89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90F11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00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63F363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9001" w:author="Author"/>
              </w:rPr>
            </w:pPr>
            <w:del w:id="9002" w:author="Author">
              <w:r w:rsidRPr="005F7DDF" w:rsidDel="00BC5C27">
                <w:delText>250/500</w:delText>
              </w:r>
            </w:del>
          </w:p>
        </w:tc>
        <w:tc>
          <w:tcPr>
            <w:tcW w:w="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D1299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0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3F7EAD" w14:textId="77777777" w:rsidR="00AB1BE2" w:rsidRPr="005F7DDF" w:rsidDel="00BC5C27" w:rsidRDefault="00AB1BE2" w:rsidP="00B4117B">
            <w:pPr>
              <w:pStyle w:val="tabletext11"/>
              <w:tabs>
                <w:tab w:val="decimal" w:pos="221"/>
              </w:tabs>
              <w:suppressAutoHyphens/>
              <w:jc w:val="right"/>
              <w:rPr>
                <w:del w:id="9004" w:author="Author"/>
              </w:rPr>
            </w:pPr>
            <w:del w:id="900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106.74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EB9FDF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06" w:author="Author"/>
              </w:rPr>
            </w:pPr>
            <w:del w:id="900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134.12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560EC93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08" w:author="Author"/>
              </w:rPr>
            </w:pPr>
            <w:del w:id="900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156.00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60B6F2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10" w:author="Author"/>
              </w:rPr>
            </w:pPr>
            <w:del w:id="901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180.45</w:delText>
              </w:r>
            </w:del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5718FC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12" w:author="Author"/>
              </w:rPr>
            </w:pPr>
            <w:del w:id="901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210.97</w:delText>
              </w:r>
            </w:del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6668CA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9014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CF074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15" w:author="Author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57901B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016" w:author="Author"/>
              </w:rPr>
            </w:pPr>
            <w:del w:id="901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72.07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D4016B4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18" w:author="Author"/>
              </w:rPr>
            </w:pPr>
            <w:del w:id="901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90.17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B3C864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20" w:author="Author"/>
              </w:rPr>
            </w:pPr>
            <w:del w:id="902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104.64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1B655E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22" w:author="Author"/>
              </w:rPr>
            </w:pPr>
            <w:del w:id="902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120.72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0C941A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24" w:author="Author"/>
              </w:rPr>
            </w:pPr>
            <w:del w:id="902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140.79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9A71D3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9026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4CBBBF81" w14:textId="77777777" w:rsidTr="00B4117B">
        <w:trPr>
          <w:gridAfter w:val="1"/>
          <w:wAfter w:w="10" w:type="dxa"/>
          <w:trHeight w:val="190"/>
          <w:del w:id="9027" w:author="Author"/>
        </w:trPr>
        <w:tc>
          <w:tcPr>
            <w:tcW w:w="200" w:type="dxa"/>
          </w:tcPr>
          <w:p w14:paraId="597325AA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0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8D4C8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02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87D753" w14:textId="77777777" w:rsidR="00AB1BE2" w:rsidRPr="005F7DDF" w:rsidDel="00BC5C27" w:rsidRDefault="00AB1BE2" w:rsidP="00B4117B">
            <w:pPr>
              <w:pStyle w:val="tabletext11"/>
              <w:tabs>
                <w:tab w:val="decimal" w:pos="860"/>
              </w:tabs>
              <w:suppressAutoHyphens/>
              <w:rPr>
                <w:del w:id="9030" w:author="Author"/>
              </w:rPr>
            </w:pPr>
            <w:del w:id="9031" w:author="Author">
              <w:r w:rsidRPr="005F7DDF" w:rsidDel="00BC5C27">
                <w:delText>500/1,000</w:delText>
              </w:r>
            </w:del>
          </w:p>
        </w:tc>
        <w:tc>
          <w:tcPr>
            <w:tcW w:w="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5C3664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3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F4663" w14:textId="77777777" w:rsidR="00AB1BE2" w:rsidRPr="005F7DDF" w:rsidDel="00BC5C27" w:rsidRDefault="00AB1BE2" w:rsidP="00B4117B">
            <w:pPr>
              <w:pStyle w:val="tabletext11"/>
              <w:tabs>
                <w:tab w:val="decimal" w:pos="221"/>
              </w:tabs>
              <w:suppressAutoHyphens/>
              <w:jc w:val="right"/>
              <w:rPr>
                <w:del w:id="9033" w:author="Author"/>
              </w:rPr>
            </w:pPr>
            <w:del w:id="903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134.12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5C164F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35" w:author="Author"/>
              </w:rPr>
            </w:pPr>
            <w:del w:id="903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160.79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D0C670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37" w:author="Author"/>
              </w:rPr>
            </w:pPr>
            <w:del w:id="903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180.45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959AC8E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39" w:author="Author"/>
              </w:rPr>
            </w:pPr>
            <w:del w:id="904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201.41</w:delText>
              </w:r>
            </w:del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3D6C59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9041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F7264FA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9042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98B212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43" w:author="Author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441EA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044" w:author="Author"/>
              </w:rPr>
            </w:pPr>
            <w:del w:id="904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90.17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91A4FF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46" w:author="Author"/>
              </w:rPr>
            </w:pPr>
            <w:del w:id="904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107.77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738F32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48" w:author="Author"/>
              </w:rPr>
            </w:pPr>
            <w:del w:id="904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120.72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D4952B8" w14:textId="77777777" w:rsidR="00AB1BE2" w:rsidRPr="005F7DDF" w:rsidDel="00BC5C27" w:rsidRDefault="00AB1BE2" w:rsidP="00B4117B">
            <w:pPr>
              <w:pStyle w:val="tabletext11"/>
              <w:tabs>
                <w:tab w:val="decimal" w:pos="320"/>
              </w:tabs>
              <w:suppressAutoHyphens/>
              <w:rPr>
                <w:del w:id="9050" w:author="Author"/>
              </w:rPr>
            </w:pPr>
            <w:del w:id="905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134.53</w:delText>
              </w:r>
            </w:del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F749B8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9052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D3C865" w14:textId="77777777" w:rsidR="00AB1BE2" w:rsidRPr="005F7DDF" w:rsidDel="00BC5C27" w:rsidRDefault="00AB1BE2" w:rsidP="00B4117B">
            <w:pPr>
              <w:pStyle w:val="tabletext11"/>
              <w:suppressAutoHyphens/>
              <w:jc w:val="center"/>
              <w:rPr>
                <w:del w:id="9053" w:author="Author"/>
              </w:rPr>
            </w:pPr>
            <w:r w:rsidRPr="00710827">
              <w:rPr>
                <w:rFonts w:cs="Arial"/>
                <w:color w:val="000000"/>
                <w:sz w:val="20"/>
                <w:szCs w:val="18"/>
              </w:rPr>
              <w:t>*</w:t>
            </w:r>
          </w:p>
        </w:tc>
      </w:tr>
      <w:tr w:rsidR="00AB1BE2" w:rsidRPr="005F7DDF" w:rsidDel="00BC5C27" w14:paraId="2F3386C6" w14:textId="77777777" w:rsidTr="00B4117B">
        <w:tblPrEx>
          <w:tblLook w:val="04A0" w:firstRow="1" w:lastRow="0" w:firstColumn="1" w:lastColumn="0" w:noHBand="0" w:noVBand="1"/>
        </w:tblPrEx>
        <w:trPr>
          <w:cantSplit/>
          <w:trHeight w:val="190"/>
          <w:del w:id="9054" w:author="Author"/>
        </w:trPr>
        <w:tc>
          <w:tcPr>
            <w:tcW w:w="200" w:type="dxa"/>
          </w:tcPr>
          <w:p w14:paraId="59AE9898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055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A20EC2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56" w:author="Author"/>
              </w:rPr>
            </w:pPr>
            <w:r w:rsidRPr="00710827">
              <w:rPr>
                <w:sz w:val="20"/>
              </w:rPr>
              <w:t>*</w:t>
            </w:r>
          </w:p>
        </w:tc>
        <w:tc>
          <w:tcPr>
            <w:tcW w:w="9839" w:type="dxa"/>
            <w:gridSpan w:val="1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10E524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057" w:author="Author"/>
              </w:rPr>
            </w:pPr>
            <w:del w:id="9058" w:author="Author">
              <w:r w:rsidRPr="005F7DDF" w:rsidDel="00BC5C27">
                <w:delText>Refer to company.</w:delText>
              </w:r>
            </w:del>
          </w:p>
        </w:tc>
      </w:tr>
    </w:tbl>
    <w:p w14:paraId="66C61499" w14:textId="77777777" w:rsidR="00AB1BE2" w:rsidRPr="005F7DDF" w:rsidDel="00BC5C27" w:rsidRDefault="00AB1BE2" w:rsidP="00710827">
      <w:pPr>
        <w:pStyle w:val="tablecaption"/>
        <w:suppressAutoHyphens/>
        <w:rPr>
          <w:del w:id="9059" w:author="Author"/>
        </w:rPr>
      </w:pPr>
      <w:del w:id="9060" w:author="Author">
        <w:r w:rsidRPr="005F7DDF" w:rsidDel="00BC5C27">
          <w:delText>Table 97.B.2.a.(2)(LC)(v.2) Split Limits Interpolicy And Intrapolicy Stacking Uninsured (Includes Underinsured) Motorists Bodily Injury Coverage Loss Costs</w:delText>
        </w:r>
      </w:del>
    </w:p>
    <w:p w14:paraId="58111409" w14:textId="77777777" w:rsidR="00AB1BE2" w:rsidRPr="005F7DDF" w:rsidDel="00BC5C27" w:rsidRDefault="00AB1BE2" w:rsidP="00710827">
      <w:pPr>
        <w:pStyle w:val="isonormal"/>
        <w:suppressAutoHyphens/>
        <w:rPr>
          <w:del w:id="9061" w:author="Author"/>
        </w:rPr>
      </w:pPr>
    </w:p>
    <w:p w14:paraId="223A9109" w14:textId="77777777" w:rsidR="00AB1BE2" w:rsidRPr="005F7DDF" w:rsidDel="00BC5C27" w:rsidRDefault="00AB1BE2" w:rsidP="00710827">
      <w:pPr>
        <w:pStyle w:val="space8"/>
        <w:suppressAutoHyphens/>
        <w:rPr>
          <w:del w:id="906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210"/>
        <w:gridCol w:w="1390"/>
        <w:gridCol w:w="194"/>
        <w:gridCol w:w="1406"/>
      </w:tblGrid>
      <w:tr w:rsidR="00AB1BE2" w:rsidRPr="005F7DDF" w:rsidDel="00BC5C27" w14:paraId="1F97D54E" w14:textId="77777777" w:rsidTr="00B4117B">
        <w:trPr>
          <w:cantSplit/>
          <w:trHeight w:val="190"/>
          <w:del w:id="9063" w:author="Author"/>
        </w:trPr>
        <w:tc>
          <w:tcPr>
            <w:tcW w:w="200" w:type="dxa"/>
          </w:tcPr>
          <w:p w14:paraId="3BDAD219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06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DC07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065" w:author="Author"/>
              </w:rPr>
            </w:pPr>
            <w:del w:id="9066" w:author="Author">
              <w:r w:rsidRPr="005F7DDF" w:rsidDel="00BC5C27">
                <w:delText xml:space="preserve">Interpolicy Stacking – Bodily Injury – </w:delText>
              </w:r>
              <w:r w:rsidRPr="005F7DDF" w:rsidDel="00BC5C27">
                <w:br/>
                <w:delText>Other Than Individual Named Insureds</w:delText>
              </w:r>
            </w:del>
          </w:p>
        </w:tc>
      </w:tr>
      <w:tr w:rsidR="00AB1BE2" w:rsidRPr="005F7DDF" w:rsidDel="00BC5C27" w14:paraId="0399E316" w14:textId="77777777" w:rsidTr="00B4117B">
        <w:trPr>
          <w:cantSplit/>
          <w:trHeight w:val="190"/>
          <w:del w:id="9067" w:author="Author"/>
        </w:trPr>
        <w:tc>
          <w:tcPr>
            <w:tcW w:w="200" w:type="dxa"/>
          </w:tcPr>
          <w:p w14:paraId="1EDEE63B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068" w:author="Author"/>
              </w:rPr>
            </w:pPr>
            <w:del w:id="9069" w:author="Author">
              <w:r w:rsidRPr="005F7DDF" w:rsidDel="00BC5C27">
                <w:br/>
              </w:r>
              <w:r w:rsidRPr="005F7DDF" w:rsidDel="00BC5C2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378E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070" w:author="Author"/>
              </w:rPr>
            </w:pPr>
            <w:del w:id="9071" w:author="Author">
              <w:r w:rsidRPr="005F7DDF" w:rsidDel="00BC5C27">
                <w:br/>
              </w:r>
              <w:r w:rsidRPr="005F7DDF" w:rsidDel="00BC5C27">
                <w:br/>
                <w:delText>Bodily</w:delText>
              </w:r>
              <w:r w:rsidRPr="005F7DDF" w:rsidDel="00BC5C27">
                <w:br/>
                <w:delText>Injury</w:delText>
              </w:r>
              <w:r w:rsidRPr="005F7DDF" w:rsidDel="00BC5C2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E71F6D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072" w:author="Author"/>
              </w:rPr>
            </w:pPr>
            <w:del w:id="9073" w:author="Author">
              <w:r w:rsidRPr="005F7DDF" w:rsidDel="00BC5C27">
                <w:delText>Private</w:delText>
              </w:r>
              <w:r w:rsidRPr="005F7DDF" w:rsidDel="00BC5C27">
                <w:br/>
                <w:delText>Passenger</w:delText>
              </w:r>
              <w:r w:rsidRPr="005F7DDF" w:rsidDel="00BC5C27">
                <w:br/>
                <w:delText>Types</w:delText>
              </w:r>
              <w:r w:rsidRPr="005F7DDF" w:rsidDel="00BC5C27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AD4E19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074" w:author="Author"/>
              </w:rPr>
            </w:pPr>
            <w:del w:id="9075" w:author="Author">
              <w:r w:rsidRPr="005F7DDF" w:rsidDel="00BC5C27">
                <w:delText>Other Than</w:delText>
              </w:r>
              <w:r w:rsidRPr="005F7DDF" w:rsidDel="00BC5C27">
                <w:br/>
                <w:delText>Private</w:delText>
              </w:r>
              <w:r w:rsidRPr="005F7DDF" w:rsidDel="00BC5C27">
                <w:br/>
                <w:delText>Passenger</w:delText>
              </w:r>
              <w:r w:rsidRPr="005F7DDF" w:rsidDel="00BC5C27">
                <w:br/>
                <w:delText>Types</w:delText>
              </w:r>
              <w:r w:rsidRPr="005F7DDF" w:rsidDel="00BC5C27">
                <w:br/>
                <w:delText>Per Exposure</w:delText>
              </w:r>
            </w:del>
          </w:p>
        </w:tc>
      </w:tr>
      <w:tr w:rsidR="00AB1BE2" w:rsidRPr="005F7DDF" w:rsidDel="00BC5C27" w14:paraId="2E2752CA" w14:textId="77777777" w:rsidTr="00B4117B">
        <w:trPr>
          <w:cantSplit/>
          <w:trHeight w:val="190"/>
          <w:del w:id="9076" w:author="Author"/>
        </w:trPr>
        <w:tc>
          <w:tcPr>
            <w:tcW w:w="200" w:type="dxa"/>
          </w:tcPr>
          <w:p w14:paraId="41A979D7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0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4057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78" w:author="Author"/>
              </w:rPr>
            </w:pPr>
            <w:del w:id="9079" w:author="Author">
              <w:r w:rsidRPr="005F7DDF" w:rsidDel="00BC5C2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41C62D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080" w:author="Author"/>
              </w:rPr>
            </w:pPr>
            <w:del w:id="9081" w:author="Author">
              <w:r w:rsidRPr="005F7DDF" w:rsidDel="00BC5C27">
                <w:delText>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C651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82" w:author="Author"/>
              </w:rPr>
            </w:pPr>
            <w:del w:id="9083" w:author="Author">
              <w:r w:rsidRPr="005F7DDF" w:rsidDel="00BC5C27">
                <w:delText>$</w:delText>
              </w:r>
            </w:del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E2A45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084" w:author="Author"/>
              </w:rPr>
            </w:pPr>
            <w:del w:id="908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41.81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884E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86" w:author="Author"/>
              </w:rPr>
            </w:pPr>
            <w:del w:id="9087" w:author="Author">
              <w:r w:rsidRPr="005F7DDF" w:rsidDel="00BC5C27">
                <w:delText>$</w:delText>
              </w:r>
            </w:del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EE0EB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088" w:author="Author"/>
              </w:rPr>
            </w:pPr>
            <w:del w:id="908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28.59</w:delText>
              </w:r>
            </w:del>
          </w:p>
        </w:tc>
      </w:tr>
      <w:tr w:rsidR="00AB1BE2" w:rsidRPr="005F7DDF" w:rsidDel="00BC5C27" w14:paraId="7ED01577" w14:textId="77777777" w:rsidTr="00B4117B">
        <w:trPr>
          <w:cantSplit/>
          <w:trHeight w:val="190"/>
          <w:del w:id="9090" w:author="Author"/>
        </w:trPr>
        <w:tc>
          <w:tcPr>
            <w:tcW w:w="200" w:type="dxa"/>
          </w:tcPr>
          <w:p w14:paraId="359FEACC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0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F5EAA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DF6F55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093" w:author="Author"/>
              </w:rPr>
            </w:pPr>
            <w:del w:id="9094" w:author="Author">
              <w:r w:rsidRPr="005F7DDF" w:rsidDel="00BC5C27">
                <w:delText>75,000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EE5F8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95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94FFB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096" w:author="Author"/>
              </w:rPr>
            </w:pPr>
            <w:del w:id="909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54.13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E37CF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098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FE20F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099" w:author="Author"/>
              </w:rPr>
            </w:pPr>
            <w:del w:id="910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36.77</w:delText>
              </w:r>
            </w:del>
          </w:p>
        </w:tc>
      </w:tr>
      <w:tr w:rsidR="00AB1BE2" w:rsidRPr="005F7DDF" w:rsidDel="00BC5C27" w14:paraId="448E3294" w14:textId="77777777" w:rsidTr="00B4117B">
        <w:trPr>
          <w:cantSplit/>
          <w:trHeight w:val="190"/>
          <w:del w:id="9101" w:author="Author"/>
        </w:trPr>
        <w:tc>
          <w:tcPr>
            <w:tcW w:w="200" w:type="dxa"/>
          </w:tcPr>
          <w:p w14:paraId="0FD46308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1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7D37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A95B59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104" w:author="Author"/>
              </w:rPr>
            </w:pPr>
            <w:del w:id="9105" w:author="Author">
              <w:r w:rsidRPr="005F7DDF" w:rsidDel="00BC5C27">
                <w:delText>100,000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221F4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06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5C3C0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107" w:author="Author"/>
              </w:rPr>
            </w:pPr>
            <w:del w:id="910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64.08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36CFF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09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96115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110" w:author="Author"/>
              </w:rPr>
            </w:pPr>
            <w:del w:id="911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43.40</w:delText>
              </w:r>
            </w:del>
          </w:p>
        </w:tc>
      </w:tr>
      <w:tr w:rsidR="00AB1BE2" w:rsidRPr="005F7DDF" w:rsidDel="00BC5C27" w14:paraId="68E2625C" w14:textId="77777777" w:rsidTr="00B4117B">
        <w:trPr>
          <w:cantSplit/>
          <w:trHeight w:val="190"/>
          <w:del w:id="9112" w:author="Author"/>
        </w:trPr>
        <w:tc>
          <w:tcPr>
            <w:tcW w:w="200" w:type="dxa"/>
          </w:tcPr>
          <w:p w14:paraId="1E372A57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1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00586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C0CF2F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115" w:author="Author"/>
              </w:rPr>
            </w:pPr>
            <w:del w:id="9116" w:author="Author">
              <w:r w:rsidRPr="005F7DDF" w:rsidDel="00BC5C27">
                <w:delText>125,000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8E7F5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1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79074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118" w:author="Author"/>
              </w:rPr>
            </w:pPr>
            <w:del w:id="911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73.00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D5BB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20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4C125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121" w:author="Author"/>
              </w:rPr>
            </w:pPr>
            <w:del w:id="912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49.31</w:delText>
              </w:r>
            </w:del>
          </w:p>
        </w:tc>
      </w:tr>
      <w:tr w:rsidR="00AB1BE2" w:rsidRPr="005F7DDF" w:rsidDel="00BC5C27" w14:paraId="6CEFD71D" w14:textId="77777777" w:rsidTr="00B4117B">
        <w:trPr>
          <w:cantSplit/>
          <w:trHeight w:val="190"/>
          <w:del w:id="9123" w:author="Author"/>
        </w:trPr>
        <w:tc>
          <w:tcPr>
            <w:tcW w:w="200" w:type="dxa"/>
          </w:tcPr>
          <w:p w14:paraId="4FE463EC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1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A4249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2D8D0F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126" w:author="Author"/>
              </w:rPr>
            </w:pPr>
            <w:del w:id="9127" w:author="Author">
              <w:r w:rsidRPr="005F7DDF" w:rsidDel="00BC5C27">
                <w:delText>150,000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96E88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28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6261CD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129" w:author="Author"/>
              </w:rPr>
            </w:pPr>
            <w:del w:id="913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80.14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EBBD6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31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8A35C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132" w:author="Author"/>
              </w:rPr>
            </w:pPr>
            <w:del w:id="913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54.04</w:delText>
              </w:r>
            </w:del>
          </w:p>
        </w:tc>
      </w:tr>
      <w:tr w:rsidR="00AB1BE2" w:rsidRPr="005F7DDF" w:rsidDel="00BC5C27" w14:paraId="449D0B4D" w14:textId="77777777" w:rsidTr="00B4117B">
        <w:trPr>
          <w:cantSplit/>
          <w:trHeight w:val="190"/>
          <w:del w:id="9134" w:author="Author"/>
        </w:trPr>
        <w:tc>
          <w:tcPr>
            <w:tcW w:w="200" w:type="dxa"/>
          </w:tcPr>
          <w:p w14:paraId="481C5371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1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A031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14AE64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137" w:author="Author"/>
              </w:rPr>
            </w:pPr>
            <w:del w:id="9138" w:author="Author">
              <w:r w:rsidRPr="005F7DDF" w:rsidDel="00BC5C27">
                <w:delText>200,000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31EE7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39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555F7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140" w:author="Author"/>
              </w:rPr>
            </w:pPr>
            <w:del w:id="914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92.65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6FBA99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42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65F91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143" w:author="Author"/>
              </w:rPr>
            </w:pPr>
            <w:del w:id="914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62.32</w:delText>
              </w:r>
            </w:del>
          </w:p>
        </w:tc>
      </w:tr>
      <w:tr w:rsidR="00AB1BE2" w:rsidRPr="005F7DDF" w:rsidDel="00BC5C27" w14:paraId="466B9D65" w14:textId="77777777" w:rsidTr="00B4117B">
        <w:trPr>
          <w:cantSplit/>
          <w:trHeight w:val="190"/>
          <w:del w:id="9145" w:author="Author"/>
        </w:trPr>
        <w:tc>
          <w:tcPr>
            <w:tcW w:w="200" w:type="dxa"/>
          </w:tcPr>
          <w:p w14:paraId="57C769B4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1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F0B57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D2C020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148" w:author="Author"/>
              </w:rPr>
            </w:pPr>
            <w:del w:id="9149" w:author="Author">
              <w:r w:rsidRPr="005F7DDF" w:rsidDel="00BC5C27">
                <w:delText>250,000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17C5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50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B1076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151" w:author="Author"/>
              </w:rPr>
            </w:pPr>
            <w:del w:id="915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101.93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33AF7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53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9BCC5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154" w:author="Author"/>
              </w:rPr>
            </w:pPr>
            <w:del w:id="915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68.45</w:delText>
              </w:r>
            </w:del>
          </w:p>
        </w:tc>
      </w:tr>
      <w:tr w:rsidR="00AB1BE2" w:rsidRPr="005F7DDF" w:rsidDel="00BC5C27" w14:paraId="7A4E4C27" w14:textId="77777777" w:rsidTr="00B4117B">
        <w:trPr>
          <w:cantSplit/>
          <w:trHeight w:val="190"/>
          <w:del w:id="9156" w:author="Author"/>
        </w:trPr>
        <w:tc>
          <w:tcPr>
            <w:tcW w:w="200" w:type="dxa"/>
          </w:tcPr>
          <w:p w14:paraId="2981FEA4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1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28FF9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2A3EB8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159" w:author="Author"/>
              </w:rPr>
            </w:pPr>
            <w:del w:id="9160" w:author="Author">
              <w:r w:rsidRPr="005F7DDF" w:rsidDel="00BC5C27">
                <w:delText>300,000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B4C4AC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61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A04A7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162" w:author="Author"/>
              </w:rPr>
            </w:pPr>
            <w:del w:id="916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109.12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15268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64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35484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165" w:author="Author"/>
              </w:rPr>
            </w:pPr>
            <w:del w:id="916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73.22</w:delText>
              </w:r>
            </w:del>
          </w:p>
        </w:tc>
      </w:tr>
      <w:tr w:rsidR="00AB1BE2" w:rsidRPr="005F7DDF" w:rsidDel="00BC5C27" w14:paraId="319BE9E4" w14:textId="77777777" w:rsidTr="00B4117B">
        <w:trPr>
          <w:cantSplit/>
          <w:trHeight w:val="190"/>
          <w:del w:id="9167" w:author="Author"/>
        </w:trPr>
        <w:tc>
          <w:tcPr>
            <w:tcW w:w="200" w:type="dxa"/>
          </w:tcPr>
          <w:p w14:paraId="28CC6C34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1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FE06E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31B820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170" w:author="Author"/>
              </w:rPr>
            </w:pPr>
            <w:del w:id="9171" w:author="Author">
              <w:r w:rsidRPr="005F7DDF" w:rsidDel="00BC5C27">
                <w:delText>350,000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1672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7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E7672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173" w:author="Author"/>
              </w:rPr>
            </w:pPr>
            <w:del w:id="917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115.81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2A6E4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75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94A81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176" w:author="Author"/>
              </w:rPr>
            </w:pPr>
            <w:del w:id="917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77.64</w:delText>
              </w:r>
            </w:del>
          </w:p>
        </w:tc>
      </w:tr>
      <w:tr w:rsidR="00AB1BE2" w:rsidRPr="005F7DDF" w:rsidDel="00BC5C27" w14:paraId="1DE70A3A" w14:textId="77777777" w:rsidTr="00B4117B">
        <w:trPr>
          <w:cantSplit/>
          <w:trHeight w:val="190"/>
          <w:del w:id="9178" w:author="Author"/>
        </w:trPr>
        <w:tc>
          <w:tcPr>
            <w:tcW w:w="200" w:type="dxa"/>
          </w:tcPr>
          <w:p w14:paraId="45689E0E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1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844AD6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37E615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181" w:author="Author"/>
              </w:rPr>
            </w:pPr>
            <w:del w:id="9182" w:author="Author">
              <w:r w:rsidRPr="005F7DDF" w:rsidDel="00BC5C27">
                <w:delText>400,000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2948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83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83A1B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184" w:author="Author"/>
              </w:rPr>
            </w:pPr>
            <w:del w:id="9185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121.20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A19D0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86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2D3214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187" w:author="Author"/>
              </w:rPr>
            </w:pPr>
            <w:del w:id="918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81.23</w:delText>
              </w:r>
            </w:del>
          </w:p>
        </w:tc>
      </w:tr>
      <w:tr w:rsidR="00AB1BE2" w:rsidRPr="005F7DDF" w:rsidDel="00BC5C27" w14:paraId="1167679B" w14:textId="77777777" w:rsidTr="00B4117B">
        <w:trPr>
          <w:cantSplit/>
          <w:trHeight w:val="190"/>
          <w:del w:id="9189" w:author="Author"/>
        </w:trPr>
        <w:tc>
          <w:tcPr>
            <w:tcW w:w="200" w:type="dxa"/>
          </w:tcPr>
          <w:p w14:paraId="43800832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1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737B0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B02663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192" w:author="Author"/>
              </w:rPr>
            </w:pPr>
            <w:del w:id="9193" w:author="Author">
              <w:r w:rsidRPr="005F7DDF" w:rsidDel="00BC5C27">
                <w:delText>500,000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DA0C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94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CE7D44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195" w:author="Author"/>
              </w:rPr>
            </w:pPr>
            <w:del w:id="919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130.93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8544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197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6C319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198" w:author="Author"/>
              </w:rPr>
            </w:pPr>
            <w:del w:id="919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87.63</w:delText>
              </w:r>
            </w:del>
          </w:p>
        </w:tc>
      </w:tr>
      <w:tr w:rsidR="00AB1BE2" w:rsidRPr="005F7DDF" w:rsidDel="00BC5C27" w14:paraId="134BA44A" w14:textId="77777777" w:rsidTr="00B4117B">
        <w:trPr>
          <w:cantSplit/>
          <w:trHeight w:val="190"/>
          <w:del w:id="9200" w:author="Author"/>
        </w:trPr>
        <w:tc>
          <w:tcPr>
            <w:tcW w:w="200" w:type="dxa"/>
          </w:tcPr>
          <w:p w14:paraId="46FE70C3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2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8BF4F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1004B3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203" w:author="Author"/>
              </w:rPr>
            </w:pPr>
            <w:del w:id="9204" w:author="Author">
              <w:r w:rsidRPr="005F7DDF" w:rsidDel="00BC5C27">
                <w:delText>600,000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1406A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05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60DFE1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206" w:author="Author"/>
              </w:rPr>
            </w:pPr>
            <w:del w:id="9207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137.28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96526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08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A354C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209" w:author="Author"/>
              </w:rPr>
            </w:pPr>
            <w:del w:id="921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91.84</w:delText>
              </w:r>
            </w:del>
          </w:p>
        </w:tc>
      </w:tr>
      <w:tr w:rsidR="00AB1BE2" w:rsidRPr="005F7DDF" w:rsidDel="00BC5C27" w14:paraId="3572A2A7" w14:textId="77777777" w:rsidTr="00B4117B">
        <w:trPr>
          <w:cantSplit/>
          <w:trHeight w:val="190"/>
          <w:del w:id="9211" w:author="Author"/>
        </w:trPr>
        <w:tc>
          <w:tcPr>
            <w:tcW w:w="200" w:type="dxa"/>
          </w:tcPr>
          <w:p w14:paraId="57EA7223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2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99EF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C3C23E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214" w:author="Author"/>
              </w:rPr>
            </w:pPr>
            <w:del w:id="9215" w:author="Author">
              <w:r w:rsidRPr="005F7DDF" w:rsidDel="00BC5C27">
                <w:delText>750,000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FFA8EE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16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07539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217" w:author="Author"/>
              </w:rPr>
            </w:pPr>
            <w:del w:id="921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146.76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DDF7B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19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32801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220" w:author="Author"/>
              </w:rPr>
            </w:pPr>
            <w:del w:id="922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98.11</w:delText>
              </w:r>
            </w:del>
          </w:p>
        </w:tc>
      </w:tr>
      <w:tr w:rsidR="00AB1BE2" w:rsidRPr="005F7DDF" w:rsidDel="00BC5C27" w14:paraId="5A7195A6" w14:textId="77777777" w:rsidTr="00B4117B">
        <w:trPr>
          <w:cantSplit/>
          <w:trHeight w:val="190"/>
          <w:del w:id="9222" w:author="Author"/>
        </w:trPr>
        <w:tc>
          <w:tcPr>
            <w:tcW w:w="200" w:type="dxa"/>
          </w:tcPr>
          <w:p w14:paraId="09D6B6EA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2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3E51C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2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E91C32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225" w:author="Author"/>
              </w:rPr>
            </w:pPr>
            <w:del w:id="9226" w:author="Author">
              <w:r w:rsidRPr="005F7DDF" w:rsidDel="00BC5C27">
                <w:delText>1,000,000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B6667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2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47F1F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228" w:author="Author"/>
              </w:rPr>
            </w:pPr>
            <w:del w:id="9229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157.27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D8BEC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30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DB767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231" w:author="Author"/>
              </w:rPr>
            </w:pPr>
            <w:del w:id="923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105.01</w:delText>
              </w:r>
            </w:del>
          </w:p>
        </w:tc>
      </w:tr>
      <w:tr w:rsidR="00AB1BE2" w:rsidRPr="005F7DDF" w:rsidDel="00BC5C27" w14:paraId="6E4CFB19" w14:textId="77777777" w:rsidTr="00B4117B">
        <w:trPr>
          <w:cantSplit/>
          <w:trHeight w:val="190"/>
          <w:del w:id="9233" w:author="Author"/>
        </w:trPr>
        <w:tc>
          <w:tcPr>
            <w:tcW w:w="200" w:type="dxa"/>
          </w:tcPr>
          <w:p w14:paraId="5286FA17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2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52DB5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273B10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236" w:author="Author"/>
              </w:rPr>
            </w:pPr>
            <w:del w:id="9237" w:author="Author">
              <w:r w:rsidRPr="005F7DDF" w:rsidDel="00BC5C27">
                <w:delText>1,500,000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1CB80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38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B8BC8C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239" w:author="Author"/>
              </w:rPr>
            </w:pPr>
            <w:del w:id="924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172.06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638E6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41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1BAEE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242" w:author="Author"/>
              </w:rPr>
            </w:pPr>
            <w:del w:id="9243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114.77</w:delText>
              </w:r>
            </w:del>
          </w:p>
        </w:tc>
      </w:tr>
      <w:tr w:rsidR="00AB1BE2" w:rsidRPr="005F7DDF" w:rsidDel="00BC5C27" w14:paraId="5A76AA64" w14:textId="77777777" w:rsidTr="00B4117B">
        <w:trPr>
          <w:cantSplit/>
          <w:trHeight w:val="190"/>
          <w:del w:id="9244" w:author="Author"/>
        </w:trPr>
        <w:tc>
          <w:tcPr>
            <w:tcW w:w="200" w:type="dxa"/>
          </w:tcPr>
          <w:p w14:paraId="1A49E898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2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CC219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5EF960" w14:textId="77777777" w:rsidR="00AB1BE2" w:rsidRPr="005F7DDF" w:rsidDel="00BC5C27" w:rsidRDefault="00AB1BE2" w:rsidP="00B4117B">
            <w:pPr>
              <w:pStyle w:val="tabletext11"/>
              <w:tabs>
                <w:tab w:val="decimal" w:pos="870"/>
              </w:tabs>
              <w:suppressAutoHyphens/>
              <w:rPr>
                <w:del w:id="9247" w:author="Author"/>
              </w:rPr>
            </w:pPr>
            <w:del w:id="9248" w:author="Author">
              <w:r w:rsidRPr="005F7DDF" w:rsidDel="00BC5C27">
                <w:delText>2,000,000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918581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49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BB9775" w14:textId="77777777" w:rsidR="00AB1BE2" w:rsidRPr="005F7DDF" w:rsidDel="00BC5C27" w:rsidRDefault="00AB1BE2" w:rsidP="00B4117B">
            <w:pPr>
              <w:pStyle w:val="tabletext11"/>
              <w:tabs>
                <w:tab w:val="decimal" w:pos="550"/>
              </w:tabs>
              <w:suppressAutoHyphens/>
              <w:rPr>
                <w:del w:id="9250" w:author="Author"/>
              </w:rPr>
            </w:pPr>
            <w:del w:id="925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181.62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AE2512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52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0D48C" w14:textId="77777777" w:rsidR="00AB1BE2" w:rsidRPr="005F7DDF" w:rsidDel="00BC5C27" w:rsidRDefault="00AB1BE2" w:rsidP="00B4117B">
            <w:pPr>
              <w:pStyle w:val="tabletext11"/>
              <w:tabs>
                <w:tab w:val="decimal" w:pos="526"/>
              </w:tabs>
              <w:suppressAutoHyphens/>
              <w:rPr>
                <w:del w:id="9253" w:author="Author"/>
              </w:rPr>
            </w:pPr>
            <w:del w:id="925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121.07</w:delText>
              </w:r>
            </w:del>
          </w:p>
        </w:tc>
      </w:tr>
    </w:tbl>
    <w:p w14:paraId="1573ACA0" w14:textId="77777777" w:rsidR="00AB1BE2" w:rsidRPr="005F7DDF" w:rsidDel="00BC5C27" w:rsidRDefault="00AB1BE2" w:rsidP="00710827">
      <w:pPr>
        <w:pStyle w:val="tablecaption"/>
        <w:suppressAutoHyphens/>
        <w:rPr>
          <w:del w:id="9255" w:author="Author"/>
        </w:rPr>
      </w:pPr>
      <w:del w:id="9256" w:author="Author">
        <w:r w:rsidRPr="005F7DDF" w:rsidDel="00BC5C27">
          <w:delText>Table 97.B.3.a.(1)(LC) Single Limits Interpolicy Stacking Uninsured (Includes Underinsured) Motorists Bodily Injury Coverage Loss Costs</w:delText>
        </w:r>
      </w:del>
    </w:p>
    <w:p w14:paraId="11B237FD" w14:textId="77777777" w:rsidR="00AB1BE2" w:rsidRPr="005F7DDF" w:rsidDel="00BC5C27" w:rsidRDefault="00AB1BE2" w:rsidP="00710827">
      <w:pPr>
        <w:pStyle w:val="isonormal"/>
        <w:suppressAutoHyphens/>
        <w:rPr>
          <w:del w:id="9257" w:author="Author"/>
        </w:rPr>
      </w:pPr>
    </w:p>
    <w:p w14:paraId="7D1AB1C8" w14:textId="77777777" w:rsidR="00AB1BE2" w:rsidRPr="005F7DDF" w:rsidDel="00BC5C27" w:rsidRDefault="00AB1BE2" w:rsidP="00710827">
      <w:pPr>
        <w:pStyle w:val="space8"/>
        <w:suppressAutoHyphens/>
        <w:rPr>
          <w:del w:id="925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10"/>
        <w:gridCol w:w="200"/>
        <w:gridCol w:w="880"/>
        <w:gridCol w:w="360"/>
        <w:gridCol w:w="172"/>
        <w:gridCol w:w="1378"/>
      </w:tblGrid>
      <w:tr w:rsidR="00AB1BE2" w:rsidRPr="005F7DDF" w:rsidDel="00BC5C27" w14:paraId="2A69A225" w14:textId="77777777" w:rsidTr="00B4117B">
        <w:trPr>
          <w:cantSplit/>
          <w:trHeight w:val="190"/>
          <w:del w:id="9259" w:author="Author"/>
        </w:trPr>
        <w:tc>
          <w:tcPr>
            <w:tcW w:w="200" w:type="dxa"/>
          </w:tcPr>
          <w:p w14:paraId="042353CD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260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2829D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261" w:author="Author"/>
              </w:rPr>
            </w:pPr>
            <w:del w:id="9262" w:author="Author">
              <w:r w:rsidRPr="005F7DDF" w:rsidDel="00BC5C27">
                <w:delText xml:space="preserve">Interpolicy Stacking – Bodily Injury – </w:delText>
              </w:r>
              <w:r w:rsidRPr="005F7DDF" w:rsidDel="00BC5C27">
                <w:br/>
                <w:delText>Other Than Individual Named Insureds</w:delText>
              </w:r>
            </w:del>
          </w:p>
        </w:tc>
      </w:tr>
      <w:tr w:rsidR="00AB1BE2" w:rsidRPr="005F7DDF" w:rsidDel="00BC5C27" w14:paraId="41DC304E" w14:textId="77777777" w:rsidTr="00B4117B">
        <w:trPr>
          <w:cantSplit/>
          <w:trHeight w:val="190"/>
          <w:del w:id="9263" w:author="Author"/>
        </w:trPr>
        <w:tc>
          <w:tcPr>
            <w:tcW w:w="200" w:type="dxa"/>
          </w:tcPr>
          <w:p w14:paraId="317E2881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264" w:author="Author"/>
              </w:rPr>
            </w:pPr>
            <w:del w:id="9265" w:author="Author">
              <w:r w:rsidRPr="005F7DDF" w:rsidDel="00BC5C27">
                <w:br/>
              </w:r>
              <w:r w:rsidRPr="005F7DDF" w:rsidDel="00BC5C27">
                <w:br/>
              </w:r>
            </w:del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4A624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266" w:author="Author"/>
              </w:rPr>
            </w:pPr>
            <w:del w:id="9267" w:author="Author">
              <w:r w:rsidRPr="005F7DDF" w:rsidDel="00BC5C27">
                <w:br/>
              </w:r>
              <w:r w:rsidRPr="005F7DDF" w:rsidDel="00BC5C27">
                <w:br/>
                <w:delText>Bodily</w:delText>
              </w:r>
              <w:r w:rsidRPr="005F7DDF" w:rsidDel="00BC5C27">
                <w:br/>
                <w:delText>Injury</w:delText>
              </w:r>
              <w:r w:rsidRPr="005F7DDF" w:rsidDel="00BC5C27">
                <w:br/>
                <w:delText>Limits</w:delText>
              </w:r>
            </w:del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C6A5A6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268" w:author="Author"/>
              </w:rPr>
            </w:pPr>
            <w:del w:id="9269" w:author="Author">
              <w:r w:rsidRPr="005F7DDF" w:rsidDel="00BC5C27">
                <w:delText>Private</w:delText>
              </w:r>
              <w:r w:rsidRPr="005F7DDF" w:rsidDel="00BC5C27">
                <w:br/>
                <w:delText>Passenger</w:delText>
              </w:r>
              <w:r w:rsidRPr="005F7DDF" w:rsidDel="00BC5C27">
                <w:br/>
                <w:delText>Types</w:delText>
              </w:r>
              <w:r w:rsidRPr="005F7DDF" w:rsidDel="00BC5C27">
                <w:br/>
                <w:delText>Per Exposure</w:delText>
              </w:r>
            </w:del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CD7A5E" w14:textId="77777777" w:rsidR="00AB1BE2" w:rsidRPr="005F7DDF" w:rsidDel="00BC5C27" w:rsidRDefault="00AB1BE2" w:rsidP="00B4117B">
            <w:pPr>
              <w:pStyle w:val="tablehead"/>
              <w:suppressAutoHyphens/>
              <w:rPr>
                <w:del w:id="9270" w:author="Author"/>
              </w:rPr>
            </w:pPr>
            <w:del w:id="9271" w:author="Author">
              <w:r w:rsidRPr="005F7DDF" w:rsidDel="00BC5C27">
                <w:delText>Other Than</w:delText>
              </w:r>
              <w:r w:rsidRPr="005F7DDF" w:rsidDel="00BC5C27">
                <w:br/>
                <w:delText>Private</w:delText>
              </w:r>
              <w:r w:rsidRPr="005F7DDF" w:rsidDel="00BC5C27">
                <w:br/>
                <w:delText>Passenger</w:delText>
              </w:r>
              <w:r w:rsidRPr="005F7DDF" w:rsidDel="00BC5C27">
                <w:br/>
                <w:delText>Types</w:delText>
              </w:r>
              <w:r w:rsidRPr="005F7DDF" w:rsidDel="00BC5C27">
                <w:br/>
                <w:delText>Per Exposure</w:delText>
              </w:r>
            </w:del>
          </w:p>
        </w:tc>
      </w:tr>
      <w:tr w:rsidR="00AB1BE2" w:rsidRPr="005F7DDF" w:rsidDel="00BC5C27" w14:paraId="26208EC7" w14:textId="77777777" w:rsidTr="00B4117B">
        <w:trPr>
          <w:cantSplit/>
          <w:trHeight w:val="190"/>
          <w:del w:id="9272" w:author="Author"/>
        </w:trPr>
        <w:tc>
          <w:tcPr>
            <w:tcW w:w="200" w:type="dxa"/>
          </w:tcPr>
          <w:p w14:paraId="3735F71B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2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5875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74" w:author="Author"/>
              </w:rPr>
            </w:pPr>
            <w:del w:id="9275" w:author="Author">
              <w:r w:rsidRPr="005F7DDF" w:rsidDel="00BC5C27">
                <w:delText>$</w:delText>
              </w:r>
            </w:del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353DB0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76" w:author="Author"/>
              </w:rPr>
            </w:pPr>
            <w:del w:id="9277" w:author="Author">
              <w:r w:rsidRPr="005F7DDF" w:rsidDel="00BC5C27">
                <w:delText>25,000/50,000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C6E2A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78" w:author="Author"/>
              </w:rPr>
            </w:pPr>
            <w:del w:id="9279" w:author="Author">
              <w:r w:rsidRPr="005F7DDF" w:rsidDel="00BC5C27">
                <w:delText>$</w:delText>
              </w:r>
            </w:del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6B2A4E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jc w:val="right"/>
              <w:rPr>
                <w:del w:id="9280" w:author="Author"/>
              </w:rPr>
            </w:pPr>
            <w:del w:id="9281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29.67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2E57F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rPr>
                <w:del w:id="9282" w:author="Author"/>
              </w:rPr>
            </w:pPr>
          </w:p>
        </w:tc>
        <w:tc>
          <w:tcPr>
            <w:tcW w:w="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B406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83" w:author="Author"/>
              </w:rPr>
            </w:pPr>
            <w:del w:id="9284" w:author="Author">
              <w:r w:rsidRPr="005F7DDF" w:rsidDel="00BC5C27">
                <w:delText>$</w:delText>
              </w:r>
            </w:del>
          </w:p>
        </w:tc>
        <w:tc>
          <w:tcPr>
            <w:tcW w:w="13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1C432" w14:textId="77777777" w:rsidR="00AB1BE2" w:rsidRPr="005F7DDF" w:rsidDel="00BC5C27" w:rsidRDefault="00AB1BE2" w:rsidP="00B4117B">
            <w:pPr>
              <w:pStyle w:val="tabletext11"/>
              <w:tabs>
                <w:tab w:val="decimal" w:pos="498"/>
              </w:tabs>
              <w:suppressAutoHyphens/>
              <w:rPr>
                <w:del w:id="9285" w:author="Author"/>
              </w:rPr>
            </w:pPr>
            <w:del w:id="928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20.45</w:delText>
              </w:r>
            </w:del>
          </w:p>
        </w:tc>
      </w:tr>
      <w:tr w:rsidR="00AB1BE2" w:rsidRPr="005F7DDF" w:rsidDel="00BC5C27" w14:paraId="683FAA89" w14:textId="77777777" w:rsidTr="00B4117B">
        <w:trPr>
          <w:cantSplit/>
          <w:trHeight w:val="190"/>
          <w:del w:id="9287" w:author="Author"/>
        </w:trPr>
        <w:tc>
          <w:tcPr>
            <w:tcW w:w="200" w:type="dxa"/>
          </w:tcPr>
          <w:p w14:paraId="4A122F40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2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B849D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89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0B571F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290" w:author="Author"/>
              </w:rPr>
            </w:pPr>
            <w:del w:id="9291" w:author="Author">
              <w:r w:rsidRPr="005F7DDF" w:rsidDel="00BC5C27">
                <w:delText>50,000/100,000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A232A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292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C3F977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jc w:val="right"/>
              <w:rPr>
                <w:del w:id="9293" w:author="Author"/>
              </w:rPr>
            </w:pPr>
            <w:del w:id="929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47.48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64A0F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rPr>
                <w:del w:id="9295" w:author="Author"/>
              </w:rPr>
            </w:pPr>
          </w:p>
        </w:tc>
        <w:tc>
          <w:tcPr>
            <w:tcW w:w="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93F6CC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296" w:author="Author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F9F51" w14:textId="77777777" w:rsidR="00AB1BE2" w:rsidRPr="005F7DDF" w:rsidDel="00BC5C27" w:rsidRDefault="00AB1BE2" w:rsidP="00B4117B">
            <w:pPr>
              <w:pStyle w:val="tabletext11"/>
              <w:tabs>
                <w:tab w:val="decimal" w:pos="498"/>
              </w:tabs>
              <w:suppressAutoHyphens/>
              <w:rPr>
                <w:del w:id="9297" w:author="Author"/>
              </w:rPr>
            </w:pPr>
            <w:del w:id="929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32.33</w:delText>
              </w:r>
            </w:del>
          </w:p>
        </w:tc>
      </w:tr>
      <w:tr w:rsidR="00AB1BE2" w:rsidRPr="005F7DDF" w:rsidDel="00BC5C27" w14:paraId="68B7045D" w14:textId="77777777" w:rsidTr="00B4117B">
        <w:trPr>
          <w:cantSplit/>
          <w:trHeight w:val="190"/>
          <w:del w:id="9299" w:author="Author"/>
        </w:trPr>
        <w:tc>
          <w:tcPr>
            <w:tcW w:w="200" w:type="dxa"/>
          </w:tcPr>
          <w:p w14:paraId="6D7E27E1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3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CC1FA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301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3A4234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302" w:author="Author"/>
              </w:rPr>
            </w:pPr>
            <w:del w:id="9303" w:author="Author">
              <w:r w:rsidRPr="005F7DDF" w:rsidDel="00BC5C27">
                <w:delText>100,000/300,000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0A8913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304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3982FC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jc w:val="right"/>
              <w:rPr>
                <w:del w:id="9305" w:author="Author"/>
              </w:rPr>
            </w:pPr>
            <w:del w:id="9306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70.57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2B25F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rPr>
                <w:del w:id="9307" w:author="Author"/>
              </w:rPr>
            </w:pPr>
          </w:p>
        </w:tc>
        <w:tc>
          <w:tcPr>
            <w:tcW w:w="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61C287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308" w:author="Author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06A9D" w14:textId="77777777" w:rsidR="00AB1BE2" w:rsidRPr="005F7DDF" w:rsidDel="00BC5C27" w:rsidRDefault="00AB1BE2" w:rsidP="00B4117B">
            <w:pPr>
              <w:pStyle w:val="tabletext11"/>
              <w:tabs>
                <w:tab w:val="decimal" w:pos="498"/>
              </w:tabs>
              <w:suppressAutoHyphens/>
              <w:rPr>
                <w:del w:id="9309" w:author="Author"/>
              </w:rPr>
            </w:pPr>
            <w:del w:id="931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47.69</w:delText>
              </w:r>
            </w:del>
          </w:p>
        </w:tc>
      </w:tr>
      <w:tr w:rsidR="00AB1BE2" w:rsidRPr="005F7DDF" w:rsidDel="00BC5C27" w14:paraId="7B43F027" w14:textId="77777777" w:rsidTr="00B4117B">
        <w:trPr>
          <w:cantSplit/>
          <w:trHeight w:val="190"/>
          <w:del w:id="9311" w:author="Author"/>
        </w:trPr>
        <w:tc>
          <w:tcPr>
            <w:tcW w:w="200" w:type="dxa"/>
          </w:tcPr>
          <w:p w14:paraId="502F6363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3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4B39E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313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6B8864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314" w:author="Author"/>
              </w:rPr>
            </w:pPr>
            <w:del w:id="9315" w:author="Author">
              <w:r w:rsidRPr="005F7DDF" w:rsidDel="00BC5C27">
                <w:delText>250,000/500,000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C55EC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316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59004C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jc w:val="right"/>
              <w:rPr>
                <w:del w:id="9317" w:author="Author"/>
              </w:rPr>
            </w:pPr>
            <w:del w:id="9318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105.49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D3AFA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rPr>
                <w:del w:id="9319" w:author="Author"/>
              </w:rPr>
            </w:pPr>
          </w:p>
        </w:tc>
        <w:tc>
          <w:tcPr>
            <w:tcW w:w="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7C5AB8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320" w:author="Author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B10CC7" w14:textId="77777777" w:rsidR="00AB1BE2" w:rsidRPr="005F7DDF" w:rsidDel="00BC5C27" w:rsidRDefault="00AB1BE2" w:rsidP="00B4117B">
            <w:pPr>
              <w:pStyle w:val="tabletext11"/>
              <w:tabs>
                <w:tab w:val="decimal" w:pos="498"/>
              </w:tabs>
              <w:suppressAutoHyphens/>
              <w:rPr>
                <w:del w:id="9321" w:author="Author"/>
              </w:rPr>
            </w:pPr>
            <w:del w:id="9322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70.82</w:delText>
              </w:r>
            </w:del>
          </w:p>
        </w:tc>
      </w:tr>
      <w:tr w:rsidR="00AB1BE2" w:rsidRPr="005F7DDF" w:rsidDel="00BC5C27" w14:paraId="09E14F5A" w14:textId="77777777" w:rsidTr="00B4117B">
        <w:trPr>
          <w:cantSplit/>
          <w:trHeight w:val="190"/>
          <w:del w:id="9323" w:author="Author"/>
        </w:trPr>
        <w:tc>
          <w:tcPr>
            <w:tcW w:w="200" w:type="dxa"/>
          </w:tcPr>
          <w:p w14:paraId="7860FB68" w14:textId="77777777" w:rsidR="00AB1BE2" w:rsidRPr="005F7DDF" w:rsidDel="00BC5C27" w:rsidRDefault="00AB1BE2" w:rsidP="00B4117B">
            <w:pPr>
              <w:pStyle w:val="tabletext11"/>
              <w:suppressAutoHyphens/>
              <w:rPr>
                <w:del w:id="93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9ACB5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325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837333" w14:textId="77777777" w:rsidR="00AB1BE2" w:rsidRPr="005F7DDF" w:rsidDel="00BC5C27" w:rsidRDefault="00AB1BE2" w:rsidP="00B4117B">
            <w:pPr>
              <w:pStyle w:val="tabletext11"/>
              <w:suppressAutoHyphens/>
              <w:jc w:val="right"/>
              <w:rPr>
                <w:del w:id="9326" w:author="Author"/>
              </w:rPr>
            </w:pPr>
            <w:del w:id="9327" w:author="Author">
              <w:r w:rsidRPr="005F7DDF" w:rsidDel="00BC5C27">
                <w:delText>500,000/1,000,000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71E07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328" w:author="Author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77DCB8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jc w:val="right"/>
              <w:rPr>
                <w:del w:id="9329" w:author="Author"/>
              </w:rPr>
            </w:pPr>
            <w:del w:id="9330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132.87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B4129" w14:textId="77777777" w:rsidR="00AB1BE2" w:rsidRPr="005F7DDF" w:rsidDel="00BC5C27" w:rsidRDefault="00AB1BE2" w:rsidP="00B4117B">
            <w:pPr>
              <w:pStyle w:val="tabletext11"/>
              <w:tabs>
                <w:tab w:val="decimal" w:pos="470"/>
              </w:tabs>
              <w:suppressAutoHyphens/>
              <w:ind w:left="230" w:hanging="230"/>
              <w:rPr>
                <w:del w:id="9331" w:author="Author"/>
              </w:rPr>
            </w:pPr>
          </w:p>
        </w:tc>
        <w:tc>
          <w:tcPr>
            <w:tcW w:w="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DF6BDB" w14:textId="77777777" w:rsidR="00AB1BE2" w:rsidRPr="005F7DDF" w:rsidDel="00BC5C27" w:rsidRDefault="00AB1BE2" w:rsidP="00B4117B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9332" w:author="Author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97F9D" w14:textId="77777777" w:rsidR="00AB1BE2" w:rsidRPr="005F7DDF" w:rsidDel="00BC5C27" w:rsidRDefault="00AB1BE2" w:rsidP="00B4117B">
            <w:pPr>
              <w:pStyle w:val="tabletext11"/>
              <w:tabs>
                <w:tab w:val="decimal" w:pos="498"/>
              </w:tabs>
              <w:suppressAutoHyphens/>
              <w:rPr>
                <w:del w:id="9333" w:author="Author"/>
              </w:rPr>
            </w:pPr>
            <w:del w:id="9334" w:author="Author">
              <w:r w:rsidRPr="005F7DDF" w:rsidDel="00BC5C27">
                <w:rPr>
                  <w:rFonts w:cs="Arial"/>
                  <w:color w:val="000000"/>
                  <w:szCs w:val="18"/>
                </w:rPr>
                <w:delText>88.92</w:delText>
              </w:r>
            </w:del>
          </w:p>
        </w:tc>
      </w:tr>
    </w:tbl>
    <w:p w14:paraId="23ADF4B5" w14:textId="77777777" w:rsidR="00AB1BE2" w:rsidRPr="00710827" w:rsidRDefault="00AB1BE2" w:rsidP="00710827">
      <w:pPr>
        <w:pStyle w:val="tablecaption"/>
        <w:suppressAutoHyphens/>
      </w:pPr>
      <w:del w:id="9335" w:author="Author">
        <w:r w:rsidRPr="005F7DDF" w:rsidDel="00BC5C27">
          <w:delText>Table 97.B.3.a.(2)(LC) Split Limits Interpolicy Stacking Uninsured (Includes Underinsured) Motorists Bodily Injury Coverage Loss Costs</w:delText>
        </w:r>
      </w:del>
    </w:p>
    <w:p w14:paraId="0563222F" w14:textId="63918264" w:rsidR="00AB1BE2" w:rsidRPr="001C3BCC" w:rsidRDefault="00AB1BE2" w:rsidP="001C3BCC">
      <w:pPr>
        <w:pStyle w:val="tablecaption"/>
      </w:pPr>
    </w:p>
    <w:sectPr w:rsidR="00AB1BE2" w:rsidRPr="001C3BCC" w:rsidSect="001C3BCC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7E47C" w14:textId="77777777" w:rsidR="001C3BCC" w:rsidRDefault="001C3BCC" w:rsidP="001C3BCC">
      <w:r>
        <w:separator/>
      </w:r>
    </w:p>
  </w:endnote>
  <w:endnote w:type="continuationSeparator" w:id="0">
    <w:p w14:paraId="624D1B10" w14:textId="77777777" w:rsidR="001C3BCC" w:rsidRDefault="001C3BCC" w:rsidP="001C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F0AC" w14:textId="40273059" w:rsidR="00FE2BF6" w:rsidRDefault="00265EC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FE2BF6" w14:paraId="1B926DEF" w14:textId="77777777">
      <w:tc>
        <w:tcPr>
          <w:tcW w:w="6900" w:type="dxa"/>
        </w:tcPr>
        <w:p w14:paraId="42F85D99" w14:textId="39EB00B9" w:rsidR="00FE2BF6" w:rsidRDefault="00FE2BF6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D2B9225" w14:textId="77777777" w:rsidR="00FE2BF6" w:rsidRDefault="00FE2BF6" w:rsidP="00143BE8">
          <w:pPr>
            <w:pStyle w:val="FilingFooter"/>
          </w:pPr>
        </w:p>
      </w:tc>
    </w:tr>
  </w:tbl>
  <w:p w14:paraId="57F1670F" w14:textId="77777777" w:rsidR="00FE2BF6" w:rsidRDefault="00FE2BF6" w:rsidP="00FE2BF6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500F4" w14:textId="77777777" w:rsidR="00AB1BE2" w:rsidRDefault="00AB1BE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AB1BE2" w14:paraId="2F550B94" w14:textId="77777777">
      <w:tc>
        <w:tcPr>
          <w:tcW w:w="6900" w:type="dxa"/>
        </w:tcPr>
        <w:p w14:paraId="3EC328E5" w14:textId="77777777" w:rsidR="00AB1BE2" w:rsidRDefault="00AB1BE2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6004B307" w14:textId="77777777" w:rsidR="00AB1BE2" w:rsidRDefault="00AB1BE2" w:rsidP="00143BE8">
          <w:pPr>
            <w:pStyle w:val="FilingFooter"/>
          </w:pPr>
        </w:p>
      </w:tc>
    </w:tr>
  </w:tbl>
  <w:p w14:paraId="6CAA0627" w14:textId="77777777" w:rsidR="00AB1BE2" w:rsidRDefault="00AB1BE2" w:rsidP="00FF75AE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0407" w14:textId="77777777" w:rsidR="00AB1BE2" w:rsidRDefault="00AB1B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F4A9F" w14:textId="77777777" w:rsidR="001C3BCC" w:rsidRDefault="001C3BCC" w:rsidP="001C3BCC">
      <w:r>
        <w:separator/>
      </w:r>
    </w:p>
  </w:footnote>
  <w:footnote w:type="continuationSeparator" w:id="0">
    <w:p w14:paraId="08A207E6" w14:textId="77777777" w:rsidR="001C3BCC" w:rsidRDefault="001C3BCC" w:rsidP="001C3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77AE" w14:textId="77777777" w:rsidR="00265EC8" w:rsidRDefault="00265EC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65EC8" w14:paraId="3DE228CC" w14:textId="77777777" w:rsidTr="00EA11D4">
      <w:tc>
        <w:tcPr>
          <w:tcW w:w="10100" w:type="dxa"/>
          <w:gridSpan w:val="2"/>
        </w:tcPr>
        <w:p w14:paraId="270D221B" w14:textId="77777777" w:rsidR="00265EC8" w:rsidRDefault="00265EC8" w:rsidP="00265EC8">
          <w:pPr>
            <w:pStyle w:val="FilingHeader"/>
          </w:pPr>
          <w:r>
            <w:t>OKLAHOMA – COMMERCIAL AUTO</w:t>
          </w:r>
        </w:p>
      </w:tc>
    </w:tr>
    <w:tr w:rsidR="00265EC8" w:rsidRPr="00FE2BF6" w14:paraId="1D389C00" w14:textId="77777777" w:rsidTr="00EA11D4">
      <w:tc>
        <w:tcPr>
          <w:tcW w:w="8300" w:type="dxa"/>
        </w:tcPr>
        <w:p w14:paraId="2843DC6C" w14:textId="77777777" w:rsidR="00265EC8" w:rsidRDefault="00265EC8" w:rsidP="00265EC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E6BEB8F" w14:textId="77777777" w:rsidR="00265EC8" w:rsidRPr="00FE2BF6" w:rsidRDefault="00265EC8" w:rsidP="00265EC8">
          <w:pPr>
            <w:pStyle w:val="FilingHeader"/>
            <w:jc w:val="right"/>
          </w:pPr>
        </w:p>
      </w:tc>
    </w:tr>
  </w:tbl>
  <w:p w14:paraId="104ACAAA" w14:textId="77777777" w:rsidR="00FE2BF6" w:rsidRDefault="00FE2B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E044" w14:textId="77777777" w:rsidR="00265EC8" w:rsidRDefault="00265EC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FE2BF6" w14:paraId="4B29C4B4" w14:textId="77777777" w:rsidTr="00265EC8">
      <w:tc>
        <w:tcPr>
          <w:tcW w:w="10100" w:type="dxa"/>
          <w:gridSpan w:val="2"/>
        </w:tcPr>
        <w:p w14:paraId="630B7F91" w14:textId="1BC5C9BE" w:rsidR="00FE2BF6" w:rsidRDefault="00FE2BF6" w:rsidP="00143BE8">
          <w:pPr>
            <w:pStyle w:val="FilingHeader"/>
          </w:pPr>
          <w:r>
            <w:t>OKLAHOMA – COMMERCIAL AUTO</w:t>
          </w:r>
        </w:p>
      </w:tc>
    </w:tr>
    <w:tr w:rsidR="00FE2BF6" w14:paraId="1BA014DE" w14:textId="77777777" w:rsidTr="00265EC8">
      <w:tc>
        <w:tcPr>
          <w:tcW w:w="8300" w:type="dxa"/>
        </w:tcPr>
        <w:p w14:paraId="1C6BFDDE" w14:textId="0F9F0D36" w:rsidR="00FE2BF6" w:rsidRDefault="00FE2BF6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5F6E445" w14:textId="4097D216" w:rsidR="00FE2BF6" w:rsidRPr="00FE2BF6" w:rsidRDefault="00FE2BF6" w:rsidP="00FE2BF6">
          <w:pPr>
            <w:pStyle w:val="FilingHeader"/>
            <w:jc w:val="right"/>
          </w:pPr>
        </w:p>
      </w:tc>
    </w:tr>
  </w:tbl>
  <w:p w14:paraId="6B2959C5" w14:textId="77777777" w:rsidR="00FE2BF6" w:rsidRDefault="00FE2BF6" w:rsidP="00FE2BF6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430D6" w14:textId="77777777" w:rsidR="00AB1BE2" w:rsidRDefault="00AB1BE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B82B" w14:textId="77777777" w:rsidR="00AB1BE2" w:rsidRDefault="00AB1BE2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AB1BE2" w14:paraId="598CBCD8" w14:textId="77777777" w:rsidTr="00AB1BE2">
      <w:tc>
        <w:tcPr>
          <w:tcW w:w="10100" w:type="dxa"/>
          <w:gridSpan w:val="2"/>
        </w:tcPr>
        <w:p w14:paraId="623655F7" w14:textId="77777777" w:rsidR="00AB1BE2" w:rsidRDefault="00AB1BE2" w:rsidP="00143BE8">
          <w:pPr>
            <w:pStyle w:val="FilingHeader"/>
          </w:pPr>
          <w:r>
            <w:t>OKLAHOMA – COMMERCIAL AUTO</w:t>
          </w:r>
        </w:p>
      </w:tc>
    </w:tr>
    <w:tr w:rsidR="00AB1BE2" w14:paraId="2949CFCA" w14:textId="77777777" w:rsidTr="00AB1BE2">
      <w:tc>
        <w:tcPr>
          <w:tcW w:w="8300" w:type="dxa"/>
        </w:tcPr>
        <w:p w14:paraId="07359BB0" w14:textId="77777777" w:rsidR="00AB1BE2" w:rsidRDefault="00AB1BE2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EA27406" w14:textId="77777777" w:rsidR="00AB1BE2" w:rsidRPr="00FF75AE" w:rsidRDefault="00AB1BE2" w:rsidP="00FF75AE">
          <w:pPr>
            <w:pStyle w:val="FilingHeader"/>
            <w:jc w:val="right"/>
          </w:pPr>
        </w:p>
      </w:tc>
    </w:tr>
  </w:tbl>
  <w:p w14:paraId="0FB54869" w14:textId="77777777" w:rsidR="00AB1BE2" w:rsidRDefault="00AB1BE2" w:rsidP="00FF75AE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2B03C" w14:textId="77777777" w:rsidR="00AB1BE2" w:rsidRDefault="00AB1B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Oklahoma"/>
    <w:docVar w:name="dtype$" w:val="LOSS COSTS FILING"/>
  </w:docVars>
  <w:rsids>
    <w:rsidRoot w:val="00E20D61"/>
    <w:rsid w:val="001A14D6"/>
    <w:rsid w:val="001C3BCC"/>
    <w:rsid w:val="00265EC8"/>
    <w:rsid w:val="002F4DFF"/>
    <w:rsid w:val="00387916"/>
    <w:rsid w:val="006B1D5C"/>
    <w:rsid w:val="00AB1BE2"/>
    <w:rsid w:val="00AB2720"/>
    <w:rsid w:val="00E11D70"/>
    <w:rsid w:val="00E20D61"/>
    <w:rsid w:val="00EB355A"/>
    <w:rsid w:val="00FD6694"/>
    <w:rsid w:val="00FE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BE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B1BE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AB1BE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AB1BE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AB1BE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AB1BE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B1BE2"/>
  </w:style>
  <w:style w:type="paragraph" w:styleId="Header">
    <w:name w:val="header"/>
    <w:basedOn w:val="isonormal"/>
    <w:link w:val="HeaderChar"/>
    <w:rsid w:val="00AB1BE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AB1BE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AB1BE2"/>
    <w:pPr>
      <w:spacing w:before="0" w:line="240" w:lineRule="auto"/>
    </w:pPr>
  </w:style>
  <w:style w:type="character" w:customStyle="1" w:styleId="FooterChar">
    <w:name w:val="Footer Char"/>
    <w:link w:val="Footer"/>
    <w:rsid w:val="00AB1BE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AB1BE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AB1BE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AB1BE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AB1BE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AB1BE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B1BE2"/>
    <w:pPr>
      <w:spacing w:before="20" w:after="20"/>
      <w:jc w:val="left"/>
    </w:pPr>
  </w:style>
  <w:style w:type="paragraph" w:customStyle="1" w:styleId="isonormal">
    <w:name w:val="isonormal"/>
    <w:link w:val="isonormalChar"/>
    <w:rsid w:val="00AB1BE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AB1BE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AB1BE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AB1BE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AB1BE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AB1BE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AB1BE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AB1BE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B1BE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AB1BE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AB1BE2"/>
    <w:pPr>
      <w:keepLines/>
    </w:pPr>
  </w:style>
  <w:style w:type="paragraph" w:customStyle="1" w:styleId="blocktext10">
    <w:name w:val="blocktext10"/>
    <w:basedOn w:val="isonormal"/>
    <w:rsid w:val="00AB1BE2"/>
    <w:pPr>
      <w:keepLines/>
      <w:ind w:left="2700"/>
    </w:pPr>
  </w:style>
  <w:style w:type="paragraph" w:customStyle="1" w:styleId="blocktext2">
    <w:name w:val="blocktext2"/>
    <w:basedOn w:val="isonormal"/>
    <w:rsid w:val="00AB1BE2"/>
    <w:pPr>
      <w:keepLines/>
      <w:ind w:left="300"/>
    </w:pPr>
  </w:style>
  <w:style w:type="paragraph" w:customStyle="1" w:styleId="blocktext3">
    <w:name w:val="blocktext3"/>
    <w:basedOn w:val="isonormal"/>
    <w:rsid w:val="00AB1BE2"/>
    <w:pPr>
      <w:keepLines/>
      <w:ind w:left="600"/>
    </w:pPr>
  </w:style>
  <w:style w:type="paragraph" w:customStyle="1" w:styleId="blocktext4">
    <w:name w:val="blocktext4"/>
    <w:basedOn w:val="isonormal"/>
    <w:rsid w:val="00AB1BE2"/>
    <w:pPr>
      <w:keepLines/>
      <w:ind w:left="900"/>
    </w:pPr>
  </w:style>
  <w:style w:type="paragraph" w:customStyle="1" w:styleId="blocktext5">
    <w:name w:val="blocktext5"/>
    <w:basedOn w:val="isonormal"/>
    <w:rsid w:val="00AB1BE2"/>
    <w:pPr>
      <w:keepLines/>
      <w:ind w:left="1200"/>
    </w:pPr>
  </w:style>
  <w:style w:type="paragraph" w:customStyle="1" w:styleId="blocktext6">
    <w:name w:val="blocktext6"/>
    <w:basedOn w:val="isonormal"/>
    <w:rsid w:val="00AB1BE2"/>
    <w:pPr>
      <w:keepLines/>
      <w:ind w:left="1500"/>
    </w:pPr>
  </w:style>
  <w:style w:type="paragraph" w:customStyle="1" w:styleId="blocktext7">
    <w:name w:val="blocktext7"/>
    <w:basedOn w:val="isonormal"/>
    <w:rsid w:val="00AB1BE2"/>
    <w:pPr>
      <w:keepLines/>
      <w:ind w:left="1800"/>
    </w:pPr>
  </w:style>
  <w:style w:type="paragraph" w:customStyle="1" w:styleId="blocktext8">
    <w:name w:val="blocktext8"/>
    <w:basedOn w:val="isonormal"/>
    <w:rsid w:val="00AB1BE2"/>
    <w:pPr>
      <w:keepLines/>
      <w:ind w:left="2100"/>
    </w:pPr>
  </w:style>
  <w:style w:type="paragraph" w:customStyle="1" w:styleId="blocktext9">
    <w:name w:val="blocktext9"/>
    <w:basedOn w:val="isonormal"/>
    <w:rsid w:val="00AB1BE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AB1BE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AB1BE2"/>
    <w:pPr>
      <w:jc w:val="center"/>
    </w:pPr>
    <w:rPr>
      <w:b/>
    </w:rPr>
  </w:style>
  <w:style w:type="paragraph" w:customStyle="1" w:styleId="ctoutlinetxt1">
    <w:name w:val="ctoutlinetxt1"/>
    <w:basedOn w:val="isonormal"/>
    <w:rsid w:val="00AB1BE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B1BE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B1BE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B1BE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AB1BE2"/>
    <w:rPr>
      <w:b/>
    </w:rPr>
  </w:style>
  <w:style w:type="paragraph" w:customStyle="1" w:styleId="icblock">
    <w:name w:val="i/cblock"/>
    <w:basedOn w:val="isonormal"/>
    <w:rsid w:val="00AB1BE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B1BE2"/>
  </w:style>
  <w:style w:type="paragraph" w:styleId="MacroText">
    <w:name w:val="macro"/>
    <w:link w:val="MacroTextChar"/>
    <w:rsid w:val="00AB1B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AB1BE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AB1BE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B1BE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AB1BE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AB1BE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B1BE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B1BE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B1BE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B1BE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B1BE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B1BE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B1BE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B1BE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B1BE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B1BE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B1BE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B1BE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B1BE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B1BE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B1BE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AB1BE2"/>
  </w:style>
  <w:style w:type="character" w:customStyle="1" w:styleId="rulelink">
    <w:name w:val="rulelink"/>
    <w:rsid w:val="00AB1BE2"/>
    <w:rPr>
      <w:b/>
    </w:rPr>
  </w:style>
  <w:style w:type="paragraph" w:styleId="Signature">
    <w:name w:val="Signature"/>
    <w:basedOn w:val="Normal"/>
    <w:link w:val="SignatureChar"/>
    <w:rsid w:val="00AB1BE2"/>
    <w:pPr>
      <w:ind w:left="4320"/>
    </w:pPr>
  </w:style>
  <w:style w:type="character" w:customStyle="1" w:styleId="SignatureChar">
    <w:name w:val="Signature Char"/>
    <w:link w:val="Signature"/>
    <w:rsid w:val="00AB1BE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AB1BE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B1BE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B1BE2"/>
    <w:pPr>
      <w:spacing w:before="0" w:line="160" w:lineRule="exact"/>
    </w:pPr>
  </w:style>
  <w:style w:type="character" w:customStyle="1" w:styleId="spotlinksource">
    <w:name w:val="spotlinksource"/>
    <w:rsid w:val="00AB1BE2"/>
    <w:rPr>
      <w:b/>
    </w:rPr>
  </w:style>
  <w:style w:type="character" w:customStyle="1" w:styleId="spotlinktarget">
    <w:name w:val="spotlinktarget"/>
    <w:rsid w:val="00AB1BE2"/>
    <w:rPr>
      <w:b/>
    </w:rPr>
  </w:style>
  <w:style w:type="paragraph" w:customStyle="1" w:styleId="subcap">
    <w:name w:val="subcap"/>
    <w:basedOn w:val="isonormal"/>
    <w:rsid w:val="00AB1BE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AB1BE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AB1BE2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AB1BE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AB1BE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AB1BE2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AB1BE2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AB1BE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B1BE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B1BE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AB1BE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AB1BE2"/>
    <w:pPr>
      <w:jc w:val="left"/>
    </w:pPr>
    <w:rPr>
      <w:b/>
    </w:rPr>
  </w:style>
  <w:style w:type="character" w:customStyle="1" w:styleId="tablelink">
    <w:name w:val="tablelink"/>
    <w:rsid w:val="00AB1BE2"/>
    <w:rPr>
      <w:b/>
    </w:rPr>
  </w:style>
  <w:style w:type="paragraph" w:customStyle="1" w:styleId="tabletext00">
    <w:name w:val="tabletext0/0"/>
    <w:basedOn w:val="isonormal"/>
    <w:rsid w:val="00AB1BE2"/>
    <w:pPr>
      <w:spacing w:before="0"/>
      <w:jc w:val="left"/>
    </w:pPr>
  </w:style>
  <w:style w:type="paragraph" w:customStyle="1" w:styleId="tabletext01">
    <w:name w:val="tabletext0/1"/>
    <w:basedOn w:val="isonormal"/>
    <w:rsid w:val="00AB1BE2"/>
    <w:pPr>
      <w:spacing w:before="0" w:after="20"/>
      <w:jc w:val="left"/>
    </w:pPr>
  </w:style>
  <w:style w:type="paragraph" w:customStyle="1" w:styleId="tabletext10">
    <w:name w:val="tabletext1/0"/>
    <w:basedOn w:val="isonormal"/>
    <w:rsid w:val="00AB1BE2"/>
    <w:pPr>
      <w:spacing w:before="20"/>
      <w:jc w:val="left"/>
    </w:pPr>
  </w:style>
  <w:style w:type="paragraph" w:customStyle="1" w:styleId="tabletext40">
    <w:name w:val="tabletext4/0"/>
    <w:basedOn w:val="isonormal"/>
    <w:rsid w:val="00AB1BE2"/>
    <w:pPr>
      <w:jc w:val="left"/>
    </w:pPr>
  </w:style>
  <w:style w:type="paragraph" w:customStyle="1" w:styleId="tabletext44">
    <w:name w:val="tabletext4/4"/>
    <w:basedOn w:val="isonormal"/>
    <w:rsid w:val="00AB1BE2"/>
    <w:pPr>
      <w:spacing w:after="80"/>
      <w:jc w:val="left"/>
    </w:pPr>
  </w:style>
  <w:style w:type="paragraph" w:customStyle="1" w:styleId="terr2colblock1">
    <w:name w:val="terr2colblock1"/>
    <w:basedOn w:val="isonormal"/>
    <w:rsid w:val="00AB1BE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B1BE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B1BE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B1BE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B1BE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B1BE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AB1BE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AB1BE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AB1BE2"/>
  </w:style>
  <w:style w:type="paragraph" w:customStyle="1" w:styleId="tabletext1">
    <w:name w:val="tabletext1"/>
    <w:rsid w:val="00AB1BE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AB1BE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AB1BE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AB1BE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AB1BE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B1BE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B1BE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B1BE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B1BE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B1BE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B1BE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B1BE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AB1BE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B1BE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B1BE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B1BE2"/>
  </w:style>
  <w:style w:type="paragraph" w:customStyle="1" w:styleId="spacesingle">
    <w:name w:val="spacesingle"/>
    <w:basedOn w:val="isonormal"/>
    <w:next w:val="isonormal"/>
    <w:rsid w:val="00AB1BE2"/>
    <w:pPr>
      <w:spacing w:line="240" w:lineRule="auto"/>
    </w:pPr>
  </w:style>
  <w:style w:type="character" w:customStyle="1" w:styleId="companylink">
    <w:name w:val="companylink"/>
    <w:basedOn w:val="DefaultParagraphFont"/>
    <w:rsid w:val="001C3BCC"/>
  </w:style>
  <w:style w:type="paragraph" w:customStyle="1" w:styleId="subhead">
    <w:name w:val="subhead"/>
    <w:basedOn w:val="isonormal"/>
    <w:rsid w:val="001C3BCC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1C3BCC"/>
    <w:rPr>
      <w:rFonts w:ascii="Courier" w:hAnsi="Courier"/>
    </w:rPr>
  </w:style>
  <w:style w:type="paragraph" w:customStyle="1" w:styleId="oldtable1">
    <w:name w:val="oldtable1"/>
    <w:basedOn w:val="isonormal"/>
    <w:rsid w:val="001C3BCC"/>
    <w:rPr>
      <w:rFonts w:ascii="Courier" w:hAnsi="Courier"/>
      <w:spacing w:val="-30"/>
    </w:rPr>
  </w:style>
  <w:style w:type="paragraph" w:customStyle="1" w:styleId="tabletext110">
    <w:name w:val="tabletext 1/1"/>
    <w:basedOn w:val="Normal"/>
    <w:rsid w:val="001C3BCC"/>
    <w:rPr>
      <w:color w:val="000000"/>
    </w:rPr>
  </w:style>
  <w:style w:type="character" w:customStyle="1" w:styleId="isonormalChar">
    <w:name w:val="isonormal Char"/>
    <w:link w:val="isonormal"/>
    <w:rsid w:val="001C3BCC"/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LI-CA-2022-304 - 003 -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2022-12-05T05:00:00+00:00</Date_x0020_Modified>
    <CircularDate xmlns="a86cc342-0045-41e2-80e9-abdb777d2eca">2022-12-29T05:00:00+00:00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Oklahoma is provided. This supplement complements the multistate loss costs filing, which is attached to circular LI-CA-2022-112. Proposed Effective Date: 12/1/2023 Caution: Not yet implemented</KeyMessage>
    <CircularNumber xmlns="a86cc342-0045-41e2-80e9-abdb777d2eca">LI-CA-2022-304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Loss Costs;</ServiceModuleString>
    <CircId xmlns="a86cc342-0045-41e2-80e9-abdb777d2eca">37057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SUPPLEMENT TO THE COMMERCIAL AUTO 2022 MULTISTATE LOSS COSTS FILING PROVIDED</CircularTitle>
    <Jurs xmlns="a86cc342-0045-41e2-80e9-abdb777d2eca">
      <Value>38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DB5CA1E2-3011-49A8-B84C-51D21D362892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58</Pages>
  <Words>11134</Words>
  <Characters>55228</Characters>
  <Application>Microsoft Office Word</Application>
  <DocSecurity>0</DocSecurity>
  <Lines>13807</Lines>
  <Paragraphs>5104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61258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2022-12-05T21:21:00Z</dcterms:created>
  <dcterms:modified xsi:type="dcterms:W3CDTF">2022-12-05T21:33:00Z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