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E4D45" w14:textId="77777777" w:rsidR="00F03135" w:rsidRDefault="00F03135" w:rsidP="00B32E41">
      <w:pPr>
        <w:pStyle w:val="boxrule"/>
      </w:pPr>
      <w:bookmarkStart w:id="0" w:name="_Hlk128037108"/>
      <w:r>
        <w:t>97.  UNINSURED MOTORISTS INSURANCE</w:t>
      </w:r>
    </w:p>
    <w:p w14:paraId="05A707F8" w14:textId="77777777" w:rsidR="00F03135" w:rsidRDefault="00F03135" w:rsidP="00B32E41">
      <w:pPr>
        <w:pStyle w:val="blocktext1"/>
      </w:pPr>
      <w:r>
        <w:t xml:space="preserve">The following is added to Rule </w:t>
      </w:r>
      <w:r>
        <w:rPr>
          <w:b/>
        </w:rPr>
        <w:t>97.:</w:t>
      </w:r>
    </w:p>
    <w:p w14:paraId="73E95589" w14:textId="77777777" w:rsidR="00F03135" w:rsidRDefault="00F03135" w:rsidP="00B32E41">
      <w:pPr>
        <w:pStyle w:val="outlinehd2"/>
      </w:pPr>
      <w:r>
        <w:tab/>
        <w:t>A.</w:t>
      </w:r>
      <w:r>
        <w:tab/>
        <w:t>Application</w:t>
      </w:r>
    </w:p>
    <w:p w14:paraId="59835B8F" w14:textId="77777777" w:rsidR="00286B76" w:rsidRPr="00F16B2C" w:rsidRDefault="00286B76" w:rsidP="00B32E41">
      <w:pPr>
        <w:pStyle w:val="outlinetxt3"/>
        <w:pPrChange w:id="1" w:author="Author" w:date="2023-02-22T14:37:00Z">
          <w:pPr>
            <w:pStyle w:val="blocktext3"/>
          </w:pPr>
        </w:pPrChange>
      </w:pPr>
      <w:ins w:id="2" w:author="Author" w:date="2023-02-22T14:37:00Z">
        <w:r w:rsidRPr="00286B76">
          <w:tab/>
        </w:r>
        <w:r w:rsidRPr="008A2E81">
          <w:rPr>
            <w:b/>
            <w:bCs/>
          </w:rPr>
          <w:t>1.</w:t>
        </w:r>
        <w:r w:rsidRPr="00286B76">
          <w:tab/>
          <w:t>Uninsured Motorists Coverage</w:t>
        </w:r>
      </w:ins>
    </w:p>
    <w:p w14:paraId="0148109B" w14:textId="77777777" w:rsidR="00620207" w:rsidRDefault="00286B76" w:rsidP="00B32E41">
      <w:pPr>
        <w:pStyle w:val="outlinetxt4"/>
        <w:rPr>
          <w:b/>
          <w:bCs/>
        </w:rPr>
      </w:pPr>
      <w:r>
        <w:rPr>
          <w:b/>
          <w:bCs/>
        </w:rPr>
        <w:tab/>
      </w:r>
      <w:ins w:id="3" w:author="Author" w:date="2023-02-22T14:37:00Z">
        <w:r w:rsidRPr="00286B76">
          <w:rPr>
            <w:b/>
            <w:bCs/>
            <w:rPrChange w:id="4" w:author="Author" w:date="2023-02-22T14:37:00Z">
              <w:rPr/>
            </w:rPrChange>
          </w:rPr>
          <w:t>a.</w:t>
        </w:r>
      </w:ins>
      <w:r>
        <w:rPr>
          <w:b/>
          <w:bCs/>
        </w:rPr>
        <w:tab/>
      </w:r>
      <w:r w:rsidR="00F03135">
        <w:t>Uninsured</w:t>
      </w:r>
      <w:r w:rsidR="003A446F">
        <w:t xml:space="preserve"> (includes </w:t>
      </w:r>
      <w:r w:rsidR="005834C8">
        <w:t>u</w:t>
      </w:r>
      <w:r w:rsidR="003A446F">
        <w:t>nderinsured)</w:t>
      </w:r>
      <w:r w:rsidR="00F03135">
        <w:t xml:space="preserve"> Motorists </w:t>
      </w:r>
      <w:r w:rsidR="00EA7502">
        <w:t xml:space="preserve">Bodily Injury and Property Damage </w:t>
      </w:r>
      <w:r w:rsidR="003A446F">
        <w:t>Coverage</w:t>
      </w:r>
      <w:r w:rsidR="00F03135">
        <w:t xml:space="preserve"> must be provided under every auto liability policy insuring the owner of a motor vehicle registered in the Commonwealth of Virginia (Class Code 1730)</w:t>
      </w:r>
      <w:ins w:id="5" w:author="Author" w:date="2023-02-22T14:38:00Z">
        <w:r>
          <w:t xml:space="preserve">, except as provided in </w:t>
        </w:r>
        <w:r w:rsidRPr="005068EA">
          <w:t xml:space="preserve">Paragraph </w:t>
        </w:r>
        <w:r w:rsidRPr="005068EA">
          <w:rPr>
            <w:b/>
            <w:bCs/>
            <w:rPrChange w:id="6" w:author="Author" w:date="2023-02-23T10:07:00Z">
              <w:rPr/>
            </w:rPrChange>
          </w:rPr>
          <w:t>A.</w:t>
        </w:r>
      </w:ins>
      <w:ins w:id="7" w:author="Author" w:date="2023-02-23T09:54:00Z">
        <w:r w:rsidR="0084627D" w:rsidRPr="005068EA">
          <w:rPr>
            <w:b/>
            <w:bCs/>
          </w:rPr>
          <w:t>1.b</w:t>
        </w:r>
      </w:ins>
      <w:r w:rsidR="00F03135" w:rsidRPr="005068EA">
        <w:rPr>
          <w:b/>
          <w:bCs/>
          <w:rPrChange w:id="8" w:author="Author" w:date="2023-02-23T10:07:00Z">
            <w:rPr/>
          </w:rPrChange>
        </w:rPr>
        <w:t>.</w:t>
      </w:r>
      <w:r w:rsidR="00F03135" w:rsidRPr="005068EA">
        <w:t xml:space="preserve"> Use</w:t>
      </w:r>
      <w:r w:rsidR="00710D78">
        <w:t xml:space="preserve"> </w:t>
      </w:r>
      <w:r w:rsidR="00F03135">
        <w:t xml:space="preserve">Uninsured Motorists Endorsement </w:t>
      </w:r>
      <w:r w:rsidR="00710D78">
        <w:t>(</w:t>
      </w:r>
      <w:smartTag w:uri="urn:schemas-microsoft-com:office:smarttags" w:element="State">
        <w:smartTag w:uri="urn:schemas-microsoft-com:office:smarttags" w:element="place">
          <w:r w:rsidR="00710D78">
            <w:t>Virginia</w:t>
          </w:r>
        </w:smartTag>
      </w:smartTag>
      <w:r w:rsidR="00710D78">
        <w:t xml:space="preserve">) </w:t>
      </w:r>
      <w:r w:rsidR="00F03135" w:rsidRPr="008C0E8D">
        <w:rPr>
          <w:rStyle w:val="formlink"/>
        </w:rPr>
        <w:t>CA 21 21</w:t>
      </w:r>
      <w:r w:rsidR="00F03135" w:rsidRPr="008C0E8D">
        <w:rPr>
          <w:b/>
          <w:bCs/>
        </w:rPr>
        <w:t>.</w:t>
      </w:r>
      <w:r w:rsidR="00F03135" w:rsidRPr="008C0E8D">
        <w:t xml:space="preserve"> </w:t>
      </w:r>
      <w:r w:rsidR="00F03135">
        <w:t>For split limits</w:t>
      </w:r>
      <w:r w:rsidR="003A446F">
        <w:t>, also</w:t>
      </w:r>
      <w:r w:rsidR="00F03135">
        <w:t xml:space="preserve"> use Virginia Split Uninsured Motorists Coverage Limits Endorsement </w:t>
      </w:r>
      <w:r w:rsidR="00F03135" w:rsidRPr="008C0E8D">
        <w:rPr>
          <w:rStyle w:val="formlink"/>
        </w:rPr>
        <w:t>CA 31 27</w:t>
      </w:r>
      <w:r w:rsidR="00F03135" w:rsidRPr="008C0E8D">
        <w:rPr>
          <w:b/>
          <w:bCs/>
        </w:rPr>
        <w:t>.</w:t>
      </w:r>
    </w:p>
    <w:p w14:paraId="2C8915A9" w14:textId="77777777" w:rsidR="002D19FB" w:rsidRDefault="004E50B2" w:rsidP="00B32E41">
      <w:pPr>
        <w:pStyle w:val="blockhd5"/>
      </w:pPr>
      <w:ins w:id="9" w:author="Author" w:date="2023-02-23T09:26:00Z">
        <w:r w:rsidRPr="002D19FB">
          <w:t>Note</w:t>
        </w:r>
      </w:ins>
    </w:p>
    <w:p w14:paraId="360CC2F3" w14:textId="0774F289" w:rsidR="004E50B2" w:rsidRDefault="004E50B2" w:rsidP="00B32E41">
      <w:pPr>
        <w:pStyle w:val="blocktext5"/>
        <w:rPr>
          <w:ins w:id="10" w:author="Author" w:date="2023-02-23T09:25:00Z"/>
          <w:b/>
        </w:rPr>
      </w:pPr>
      <w:ins w:id="11" w:author="Author" w:date="2023-02-23T09:26:00Z">
        <w:r>
          <w:t>A</w:t>
        </w:r>
        <w:r w:rsidRPr="00A027C8">
          <w:t xml:space="preserve">ny coverage that may be available subject to the provisions of </w:t>
        </w:r>
        <w:r>
          <w:t xml:space="preserve">Endorsement </w:t>
        </w:r>
        <w:r w:rsidRPr="002E6BF6">
          <w:rPr>
            <w:rStyle w:val="formlink"/>
          </w:rPr>
          <w:t>CA 21 21</w:t>
        </w:r>
        <w:r w:rsidRPr="002E6BF6">
          <w:t xml:space="preserve"> </w:t>
        </w:r>
        <w:r w:rsidRPr="00A027C8">
          <w:t>for damages caused by an accident with an underinsured motor vehicle shall be paid in addition to any bodily injury or property damage liability limits available for payment.</w:t>
        </w:r>
      </w:ins>
    </w:p>
    <w:p w14:paraId="229FBC2C" w14:textId="77777777" w:rsidR="00F03135" w:rsidDel="004E50B2" w:rsidRDefault="00F03135" w:rsidP="00B32E41">
      <w:pPr>
        <w:pStyle w:val="outlinetxt4"/>
        <w:rPr>
          <w:del w:id="12" w:author="Author" w:date="2023-02-23T09:26:00Z"/>
        </w:rPr>
      </w:pPr>
      <w:del w:id="13" w:author="Author" w:date="2023-02-23T09:26:00Z">
        <w:r w:rsidDel="004E50B2">
          <w:tab/>
        </w:r>
        <w:r w:rsidDel="004E50B2">
          <w:rPr>
            <w:b/>
          </w:rPr>
          <w:delText>1.</w:delText>
        </w:r>
        <w:r w:rsidDel="004E50B2">
          <w:tab/>
          <w:delText>Uninsured Motorists</w:delText>
        </w:r>
        <w:r w:rsidR="003A446F" w:rsidDel="004E50B2">
          <w:delText xml:space="preserve"> Coverage</w:delText>
        </w:r>
        <w:r w:rsidDel="004E50B2">
          <w:delText xml:space="preserve"> may be provided to an executive officer, partner or employee of the named insured provided such person does not own an auto.</w:delText>
        </w:r>
      </w:del>
    </w:p>
    <w:p w14:paraId="650299EE" w14:textId="6DF23785" w:rsidR="004E50B2" w:rsidRDefault="004E50B2" w:rsidP="00B32E41">
      <w:pPr>
        <w:pStyle w:val="outlinetxt4"/>
        <w:rPr>
          <w:ins w:id="14" w:author="Author" w:date="2023-02-23T09:28:00Z"/>
          <w:b/>
          <w:bCs/>
        </w:rPr>
      </w:pPr>
      <w:ins w:id="15" w:author="Author" w:date="2023-02-23T09:28:00Z">
        <w:r>
          <w:rPr>
            <w:b/>
          </w:rPr>
          <w:tab/>
        </w:r>
      </w:ins>
      <w:ins w:id="16" w:author="Author" w:date="2023-02-23T09:26:00Z">
        <w:r>
          <w:rPr>
            <w:b/>
          </w:rPr>
          <w:t>b.</w:t>
        </w:r>
      </w:ins>
      <w:ins w:id="17" w:author="Author" w:date="2023-02-23T09:28:00Z">
        <w:r>
          <w:tab/>
        </w:r>
      </w:ins>
      <w:ins w:id="18" w:author="Author" w:date="2023-02-23T09:26:00Z">
        <w:r>
          <w:t xml:space="preserve">An option to reject Endorsement </w:t>
        </w:r>
      </w:ins>
      <w:ins w:id="19" w:author="Author" w:date="2023-02-23T09:27:00Z">
        <w:r w:rsidRPr="00E51797">
          <w:rPr>
            <w:rStyle w:val="formlink"/>
            <w:rPrChange w:id="20" w:author="Author" w:date="2023-02-23T09:28:00Z">
              <w:rPr/>
            </w:rPrChange>
          </w:rPr>
          <w:t>CA 21 21</w:t>
        </w:r>
      </w:ins>
      <w:ins w:id="21" w:author="Author" w:date="2023-02-23T09:28:00Z">
        <w:r w:rsidRPr="00E51797">
          <w:rPr>
            <w:b/>
            <w:bCs/>
            <w:rPrChange w:id="22" w:author="Author" w:date="2023-02-23T09:28:00Z">
              <w:rPr/>
            </w:rPrChange>
          </w:rPr>
          <w:t>,</w:t>
        </w:r>
      </w:ins>
      <w:ins w:id="23" w:author="Author" w:date="2023-02-23T09:27:00Z">
        <w:r>
          <w:t xml:space="preserve"> and select Uninsured Motorists Coverage Endorsement (Alternative Coverage) (Virginia) </w:t>
        </w:r>
        <w:r w:rsidRPr="00E51797">
          <w:rPr>
            <w:rStyle w:val="formlink"/>
            <w:rPrChange w:id="24" w:author="Author" w:date="2023-02-23T09:28:00Z">
              <w:rPr/>
            </w:rPrChange>
          </w:rPr>
          <w:t>CA 31 44</w:t>
        </w:r>
      </w:ins>
      <w:ins w:id="25" w:author="Author" w:date="2023-02-23T09:28:00Z">
        <w:r w:rsidRPr="00E51797">
          <w:rPr>
            <w:b/>
            <w:bCs/>
            <w:rPrChange w:id="26" w:author="Author" w:date="2023-02-23T09:28:00Z">
              <w:rPr/>
            </w:rPrChange>
          </w:rPr>
          <w:t>,</w:t>
        </w:r>
      </w:ins>
      <w:ins w:id="27" w:author="Author" w:date="2023-02-23T09:27:00Z">
        <w:r>
          <w:t xml:space="preserve"> shall be made available. For split limits, als</w:t>
        </w:r>
      </w:ins>
      <w:ins w:id="28" w:author="Author" w:date="2023-02-23T09:28:00Z">
        <w:r>
          <w:t>o</w:t>
        </w:r>
      </w:ins>
      <w:ins w:id="29" w:author="Author" w:date="2023-02-23T09:27:00Z">
        <w:r>
          <w:t xml:space="preserve"> use </w:t>
        </w:r>
      </w:ins>
      <w:ins w:id="30" w:author="Author" w:date="2023-02-23T09:28:00Z">
        <w:r>
          <w:t xml:space="preserve">Endorsement </w:t>
        </w:r>
        <w:r w:rsidRPr="00E51797">
          <w:rPr>
            <w:rStyle w:val="formlink"/>
            <w:rPrChange w:id="31" w:author="Author" w:date="2023-02-23T09:28:00Z">
              <w:rPr/>
            </w:rPrChange>
          </w:rPr>
          <w:t>CA 31 27</w:t>
        </w:r>
        <w:r w:rsidRPr="00E51797">
          <w:rPr>
            <w:b/>
            <w:bCs/>
            <w:rPrChange w:id="32" w:author="Author" w:date="2023-02-23T09:28:00Z">
              <w:rPr/>
            </w:rPrChange>
          </w:rPr>
          <w:t>.</w:t>
        </w:r>
        <w:r w:rsidRPr="00B554A8">
          <w:rPr>
            <w:b/>
            <w:bCs/>
            <w:rPrChange w:id="33" w:author="Author" w:date="2023-02-23T09:28:00Z">
              <w:rPr/>
            </w:rPrChange>
          </w:rPr>
          <w:t xml:space="preserve"> </w:t>
        </w:r>
      </w:ins>
    </w:p>
    <w:p w14:paraId="2FD83746" w14:textId="0EDC3931" w:rsidR="004E50B2" w:rsidRPr="004E50B2" w:rsidRDefault="004E50B2" w:rsidP="00B32E41">
      <w:pPr>
        <w:pStyle w:val="outlinetxt5"/>
        <w:rPr>
          <w:ins w:id="34" w:author="Author" w:date="2023-02-23T09:29:00Z"/>
        </w:rPr>
        <w:pPrChange w:id="35" w:author="Author" w:date="2023-02-23T09:29:00Z">
          <w:pPr>
            <w:pStyle w:val="outlinetxt4"/>
          </w:pPr>
        </w:pPrChange>
      </w:pPr>
      <w:ins w:id="36" w:author="Author" w:date="2023-02-23T09:29:00Z">
        <w:r w:rsidRPr="00B554A8">
          <w:rPr>
            <w:b/>
            <w:bCs/>
            <w:rPrChange w:id="37" w:author="Author" w:date="2023-02-23T09:29:00Z">
              <w:rPr/>
            </w:rPrChange>
          </w:rPr>
          <w:tab/>
        </w:r>
      </w:ins>
      <w:ins w:id="38" w:author="Author" w:date="2023-02-23T09:28:00Z">
        <w:r w:rsidRPr="004E50B2">
          <w:rPr>
            <w:b/>
            <w:bCs/>
          </w:rPr>
          <w:t>(</w:t>
        </w:r>
      </w:ins>
      <w:ins w:id="39" w:author="Author" w:date="2023-02-23T09:29:00Z">
        <w:r w:rsidRPr="004E50B2">
          <w:rPr>
            <w:b/>
            <w:bCs/>
          </w:rPr>
          <w:t>1)</w:t>
        </w:r>
        <w:r w:rsidRPr="00B554A8">
          <w:rPr>
            <w:b/>
            <w:bCs/>
            <w:rPrChange w:id="40" w:author="Author" w:date="2023-02-23T09:29:00Z">
              <w:rPr/>
            </w:rPrChange>
          </w:rPr>
          <w:tab/>
        </w:r>
        <w:r w:rsidRPr="00B554A8">
          <w:rPr>
            <w:rPrChange w:id="41" w:author="Author" w:date="2023-02-23T09:29:00Z">
              <w:rPr>
                <w:b/>
                <w:bCs/>
              </w:rPr>
            </w:rPrChange>
          </w:rPr>
          <w:t xml:space="preserve">The selection </w:t>
        </w:r>
        <w:r w:rsidRPr="004E50B2">
          <w:t xml:space="preserve">of Endorsement </w:t>
        </w:r>
        <w:r w:rsidRPr="00E51797">
          <w:rPr>
            <w:rStyle w:val="formlink"/>
          </w:rPr>
          <w:t>CA 31 44</w:t>
        </w:r>
        <w:r w:rsidRPr="00E51797">
          <w:t xml:space="preserve"> </w:t>
        </w:r>
        <w:r w:rsidRPr="004E50B2">
          <w:t xml:space="preserve">must be in writing, and once the named insured elects this coverage, that election is binding on all insureds on the policy. </w:t>
        </w:r>
      </w:ins>
    </w:p>
    <w:p w14:paraId="14CD3CEB" w14:textId="77777777" w:rsidR="004E50B2" w:rsidRPr="00B554A8" w:rsidRDefault="004E50B2" w:rsidP="00B32E41">
      <w:pPr>
        <w:pStyle w:val="outlinetxt5"/>
        <w:rPr>
          <w:ins w:id="42" w:author="Author" w:date="2023-02-23T09:29:00Z"/>
          <w:rPrChange w:id="43" w:author="Author" w:date="2023-02-23T09:29:00Z">
            <w:rPr>
              <w:ins w:id="44" w:author="Author" w:date="2023-02-23T09:29:00Z"/>
              <w:b/>
            </w:rPr>
          </w:rPrChange>
        </w:rPr>
        <w:pPrChange w:id="45" w:author="Author" w:date="2023-02-23T09:29:00Z">
          <w:pPr>
            <w:pStyle w:val="outlinetxt4"/>
          </w:pPr>
        </w:pPrChange>
      </w:pPr>
      <w:ins w:id="46" w:author="Author" w:date="2023-02-23T09:29:00Z">
        <w:r w:rsidRPr="00B554A8">
          <w:rPr>
            <w:b/>
            <w:bCs/>
            <w:rPrChange w:id="47" w:author="Author" w:date="2023-02-23T09:29:00Z">
              <w:rPr/>
            </w:rPrChange>
          </w:rPr>
          <w:tab/>
        </w:r>
        <w:r w:rsidRPr="00B554A8">
          <w:rPr>
            <w:b/>
            <w:bCs/>
            <w:rPrChange w:id="48" w:author="Author" w:date="2023-02-23T09:29:00Z">
              <w:rPr>
                <w:b/>
                <w:bCs/>
                <w:highlight w:val="cyan"/>
              </w:rPr>
            </w:rPrChange>
          </w:rPr>
          <w:t>(2)</w:t>
        </w:r>
        <w:r w:rsidRPr="00B554A8">
          <w:rPr>
            <w:b/>
            <w:bCs/>
            <w:rPrChange w:id="49" w:author="Author" w:date="2023-02-23T09:29:00Z">
              <w:rPr/>
            </w:rPrChange>
          </w:rPr>
          <w:tab/>
        </w:r>
        <w:r w:rsidRPr="004E50B2">
          <w:t xml:space="preserve">The named insured may at a later date purchase Endorsement </w:t>
        </w:r>
        <w:r w:rsidRPr="00CD200B">
          <w:rPr>
            <w:rStyle w:val="formlink"/>
            <w:rPrChange w:id="50" w:author="Author" w:date="2023-02-23T09:30:00Z">
              <w:rPr>
                <w:rStyle w:val="formlink"/>
                <w:bCs/>
                <w:color w:val="000000"/>
              </w:rPr>
            </w:rPrChange>
          </w:rPr>
          <w:t>CA 21 21</w:t>
        </w:r>
        <w:r w:rsidRPr="00CD200B">
          <w:rPr>
            <w:rPrChange w:id="51" w:author="Author" w:date="2023-02-23T09:29:00Z">
              <w:rPr>
                <w:rStyle w:val="formlink"/>
                <w:color w:val="000000"/>
              </w:rPr>
            </w:rPrChange>
          </w:rPr>
          <w:t xml:space="preserve"> </w:t>
        </w:r>
        <w:r w:rsidRPr="004E50B2">
          <w:t xml:space="preserve">by making a specific request to the insurer in writing. </w:t>
        </w:r>
      </w:ins>
    </w:p>
    <w:p w14:paraId="2446797E" w14:textId="3A590355" w:rsidR="00F16B2C" w:rsidRDefault="004E50B2" w:rsidP="00B32E41">
      <w:pPr>
        <w:pStyle w:val="blockhd5"/>
      </w:pPr>
      <w:ins w:id="52" w:author="Author" w:date="2023-02-23T09:29:00Z">
        <w:r w:rsidRPr="002E6BF6">
          <w:t>Note</w:t>
        </w:r>
      </w:ins>
    </w:p>
    <w:p w14:paraId="20A6B799" w14:textId="2B5BB5FA" w:rsidR="004E50B2" w:rsidRPr="002E6BF6" w:rsidRDefault="004E50B2" w:rsidP="00B32E41">
      <w:pPr>
        <w:pStyle w:val="blocktext5"/>
        <w:rPr>
          <w:ins w:id="53" w:author="Author" w:date="2023-02-23T09:26:00Z"/>
        </w:rPr>
      </w:pPr>
      <w:ins w:id="54" w:author="Author" w:date="2023-02-23T09:29:00Z">
        <w:r>
          <w:t>A</w:t>
        </w:r>
        <w:r w:rsidRPr="00BA7599">
          <w:t xml:space="preserve">ny coverage that may be available subject to the provisions of </w:t>
        </w:r>
        <w:r w:rsidRPr="002C7A50">
          <w:t xml:space="preserve">Endorsement </w:t>
        </w:r>
        <w:r w:rsidRPr="002E6BF6">
          <w:rPr>
            <w:rStyle w:val="formlink"/>
          </w:rPr>
          <w:t>CA 31 44</w:t>
        </w:r>
        <w:r w:rsidRPr="002E6BF6">
          <w:t xml:space="preserve"> </w:t>
        </w:r>
        <w:r w:rsidRPr="00BA7599">
          <w:t>for damages caused by an accident with an underinsured motor vehicle may be reduced by any bodily injury liability or property damage liability coverage available for payment.</w:t>
        </w:r>
      </w:ins>
    </w:p>
    <w:p w14:paraId="36DE3336" w14:textId="42215272" w:rsidR="004E50B2" w:rsidRDefault="00F03135" w:rsidP="00B32E41">
      <w:pPr>
        <w:pStyle w:val="outlinetxt3"/>
        <w:rPr>
          <w:ins w:id="55" w:author="Author" w:date="2023-02-23T09:30:00Z"/>
        </w:rPr>
      </w:pPr>
      <w:r>
        <w:tab/>
      </w:r>
      <w:ins w:id="56" w:author="Author" w:date="2023-03-01T11:09:00Z">
        <w:r w:rsidR="008A2E81" w:rsidRPr="008A2E81">
          <w:rPr>
            <w:b/>
            <w:bCs/>
          </w:rPr>
          <w:t>2</w:t>
        </w:r>
      </w:ins>
      <w:ins w:id="57" w:author="Author" w:date="2023-02-23T09:30:00Z">
        <w:r w:rsidR="004E50B2" w:rsidRPr="008A2E81">
          <w:rPr>
            <w:b/>
            <w:bCs/>
          </w:rPr>
          <w:t>.</w:t>
        </w:r>
      </w:ins>
      <w:ins w:id="58" w:author="Author" w:date="2023-02-23T09:31:00Z">
        <w:r w:rsidR="004E50B2" w:rsidRPr="008A2E81">
          <w:tab/>
        </w:r>
      </w:ins>
      <w:ins w:id="59" w:author="Author" w:date="2023-02-23T09:30:00Z">
        <w:r w:rsidR="004E50B2">
          <w:t xml:space="preserve">Uninsured </w:t>
        </w:r>
      </w:ins>
      <w:ins w:id="60" w:author="Author" w:date="2023-02-23T09:31:00Z">
        <w:r w:rsidR="004E50B2" w:rsidRPr="00850289">
          <w:t>Motorists Coverage</w:t>
        </w:r>
        <w:r w:rsidR="004E50B2">
          <w:t xml:space="preserve"> </w:t>
        </w:r>
        <w:r w:rsidR="004E50B2" w:rsidRPr="00850289">
          <w:t>may be provided to an executive officer, partner or employee of the named insured</w:t>
        </w:r>
      </w:ins>
      <w:ins w:id="61" w:author="Author" w:date="2023-02-28T12:53:00Z">
        <w:r w:rsidR="009D4BDF">
          <w:t>,</w:t>
        </w:r>
      </w:ins>
      <w:ins w:id="62" w:author="Author" w:date="2023-02-23T09:31:00Z">
        <w:r w:rsidR="004E50B2" w:rsidRPr="00850289">
          <w:t xml:space="preserve"> provided such person does not own an auto.</w:t>
        </w:r>
      </w:ins>
    </w:p>
    <w:p w14:paraId="055F752A" w14:textId="56921BED" w:rsidR="00F03135" w:rsidRDefault="004E50B2" w:rsidP="00B32E41">
      <w:pPr>
        <w:pStyle w:val="outlinetxt3"/>
      </w:pPr>
      <w:ins w:id="63" w:author="Author" w:date="2023-02-23T09:30:00Z">
        <w:r>
          <w:tab/>
        </w:r>
      </w:ins>
      <w:del w:id="64" w:author="Author" w:date="2023-02-23T09:31:00Z">
        <w:r w:rsidR="00F03135" w:rsidRPr="008A2E81" w:rsidDel="004E50B2">
          <w:rPr>
            <w:b/>
            <w:bCs/>
          </w:rPr>
          <w:delText>2</w:delText>
        </w:r>
      </w:del>
      <w:ins w:id="65" w:author="Author" w:date="2023-03-01T11:06:00Z">
        <w:r w:rsidR="00D81F4D" w:rsidRPr="008A2E81">
          <w:rPr>
            <w:b/>
            <w:bCs/>
          </w:rPr>
          <w:t>3</w:t>
        </w:r>
      </w:ins>
      <w:r w:rsidR="00F03135" w:rsidRPr="008A2E81">
        <w:rPr>
          <w:b/>
          <w:bCs/>
        </w:rPr>
        <w:t>.</w:t>
      </w:r>
      <w:r w:rsidR="00F03135">
        <w:tab/>
        <w:t>Uninsured Motorists</w:t>
      </w:r>
      <w:r w:rsidR="003A446F">
        <w:t xml:space="preserve"> Coverage</w:t>
      </w:r>
      <w:r w:rsidR="00F03135">
        <w:t xml:space="preserve"> must be provided at limits equal to, but not exceeding the policy's liability limits. The named insured has the right to:</w:t>
      </w:r>
    </w:p>
    <w:p w14:paraId="3A1E77DE" w14:textId="327E4FAA" w:rsidR="00F03135" w:rsidRDefault="00F03135" w:rsidP="00B32E41">
      <w:pPr>
        <w:pStyle w:val="outlinetxt4"/>
      </w:pPr>
      <w:r>
        <w:tab/>
      </w:r>
      <w:r w:rsidR="00D81F4D" w:rsidRPr="008A2E81">
        <w:rPr>
          <w:b/>
          <w:bCs/>
        </w:rPr>
        <w:t>a.</w:t>
      </w:r>
      <w:r>
        <w:tab/>
        <w:t>Reject in writing, such increased limits; and</w:t>
      </w:r>
    </w:p>
    <w:p w14:paraId="3DE94E8C" w14:textId="5A0A16D7" w:rsidR="00F03135" w:rsidRPr="008A2E81" w:rsidRDefault="00F03135" w:rsidP="00B32E41">
      <w:pPr>
        <w:pStyle w:val="outlinetxt4"/>
        <w:rPr>
          <w:b/>
          <w:bCs/>
        </w:rPr>
      </w:pPr>
      <w:r>
        <w:tab/>
      </w:r>
      <w:r w:rsidR="00D81F4D" w:rsidRPr="008A2E81">
        <w:rPr>
          <w:b/>
          <w:bCs/>
        </w:rPr>
        <w:t>b.</w:t>
      </w:r>
      <w:r>
        <w:tab/>
        <w:t xml:space="preserve">Select limits lower than the policy's liability limits as contained in </w:t>
      </w:r>
      <w:del w:id="66" w:author="Author" w:date="2023-02-28T13:04:00Z">
        <w:r w:rsidDel="00B91E4E">
          <w:delText>this rule</w:delText>
        </w:r>
      </w:del>
      <w:ins w:id="67" w:author="Author" w:date="2023-02-28T13:05:00Z">
        <w:r w:rsidR="00B91E4E">
          <w:t xml:space="preserve">Rule </w:t>
        </w:r>
        <w:r w:rsidR="00B91E4E" w:rsidRPr="008A2E81">
          <w:rPr>
            <w:b/>
            <w:bCs/>
          </w:rPr>
          <w:t>97</w:t>
        </w:r>
      </w:ins>
      <w:r w:rsidRPr="008A2E81">
        <w:rPr>
          <w:b/>
          <w:bCs/>
        </w:rPr>
        <w:t>.</w:t>
      </w:r>
    </w:p>
    <w:p w14:paraId="3A7734F7" w14:textId="3D7C8F7D" w:rsidR="00F03135" w:rsidRDefault="00F03135" w:rsidP="00B32E41">
      <w:pPr>
        <w:pStyle w:val="outlinetxt3"/>
      </w:pPr>
      <w:r>
        <w:tab/>
      </w:r>
      <w:del w:id="68" w:author="Author" w:date="2023-02-23T09:31:00Z">
        <w:r w:rsidRPr="008A2E81" w:rsidDel="00B554A8">
          <w:rPr>
            <w:b/>
            <w:bCs/>
          </w:rPr>
          <w:delText>3</w:delText>
        </w:r>
      </w:del>
      <w:ins w:id="69" w:author="Author" w:date="2023-03-01T11:06:00Z">
        <w:r w:rsidR="00D81F4D" w:rsidRPr="008A2E81">
          <w:rPr>
            <w:b/>
            <w:bCs/>
          </w:rPr>
          <w:t>4</w:t>
        </w:r>
      </w:ins>
      <w:r w:rsidRPr="008A2E81">
        <w:rPr>
          <w:b/>
          <w:bCs/>
        </w:rPr>
        <w:t>.</w:t>
      </w:r>
      <w:r>
        <w:tab/>
        <w:t xml:space="preserve">If the named insured rejects all other </w:t>
      </w:r>
      <w:r w:rsidR="00C814B7">
        <w:t>U</w:t>
      </w:r>
      <w:r>
        <w:t xml:space="preserve">ninsured </w:t>
      </w:r>
      <w:r w:rsidR="00C814B7">
        <w:t>M</w:t>
      </w:r>
      <w:r>
        <w:t xml:space="preserve">otorists </w:t>
      </w:r>
      <w:r w:rsidR="00037629">
        <w:t xml:space="preserve">Coverage </w:t>
      </w:r>
      <w:r>
        <w:t xml:space="preserve">limits offered, then the named insured must purchase the minimum financial responsibility split limits at the applicable </w:t>
      </w:r>
      <w:r w:rsidR="00EA7502">
        <w:t>loss costs</w:t>
      </w:r>
      <w:r>
        <w:t>.</w:t>
      </w:r>
    </w:p>
    <w:p w14:paraId="0A37B4FC" w14:textId="4CAC3AF4" w:rsidR="00F03135" w:rsidRDefault="00F03135" w:rsidP="00B32E41">
      <w:pPr>
        <w:pStyle w:val="outlinetxt3"/>
      </w:pPr>
      <w:r>
        <w:tab/>
      </w:r>
      <w:del w:id="70" w:author="Author" w:date="2023-02-23T09:31:00Z">
        <w:r w:rsidRPr="008A2E81" w:rsidDel="00B554A8">
          <w:rPr>
            <w:b/>
            <w:bCs/>
          </w:rPr>
          <w:delText>4</w:delText>
        </w:r>
      </w:del>
      <w:ins w:id="71" w:author="Author" w:date="2023-03-01T11:06:00Z">
        <w:r w:rsidR="00D81F4D" w:rsidRPr="008A2E81">
          <w:rPr>
            <w:b/>
            <w:bCs/>
          </w:rPr>
          <w:t>5</w:t>
        </w:r>
      </w:ins>
      <w:r w:rsidRPr="008A2E81">
        <w:rPr>
          <w:b/>
          <w:bCs/>
        </w:rPr>
        <w:t>.</w:t>
      </w:r>
      <w:r>
        <w:tab/>
        <w:t>The premium shall not be subject to modification under the provisions of any rating plan or other manual rule.</w:t>
      </w:r>
    </w:p>
    <w:p w14:paraId="1626E571" w14:textId="53BED3F2" w:rsidR="006B68D3" w:rsidRDefault="006B68D3" w:rsidP="00B32E41">
      <w:pPr>
        <w:pStyle w:val="outlinetxt3"/>
      </w:pPr>
      <w:r>
        <w:tab/>
      </w:r>
      <w:del w:id="72" w:author="Author" w:date="2023-02-23T09:31:00Z">
        <w:r w:rsidRPr="008A2E81" w:rsidDel="00B554A8">
          <w:rPr>
            <w:b/>
            <w:bCs/>
          </w:rPr>
          <w:delText>5</w:delText>
        </w:r>
      </w:del>
      <w:ins w:id="73" w:author="Author" w:date="2023-03-01T11:06:00Z">
        <w:r w:rsidR="00D81F4D" w:rsidRPr="008A2E81">
          <w:rPr>
            <w:b/>
            <w:bCs/>
          </w:rPr>
          <w:t>6</w:t>
        </w:r>
      </w:ins>
      <w:r w:rsidRPr="008A2E81">
        <w:rPr>
          <w:b/>
          <w:bCs/>
        </w:rPr>
        <w:t>.</w:t>
      </w:r>
      <w:r>
        <w:tab/>
        <w:t>School buses used to transport 10 or more school pupils or personnel must maintain a combined single limit of $550,000, or split limits of $50,000/$500,000/$50,000 (Bodily Injury Each Person/Bodily Injury Each Accident/Property Damage Each Accident).</w:t>
      </w:r>
    </w:p>
    <w:p w14:paraId="6D3CD4DF" w14:textId="31A50D5A" w:rsidR="0012579F" w:rsidRDefault="0012579F" w:rsidP="00B32E41">
      <w:pPr>
        <w:pStyle w:val="outlinetxt3"/>
      </w:pPr>
      <w:r>
        <w:tab/>
      </w:r>
      <w:del w:id="74" w:author="Author" w:date="2023-02-23T09:32:00Z">
        <w:r w:rsidRPr="008A2E81" w:rsidDel="00B554A8">
          <w:rPr>
            <w:b/>
            <w:bCs/>
          </w:rPr>
          <w:delText>6</w:delText>
        </w:r>
      </w:del>
      <w:ins w:id="75" w:author="Author" w:date="2023-03-01T11:06:00Z">
        <w:r w:rsidR="00D81F4D" w:rsidRPr="008A2E81">
          <w:rPr>
            <w:b/>
            <w:bCs/>
          </w:rPr>
          <w:t>7</w:t>
        </w:r>
      </w:ins>
      <w:r w:rsidRPr="008A2E81">
        <w:rPr>
          <w:b/>
          <w:bCs/>
        </w:rPr>
        <w:t>.</w:t>
      </w:r>
      <w:r>
        <w:tab/>
        <w:t xml:space="preserve">Property Damage </w:t>
      </w:r>
      <w:r w:rsidR="005834C8">
        <w:t>C</w:t>
      </w:r>
      <w:r>
        <w:t>overage is subject to a $200 deductible</w:t>
      </w:r>
      <w:r w:rsidR="00EA7502">
        <w:t>,</w:t>
      </w:r>
      <w:r>
        <w:t xml:space="preserve"> </w:t>
      </w:r>
      <w:r w:rsidR="00B93A31">
        <w:t xml:space="preserve">as the </w:t>
      </w:r>
      <w:r w:rsidR="00EA7502">
        <w:t>result of any</w:t>
      </w:r>
      <w:r w:rsidR="00B93A31">
        <w:t xml:space="preserve"> </w:t>
      </w:r>
      <w:r w:rsidR="00EA7502">
        <w:t xml:space="preserve">one </w:t>
      </w:r>
      <w:r>
        <w:t>accident involv</w:t>
      </w:r>
      <w:r w:rsidR="00EA7502">
        <w:t>ing</w:t>
      </w:r>
      <w:r>
        <w:t xml:space="preserve"> an unidentifiable owner or operator of an uninsured motor vehicle. </w:t>
      </w:r>
    </w:p>
    <w:p w14:paraId="51BF7163" w14:textId="77777777" w:rsidR="00F03135" w:rsidRDefault="00F03135" w:rsidP="00B32E41">
      <w:pPr>
        <w:pStyle w:val="outlinehd2"/>
      </w:pPr>
      <w:r>
        <w:tab/>
        <w:t>B.</w:t>
      </w:r>
      <w:r>
        <w:tab/>
        <w:t xml:space="preserve">Premium Development </w:t>
      </w:r>
    </w:p>
    <w:p w14:paraId="386DBEE7" w14:textId="77777777" w:rsidR="005834C8" w:rsidRPr="00F77C38" w:rsidRDefault="005834C8" w:rsidP="00B32E41">
      <w:pPr>
        <w:pStyle w:val="outlinetxt3"/>
      </w:pPr>
      <w:r w:rsidRPr="00F77C38">
        <w:tab/>
      </w:r>
      <w:r w:rsidRPr="00F77C38">
        <w:rPr>
          <w:b/>
        </w:rPr>
        <w:t>1.</w:t>
      </w:r>
      <w:r w:rsidRPr="00F77C38">
        <w:rPr>
          <w:b/>
        </w:rPr>
        <w:tab/>
      </w:r>
      <w:r w:rsidRPr="00F77C38">
        <w:t xml:space="preserve">Select the appropriate </w:t>
      </w:r>
      <w:r w:rsidR="00EA7502">
        <w:t>loss costs</w:t>
      </w:r>
      <w:r w:rsidRPr="00F77C38">
        <w:t xml:space="preserve"> table as follows: </w:t>
      </w:r>
    </w:p>
    <w:p w14:paraId="654178E2" w14:textId="77777777" w:rsidR="005834C8" w:rsidRDefault="005834C8" w:rsidP="00B32E41">
      <w:pPr>
        <w:pStyle w:val="outlinetxt4"/>
        <w:rPr>
          <w:b/>
        </w:rPr>
      </w:pPr>
      <w:r w:rsidRPr="00F77C38">
        <w:tab/>
      </w:r>
      <w:r w:rsidRPr="00F77C38">
        <w:rPr>
          <w:b/>
        </w:rPr>
        <w:t>a.</w:t>
      </w:r>
      <w:r w:rsidRPr="00F77C38">
        <w:rPr>
          <w:b/>
        </w:rPr>
        <w:tab/>
      </w:r>
      <w:r w:rsidRPr="00F77C38">
        <w:t xml:space="preserve">For single limits Bodily Injury </w:t>
      </w:r>
      <w:r w:rsidR="0016428B">
        <w:t xml:space="preserve">And Property Damage </w:t>
      </w:r>
      <w:r w:rsidRPr="00F77C38">
        <w:t xml:space="preserve">Coverage, refer to state </w:t>
      </w:r>
      <w:r w:rsidR="00EA7502">
        <w:t>loss costs</w:t>
      </w:r>
      <w:r w:rsidRPr="00F77C38">
        <w:t xml:space="preserve"> Table </w:t>
      </w:r>
      <w:r w:rsidRPr="00F77C38">
        <w:rPr>
          <w:b/>
        </w:rPr>
        <w:t>97.B.1.a.(LC).</w:t>
      </w:r>
    </w:p>
    <w:p w14:paraId="1BC7758F" w14:textId="77777777" w:rsidR="00B554A8" w:rsidRPr="00F77C38" w:rsidRDefault="00B554A8" w:rsidP="00B32E41">
      <w:pPr>
        <w:pStyle w:val="outlinetxt4"/>
      </w:pPr>
      <w:r>
        <w:rPr>
          <w:b/>
        </w:rPr>
        <w:tab/>
      </w:r>
      <w:r w:rsidRPr="00CB381F">
        <w:rPr>
          <w:b/>
          <w:rPrChange w:id="76" w:author="Author" w:date="2023-02-17T13:16:00Z">
            <w:rPr>
              <w:bCs/>
            </w:rPr>
          </w:rPrChange>
        </w:rPr>
        <w:t>b.</w:t>
      </w:r>
      <w:r>
        <w:rPr>
          <w:b/>
        </w:rPr>
        <w:tab/>
      </w:r>
      <w:r w:rsidRPr="002A0E6D">
        <w:rPr>
          <w:bCs/>
          <w:rPrChange w:id="77" w:author="Author" w:date="2023-02-17T11:50:00Z">
            <w:rPr>
              <w:b/>
            </w:rPr>
          </w:rPrChange>
        </w:rPr>
        <w:t xml:space="preserve">For </w:t>
      </w:r>
      <w:r w:rsidRPr="002A0E6D">
        <w:t xml:space="preserve">single limits </w:t>
      </w:r>
      <w:r w:rsidRPr="002A0E6D">
        <w:rPr>
          <w:bCs/>
          <w:rPrChange w:id="78" w:author="Author" w:date="2023-02-17T11:50:00Z">
            <w:rPr>
              <w:b/>
            </w:rPr>
          </w:rPrChange>
        </w:rPr>
        <w:t xml:space="preserve">Bodily Injury And Property Damage </w:t>
      </w:r>
      <w:r w:rsidRPr="002B73CB">
        <w:rPr>
          <w:bCs/>
          <w:rPrChange w:id="79" w:author="Author" w:date="2023-02-17T11:50:00Z">
            <w:rPr>
              <w:b/>
            </w:rPr>
          </w:rPrChange>
        </w:rPr>
        <w:t>Coverage</w:t>
      </w:r>
      <w:r w:rsidRPr="002B73CB">
        <w:rPr>
          <w:bCs/>
        </w:rPr>
        <w:t xml:space="preserve"> – </w:t>
      </w:r>
      <w:r w:rsidRPr="002B73CB">
        <w:rPr>
          <w:bCs/>
          <w:rPrChange w:id="80" w:author="Author" w:date="2023-02-17T11:51:00Z">
            <w:rPr>
              <w:b/>
              <w:bCs/>
            </w:rPr>
          </w:rPrChange>
        </w:rPr>
        <w:t>Alternative</w:t>
      </w:r>
      <w:r w:rsidRPr="002A0E6D">
        <w:rPr>
          <w:rPrChange w:id="81" w:author="Author" w:date="2023-02-17T11:51:00Z">
            <w:rPr>
              <w:b/>
              <w:bCs/>
            </w:rPr>
          </w:rPrChange>
        </w:rPr>
        <w:t xml:space="preserve"> Coverage</w:t>
      </w:r>
      <w:r>
        <w:t xml:space="preserve">, refer to state loss costs Table </w:t>
      </w:r>
      <w:r w:rsidRPr="00B46877">
        <w:rPr>
          <w:b/>
          <w:bCs/>
          <w:rPrChange w:id="82" w:author="Author" w:date="2023-02-17T11:52:00Z">
            <w:rPr/>
          </w:rPrChange>
        </w:rPr>
        <w:t>9</w:t>
      </w:r>
      <w:r w:rsidRPr="00B46877">
        <w:rPr>
          <w:b/>
          <w:bCs/>
          <w:rPrChange w:id="83" w:author="Author" w:date="2023-02-17T11:51:00Z">
            <w:rPr/>
          </w:rPrChange>
        </w:rPr>
        <w:t>7.B.</w:t>
      </w:r>
      <w:r>
        <w:rPr>
          <w:b/>
          <w:bCs/>
        </w:rPr>
        <w:t>1</w:t>
      </w:r>
      <w:r w:rsidRPr="00B46877">
        <w:rPr>
          <w:b/>
          <w:bCs/>
          <w:rPrChange w:id="84" w:author="Author" w:date="2023-02-17T11:51:00Z">
            <w:rPr/>
          </w:rPrChange>
        </w:rPr>
        <w:t>.</w:t>
      </w:r>
      <w:r>
        <w:rPr>
          <w:b/>
          <w:bCs/>
        </w:rPr>
        <w:t>b</w:t>
      </w:r>
      <w:r w:rsidRPr="00B46877">
        <w:rPr>
          <w:b/>
          <w:bCs/>
          <w:rPrChange w:id="85" w:author="Author" w:date="2023-02-17T11:51:00Z">
            <w:rPr/>
          </w:rPrChange>
        </w:rPr>
        <w:t>.(LC).</w:t>
      </w:r>
    </w:p>
    <w:p w14:paraId="4DF5A14D" w14:textId="1EA6FD6C" w:rsidR="005834C8" w:rsidRDefault="005834C8" w:rsidP="00B32E41">
      <w:pPr>
        <w:pStyle w:val="outlinetxt4"/>
        <w:rPr>
          <w:ins w:id="86" w:author="Author" w:date="2023-02-23T09:33:00Z"/>
          <w:b/>
        </w:rPr>
      </w:pPr>
      <w:r w:rsidRPr="00F77C38">
        <w:tab/>
      </w:r>
      <w:del w:id="87" w:author="Author" w:date="2023-02-23T09:32:00Z">
        <w:r w:rsidR="0016428B" w:rsidDel="00B554A8">
          <w:rPr>
            <w:b/>
          </w:rPr>
          <w:delText>b</w:delText>
        </w:r>
      </w:del>
      <w:ins w:id="88" w:author="Author" w:date="2023-02-23T09:32:00Z">
        <w:r w:rsidR="00B554A8">
          <w:rPr>
            <w:b/>
          </w:rPr>
          <w:t>c</w:t>
        </w:r>
      </w:ins>
      <w:r w:rsidRPr="00F77C38">
        <w:rPr>
          <w:b/>
        </w:rPr>
        <w:t>.</w:t>
      </w:r>
      <w:r w:rsidRPr="00F77C38">
        <w:rPr>
          <w:b/>
        </w:rPr>
        <w:tab/>
      </w:r>
      <w:r w:rsidRPr="00F77C38">
        <w:t xml:space="preserve">For split limits Bodily Injury Coverage, refer to state </w:t>
      </w:r>
      <w:r w:rsidR="00EA7502">
        <w:t>loss costs</w:t>
      </w:r>
      <w:r w:rsidRPr="00F77C38">
        <w:t xml:space="preserve"> Table </w:t>
      </w:r>
      <w:r w:rsidRPr="00F77C38">
        <w:rPr>
          <w:b/>
        </w:rPr>
        <w:t>97.</w:t>
      </w:r>
      <w:r w:rsidR="00C814B7">
        <w:rPr>
          <w:b/>
        </w:rPr>
        <w:t>B.1.</w:t>
      </w:r>
      <w:del w:id="89" w:author="Author" w:date="2023-02-23T09:32:00Z">
        <w:r w:rsidR="0016428B" w:rsidDel="00B554A8">
          <w:rPr>
            <w:b/>
          </w:rPr>
          <w:delText>b</w:delText>
        </w:r>
      </w:del>
      <w:ins w:id="90" w:author="Author" w:date="2023-02-23T09:32:00Z">
        <w:r w:rsidR="00B554A8">
          <w:rPr>
            <w:b/>
          </w:rPr>
          <w:t>c</w:t>
        </w:r>
      </w:ins>
      <w:r w:rsidRPr="00F77C38">
        <w:rPr>
          <w:b/>
        </w:rPr>
        <w:t>.(LC).</w:t>
      </w:r>
      <w:r w:rsidRPr="00F77C38">
        <w:t xml:space="preserve"> The initial limits provided are the minimum financial responsibility limits required in </w:t>
      </w:r>
      <w:r w:rsidR="0081445B">
        <w:t>Virginia</w:t>
      </w:r>
      <w:r w:rsidR="00037629">
        <w:t>, except with respect to school buses</w:t>
      </w:r>
      <w:r w:rsidR="00710D78">
        <w:t xml:space="preserve"> described in Paragraph </w:t>
      </w:r>
      <w:r w:rsidR="00710D78">
        <w:rPr>
          <w:b/>
        </w:rPr>
        <w:t>A.</w:t>
      </w:r>
      <w:del w:id="91" w:author="Author" w:date="2023-02-23T09:51:00Z">
        <w:r w:rsidR="00710D78" w:rsidRPr="005068EA" w:rsidDel="00490F9D">
          <w:rPr>
            <w:b/>
          </w:rPr>
          <w:delText>5</w:delText>
        </w:r>
      </w:del>
      <w:ins w:id="92" w:author="Author" w:date="2023-03-01T11:06:00Z">
        <w:r w:rsidR="00D81F4D">
          <w:rPr>
            <w:b/>
          </w:rPr>
          <w:t>6</w:t>
        </w:r>
      </w:ins>
      <w:r w:rsidR="00710D78" w:rsidRPr="005068EA">
        <w:rPr>
          <w:b/>
        </w:rPr>
        <w:t>.</w:t>
      </w:r>
    </w:p>
    <w:p w14:paraId="6339E335" w14:textId="6EE3142C" w:rsidR="00B554A8" w:rsidRPr="00F77C38" w:rsidRDefault="00B554A8" w:rsidP="00B32E41">
      <w:pPr>
        <w:pStyle w:val="outlinetxt4"/>
      </w:pPr>
      <w:ins w:id="93" w:author="Author" w:date="2023-02-23T09:33:00Z">
        <w:r>
          <w:rPr>
            <w:b/>
          </w:rPr>
          <w:tab/>
          <w:t>d</w:t>
        </w:r>
        <w:r w:rsidRPr="00CB381F">
          <w:rPr>
            <w:rPrChange w:id="94" w:author="Author" w:date="2023-02-17T13:17:00Z">
              <w:rPr>
                <w:b/>
              </w:rPr>
            </w:rPrChange>
          </w:rPr>
          <w:t>.</w:t>
        </w:r>
        <w:r>
          <w:tab/>
        </w:r>
        <w:r w:rsidRPr="00B46877">
          <w:t xml:space="preserve">For split limits Bodily Injury </w:t>
        </w:r>
        <w:r w:rsidRPr="002B73CB">
          <w:t>Coverage – Alternative</w:t>
        </w:r>
        <w:r w:rsidRPr="005C6455">
          <w:t xml:space="preserve"> Coverage</w:t>
        </w:r>
        <w:r w:rsidRPr="00B46877">
          <w:t xml:space="preserve">, refer to state loss costs Table </w:t>
        </w:r>
        <w:r w:rsidRPr="00B46877">
          <w:rPr>
            <w:b/>
          </w:rPr>
          <w:t>97.B.1.</w:t>
        </w:r>
        <w:r>
          <w:rPr>
            <w:b/>
          </w:rPr>
          <w:t>d.</w:t>
        </w:r>
        <w:r w:rsidRPr="00B46877">
          <w:rPr>
            <w:b/>
          </w:rPr>
          <w:t>(LC).</w:t>
        </w:r>
        <w:r w:rsidRPr="00C3219A">
          <w:t xml:space="preserve"> </w:t>
        </w:r>
        <w:r w:rsidRPr="00B46877">
          <w:t xml:space="preserve">The initial limits provided are the minimum financial responsibility limits required in Virginia, except with respect to school buses described in Paragraph </w:t>
        </w:r>
        <w:r w:rsidRPr="00B46877">
          <w:rPr>
            <w:b/>
          </w:rPr>
          <w:t>A</w:t>
        </w:r>
      </w:ins>
      <w:ins w:id="95" w:author="Author" w:date="2023-02-23T10:06:00Z">
        <w:r w:rsidR="005068EA">
          <w:rPr>
            <w:b/>
          </w:rPr>
          <w:t>.</w:t>
        </w:r>
      </w:ins>
      <w:ins w:id="96" w:author="Author" w:date="2023-03-01T11:06:00Z">
        <w:r w:rsidR="00D81F4D">
          <w:rPr>
            <w:b/>
          </w:rPr>
          <w:t>6</w:t>
        </w:r>
      </w:ins>
      <w:ins w:id="97" w:author="Author" w:date="2023-02-23T10:06:00Z">
        <w:r w:rsidR="005068EA">
          <w:rPr>
            <w:b/>
          </w:rPr>
          <w:t>.</w:t>
        </w:r>
      </w:ins>
    </w:p>
    <w:p w14:paraId="3ECE5919" w14:textId="77777777" w:rsidR="005834C8" w:rsidRDefault="005834C8" w:rsidP="00B32E41">
      <w:pPr>
        <w:pStyle w:val="outlinetxt4"/>
        <w:rPr>
          <w:ins w:id="98" w:author="Author" w:date="2023-02-23T09:33:00Z"/>
        </w:rPr>
      </w:pPr>
      <w:r w:rsidRPr="00F77C38">
        <w:tab/>
      </w:r>
      <w:del w:id="99" w:author="Author" w:date="2023-02-23T09:33:00Z">
        <w:r w:rsidR="0016428B" w:rsidDel="00B554A8">
          <w:rPr>
            <w:b/>
          </w:rPr>
          <w:delText>c</w:delText>
        </w:r>
      </w:del>
      <w:ins w:id="100" w:author="Author" w:date="2023-02-23T09:33:00Z">
        <w:r w:rsidR="00B554A8">
          <w:rPr>
            <w:b/>
          </w:rPr>
          <w:t>e</w:t>
        </w:r>
      </w:ins>
      <w:r w:rsidRPr="00F77C38">
        <w:rPr>
          <w:b/>
        </w:rPr>
        <w:t>.</w:t>
      </w:r>
      <w:r w:rsidRPr="00F77C38">
        <w:tab/>
        <w:t>For</w:t>
      </w:r>
      <w:r w:rsidR="00037629">
        <w:t xml:space="preserve"> split limits</w:t>
      </w:r>
      <w:r w:rsidRPr="00F77C38">
        <w:t xml:space="preserve"> Property Damage Coverage, refer to state </w:t>
      </w:r>
      <w:r w:rsidR="00EA7502">
        <w:t>loss costs</w:t>
      </w:r>
      <w:r w:rsidRPr="00F77C38">
        <w:t xml:space="preserve"> Table </w:t>
      </w:r>
      <w:r w:rsidRPr="00F77C38">
        <w:rPr>
          <w:b/>
        </w:rPr>
        <w:t>97.B.1.</w:t>
      </w:r>
      <w:del w:id="101" w:author="Author" w:date="2023-02-23T09:33:00Z">
        <w:r w:rsidR="0016428B" w:rsidDel="00B554A8">
          <w:rPr>
            <w:b/>
          </w:rPr>
          <w:delText>c</w:delText>
        </w:r>
      </w:del>
      <w:ins w:id="102" w:author="Author" w:date="2023-02-23T09:33:00Z">
        <w:r w:rsidR="00B554A8">
          <w:rPr>
            <w:b/>
          </w:rPr>
          <w:t>e</w:t>
        </w:r>
      </w:ins>
      <w:r w:rsidRPr="00F77C38">
        <w:rPr>
          <w:b/>
        </w:rPr>
        <w:t>.(LC).</w:t>
      </w:r>
      <w:r w:rsidRPr="00F77C38">
        <w:t xml:space="preserve"> </w:t>
      </w:r>
      <w:r w:rsidR="0051109C" w:rsidRPr="001569BD">
        <w:t xml:space="preserve">The initial limit provided </w:t>
      </w:r>
      <w:r w:rsidR="0051109C">
        <w:t>is</w:t>
      </w:r>
      <w:r w:rsidR="0051109C" w:rsidRPr="001569BD">
        <w:t xml:space="preserve"> the minimum </w:t>
      </w:r>
      <w:r w:rsidR="0051109C">
        <w:t xml:space="preserve">financial responsibility </w:t>
      </w:r>
      <w:r w:rsidR="0051109C" w:rsidRPr="001569BD">
        <w:t>limit required in</w:t>
      </w:r>
      <w:r w:rsidR="0051109C">
        <w:t xml:space="preserve"> </w:t>
      </w:r>
      <w:smartTag w:uri="urn:schemas-microsoft-com:office:smarttags" w:element="State">
        <w:smartTag w:uri="urn:schemas-microsoft-com:office:smarttags" w:element="place">
          <w:r w:rsidR="0051109C">
            <w:t>Virginia</w:t>
          </w:r>
        </w:smartTag>
      </w:smartTag>
      <w:r w:rsidR="0051109C">
        <w:t xml:space="preserve">. </w:t>
      </w:r>
    </w:p>
    <w:p w14:paraId="0D3CDCB1" w14:textId="77777777" w:rsidR="00B554A8" w:rsidRPr="00F77C38" w:rsidRDefault="00B554A8" w:rsidP="00B32E41">
      <w:pPr>
        <w:pStyle w:val="outlinetxt4"/>
      </w:pPr>
      <w:ins w:id="103" w:author="Author" w:date="2023-02-23T09:33:00Z">
        <w:r>
          <w:rPr>
            <w:b/>
          </w:rPr>
          <w:lastRenderedPageBreak/>
          <w:tab/>
          <w:t>f.</w:t>
        </w:r>
        <w:r>
          <w:rPr>
            <w:b/>
          </w:rPr>
          <w:tab/>
        </w:r>
        <w:r w:rsidRPr="00F77C38">
          <w:t>For</w:t>
        </w:r>
        <w:r>
          <w:t xml:space="preserve"> split limits</w:t>
        </w:r>
        <w:r w:rsidRPr="00F77C38">
          <w:t xml:space="preserve"> Property Damage Coverage</w:t>
        </w:r>
        <w:r>
          <w:t xml:space="preserve"> </w:t>
        </w:r>
        <w:r w:rsidRPr="005C6455">
          <w:rPr>
            <w:b/>
            <w:bCs/>
          </w:rPr>
          <w:t>–</w:t>
        </w:r>
        <w:r>
          <w:rPr>
            <w:b/>
            <w:bCs/>
          </w:rPr>
          <w:t xml:space="preserve"> </w:t>
        </w:r>
        <w:r w:rsidRPr="005C6455">
          <w:t>Alternative Coverage</w:t>
        </w:r>
        <w:r w:rsidRPr="00F77C38">
          <w:t xml:space="preserve">, refer to state </w:t>
        </w:r>
        <w:r>
          <w:t>loss costs</w:t>
        </w:r>
        <w:r w:rsidRPr="00F77C38">
          <w:t xml:space="preserve"> Table </w:t>
        </w:r>
        <w:r w:rsidRPr="00F77C38">
          <w:rPr>
            <w:b/>
          </w:rPr>
          <w:t>97.B.1.</w:t>
        </w:r>
        <w:r>
          <w:rPr>
            <w:b/>
          </w:rPr>
          <w:t>f.</w:t>
        </w:r>
        <w:r w:rsidRPr="00F77C38">
          <w:rPr>
            <w:b/>
          </w:rPr>
          <w:t>(LC).</w:t>
        </w:r>
        <w:r w:rsidRPr="00F77C38">
          <w:t xml:space="preserve"> </w:t>
        </w:r>
        <w:r w:rsidRPr="00C3219A">
          <w:t>The initial limit provided is the minimum financial responsibility limit required in Virginia.</w:t>
        </w:r>
      </w:ins>
    </w:p>
    <w:p w14:paraId="72EB2626" w14:textId="77777777" w:rsidR="007A5DCC" w:rsidRPr="001569BD" w:rsidRDefault="007A5DCC" w:rsidP="00B32E41">
      <w:pPr>
        <w:pStyle w:val="outlinetxt3"/>
      </w:pPr>
      <w:r w:rsidRPr="00457DAC">
        <w:tab/>
      </w:r>
      <w:r w:rsidRPr="00953C2A">
        <w:rPr>
          <w:b/>
        </w:rPr>
        <w:t>2.</w:t>
      </w:r>
      <w:r w:rsidRPr="00457DAC">
        <w:tab/>
        <w:t xml:space="preserve">Identify the exposures </w:t>
      </w:r>
      <w:r>
        <w:t xml:space="preserve">in this jurisdiction </w:t>
      </w:r>
      <w:r w:rsidRPr="00457DAC">
        <w:t xml:space="preserve">for which </w:t>
      </w:r>
      <w:r>
        <w:t xml:space="preserve">coverage applies and </w:t>
      </w:r>
      <w:r w:rsidRPr="00457DAC">
        <w:t xml:space="preserve">a premium will be charged. </w:t>
      </w:r>
      <w:r>
        <w:t xml:space="preserve">Exposures include </w:t>
      </w:r>
      <w:r w:rsidRPr="00457DAC">
        <w:t>owned self-propelled ve</w:t>
      </w:r>
      <w:r w:rsidRPr="001569BD">
        <w:t>hicles and</w:t>
      </w:r>
      <w:r w:rsidRPr="001569BD">
        <w:rPr>
          <w:szCs w:val="18"/>
        </w:rPr>
        <w:t xml:space="preserve"> sets of registration plates not issued to a specific auto (including dealer and transporter plates)</w:t>
      </w:r>
      <w:r w:rsidRPr="001569BD">
        <w:t xml:space="preserve">. </w:t>
      </w:r>
    </w:p>
    <w:p w14:paraId="42237452" w14:textId="77777777" w:rsidR="007A5DCC" w:rsidRPr="001569BD" w:rsidRDefault="007A5DCC" w:rsidP="00B32E41">
      <w:pPr>
        <w:pStyle w:val="outlinetxt4"/>
      </w:pPr>
      <w:r w:rsidRPr="001569BD">
        <w:tab/>
      </w:r>
      <w:r w:rsidRPr="001569BD">
        <w:rPr>
          <w:b/>
        </w:rPr>
        <w:t>a.</w:t>
      </w:r>
      <w:r w:rsidRPr="001569BD">
        <w:rPr>
          <w:b/>
        </w:rPr>
        <w:tab/>
      </w:r>
      <w:r>
        <w:t>Separately determine the premium f</w:t>
      </w:r>
      <w:r w:rsidRPr="001569BD">
        <w:t>or each such exposure</w:t>
      </w:r>
      <w:r>
        <w:t xml:space="preserve"> as follows</w:t>
      </w:r>
      <w:r w:rsidRPr="001569BD">
        <w:t xml:space="preserve">: </w:t>
      </w:r>
    </w:p>
    <w:p w14:paraId="653232A5" w14:textId="77777777" w:rsidR="007A5DCC" w:rsidRPr="001569BD" w:rsidRDefault="007A5DCC" w:rsidP="00B32E41">
      <w:pPr>
        <w:pStyle w:val="outlinetxt5"/>
      </w:pPr>
      <w:r w:rsidRPr="001569BD">
        <w:tab/>
      </w:r>
      <w:r w:rsidRPr="001569BD">
        <w:rPr>
          <w:b/>
        </w:rPr>
        <w:t>(1)</w:t>
      </w:r>
      <w:r w:rsidRPr="001569BD">
        <w:rPr>
          <w:b/>
        </w:rPr>
        <w:tab/>
      </w:r>
      <w:r w:rsidRPr="001569BD">
        <w:t xml:space="preserve">Determine the exposure type (Private Passenger Type or Other Than Private Passenger Type). For the purposes of this premium development, </w:t>
      </w:r>
      <w:r w:rsidRPr="001569BD">
        <w:rPr>
          <w:rFonts w:cs="Arial"/>
        </w:rPr>
        <w:t xml:space="preserve">Private Passenger Types include exposures which are classified under Section </w:t>
      </w:r>
      <w:r w:rsidRPr="001569BD">
        <w:rPr>
          <w:rFonts w:cs="Arial"/>
          <w:b/>
        </w:rPr>
        <w:t>III</w:t>
      </w:r>
      <w:r w:rsidRPr="001569BD">
        <w:rPr>
          <w:rFonts w:cs="Arial"/>
        </w:rPr>
        <w: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t>
      </w:r>
    </w:p>
    <w:p w14:paraId="51CDE15F" w14:textId="77777777" w:rsidR="007A5DCC" w:rsidRPr="001569BD" w:rsidRDefault="007A5DCC" w:rsidP="00B32E41">
      <w:pPr>
        <w:pStyle w:val="outlinetxt5"/>
      </w:pPr>
      <w:r w:rsidRPr="001569BD">
        <w:tab/>
      </w:r>
      <w:r w:rsidRPr="001569BD">
        <w:rPr>
          <w:b/>
        </w:rPr>
        <w:t>(2)</w:t>
      </w:r>
      <w:r w:rsidRPr="001569BD">
        <w:rPr>
          <w:b/>
        </w:rPr>
        <w:tab/>
      </w:r>
      <w:r w:rsidRPr="001569BD">
        <w:t xml:space="preserve">Within the appropriate loss costs table (single or split limits), locate the </w:t>
      </w:r>
      <w:r>
        <w:t>column</w:t>
      </w:r>
      <w:r w:rsidRPr="001569BD">
        <w:t xml:space="preserve"> corresponding to the exposure type determined in Paragraph</w:t>
      </w:r>
      <w:r w:rsidRPr="00BB0436">
        <w:t xml:space="preserve"> </w:t>
      </w:r>
      <w:r w:rsidRPr="001569BD">
        <w:rPr>
          <w:b/>
        </w:rPr>
        <w:t>B.</w:t>
      </w:r>
      <w:r>
        <w:rPr>
          <w:b/>
        </w:rPr>
        <w:t>2</w:t>
      </w:r>
      <w:r w:rsidRPr="001569BD">
        <w:rPr>
          <w:b/>
        </w:rPr>
        <w:t>.</w:t>
      </w:r>
      <w:r>
        <w:rPr>
          <w:b/>
        </w:rPr>
        <w:t>a</w:t>
      </w:r>
      <w:r w:rsidRPr="001569BD">
        <w:rPr>
          <w:b/>
        </w:rPr>
        <w:t>.(1).</w:t>
      </w:r>
    </w:p>
    <w:p w14:paraId="624BD5E6" w14:textId="77777777" w:rsidR="007A5DCC" w:rsidRPr="001569BD" w:rsidRDefault="007A5DCC" w:rsidP="00B32E41">
      <w:pPr>
        <w:pStyle w:val="outlinetxt5"/>
      </w:pPr>
      <w:r w:rsidRPr="001569BD">
        <w:rPr>
          <w:b/>
        </w:rPr>
        <w:tab/>
        <w:t>(3)</w:t>
      </w:r>
      <w:r w:rsidRPr="001569BD">
        <w:rPr>
          <w:b/>
        </w:rPr>
        <w:tab/>
      </w:r>
      <w:r w:rsidRPr="001569BD">
        <w:t>From within this column, determine the appropriate loss cost based on the desired limit of coverage.</w:t>
      </w:r>
    </w:p>
    <w:p w14:paraId="1259B0F9" w14:textId="77777777" w:rsidR="007A5DCC" w:rsidRPr="001569BD" w:rsidRDefault="007A5DCC" w:rsidP="00B32E41">
      <w:pPr>
        <w:pStyle w:val="outlinetxt5"/>
      </w:pPr>
      <w:r w:rsidRPr="001569BD">
        <w:rPr>
          <w:b/>
        </w:rPr>
        <w:tab/>
        <w:t>(4)</w:t>
      </w:r>
      <w:r w:rsidRPr="001569BD">
        <w:tab/>
        <w:t xml:space="preserve">For policies (other than Auto Dealers) issued to individual named insureds, add the amount shown in state loss costs Table </w:t>
      </w:r>
      <w:r w:rsidRPr="009C5251">
        <w:rPr>
          <w:b/>
        </w:rPr>
        <w:t>97.B.2.a.(4)(LC)</w:t>
      </w:r>
      <w:r w:rsidRPr="001569BD">
        <w:rPr>
          <w:b/>
        </w:rPr>
        <w:t>.</w:t>
      </w:r>
    </w:p>
    <w:p w14:paraId="15E700D3" w14:textId="77777777" w:rsidR="007A5DCC" w:rsidRPr="001569BD" w:rsidRDefault="007A5DCC" w:rsidP="00B32E41">
      <w:pPr>
        <w:pStyle w:val="outlinetxt5"/>
      </w:pPr>
      <w:r w:rsidRPr="001569BD">
        <w:tab/>
      </w:r>
      <w:r w:rsidRPr="001569BD">
        <w:rPr>
          <w:b/>
        </w:rPr>
        <w:t>(5)</w:t>
      </w:r>
      <w:r w:rsidRPr="001569BD">
        <w:tab/>
        <w:t>Refer to the rules applicable to the exposure elsewhere in this division for additional premium development instructions, if any.</w:t>
      </w:r>
    </w:p>
    <w:p w14:paraId="5A175340" w14:textId="77777777" w:rsidR="007A5DCC" w:rsidRPr="001569BD" w:rsidRDefault="007A5DCC" w:rsidP="00B32E41">
      <w:pPr>
        <w:pStyle w:val="outlinetxt4"/>
      </w:pPr>
      <w:r w:rsidRPr="001569BD">
        <w:tab/>
      </w:r>
      <w:r w:rsidRPr="001569BD">
        <w:rPr>
          <w:b/>
        </w:rPr>
        <w:t>b.</w:t>
      </w:r>
      <w:r w:rsidRPr="001569BD">
        <w:rPr>
          <w:b/>
        </w:rPr>
        <w:tab/>
      </w:r>
      <w:r w:rsidRPr="001569BD">
        <w:t xml:space="preserve">Primary, secondary, fleet, operator experience and use rating factors do not apply. </w:t>
      </w:r>
    </w:p>
    <w:p w14:paraId="4BE1ABB8" w14:textId="77777777" w:rsidR="005834C8" w:rsidRPr="00F77C38" w:rsidRDefault="005834C8" w:rsidP="00B32E41">
      <w:pPr>
        <w:pStyle w:val="outlinetxt4"/>
      </w:pPr>
      <w:r w:rsidRPr="00F77C38">
        <w:tab/>
      </w:r>
      <w:r w:rsidRPr="00F77C38">
        <w:rPr>
          <w:b/>
        </w:rPr>
        <w:t>c.</w:t>
      </w:r>
      <w:r w:rsidRPr="00F77C38">
        <w:rPr>
          <w:b/>
        </w:rPr>
        <w:tab/>
      </w:r>
      <w:r w:rsidRPr="00F77C38">
        <w:t>Do not charge a premium for the following:</w:t>
      </w:r>
    </w:p>
    <w:p w14:paraId="2B859A25" w14:textId="77777777" w:rsidR="005834C8" w:rsidRPr="00F77C38" w:rsidRDefault="005834C8" w:rsidP="00B32E41">
      <w:pPr>
        <w:pStyle w:val="outlinetxt5"/>
      </w:pPr>
      <w:r w:rsidRPr="00F77C38">
        <w:tab/>
      </w:r>
      <w:r w:rsidRPr="00F77C38">
        <w:rPr>
          <w:b/>
        </w:rPr>
        <w:t>(1)</w:t>
      </w:r>
      <w:r w:rsidRPr="00F77C38">
        <w:rPr>
          <w:b/>
        </w:rPr>
        <w:tab/>
      </w:r>
      <w:r w:rsidRPr="00F77C38">
        <w:t>Trailers;</w:t>
      </w:r>
    </w:p>
    <w:p w14:paraId="3F775149" w14:textId="77777777" w:rsidR="005834C8" w:rsidRPr="00F77C38" w:rsidRDefault="005834C8" w:rsidP="00B32E41">
      <w:pPr>
        <w:pStyle w:val="outlinetxt5"/>
      </w:pPr>
      <w:r w:rsidRPr="00F77C38">
        <w:tab/>
      </w:r>
      <w:r w:rsidRPr="00F77C38">
        <w:rPr>
          <w:b/>
        </w:rPr>
        <w:t>(2)</w:t>
      </w:r>
      <w:r w:rsidRPr="00F77C38">
        <w:rPr>
          <w:b/>
        </w:rPr>
        <w:tab/>
      </w:r>
      <w:r w:rsidRPr="00F77C38">
        <w:t>Hired and non-owned autos;</w:t>
      </w:r>
    </w:p>
    <w:p w14:paraId="5F76412C" w14:textId="77777777" w:rsidR="005834C8" w:rsidRDefault="005834C8" w:rsidP="00B32E41">
      <w:pPr>
        <w:pStyle w:val="outlinetxt5"/>
      </w:pPr>
      <w:r w:rsidRPr="00F77C38">
        <w:rPr>
          <w:b/>
        </w:rPr>
        <w:tab/>
        <w:t>(3)</w:t>
      </w:r>
      <w:r w:rsidRPr="00F77C38">
        <w:rPr>
          <w:b/>
        </w:rPr>
        <w:tab/>
      </w:r>
      <w:r w:rsidRPr="00F77C38">
        <w:t>Owned vehicles which have not been assigned registration plates (such as Auto Dealers' inventory); or</w:t>
      </w:r>
    </w:p>
    <w:p w14:paraId="56AF2527" w14:textId="77777777" w:rsidR="00856734" w:rsidRDefault="00856734" w:rsidP="00B32E41">
      <w:pPr>
        <w:pStyle w:val="outlinetxt5"/>
      </w:pPr>
      <w:r>
        <w:rPr>
          <w:b/>
        </w:rPr>
        <w:tab/>
      </w:r>
      <w:r w:rsidRPr="00005647">
        <w:rPr>
          <w:b/>
        </w:rPr>
        <w:t>(</w:t>
      </w:r>
      <w:r w:rsidR="00FD70A3">
        <w:rPr>
          <w:b/>
        </w:rPr>
        <w:t>4</w:t>
      </w:r>
      <w:r w:rsidRPr="00005647">
        <w:rPr>
          <w:b/>
        </w:rPr>
        <w:t>)</w:t>
      </w:r>
      <w:r w:rsidRPr="00005647">
        <w:rPr>
          <w:b/>
        </w:rPr>
        <w:tab/>
      </w:r>
      <w:r w:rsidRPr="00005647">
        <w:t>Registration plates used to transport non-owned autos (such as drive-away contractors rated under Rule</w:t>
      </w:r>
      <w:r w:rsidRPr="005A4C5E">
        <w:t xml:space="preserve"> </w:t>
      </w:r>
      <w:r w:rsidRPr="00005647">
        <w:rPr>
          <w:b/>
        </w:rPr>
        <w:t>69</w:t>
      </w:r>
      <w:r>
        <w:rPr>
          <w:b/>
        </w:rPr>
        <w:t>.</w:t>
      </w:r>
      <w:r w:rsidRPr="005A4C5E">
        <w:t>).</w:t>
      </w:r>
    </w:p>
    <w:p w14:paraId="18311FCA" w14:textId="184C64BE" w:rsidR="0013736F" w:rsidRDefault="0013736F" w:rsidP="00B32E41">
      <w:pPr>
        <w:pStyle w:val="outlinetxt4"/>
      </w:pPr>
      <w:r w:rsidRPr="00022A88">
        <w:tab/>
      </w:r>
      <w:r w:rsidRPr="00022A88">
        <w:rPr>
          <w:b/>
        </w:rPr>
        <w:t>d</w:t>
      </w:r>
      <w:r w:rsidR="00B3142C" w:rsidRPr="00022A88">
        <w:rPr>
          <w:b/>
        </w:rPr>
        <w:t>.</w:t>
      </w:r>
      <w:r w:rsidRPr="00005647">
        <w:rPr>
          <w:b/>
        </w:rPr>
        <w:tab/>
      </w:r>
      <w:r>
        <w:t xml:space="preserve">If split limits are provided, do not apply the charge in </w:t>
      </w:r>
      <w:r w:rsidRPr="0013604A">
        <w:t xml:space="preserve">Table </w:t>
      </w:r>
      <w:r w:rsidRPr="009C5251">
        <w:rPr>
          <w:b/>
        </w:rPr>
        <w:t>97.B.2.a.(4)(LC)</w:t>
      </w:r>
      <w:r>
        <w:rPr>
          <w:b/>
        </w:rPr>
        <w:t xml:space="preserve"> </w:t>
      </w:r>
      <w:r>
        <w:t>for Uninsured Motorists Property Damage Coverage.</w:t>
      </w:r>
      <w:bookmarkEnd w:id="0"/>
    </w:p>
    <w:p w14:paraId="45C17D81" w14:textId="77777777" w:rsidR="002E6BF6" w:rsidRPr="00005647" w:rsidRDefault="002E6BF6" w:rsidP="00B32E41">
      <w:pPr>
        <w:pStyle w:val="isonormal"/>
      </w:pPr>
    </w:p>
    <w:sectPr w:rsidR="002E6BF6" w:rsidRPr="00005647" w:rsidSect="00B32E41">
      <w:headerReference w:type="even" r:id="rId10"/>
      <w:headerReference w:type="default" r:id="rId11"/>
      <w:footerReference w:type="even" r:id="rId12"/>
      <w:footerReference w:type="default" r:id="rId13"/>
      <w:headerReference w:type="first" r:id="rId14"/>
      <w:footerReference w:type="first" r:id="rId15"/>
      <w:type w:val="evenPage"/>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033C1" w14:textId="77777777" w:rsidR="00520253" w:rsidRDefault="00520253">
      <w:r>
        <w:separator/>
      </w:r>
    </w:p>
  </w:endnote>
  <w:endnote w:type="continuationSeparator" w:id="0">
    <w:p w14:paraId="0A5EB809" w14:textId="77777777" w:rsidR="00520253" w:rsidRDefault="00520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66B4A" w14:textId="77777777" w:rsidR="00B32E41" w:rsidRDefault="00B32E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B32E41" w14:paraId="28BF1065" w14:textId="77777777">
      <w:tc>
        <w:tcPr>
          <w:tcW w:w="6900" w:type="dxa"/>
        </w:tcPr>
        <w:p w14:paraId="05E0C29E" w14:textId="120509EB" w:rsidR="00B32E41" w:rsidRDefault="00B32E41" w:rsidP="00143BE8">
          <w:pPr>
            <w:pStyle w:val="FilingFooter"/>
          </w:pPr>
          <w:r w:rsidRPr="00261670">
            <w:rPr>
              <w:szCs w:val="16"/>
            </w:rPr>
            <w:t>© Insurance Services Office, Inc.,</w:t>
          </w:r>
          <w:r>
            <w:rPr>
              <w:szCs w:val="16"/>
            </w:rPr>
            <w:t xml:space="preserve"> </w:t>
          </w:r>
          <w:r>
            <w:t xml:space="preserve">2023 </w:t>
          </w:r>
        </w:p>
      </w:tc>
      <w:tc>
        <w:tcPr>
          <w:tcW w:w="3200" w:type="dxa"/>
        </w:tcPr>
        <w:p w14:paraId="1A96DD93" w14:textId="77777777" w:rsidR="00B32E41" w:rsidRDefault="00B32E41" w:rsidP="00143BE8">
          <w:pPr>
            <w:pStyle w:val="FilingFooter"/>
          </w:pPr>
        </w:p>
      </w:tc>
    </w:tr>
  </w:tbl>
  <w:p w14:paraId="34E5FC03" w14:textId="77777777" w:rsidR="00B32E41" w:rsidRDefault="00B32E41" w:rsidP="00B32E41">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19F2" w14:textId="77777777" w:rsidR="00B32E41" w:rsidRDefault="00B32E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113EB" w14:textId="77777777" w:rsidR="00520253" w:rsidRDefault="00520253">
      <w:r>
        <w:separator/>
      </w:r>
    </w:p>
  </w:footnote>
  <w:footnote w:type="continuationSeparator" w:id="0">
    <w:p w14:paraId="784B765E" w14:textId="77777777" w:rsidR="00520253" w:rsidRDefault="005202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FF04A" w14:textId="77777777" w:rsidR="00B32E41" w:rsidRDefault="00B32E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B32E41" w14:paraId="67093BB3" w14:textId="77777777">
      <w:tc>
        <w:tcPr>
          <w:tcW w:w="10100" w:type="dxa"/>
          <w:gridSpan w:val="2"/>
        </w:tcPr>
        <w:p w14:paraId="44CC2737" w14:textId="6CCA354E" w:rsidR="00B32E41" w:rsidRDefault="00B32E41" w:rsidP="00143BE8">
          <w:pPr>
            <w:pStyle w:val="FilingHeader"/>
          </w:pPr>
          <w:r>
            <w:t>VIRGINIA – COMMERCIAL AUTO</w:t>
          </w:r>
        </w:p>
      </w:tc>
    </w:tr>
    <w:tr w:rsidR="00B32E41" w14:paraId="4753D670" w14:textId="77777777">
      <w:tc>
        <w:tcPr>
          <w:tcW w:w="8300" w:type="dxa"/>
        </w:tcPr>
        <w:p w14:paraId="6844303F" w14:textId="5ED87E25" w:rsidR="00B32E41" w:rsidRDefault="00B32E41" w:rsidP="00143BE8">
          <w:pPr>
            <w:pStyle w:val="FilingHeader"/>
          </w:pPr>
          <w:r>
            <w:t>RULES FILING CA-2023-RUM1</w:t>
          </w:r>
        </w:p>
      </w:tc>
      <w:tc>
        <w:tcPr>
          <w:tcW w:w="1800" w:type="dxa"/>
        </w:tcPr>
        <w:p w14:paraId="1AFBC225" w14:textId="0CA14CE6" w:rsidR="00B32E41" w:rsidRPr="00B32E41" w:rsidRDefault="00B32E41" w:rsidP="00B32E41">
          <w:pPr>
            <w:pStyle w:val="FilingHeader"/>
            <w:jc w:val="right"/>
          </w:pPr>
          <w:r w:rsidRPr="00B32E41">
            <w:t xml:space="preserve">Page </w:t>
          </w:r>
          <w:r w:rsidRPr="00B32E41">
            <w:fldChar w:fldCharType="begin"/>
          </w:r>
          <w:r w:rsidRPr="00B32E41">
            <w:instrText xml:space="preserve"> = </w:instrText>
          </w:r>
          <w:r w:rsidRPr="00B32E41">
            <w:fldChar w:fldCharType="begin"/>
          </w:r>
          <w:r w:rsidRPr="00B32E41">
            <w:instrText xml:space="preserve"> PAGE  \* MERGEFORMAT </w:instrText>
          </w:r>
          <w:r w:rsidRPr="00B32E41">
            <w:fldChar w:fldCharType="separate"/>
          </w:r>
          <w:r>
            <w:rPr>
              <w:noProof/>
            </w:rPr>
            <w:instrText>3</w:instrText>
          </w:r>
          <w:r w:rsidRPr="00B32E41">
            <w:fldChar w:fldCharType="end"/>
          </w:r>
          <w:r w:rsidRPr="00B32E41">
            <w:instrText xml:space="preserve"> + 2  \* MERGEFORMAT </w:instrText>
          </w:r>
          <w:r w:rsidRPr="00B32E41">
            <w:fldChar w:fldCharType="separate"/>
          </w:r>
          <w:r>
            <w:rPr>
              <w:noProof/>
            </w:rPr>
            <w:t>5</w:t>
          </w:r>
          <w:r w:rsidRPr="00B32E41">
            <w:fldChar w:fldCharType="end"/>
          </w:r>
          <w:r w:rsidRPr="00B32E41">
            <w:t xml:space="preserve"> </w:t>
          </w:r>
        </w:p>
      </w:tc>
    </w:tr>
  </w:tbl>
  <w:p w14:paraId="190ABE14" w14:textId="77777777" w:rsidR="00B32E41" w:rsidRDefault="00B32E41" w:rsidP="00B32E41">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5D2F8" w14:textId="77777777" w:rsidR="00B32E41" w:rsidRDefault="00B32E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drawingGridHorizontalSpacing w:val="12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3"/>
    <w:docVar w:name="dfullob$" w:val="Commercial Auto"/>
    <w:docVar w:name="didnum$" w:val="RUM1"/>
    <w:docVar w:name="didyr$" w:val="2023"/>
    <w:docVar w:name="dlob$" w:val="CA"/>
    <w:docVar w:name="dpageno$" w:val="4"/>
    <w:docVar w:name="dRP$" w:val="RP"/>
    <w:docVar w:name="drpflag$" w:val="N"/>
    <w:docVar w:name="dst$" w:val="Virginia"/>
    <w:docVar w:name="dtype$" w:val="RULES FILING"/>
    <w:docVar w:name="ISOLongName$" w:val=" "/>
    <w:docVar w:name="nc$" w:val=" 2"/>
    <w:docVar w:name="nct$" w:val=" 2"/>
    <w:docVar w:name="nd$" w:val=" 1"/>
    <w:docVar w:name="newdoc$" w:val="N"/>
    <w:docVar w:name="nl$" w:val=" 1"/>
    <w:docVar w:name="nm$" w:val=" 4"/>
    <w:docVar w:name="nr$" w:val=" 1"/>
  </w:docVars>
  <w:rsids>
    <w:rsidRoot w:val="00F03135"/>
    <w:rsid w:val="00005181"/>
    <w:rsid w:val="00022A88"/>
    <w:rsid w:val="000248CA"/>
    <w:rsid w:val="00037629"/>
    <w:rsid w:val="00075A81"/>
    <w:rsid w:val="000C66AE"/>
    <w:rsid w:val="000F59EE"/>
    <w:rsid w:val="001207ED"/>
    <w:rsid w:val="0012579F"/>
    <w:rsid w:val="00131344"/>
    <w:rsid w:val="0013736F"/>
    <w:rsid w:val="0016428B"/>
    <w:rsid w:val="0019211E"/>
    <w:rsid w:val="00235ED0"/>
    <w:rsid w:val="00286B76"/>
    <w:rsid w:val="002A36DE"/>
    <w:rsid w:val="002B73CB"/>
    <w:rsid w:val="002D19FB"/>
    <w:rsid w:val="002E6BF6"/>
    <w:rsid w:val="00365B36"/>
    <w:rsid w:val="003829F9"/>
    <w:rsid w:val="003A446F"/>
    <w:rsid w:val="003B237D"/>
    <w:rsid w:val="004341C8"/>
    <w:rsid w:val="0046355D"/>
    <w:rsid w:val="00475783"/>
    <w:rsid w:val="00484493"/>
    <w:rsid w:val="00490F9D"/>
    <w:rsid w:val="004E50B2"/>
    <w:rsid w:val="005068EA"/>
    <w:rsid w:val="0051109C"/>
    <w:rsid w:val="00520253"/>
    <w:rsid w:val="00540806"/>
    <w:rsid w:val="0058233F"/>
    <w:rsid w:val="005834C8"/>
    <w:rsid w:val="005D30D8"/>
    <w:rsid w:val="005F081B"/>
    <w:rsid w:val="00620207"/>
    <w:rsid w:val="006B046D"/>
    <w:rsid w:val="006B68D3"/>
    <w:rsid w:val="006C1DA1"/>
    <w:rsid w:val="00710D78"/>
    <w:rsid w:val="007146A4"/>
    <w:rsid w:val="00734AAB"/>
    <w:rsid w:val="007755D9"/>
    <w:rsid w:val="007A5DCC"/>
    <w:rsid w:val="007D4C61"/>
    <w:rsid w:val="007F1D99"/>
    <w:rsid w:val="0081445B"/>
    <w:rsid w:val="00814B01"/>
    <w:rsid w:val="00841A94"/>
    <w:rsid w:val="0084627D"/>
    <w:rsid w:val="00856734"/>
    <w:rsid w:val="008A2E81"/>
    <w:rsid w:val="008C0E8D"/>
    <w:rsid w:val="008D09FD"/>
    <w:rsid w:val="009A3DC4"/>
    <w:rsid w:val="009C0A2E"/>
    <w:rsid w:val="009D4BDF"/>
    <w:rsid w:val="00A1776B"/>
    <w:rsid w:val="00A33F3A"/>
    <w:rsid w:val="00A7152A"/>
    <w:rsid w:val="00A75129"/>
    <w:rsid w:val="00AD0B14"/>
    <w:rsid w:val="00B3142C"/>
    <w:rsid w:val="00B3294E"/>
    <w:rsid w:val="00B32E41"/>
    <w:rsid w:val="00B554A8"/>
    <w:rsid w:val="00B91E4E"/>
    <w:rsid w:val="00B93A31"/>
    <w:rsid w:val="00C167C2"/>
    <w:rsid w:val="00C814B7"/>
    <w:rsid w:val="00CD200B"/>
    <w:rsid w:val="00D81F4D"/>
    <w:rsid w:val="00D87C79"/>
    <w:rsid w:val="00E51797"/>
    <w:rsid w:val="00E77304"/>
    <w:rsid w:val="00EA7502"/>
    <w:rsid w:val="00F03135"/>
    <w:rsid w:val="00F0407D"/>
    <w:rsid w:val="00F16B2C"/>
    <w:rsid w:val="00F823F0"/>
    <w:rsid w:val="00FA42FB"/>
    <w:rsid w:val="00FB7C6B"/>
    <w:rsid w:val="00FD7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6D68EB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2E41"/>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B32E41"/>
    <w:pPr>
      <w:spacing w:before="240"/>
      <w:outlineLvl w:val="0"/>
    </w:pPr>
    <w:rPr>
      <w:b/>
    </w:rPr>
  </w:style>
  <w:style w:type="paragraph" w:styleId="Heading2">
    <w:name w:val="heading 2"/>
    <w:basedOn w:val="Normal"/>
    <w:next w:val="Normal"/>
    <w:link w:val="Heading2Char"/>
    <w:qFormat/>
    <w:rsid w:val="00B32E41"/>
    <w:pPr>
      <w:spacing w:before="120"/>
      <w:outlineLvl w:val="1"/>
    </w:pPr>
    <w:rPr>
      <w:b/>
    </w:rPr>
  </w:style>
  <w:style w:type="paragraph" w:styleId="Heading3">
    <w:name w:val="heading 3"/>
    <w:basedOn w:val="Normal"/>
    <w:next w:val="Normal"/>
    <w:link w:val="Heading3Char"/>
    <w:qFormat/>
    <w:rsid w:val="00B32E41"/>
    <w:pPr>
      <w:ind w:left="360"/>
      <w:outlineLvl w:val="2"/>
    </w:pPr>
    <w:rPr>
      <w:b/>
    </w:rPr>
  </w:style>
  <w:style w:type="paragraph" w:styleId="Heading5">
    <w:name w:val="heading 5"/>
    <w:basedOn w:val="Normal"/>
    <w:next w:val="Normal"/>
    <w:link w:val="Heading5Char"/>
    <w:qFormat/>
    <w:rsid w:val="00B32E41"/>
    <w:pPr>
      <w:spacing w:before="240" w:after="60" w:line="240" w:lineRule="auto"/>
      <w:jc w:val="left"/>
      <w:outlineLvl w:val="4"/>
    </w:pPr>
    <w:rPr>
      <w:sz w:val="22"/>
    </w:rPr>
  </w:style>
  <w:style w:type="character" w:default="1" w:styleId="DefaultParagraphFont">
    <w:name w:val="Default Paragraph Font"/>
    <w:uiPriority w:val="1"/>
    <w:semiHidden/>
    <w:unhideWhenUsed/>
    <w:rsid w:val="00B32E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2E41"/>
  </w:style>
  <w:style w:type="paragraph" w:styleId="MacroText">
    <w:name w:val="macro"/>
    <w:link w:val="MacroTextChar"/>
    <w:rsid w:val="00B32E4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B32E41"/>
    <w:pPr>
      <w:keepNext/>
      <w:keepLines/>
      <w:suppressAutoHyphens/>
      <w:jc w:val="left"/>
    </w:pPr>
    <w:rPr>
      <w:b/>
    </w:rPr>
  </w:style>
  <w:style w:type="paragraph" w:customStyle="1" w:styleId="blockhd2">
    <w:name w:val="blockhd2"/>
    <w:basedOn w:val="isonormal"/>
    <w:next w:val="blocktext2"/>
    <w:rsid w:val="00B32E41"/>
    <w:pPr>
      <w:keepNext/>
      <w:keepLines/>
      <w:suppressAutoHyphens/>
      <w:ind w:left="300"/>
      <w:jc w:val="left"/>
    </w:pPr>
    <w:rPr>
      <w:b/>
    </w:rPr>
  </w:style>
  <w:style w:type="paragraph" w:customStyle="1" w:styleId="blockhd3">
    <w:name w:val="blockhd3"/>
    <w:basedOn w:val="isonormal"/>
    <w:next w:val="blocktext3"/>
    <w:rsid w:val="00B32E41"/>
    <w:pPr>
      <w:keepNext/>
      <w:keepLines/>
      <w:suppressAutoHyphens/>
      <w:ind w:left="600"/>
      <w:jc w:val="left"/>
    </w:pPr>
    <w:rPr>
      <w:b/>
    </w:rPr>
  </w:style>
  <w:style w:type="paragraph" w:customStyle="1" w:styleId="blockhd4">
    <w:name w:val="blockhd4"/>
    <w:basedOn w:val="isonormal"/>
    <w:next w:val="blocktext4"/>
    <w:rsid w:val="00B32E41"/>
    <w:pPr>
      <w:keepNext/>
      <w:keepLines/>
      <w:suppressAutoHyphens/>
      <w:ind w:left="900"/>
      <w:jc w:val="left"/>
    </w:pPr>
    <w:rPr>
      <w:b/>
    </w:rPr>
  </w:style>
  <w:style w:type="paragraph" w:customStyle="1" w:styleId="blockhd5">
    <w:name w:val="blockhd5"/>
    <w:basedOn w:val="isonormal"/>
    <w:next w:val="blocktext5"/>
    <w:rsid w:val="00B32E41"/>
    <w:pPr>
      <w:keepNext/>
      <w:keepLines/>
      <w:suppressAutoHyphens/>
      <w:ind w:left="1200"/>
      <w:jc w:val="left"/>
    </w:pPr>
    <w:rPr>
      <w:b/>
    </w:rPr>
  </w:style>
  <w:style w:type="paragraph" w:customStyle="1" w:styleId="blockhd6">
    <w:name w:val="blockhd6"/>
    <w:basedOn w:val="isonormal"/>
    <w:next w:val="blocktext6"/>
    <w:rsid w:val="00B32E41"/>
    <w:pPr>
      <w:keepNext/>
      <w:keepLines/>
      <w:suppressAutoHyphens/>
      <w:ind w:left="1500"/>
      <w:jc w:val="left"/>
    </w:pPr>
    <w:rPr>
      <w:b/>
    </w:rPr>
  </w:style>
  <w:style w:type="paragraph" w:customStyle="1" w:styleId="blockhd7">
    <w:name w:val="blockhd7"/>
    <w:basedOn w:val="isonormal"/>
    <w:next w:val="blocktext7"/>
    <w:rsid w:val="00B32E41"/>
    <w:pPr>
      <w:keepNext/>
      <w:keepLines/>
      <w:suppressAutoHyphens/>
      <w:ind w:left="1800"/>
      <w:jc w:val="left"/>
    </w:pPr>
    <w:rPr>
      <w:b/>
    </w:rPr>
  </w:style>
  <w:style w:type="paragraph" w:customStyle="1" w:styleId="blockhd8">
    <w:name w:val="blockhd8"/>
    <w:basedOn w:val="isonormal"/>
    <w:next w:val="blocktext8"/>
    <w:rsid w:val="00B32E41"/>
    <w:pPr>
      <w:keepNext/>
      <w:keepLines/>
      <w:suppressAutoHyphens/>
      <w:ind w:left="2100"/>
      <w:jc w:val="left"/>
    </w:pPr>
    <w:rPr>
      <w:b/>
    </w:rPr>
  </w:style>
  <w:style w:type="paragraph" w:customStyle="1" w:styleId="blockhd9">
    <w:name w:val="blockhd9"/>
    <w:basedOn w:val="isonormal"/>
    <w:next w:val="blocktext9"/>
    <w:rsid w:val="00B32E41"/>
    <w:pPr>
      <w:keepNext/>
      <w:keepLines/>
      <w:suppressAutoHyphens/>
      <w:ind w:left="2400"/>
      <w:jc w:val="left"/>
    </w:pPr>
    <w:rPr>
      <w:b/>
    </w:rPr>
  </w:style>
  <w:style w:type="paragraph" w:customStyle="1" w:styleId="blocktext1">
    <w:name w:val="blocktext1"/>
    <w:basedOn w:val="isonormal"/>
    <w:rsid w:val="00B32E41"/>
    <w:pPr>
      <w:keepLines/>
    </w:pPr>
  </w:style>
  <w:style w:type="paragraph" w:customStyle="1" w:styleId="blocktext10">
    <w:name w:val="blocktext10"/>
    <w:basedOn w:val="isonormal"/>
    <w:rsid w:val="00B32E41"/>
    <w:pPr>
      <w:keepLines/>
      <w:ind w:left="2700"/>
    </w:pPr>
  </w:style>
  <w:style w:type="paragraph" w:customStyle="1" w:styleId="blocktext2">
    <w:name w:val="blocktext2"/>
    <w:basedOn w:val="isonormal"/>
    <w:rsid w:val="00B32E41"/>
    <w:pPr>
      <w:keepLines/>
      <w:ind w:left="300"/>
    </w:pPr>
  </w:style>
  <w:style w:type="paragraph" w:customStyle="1" w:styleId="blocktext3">
    <w:name w:val="blocktext3"/>
    <w:basedOn w:val="isonormal"/>
    <w:rsid w:val="00B32E41"/>
    <w:pPr>
      <w:keepLines/>
      <w:ind w:left="600"/>
    </w:pPr>
  </w:style>
  <w:style w:type="paragraph" w:customStyle="1" w:styleId="blocktext4">
    <w:name w:val="blocktext4"/>
    <w:basedOn w:val="isonormal"/>
    <w:rsid w:val="00B32E41"/>
    <w:pPr>
      <w:keepLines/>
      <w:ind w:left="900"/>
    </w:pPr>
  </w:style>
  <w:style w:type="paragraph" w:customStyle="1" w:styleId="blocktext5">
    <w:name w:val="blocktext5"/>
    <w:basedOn w:val="isonormal"/>
    <w:rsid w:val="00B32E41"/>
    <w:pPr>
      <w:keepLines/>
      <w:ind w:left="1200"/>
    </w:pPr>
  </w:style>
  <w:style w:type="paragraph" w:customStyle="1" w:styleId="blocktext6">
    <w:name w:val="blocktext6"/>
    <w:basedOn w:val="isonormal"/>
    <w:rsid w:val="00B32E41"/>
    <w:pPr>
      <w:keepLines/>
      <w:ind w:left="1500"/>
    </w:pPr>
  </w:style>
  <w:style w:type="paragraph" w:customStyle="1" w:styleId="blocktext7">
    <w:name w:val="blocktext7"/>
    <w:basedOn w:val="isonormal"/>
    <w:rsid w:val="00B32E41"/>
    <w:pPr>
      <w:keepLines/>
      <w:ind w:left="1800"/>
    </w:pPr>
  </w:style>
  <w:style w:type="paragraph" w:customStyle="1" w:styleId="blocktext8">
    <w:name w:val="blocktext8"/>
    <w:basedOn w:val="isonormal"/>
    <w:rsid w:val="00B32E41"/>
    <w:pPr>
      <w:keepLines/>
      <w:ind w:left="2100"/>
    </w:pPr>
  </w:style>
  <w:style w:type="paragraph" w:customStyle="1" w:styleId="blocktext9">
    <w:name w:val="blocktext9"/>
    <w:basedOn w:val="isonormal"/>
    <w:rsid w:val="00B32E41"/>
    <w:pPr>
      <w:keepLines/>
      <w:ind w:left="2400"/>
    </w:pPr>
  </w:style>
  <w:style w:type="paragraph" w:customStyle="1" w:styleId="boxrule">
    <w:name w:val="boxrule"/>
    <w:basedOn w:val="isonormal"/>
    <w:next w:val="blocktext1"/>
    <w:rsid w:val="00B32E41"/>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B32E41"/>
    <w:pPr>
      <w:jc w:val="center"/>
    </w:pPr>
    <w:rPr>
      <w:b/>
    </w:rPr>
  </w:style>
  <w:style w:type="character" w:customStyle="1" w:styleId="companylink">
    <w:name w:val="companylink"/>
    <w:basedOn w:val="DefaultParagraphFont"/>
  </w:style>
  <w:style w:type="paragraph" w:styleId="Footer">
    <w:name w:val="footer"/>
    <w:basedOn w:val="isonormal"/>
    <w:link w:val="FooterChar"/>
    <w:rsid w:val="00B32E41"/>
    <w:pPr>
      <w:spacing w:before="0" w:line="240" w:lineRule="auto"/>
    </w:pPr>
  </w:style>
  <w:style w:type="character" w:customStyle="1" w:styleId="formlink">
    <w:name w:val="formlink"/>
    <w:rsid w:val="00B32E41"/>
    <w:rPr>
      <w:b/>
    </w:rPr>
  </w:style>
  <w:style w:type="paragraph" w:styleId="Header">
    <w:name w:val="header"/>
    <w:basedOn w:val="isonormal"/>
    <w:link w:val="HeaderChar"/>
    <w:rsid w:val="00B32E41"/>
    <w:pPr>
      <w:spacing w:line="200" w:lineRule="exact"/>
    </w:pPr>
    <w:rPr>
      <w:b/>
      <w:sz w:val="20"/>
    </w:rPr>
  </w:style>
  <w:style w:type="paragraph" w:customStyle="1" w:styleId="icblock">
    <w:name w:val="i/cblock"/>
    <w:basedOn w:val="isonormal"/>
    <w:rsid w:val="00B32E41"/>
    <w:pPr>
      <w:tabs>
        <w:tab w:val="left" w:leader="dot" w:pos="7200"/>
      </w:tabs>
      <w:spacing w:before="0"/>
      <w:jc w:val="left"/>
    </w:pPr>
  </w:style>
  <w:style w:type="paragraph" w:customStyle="1" w:styleId="instructphrase">
    <w:name w:val="instructphrase"/>
    <w:basedOn w:val="isonormal"/>
    <w:next w:val="outlinehd2"/>
    <w:rsid w:val="00B32E41"/>
  </w:style>
  <w:style w:type="paragraph" w:customStyle="1" w:styleId="isonormal">
    <w:name w:val="isonormal"/>
    <w:rsid w:val="00B32E41"/>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noboxaddlrule">
    <w:name w:val="noboxaddlrule"/>
    <w:basedOn w:val="isonormal"/>
    <w:next w:val="blocktext1"/>
    <w:rsid w:val="00B32E41"/>
    <w:pPr>
      <w:keepLines/>
      <w:suppressAutoHyphens/>
      <w:spacing w:before="0"/>
      <w:jc w:val="left"/>
    </w:pPr>
    <w:rPr>
      <w:b/>
    </w:rPr>
  </w:style>
  <w:style w:type="paragraph" w:customStyle="1" w:styleId="outlinehd1">
    <w:name w:val="outlinehd1"/>
    <w:basedOn w:val="isonormal"/>
    <w:next w:val="blocktext2"/>
    <w:rsid w:val="00B32E41"/>
    <w:pPr>
      <w:keepNext/>
      <w:keepLines/>
      <w:tabs>
        <w:tab w:val="right" w:pos="180"/>
        <w:tab w:val="left" w:pos="300"/>
      </w:tabs>
      <w:ind w:left="300" w:hanging="300"/>
    </w:pPr>
    <w:rPr>
      <w:b/>
    </w:rPr>
  </w:style>
  <w:style w:type="paragraph" w:customStyle="1" w:styleId="outlinehd2">
    <w:name w:val="outlinehd2"/>
    <w:basedOn w:val="isonormal"/>
    <w:next w:val="blocktext3"/>
    <w:rsid w:val="00B32E41"/>
    <w:pPr>
      <w:keepNext/>
      <w:keepLines/>
      <w:tabs>
        <w:tab w:val="right" w:pos="480"/>
        <w:tab w:val="left" w:pos="600"/>
      </w:tabs>
      <w:ind w:left="600" w:hanging="600"/>
    </w:pPr>
    <w:rPr>
      <w:b/>
    </w:rPr>
  </w:style>
  <w:style w:type="paragraph" w:customStyle="1" w:styleId="outlinehd3">
    <w:name w:val="outlinehd3"/>
    <w:basedOn w:val="isonormal"/>
    <w:next w:val="blocktext4"/>
    <w:rsid w:val="00B32E41"/>
    <w:pPr>
      <w:keepNext/>
      <w:keepLines/>
      <w:tabs>
        <w:tab w:val="right" w:pos="780"/>
        <w:tab w:val="left" w:pos="900"/>
      </w:tabs>
      <w:ind w:left="900" w:hanging="900"/>
    </w:pPr>
    <w:rPr>
      <w:b/>
    </w:rPr>
  </w:style>
  <w:style w:type="paragraph" w:customStyle="1" w:styleId="outlinehd4">
    <w:name w:val="outlinehd4"/>
    <w:basedOn w:val="isonormal"/>
    <w:next w:val="blocktext5"/>
    <w:rsid w:val="00B32E41"/>
    <w:pPr>
      <w:keepNext/>
      <w:keepLines/>
      <w:tabs>
        <w:tab w:val="right" w:pos="1080"/>
        <w:tab w:val="left" w:pos="1200"/>
      </w:tabs>
      <w:ind w:left="1200" w:hanging="1200"/>
    </w:pPr>
    <w:rPr>
      <w:b/>
    </w:rPr>
  </w:style>
  <w:style w:type="paragraph" w:customStyle="1" w:styleId="outlinehd5">
    <w:name w:val="outlinehd5"/>
    <w:basedOn w:val="isonormal"/>
    <w:next w:val="blocktext6"/>
    <w:rsid w:val="00B32E41"/>
    <w:pPr>
      <w:keepNext/>
      <w:keepLines/>
      <w:tabs>
        <w:tab w:val="right" w:pos="1380"/>
        <w:tab w:val="left" w:pos="1500"/>
      </w:tabs>
      <w:ind w:left="1500" w:hanging="1500"/>
    </w:pPr>
    <w:rPr>
      <w:b/>
    </w:rPr>
  </w:style>
  <w:style w:type="paragraph" w:customStyle="1" w:styleId="outlinehd6">
    <w:name w:val="outlinehd6"/>
    <w:basedOn w:val="isonormal"/>
    <w:next w:val="blocktext7"/>
    <w:rsid w:val="00B32E41"/>
    <w:pPr>
      <w:keepNext/>
      <w:keepLines/>
      <w:tabs>
        <w:tab w:val="right" w:pos="1680"/>
        <w:tab w:val="left" w:pos="1800"/>
      </w:tabs>
      <w:ind w:left="1800" w:hanging="1800"/>
    </w:pPr>
    <w:rPr>
      <w:b/>
    </w:rPr>
  </w:style>
  <w:style w:type="paragraph" w:customStyle="1" w:styleId="outlinehd7">
    <w:name w:val="outlinehd7"/>
    <w:basedOn w:val="isonormal"/>
    <w:next w:val="blocktext8"/>
    <w:rsid w:val="00B32E41"/>
    <w:pPr>
      <w:keepNext/>
      <w:keepLines/>
      <w:tabs>
        <w:tab w:val="right" w:pos="1980"/>
        <w:tab w:val="left" w:pos="2100"/>
      </w:tabs>
      <w:ind w:left="2100" w:hanging="2100"/>
    </w:pPr>
    <w:rPr>
      <w:b/>
    </w:rPr>
  </w:style>
  <w:style w:type="paragraph" w:customStyle="1" w:styleId="outlinehd8">
    <w:name w:val="outlinehd8"/>
    <w:basedOn w:val="isonormal"/>
    <w:next w:val="blocktext9"/>
    <w:rsid w:val="00B32E41"/>
    <w:pPr>
      <w:keepNext/>
      <w:keepLines/>
      <w:tabs>
        <w:tab w:val="right" w:pos="2280"/>
        <w:tab w:val="left" w:pos="2400"/>
      </w:tabs>
      <w:ind w:left="2400" w:hanging="2400"/>
    </w:pPr>
    <w:rPr>
      <w:b/>
    </w:rPr>
  </w:style>
  <w:style w:type="paragraph" w:customStyle="1" w:styleId="outlinehd9">
    <w:name w:val="outlinehd9"/>
    <w:basedOn w:val="isonormal"/>
    <w:next w:val="blocktext10"/>
    <w:rsid w:val="00B32E41"/>
    <w:pPr>
      <w:keepNext/>
      <w:keepLines/>
      <w:tabs>
        <w:tab w:val="right" w:pos="2580"/>
        <w:tab w:val="left" w:pos="2700"/>
      </w:tabs>
      <w:ind w:left="2700" w:hanging="2700"/>
    </w:pPr>
    <w:rPr>
      <w:b/>
    </w:rPr>
  </w:style>
  <w:style w:type="paragraph" w:customStyle="1" w:styleId="outlinetxt1">
    <w:name w:val="outlinetxt1"/>
    <w:basedOn w:val="isonormal"/>
    <w:rsid w:val="00B32E41"/>
    <w:pPr>
      <w:keepLines/>
      <w:tabs>
        <w:tab w:val="right" w:pos="180"/>
        <w:tab w:val="left" w:pos="300"/>
      </w:tabs>
      <w:ind w:left="300" w:hanging="300"/>
    </w:pPr>
  </w:style>
  <w:style w:type="paragraph" w:customStyle="1" w:styleId="outlinetxt2">
    <w:name w:val="outlinetxt2"/>
    <w:basedOn w:val="isonormal"/>
    <w:rsid w:val="00B32E41"/>
    <w:pPr>
      <w:keepLines/>
      <w:tabs>
        <w:tab w:val="right" w:pos="480"/>
        <w:tab w:val="left" w:pos="600"/>
      </w:tabs>
      <w:ind w:left="600" w:hanging="600"/>
    </w:pPr>
  </w:style>
  <w:style w:type="paragraph" w:customStyle="1" w:styleId="outlinetxt3">
    <w:name w:val="outlinetxt3"/>
    <w:basedOn w:val="isonormal"/>
    <w:rsid w:val="00B32E41"/>
    <w:pPr>
      <w:keepLines/>
      <w:tabs>
        <w:tab w:val="right" w:pos="780"/>
        <w:tab w:val="left" w:pos="900"/>
      </w:tabs>
      <w:ind w:left="900" w:hanging="900"/>
    </w:pPr>
  </w:style>
  <w:style w:type="paragraph" w:customStyle="1" w:styleId="outlinetxt4">
    <w:name w:val="outlinetxt4"/>
    <w:basedOn w:val="isonormal"/>
    <w:rsid w:val="00B32E41"/>
    <w:pPr>
      <w:keepLines/>
      <w:tabs>
        <w:tab w:val="right" w:pos="1080"/>
        <w:tab w:val="left" w:pos="1200"/>
      </w:tabs>
      <w:ind w:left="1200" w:hanging="1200"/>
    </w:pPr>
  </w:style>
  <w:style w:type="paragraph" w:customStyle="1" w:styleId="outlinetxt5">
    <w:name w:val="outlinetxt5"/>
    <w:basedOn w:val="isonormal"/>
    <w:link w:val="outlinetxt5Char"/>
    <w:rsid w:val="00B32E41"/>
    <w:pPr>
      <w:keepLines/>
      <w:tabs>
        <w:tab w:val="right" w:pos="1380"/>
        <w:tab w:val="left" w:pos="1500"/>
      </w:tabs>
      <w:ind w:left="1500" w:hanging="1500"/>
    </w:pPr>
  </w:style>
  <w:style w:type="paragraph" w:customStyle="1" w:styleId="outlinetxt6">
    <w:name w:val="outlinetxt6"/>
    <w:basedOn w:val="isonormal"/>
    <w:rsid w:val="00B32E41"/>
    <w:pPr>
      <w:keepLines/>
      <w:tabs>
        <w:tab w:val="right" w:pos="1680"/>
        <w:tab w:val="left" w:pos="1800"/>
      </w:tabs>
      <w:ind w:left="1800" w:hanging="1800"/>
    </w:pPr>
  </w:style>
  <w:style w:type="paragraph" w:customStyle="1" w:styleId="outlinetxt7">
    <w:name w:val="outlinetxt7"/>
    <w:basedOn w:val="isonormal"/>
    <w:rsid w:val="00B32E41"/>
    <w:pPr>
      <w:keepLines/>
      <w:tabs>
        <w:tab w:val="right" w:pos="1980"/>
        <w:tab w:val="left" w:pos="2100"/>
      </w:tabs>
      <w:ind w:left="2100" w:hanging="2100"/>
    </w:pPr>
  </w:style>
  <w:style w:type="paragraph" w:customStyle="1" w:styleId="outlinetxt8">
    <w:name w:val="outlinetxt8"/>
    <w:basedOn w:val="isonormal"/>
    <w:rsid w:val="00B32E41"/>
    <w:pPr>
      <w:keepLines/>
      <w:tabs>
        <w:tab w:val="right" w:pos="2280"/>
        <w:tab w:val="left" w:pos="2400"/>
      </w:tabs>
      <w:ind w:left="2400" w:hanging="2400"/>
    </w:pPr>
  </w:style>
  <w:style w:type="paragraph" w:customStyle="1" w:styleId="outlinetxt9">
    <w:name w:val="outlinetxt9"/>
    <w:basedOn w:val="isonormal"/>
    <w:rsid w:val="00B32E41"/>
    <w:pPr>
      <w:keepLines/>
      <w:tabs>
        <w:tab w:val="right" w:pos="2580"/>
        <w:tab w:val="left" w:pos="2700"/>
      </w:tabs>
      <w:ind w:left="2700" w:hanging="2700"/>
    </w:pPr>
  </w:style>
  <w:style w:type="character" w:customStyle="1" w:styleId="rulelink">
    <w:name w:val="rulelink"/>
    <w:rsid w:val="00B32E41"/>
    <w:rPr>
      <w:b/>
    </w:rPr>
  </w:style>
  <w:style w:type="paragraph" w:customStyle="1" w:styleId="space2">
    <w:name w:val="space2"/>
    <w:basedOn w:val="isonormal"/>
    <w:next w:val="isonormal"/>
    <w:rsid w:val="00B32E41"/>
    <w:pPr>
      <w:spacing w:before="0" w:line="40" w:lineRule="exact"/>
    </w:pPr>
  </w:style>
  <w:style w:type="paragraph" w:customStyle="1" w:styleId="space4">
    <w:name w:val="space4"/>
    <w:basedOn w:val="isonormal"/>
    <w:next w:val="isonormal"/>
    <w:rsid w:val="00B32E41"/>
    <w:pPr>
      <w:spacing w:before="0" w:line="80" w:lineRule="exact"/>
    </w:pPr>
  </w:style>
  <w:style w:type="paragraph" w:customStyle="1" w:styleId="space8">
    <w:name w:val="space8"/>
    <w:basedOn w:val="isonormal"/>
    <w:next w:val="isonormal"/>
    <w:rsid w:val="00B32E41"/>
    <w:pPr>
      <w:spacing w:before="0" w:line="160" w:lineRule="exact"/>
    </w:pPr>
  </w:style>
  <w:style w:type="paragraph" w:customStyle="1" w:styleId="subcap">
    <w:name w:val="subcap"/>
    <w:basedOn w:val="isonormal"/>
    <w:rsid w:val="00B32E41"/>
    <w:pPr>
      <w:keepLines/>
      <w:suppressAutoHyphens/>
      <w:spacing w:before="0" w:line="200" w:lineRule="exact"/>
      <w:jc w:val="left"/>
    </w:pPr>
    <w:rPr>
      <w:b/>
      <w:caps/>
    </w:rPr>
  </w:style>
  <w:style w:type="paragraph" w:customStyle="1" w:styleId="subhead">
    <w:name w:val="subhead"/>
    <w:basedOn w:val="isonormal"/>
    <w:pPr>
      <w:spacing w:line="200" w:lineRule="exact"/>
      <w:jc w:val="center"/>
    </w:pPr>
    <w:rPr>
      <w:b/>
    </w:rPr>
  </w:style>
  <w:style w:type="paragraph" w:customStyle="1" w:styleId="tablecaption">
    <w:name w:val="tablecaption"/>
    <w:basedOn w:val="isonormal"/>
    <w:rsid w:val="00B32E41"/>
    <w:pPr>
      <w:jc w:val="left"/>
    </w:pPr>
    <w:rPr>
      <w:b/>
    </w:rPr>
  </w:style>
  <w:style w:type="paragraph" w:customStyle="1" w:styleId="tablehead">
    <w:name w:val="tablehead"/>
    <w:basedOn w:val="isonormal"/>
    <w:rsid w:val="00B32E41"/>
    <w:pPr>
      <w:spacing w:before="40" w:after="20"/>
      <w:jc w:val="center"/>
    </w:pPr>
    <w:rPr>
      <w:b/>
    </w:rPr>
  </w:style>
  <w:style w:type="character" w:customStyle="1" w:styleId="tablelink">
    <w:name w:val="tablelink"/>
    <w:rsid w:val="00B32E41"/>
    <w:rPr>
      <w:b/>
    </w:rPr>
  </w:style>
  <w:style w:type="paragraph" w:customStyle="1" w:styleId="tabletext00">
    <w:name w:val="tabletext0/0"/>
    <w:basedOn w:val="isonormal"/>
    <w:rsid w:val="00B32E41"/>
    <w:pPr>
      <w:spacing w:before="0"/>
      <w:jc w:val="left"/>
    </w:pPr>
  </w:style>
  <w:style w:type="paragraph" w:customStyle="1" w:styleId="tabletext10">
    <w:name w:val="tabletext1/0"/>
    <w:basedOn w:val="isonormal"/>
    <w:rsid w:val="00B32E41"/>
    <w:pPr>
      <w:spacing w:before="20"/>
      <w:jc w:val="left"/>
    </w:pPr>
  </w:style>
  <w:style w:type="paragraph" w:customStyle="1" w:styleId="tabletext11">
    <w:name w:val="tabletext1/1"/>
    <w:basedOn w:val="isonormal"/>
    <w:rsid w:val="00B32E41"/>
    <w:pPr>
      <w:spacing w:before="20" w:after="20"/>
      <w:jc w:val="left"/>
    </w:pPr>
  </w:style>
  <w:style w:type="paragraph" w:customStyle="1" w:styleId="terr2colblock1">
    <w:name w:val="terr2colblock1"/>
    <w:basedOn w:val="isonormal"/>
    <w:rsid w:val="00B32E41"/>
    <w:pPr>
      <w:tabs>
        <w:tab w:val="left" w:leader="dot" w:pos="4240"/>
      </w:tabs>
      <w:spacing w:before="0"/>
      <w:jc w:val="left"/>
    </w:pPr>
  </w:style>
  <w:style w:type="paragraph" w:customStyle="1" w:styleId="terr2colblock2">
    <w:name w:val="terr2colblock2"/>
    <w:basedOn w:val="isonormal"/>
    <w:rsid w:val="00B32E41"/>
    <w:pPr>
      <w:tabs>
        <w:tab w:val="left" w:leader="dot" w:pos="4240"/>
      </w:tabs>
      <w:spacing w:before="0"/>
      <w:ind w:left="80"/>
      <w:jc w:val="left"/>
    </w:pPr>
  </w:style>
  <w:style w:type="paragraph" w:customStyle="1" w:styleId="terr2colblock3">
    <w:name w:val="terr2colblock3"/>
    <w:basedOn w:val="isonormal"/>
    <w:rsid w:val="00B32E41"/>
    <w:pPr>
      <w:tabs>
        <w:tab w:val="left" w:leader="dot" w:pos="4240"/>
      </w:tabs>
      <w:spacing w:before="0"/>
      <w:ind w:left="160"/>
      <w:jc w:val="left"/>
    </w:pPr>
  </w:style>
  <w:style w:type="paragraph" w:customStyle="1" w:styleId="terr2colblock4">
    <w:name w:val="terr2colblock4"/>
    <w:basedOn w:val="isonormal"/>
    <w:rsid w:val="00B32E41"/>
    <w:pPr>
      <w:tabs>
        <w:tab w:val="left" w:leader="dot" w:pos="4240"/>
      </w:tabs>
      <w:spacing w:before="0"/>
      <w:ind w:left="320"/>
      <w:jc w:val="left"/>
    </w:pPr>
  </w:style>
  <w:style w:type="paragraph" w:customStyle="1" w:styleId="terr2colhang">
    <w:name w:val="terr2colhang"/>
    <w:basedOn w:val="isonormal"/>
    <w:rsid w:val="00B32E41"/>
    <w:pPr>
      <w:tabs>
        <w:tab w:val="left" w:leader="dot" w:pos="4240"/>
      </w:tabs>
      <w:spacing w:before="0"/>
      <w:ind w:left="160" w:hanging="160"/>
      <w:jc w:val="left"/>
    </w:pPr>
  </w:style>
  <w:style w:type="paragraph" w:customStyle="1" w:styleId="terr3colblock1">
    <w:name w:val="terr3colblock1"/>
    <w:basedOn w:val="isonormal"/>
    <w:rsid w:val="00B32E41"/>
    <w:pPr>
      <w:tabs>
        <w:tab w:val="left" w:leader="dot" w:pos="2500"/>
      </w:tabs>
      <w:spacing w:before="0"/>
      <w:jc w:val="left"/>
    </w:pPr>
  </w:style>
  <w:style w:type="paragraph" w:customStyle="1" w:styleId="terrtoc">
    <w:name w:val="terrtoc"/>
    <w:basedOn w:val="isonormal"/>
    <w:rsid w:val="00B32E41"/>
    <w:pPr>
      <w:spacing w:before="50" w:after="50"/>
      <w:jc w:val="center"/>
    </w:pPr>
    <w:rPr>
      <w:b/>
    </w:rPr>
  </w:style>
  <w:style w:type="paragraph" w:customStyle="1" w:styleId="oldtable">
    <w:name w:val="oldtable"/>
    <w:basedOn w:val="Normal"/>
    <w:rPr>
      <w:rFonts w:ascii="Courier" w:hAnsi="Courier"/>
    </w:rPr>
  </w:style>
  <w:style w:type="paragraph" w:customStyle="1" w:styleId="tabletext01">
    <w:name w:val="tabletext0/1"/>
    <w:basedOn w:val="isonormal"/>
    <w:rsid w:val="00B32E41"/>
    <w:pPr>
      <w:spacing w:before="0" w:after="20"/>
      <w:jc w:val="left"/>
    </w:pPr>
  </w:style>
  <w:style w:type="paragraph" w:customStyle="1" w:styleId="oldtable1">
    <w:name w:val="oldtable1"/>
    <w:basedOn w:val="isonormal"/>
    <w:rPr>
      <w:rFonts w:ascii="Courier" w:hAnsi="Courier"/>
      <w:spacing w:val="-30"/>
    </w:rPr>
  </w:style>
  <w:style w:type="paragraph" w:styleId="Subtitle">
    <w:name w:val="Subtitle"/>
    <w:basedOn w:val="Normal"/>
    <w:link w:val="SubtitleChar"/>
    <w:qFormat/>
    <w:rsid w:val="00B32E41"/>
    <w:pPr>
      <w:spacing w:after="60"/>
      <w:jc w:val="center"/>
    </w:pPr>
    <w:rPr>
      <w:i/>
    </w:rPr>
  </w:style>
  <w:style w:type="paragraph" w:styleId="TableofFigures">
    <w:name w:val="table of figures"/>
    <w:basedOn w:val="Normal"/>
    <w:next w:val="Normal"/>
    <w:rsid w:val="00B32E41"/>
    <w:pPr>
      <w:tabs>
        <w:tab w:val="right" w:leader="dot" w:pos="4680"/>
      </w:tabs>
      <w:ind w:left="360" w:hanging="360"/>
    </w:pPr>
  </w:style>
  <w:style w:type="paragraph" w:customStyle="1" w:styleId="subcap2">
    <w:name w:val="subcap2"/>
    <w:basedOn w:val="isonormal"/>
    <w:rsid w:val="00B32E41"/>
    <w:pPr>
      <w:spacing w:before="0" w:line="200" w:lineRule="exact"/>
      <w:jc w:val="left"/>
    </w:pPr>
    <w:rPr>
      <w:b/>
    </w:rPr>
  </w:style>
  <w:style w:type="paragraph" w:styleId="Signature">
    <w:name w:val="Signature"/>
    <w:basedOn w:val="Normal"/>
    <w:link w:val="SignatureChar"/>
    <w:rsid w:val="00B32E41"/>
    <w:pPr>
      <w:ind w:left="4320"/>
    </w:pPr>
  </w:style>
  <w:style w:type="character" w:customStyle="1" w:styleId="spotlinksource">
    <w:name w:val="spotlinksource"/>
    <w:rsid w:val="00B32E41"/>
    <w:rPr>
      <w:b/>
    </w:rPr>
  </w:style>
  <w:style w:type="character" w:customStyle="1" w:styleId="spotlinktarget">
    <w:name w:val="spotlinktarget"/>
    <w:rsid w:val="00B32E41"/>
    <w:rPr>
      <w:b/>
    </w:rPr>
  </w:style>
  <w:style w:type="paragraph" w:customStyle="1" w:styleId="terr3colhang">
    <w:name w:val="terr3colhang"/>
    <w:basedOn w:val="isonormal"/>
    <w:rsid w:val="00B32E41"/>
    <w:pPr>
      <w:tabs>
        <w:tab w:val="left" w:leader="dot" w:pos="2500"/>
      </w:tabs>
      <w:spacing w:before="0"/>
      <w:ind w:left="160" w:hanging="160"/>
      <w:jc w:val="left"/>
    </w:pPr>
  </w:style>
  <w:style w:type="paragraph" w:styleId="TableofAuthorities">
    <w:name w:val="table of authorities"/>
    <w:basedOn w:val="Normal"/>
    <w:next w:val="Normal"/>
    <w:rsid w:val="00B32E41"/>
    <w:pPr>
      <w:tabs>
        <w:tab w:val="right" w:leader="dot" w:pos="10080"/>
      </w:tabs>
      <w:ind w:left="180" w:hanging="180"/>
    </w:pPr>
  </w:style>
  <w:style w:type="paragraph" w:customStyle="1" w:styleId="toc4outlinehd3">
    <w:name w:val="toc4outlinehd3"/>
    <w:basedOn w:val="outlinehd3"/>
    <w:next w:val="blocktext4"/>
    <w:rsid w:val="00B32E41"/>
  </w:style>
  <w:style w:type="paragraph" w:customStyle="1" w:styleId="ctoutlinetxt1">
    <w:name w:val="ctoutlinetxt1"/>
    <w:basedOn w:val="isonormal"/>
    <w:rsid w:val="00B32E41"/>
    <w:pPr>
      <w:keepLines/>
      <w:tabs>
        <w:tab w:val="right" w:pos="360"/>
        <w:tab w:val="left" w:pos="480"/>
      </w:tabs>
      <w:spacing w:before="160"/>
      <w:ind w:left="480" w:hanging="480"/>
    </w:pPr>
  </w:style>
  <w:style w:type="paragraph" w:customStyle="1" w:styleId="ctoutlinetxt2">
    <w:name w:val="ctoutlinetxt2"/>
    <w:basedOn w:val="isonormal"/>
    <w:rsid w:val="00B32E41"/>
    <w:pPr>
      <w:keepLines/>
      <w:tabs>
        <w:tab w:val="right" w:pos="760"/>
        <w:tab w:val="left" w:pos="880"/>
      </w:tabs>
      <w:ind w:left="880" w:hanging="880"/>
    </w:pPr>
  </w:style>
  <w:style w:type="paragraph" w:customStyle="1" w:styleId="ctoutlinetxt3">
    <w:name w:val="ctoutlinetxt3"/>
    <w:basedOn w:val="isonormal"/>
    <w:rsid w:val="00B32E41"/>
    <w:pPr>
      <w:tabs>
        <w:tab w:val="right" w:pos="1240"/>
        <w:tab w:val="left" w:pos="1360"/>
      </w:tabs>
      <w:ind w:left="1360" w:hanging="1360"/>
    </w:pPr>
  </w:style>
  <w:style w:type="paragraph" w:customStyle="1" w:styleId="ctoutlinetxt4">
    <w:name w:val="ctoutlinetxt4"/>
    <w:basedOn w:val="isonormal"/>
    <w:rsid w:val="00B32E41"/>
    <w:pPr>
      <w:keepLines/>
      <w:tabs>
        <w:tab w:val="right" w:pos="1600"/>
        <w:tab w:val="left" w:pos="1720"/>
      </w:tabs>
      <w:ind w:left="1720" w:hanging="1720"/>
    </w:pPr>
  </w:style>
  <w:style w:type="paragraph" w:customStyle="1" w:styleId="table2text04">
    <w:name w:val="table2text0/4"/>
    <w:basedOn w:val="isonormal"/>
    <w:rsid w:val="00B32E41"/>
    <w:pPr>
      <w:suppressAutoHyphens/>
      <w:spacing w:before="0" w:after="80"/>
      <w:ind w:left="240"/>
      <w:jc w:val="left"/>
    </w:pPr>
  </w:style>
  <w:style w:type="paragraph" w:customStyle="1" w:styleId="table2text44">
    <w:name w:val="table2text4/4"/>
    <w:basedOn w:val="isonormal"/>
    <w:rsid w:val="00B32E41"/>
    <w:pPr>
      <w:spacing w:after="80"/>
      <w:ind w:left="240"/>
      <w:jc w:val="left"/>
    </w:pPr>
  </w:style>
  <w:style w:type="paragraph" w:customStyle="1" w:styleId="table3text04">
    <w:name w:val="table3text0/4"/>
    <w:basedOn w:val="isonormal"/>
    <w:next w:val="table2text04"/>
    <w:rsid w:val="00B32E41"/>
    <w:pPr>
      <w:suppressAutoHyphens/>
      <w:spacing w:before="0" w:after="80"/>
      <w:ind w:left="480"/>
      <w:jc w:val="left"/>
    </w:pPr>
  </w:style>
  <w:style w:type="paragraph" w:customStyle="1" w:styleId="tabletext40">
    <w:name w:val="tabletext4/0"/>
    <w:basedOn w:val="isonormal"/>
    <w:rsid w:val="00B32E41"/>
    <w:pPr>
      <w:jc w:val="left"/>
    </w:pPr>
  </w:style>
  <w:style w:type="paragraph" w:customStyle="1" w:styleId="tabletext44">
    <w:name w:val="tabletext4/4"/>
    <w:basedOn w:val="isonormal"/>
    <w:rsid w:val="00B32E41"/>
    <w:pPr>
      <w:spacing w:after="80"/>
      <w:jc w:val="left"/>
    </w:pPr>
  </w:style>
  <w:style w:type="character" w:styleId="PageNumber">
    <w:name w:val="page number"/>
    <w:basedOn w:val="DefaultParagraphFont"/>
    <w:rsid w:val="00B32E41"/>
  </w:style>
  <w:style w:type="table" w:styleId="TableGrid">
    <w:name w:val="Table Grid"/>
    <w:basedOn w:val="TableNormal"/>
    <w:rsid w:val="00B32E41"/>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4text04">
    <w:name w:val="table4text0/4"/>
    <w:basedOn w:val="isonormal"/>
    <w:autoRedefine/>
    <w:rsid w:val="00B32E41"/>
    <w:pPr>
      <w:suppressAutoHyphens/>
      <w:spacing w:before="0" w:after="80"/>
      <w:ind w:left="720"/>
      <w:jc w:val="left"/>
    </w:pPr>
  </w:style>
  <w:style w:type="character" w:customStyle="1" w:styleId="outlinetxt5Char">
    <w:name w:val="outlinetxt5 Char"/>
    <w:link w:val="outlinetxt5"/>
    <w:rsid w:val="005834C8"/>
    <w:rPr>
      <w:rFonts w:ascii="Arial" w:hAnsi="Arial"/>
      <w:sz w:val="18"/>
    </w:rPr>
  </w:style>
  <w:style w:type="character" w:customStyle="1" w:styleId="Heading5Char">
    <w:name w:val="Heading 5 Char"/>
    <w:link w:val="Heading5"/>
    <w:rsid w:val="00B32E41"/>
    <w:rPr>
      <w:sz w:val="22"/>
    </w:rPr>
  </w:style>
  <w:style w:type="character" w:customStyle="1" w:styleId="FooterChar">
    <w:name w:val="Footer Char"/>
    <w:link w:val="Footer"/>
    <w:rsid w:val="00B32E41"/>
    <w:rPr>
      <w:rFonts w:ascii="Arial" w:hAnsi="Arial"/>
      <w:sz w:val="18"/>
    </w:rPr>
  </w:style>
  <w:style w:type="character" w:customStyle="1" w:styleId="HeaderChar">
    <w:name w:val="Header Char"/>
    <w:link w:val="Header"/>
    <w:rsid w:val="00B32E41"/>
    <w:rPr>
      <w:rFonts w:ascii="Arial" w:hAnsi="Arial"/>
      <w:b/>
    </w:rPr>
  </w:style>
  <w:style w:type="character" w:customStyle="1" w:styleId="Heading1Char">
    <w:name w:val="Heading 1 Char"/>
    <w:link w:val="Heading1"/>
    <w:rsid w:val="00B32E41"/>
    <w:rPr>
      <w:b/>
      <w:sz w:val="24"/>
    </w:rPr>
  </w:style>
  <w:style w:type="character" w:customStyle="1" w:styleId="Heading2Char">
    <w:name w:val="Heading 2 Char"/>
    <w:link w:val="Heading2"/>
    <w:rsid w:val="00B32E41"/>
    <w:rPr>
      <w:b/>
      <w:sz w:val="24"/>
    </w:rPr>
  </w:style>
  <w:style w:type="character" w:customStyle="1" w:styleId="Heading3Char">
    <w:name w:val="Heading 3 Char"/>
    <w:link w:val="Heading3"/>
    <w:rsid w:val="00B32E41"/>
    <w:rPr>
      <w:b/>
      <w:sz w:val="24"/>
    </w:rPr>
  </w:style>
  <w:style w:type="character" w:customStyle="1" w:styleId="MacroTextChar">
    <w:name w:val="Macro Text Char"/>
    <w:link w:val="MacroText"/>
    <w:rsid w:val="00B32E41"/>
    <w:rPr>
      <w:rFonts w:ascii="Arial" w:hAnsi="Arial"/>
    </w:rPr>
  </w:style>
  <w:style w:type="character" w:customStyle="1" w:styleId="SignatureChar">
    <w:name w:val="Signature Char"/>
    <w:link w:val="Signature"/>
    <w:rsid w:val="00B32E41"/>
    <w:rPr>
      <w:sz w:val="24"/>
    </w:rPr>
  </w:style>
  <w:style w:type="character" w:customStyle="1" w:styleId="SubtitleChar">
    <w:name w:val="Subtitle Char"/>
    <w:link w:val="Subtitle"/>
    <w:rsid w:val="00B32E41"/>
    <w:rPr>
      <w:i/>
      <w:sz w:val="24"/>
    </w:rPr>
  </w:style>
  <w:style w:type="paragraph" w:customStyle="1" w:styleId="tabletext1">
    <w:name w:val="tabletext1"/>
    <w:rsid w:val="00B32E41"/>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B32E41"/>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B32E41"/>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B32E41"/>
    <w:pPr>
      <w:tabs>
        <w:tab w:val="left" w:leader="dot" w:pos="7200"/>
      </w:tabs>
      <w:spacing w:before="0" w:line="180" w:lineRule="exact"/>
      <w:ind w:left="200" w:hanging="200"/>
      <w:jc w:val="left"/>
    </w:pPr>
  </w:style>
  <w:style w:type="paragraph" w:customStyle="1" w:styleId="FilingHeader">
    <w:name w:val="Filing Header"/>
    <w:basedOn w:val="isonormal"/>
    <w:rsid w:val="00B32E41"/>
    <w:pPr>
      <w:spacing w:before="0" w:line="240" w:lineRule="auto"/>
      <w:jc w:val="left"/>
    </w:pPr>
    <w:rPr>
      <w:sz w:val="20"/>
    </w:rPr>
  </w:style>
  <w:style w:type="paragraph" w:customStyle="1" w:styleId="FilingFooter">
    <w:name w:val="Filing Footer"/>
    <w:basedOn w:val="isonormal"/>
    <w:rsid w:val="00B32E41"/>
    <w:pPr>
      <w:spacing w:line="240" w:lineRule="auto"/>
      <w:jc w:val="left"/>
    </w:pPr>
    <w:rPr>
      <w:sz w:val="16"/>
    </w:rPr>
  </w:style>
  <w:style w:type="paragraph" w:customStyle="1" w:styleId="EMheading1">
    <w:name w:val="EM heading 1"/>
    <w:basedOn w:val="isonormal"/>
    <w:next w:val="isonormal"/>
    <w:rsid w:val="00B32E41"/>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B32E41"/>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B32E41"/>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B32E41"/>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B32E41"/>
    <w:pPr>
      <w:keepLines/>
      <w:tabs>
        <w:tab w:val="right" w:pos="480"/>
        <w:tab w:val="left" w:pos="600"/>
      </w:tabs>
      <w:ind w:left="600" w:hanging="600"/>
    </w:pPr>
    <w:rPr>
      <w:b/>
    </w:rPr>
  </w:style>
  <w:style w:type="character" w:customStyle="1" w:styleId="NotocOutlinehd2Char">
    <w:name w:val="NotocOutlinehd2 Char"/>
    <w:link w:val="NotocOutlinehd2"/>
    <w:locked/>
    <w:rsid w:val="00B32E41"/>
    <w:rPr>
      <w:rFonts w:ascii="Arial" w:hAnsi="Arial"/>
      <w:b/>
      <w:sz w:val="18"/>
    </w:rPr>
  </w:style>
  <w:style w:type="paragraph" w:customStyle="1" w:styleId="NotocOutlinetxt2">
    <w:name w:val="NotocOutlinetxt2"/>
    <w:basedOn w:val="isonormal"/>
    <w:rsid w:val="00B32E41"/>
    <w:pPr>
      <w:keepLines/>
      <w:tabs>
        <w:tab w:val="right" w:pos="480"/>
        <w:tab w:val="left" w:pos="600"/>
      </w:tabs>
      <w:ind w:left="600" w:hanging="600"/>
    </w:pPr>
  </w:style>
  <w:style w:type="paragraph" w:customStyle="1" w:styleId="Notocsubcap">
    <w:name w:val="Notocsubcap"/>
    <w:basedOn w:val="isonormal"/>
    <w:rsid w:val="00B32E41"/>
    <w:pPr>
      <w:keepLines/>
      <w:suppressAutoHyphens/>
      <w:spacing w:before="0" w:line="200" w:lineRule="exact"/>
      <w:jc w:val="left"/>
    </w:pPr>
    <w:rPr>
      <w:b/>
      <w:caps/>
    </w:rPr>
  </w:style>
  <w:style w:type="paragraph" w:customStyle="1" w:styleId="terrver">
    <w:name w:val="terrver"/>
    <w:basedOn w:val="isonormal"/>
    <w:qFormat/>
    <w:rsid w:val="00B32E41"/>
    <w:pPr>
      <w:spacing w:before="20" w:after="20"/>
      <w:jc w:val="center"/>
    </w:pPr>
    <w:rPr>
      <w:rFonts w:cs="Arial"/>
      <w:szCs w:val="18"/>
    </w:rPr>
  </w:style>
  <w:style w:type="paragraph" w:customStyle="1" w:styleId="subcap3">
    <w:name w:val="subcap3"/>
    <w:basedOn w:val="subcap"/>
    <w:rsid w:val="00B32E41"/>
  </w:style>
  <w:style w:type="paragraph" w:customStyle="1" w:styleId="spacesingle">
    <w:name w:val="spacesingle"/>
    <w:basedOn w:val="isonormal"/>
    <w:next w:val="isonormal"/>
    <w:rsid w:val="00B32E41"/>
    <w:pPr>
      <w:spacing w:line="240" w:lineRule="auto"/>
    </w:pPr>
  </w:style>
  <w:style w:type="paragraph" w:styleId="Revision">
    <w:name w:val="Revision"/>
    <w:hidden/>
    <w:uiPriority w:val="99"/>
    <w:semiHidden/>
    <w:rsid w:val="00286B7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LI-CA-2023-073 - 003 -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i54226</AuthorId>
    <CircularDocDescription xmlns="a86cc342-0045-41e2-80e9-abdb777d2eca">Rules</CircularDocDescription>
    <Date_x0020_Modified xmlns="a86cc342-0045-41e2-80e9-abdb777d2eca">2023-03-02T05:00:00+00:00</Date_x0020_Modified>
    <CircularDate xmlns="a86cc342-0045-41e2-80e9-abdb777d2eca">2023-03-07T05:00:00+00:00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have filed Commercial Auto rules filing CA-2023-RUM1 in response to 2022 Va. Acts ch. 308 (former S.B. 754).</KeyMessage>
    <CircularNumber xmlns="a86cc342-0045-41e2-80e9-abdb777d2eca">LI-CA-2023-073</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Morisi, Stefanie M.</AuthorName>
    <Sequence xmlns="a86cc342-0045-41e2-80e9-abdb777d2eca">2</Sequence>
    <ServiceModuleString xmlns="a86cc342-0045-41e2-80e9-abdb777d2eca">Rules;</ServiceModuleString>
    <CircId xmlns="a86cc342-0045-41e2-80e9-abdb777d2eca">37591</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VIRGINIA REVISED RULE 97. UNINSURED MOTORISTS INSURANCE FILED</CircularTitle>
    <Jurs xmlns="a86cc342-0045-41e2-80e9-abdb777d2eca">
      <Value>50</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77A790-DA39-4992-A4F5-F9DB0ECD00BE}"/>
</file>

<file path=customXml/itemProps2.xml><?xml version="1.0" encoding="utf-8"?>
<ds:datastoreItem xmlns:ds="http://schemas.openxmlformats.org/officeDocument/2006/customXml" ds:itemID="{2337A0A3-8FF0-4D03-8A41-9027AD6743B7}"/>
</file>

<file path=customXml/itemProps3.xml><?xml version="1.0" encoding="utf-8"?>
<ds:datastoreItem xmlns:ds="http://schemas.openxmlformats.org/officeDocument/2006/customXml" ds:itemID="{46EE73A8-31A4-44CB-8E1C-37EEC6C16D32}"/>
</file>

<file path=customXml/itemProps4.xml><?xml version="1.0" encoding="utf-8"?>
<ds:datastoreItem xmlns:ds="http://schemas.openxmlformats.org/officeDocument/2006/customXml" ds:itemID="{AA4BA75F-EB82-4D75-8058-5868698FDA71}"/>
</file>

<file path=docProps/app.xml><?xml version="1.0" encoding="utf-8"?>
<Properties xmlns="http://schemas.openxmlformats.org/officeDocument/2006/extended-properties" xmlns:vt="http://schemas.openxmlformats.org/officeDocument/2006/docPropsVTypes">
  <Template>MANUALSADDINAUTO.DOTM</Template>
  <TotalTime>0</TotalTime>
  <Pages>2</Pages>
  <Words>909</Words>
  <Characters>5027</Characters>
  <Application>Microsoft Office Word</Application>
  <DocSecurity>0</DocSecurity>
  <Lines>77</Lines>
  <Paragraphs>43</Paragraphs>
  <ScaleCrop>false</ScaleCrop>
  <HeadingPairs>
    <vt:vector size="2" baseType="variant">
      <vt:variant>
        <vt:lpstr>Title</vt:lpstr>
      </vt:variant>
      <vt:variant>
        <vt:i4>1</vt:i4>
      </vt:variant>
    </vt:vector>
  </HeadingPairs>
  <TitlesOfParts>
    <vt:vector size="1" baseType="lpstr">
      <vt:lpstr>97. UNINSURED MOTORISTS INSURANCE</vt:lpstr>
    </vt:vector>
  </TitlesOfParts>
  <Manager/>
  <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97. UNINSURED MOTORISTS INSURANCE</dc:title>
  <dc:subject/>
  <dc:creator/>
  <cp:keywords/>
  <cp:lastModifiedBy/>
  <cp:revision>1</cp:revision>
  <dcterms:created xsi:type="dcterms:W3CDTF">2023-02-23T15:10:00Z</dcterms:created>
  <dcterms:modified xsi:type="dcterms:W3CDTF">2023-03-02T13:04:00Z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vice1">
    <vt:lpwstr>RU</vt:lpwstr>
  </property>
  <property fmtid="{D5CDD505-2E9C-101B-9397-08002B2CF9AE}" pid="3" name="_UIVersionString">
    <vt:lpwstr>1.0</vt:lpwstr>
  </property>
  <property fmtid="{D5CDD505-2E9C-101B-9397-08002B2CF9AE}" pid="4" name="display_urn:schemas-microsoft-com:office:office#Editor">
    <vt:lpwstr>isontdom1\i52345</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System Account</vt:lpwstr>
  </property>
  <property fmtid="{D5CDD505-2E9C-101B-9397-08002B2CF9AE}" pid="8" name="Order">
    <vt:lpwstr>15143800.0000000</vt:lpwstr>
  </property>
  <property fmtid="{D5CDD505-2E9C-101B-9397-08002B2CF9AE}" pid="9" name="ContentTypeId">
    <vt:lpwstr>0x0101002A7B4D783DF0499AA9CFFB0BDFDF2D2C00B742AC3165F72545976B399ED8B6337E</vt:lpwstr>
  </property>
  <property fmtid="{D5CDD505-2E9C-101B-9397-08002B2CF9AE}" pid="10" name="_docset_NoMedatataSyncRequired">
    <vt:lpwstr>False</vt:lpwstr>
  </property>
</Properties>
</file>