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E4D9" w14:textId="77A27EEE" w:rsidR="00A8616C" w:rsidRPr="00377C9D" w:rsidRDefault="00657BE7" w:rsidP="00657BE7">
      <w:pPr>
        <w:pStyle w:val="title18"/>
      </w:pPr>
      <w:r>
        <w:rPr>
          <w:noProof/>
        </w:rPr>
        <w:pict w14:anchorId="2AAAF29D">
          <v:rect id="Rectangle 8" o:spid="_x0000_s3074" style="position:absolute;left:0;text-align:left;margin-left:-121.6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" o:allowincell="f" stroked="f">
            <v:textbox inset="6pt,1pt,1pt,1pt">
              <w:txbxContent>
                <w:p w14:paraId="7B2A3EF5" w14:textId="77777777" w:rsidR="00643375" w:rsidRDefault="00643375">
                  <w:pPr>
                    <w:pStyle w:val="sidetext"/>
                  </w:pPr>
                  <w:r>
                    <w:t>N</w:t>
                  </w:r>
                </w:p>
                <w:p w14:paraId="1EBE399D" w14:textId="77777777" w:rsidR="00643375" w:rsidRDefault="00643375">
                  <w:pPr>
                    <w:pStyle w:val="sidetext"/>
                  </w:pPr>
                </w:p>
                <w:p w14:paraId="02B4F236" w14:textId="77777777" w:rsidR="00643375" w:rsidRDefault="00643375">
                  <w:pPr>
                    <w:pStyle w:val="sidetext"/>
                  </w:pPr>
                  <w:r>
                    <w:t>E</w:t>
                  </w:r>
                </w:p>
                <w:p w14:paraId="72BCC19A" w14:textId="77777777" w:rsidR="00643375" w:rsidRDefault="00643375">
                  <w:pPr>
                    <w:pStyle w:val="sidetext"/>
                  </w:pPr>
                </w:p>
                <w:p w14:paraId="4E5C35CC" w14:textId="77777777" w:rsidR="00643375" w:rsidRDefault="00643375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552936" w:rsidRPr="00377C9D">
        <w:t xml:space="preserve">EXCLUSION – ELECTRONIC DATA </w:t>
      </w:r>
      <w:r w:rsidR="00552936" w:rsidRPr="00377C9D">
        <w:rPr>
          <w:rFonts w:cs="Arial"/>
        </w:rPr>
        <w:t>–</w:t>
      </w:r>
      <w:r w:rsidR="00552936" w:rsidRPr="00377C9D">
        <w:br/>
        <w:t>DELETION OF BODILY INJURY EXCEPTION</w:t>
      </w:r>
    </w:p>
    <w:p w14:paraId="408E8457" w14:textId="77777777" w:rsidR="00643375" w:rsidRDefault="00643375" w:rsidP="00657BE7">
      <w:pPr>
        <w:pStyle w:val="isonormal"/>
        <w:sectPr w:rsidR="00643375" w:rsidSect="00657BE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360"/>
        </w:sectPr>
      </w:pPr>
    </w:p>
    <w:p w14:paraId="3BDA37EB" w14:textId="77777777" w:rsidR="00A8616C" w:rsidRDefault="00A8616C" w:rsidP="00657BE7">
      <w:pPr>
        <w:pStyle w:val="blocktext1"/>
      </w:pPr>
    </w:p>
    <w:p w14:paraId="3D9FF91B" w14:textId="77777777" w:rsidR="00A8616C" w:rsidRPr="00333249" w:rsidRDefault="00552936" w:rsidP="00657BE7">
      <w:pPr>
        <w:pStyle w:val="blocktext1"/>
      </w:pPr>
      <w:r w:rsidRPr="00333249">
        <w:t xml:space="preserve">This endorsement modifies insurance provided under the following: </w:t>
      </w:r>
    </w:p>
    <w:p w14:paraId="3D244645" w14:textId="77777777" w:rsidR="00A8616C" w:rsidRDefault="00552936" w:rsidP="00657BE7">
      <w:pPr>
        <w:pStyle w:val="blockhd2"/>
        <w:rPr>
          <w:b w:val="0"/>
        </w:rPr>
      </w:pPr>
      <w:r w:rsidRPr="00333249">
        <w:rPr>
          <w:b w:val="0"/>
        </w:rPr>
        <w:br/>
        <w:t>COMMERCIAL GENERAL LIABILITY COVERAGE PART</w:t>
      </w:r>
    </w:p>
    <w:p w14:paraId="33A88727" w14:textId="77777777" w:rsidR="00C97E31" w:rsidRPr="00C97E31" w:rsidRDefault="00C97E31" w:rsidP="00657BE7">
      <w:pPr>
        <w:pStyle w:val="blocktext1"/>
      </w:pPr>
    </w:p>
    <w:p w14:paraId="6355C4F3" w14:textId="77777777" w:rsidR="00A8616C" w:rsidRDefault="00A8616C" w:rsidP="00657BE7">
      <w:pPr>
        <w:pStyle w:val="blocktext1"/>
        <w:sectPr w:rsidR="00A8616C" w:rsidSect="00657BE7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360"/>
        </w:sectPr>
      </w:pPr>
    </w:p>
    <w:p w14:paraId="240834C6" w14:textId="7E54464F" w:rsidR="00643375" w:rsidRPr="00A8616C" w:rsidRDefault="00552936" w:rsidP="00657BE7">
      <w:pPr>
        <w:pStyle w:val="blocktext1"/>
      </w:pPr>
      <w:r>
        <w:t xml:space="preserve">The </w:t>
      </w:r>
      <w:r w:rsidR="00377C9D">
        <w:t>second paragraph ("However, this exclusion does not apply</w:t>
      </w:r>
      <w:r w:rsidR="009F73C7">
        <w:t>. . .</w:t>
      </w:r>
      <w:r w:rsidR="00377C9D">
        <w:t xml:space="preserve">") of </w:t>
      </w:r>
      <w:r w:rsidR="00CA7605">
        <w:t xml:space="preserve">Paragraph </w:t>
      </w:r>
      <w:r w:rsidR="00CA7605" w:rsidRPr="00CA7605">
        <w:rPr>
          <w:b/>
          <w:bCs/>
        </w:rPr>
        <w:t>p.</w:t>
      </w:r>
      <w:r w:rsidRPr="00CA7605">
        <w:rPr>
          <w:b/>
          <w:bCs/>
        </w:rPr>
        <w:t xml:space="preserve"> Electronic Data</w:t>
      </w:r>
      <w:r>
        <w:t xml:space="preserve"> under </w:t>
      </w:r>
      <w:r w:rsidRPr="00A8616C">
        <w:rPr>
          <w:b/>
          <w:bCs/>
        </w:rPr>
        <w:t>2.</w:t>
      </w:r>
      <w:r w:rsidR="00CA7605">
        <w:rPr>
          <w:b/>
          <w:bCs/>
        </w:rPr>
        <w:t xml:space="preserve"> Exclusions</w:t>
      </w:r>
      <w:r>
        <w:t xml:space="preserve"> </w:t>
      </w:r>
      <w:r w:rsidRPr="00172B38">
        <w:t xml:space="preserve">of </w:t>
      </w:r>
      <w:r w:rsidRPr="0059281A">
        <w:rPr>
          <w:b/>
          <w:bCs/>
        </w:rPr>
        <w:t>Section I – Coverage A – Bodily Injury And Property Damage Liability</w:t>
      </w:r>
      <w:r w:rsidRPr="00172B38">
        <w:t xml:space="preserve"> is </w:t>
      </w:r>
      <w:r>
        <w:t>deleted</w:t>
      </w:r>
      <w:r w:rsidR="00643375">
        <w:t>.</w:t>
      </w:r>
    </w:p>
    <w:sectPr w:rsidR="00643375" w:rsidRPr="00A8616C" w:rsidSect="00657BE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FAECE" w14:textId="77777777" w:rsidR="00E13B67" w:rsidRDefault="00552936">
      <w:r>
        <w:separator/>
      </w:r>
    </w:p>
  </w:endnote>
  <w:endnote w:type="continuationSeparator" w:id="0">
    <w:p w14:paraId="42940C3A" w14:textId="77777777" w:rsidR="00E13B67" w:rsidRDefault="0055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D6951" w14:paraId="71BE1BDC" w14:textId="77777777">
      <w:tc>
        <w:tcPr>
          <w:tcW w:w="940" w:type="pct"/>
        </w:tcPr>
        <w:p w14:paraId="4F3B4C68" w14:textId="77777777" w:rsidR="00A8616C" w:rsidRDefault="00552936" w:rsidP="00A8616C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657BE7">
            <w:fldChar w:fldCharType="begin"/>
          </w:r>
          <w:r w:rsidR="00657BE7">
            <w:instrText xml:space="preserve"> NUMPAGES  \* MERGEFORMAT </w:instrText>
          </w:r>
          <w:r w:rsidR="00657BE7">
            <w:fldChar w:fldCharType="separate"/>
          </w:r>
          <w:r>
            <w:rPr>
              <w:noProof/>
            </w:rPr>
            <w:t>1</w:t>
          </w:r>
          <w:r w:rsidR="00657BE7">
            <w:rPr>
              <w:noProof/>
            </w:rPr>
            <w:fldChar w:fldCharType="end"/>
          </w:r>
        </w:p>
      </w:tc>
      <w:tc>
        <w:tcPr>
          <w:tcW w:w="2885" w:type="pct"/>
        </w:tcPr>
        <w:p w14:paraId="30EF0507" w14:textId="3BA50BA5" w:rsidR="00A8616C" w:rsidRDefault="00657BE7" w:rsidP="00657BE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CA0AFD0" w14:textId="692237E9" w:rsidR="00A8616C" w:rsidRDefault="00552936" w:rsidP="00552936">
          <w:pPr>
            <w:pStyle w:val="isof2"/>
            <w:jc w:val="right"/>
          </w:pPr>
          <w:r>
            <w:t>CG 21 85 12 23</w:t>
          </w:r>
        </w:p>
      </w:tc>
      <w:tc>
        <w:tcPr>
          <w:tcW w:w="278" w:type="pct"/>
        </w:tcPr>
        <w:p w14:paraId="1B85A956" w14:textId="77777777" w:rsidR="00A8616C" w:rsidRDefault="00A8616C">
          <w:pPr>
            <w:jc w:val="right"/>
          </w:pPr>
        </w:p>
      </w:tc>
    </w:tr>
  </w:tbl>
  <w:p w14:paraId="253FBC09" w14:textId="77777777" w:rsidR="00A8616C" w:rsidRDefault="00A861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D6951" w14:paraId="34DEA66B" w14:textId="77777777">
      <w:tc>
        <w:tcPr>
          <w:tcW w:w="940" w:type="pct"/>
        </w:tcPr>
        <w:p w14:paraId="1B182D0E" w14:textId="49BD492B" w:rsidR="00A8616C" w:rsidRDefault="00552936" w:rsidP="00552936">
          <w:pPr>
            <w:pStyle w:val="isof2"/>
            <w:jc w:val="left"/>
          </w:pPr>
          <w:r>
            <w:t>CG 21 85 12 23</w:t>
          </w:r>
        </w:p>
      </w:tc>
      <w:tc>
        <w:tcPr>
          <w:tcW w:w="2885" w:type="pct"/>
        </w:tcPr>
        <w:p w14:paraId="09852B1C" w14:textId="0F95B453" w:rsidR="00A8616C" w:rsidRDefault="00657BE7" w:rsidP="00657BE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4D38D6A" w14:textId="77777777" w:rsidR="00A8616C" w:rsidRDefault="00552936" w:rsidP="00A8616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657BE7">
            <w:fldChar w:fldCharType="begin"/>
          </w:r>
          <w:r w:rsidR="00657BE7">
            <w:instrText xml:space="preserve"> NUMPAGES  \* MERGEFORMAT </w:instrText>
          </w:r>
          <w:r w:rsidR="00657BE7">
            <w:fldChar w:fldCharType="separate"/>
          </w:r>
          <w:r>
            <w:rPr>
              <w:noProof/>
            </w:rPr>
            <w:t>1</w:t>
          </w:r>
          <w:r w:rsidR="00657BE7">
            <w:rPr>
              <w:noProof/>
            </w:rPr>
            <w:fldChar w:fldCharType="end"/>
          </w:r>
        </w:p>
      </w:tc>
      <w:tc>
        <w:tcPr>
          <w:tcW w:w="278" w:type="pct"/>
        </w:tcPr>
        <w:p w14:paraId="52E4F6D8" w14:textId="77777777" w:rsidR="00A8616C" w:rsidRDefault="00A8616C">
          <w:pPr>
            <w:jc w:val="right"/>
          </w:pPr>
        </w:p>
      </w:tc>
    </w:tr>
  </w:tbl>
  <w:p w14:paraId="5CA32A91" w14:textId="77777777" w:rsidR="00A8616C" w:rsidRDefault="00A861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57BE7" w14:paraId="5CC1F8CD" w14:textId="77777777">
      <w:tc>
        <w:tcPr>
          <w:tcW w:w="940" w:type="pct"/>
        </w:tcPr>
        <w:p w14:paraId="6144D866" w14:textId="1872C2D1" w:rsidR="00657BE7" w:rsidRDefault="00657BE7" w:rsidP="00657BE7">
          <w:pPr>
            <w:pStyle w:val="isof2"/>
            <w:jc w:val="left"/>
          </w:pPr>
          <w:r>
            <w:t>CG 21 85 12 23</w:t>
          </w:r>
        </w:p>
      </w:tc>
      <w:tc>
        <w:tcPr>
          <w:tcW w:w="2885" w:type="pct"/>
        </w:tcPr>
        <w:p w14:paraId="292E9A5F" w14:textId="05A88673" w:rsidR="00657BE7" w:rsidRDefault="00657BE7" w:rsidP="00657BE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BE4F5C4" w14:textId="7B2B2DE4" w:rsidR="00657BE7" w:rsidRDefault="00657BE7" w:rsidP="00657BE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19B55671" w14:textId="77777777" w:rsidR="00657BE7" w:rsidRDefault="00657BE7">
          <w:pPr>
            <w:jc w:val="right"/>
          </w:pPr>
        </w:p>
      </w:tc>
    </w:tr>
  </w:tbl>
  <w:p w14:paraId="62AE176A" w14:textId="77777777" w:rsidR="00657BE7" w:rsidRDefault="00657BE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57BE7" w14:paraId="7C9500A0" w14:textId="77777777">
      <w:tc>
        <w:tcPr>
          <w:tcW w:w="940" w:type="pct"/>
        </w:tcPr>
        <w:p w14:paraId="21BE4171" w14:textId="77777777" w:rsidR="00657BE7" w:rsidRDefault="00657BE7" w:rsidP="00A8616C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1AE13F4E" w14:textId="47BC44EE" w:rsidR="00657BE7" w:rsidRDefault="00657BE7" w:rsidP="00657BE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4E46501A" w14:textId="77777777" w:rsidR="00657BE7" w:rsidRDefault="00657BE7" w:rsidP="00552936">
          <w:pPr>
            <w:pStyle w:val="isof2"/>
            <w:jc w:val="right"/>
          </w:pPr>
          <w:r>
            <w:t>CG 21 85 12 23</w:t>
          </w:r>
        </w:p>
      </w:tc>
      <w:tc>
        <w:tcPr>
          <w:tcW w:w="278" w:type="pct"/>
        </w:tcPr>
        <w:p w14:paraId="7A7BDB32" w14:textId="77777777" w:rsidR="00657BE7" w:rsidRDefault="00657BE7">
          <w:pPr>
            <w:jc w:val="right"/>
          </w:pPr>
        </w:p>
      </w:tc>
    </w:tr>
  </w:tbl>
  <w:p w14:paraId="7B45F6E1" w14:textId="77777777" w:rsidR="00657BE7" w:rsidRDefault="00657BE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57BE7" w14:paraId="62B6D6E7" w14:textId="77777777">
      <w:tc>
        <w:tcPr>
          <w:tcW w:w="940" w:type="pct"/>
        </w:tcPr>
        <w:p w14:paraId="4CA19995" w14:textId="77777777" w:rsidR="00657BE7" w:rsidRDefault="00657BE7" w:rsidP="00552936">
          <w:pPr>
            <w:pStyle w:val="isof2"/>
            <w:jc w:val="left"/>
          </w:pPr>
          <w:r>
            <w:t>CG 21 85 12 23</w:t>
          </w:r>
        </w:p>
      </w:tc>
      <w:tc>
        <w:tcPr>
          <w:tcW w:w="2885" w:type="pct"/>
        </w:tcPr>
        <w:p w14:paraId="6E8DCD88" w14:textId="6E7A52C6" w:rsidR="00657BE7" w:rsidRDefault="00657BE7" w:rsidP="00657BE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112C388" w14:textId="77777777" w:rsidR="00657BE7" w:rsidRDefault="00657BE7" w:rsidP="00A8616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57E40C40" w14:textId="77777777" w:rsidR="00657BE7" w:rsidRDefault="00657BE7">
          <w:pPr>
            <w:jc w:val="right"/>
          </w:pPr>
        </w:p>
      </w:tc>
    </w:tr>
  </w:tbl>
  <w:p w14:paraId="1B5F4C17" w14:textId="77777777" w:rsidR="00657BE7" w:rsidRDefault="00657BE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57BE7" w14:paraId="78FD71C8" w14:textId="77777777">
      <w:tc>
        <w:tcPr>
          <w:tcW w:w="940" w:type="pct"/>
        </w:tcPr>
        <w:p w14:paraId="08291377" w14:textId="77777777" w:rsidR="00657BE7" w:rsidRDefault="00657BE7" w:rsidP="00A8616C">
          <w:pPr>
            <w:pStyle w:val="isof2"/>
            <w:jc w:val="left"/>
          </w:pPr>
          <w:r>
            <w:t>CG 21 85 12 23</w:t>
          </w:r>
        </w:p>
      </w:tc>
      <w:tc>
        <w:tcPr>
          <w:tcW w:w="2885" w:type="pct"/>
        </w:tcPr>
        <w:p w14:paraId="2ADC8151" w14:textId="07F41C05" w:rsidR="00657BE7" w:rsidRDefault="00657BE7" w:rsidP="00657BE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859C608" w14:textId="77777777" w:rsidR="00657BE7" w:rsidRDefault="00657BE7" w:rsidP="00A8616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570F174B" w14:textId="77777777" w:rsidR="00657BE7" w:rsidRDefault="00657BE7">
          <w:pPr>
            <w:jc w:val="right"/>
          </w:pPr>
        </w:p>
      </w:tc>
    </w:tr>
  </w:tbl>
  <w:p w14:paraId="2E03082F" w14:textId="77777777" w:rsidR="00657BE7" w:rsidRDefault="00657BE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57BE7" w14:paraId="3765FA08" w14:textId="77777777">
      <w:tc>
        <w:tcPr>
          <w:tcW w:w="940" w:type="pct"/>
        </w:tcPr>
        <w:p w14:paraId="5B50CB62" w14:textId="7A24F576" w:rsidR="00657BE7" w:rsidRDefault="00657BE7" w:rsidP="00657BE7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45975EB2" w14:textId="500EA0D5" w:rsidR="00657BE7" w:rsidRDefault="00657BE7" w:rsidP="00657BE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B18A250" w14:textId="5E35C68B" w:rsidR="00657BE7" w:rsidRDefault="00657BE7" w:rsidP="00657BE7">
          <w:pPr>
            <w:pStyle w:val="isof2"/>
            <w:jc w:val="right"/>
          </w:pPr>
          <w:r>
            <w:t>CG 21 85 12 23</w:t>
          </w:r>
        </w:p>
      </w:tc>
      <w:tc>
        <w:tcPr>
          <w:tcW w:w="278" w:type="pct"/>
        </w:tcPr>
        <w:p w14:paraId="5B17B41F" w14:textId="77777777" w:rsidR="00657BE7" w:rsidRDefault="00657BE7">
          <w:pPr>
            <w:jc w:val="right"/>
          </w:pPr>
        </w:p>
      </w:tc>
    </w:tr>
  </w:tbl>
  <w:p w14:paraId="1B666132" w14:textId="77777777" w:rsidR="00657BE7" w:rsidRPr="00657BE7" w:rsidRDefault="00657BE7" w:rsidP="00657BE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57BE7" w14:paraId="3100FB5A" w14:textId="77777777">
      <w:tc>
        <w:tcPr>
          <w:tcW w:w="940" w:type="pct"/>
        </w:tcPr>
        <w:p w14:paraId="0FE5D501" w14:textId="0DB767CB" w:rsidR="00657BE7" w:rsidRDefault="00657BE7" w:rsidP="00657BE7">
          <w:pPr>
            <w:pStyle w:val="isof2"/>
            <w:jc w:val="left"/>
          </w:pPr>
          <w:r>
            <w:t>CG 21 85 12 23</w:t>
          </w:r>
        </w:p>
      </w:tc>
      <w:tc>
        <w:tcPr>
          <w:tcW w:w="2885" w:type="pct"/>
        </w:tcPr>
        <w:p w14:paraId="7F293584" w14:textId="50157DC8" w:rsidR="00657BE7" w:rsidRDefault="00657BE7" w:rsidP="00657BE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AF704F5" w14:textId="3D2DBB82" w:rsidR="00657BE7" w:rsidRDefault="00657BE7" w:rsidP="00657BE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21861C86" w14:textId="77777777" w:rsidR="00657BE7" w:rsidRDefault="00657BE7">
          <w:pPr>
            <w:jc w:val="right"/>
          </w:pPr>
        </w:p>
      </w:tc>
    </w:tr>
  </w:tbl>
  <w:p w14:paraId="0260D3F9" w14:textId="77777777" w:rsidR="00657BE7" w:rsidRPr="00657BE7" w:rsidRDefault="00657BE7" w:rsidP="00657BE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57BE7" w14:paraId="64AACAF6" w14:textId="77777777">
      <w:tc>
        <w:tcPr>
          <w:tcW w:w="940" w:type="pct"/>
        </w:tcPr>
        <w:p w14:paraId="7B4632C1" w14:textId="77777777" w:rsidR="00657BE7" w:rsidRDefault="00657BE7" w:rsidP="00A8616C">
          <w:pPr>
            <w:pStyle w:val="isof2"/>
            <w:jc w:val="left"/>
          </w:pPr>
          <w:r>
            <w:t>CG 21 85 12 23</w:t>
          </w:r>
        </w:p>
      </w:tc>
      <w:tc>
        <w:tcPr>
          <w:tcW w:w="2885" w:type="pct"/>
        </w:tcPr>
        <w:p w14:paraId="4F16060E" w14:textId="3B10E242" w:rsidR="00657BE7" w:rsidRDefault="00657BE7" w:rsidP="00657BE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AF32F50" w14:textId="77777777" w:rsidR="00657BE7" w:rsidRDefault="00657BE7" w:rsidP="00A8616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7E6ADCEF" w14:textId="77777777" w:rsidR="00657BE7" w:rsidRDefault="00657BE7">
          <w:pPr>
            <w:jc w:val="right"/>
          </w:pPr>
        </w:p>
      </w:tc>
    </w:tr>
  </w:tbl>
  <w:p w14:paraId="07392F3D" w14:textId="77777777" w:rsidR="00657BE7" w:rsidRDefault="00657B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03744" w14:textId="77777777" w:rsidR="00E13B67" w:rsidRDefault="00552936">
      <w:r>
        <w:separator/>
      </w:r>
    </w:p>
  </w:footnote>
  <w:footnote w:type="continuationSeparator" w:id="0">
    <w:p w14:paraId="33FA8D3C" w14:textId="77777777" w:rsidR="00E13B67" w:rsidRDefault="0055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65634" w14:textId="77777777" w:rsidR="00657BE7" w:rsidRDefault="00657B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566EE" w14:textId="77777777" w:rsidR="00657BE7" w:rsidRDefault="00657B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57BE7" w14:paraId="2E9DA819" w14:textId="77777777">
      <w:tc>
        <w:tcPr>
          <w:tcW w:w="2481" w:type="pct"/>
        </w:tcPr>
        <w:p w14:paraId="4BC538B1" w14:textId="77777777" w:rsidR="00657BE7" w:rsidRDefault="00657BE7">
          <w:pPr>
            <w:pStyle w:val="Header"/>
          </w:pPr>
        </w:p>
      </w:tc>
      <w:tc>
        <w:tcPr>
          <w:tcW w:w="2519" w:type="pct"/>
        </w:tcPr>
        <w:p w14:paraId="681CA974" w14:textId="3559A4AC" w:rsidR="00657BE7" w:rsidRDefault="00657BE7" w:rsidP="00657BE7">
          <w:pPr>
            <w:pStyle w:val="isof2"/>
            <w:jc w:val="right"/>
          </w:pPr>
          <w:r>
            <w:t>COMMERCIAL GENERAL LIABILITY</w:t>
          </w:r>
        </w:p>
      </w:tc>
    </w:tr>
    <w:tr w:rsidR="00657BE7" w14:paraId="11383BC5" w14:textId="77777777">
      <w:tc>
        <w:tcPr>
          <w:tcW w:w="2481" w:type="pct"/>
        </w:tcPr>
        <w:p w14:paraId="7146A291" w14:textId="77777777" w:rsidR="00657BE7" w:rsidRDefault="00657BE7">
          <w:pPr>
            <w:pStyle w:val="Header"/>
          </w:pPr>
        </w:p>
      </w:tc>
      <w:tc>
        <w:tcPr>
          <w:tcW w:w="2519" w:type="pct"/>
        </w:tcPr>
        <w:p w14:paraId="3DD78C90" w14:textId="4B0F257D" w:rsidR="00657BE7" w:rsidRDefault="00657BE7" w:rsidP="00657BE7">
          <w:pPr>
            <w:pStyle w:val="isof2"/>
            <w:jc w:val="right"/>
          </w:pPr>
          <w:r>
            <w:t>CG 21 85 12 23</w:t>
          </w:r>
        </w:p>
      </w:tc>
    </w:tr>
  </w:tbl>
  <w:p w14:paraId="1FE14058" w14:textId="1F1DFF6F" w:rsidR="00657BE7" w:rsidRDefault="00657BE7">
    <w:pPr>
      <w:pStyle w:val="Header"/>
    </w:pPr>
  </w:p>
  <w:p w14:paraId="25BD1113" w14:textId="77777777" w:rsidR="00657BE7" w:rsidRDefault="00657BE7">
    <w:pPr>
      <w:pStyle w:val="isof3"/>
    </w:pPr>
    <w:r>
      <w:t>THIS ENDORSEMENT CHANGES THE POLICY.  PLEASE READ IT CAREFULLY.</w:t>
    </w:r>
  </w:p>
  <w:p w14:paraId="5CDD02B0" w14:textId="77777777" w:rsidR="00657BE7" w:rsidRDefault="00657BE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59AA" w14:textId="77777777" w:rsidR="00657BE7" w:rsidRDefault="00657BE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F0D0B" w14:textId="77777777" w:rsidR="00657BE7" w:rsidRDefault="00657BE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57BE7" w14:paraId="3380641F" w14:textId="77777777">
      <w:tc>
        <w:tcPr>
          <w:tcW w:w="2481" w:type="pct"/>
        </w:tcPr>
        <w:p w14:paraId="0DC51876" w14:textId="77777777" w:rsidR="00657BE7" w:rsidRDefault="00657BE7">
          <w:pPr>
            <w:pStyle w:val="Header"/>
          </w:pPr>
        </w:p>
      </w:tc>
      <w:tc>
        <w:tcPr>
          <w:tcW w:w="2519" w:type="pct"/>
        </w:tcPr>
        <w:p w14:paraId="5D482355" w14:textId="77777777" w:rsidR="00657BE7" w:rsidRDefault="00657BE7" w:rsidP="00A8616C">
          <w:pPr>
            <w:pStyle w:val="isof2"/>
            <w:jc w:val="right"/>
          </w:pPr>
          <w:r>
            <w:t>COMMERCIAL GENERAL LIABILITY</w:t>
          </w:r>
        </w:p>
      </w:tc>
    </w:tr>
    <w:tr w:rsidR="00657BE7" w14:paraId="1D302CD3" w14:textId="77777777">
      <w:tc>
        <w:tcPr>
          <w:tcW w:w="2481" w:type="pct"/>
        </w:tcPr>
        <w:p w14:paraId="5F8DD6D8" w14:textId="77777777" w:rsidR="00657BE7" w:rsidRDefault="00657BE7">
          <w:pPr>
            <w:pStyle w:val="Header"/>
          </w:pPr>
        </w:p>
      </w:tc>
      <w:tc>
        <w:tcPr>
          <w:tcW w:w="2519" w:type="pct"/>
        </w:tcPr>
        <w:p w14:paraId="5F7817A6" w14:textId="77777777" w:rsidR="00657BE7" w:rsidRDefault="00657BE7" w:rsidP="00A8616C">
          <w:pPr>
            <w:pStyle w:val="isof2"/>
            <w:jc w:val="right"/>
          </w:pPr>
          <w:r>
            <w:t>CG 21 85 12 23</w:t>
          </w:r>
        </w:p>
      </w:tc>
    </w:tr>
  </w:tbl>
  <w:p w14:paraId="5C34553F" w14:textId="77777777" w:rsidR="00657BE7" w:rsidRDefault="00657BE7">
    <w:pPr>
      <w:pStyle w:val="Header"/>
    </w:pPr>
  </w:p>
  <w:p w14:paraId="5EB72D5F" w14:textId="77777777" w:rsidR="00657BE7" w:rsidRDefault="00657BE7" w:rsidP="00AF70C9">
    <w:pPr>
      <w:pStyle w:val="isof3"/>
    </w:pPr>
    <w:r>
      <w:t>THIS ENDORSEMENT CHANGES THE POLICY.  PLEASE READ IT CAREFULLY.</w:t>
    </w:r>
  </w:p>
  <w:p w14:paraId="34548D66" w14:textId="77777777" w:rsidR="00657BE7" w:rsidRDefault="00657BE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9C61A" w14:textId="77777777" w:rsidR="00657BE7" w:rsidRPr="00657BE7" w:rsidRDefault="00657BE7" w:rsidP="00657BE7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9FAE" w14:textId="77777777" w:rsidR="00657BE7" w:rsidRPr="00657BE7" w:rsidRDefault="00657BE7" w:rsidP="00657BE7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57BE7" w14:paraId="26D81127" w14:textId="77777777">
      <w:tc>
        <w:tcPr>
          <w:tcW w:w="2481" w:type="pct"/>
        </w:tcPr>
        <w:p w14:paraId="5EA6B0FA" w14:textId="77777777" w:rsidR="00657BE7" w:rsidRDefault="00657BE7">
          <w:pPr>
            <w:pStyle w:val="Header"/>
          </w:pPr>
        </w:p>
      </w:tc>
      <w:tc>
        <w:tcPr>
          <w:tcW w:w="2519" w:type="pct"/>
        </w:tcPr>
        <w:p w14:paraId="3BE04C33" w14:textId="77777777" w:rsidR="00657BE7" w:rsidRDefault="00657BE7" w:rsidP="00A8616C">
          <w:pPr>
            <w:pStyle w:val="isof2"/>
            <w:jc w:val="right"/>
          </w:pPr>
          <w:r>
            <w:t>COMMERCIAL GENERAL LIABILITY</w:t>
          </w:r>
        </w:p>
      </w:tc>
    </w:tr>
    <w:tr w:rsidR="00657BE7" w14:paraId="7ACEA67E" w14:textId="77777777">
      <w:tc>
        <w:tcPr>
          <w:tcW w:w="2481" w:type="pct"/>
        </w:tcPr>
        <w:p w14:paraId="4A16C9BA" w14:textId="77777777" w:rsidR="00657BE7" w:rsidRDefault="00657BE7">
          <w:pPr>
            <w:pStyle w:val="Header"/>
          </w:pPr>
        </w:p>
      </w:tc>
      <w:tc>
        <w:tcPr>
          <w:tcW w:w="2519" w:type="pct"/>
        </w:tcPr>
        <w:p w14:paraId="6745C620" w14:textId="77777777" w:rsidR="00657BE7" w:rsidRDefault="00657BE7" w:rsidP="00A8616C">
          <w:pPr>
            <w:pStyle w:val="isof2"/>
            <w:jc w:val="right"/>
          </w:pPr>
          <w:r>
            <w:t>CG 21 85 12 23</w:t>
          </w:r>
        </w:p>
      </w:tc>
    </w:tr>
  </w:tbl>
  <w:p w14:paraId="64D62D0D" w14:textId="77777777" w:rsidR="00657BE7" w:rsidRDefault="00657BE7">
    <w:pPr>
      <w:pStyle w:val="Header"/>
    </w:pPr>
  </w:p>
  <w:p w14:paraId="078B408A" w14:textId="77777777" w:rsidR="00657BE7" w:rsidRDefault="00657BE7" w:rsidP="00AF70C9">
    <w:pPr>
      <w:pStyle w:val="isof3"/>
    </w:pPr>
    <w:r>
      <w:t>THIS ENDORSEMENT CHANGES THE POLICY.  PLEASE READ IT CAREFULLY.</w:t>
    </w:r>
  </w:p>
  <w:p w14:paraId="0437A86E" w14:textId="77777777" w:rsidR="00657BE7" w:rsidRDefault="00657B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displayBackgroundShape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307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A8616C"/>
    <w:rsid w:val="00026E8A"/>
    <w:rsid w:val="000A0600"/>
    <w:rsid w:val="00104967"/>
    <w:rsid w:val="001464EF"/>
    <w:rsid w:val="00154F63"/>
    <w:rsid w:val="00165215"/>
    <w:rsid w:val="00172B38"/>
    <w:rsid w:val="001B1B00"/>
    <w:rsid w:val="00213330"/>
    <w:rsid w:val="00333249"/>
    <w:rsid w:val="00364640"/>
    <w:rsid w:val="00377C9D"/>
    <w:rsid w:val="003B7FB8"/>
    <w:rsid w:val="00467443"/>
    <w:rsid w:val="00552936"/>
    <w:rsid w:val="0059281A"/>
    <w:rsid w:val="00643375"/>
    <w:rsid w:val="00657BE7"/>
    <w:rsid w:val="006D6951"/>
    <w:rsid w:val="006E1548"/>
    <w:rsid w:val="008528F2"/>
    <w:rsid w:val="00924607"/>
    <w:rsid w:val="009F73C7"/>
    <w:rsid w:val="00A8616C"/>
    <w:rsid w:val="00AE4D45"/>
    <w:rsid w:val="00AF70C9"/>
    <w:rsid w:val="00C97E31"/>
    <w:rsid w:val="00CA7605"/>
    <w:rsid w:val="00DF1376"/>
    <w:rsid w:val="00E13B67"/>
    <w:rsid w:val="00E13D48"/>
    <w:rsid w:val="00E5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3"/>
    </o:shapelayout>
  </w:shapeDefaults>
  <w:decimalSymbol w:val="."/>
  <w:listSeparator w:val=","/>
  <w14:docId w14:val="0C231B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BE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657BE7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657BE7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57BE7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657BE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57BE7"/>
  </w:style>
  <w:style w:type="paragraph" w:styleId="Header">
    <w:name w:val="header"/>
    <w:basedOn w:val="Normal"/>
    <w:link w:val="HeaderChar"/>
    <w:rsid w:val="00657BE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57BE7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657BE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57BE7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657BE7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657BE7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657BE7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657BE7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657BE7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657BE7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657BE7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657BE7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657BE7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657BE7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657BE7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657BE7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657BE7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657BE7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657BE7"/>
    <w:pPr>
      <w:keepLines/>
      <w:jc w:val="both"/>
    </w:pPr>
  </w:style>
  <w:style w:type="paragraph" w:customStyle="1" w:styleId="blocktext2">
    <w:name w:val="blocktext2"/>
    <w:basedOn w:val="isonormal"/>
    <w:rsid w:val="00657BE7"/>
    <w:pPr>
      <w:keepLines/>
      <w:ind w:left="302"/>
      <w:jc w:val="both"/>
    </w:pPr>
  </w:style>
  <w:style w:type="paragraph" w:customStyle="1" w:styleId="blocktext3">
    <w:name w:val="blocktext3"/>
    <w:basedOn w:val="isonormal"/>
    <w:rsid w:val="00657BE7"/>
    <w:pPr>
      <w:keepLines/>
      <w:ind w:left="600"/>
      <w:jc w:val="both"/>
    </w:pPr>
  </w:style>
  <w:style w:type="paragraph" w:customStyle="1" w:styleId="blocktext4">
    <w:name w:val="blocktext4"/>
    <w:basedOn w:val="isonormal"/>
    <w:rsid w:val="00657BE7"/>
    <w:pPr>
      <w:keepLines/>
      <w:ind w:left="907"/>
      <w:jc w:val="both"/>
    </w:pPr>
  </w:style>
  <w:style w:type="paragraph" w:customStyle="1" w:styleId="blocktext5">
    <w:name w:val="blocktext5"/>
    <w:basedOn w:val="isonormal"/>
    <w:rsid w:val="00657BE7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657BE7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657BE7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657BE7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657BE7"/>
    <w:pPr>
      <w:keepLines/>
      <w:ind w:left="2405"/>
      <w:jc w:val="both"/>
    </w:pPr>
  </w:style>
  <w:style w:type="paragraph" w:customStyle="1" w:styleId="center">
    <w:name w:val="center"/>
    <w:basedOn w:val="isonormal"/>
    <w:rsid w:val="00657BE7"/>
    <w:pPr>
      <w:jc w:val="center"/>
    </w:pPr>
  </w:style>
  <w:style w:type="paragraph" w:customStyle="1" w:styleId="colline">
    <w:name w:val="colline"/>
    <w:basedOn w:val="isonormal"/>
    <w:next w:val="blocktext1"/>
    <w:rsid w:val="00657BE7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657BE7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657BE7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657BE7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657BE7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657BE7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657BE7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657BE7"/>
    <w:pPr>
      <w:spacing w:before="0"/>
      <w:jc w:val="both"/>
    </w:pPr>
  </w:style>
  <w:style w:type="paragraph" w:customStyle="1" w:styleId="isof2">
    <w:name w:val="isof2"/>
    <w:basedOn w:val="isonormal"/>
    <w:rsid w:val="00657BE7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657BE7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657BE7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657BE7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657BE7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657BE7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657BE7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657BE7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57BE7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57BE7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657BE7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657BE7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657BE7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657BE7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657BE7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657BE7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657BE7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657BE7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657BE7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657BE7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657BE7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657BE7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657BE7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657BE7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657BE7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657BE7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657BE7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657BE7"/>
    <w:pPr>
      <w:spacing w:before="60"/>
    </w:pPr>
  </w:style>
  <w:style w:type="paragraph" w:customStyle="1" w:styleId="tabletext8">
    <w:name w:val="tabletext8"/>
    <w:basedOn w:val="isonormal"/>
    <w:rsid w:val="00657BE7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657BE7"/>
    <w:pPr>
      <w:spacing w:before="60"/>
    </w:pPr>
    <w:rPr>
      <w:sz w:val="18"/>
    </w:rPr>
  </w:style>
  <w:style w:type="paragraph" w:customStyle="1" w:styleId="TEXT12">
    <w:name w:val="TEXT12"/>
    <w:basedOn w:val="isonormal"/>
    <w:rsid w:val="00657BE7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657BE7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657BE7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657BE7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657BE7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657BE7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657BE7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657BE7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657BE7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657BE7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657BE7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657BE7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657BE7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657BE7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657BE7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657BE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LI-GL-2023-090 - 011 - CG 21 85 12 23 New.docx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CG 21 85 12 23 New</CircularDocDescription>
    <Date_x0020_Modified xmlns="a86cc342-0045-41e2-80e9-abdb777d2eca">2022-12-27T19:29:22+00:00</Date_x0020_Modified>
    <CircularDate xmlns="a86cc342-0045-41e2-80e9-abdb777d2eca">2023-03-31T04:00:00+00:00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endorsements that are being implemented under forms filing GL-2023-OFOFR.</KeyMessage>
    <CircularNumber xmlns="a86cc342-0045-41e2-80e9-abdb777d2eca">LI-GL-2023-090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10</Sequence>
    <ServiceModuleString xmlns="a86cc342-0045-41e2-80e9-abdb777d2eca">Forms;</ServiceModuleString>
    <CircId xmlns="a86cc342-0045-41e2-80e9-abdb777d2eca">37712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GENERAL LIABILITY MULTISTATE ENDORSEMENTS (EDITION 12 23)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1284ABC0-0272-4F61-A5CC-B039AB523F18}"/>
</file>

<file path=customXml/itemProps2.xml><?xml version="1.0" encoding="utf-8"?>
<ds:datastoreItem xmlns:ds="http://schemas.openxmlformats.org/officeDocument/2006/customXml" ds:itemID="{CF2108AA-4CA3-4431-89EC-1C815F4CC5CE}"/>
</file>

<file path=customXml/itemProps3.xml><?xml version="1.0" encoding="utf-8"?>
<ds:datastoreItem xmlns:ds="http://schemas.openxmlformats.org/officeDocument/2006/customXml" ds:itemID="{EFF4CDF3-FEB6-4060-BBFD-1136C525D7EA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53</Words>
  <Characters>323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EXCLUSION – ELECTRONIC DATA - DELETION OF BODILY INJURY EXCEPTION</vt:lpstr>
    </vt:vector>
  </TitlesOfParts>
  <Manager/>
  <Company/>
  <LinksUpToDate>false</LinksUpToDate>
  <CharactersWithSpaces>376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EXCLUSION – ELECTRONIC DATA – DELETION OF BODILY INJURY EXCEPTION</dc:title>
  <dc:subject/>
  <dc:creator/>
  <cp:keywords/>
  <dc:description>1</dc:description>
  <cp:lastModifiedBy/>
  <cp:revision>1</cp:revision>
  <dcterms:created xsi:type="dcterms:W3CDTF">2022-09-28T17:35:00Z</dcterms:created>
  <dcterms:modified xsi:type="dcterms:W3CDTF">2022-12-27T19:29:00Z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