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FBC78" w14:textId="77777777" w:rsidR="00AD7575" w:rsidRPr="002246CB" w:rsidRDefault="00AD7575" w:rsidP="00AD7575">
      <w:pPr>
        <w:pStyle w:val="subcap"/>
      </w:pPr>
      <w:bookmarkStart w:id="0" w:name="BeginDoc"/>
      <w:bookmarkEnd w:id="0"/>
      <w:r w:rsidRPr="002246CB">
        <w:t>TERRITORY 101</w:t>
      </w:r>
    </w:p>
    <w:p w14:paraId="73AE1597" w14:textId="77777777" w:rsidR="00AD7575" w:rsidRPr="002246CB" w:rsidRDefault="00AD7575" w:rsidP="00AD7575">
      <w:pPr>
        <w:pStyle w:val="subcap2"/>
      </w:pPr>
      <w:r w:rsidRPr="002246CB">
        <w:t>LIAB, MED PAY</w:t>
      </w:r>
    </w:p>
    <w:p w14:paraId="787F456D" w14:textId="77777777" w:rsidR="00AD7575" w:rsidRPr="002246CB" w:rsidRDefault="00AD7575" w:rsidP="00AD7575">
      <w:pPr>
        <w:pStyle w:val="isonormal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AD7575" w:rsidRPr="002246CB" w14:paraId="522733E2" w14:textId="77777777" w:rsidTr="004E64AF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C161ACE" w14:textId="77777777" w:rsidR="00AD7575" w:rsidRPr="002246CB" w:rsidRDefault="00AD7575" w:rsidP="004E64AF">
            <w:pPr>
              <w:pStyle w:val="tablehead"/>
              <w:rPr>
                <w:kern w:val="18"/>
              </w:rPr>
            </w:pPr>
            <w:r w:rsidRPr="002246C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70F36E3" w14:textId="77777777" w:rsidR="00AD7575" w:rsidRPr="002246CB" w:rsidRDefault="00AD7575" w:rsidP="004E64AF">
            <w:pPr>
              <w:pStyle w:val="tablehead"/>
              <w:rPr>
                <w:kern w:val="18"/>
              </w:rPr>
            </w:pPr>
            <w:r w:rsidRPr="002246C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DB98B70" w14:textId="77777777" w:rsidR="00AD7575" w:rsidRPr="002246CB" w:rsidRDefault="00AD7575" w:rsidP="004E64AF">
            <w:pPr>
              <w:pStyle w:val="tablehead"/>
              <w:rPr>
                <w:kern w:val="18"/>
              </w:rPr>
            </w:pPr>
            <w:r w:rsidRPr="002246CB">
              <w:rPr>
                <w:kern w:val="18"/>
              </w:rPr>
              <w:t>PERSONAL INJURY PROTECTION</w:t>
            </w:r>
          </w:p>
        </w:tc>
      </w:tr>
      <w:tr w:rsidR="00AD7575" w:rsidRPr="002246CB" w14:paraId="65121C51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4FE4A08" w14:textId="77777777" w:rsidR="00AD7575" w:rsidRPr="002246CB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A6AE215" w14:textId="77777777" w:rsidR="00AD7575" w:rsidRPr="002246CB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1701CEB" w14:textId="77777777" w:rsidR="00AD7575" w:rsidRPr="002246CB" w:rsidRDefault="00AD7575" w:rsidP="004E64AF">
            <w:pPr>
              <w:pStyle w:val="tablehead"/>
              <w:rPr>
                <w:kern w:val="18"/>
              </w:rPr>
            </w:pPr>
          </w:p>
        </w:tc>
      </w:tr>
      <w:tr w:rsidR="00AD7575" w:rsidRPr="002246CB" w14:paraId="6EC7C5CC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2D52B11" w14:textId="77777777" w:rsidR="00AD7575" w:rsidRPr="002246CB" w:rsidRDefault="00AD7575" w:rsidP="004E64AF">
            <w:pPr>
              <w:pStyle w:val="tablehead"/>
              <w:rPr>
                <w:kern w:val="18"/>
              </w:rPr>
            </w:pPr>
            <w:r w:rsidRPr="002246C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6E1E445" w14:textId="77777777" w:rsidR="00AD7575" w:rsidRPr="002246CB" w:rsidRDefault="00AD7575" w:rsidP="004E64AF">
            <w:pPr>
              <w:pStyle w:val="tablehead"/>
              <w:rPr>
                <w:kern w:val="18"/>
              </w:rPr>
            </w:pPr>
            <w:r w:rsidRPr="002246C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2FF14A4" w14:textId="77777777" w:rsidR="00AD7575" w:rsidRPr="002246CB" w:rsidRDefault="00AD7575" w:rsidP="004E64AF">
            <w:pPr>
              <w:pStyle w:val="tablehead"/>
              <w:rPr>
                <w:kern w:val="18"/>
              </w:rPr>
            </w:pPr>
            <w:r w:rsidRPr="002246CB">
              <w:rPr>
                <w:kern w:val="18"/>
              </w:rPr>
              <w:t>Basic Limits</w:t>
            </w:r>
          </w:p>
        </w:tc>
      </w:tr>
      <w:tr w:rsidR="00AD7575" w:rsidRPr="002246CB" w14:paraId="5F405B4B" w14:textId="77777777" w:rsidTr="004E64AF">
        <w:trPr>
          <w:cantSplit/>
        </w:trPr>
        <w:tc>
          <w:tcPr>
            <w:tcW w:w="9360" w:type="dxa"/>
            <w:gridSpan w:val="7"/>
          </w:tcPr>
          <w:p w14:paraId="00FC045F" w14:textId="77777777" w:rsidR="00AD7575" w:rsidRPr="002246CB" w:rsidRDefault="00AD7575" w:rsidP="004E64AF">
            <w:pPr>
              <w:pStyle w:val="tabletext11"/>
              <w:rPr>
                <w:b/>
                <w:kern w:val="18"/>
              </w:rPr>
            </w:pPr>
            <w:r w:rsidRPr="002246CB">
              <w:rPr>
                <w:b/>
                <w:kern w:val="18"/>
              </w:rPr>
              <w:t>RULE 223. TRUCKS, TRACTORS AND TRAILERS CLASSIFICATIONS</w:t>
            </w:r>
          </w:p>
        </w:tc>
      </w:tr>
      <w:tr w:rsidR="00AD7575" w:rsidRPr="002246CB" w14:paraId="0985017F" w14:textId="77777777" w:rsidTr="004E64AF">
        <w:trPr>
          <w:cantSplit/>
        </w:trPr>
        <w:tc>
          <w:tcPr>
            <w:tcW w:w="3120" w:type="dxa"/>
            <w:gridSpan w:val="3"/>
          </w:tcPr>
          <w:p w14:paraId="42FB4196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246CB">
              <w:rPr>
                <w:kern w:val="18"/>
              </w:rPr>
              <w:t>$  1203</w:t>
            </w:r>
          </w:p>
        </w:tc>
        <w:tc>
          <w:tcPr>
            <w:tcW w:w="3120" w:type="dxa"/>
          </w:tcPr>
          <w:p w14:paraId="3C0FE7AB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246CB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49374C3C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746DB7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246C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2A1F01B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2246CB" w14:paraId="152AD5A0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E9715C4" w14:textId="77777777" w:rsidR="00AD7575" w:rsidRPr="002246CB" w:rsidRDefault="00AD7575" w:rsidP="004E64AF">
            <w:pPr>
              <w:pStyle w:val="tabletext11"/>
              <w:rPr>
                <w:b/>
                <w:kern w:val="18"/>
              </w:rPr>
            </w:pPr>
            <w:r w:rsidRPr="002246CB">
              <w:rPr>
                <w:b/>
                <w:kern w:val="18"/>
              </w:rPr>
              <w:t>RULE 232. PRIVATE PASSENGER TYPES CLASSIFICATIONS</w:t>
            </w:r>
          </w:p>
        </w:tc>
      </w:tr>
      <w:tr w:rsidR="00AD7575" w:rsidRPr="002246CB" w14:paraId="3C19FA48" w14:textId="77777777" w:rsidTr="004E64AF">
        <w:trPr>
          <w:cantSplit/>
        </w:trPr>
        <w:tc>
          <w:tcPr>
            <w:tcW w:w="3120" w:type="dxa"/>
            <w:gridSpan w:val="3"/>
          </w:tcPr>
          <w:p w14:paraId="2752114D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246CB">
              <w:rPr>
                <w:kern w:val="18"/>
              </w:rPr>
              <w:t>$   705</w:t>
            </w:r>
          </w:p>
        </w:tc>
        <w:tc>
          <w:tcPr>
            <w:tcW w:w="3120" w:type="dxa"/>
          </w:tcPr>
          <w:p w14:paraId="126E76F7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246CB">
              <w:rPr>
                <w:kern w:val="18"/>
              </w:rPr>
              <w:t>$    22</w:t>
            </w:r>
          </w:p>
        </w:tc>
        <w:tc>
          <w:tcPr>
            <w:tcW w:w="1040" w:type="dxa"/>
          </w:tcPr>
          <w:p w14:paraId="32D699DA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D91BE8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246C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D1079B5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2246CB" w14:paraId="59A7A129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BA37AB7" w14:textId="77777777" w:rsidR="00AD7575" w:rsidRPr="002246CB" w:rsidRDefault="00AD7575" w:rsidP="004E64AF">
            <w:pPr>
              <w:pStyle w:val="tabletext11"/>
              <w:rPr>
                <w:b/>
                <w:kern w:val="18"/>
              </w:rPr>
            </w:pPr>
            <w:r w:rsidRPr="002246CB">
              <w:rPr>
                <w:b/>
                <w:kern w:val="18"/>
              </w:rPr>
              <w:t>RULE 240. PUBLIC AUTO CLASSIFICATIONS –</w:t>
            </w:r>
          </w:p>
        </w:tc>
      </w:tr>
      <w:tr w:rsidR="00AD7575" w:rsidRPr="002246CB" w14:paraId="6E363D20" w14:textId="77777777" w:rsidTr="004E64AF">
        <w:trPr>
          <w:cantSplit/>
        </w:trPr>
        <w:tc>
          <w:tcPr>
            <w:tcW w:w="540" w:type="dxa"/>
            <w:gridSpan w:val="2"/>
          </w:tcPr>
          <w:p w14:paraId="0EDE8434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9827E5C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  <w:r w:rsidRPr="002246CB">
              <w:rPr>
                <w:b/>
                <w:kern w:val="18"/>
              </w:rPr>
              <w:t>– TAXICABS AND LIMOUSINES</w:t>
            </w:r>
          </w:p>
        </w:tc>
      </w:tr>
      <w:tr w:rsidR="00AD7575" w:rsidRPr="002246CB" w14:paraId="105B7C2F" w14:textId="77777777" w:rsidTr="004E64AF">
        <w:trPr>
          <w:cantSplit/>
        </w:trPr>
        <w:tc>
          <w:tcPr>
            <w:tcW w:w="3120" w:type="dxa"/>
            <w:gridSpan w:val="3"/>
          </w:tcPr>
          <w:p w14:paraId="31D3ED30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246CB">
              <w:rPr>
                <w:kern w:val="18"/>
              </w:rPr>
              <w:t>$  4836</w:t>
            </w:r>
          </w:p>
        </w:tc>
        <w:tc>
          <w:tcPr>
            <w:tcW w:w="3120" w:type="dxa"/>
          </w:tcPr>
          <w:p w14:paraId="2A3F07F5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246CB">
              <w:rPr>
                <w:kern w:val="18"/>
              </w:rPr>
              <w:t>$   201</w:t>
            </w:r>
          </w:p>
        </w:tc>
        <w:tc>
          <w:tcPr>
            <w:tcW w:w="1040" w:type="dxa"/>
          </w:tcPr>
          <w:p w14:paraId="4F20FA59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F3118F3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246C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996FC57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2246CB" w14:paraId="7AAABB4B" w14:textId="77777777" w:rsidTr="004E64AF">
        <w:trPr>
          <w:cantSplit/>
        </w:trPr>
        <w:tc>
          <w:tcPr>
            <w:tcW w:w="540" w:type="dxa"/>
            <w:gridSpan w:val="2"/>
          </w:tcPr>
          <w:p w14:paraId="20B7E41A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9B688CB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  <w:r w:rsidRPr="002246CB">
              <w:rPr>
                <w:b/>
                <w:kern w:val="18"/>
              </w:rPr>
              <w:t>– SCHOOL AND CHURCH BUSES</w:t>
            </w:r>
          </w:p>
        </w:tc>
      </w:tr>
      <w:tr w:rsidR="00AD7575" w:rsidRPr="002246CB" w14:paraId="39A375DB" w14:textId="77777777" w:rsidTr="004E64AF">
        <w:trPr>
          <w:cantSplit/>
        </w:trPr>
        <w:tc>
          <w:tcPr>
            <w:tcW w:w="3120" w:type="dxa"/>
            <w:gridSpan w:val="3"/>
          </w:tcPr>
          <w:p w14:paraId="02E02D80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246CB">
              <w:rPr>
                <w:kern w:val="18"/>
              </w:rPr>
              <w:t>$   457</w:t>
            </w:r>
          </w:p>
        </w:tc>
        <w:tc>
          <w:tcPr>
            <w:tcW w:w="3120" w:type="dxa"/>
          </w:tcPr>
          <w:p w14:paraId="6D3E47B6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246CB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09520483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A83D5A8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246C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A84D20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2246CB" w14:paraId="7EAF7E05" w14:textId="77777777" w:rsidTr="004E64AF">
        <w:trPr>
          <w:cantSplit/>
        </w:trPr>
        <w:tc>
          <w:tcPr>
            <w:tcW w:w="540" w:type="dxa"/>
            <w:gridSpan w:val="2"/>
          </w:tcPr>
          <w:p w14:paraId="4EED12FF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7FEA291" w14:textId="77777777" w:rsidR="00AD7575" w:rsidRPr="002246CB" w:rsidRDefault="00AD7575" w:rsidP="004E64AF">
            <w:pPr>
              <w:pStyle w:val="tabletext11"/>
              <w:rPr>
                <w:b/>
                <w:kern w:val="18"/>
              </w:rPr>
            </w:pPr>
            <w:r w:rsidRPr="002246CB">
              <w:rPr>
                <w:b/>
                <w:kern w:val="18"/>
              </w:rPr>
              <w:t>– OTHER BUSES</w:t>
            </w:r>
          </w:p>
        </w:tc>
      </w:tr>
      <w:tr w:rsidR="00AD7575" w:rsidRPr="002246CB" w14:paraId="4C88D04A" w14:textId="77777777" w:rsidTr="004E64AF">
        <w:trPr>
          <w:cantSplit/>
        </w:trPr>
        <w:tc>
          <w:tcPr>
            <w:tcW w:w="3120" w:type="dxa"/>
            <w:gridSpan w:val="3"/>
          </w:tcPr>
          <w:p w14:paraId="2D829501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246CB">
              <w:rPr>
                <w:kern w:val="18"/>
              </w:rPr>
              <w:t>$  3801</w:t>
            </w:r>
          </w:p>
        </w:tc>
        <w:tc>
          <w:tcPr>
            <w:tcW w:w="3120" w:type="dxa"/>
          </w:tcPr>
          <w:p w14:paraId="059B25B4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246CB">
              <w:rPr>
                <w:kern w:val="18"/>
              </w:rPr>
              <w:t>$    84</w:t>
            </w:r>
          </w:p>
        </w:tc>
        <w:tc>
          <w:tcPr>
            <w:tcW w:w="1040" w:type="dxa"/>
          </w:tcPr>
          <w:p w14:paraId="2C0211CE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671D424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246C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7E44DC8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2246CB" w14:paraId="34957A0F" w14:textId="77777777" w:rsidTr="004E64AF">
        <w:trPr>
          <w:cantSplit/>
        </w:trPr>
        <w:tc>
          <w:tcPr>
            <w:tcW w:w="540" w:type="dxa"/>
            <w:gridSpan w:val="2"/>
          </w:tcPr>
          <w:p w14:paraId="37AB9088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BD48F97" w14:textId="77777777" w:rsidR="00AD7575" w:rsidRPr="002246CB" w:rsidRDefault="00AD7575" w:rsidP="004E64AF">
            <w:pPr>
              <w:pStyle w:val="tabletext11"/>
              <w:rPr>
                <w:b/>
                <w:kern w:val="18"/>
              </w:rPr>
            </w:pPr>
            <w:r w:rsidRPr="002246CB">
              <w:rPr>
                <w:b/>
                <w:kern w:val="18"/>
              </w:rPr>
              <w:t>– VAN POOLS</w:t>
            </w:r>
          </w:p>
        </w:tc>
      </w:tr>
      <w:tr w:rsidR="00AD7575" w:rsidRPr="002246CB" w14:paraId="6165381D" w14:textId="77777777" w:rsidTr="004E64AF">
        <w:trPr>
          <w:cantSplit/>
        </w:trPr>
        <w:tc>
          <w:tcPr>
            <w:tcW w:w="3120" w:type="dxa"/>
            <w:gridSpan w:val="3"/>
          </w:tcPr>
          <w:p w14:paraId="657861FF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246CB">
              <w:rPr>
                <w:kern w:val="18"/>
              </w:rPr>
              <w:t>$  1143</w:t>
            </w:r>
          </w:p>
        </w:tc>
        <w:tc>
          <w:tcPr>
            <w:tcW w:w="3120" w:type="dxa"/>
          </w:tcPr>
          <w:p w14:paraId="56545797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246CB">
              <w:rPr>
                <w:kern w:val="18"/>
              </w:rPr>
              <w:t>$    37</w:t>
            </w:r>
          </w:p>
        </w:tc>
        <w:tc>
          <w:tcPr>
            <w:tcW w:w="1040" w:type="dxa"/>
          </w:tcPr>
          <w:p w14:paraId="7CB12188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604AE7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246C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3265A5C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2246CB" w14:paraId="79550E02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3268F53" w14:textId="77777777" w:rsidR="00AD7575" w:rsidRPr="002246CB" w:rsidRDefault="00AD7575" w:rsidP="004E64AF">
            <w:pPr>
              <w:pStyle w:val="tabletext11"/>
              <w:rPr>
                <w:b/>
                <w:kern w:val="18"/>
              </w:rPr>
            </w:pPr>
            <w:r w:rsidRPr="002246CB">
              <w:rPr>
                <w:b/>
                <w:kern w:val="18"/>
              </w:rPr>
              <w:t>RULE 249. AUTO DEALERS – PREMIUM DEVELOPMENT</w:t>
            </w:r>
          </w:p>
        </w:tc>
      </w:tr>
      <w:tr w:rsidR="00AD7575" w:rsidRPr="002246CB" w14:paraId="5DBA02A3" w14:textId="77777777" w:rsidTr="004E64AF">
        <w:trPr>
          <w:cantSplit/>
        </w:trPr>
        <w:tc>
          <w:tcPr>
            <w:tcW w:w="3120" w:type="dxa"/>
            <w:gridSpan w:val="3"/>
          </w:tcPr>
          <w:p w14:paraId="4F075F09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246CB">
              <w:rPr>
                <w:kern w:val="18"/>
              </w:rPr>
              <w:t>$   608</w:t>
            </w:r>
          </w:p>
        </w:tc>
        <w:tc>
          <w:tcPr>
            <w:tcW w:w="3120" w:type="dxa"/>
          </w:tcPr>
          <w:p w14:paraId="68D5B3DC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246CB">
              <w:rPr>
                <w:kern w:val="18"/>
              </w:rPr>
              <w:t xml:space="preserve">Refer to Rule </w:t>
            </w:r>
            <w:r w:rsidRPr="002246CB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961E5B9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B6CC23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246C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C24410" w14:textId="77777777" w:rsidR="00AD7575" w:rsidRPr="002246C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2246CB" w14:paraId="6952E020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404057A" w14:textId="77777777" w:rsidR="00AD7575" w:rsidRPr="002246CB" w:rsidRDefault="00AD7575" w:rsidP="004E64AF">
            <w:pPr>
              <w:pStyle w:val="tabletext11"/>
              <w:rPr>
                <w:b/>
                <w:kern w:val="18"/>
              </w:rPr>
            </w:pPr>
          </w:p>
        </w:tc>
      </w:tr>
      <w:tr w:rsidR="00AD7575" w:rsidRPr="002246CB" w14:paraId="43D76FE6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2B6D1E6B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  <w:r w:rsidRPr="002246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434ACD7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  <w:r w:rsidRPr="002246CB">
              <w:rPr>
                <w:kern w:val="18"/>
              </w:rPr>
              <w:t xml:space="preserve">For Other Than Zone-rated Trucks, Tractors and Trailers Classifications, refer to Rule </w:t>
            </w:r>
            <w:r w:rsidRPr="002246CB">
              <w:rPr>
                <w:b/>
                <w:kern w:val="18"/>
              </w:rPr>
              <w:t>222.</w:t>
            </w:r>
            <w:r w:rsidRPr="002246CB">
              <w:rPr>
                <w:kern w:val="18"/>
              </w:rPr>
              <w:t xml:space="preserve"> for premium development.</w:t>
            </w:r>
          </w:p>
        </w:tc>
      </w:tr>
      <w:tr w:rsidR="00AD7575" w:rsidRPr="002246CB" w14:paraId="3C347005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3AECA272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  <w:r w:rsidRPr="002246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320CBBA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  <w:r w:rsidRPr="002246CB">
              <w:rPr>
                <w:kern w:val="18"/>
              </w:rPr>
              <w:t xml:space="preserve">For Private Passenger Types Classifications, refer to Rule </w:t>
            </w:r>
            <w:r w:rsidRPr="002246CB">
              <w:rPr>
                <w:b/>
                <w:kern w:val="18"/>
              </w:rPr>
              <w:t>232.</w:t>
            </w:r>
            <w:r w:rsidRPr="002246CB">
              <w:rPr>
                <w:kern w:val="18"/>
              </w:rPr>
              <w:t xml:space="preserve"> for premium development.</w:t>
            </w:r>
          </w:p>
        </w:tc>
      </w:tr>
      <w:tr w:rsidR="00AD7575" w:rsidRPr="002246CB" w14:paraId="3A6D86F1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42BA344D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  <w:r w:rsidRPr="002246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C75488F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  <w:r w:rsidRPr="002246CB">
              <w:rPr>
                <w:kern w:val="18"/>
              </w:rPr>
              <w:t xml:space="preserve">For Other Than Zone-rated Public Autos, refer to Rule </w:t>
            </w:r>
            <w:r w:rsidRPr="002246CB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  <w:r w:rsidRPr="002246CB">
              <w:rPr>
                <w:rStyle w:val="rulelink"/>
              </w:rPr>
              <w:t xml:space="preserve"> </w:t>
            </w:r>
          </w:p>
        </w:tc>
      </w:tr>
      <w:tr w:rsidR="00AD7575" w:rsidRPr="002246CB" w14:paraId="10410934" w14:textId="77777777" w:rsidTr="004E64AF">
        <w:trPr>
          <w:cantSplit/>
        </w:trPr>
        <w:tc>
          <w:tcPr>
            <w:tcW w:w="220" w:type="dxa"/>
          </w:tcPr>
          <w:p w14:paraId="16DEA219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  <w:r w:rsidRPr="002246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5FD44B0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  <w:r w:rsidRPr="002246CB">
              <w:rPr>
                <w:kern w:val="18"/>
              </w:rPr>
              <w:t xml:space="preserve">For liability increased limits factors, refer to Rule </w:t>
            </w:r>
            <w:r w:rsidRPr="002246CB">
              <w:rPr>
                <w:rStyle w:val="rulelink"/>
              </w:rPr>
              <w:t>300.</w:t>
            </w:r>
          </w:p>
        </w:tc>
      </w:tr>
      <w:tr w:rsidR="00AD7575" w:rsidRPr="002246CB" w14:paraId="559B6C97" w14:textId="77777777" w:rsidTr="004E64AF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A0ACDB5" w14:textId="77777777" w:rsidR="00AD7575" w:rsidRPr="002246CB" w:rsidRDefault="00AD7575" w:rsidP="004E64AF">
            <w:pPr>
              <w:pStyle w:val="tabletext11"/>
              <w:jc w:val="both"/>
              <w:rPr>
                <w:kern w:val="18"/>
              </w:rPr>
            </w:pPr>
            <w:r w:rsidRPr="002246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B826CF8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  <w:r w:rsidRPr="002246CB">
              <w:rPr>
                <w:kern w:val="18"/>
              </w:rPr>
              <w:t xml:space="preserve">Other Than Auto losses for </w:t>
            </w:r>
            <w:r w:rsidRPr="002246CB">
              <w:t>Auto Dealers</w:t>
            </w:r>
            <w:r w:rsidRPr="002246C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246CB">
              <w:rPr>
                <w:rStyle w:val="rulelink"/>
              </w:rPr>
              <w:t>249.</w:t>
            </w:r>
          </w:p>
        </w:tc>
      </w:tr>
      <w:tr w:rsidR="00AD7575" w:rsidRPr="002246CB" w14:paraId="4E165602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A1B87E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2F993B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246CB" w14:paraId="2BCF158D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EE61F1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3044DF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246CB" w14:paraId="267C658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7A8356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0D4E29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246CB" w14:paraId="30CE5A9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4F6514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E567DD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246CB" w14:paraId="430A742F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75E309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93D978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246CB" w14:paraId="55EB412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1813A2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B5E3A6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246CB" w14:paraId="7FE5212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306571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B070D4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246CB" w14:paraId="61ECC23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35881F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B3D484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246CB" w14:paraId="2D9ECD6A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E29D67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BD5CD2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246CB" w14:paraId="20D3A39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3B2F47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91937B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246CB" w14:paraId="427C892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386DE9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DD8677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246CB" w14:paraId="5AB5BE1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A5813E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5C0196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246CB" w14:paraId="5246C69F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4985A5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98BAE5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246CB" w14:paraId="08FD46B7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3E9D07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1AD228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246CB" w14:paraId="02A97CF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8E97D8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64309B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246CB" w14:paraId="496E83E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2B83E4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6FA736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246CB" w14:paraId="6639EF6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C63099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431999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246CB" w14:paraId="08F22D0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A12C30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290002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246CB" w14:paraId="622F35D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B58F3A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447451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246CB" w14:paraId="391C29B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327BCF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C49F32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246CB" w14:paraId="3D12F25D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782DB1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7D903C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246CB" w14:paraId="24EA999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E8A5D7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2EEA97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246CB" w14:paraId="57F3A958" w14:textId="77777777" w:rsidTr="004E64AF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714186A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8F9886E" w14:textId="77777777" w:rsidR="00AD7575" w:rsidRPr="002246CB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511BF1B0" w14:textId="216C7340" w:rsidR="00E11D70" w:rsidRDefault="00E11D70">
      <w:bookmarkStart w:id="1" w:name="EndDoc"/>
      <w:bookmarkEnd w:id="1"/>
    </w:p>
    <w:p w14:paraId="588E1C97" w14:textId="5EEBAB7D" w:rsidR="00AD7575" w:rsidRDefault="00AD7575" w:rsidP="00AD7575">
      <w:pPr>
        <w:pStyle w:val="isonormal"/>
        <w:jc w:val="left"/>
      </w:pPr>
    </w:p>
    <w:p w14:paraId="5ACC9A0D" w14:textId="13875A01" w:rsidR="00AD7575" w:rsidRPr="005F353A" w:rsidRDefault="007C6F5F" w:rsidP="00AD7575">
      <w:pPr>
        <w:pStyle w:val="subcap"/>
      </w:pPr>
      <w:r>
        <w:br w:type="page"/>
      </w:r>
      <w:r w:rsidR="00AD7575" w:rsidRPr="005F353A">
        <w:lastRenderedPageBreak/>
        <w:t>TERRITORY 103</w:t>
      </w:r>
    </w:p>
    <w:p w14:paraId="763EDBA2" w14:textId="77777777" w:rsidR="00AD7575" w:rsidRPr="005F353A" w:rsidRDefault="00AD7575" w:rsidP="00AD7575">
      <w:pPr>
        <w:pStyle w:val="subcap2"/>
      </w:pPr>
      <w:r w:rsidRPr="005F353A">
        <w:t>LIAB, MED PAY</w:t>
      </w:r>
    </w:p>
    <w:p w14:paraId="647CB9CE" w14:textId="77777777" w:rsidR="00AD7575" w:rsidRPr="005F353A" w:rsidRDefault="00AD7575" w:rsidP="00AD7575">
      <w:pPr>
        <w:pStyle w:val="isonormal"/>
      </w:pPr>
    </w:p>
    <w:p w14:paraId="1FF0F9AA" w14:textId="77777777" w:rsidR="00AD7575" w:rsidRPr="005F353A" w:rsidRDefault="00AD7575" w:rsidP="00AD7575">
      <w:pPr>
        <w:pStyle w:val="isonormal"/>
        <w:sectPr w:rsidR="00AD7575" w:rsidRPr="005F353A" w:rsidSect="00AD7575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AD7575" w:rsidRPr="005F353A" w14:paraId="0C506ED9" w14:textId="77777777" w:rsidTr="004E64AF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AA6C2D3" w14:textId="77777777" w:rsidR="00AD7575" w:rsidRPr="005F353A" w:rsidRDefault="00AD7575" w:rsidP="004E64AF">
            <w:pPr>
              <w:pStyle w:val="tablehead"/>
              <w:rPr>
                <w:kern w:val="18"/>
              </w:rPr>
            </w:pPr>
            <w:r w:rsidRPr="005F353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A8D1136" w14:textId="77777777" w:rsidR="00AD7575" w:rsidRPr="005F353A" w:rsidRDefault="00AD7575" w:rsidP="004E64AF">
            <w:pPr>
              <w:pStyle w:val="tablehead"/>
              <w:rPr>
                <w:kern w:val="18"/>
              </w:rPr>
            </w:pPr>
            <w:r w:rsidRPr="005F353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0DA287F" w14:textId="77777777" w:rsidR="00AD7575" w:rsidRPr="005F353A" w:rsidRDefault="00AD7575" w:rsidP="004E64AF">
            <w:pPr>
              <w:pStyle w:val="tablehead"/>
              <w:rPr>
                <w:kern w:val="18"/>
              </w:rPr>
            </w:pPr>
            <w:r w:rsidRPr="005F353A">
              <w:rPr>
                <w:kern w:val="18"/>
              </w:rPr>
              <w:t>PERSONAL INJURY PROTECTION</w:t>
            </w:r>
          </w:p>
        </w:tc>
      </w:tr>
      <w:tr w:rsidR="00AD7575" w:rsidRPr="005F353A" w14:paraId="63B518C8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4B94517" w14:textId="77777777" w:rsidR="00AD7575" w:rsidRPr="005F353A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29C370E" w14:textId="77777777" w:rsidR="00AD7575" w:rsidRPr="005F353A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DF8FAAA" w14:textId="77777777" w:rsidR="00AD7575" w:rsidRPr="005F353A" w:rsidRDefault="00AD7575" w:rsidP="004E64AF">
            <w:pPr>
              <w:pStyle w:val="tablehead"/>
              <w:rPr>
                <w:kern w:val="18"/>
              </w:rPr>
            </w:pPr>
          </w:p>
        </w:tc>
      </w:tr>
      <w:tr w:rsidR="00AD7575" w:rsidRPr="005F353A" w14:paraId="5388B382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584A65F" w14:textId="77777777" w:rsidR="00AD7575" w:rsidRPr="005F353A" w:rsidRDefault="00AD7575" w:rsidP="004E64AF">
            <w:pPr>
              <w:pStyle w:val="tablehead"/>
              <w:rPr>
                <w:kern w:val="18"/>
              </w:rPr>
            </w:pPr>
            <w:r w:rsidRPr="005F353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CEF4BB3" w14:textId="77777777" w:rsidR="00AD7575" w:rsidRPr="005F353A" w:rsidRDefault="00AD7575" w:rsidP="004E64AF">
            <w:pPr>
              <w:pStyle w:val="tablehead"/>
              <w:rPr>
                <w:kern w:val="18"/>
              </w:rPr>
            </w:pPr>
            <w:r w:rsidRPr="005F353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337ECEA" w14:textId="77777777" w:rsidR="00AD7575" w:rsidRPr="005F353A" w:rsidRDefault="00AD7575" w:rsidP="004E64AF">
            <w:pPr>
              <w:pStyle w:val="tablehead"/>
              <w:rPr>
                <w:kern w:val="18"/>
              </w:rPr>
            </w:pPr>
            <w:r w:rsidRPr="005F353A">
              <w:rPr>
                <w:kern w:val="18"/>
              </w:rPr>
              <w:t>Basic Limits</w:t>
            </w:r>
          </w:p>
        </w:tc>
      </w:tr>
      <w:tr w:rsidR="00AD7575" w:rsidRPr="005F353A" w14:paraId="54B0A9C6" w14:textId="77777777" w:rsidTr="004E64AF">
        <w:trPr>
          <w:cantSplit/>
        </w:trPr>
        <w:tc>
          <w:tcPr>
            <w:tcW w:w="9360" w:type="dxa"/>
            <w:gridSpan w:val="7"/>
          </w:tcPr>
          <w:p w14:paraId="3E5B6EA6" w14:textId="77777777" w:rsidR="00AD7575" w:rsidRPr="005F353A" w:rsidRDefault="00AD7575" w:rsidP="004E64AF">
            <w:pPr>
              <w:pStyle w:val="tabletext11"/>
              <w:rPr>
                <w:b/>
                <w:kern w:val="18"/>
              </w:rPr>
            </w:pPr>
            <w:r w:rsidRPr="005F353A">
              <w:rPr>
                <w:b/>
                <w:kern w:val="18"/>
              </w:rPr>
              <w:t>RULE 223. TRUCKS, TRACTORS AND TRAILERS CLASSIFICATIONS</w:t>
            </w:r>
          </w:p>
        </w:tc>
      </w:tr>
      <w:tr w:rsidR="00AD7575" w:rsidRPr="005F353A" w14:paraId="21877EBB" w14:textId="77777777" w:rsidTr="004E64AF">
        <w:trPr>
          <w:cantSplit/>
        </w:trPr>
        <w:tc>
          <w:tcPr>
            <w:tcW w:w="3120" w:type="dxa"/>
            <w:gridSpan w:val="3"/>
          </w:tcPr>
          <w:p w14:paraId="186DF81C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F353A">
              <w:rPr>
                <w:kern w:val="18"/>
              </w:rPr>
              <w:t>$   764</w:t>
            </w:r>
          </w:p>
        </w:tc>
        <w:tc>
          <w:tcPr>
            <w:tcW w:w="3120" w:type="dxa"/>
          </w:tcPr>
          <w:p w14:paraId="4DD40238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F353A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5965F316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72B7D8B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F353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A7BFC37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5F353A" w14:paraId="66CD76E0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615A0FA" w14:textId="77777777" w:rsidR="00AD7575" w:rsidRPr="005F353A" w:rsidRDefault="00AD7575" w:rsidP="004E64AF">
            <w:pPr>
              <w:pStyle w:val="tabletext11"/>
              <w:rPr>
                <w:b/>
                <w:kern w:val="18"/>
              </w:rPr>
            </w:pPr>
            <w:r w:rsidRPr="005F353A">
              <w:rPr>
                <w:b/>
                <w:kern w:val="18"/>
              </w:rPr>
              <w:t>RULE 232. PRIVATE PASSENGER TYPES CLASSIFICATIONS</w:t>
            </w:r>
          </w:p>
        </w:tc>
      </w:tr>
      <w:tr w:rsidR="00AD7575" w:rsidRPr="005F353A" w14:paraId="3CF3A592" w14:textId="77777777" w:rsidTr="004E64AF">
        <w:trPr>
          <w:cantSplit/>
        </w:trPr>
        <w:tc>
          <w:tcPr>
            <w:tcW w:w="3120" w:type="dxa"/>
            <w:gridSpan w:val="3"/>
          </w:tcPr>
          <w:p w14:paraId="73566A54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F353A">
              <w:rPr>
                <w:kern w:val="18"/>
              </w:rPr>
              <w:t>$   447</w:t>
            </w:r>
          </w:p>
        </w:tc>
        <w:tc>
          <w:tcPr>
            <w:tcW w:w="3120" w:type="dxa"/>
          </w:tcPr>
          <w:p w14:paraId="553A1B7D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F353A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313D77BB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E271B4D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F353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D4F0EB2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5F353A" w14:paraId="742CB7ED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A23A2E2" w14:textId="77777777" w:rsidR="00AD7575" w:rsidRPr="005F353A" w:rsidRDefault="00AD7575" w:rsidP="004E64AF">
            <w:pPr>
              <w:pStyle w:val="tabletext11"/>
              <w:rPr>
                <w:b/>
                <w:kern w:val="18"/>
              </w:rPr>
            </w:pPr>
            <w:r w:rsidRPr="005F353A">
              <w:rPr>
                <w:b/>
                <w:kern w:val="18"/>
              </w:rPr>
              <w:t>RULE 240. PUBLIC AUTO CLASSIFICATIONS –</w:t>
            </w:r>
          </w:p>
        </w:tc>
      </w:tr>
      <w:tr w:rsidR="00AD7575" w:rsidRPr="005F353A" w14:paraId="0AD9140F" w14:textId="77777777" w:rsidTr="004E64AF">
        <w:trPr>
          <w:cantSplit/>
        </w:trPr>
        <w:tc>
          <w:tcPr>
            <w:tcW w:w="540" w:type="dxa"/>
            <w:gridSpan w:val="2"/>
          </w:tcPr>
          <w:p w14:paraId="7298FAA7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1D4C6BC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  <w:r w:rsidRPr="005F353A">
              <w:rPr>
                <w:b/>
                <w:kern w:val="18"/>
              </w:rPr>
              <w:t>– TAXICABS AND LIMOUSINES</w:t>
            </w:r>
          </w:p>
        </w:tc>
      </w:tr>
      <w:tr w:rsidR="00AD7575" w:rsidRPr="005F353A" w14:paraId="547C545E" w14:textId="77777777" w:rsidTr="004E64AF">
        <w:trPr>
          <w:cantSplit/>
        </w:trPr>
        <w:tc>
          <w:tcPr>
            <w:tcW w:w="3120" w:type="dxa"/>
            <w:gridSpan w:val="3"/>
          </w:tcPr>
          <w:p w14:paraId="44E33D5E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F353A">
              <w:rPr>
                <w:kern w:val="18"/>
              </w:rPr>
              <w:t>$  3071</w:t>
            </w:r>
          </w:p>
        </w:tc>
        <w:tc>
          <w:tcPr>
            <w:tcW w:w="3120" w:type="dxa"/>
          </w:tcPr>
          <w:p w14:paraId="5CB628A5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F353A">
              <w:rPr>
                <w:kern w:val="18"/>
              </w:rPr>
              <w:t>$   128</w:t>
            </w:r>
          </w:p>
        </w:tc>
        <w:tc>
          <w:tcPr>
            <w:tcW w:w="1040" w:type="dxa"/>
          </w:tcPr>
          <w:p w14:paraId="5342388D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E8067AB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F353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F15DAEC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5F353A" w14:paraId="71E27A16" w14:textId="77777777" w:rsidTr="004E64AF">
        <w:trPr>
          <w:cantSplit/>
        </w:trPr>
        <w:tc>
          <w:tcPr>
            <w:tcW w:w="540" w:type="dxa"/>
            <w:gridSpan w:val="2"/>
          </w:tcPr>
          <w:p w14:paraId="40BD82AC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14AE93C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  <w:r w:rsidRPr="005F353A">
              <w:rPr>
                <w:b/>
                <w:kern w:val="18"/>
              </w:rPr>
              <w:t>– SCHOOL AND CHURCH BUSES</w:t>
            </w:r>
          </w:p>
        </w:tc>
      </w:tr>
      <w:tr w:rsidR="00AD7575" w:rsidRPr="005F353A" w14:paraId="78B2D290" w14:textId="77777777" w:rsidTr="004E64AF">
        <w:trPr>
          <w:cantSplit/>
        </w:trPr>
        <w:tc>
          <w:tcPr>
            <w:tcW w:w="3120" w:type="dxa"/>
            <w:gridSpan w:val="3"/>
          </w:tcPr>
          <w:p w14:paraId="18728F49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F353A">
              <w:rPr>
                <w:kern w:val="18"/>
              </w:rPr>
              <w:t>$   290</w:t>
            </w:r>
          </w:p>
        </w:tc>
        <w:tc>
          <w:tcPr>
            <w:tcW w:w="3120" w:type="dxa"/>
          </w:tcPr>
          <w:p w14:paraId="7DEFAF91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F353A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6F2F5BE3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6E50A61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F353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BCBE8E8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5F353A" w14:paraId="38360D3B" w14:textId="77777777" w:rsidTr="004E64AF">
        <w:trPr>
          <w:cantSplit/>
        </w:trPr>
        <w:tc>
          <w:tcPr>
            <w:tcW w:w="540" w:type="dxa"/>
            <w:gridSpan w:val="2"/>
          </w:tcPr>
          <w:p w14:paraId="7F44C6AF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C8728D4" w14:textId="77777777" w:rsidR="00AD7575" w:rsidRPr="005F353A" w:rsidRDefault="00AD7575" w:rsidP="004E64AF">
            <w:pPr>
              <w:pStyle w:val="tabletext11"/>
              <w:rPr>
                <w:b/>
                <w:kern w:val="18"/>
              </w:rPr>
            </w:pPr>
            <w:r w:rsidRPr="005F353A">
              <w:rPr>
                <w:b/>
                <w:kern w:val="18"/>
              </w:rPr>
              <w:t>– OTHER BUSES</w:t>
            </w:r>
          </w:p>
        </w:tc>
      </w:tr>
      <w:tr w:rsidR="00AD7575" w:rsidRPr="005F353A" w14:paraId="6EBD0ECE" w14:textId="77777777" w:rsidTr="004E64AF">
        <w:trPr>
          <w:cantSplit/>
        </w:trPr>
        <w:tc>
          <w:tcPr>
            <w:tcW w:w="3120" w:type="dxa"/>
            <w:gridSpan w:val="3"/>
          </w:tcPr>
          <w:p w14:paraId="0CA65D77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F353A">
              <w:rPr>
                <w:kern w:val="18"/>
              </w:rPr>
              <w:t>$  2414</w:t>
            </w:r>
          </w:p>
        </w:tc>
        <w:tc>
          <w:tcPr>
            <w:tcW w:w="3120" w:type="dxa"/>
          </w:tcPr>
          <w:p w14:paraId="655C4737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F353A">
              <w:rPr>
                <w:kern w:val="18"/>
              </w:rPr>
              <w:t>$    77</w:t>
            </w:r>
          </w:p>
        </w:tc>
        <w:tc>
          <w:tcPr>
            <w:tcW w:w="1040" w:type="dxa"/>
          </w:tcPr>
          <w:p w14:paraId="2024F089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2C6C4B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F353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435FBF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5F353A" w14:paraId="60F074C7" w14:textId="77777777" w:rsidTr="004E64AF">
        <w:trPr>
          <w:cantSplit/>
        </w:trPr>
        <w:tc>
          <w:tcPr>
            <w:tcW w:w="540" w:type="dxa"/>
            <w:gridSpan w:val="2"/>
          </w:tcPr>
          <w:p w14:paraId="65EDEEBE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3ECDD3D" w14:textId="77777777" w:rsidR="00AD7575" w:rsidRPr="005F353A" w:rsidRDefault="00AD7575" w:rsidP="004E64AF">
            <w:pPr>
              <w:pStyle w:val="tabletext11"/>
              <w:rPr>
                <w:b/>
                <w:kern w:val="18"/>
              </w:rPr>
            </w:pPr>
            <w:r w:rsidRPr="005F353A">
              <w:rPr>
                <w:b/>
                <w:kern w:val="18"/>
              </w:rPr>
              <w:t>– VAN POOLS</w:t>
            </w:r>
          </w:p>
        </w:tc>
      </w:tr>
      <w:tr w:rsidR="00AD7575" w:rsidRPr="005F353A" w14:paraId="16BF93BB" w14:textId="77777777" w:rsidTr="004E64AF">
        <w:trPr>
          <w:cantSplit/>
        </w:trPr>
        <w:tc>
          <w:tcPr>
            <w:tcW w:w="3120" w:type="dxa"/>
            <w:gridSpan w:val="3"/>
          </w:tcPr>
          <w:p w14:paraId="03BCEDCF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F353A">
              <w:rPr>
                <w:kern w:val="18"/>
              </w:rPr>
              <w:t>$   726</w:t>
            </w:r>
          </w:p>
        </w:tc>
        <w:tc>
          <w:tcPr>
            <w:tcW w:w="3120" w:type="dxa"/>
          </w:tcPr>
          <w:p w14:paraId="01FBC6D1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F353A">
              <w:rPr>
                <w:kern w:val="18"/>
              </w:rPr>
              <w:t>$    23</w:t>
            </w:r>
          </w:p>
        </w:tc>
        <w:tc>
          <w:tcPr>
            <w:tcW w:w="1040" w:type="dxa"/>
          </w:tcPr>
          <w:p w14:paraId="3306DE46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989EC90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F353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B452595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5F353A" w14:paraId="006B69FF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E93352A" w14:textId="77777777" w:rsidR="00AD7575" w:rsidRPr="005F353A" w:rsidRDefault="00AD7575" w:rsidP="004E64AF">
            <w:pPr>
              <w:pStyle w:val="tabletext11"/>
              <w:rPr>
                <w:b/>
                <w:kern w:val="18"/>
              </w:rPr>
            </w:pPr>
            <w:r w:rsidRPr="005F353A">
              <w:rPr>
                <w:b/>
                <w:kern w:val="18"/>
              </w:rPr>
              <w:t>RULE 249. AUTO DEALERS – PREMIUM DEVELOPMENT</w:t>
            </w:r>
          </w:p>
        </w:tc>
      </w:tr>
      <w:tr w:rsidR="00AD7575" w:rsidRPr="005F353A" w14:paraId="2ABBDFC8" w14:textId="77777777" w:rsidTr="004E64AF">
        <w:trPr>
          <w:cantSplit/>
        </w:trPr>
        <w:tc>
          <w:tcPr>
            <w:tcW w:w="3120" w:type="dxa"/>
            <w:gridSpan w:val="3"/>
          </w:tcPr>
          <w:p w14:paraId="33CE1808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F353A">
              <w:rPr>
                <w:kern w:val="18"/>
              </w:rPr>
              <w:t>$   362</w:t>
            </w:r>
          </w:p>
        </w:tc>
        <w:tc>
          <w:tcPr>
            <w:tcW w:w="3120" w:type="dxa"/>
          </w:tcPr>
          <w:p w14:paraId="047CADD3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F353A">
              <w:rPr>
                <w:kern w:val="18"/>
              </w:rPr>
              <w:t xml:space="preserve">Refer to Rule </w:t>
            </w:r>
            <w:r w:rsidRPr="005F353A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E251822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01BB372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F353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1BFEB8A" w14:textId="77777777" w:rsidR="00AD7575" w:rsidRPr="005F353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5F353A" w14:paraId="734205DF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484BC8C" w14:textId="77777777" w:rsidR="00AD7575" w:rsidRPr="005F353A" w:rsidRDefault="00AD7575" w:rsidP="004E64AF">
            <w:pPr>
              <w:pStyle w:val="tabletext11"/>
              <w:rPr>
                <w:b/>
                <w:kern w:val="18"/>
              </w:rPr>
            </w:pPr>
          </w:p>
        </w:tc>
      </w:tr>
      <w:tr w:rsidR="00AD7575" w:rsidRPr="005F353A" w14:paraId="7AD48E81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46E832FF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  <w:r w:rsidRPr="005F35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4F94B8F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  <w:r w:rsidRPr="005F353A">
              <w:rPr>
                <w:kern w:val="18"/>
              </w:rPr>
              <w:t xml:space="preserve">For Other Than Zone-rated Trucks, Tractors and Trailers Classifications, refer to Rule </w:t>
            </w:r>
            <w:r w:rsidRPr="005F353A">
              <w:rPr>
                <w:b/>
                <w:kern w:val="18"/>
              </w:rPr>
              <w:t>222.</w:t>
            </w:r>
            <w:r w:rsidRPr="005F353A">
              <w:rPr>
                <w:kern w:val="18"/>
              </w:rPr>
              <w:t xml:space="preserve"> for premium development.</w:t>
            </w:r>
          </w:p>
        </w:tc>
      </w:tr>
      <w:tr w:rsidR="00AD7575" w:rsidRPr="005F353A" w14:paraId="29D6D24E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476BD7BC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  <w:r w:rsidRPr="005F35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F401E4B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  <w:r w:rsidRPr="005F353A">
              <w:rPr>
                <w:kern w:val="18"/>
              </w:rPr>
              <w:t xml:space="preserve">For Private Passenger Types Classifications, refer to Rule </w:t>
            </w:r>
            <w:r w:rsidRPr="005F353A">
              <w:rPr>
                <w:b/>
                <w:kern w:val="18"/>
              </w:rPr>
              <w:t>232.</w:t>
            </w:r>
            <w:r w:rsidRPr="005F353A">
              <w:rPr>
                <w:kern w:val="18"/>
              </w:rPr>
              <w:t xml:space="preserve"> for premium development.</w:t>
            </w:r>
          </w:p>
        </w:tc>
      </w:tr>
      <w:tr w:rsidR="00AD7575" w:rsidRPr="005F353A" w14:paraId="63047940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314EB083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  <w:r w:rsidRPr="005F35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2D65194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  <w:r w:rsidRPr="005F353A">
              <w:rPr>
                <w:kern w:val="18"/>
              </w:rPr>
              <w:t xml:space="preserve">For Other Than Zone-rated Public Autos, refer to Rule </w:t>
            </w:r>
            <w:r w:rsidRPr="005F353A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  <w:r w:rsidRPr="005F353A">
              <w:rPr>
                <w:rStyle w:val="rulelink"/>
              </w:rPr>
              <w:t xml:space="preserve"> </w:t>
            </w:r>
          </w:p>
        </w:tc>
      </w:tr>
      <w:tr w:rsidR="00AD7575" w:rsidRPr="005F353A" w14:paraId="6C990732" w14:textId="77777777" w:rsidTr="004E64AF">
        <w:trPr>
          <w:cantSplit/>
        </w:trPr>
        <w:tc>
          <w:tcPr>
            <w:tcW w:w="220" w:type="dxa"/>
          </w:tcPr>
          <w:p w14:paraId="3DAC67F6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  <w:r w:rsidRPr="005F35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A1D2ECC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  <w:r w:rsidRPr="005F353A">
              <w:rPr>
                <w:kern w:val="18"/>
              </w:rPr>
              <w:t xml:space="preserve">For liability increased limits factors, refer to Rule </w:t>
            </w:r>
            <w:r w:rsidRPr="005F353A">
              <w:rPr>
                <w:rStyle w:val="rulelink"/>
              </w:rPr>
              <w:t>300.</w:t>
            </w:r>
          </w:p>
        </w:tc>
      </w:tr>
      <w:tr w:rsidR="00AD7575" w:rsidRPr="005F353A" w14:paraId="5D90C4D4" w14:textId="77777777" w:rsidTr="004E64AF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5B6071E" w14:textId="77777777" w:rsidR="00AD7575" w:rsidRPr="005F353A" w:rsidRDefault="00AD7575" w:rsidP="004E64AF">
            <w:pPr>
              <w:pStyle w:val="tabletext11"/>
              <w:jc w:val="both"/>
              <w:rPr>
                <w:kern w:val="18"/>
              </w:rPr>
            </w:pPr>
            <w:r w:rsidRPr="005F35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33BF0C6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  <w:r w:rsidRPr="005F353A">
              <w:rPr>
                <w:kern w:val="18"/>
              </w:rPr>
              <w:t xml:space="preserve">Other Than Auto losses for </w:t>
            </w:r>
            <w:r w:rsidRPr="005F353A">
              <w:t>Auto Dealers</w:t>
            </w:r>
            <w:r w:rsidRPr="005F353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F353A">
              <w:rPr>
                <w:rStyle w:val="rulelink"/>
              </w:rPr>
              <w:t>249.</w:t>
            </w:r>
          </w:p>
        </w:tc>
      </w:tr>
      <w:tr w:rsidR="00AD7575" w:rsidRPr="005F353A" w14:paraId="5C4CA934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DBDE3F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E9D993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F353A" w14:paraId="7148B787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0410B4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017094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F353A" w14:paraId="7181794B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B5A71D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D8BAC3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F353A" w14:paraId="4430DD78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1723C4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C3D0E0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F353A" w14:paraId="7461BB2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AD11FF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982F78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F353A" w14:paraId="1923030B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568A1B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FD2937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F353A" w14:paraId="74343C87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386B39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766CAE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F353A" w14:paraId="2682655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0307C6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4DECCD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F353A" w14:paraId="00E84559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759D2E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1BD5DE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F353A" w14:paraId="7277828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B91470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520ADC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F353A" w14:paraId="7C686E4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D71808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C1E483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F353A" w14:paraId="1F09160D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5C4B6D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C66B23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F353A" w14:paraId="631E83E6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9FBF9F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871ADE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F353A" w14:paraId="6F9A13F9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B6F2D0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8DCA64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F353A" w14:paraId="168A7A6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FD39C3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9D9C86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F353A" w14:paraId="220FFD5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858978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F7A8B4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F353A" w14:paraId="1292FBC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761D69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533132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F353A" w14:paraId="1FFB9C52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D2702B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25E629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F353A" w14:paraId="78FF0572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A8BF12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B6E1BD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F353A" w14:paraId="1C47869B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80D4EE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75ABAA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F353A" w14:paraId="22597AA9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03A6DF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25AC8D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F353A" w14:paraId="677018A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C36C46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1DB331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F353A" w14:paraId="6680B038" w14:textId="77777777" w:rsidTr="004E64AF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26E5479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DAB7A53" w14:textId="77777777" w:rsidR="00AD7575" w:rsidRPr="005F353A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121EC410" w14:textId="3E3DC07E" w:rsidR="00AD7575" w:rsidRDefault="00AD7575" w:rsidP="00AD7575">
      <w:pPr>
        <w:pStyle w:val="isonormal"/>
      </w:pPr>
    </w:p>
    <w:p w14:paraId="620E7026" w14:textId="5EF13B7E" w:rsidR="00AD7575" w:rsidRDefault="00AD7575" w:rsidP="00AD7575">
      <w:pPr>
        <w:pStyle w:val="isonormal"/>
        <w:jc w:val="left"/>
      </w:pPr>
    </w:p>
    <w:p w14:paraId="56D35EA4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5E2AD6C" w14:textId="77777777" w:rsidR="00AD7575" w:rsidRPr="001812EF" w:rsidRDefault="00AD7575" w:rsidP="00AD7575">
      <w:pPr>
        <w:pStyle w:val="subcap"/>
      </w:pPr>
      <w:r w:rsidRPr="001812EF">
        <w:lastRenderedPageBreak/>
        <w:t>TERRITORY 104</w:t>
      </w:r>
    </w:p>
    <w:p w14:paraId="6423B4AA" w14:textId="77777777" w:rsidR="00AD7575" w:rsidRPr="001812EF" w:rsidRDefault="00AD7575" w:rsidP="00AD7575">
      <w:pPr>
        <w:pStyle w:val="subcap2"/>
      </w:pPr>
      <w:r w:rsidRPr="001812EF">
        <w:t>LIAB, MED PAY</w:t>
      </w:r>
    </w:p>
    <w:p w14:paraId="48D6D2F2" w14:textId="77777777" w:rsidR="00AD7575" w:rsidRPr="001812EF" w:rsidRDefault="00AD7575" w:rsidP="00AD7575">
      <w:pPr>
        <w:pStyle w:val="isonormal"/>
      </w:pPr>
    </w:p>
    <w:p w14:paraId="74676B0C" w14:textId="77777777" w:rsidR="00AD7575" w:rsidRPr="001812EF" w:rsidRDefault="00AD7575" w:rsidP="00AD7575">
      <w:pPr>
        <w:pStyle w:val="isonormal"/>
        <w:sectPr w:rsidR="00AD7575" w:rsidRPr="001812EF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AD7575" w:rsidRPr="001812EF" w14:paraId="34508248" w14:textId="77777777" w:rsidTr="004E64AF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E82A318" w14:textId="77777777" w:rsidR="00AD7575" w:rsidRPr="001812EF" w:rsidRDefault="00AD7575" w:rsidP="004E64AF">
            <w:pPr>
              <w:pStyle w:val="tablehead"/>
              <w:rPr>
                <w:kern w:val="18"/>
              </w:rPr>
            </w:pPr>
            <w:r w:rsidRPr="001812E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4B7B3C0" w14:textId="77777777" w:rsidR="00AD7575" w:rsidRPr="001812EF" w:rsidRDefault="00AD7575" w:rsidP="004E64AF">
            <w:pPr>
              <w:pStyle w:val="tablehead"/>
              <w:rPr>
                <w:kern w:val="18"/>
              </w:rPr>
            </w:pPr>
            <w:r w:rsidRPr="001812E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6779309" w14:textId="77777777" w:rsidR="00AD7575" w:rsidRPr="001812EF" w:rsidRDefault="00AD7575" w:rsidP="004E64AF">
            <w:pPr>
              <w:pStyle w:val="tablehead"/>
              <w:rPr>
                <w:kern w:val="18"/>
              </w:rPr>
            </w:pPr>
            <w:r w:rsidRPr="001812EF">
              <w:rPr>
                <w:kern w:val="18"/>
              </w:rPr>
              <w:t>PERSONAL INJURY PROTECTION</w:t>
            </w:r>
          </w:p>
        </w:tc>
      </w:tr>
      <w:tr w:rsidR="00AD7575" w:rsidRPr="001812EF" w14:paraId="79D7DC5D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FA2DEF9" w14:textId="77777777" w:rsidR="00AD7575" w:rsidRPr="001812EF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650AFA0" w14:textId="77777777" w:rsidR="00AD7575" w:rsidRPr="001812EF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06E7DAC" w14:textId="77777777" w:rsidR="00AD7575" w:rsidRPr="001812EF" w:rsidRDefault="00AD7575" w:rsidP="004E64AF">
            <w:pPr>
              <w:pStyle w:val="tablehead"/>
              <w:rPr>
                <w:kern w:val="18"/>
              </w:rPr>
            </w:pPr>
          </w:p>
        </w:tc>
      </w:tr>
      <w:tr w:rsidR="00AD7575" w:rsidRPr="001812EF" w14:paraId="74E85ED7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92DD46B" w14:textId="77777777" w:rsidR="00AD7575" w:rsidRPr="001812EF" w:rsidRDefault="00AD7575" w:rsidP="004E64AF">
            <w:pPr>
              <w:pStyle w:val="tablehead"/>
              <w:rPr>
                <w:kern w:val="18"/>
              </w:rPr>
            </w:pPr>
            <w:r w:rsidRPr="001812E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E3AF7CC" w14:textId="77777777" w:rsidR="00AD7575" w:rsidRPr="001812EF" w:rsidRDefault="00AD7575" w:rsidP="004E64AF">
            <w:pPr>
              <w:pStyle w:val="tablehead"/>
              <w:rPr>
                <w:kern w:val="18"/>
              </w:rPr>
            </w:pPr>
            <w:r w:rsidRPr="001812E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741084D" w14:textId="77777777" w:rsidR="00AD7575" w:rsidRPr="001812EF" w:rsidRDefault="00AD7575" w:rsidP="004E64AF">
            <w:pPr>
              <w:pStyle w:val="tablehead"/>
              <w:rPr>
                <w:kern w:val="18"/>
              </w:rPr>
            </w:pPr>
            <w:r w:rsidRPr="001812EF">
              <w:rPr>
                <w:kern w:val="18"/>
              </w:rPr>
              <w:t>Basic Limits</w:t>
            </w:r>
          </w:p>
        </w:tc>
      </w:tr>
      <w:tr w:rsidR="00AD7575" w:rsidRPr="001812EF" w14:paraId="2A3DB36B" w14:textId="77777777" w:rsidTr="004E64AF">
        <w:trPr>
          <w:cantSplit/>
        </w:trPr>
        <w:tc>
          <w:tcPr>
            <w:tcW w:w="9360" w:type="dxa"/>
            <w:gridSpan w:val="7"/>
          </w:tcPr>
          <w:p w14:paraId="118B5B64" w14:textId="77777777" w:rsidR="00AD7575" w:rsidRPr="001812EF" w:rsidRDefault="00AD7575" w:rsidP="004E64AF">
            <w:pPr>
              <w:pStyle w:val="tabletext11"/>
              <w:rPr>
                <w:b/>
                <w:kern w:val="18"/>
              </w:rPr>
            </w:pPr>
            <w:r w:rsidRPr="001812EF">
              <w:rPr>
                <w:b/>
                <w:kern w:val="18"/>
              </w:rPr>
              <w:t>RULE 223. TRUCKS, TRACTORS AND TRAILERS CLASSIFICATIONS</w:t>
            </w:r>
          </w:p>
        </w:tc>
      </w:tr>
      <w:tr w:rsidR="00AD7575" w:rsidRPr="001812EF" w14:paraId="2B95F2E3" w14:textId="77777777" w:rsidTr="004E64AF">
        <w:trPr>
          <w:cantSplit/>
        </w:trPr>
        <w:tc>
          <w:tcPr>
            <w:tcW w:w="3120" w:type="dxa"/>
            <w:gridSpan w:val="3"/>
          </w:tcPr>
          <w:p w14:paraId="1C18CA2B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812EF">
              <w:rPr>
                <w:kern w:val="18"/>
              </w:rPr>
              <w:t>$   627</w:t>
            </w:r>
          </w:p>
        </w:tc>
        <w:tc>
          <w:tcPr>
            <w:tcW w:w="3120" w:type="dxa"/>
          </w:tcPr>
          <w:p w14:paraId="7E10933B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812EF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5CED46CD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5C216CB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812E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1F127F0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1812EF" w14:paraId="685322B5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293B9FE" w14:textId="77777777" w:rsidR="00AD7575" w:rsidRPr="001812EF" w:rsidRDefault="00AD7575" w:rsidP="004E64AF">
            <w:pPr>
              <w:pStyle w:val="tabletext11"/>
              <w:rPr>
                <w:b/>
                <w:kern w:val="18"/>
              </w:rPr>
            </w:pPr>
            <w:r w:rsidRPr="001812EF">
              <w:rPr>
                <w:b/>
                <w:kern w:val="18"/>
              </w:rPr>
              <w:t>RULE 232. PRIVATE PASSENGER TYPES CLASSIFICATIONS</w:t>
            </w:r>
          </w:p>
        </w:tc>
      </w:tr>
      <w:tr w:rsidR="00AD7575" w:rsidRPr="001812EF" w14:paraId="3F30895D" w14:textId="77777777" w:rsidTr="004E64AF">
        <w:trPr>
          <w:cantSplit/>
        </w:trPr>
        <w:tc>
          <w:tcPr>
            <w:tcW w:w="3120" w:type="dxa"/>
            <w:gridSpan w:val="3"/>
          </w:tcPr>
          <w:p w14:paraId="58676700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812EF">
              <w:rPr>
                <w:kern w:val="18"/>
              </w:rPr>
              <w:t>$   538</w:t>
            </w:r>
          </w:p>
        </w:tc>
        <w:tc>
          <w:tcPr>
            <w:tcW w:w="3120" w:type="dxa"/>
          </w:tcPr>
          <w:p w14:paraId="11E73E66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812EF">
              <w:rPr>
                <w:kern w:val="18"/>
              </w:rPr>
              <w:t>$    17</w:t>
            </w:r>
          </w:p>
        </w:tc>
        <w:tc>
          <w:tcPr>
            <w:tcW w:w="1040" w:type="dxa"/>
          </w:tcPr>
          <w:p w14:paraId="6F5188E6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5FDC216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812E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30B9A70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1812EF" w14:paraId="155E342A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41283FC" w14:textId="77777777" w:rsidR="00AD7575" w:rsidRPr="001812EF" w:rsidRDefault="00AD7575" w:rsidP="004E64AF">
            <w:pPr>
              <w:pStyle w:val="tabletext11"/>
              <w:rPr>
                <w:b/>
                <w:kern w:val="18"/>
              </w:rPr>
            </w:pPr>
            <w:r w:rsidRPr="001812EF">
              <w:rPr>
                <w:b/>
                <w:kern w:val="18"/>
              </w:rPr>
              <w:t>RULE 240. PUBLIC AUTO CLASSIFICATIONS –</w:t>
            </w:r>
          </w:p>
        </w:tc>
      </w:tr>
      <w:tr w:rsidR="00AD7575" w:rsidRPr="001812EF" w14:paraId="21A5A8ED" w14:textId="77777777" w:rsidTr="004E64AF">
        <w:trPr>
          <w:cantSplit/>
        </w:trPr>
        <w:tc>
          <w:tcPr>
            <w:tcW w:w="540" w:type="dxa"/>
            <w:gridSpan w:val="2"/>
          </w:tcPr>
          <w:p w14:paraId="5A03EC06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38287EE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  <w:r w:rsidRPr="001812EF">
              <w:rPr>
                <w:b/>
                <w:kern w:val="18"/>
              </w:rPr>
              <w:t>– TAXICABS AND LIMOUSINES</w:t>
            </w:r>
          </w:p>
        </w:tc>
      </w:tr>
      <w:tr w:rsidR="00AD7575" w:rsidRPr="001812EF" w14:paraId="39785B89" w14:textId="77777777" w:rsidTr="004E64AF">
        <w:trPr>
          <w:cantSplit/>
        </w:trPr>
        <w:tc>
          <w:tcPr>
            <w:tcW w:w="3120" w:type="dxa"/>
            <w:gridSpan w:val="3"/>
          </w:tcPr>
          <w:p w14:paraId="6B4E626A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812EF">
              <w:rPr>
                <w:kern w:val="18"/>
              </w:rPr>
              <w:t>$  2521</w:t>
            </w:r>
          </w:p>
        </w:tc>
        <w:tc>
          <w:tcPr>
            <w:tcW w:w="3120" w:type="dxa"/>
          </w:tcPr>
          <w:p w14:paraId="39225FF0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812EF">
              <w:rPr>
                <w:kern w:val="18"/>
              </w:rPr>
              <w:t>$   105</w:t>
            </w:r>
          </w:p>
        </w:tc>
        <w:tc>
          <w:tcPr>
            <w:tcW w:w="1040" w:type="dxa"/>
          </w:tcPr>
          <w:p w14:paraId="76C75586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828DFA1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812E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317F756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1812EF" w14:paraId="20139EC2" w14:textId="77777777" w:rsidTr="004E64AF">
        <w:trPr>
          <w:cantSplit/>
        </w:trPr>
        <w:tc>
          <w:tcPr>
            <w:tcW w:w="540" w:type="dxa"/>
            <w:gridSpan w:val="2"/>
          </w:tcPr>
          <w:p w14:paraId="595C6093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7F1BE05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  <w:r w:rsidRPr="001812EF">
              <w:rPr>
                <w:b/>
                <w:kern w:val="18"/>
              </w:rPr>
              <w:t>– SCHOOL AND CHURCH BUSES</w:t>
            </w:r>
          </w:p>
        </w:tc>
      </w:tr>
      <w:tr w:rsidR="00AD7575" w:rsidRPr="001812EF" w14:paraId="4CC51DF3" w14:textId="77777777" w:rsidTr="004E64AF">
        <w:trPr>
          <w:cantSplit/>
        </w:trPr>
        <w:tc>
          <w:tcPr>
            <w:tcW w:w="3120" w:type="dxa"/>
            <w:gridSpan w:val="3"/>
          </w:tcPr>
          <w:p w14:paraId="2BBE4342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812EF">
              <w:rPr>
                <w:kern w:val="18"/>
              </w:rPr>
              <w:t>$   238</w:t>
            </w:r>
          </w:p>
        </w:tc>
        <w:tc>
          <w:tcPr>
            <w:tcW w:w="3120" w:type="dxa"/>
          </w:tcPr>
          <w:p w14:paraId="3D26F918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812EF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1B2ED773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F0C266C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812E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02B00A9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1812EF" w14:paraId="59021468" w14:textId="77777777" w:rsidTr="004E64AF">
        <w:trPr>
          <w:cantSplit/>
        </w:trPr>
        <w:tc>
          <w:tcPr>
            <w:tcW w:w="540" w:type="dxa"/>
            <w:gridSpan w:val="2"/>
          </w:tcPr>
          <w:p w14:paraId="411AC2DA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AB1FB4A" w14:textId="77777777" w:rsidR="00AD7575" w:rsidRPr="001812EF" w:rsidRDefault="00AD7575" w:rsidP="004E64AF">
            <w:pPr>
              <w:pStyle w:val="tabletext11"/>
              <w:rPr>
                <w:b/>
                <w:kern w:val="18"/>
              </w:rPr>
            </w:pPr>
            <w:r w:rsidRPr="001812EF">
              <w:rPr>
                <w:b/>
                <w:kern w:val="18"/>
              </w:rPr>
              <w:t>– OTHER BUSES</w:t>
            </w:r>
          </w:p>
        </w:tc>
      </w:tr>
      <w:tr w:rsidR="00AD7575" w:rsidRPr="001812EF" w14:paraId="64AE19FD" w14:textId="77777777" w:rsidTr="004E64AF">
        <w:trPr>
          <w:cantSplit/>
        </w:trPr>
        <w:tc>
          <w:tcPr>
            <w:tcW w:w="3120" w:type="dxa"/>
            <w:gridSpan w:val="3"/>
          </w:tcPr>
          <w:p w14:paraId="3FD5C168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812EF">
              <w:rPr>
                <w:kern w:val="18"/>
              </w:rPr>
              <w:t>$  1981</w:t>
            </w:r>
          </w:p>
        </w:tc>
        <w:tc>
          <w:tcPr>
            <w:tcW w:w="3120" w:type="dxa"/>
          </w:tcPr>
          <w:p w14:paraId="066994A4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812EF">
              <w:rPr>
                <w:kern w:val="18"/>
              </w:rPr>
              <w:t>$    69</w:t>
            </w:r>
          </w:p>
        </w:tc>
        <w:tc>
          <w:tcPr>
            <w:tcW w:w="1040" w:type="dxa"/>
          </w:tcPr>
          <w:p w14:paraId="1B781399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8949B03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812E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80BB867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1812EF" w14:paraId="190B0E39" w14:textId="77777777" w:rsidTr="004E64AF">
        <w:trPr>
          <w:cantSplit/>
        </w:trPr>
        <w:tc>
          <w:tcPr>
            <w:tcW w:w="540" w:type="dxa"/>
            <w:gridSpan w:val="2"/>
          </w:tcPr>
          <w:p w14:paraId="0627DF32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2AA444D" w14:textId="77777777" w:rsidR="00AD7575" w:rsidRPr="001812EF" w:rsidRDefault="00AD7575" w:rsidP="004E64AF">
            <w:pPr>
              <w:pStyle w:val="tabletext11"/>
              <w:rPr>
                <w:b/>
                <w:kern w:val="18"/>
              </w:rPr>
            </w:pPr>
            <w:r w:rsidRPr="001812EF">
              <w:rPr>
                <w:b/>
                <w:kern w:val="18"/>
              </w:rPr>
              <w:t>– VAN POOLS</w:t>
            </w:r>
          </w:p>
        </w:tc>
      </w:tr>
      <w:tr w:rsidR="00AD7575" w:rsidRPr="001812EF" w14:paraId="35F147CA" w14:textId="77777777" w:rsidTr="004E64AF">
        <w:trPr>
          <w:cantSplit/>
        </w:trPr>
        <w:tc>
          <w:tcPr>
            <w:tcW w:w="3120" w:type="dxa"/>
            <w:gridSpan w:val="3"/>
          </w:tcPr>
          <w:p w14:paraId="582D68C9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812EF">
              <w:rPr>
                <w:kern w:val="18"/>
              </w:rPr>
              <w:t>$   596</w:t>
            </w:r>
          </w:p>
        </w:tc>
        <w:tc>
          <w:tcPr>
            <w:tcW w:w="3120" w:type="dxa"/>
          </w:tcPr>
          <w:p w14:paraId="6119DD2E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812EF">
              <w:rPr>
                <w:kern w:val="18"/>
              </w:rPr>
              <w:t>$    19</w:t>
            </w:r>
          </w:p>
        </w:tc>
        <w:tc>
          <w:tcPr>
            <w:tcW w:w="1040" w:type="dxa"/>
          </w:tcPr>
          <w:p w14:paraId="384718B6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A8BC048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812E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5C4C8A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1812EF" w14:paraId="52FC37FC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45BDB64" w14:textId="77777777" w:rsidR="00AD7575" w:rsidRPr="001812EF" w:rsidRDefault="00AD7575" w:rsidP="004E64AF">
            <w:pPr>
              <w:pStyle w:val="tabletext11"/>
              <w:rPr>
                <w:b/>
                <w:kern w:val="18"/>
              </w:rPr>
            </w:pPr>
            <w:r w:rsidRPr="001812EF">
              <w:rPr>
                <w:b/>
                <w:kern w:val="18"/>
              </w:rPr>
              <w:t>RULE 249. AUTO DEALERS – PREMIUM DEVELOPMENT</w:t>
            </w:r>
          </w:p>
        </w:tc>
      </w:tr>
      <w:tr w:rsidR="00AD7575" w:rsidRPr="001812EF" w14:paraId="42223C4F" w14:textId="77777777" w:rsidTr="004E64AF">
        <w:trPr>
          <w:cantSplit/>
        </w:trPr>
        <w:tc>
          <w:tcPr>
            <w:tcW w:w="3120" w:type="dxa"/>
            <w:gridSpan w:val="3"/>
          </w:tcPr>
          <w:p w14:paraId="30FCA247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812EF">
              <w:rPr>
                <w:kern w:val="18"/>
              </w:rPr>
              <w:t>$   310</w:t>
            </w:r>
          </w:p>
        </w:tc>
        <w:tc>
          <w:tcPr>
            <w:tcW w:w="3120" w:type="dxa"/>
          </w:tcPr>
          <w:p w14:paraId="66EA4E90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812EF">
              <w:rPr>
                <w:kern w:val="18"/>
              </w:rPr>
              <w:t xml:space="preserve">Refer to Rule </w:t>
            </w:r>
            <w:r w:rsidRPr="001812EF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5D4E32C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31BE84D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812E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0AB993B" w14:textId="77777777" w:rsidR="00AD7575" w:rsidRPr="001812E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1812EF" w14:paraId="12446461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6706E4E" w14:textId="77777777" w:rsidR="00AD7575" w:rsidRPr="001812EF" w:rsidRDefault="00AD7575" w:rsidP="004E64AF">
            <w:pPr>
              <w:pStyle w:val="tabletext11"/>
              <w:rPr>
                <w:b/>
                <w:kern w:val="18"/>
              </w:rPr>
            </w:pPr>
          </w:p>
        </w:tc>
      </w:tr>
      <w:tr w:rsidR="00AD7575" w:rsidRPr="001812EF" w14:paraId="2F25A941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64CB9FFF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  <w:r w:rsidRPr="001812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2C5F3C4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  <w:r w:rsidRPr="001812EF">
              <w:rPr>
                <w:kern w:val="18"/>
              </w:rPr>
              <w:t xml:space="preserve">For Other Than Zone-rated Trucks, Tractors and Trailers Classifications, refer to Rule </w:t>
            </w:r>
            <w:r w:rsidRPr="001812EF">
              <w:rPr>
                <w:b/>
                <w:kern w:val="18"/>
              </w:rPr>
              <w:t>222.</w:t>
            </w:r>
            <w:r w:rsidRPr="001812EF">
              <w:rPr>
                <w:kern w:val="18"/>
              </w:rPr>
              <w:t xml:space="preserve"> for premium development.</w:t>
            </w:r>
          </w:p>
        </w:tc>
      </w:tr>
      <w:tr w:rsidR="00AD7575" w:rsidRPr="001812EF" w14:paraId="1F3D0D3B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52DAF09D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  <w:r w:rsidRPr="001812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44D943F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  <w:r w:rsidRPr="001812EF">
              <w:rPr>
                <w:kern w:val="18"/>
              </w:rPr>
              <w:t xml:space="preserve">For Private Passenger Types Classifications, refer to Rule </w:t>
            </w:r>
            <w:r w:rsidRPr="001812EF">
              <w:rPr>
                <w:b/>
                <w:kern w:val="18"/>
              </w:rPr>
              <w:t>232.</w:t>
            </w:r>
            <w:r w:rsidRPr="001812EF">
              <w:rPr>
                <w:kern w:val="18"/>
              </w:rPr>
              <w:t xml:space="preserve"> for premium development.</w:t>
            </w:r>
          </w:p>
        </w:tc>
      </w:tr>
      <w:tr w:rsidR="00AD7575" w:rsidRPr="001812EF" w14:paraId="3F37912E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043149D5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  <w:r w:rsidRPr="001812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1EA2919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  <w:r w:rsidRPr="001812EF">
              <w:rPr>
                <w:kern w:val="18"/>
              </w:rPr>
              <w:t xml:space="preserve">For Other Than Zone-rated Public Autos, refer to Rule </w:t>
            </w:r>
            <w:r w:rsidRPr="001812EF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  <w:r w:rsidRPr="001812EF">
              <w:rPr>
                <w:rStyle w:val="rulelink"/>
              </w:rPr>
              <w:t xml:space="preserve"> </w:t>
            </w:r>
          </w:p>
        </w:tc>
      </w:tr>
      <w:tr w:rsidR="00AD7575" w:rsidRPr="001812EF" w14:paraId="15C39553" w14:textId="77777777" w:rsidTr="004E64AF">
        <w:trPr>
          <w:cantSplit/>
        </w:trPr>
        <w:tc>
          <w:tcPr>
            <w:tcW w:w="220" w:type="dxa"/>
          </w:tcPr>
          <w:p w14:paraId="51C9572B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  <w:r w:rsidRPr="001812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421F512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  <w:r w:rsidRPr="001812EF">
              <w:rPr>
                <w:kern w:val="18"/>
              </w:rPr>
              <w:t xml:space="preserve">For liability increased limits factors, refer to Rule </w:t>
            </w:r>
            <w:r w:rsidRPr="001812EF">
              <w:rPr>
                <w:rStyle w:val="rulelink"/>
              </w:rPr>
              <w:t>300.</w:t>
            </w:r>
          </w:p>
        </w:tc>
      </w:tr>
      <w:tr w:rsidR="00AD7575" w:rsidRPr="001812EF" w14:paraId="79FEFBFC" w14:textId="77777777" w:rsidTr="004E64AF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B444635" w14:textId="77777777" w:rsidR="00AD7575" w:rsidRPr="001812EF" w:rsidRDefault="00AD7575" w:rsidP="004E64AF">
            <w:pPr>
              <w:pStyle w:val="tabletext11"/>
              <w:jc w:val="both"/>
              <w:rPr>
                <w:kern w:val="18"/>
              </w:rPr>
            </w:pPr>
            <w:r w:rsidRPr="001812E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5460371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  <w:r w:rsidRPr="001812EF">
              <w:rPr>
                <w:kern w:val="18"/>
              </w:rPr>
              <w:t xml:space="preserve">Other Than Auto losses for </w:t>
            </w:r>
            <w:r w:rsidRPr="001812EF">
              <w:t>Auto Dealers</w:t>
            </w:r>
            <w:r w:rsidRPr="001812E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812EF">
              <w:rPr>
                <w:rStyle w:val="rulelink"/>
              </w:rPr>
              <w:t>249.</w:t>
            </w:r>
          </w:p>
        </w:tc>
      </w:tr>
      <w:tr w:rsidR="00AD7575" w:rsidRPr="001812EF" w14:paraId="64CA16F6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15EF01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7EC7F6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812EF" w14:paraId="7F1A76C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DFB91A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CCFD34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812EF" w14:paraId="34553A3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4C782E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AB5128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812EF" w14:paraId="2FEC203F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A6D274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E485C1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812EF" w14:paraId="2BCB278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9DD047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4C00E6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812EF" w14:paraId="2758993A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B789A8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28CD4B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812EF" w14:paraId="27F974C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FB1DE4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B662D0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812EF" w14:paraId="03DC8D3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016DAE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D963F5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812EF" w14:paraId="381B316B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2331D4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3B7598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812EF" w14:paraId="0BC9D777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43B09D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DB293C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812EF" w14:paraId="55D4D544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5B9CA9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95F496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812EF" w14:paraId="07E4DE5F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066313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13B3C8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812EF" w14:paraId="559E1069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338666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B7F77B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812EF" w14:paraId="5BBBE017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E8671C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C86448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812EF" w14:paraId="39AD5AE6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90CC90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0493F8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812EF" w14:paraId="074CFEE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85002C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6470EC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812EF" w14:paraId="3003DC5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DABC01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6B4A07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812EF" w14:paraId="57247557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27C6F3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08229B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812EF" w14:paraId="4DE125CF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B66D10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82CC36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812EF" w14:paraId="7166B8C8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744925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26ED33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812EF" w14:paraId="0B26A4A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CBC938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F326DD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812EF" w14:paraId="64914BB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86A51B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78E260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812EF" w14:paraId="00C5D75F" w14:textId="77777777" w:rsidTr="004E64AF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511EF2A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C10EFA2" w14:textId="77777777" w:rsidR="00AD7575" w:rsidRPr="001812EF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67843ADF" w14:textId="0F356A7C" w:rsidR="00AD7575" w:rsidRDefault="00AD7575" w:rsidP="00AD7575">
      <w:pPr>
        <w:pStyle w:val="isonormal"/>
      </w:pPr>
    </w:p>
    <w:p w14:paraId="0F42C475" w14:textId="0F7772D5" w:rsidR="00AD7575" w:rsidRDefault="00AD7575" w:rsidP="00AD7575">
      <w:pPr>
        <w:pStyle w:val="isonormal"/>
        <w:jc w:val="left"/>
      </w:pPr>
    </w:p>
    <w:p w14:paraId="7A007FCA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0336B49" w14:textId="77777777" w:rsidR="00AD7575" w:rsidRPr="000A58A6" w:rsidRDefault="00AD7575" w:rsidP="00AD7575">
      <w:pPr>
        <w:pStyle w:val="subcap"/>
      </w:pPr>
      <w:r w:rsidRPr="000A58A6">
        <w:lastRenderedPageBreak/>
        <w:t>TERRITORY 105</w:t>
      </w:r>
    </w:p>
    <w:p w14:paraId="4FA78F95" w14:textId="77777777" w:rsidR="00AD7575" w:rsidRPr="000A58A6" w:rsidRDefault="00AD7575" w:rsidP="00AD7575">
      <w:pPr>
        <w:pStyle w:val="subcap2"/>
      </w:pPr>
      <w:r w:rsidRPr="000A58A6">
        <w:t>LIAB, MED PAY</w:t>
      </w:r>
    </w:p>
    <w:p w14:paraId="6A3C2C95" w14:textId="77777777" w:rsidR="00AD7575" w:rsidRPr="000A58A6" w:rsidRDefault="00AD7575" w:rsidP="00AD7575">
      <w:pPr>
        <w:pStyle w:val="isonormal"/>
      </w:pPr>
    </w:p>
    <w:p w14:paraId="2187361C" w14:textId="77777777" w:rsidR="00AD7575" w:rsidRPr="000A58A6" w:rsidRDefault="00AD7575" w:rsidP="00AD7575">
      <w:pPr>
        <w:pStyle w:val="isonormal"/>
        <w:sectPr w:rsidR="00AD7575" w:rsidRPr="000A58A6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AD7575" w:rsidRPr="000A58A6" w14:paraId="0E58A3F2" w14:textId="77777777" w:rsidTr="004E64AF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B338BD0" w14:textId="77777777" w:rsidR="00AD7575" w:rsidRPr="000A58A6" w:rsidRDefault="00AD7575" w:rsidP="004E64AF">
            <w:pPr>
              <w:pStyle w:val="tablehead"/>
              <w:rPr>
                <w:kern w:val="18"/>
              </w:rPr>
            </w:pPr>
            <w:r w:rsidRPr="000A58A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3879AE1" w14:textId="77777777" w:rsidR="00AD7575" w:rsidRPr="000A58A6" w:rsidRDefault="00AD7575" w:rsidP="004E64AF">
            <w:pPr>
              <w:pStyle w:val="tablehead"/>
              <w:rPr>
                <w:kern w:val="18"/>
              </w:rPr>
            </w:pPr>
            <w:r w:rsidRPr="000A58A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44D8E4A" w14:textId="77777777" w:rsidR="00AD7575" w:rsidRPr="000A58A6" w:rsidRDefault="00AD7575" w:rsidP="004E64AF">
            <w:pPr>
              <w:pStyle w:val="tablehead"/>
              <w:rPr>
                <w:kern w:val="18"/>
              </w:rPr>
            </w:pPr>
            <w:r w:rsidRPr="000A58A6">
              <w:rPr>
                <w:kern w:val="18"/>
              </w:rPr>
              <w:t>PERSONAL INJURY PROTECTION</w:t>
            </w:r>
          </w:p>
        </w:tc>
      </w:tr>
      <w:tr w:rsidR="00AD7575" w:rsidRPr="000A58A6" w14:paraId="1979B484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9964670" w14:textId="77777777" w:rsidR="00AD7575" w:rsidRPr="000A58A6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5193A7D" w14:textId="77777777" w:rsidR="00AD7575" w:rsidRPr="000A58A6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3E5945F" w14:textId="77777777" w:rsidR="00AD7575" w:rsidRPr="000A58A6" w:rsidRDefault="00AD7575" w:rsidP="004E64AF">
            <w:pPr>
              <w:pStyle w:val="tablehead"/>
              <w:rPr>
                <w:kern w:val="18"/>
              </w:rPr>
            </w:pPr>
          </w:p>
        </w:tc>
      </w:tr>
      <w:tr w:rsidR="00AD7575" w:rsidRPr="000A58A6" w14:paraId="48A0EEE8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D0EE1AD" w14:textId="77777777" w:rsidR="00AD7575" w:rsidRPr="000A58A6" w:rsidRDefault="00AD7575" w:rsidP="004E64AF">
            <w:pPr>
              <w:pStyle w:val="tablehead"/>
              <w:rPr>
                <w:kern w:val="18"/>
              </w:rPr>
            </w:pPr>
            <w:r w:rsidRPr="000A58A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EF48CC0" w14:textId="77777777" w:rsidR="00AD7575" w:rsidRPr="000A58A6" w:rsidRDefault="00AD7575" w:rsidP="004E64AF">
            <w:pPr>
              <w:pStyle w:val="tablehead"/>
              <w:rPr>
                <w:kern w:val="18"/>
              </w:rPr>
            </w:pPr>
            <w:r w:rsidRPr="000A58A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6C898F6" w14:textId="77777777" w:rsidR="00AD7575" w:rsidRPr="000A58A6" w:rsidRDefault="00AD7575" w:rsidP="004E64AF">
            <w:pPr>
              <w:pStyle w:val="tablehead"/>
              <w:rPr>
                <w:kern w:val="18"/>
              </w:rPr>
            </w:pPr>
            <w:r w:rsidRPr="000A58A6">
              <w:rPr>
                <w:kern w:val="18"/>
              </w:rPr>
              <w:t>Basic Limits</w:t>
            </w:r>
          </w:p>
        </w:tc>
      </w:tr>
      <w:tr w:rsidR="00AD7575" w:rsidRPr="000A58A6" w14:paraId="753BD6EC" w14:textId="77777777" w:rsidTr="004E64AF">
        <w:trPr>
          <w:cantSplit/>
        </w:trPr>
        <w:tc>
          <w:tcPr>
            <w:tcW w:w="9360" w:type="dxa"/>
            <w:gridSpan w:val="7"/>
          </w:tcPr>
          <w:p w14:paraId="60FA1671" w14:textId="77777777" w:rsidR="00AD7575" w:rsidRPr="000A58A6" w:rsidRDefault="00AD7575" w:rsidP="004E64AF">
            <w:pPr>
              <w:pStyle w:val="tabletext11"/>
              <w:rPr>
                <w:b/>
                <w:kern w:val="18"/>
              </w:rPr>
            </w:pPr>
            <w:r w:rsidRPr="000A58A6">
              <w:rPr>
                <w:b/>
                <w:kern w:val="18"/>
              </w:rPr>
              <w:t>RULE 223. TRUCKS, TRACTORS AND TRAILERS CLASSIFICATIONS</w:t>
            </w:r>
          </w:p>
        </w:tc>
      </w:tr>
      <w:tr w:rsidR="00AD7575" w:rsidRPr="000A58A6" w14:paraId="180F5591" w14:textId="77777777" w:rsidTr="004E64AF">
        <w:trPr>
          <w:cantSplit/>
        </w:trPr>
        <w:tc>
          <w:tcPr>
            <w:tcW w:w="3120" w:type="dxa"/>
            <w:gridSpan w:val="3"/>
          </w:tcPr>
          <w:p w14:paraId="13B10ED4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A58A6">
              <w:rPr>
                <w:kern w:val="18"/>
              </w:rPr>
              <w:t>$   902</w:t>
            </w:r>
          </w:p>
        </w:tc>
        <w:tc>
          <w:tcPr>
            <w:tcW w:w="3120" w:type="dxa"/>
          </w:tcPr>
          <w:p w14:paraId="0A928E7F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A58A6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33714972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1B73CE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A58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436740F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0A58A6" w14:paraId="375F528D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F5267A8" w14:textId="77777777" w:rsidR="00AD7575" w:rsidRPr="000A58A6" w:rsidRDefault="00AD7575" w:rsidP="004E64AF">
            <w:pPr>
              <w:pStyle w:val="tabletext11"/>
              <w:rPr>
                <w:b/>
                <w:kern w:val="18"/>
              </w:rPr>
            </w:pPr>
            <w:r w:rsidRPr="000A58A6">
              <w:rPr>
                <w:b/>
                <w:kern w:val="18"/>
              </w:rPr>
              <w:t>RULE 232. PRIVATE PASSENGER TYPES CLASSIFICATIONS</w:t>
            </w:r>
          </w:p>
        </w:tc>
      </w:tr>
      <w:tr w:rsidR="00AD7575" w:rsidRPr="000A58A6" w14:paraId="05A39677" w14:textId="77777777" w:rsidTr="004E64AF">
        <w:trPr>
          <w:cantSplit/>
        </w:trPr>
        <w:tc>
          <w:tcPr>
            <w:tcW w:w="3120" w:type="dxa"/>
            <w:gridSpan w:val="3"/>
          </w:tcPr>
          <w:p w14:paraId="5EEEBFBD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A58A6">
              <w:rPr>
                <w:kern w:val="18"/>
              </w:rPr>
              <w:t>$   579</w:t>
            </w:r>
          </w:p>
        </w:tc>
        <w:tc>
          <w:tcPr>
            <w:tcW w:w="3120" w:type="dxa"/>
          </w:tcPr>
          <w:p w14:paraId="083EB1AC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A58A6">
              <w:rPr>
                <w:kern w:val="18"/>
              </w:rPr>
              <w:t>$    18</w:t>
            </w:r>
          </w:p>
        </w:tc>
        <w:tc>
          <w:tcPr>
            <w:tcW w:w="1040" w:type="dxa"/>
          </w:tcPr>
          <w:p w14:paraId="6832B832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D15683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A58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5F0E591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0A58A6" w14:paraId="18FD522E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FCFFBD7" w14:textId="77777777" w:rsidR="00AD7575" w:rsidRPr="000A58A6" w:rsidRDefault="00AD7575" w:rsidP="004E64AF">
            <w:pPr>
              <w:pStyle w:val="tabletext11"/>
              <w:rPr>
                <w:b/>
                <w:kern w:val="18"/>
              </w:rPr>
            </w:pPr>
            <w:r w:rsidRPr="000A58A6">
              <w:rPr>
                <w:b/>
                <w:kern w:val="18"/>
              </w:rPr>
              <w:t>RULE 240. PUBLIC AUTO CLASSIFICATIONS –</w:t>
            </w:r>
          </w:p>
        </w:tc>
      </w:tr>
      <w:tr w:rsidR="00AD7575" w:rsidRPr="000A58A6" w14:paraId="722908DA" w14:textId="77777777" w:rsidTr="004E64AF">
        <w:trPr>
          <w:cantSplit/>
        </w:trPr>
        <w:tc>
          <w:tcPr>
            <w:tcW w:w="540" w:type="dxa"/>
            <w:gridSpan w:val="2"/>
          </w:tcPr>
          <w:p w14:paraId="494677EA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F73379B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  <w:r w:rsidRPr="000A58A6">
              <w:rPr>
                <w:b/>
                <w:kern w:val="18"/>
              </w:rPr>
              <w:t>– TAXICABS AND LIMOUSINES</w:t>
            </w:r>
          </w:p>
        </w:tc>
      </w:tr>
      <w:tr w:rsidR="00AD7575" w:rsidRPr="000A58A6" w14:paraId="7F5504B7" w14:textId="77777777" w:rsidTr="004E64AF">
        <w:trPr>
          <w:cantSplit/>
        </w:trPr>
        <w:tc>
          <w:tcPr>
            <w:tcW w:w="3120" w:type="dxa"/>
            <w:gridSpan w:val="3"/>
          </w:tcPr>
          <w:p w14:paraId="2B458157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A58A6">
              <w:rPr>
                <w:kern w:val="18"/>
              </w:rPr>
              <w:t>$  3626</w:t>
            </w:r>
          </w:p>
        </w:tc>
        <w:tc>
          <w:tcPr>
            <w:tcW w:w="3120" w:type="dxa"/>
          </w:tcPr>
          <w:p w14:paraId="247FC10C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A58A6">
              <w:rPr>
                <w:kern w:val="18"/>
              </w:rPr>
              <w:t>$   151</w:t>
            </w:r>
          </w:p>
        </w:tc>
        <w:tc>
          <w:tcPr>
            <w:tcW w:w="1040" w:type="dxa"/>
          </w:tcPr>
          <w:p w14:paraId="541DA60D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0781F83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A58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B5D8F72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0A58A6" w14:paraId="0694D5FB" w14:textId="77777777" w:rsidTr="004E64AF">
        <w:trPr>
          <w:cantSplit/>
        </w:trPr>
        <w:tc>
          <w:tcPr>
            <w:tcW w:w="540" w:type="dxa"/>
            <w:gridSpan w:val="2"/>
          </w:tcPr>
          <w:p w14:paraId="7BA2EDDE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48C5490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  <w:r w:rsidRPr="000A58A6">
              <w:rPr>
                <w:b/>
                <w:kern w:val="18"/>
              </w:rPr>
              <w:t>– SCHOOL AND CHURCH BUSES</w:t>
            </w:r>
          </w:p>
        </w:tc>
      </w:tr>
      <w:tr w:rsidR="00AD7575" w:rsidRPr="000A58A6" w14:paraId="70E723FA" w14:textId="77777777" w:rsidTr="004E64AF">
        <w:trPr>
          <w:cantSplit/>
        </w:trPr>
        <w:tc>
          <w:tcPr>
            <w:tcW w:w="3120" w:type="dxa"/>
            <w:gridSpan w:val="3"/>
          </w:tcPr>
          <w:p w14:paraId="16E1C478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A58A6">
              <w:rPr>
                <w:kern w:val="18"/>
              </w:rPr>
              <w:t>$   343</w:t>
            </w:r>
          </w:p>
        </w:tc>
        <w:tc>
          <w:tcPr>
            <w:tcW w:w="3120" w:type="dxa"/>
          </w:tcPr>
          <w:p w14:paraId="6E3AF19A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A58A6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6653A21F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17F5ECC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A58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648249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0A58A6" w14:paraId="4C01B0CD" w14:textId="77777777" w:rsidTr="004E64AF">
        <w:trPr>
          <w:cantSplit/>
        </w:trPr>
        <w:tc>
          <w:tcPr>
            <w:tcW w:w="540" w:type="dxa"/>
            <w:gridSpan w:val="2"/>
          </w:tcPr>
          <w:p w14:paraId="6E5C1897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E2852EA" w14:textId="77777777" w:rsidR="00AD7575" w:rsidRPr="000A58A6" w:rsidRDefault="00AD7575" w:rsidP="004E64AF">
            <w:pPr>
              <w:pStyle w:val="tabletext11"/>
              <w:rPr>
                <w:b/>
                <w:kern w:val="18"/>
              </w:rPr>
            </w:pPr>
            <w:r w:rsidRPr="000A58A6">
              <w:rPr>
                <w:b/>
                <w:kern w:val="18"/>
              </w:rPr>
              <w:t>– OTHER BUSES</w:t>
            </w:r>
          </w:p>
        </w:tc>
      </w:tr>
      <w:tr w:rsidR="00AD7575" w:rsidRPr="000A58A6" w14:paraId="6896C94C" w14:textId="77777777" w:rsidTr="004E64AF">
        <w:trPr>
          <w:cantSplit/>
        </w:trPr>
        <w:tc>
          <w:tcPr>
            <w:tcW w:w="3120" w:type="dxa"/>
            <w:gridSpan w:val="3"/>
          </w:tcPr>
          <w:p w14:paraId="77E8817C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A58A6">
              <w:rPr>
                <w:kern w:val="18"/>
              </w:rPr>
              <w:t>$  2850</w:t>
            </w:r>
          </w:p>
        </w:tc>
        <w:tc>
          <w:tcPr>
            <w:tcW w:w="3120" w:type="dxa"/>
          </w:tcPr>
          <w:p w14:paraId="2DBC6A29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A58A6">
              <w:rPr>
                <w:kern w:val="18"/>
              </w:rPr>
              <w:t>$    79</w:t>
            </w:r>
          </w:p>
        </w:tc>
        <w:tc>
          <w:tcPr>
            <w:tcW w:w="1040" w:type="dxa"/>
          </w:tcPr>
          <w:p w14:paraId="304160F7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731B4CD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A58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8F20AD8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0A58A6" w14:paraId="721F1943" w14:textId="77777777" w:rsidTr="004E64AF">
        <w:trPr>
          <w:cantSplit/>
        </w:trPr>
        <w:tc>
          <w:tcPr>
            <w:tcW w:w="540" w:type="dxa"/>
            <w:gridSpan w:val="2"/>
          </w:tcPr>
          <w:p w14:paraId="7BB557BA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6F362B8" w14:textId="77777777" w:rsidR="00AD7575" w:rsidRPr="000A58A6" w:rsidRDefault="00AD7575" w:rsidP="004E64AF">
            <w:pPr>
              <w:pStyle w:val="tabletext11"/>
              <w:rPr>
                <w:b/>
                <w:kern w:val="18"/>
              </w:rPr>
            </w:pPr>
            <w:r w:rsidRPr="000A58A6">
              <w:rPr>
                <w:b/>
                <w:kern w:val="18"/>
              </w:rPr>
              <w:t>– VAN POOLS</w:t>
            </w:r>
          </w:p>
        </w:tc>
      </w:tr>
      <w:tr w:rsidR="00AD7575" w:rsidRPr="000A58A6" w14:paraId="7E551FEA" w14:textId="77777777" w:rsidTr="004E64AF">
        <w:trPr>
          <w:cantSplit/>
        </w:trPr>
        <w:tc>
          <w:tcPr>
            <w:tcW w:w="3120" w:type="dxa"/>
            <w:gridSpan w:val="3"/>
          </w:tcPr>
          <w:p w14:paraId="2E191940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A58A6">
              <w:rPr>
                <w:kern w:val="18"/>
              </w:rPr>
              <w:t>$   857</w:t>
            </w:r>
          </w:p>
        </w:tc>
        <w:tc>
          <w:tcPr>
            <w:tcW w:w="3120" w:type="dxa"/>
          </w:tcPr>
          <w:p w14:paraId="13EA741C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A58A6">
              <w:rPr>
                <w:kern w:val="18"/>
              </w:rPr>
              <w:t>$    28</w:t>
            </w:r>
          </w:p>
        </w:tc>
        <w:tc>
          <w:tcPr>
            <w:tcW w:w="1040" w:type="dxa"/>
          </w:tcPr>
          <w:p w14:paraId="24751111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A1C8A2D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A58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3EDA162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0A58A6" w14:paraId="452E8B5E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2B642D4" w14:textId="77777777" w:rsidR="00AD7575" w:rsidRPr="000A58A6" w:rsidRDefault="00AD7575" w:rsidP="004E64AF">
            <w:pPr>
              <w:pStyle w:val="tabletext11"/>
              <w:rPr>
                <w:b/>
                <w:kern w:val="18"/>
              </w:rPr>
            </w:pPr>
            <w:r w:rsidRPr="000A58A6">
              <w:rPr>
                <w:b/>
                <w:kern w:val="18"/>
              </w:rPr>
              <w:t>RULE 249. AUTO DEALERS – PREMIUM DEVELOPMENT</w:t>
            </w:r>
          </w:p>
        </w:tc>
      </w:tr>
      <w:tr w:rsidR="00AD7575" w:rsidRPr="000A58A6" w14:paraId="2CC1C9D5" w14:textId="77777777" w:rsidTr="004E64AF">
        <w:trPr>
          <w:cantSplit/>
        </w:trPr>
        <w:tc>
          <w:tcPr>
            <w:tcW w:w="3120" w:type="dxa"/>
            <w:gridSpan w:val="3"/>
          </w:tcPr>
          <w:p w14:paraId="25A57283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A58A6">
              <w:rPr>
                <w:kern w:val="18"/>
              </w:rPr>
              <w:t>$   437</w:t>
            </w:r>
          </w:p>
        </w:tc>
        <w:tc>
          <w:tcPr>
            <w:tcW w:w="3120" w:type="dxa"/>
          </w:tcPr>
          <w:p w14:paraId="5726CB81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A58A6">
              <w:rPr>
                <w:kern w:val="18"/>
              </w:rPr>
              <w:t xml:space="preserve">Refer to Rule </w:t>
            </w:r>
            <w:r w:rsidRPr="000A58A6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659EB62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2A7C812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A58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9B34098" w14:textId="77777777" w:rsidR="00AD7575" w:rsidRPr="000A58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0A58A6" w14:paraId="49231A8C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168B637" w14:textId="77777777" w:rsidR="00AD7575" w:rsidRPr="000A58A6" w:rsidRDefault="00AD7575" w:rsidP="004E64AF">
            <w:pPr>
              <w:pStyle w:val="tabletext11"/>
              <w:rPr>
                <w:b/>
                <w:kern w:val="18"/>
              </w:rPr>
            </w:pPr>
          </w:p>
        </w:tc>
      </w:tr>
      <w:tr w:rsidR="00AD7575" w:rsidRPr="000A58A6" w14:paraId="497D4EE5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62BE3A09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  <w:r w:rsidRPr="000A58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6C5488E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  <w:r w:rsidRPr="000A58A6">
              <w:rPr>
                <w:kern w:val="18"/>
              </w:rPr>
              <w:t xml:space="preserve">For Other Than Zone-rated Trucks, Tractors and Trailers Classifications, refer to Rule </w:t>
            </w:r>
            <w:r w:rsidRPr="000A58A6">
              <w:rPr>
                <w:b/>
                <w:kern w:val="18"/>
              </w:rPr>
              <w:t>222.</w:t>
            </w:r>
            <w:r w:rsidRPr="000A58A6">
              <w:rPr>
                <w:kern w:val="18"/>
              </w:rPr>
              <w:t xml:space="preserve"> for premium development.</w:t>
            </w:r>
          </w:p>
        </w:tc>
      </w:tr>
      <w:tr w:rsidR="00AD7575" w:rsidRPr="000A58A6" w14:paraId="3896B188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674882D4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  <w:r w:rsidRPr="000A58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3CFDE79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  <w:r w:rsidRPr="000A58A6">
              <w:rPr>
                <w:kern w:val="18"/>
              </w:rPr>
              <w:t xml:space="preserve">For Private Passenger Types Classifications, refer to Rule </w:t>
            </w:r>
            <w:r w:rsidRPr="000A58A6">
              <w:rPr>
                <w:b/>
                <w:kern w:val="18"/>
              </w:rPr>
              <w:t>232.</w:t>
            </w:r>
            <w:r w:rsidRPr="000A58A6">
              <w:rPr>
                <w:kern w:val="18"/>
              </w:rPr>
              <w:t xml:space="preserve"> for premium development.</w:t>
            </w:r>
          </w:p>
        </w:tc>
      </w:tr>
      <w:tr w:rsidR="00AD7575" w:rsidRPr="000A58A6" w14:paraId="3F438F2A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082585A0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  <w:r w:rsidRPr="000A58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2840F16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  <w:r w:rsidRPr="000A58A6">
              <w:rPr>
                <w:kern w:val="18"/>
              </w:rPr>
              <w:t xml:space="preserve">For Other Than Zone-rated Public Autos, refer to Rule </w:t>
            </w:r>
            <w:r w:rsidRPr="000A58A6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  <w:r w:rsidRPr="000A58A6">
              <w:rPr>
                <w:rStyle w:val="rulelink"/>
              </w:rPr>
              <w:t xml:space="preserve"> </w:t>
            </w:r>
          </w:p>
        </w:tc>
      </w:tr>
      <w:tr w:rsidR="00AD7575" w:rsidRPr="000A58A6" w14:paraId="2C00359B" w14:textId="77777777" w:rsidTr="004E64AF">
        <w:trPr>
          <w:cantSplit/>
        </w:trPr>
        <w:tc>
          <w:tcPr>
            <w:tcW w:w="220" w:type="dxa"/>
          </w:tcPr>
          <w:p w14:paraId="1DD825BC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  <w:r w:rsidRPr="000A58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82C7138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  <w:r w:rsidRPr="000A58A6">
              <w:rPr>
                <w:kern w:val="18"/>
              </w:rPr>
              <w:t xml:space="preserve">For liability increased limits factors, refer to Rule </w:t>
            </w:r>
            <w:r w:rsidRPr="000A58A6">
              <w:rPr>
                <w:rStyle w:val="rulelink"/>
              </w:rPr>
              <w:t>300.</w:t>
            </w:r>
          </w:p>
        </w:tc>
      </w:tr>
      <w:tr w:rsidR="00AD7575" w:rsidRPr="000A58A6" w14:paraId="62CE311F" w14:textId="77777777" w:rsidTr="004E64AF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F1540FF" w14:textId="77777777" w:rsidR="00AD7575" w:rsidRPr="000A58A6" w:rsidRDefault="00AD7575" w:rsidP="004E64AF">
            <w:pPr>
              <w:pStyle w:val="tabletext11"/>
              <w:jc w:val="both"/>
              <w:rPr>
                <w:kern w:val="18"/>
              </w:rPr>
            </w:pPr>
            <w:r w:rsidRPr="000A58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D6B2745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  <w:r w:rsidRPr="000A58A6">
              <w:rPr>
                <w:kern w:val="18"/>
              </w:rPr>
              <w:t xml:space="preserve">Other Than Auto losses for </w:t>
            </w:r>
            <w:r w:rsidRPr="000A58A6">
              <w:t>Auto Dealers</w:t>
            </w:r>
            <w:r w:rsidRPr="000A58A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A58A6">
              <w:rPr>
                <w:rStyle w:val="rulelink"/>
              </w:rPr>
              <w:t>249.</w:t>
            </w:r>
          </w:p>
        </w:tc>
      </w:tr>
      <w:tr w:rsidR="00AD7575" w:rsidRPr="000A58A6" w14:paraId="4103635A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3F4ECD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BECE76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A58A6" w14:paraId="14E5E9B6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074F69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7E2F35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A58A6" w14:paraId="0129E18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439C58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D1C2C5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A58A6" w14:paraId="02C19C0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BCAE7C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7EB3B9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A58A6" w14:paraId="01F2DA1D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8A4CAB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AC1D74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A58A6" w14:paraId="4AC09CAF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A63E62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B42A1D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A58A6" w14:paraId="6EA17874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47D30B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78354D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A58A6" w14:paraId="3F143B5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96DDCC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C7A511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A58A6" w14:paraId="1CDA73D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3655DA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88315B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A58A6" w14:paraId="45F43888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9B85E2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6BE31B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A58A6" w14:paraId="0D2F855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299C50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5E855F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A58A6" w14:paraId="2F43E18A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1A85A2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8598CD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A58A6" w14:paraId="36E7CE0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3048A4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5FAFCC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A58A6" w14:paraId="448379F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D77665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E60610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A58A6" w14:paraId="2BF1391F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E9DC22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AEC610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A58A6" w14:paraId="493F8352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29148E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067191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A58A6" w14:paraId="19444177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9DAABF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AC1F94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A58A6" w14:paraId="5E2E8FE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903DC2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9E18EA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A58A6" w14:paraId="3EBFAE8A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52F139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FCF7E9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A58A6" w14:paraId="1432C24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97B893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90D472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A58A6" w14:paraId="26D4DF56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52EADC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09036A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A58A6" w14:paraId="4B8004C8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88BA50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606142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A58A6" w14:paraId="088914A7" w14:textId="77777777" w:rsidTr="004E64AF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9444467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B00CB6F" w14:textId="77777777" w:rsidR="00AD7575" w:rsidRPr="000A58A6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747CFCF0" w14:textId="7A5E0251" w:rsidR="00AD7575" w:rsidRDefault="00AD7575" w:rsidP="00AD7575">
      <w:pPr>
        <w:pStyle w:val="isonormal"/>
      </w:pPr>
    </w:p>
    <w:p w14:paraId="038BD1DE" w14:textId="25FEEF9E" w:rsidR="00AD7575" w:rsidRDefault="00AD7575" w:rsidP="00AD7575">
      <w:pPr>
        <w:pStyle w:val="isonormal"/>
        <w:jc w:val="left"/>
      </w:pPr>
    </w:p>
    <w:p w14:paraId="3B80FBB1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E44919C" w14:textId="77777777" w:rsidR="00AD7575" w:rsidRPr="00B04638" w:rsidRDefault="00AD7575" w:rsidP="00AD7575">
      <w:pPr>
        <w:pStyle w:val="subcap"/>
      </w:pPr>
      <w:r w:rsidRPr="00B04638">
        <w:lastRenderedPageBreak/>
        <w:t>TERRITORY 106</w:t>
      </w:r>
    </w:p>
    <w:p w14:paraId="0793057C" w14:textId="77777777" w:rsidR="00AD7575" w:rsidRPr="00B04638" w:rsidRDefault="00AD7575" w:rsidP="00AD7575">
      <w:pPr>
        <w:pStyle w:val="subcap2"/>
      </w:pPr>
      <w:r w:rsidRPr="00B04638">
        <w:t>LIAB, MED PAY</w:t>
      </w:r>
    </w:p>
    <w:p w14:paraId="2E462A88" w14:textId="77777777" w:rsidR="00AD7575" w:rsidRPr="00B04638" w:rsidRDefault="00AD7575" w:rsidP="00AD7575">
      <w:pPr>
        <w:pStyle w:val="isonormal"/>
      </w:pPr>
    </w:p>
    <w:p w14:paraId="54DA7DFE" w14:textId="77777777" w:rsidR="00AD7575" w:rsidRPr="00B04638" w:rsidRDefault="00AD7575" w:rsidP="00AD7575">
      <w:pPr>
        <w:pStyle w:val="isonormal"/>
        <w:sectPr w:rsidR="00AD7575" w:rsidRPr="00B04638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AD7575" w:rsidRPr="00B04638" w14:paraId="40C151D2" w14:textId="77777777" w:rsidTr="004E64AF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D206A44" w14:textId="77777777" w:rsidR="00AD7575" w:rsidRPr="00B04638" w:rsidRDefault="00AD7575" w:rsidP="004E64AF">
            <w:pPr>
              <w:pStyle w:val="tablehead"/>
              <w:rPr>
                <w:kern w:val="18"/>
              </w:rPr>
            </w:pPr>
            <w:r w:rsidRPr="00B0463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F99893F" w14:textId="77777777" w:rsidR="00AD7575" w:rsidRPr="00B04638" w:rsidRDefault="00AD7575" w:rsidP="004E64AF">
            <w:pPr>
              <w:pStyle w:val="tablehead"/>
              <w:rPr>
                <w:kern w:val="18"/>
              </w:rPr>
            </w:pPr>
            <w:r w:rsidRPr="00B0463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03307DD" w14:textId="77777777" w:rsidR="00AD7575" w:rsidRPr="00B04638" w:rsidRDefault="00AD7575" w:rsidP="004E64AF">
            <w:pPr>
              <w:pStyle w:val="tablehead"/>
              <w:rPr>
                <w:kern w:val="18"/>
              </w:rPr>
            </w:pPr>
            <w:r w:rsidRPr="00B04638">
              <w:rPr>
                <w:kern w:val="18"/>
              </w:rPr>
              <w:t>PERSONAL INJURY PROTECTION</w:t>
            </w:r>
          </w:p>
        </w:tc>
      </w:tr>
      <w:tr w:rsidR="00AD7575" w:rsidRPr="00B04638" w14:paraId="79781607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36CC965" w14:textId="77777777" w:rsidR="00AD7575" w:rsidRPr="00B04638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F770355" w14:textId="77777777" w:rsidR="00AD7575" w:rsidRPr="00B04638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3C78CF9" w14:textId="77777777" w:rsidR="00AD7575" w:rsidRPr="00B04638" w:rsidRDefault="00AD7575" w:rsidP="004E64AF">
            <w:pPr>
              <w:pStyle w:val="tablehead"/>
              <w:rPr>
                <w:kern w:val="18"/>
              </w:rPr>
            </w:pPr>
          </w:p>
        </w:tc>
      </w:tr>
      <w:tr w:rsidR="00AD7575" w:rsidRPr="00B04638" w14:paraId="154AB263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EF20820" w14:textId="77777777" w:rsidR="00AD7575" w:rsidRPr="00B04638" w:rsidRDefault="00AD7575" w:rsidP="004E64AF">
            <w:pPr>
              <w:pStyle w:val="tablehead"/>
              <w:rPr>
                <w:kern w:val="18"/>
              </w:rPr>
            </w:pPr>
            <w:r w:rsidRPr="00B0463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62E7795" w14:textId="77777777" w:rsidR="00AD7575" w:rsidRPr="00B04638" w:rsidRDefault="00AD7575" w:rsidP="004E64AF">
            <w:pPr>
              <w:pStyle w:val="tablehead"/>
              <w:rPr>
                <w:kern w:val="18"/>
              </w:rPr>
            </w:pPr>
            <w:r w:rsidRPr="00B0463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FAE85AA" w14:textId="77777777" w:rsidR="00AD7575" w:rsidRPr="00B04638" w:rsidRDefault="00AD7575" w:rsidP="004E64AF">
            <w:pPr>
              <w:pStyle w:val="tablehead"/>
              <w:rPr>
                <w:kern w:val="18"/>
              </w:rPr>
            </w:pPr>
            <w:r w:rsidRPr="00B04638">
              <w:rPr>
                <w:kern w:val="18"/>
              </w:rPr>
              <w:t>Basic Limits</w:t>
            </w:r>
          </w:p>
        </w:tc>
      </w:tr>
      <w:tr w:rsidR="00AD7575" w:rsidRPr="00B04638" w14:paraId="36BAB9C2" w14:textId="77777777" w:rsidTr="004E64AF">
        <w:trPr>
          <w:cantSplit/>
        </w:trPr>
        <w:tc>
          <w:tcPr>
            <w:tcW w:w="9360" w:type="dxa"/>
            <w:gridSpan w:val="7"/>
          </w:tcPr>
          <w:p w14:paraId="6DAA3B88" w14:textId="77777777" w:rsidR="00AD7575" w:rsidRPr="00B04638" w:rsidRDefault="00AD7575" w:rsidP="004E64AF">
            <w:pPr>
              <w:pStyle w:val="tabletext11"/>
              <w:rPr>
                <w:b/>
                <w:kern w:val="18"/>
              </w:rPr>
            </w:pPr>
            <w:r w:rsidRPr="00B04638">
              <w:rPr>
                <w:b/>
                <w:kern w:val="18"/>
              </w:rPr>
              <w:t>RULE 223. TRUCKS, TRACTORS AND TRAILERS CLASSIFICATIONS</w:t>
            </w:r>
          </w:p>
        </w:tc>
      </w:tr>
      <w:tr w:rsidR="00AD7575" w:rsidRPr="00B04638" w14:paraId="6BAFBE2E" w14:textId="77777777" w:rsidTr="004E64AF">
        <w:trPr>
          <w:cantSplit/>
        </w:trPr>
        <w:tc>
          <w:tcPr>
            <w:tcW w:w="3120" w:type="dxa"/>
            <w:gridSpan w:val="3"/>
          </w:tcPr>
          <w:p w14:paraId="347509F0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04638">
              <w:rPr>
                <w:kern w:val="18"/>
              </w:rPr>
              <w:t>$   601</w:t>
            </w:r>
          </w:p>
        </w:tc>
        <w:tc>
          <w:tcPr>
            <w:tcW w:w="3120" w:type="dxa"/>
          </w:tcPr>
          <w:p w14:paraId="090B1A73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04638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0A027497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B3F6AEC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0463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AF59DB3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B04638" w14:paraId="733EE7DB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01FE91D" w14:textId="77777777" w:rsidR="00AD7575" w:rsidRPr="00B04638" w:rsidRDefault="00AD7575" w:rsidP="004E64AF">
            <w:pPr>
              <w:pStyle w:val="tabletext11"/>
              <w:rPr>
                <w:b/>
                <w:kern w:val="18"/>
              </w:rPr>
            </w:pPr>
            <w:r w:rsidRPr="00B04638">
              <w:rPr>
                <w:b/>
                <w:kern w:val="18"/>
              </w:rPr>
              <w:t>RULE 232. PRIVATE PASSENGER TYPES CLASSIFICATIONS</w:t>
            </w:r>
          </w:p>
        </w:tc>
      </w:tr>
      <w:tr w:rsidR="00AD7575" w:rsidRPr="00B04638" w14:paraId="33EAE157" w14:textId="77777777" w:rsidTr="004E64AF">
        <w:trPr>
          <w:cantSplit/>
        </w:trPr>
        <w:tc>
          <w:tcPr>
            <w:tcW w:w="3120" w:type="dxa"/>
            <w:gridSpan w:val="3"/>
          </w:tcPr>
          <w:p w14:paraId="4F51B318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04638">
              <w:rPr>
                <w:kern w:val="18"/>
              </w:rPr>
              <w:t>$   560</w:t>
            </w:r>
          </w:p>
        </w:tc>
        <w:tc>
          <w:tcPr>
            <w:tcW w:w="3120" w:type="dxa"/>
          </w:tcPr>
          <w:p w14:paraId="0C508759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04638">
              <w:rPr>
                <w:kern w:val="18"/>
              </w:rPr>
              <w:t>$    18</w:t>
            </w:r>
          </w:p>
        </w:tc>
        <w:tc>
          <w:tcPr>
            <w:tcW w:w="1040" w:type="dxa"/>
          </w:tcPr>
          <w:p w14:paraId="08651CD4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A0FAD09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0463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66DF8B4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B04638" w14:paraId="54A833A1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4D3992D" w14:textId="77777777" w:rsidR="00AD7575" w:rsidRPr="00B04638" w:rsidRDefault="00AD7575" w:rsidP="004E64AF">
            <w:pPr>
              <w:pStyle w:val="tabletext11"/>
              <w:rPr>
                <w:b/>
                <w:kern w:val="18"/>
              </w:rPr>
            </w:pPr>
            <w:r w:rsidRPr="00B04638">
              <w:rPr>
                <w:b/>
                <w:kern w:val="18"/>
              </w:rPr>
              <w:t>RULE 240. PUBLIC AUTO CLASSIFICATIONS –</w:t>
            </w:r>
          </w:p>
        </w:tc>
      </w:tr>
      <w:tr w:rsidR="00AD7575" w:rsidRPr="00B04638" w14:paraId="7AF68EF9" w14:textId="77777777" w:rsidTr="004E64AF">
        <w:trPr>
          <w:cantSplit/>
        </w:trPr>
        <w:tc>
          <w:tcPr>
            <w:tcW w:w="540" w:type="dxa"/>
            <w:gridSpan w:val="2"/>
          </w:tcPr>
          <w:p w14:paraId="53D190FD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9B40A29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  <w:r w:rsidRPr="00B04638">
              <w:rPr>
                <w:b/>
                <w:kern w:val="18"/>
              </w:rPr>
              <w:t>– TAXICABS AND LIMOUSINES</w:t>
            </w:r>
          </w:p>
        </w:tc>
      </w:tr>
      <w:tr w:rsidR="00AD7575" w:rsidRPr="00B04638" w14:paraId="76986D5D" w14:textId="77777777" w:rsidTr="004E64AF">
        <w:trPr>
          <w:cantSplit/>
        </w:trPr>
        <w:tc>
          <w:tcPr>
            <w:tcW w:w="3120" w:type="dxa"/>
            <w:gridSpan w:val="3"/>
          </w:tcPr>
          <w:p w14:paraId="5FD7DC9E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04638">
              <w:rPr>
                <w:kern w:val="18"/>
              </w:rPr>
              <w:t>$  2416</w:t>
            </w:r>
          </w:p>
        </w:tc>
        <w:tc>
          <w:tcPr>
            <w:tcW w:w="3120" w:type="dxa"/>
          </w:tcPr>
          <w:p w14:paraId="77378478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04638">
              <w:rPr>
                <w:kern w:val="18"/>
              </w:rPr>
              <w:t>$   101</w:t>
            </w:r>
          </w:p>
        </w:tc>
        <w:tc>
          <w:tcPr>
            <w:tcW w:w="1040" w:type="dxa"/>
          </w:tcPr>
          <w:p w14:paraId="27E1DF17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3833A0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0463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A21326D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B04638" w14:paraId="11A1D0BA" w14:textId="77777777" w:rsidTr="004E64AF">
        <w:trPr>
          <w:cantSplit/>
        </w:trPr>
        <w:tc>
          <w:tcPr>
            <w:tcW w:w="540" w:type="dxa"/>
            <w:gridSpan w:val="2"/>
          </w:tcPr>
          <w:p w14:paraId="50A88CF5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D347CBA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  <w:r w:rsidRPr="00B04638">
              <w:rPr>
                <w:b/>
                <w:kern w:val="18"/>
              </w:rPr>
              <w:t>– SCHOOL AND CHURCH BUSES</w:t>
            </w:r>
          </w:p>
        </w:tc>
      </w:tr>
      <w:tr w:rsidR="00AD7575" w:rsidRPr="00B04638" w14:paraId="28E1F1FE" w14:textId="77777777" w:rsidTr="004E64AF">
        <w:trPr>
          <w:cantSplit/>
        </w:trPr>
        <w:tc>
          <w:tcPr>
            <w:tcW w:w="3120" w:type="dxa"/>
            <w:gridSpan w:val="3"/>
          </w:tcPr>
          <w:p w14:paraId="07D12B71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04638">
              <w:rPr>
                <w:kern w:val="18"/>
              </w:rPr>
              <w:t>$   228</w:t>
            </w:r>
          </w:p>
        </w:tc>
        <w:tc>
          <w:tcPr>
            <w:tcW w:w="3120" w:type="dxa"/>
          </w:tcPr>
          <w:p w14:paraId="7E7C468B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04638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00AB410E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EB619F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0463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50CD8B2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B04638" w14:paraId="5AF6AA68" w14:textId="77777777" w:rsidTr="004E64AF">
        <w:trPr>
          <w:cantSplit/>
        </w:trPr>
        <w:tc>
          <w:tcPr>
            <w:tcW w:w="540" w:type="dxa"/>
            <w:gridSpan w:val="2"/>
          </w:tcPr>
          <w:p w14:paraId="7F0D6221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F7A896B" w14:textId="77777777" w:rsidR="00AD7575" w:rsidRPr="00B04638" w:rsidRDefault="00AD7575" w:rsidP="004E64AF">
            <w:pPr>
              <w:pStyle w:val="tabletext11"/>
              <w:rPr>
                <w:b/>
                <w:kern w:val="18"/>
              </w:rPr>
            </w:pPr>
            <w:r w:rsidRPr="00B04638">
              <w:rPr>
                <w:b/>
                <w:kern w:val="18"/>
              </w:rPr>
              <w:t>– OTHER BUSES</w:t>
            </w:r>
          </w:p>
        </w:tc>
      </w:tr>
      <w:tr w:rsidR="00AD7575" w:rsidRPr="00B04638" w14:paraId="6EA64EBA" w14:textId="77777777" w:rsidTr="004E64AF">
        <w:trPr>
          <w:cantSplit/>
        </w:trPr>
        <w:tc>
          <w:tcPr>
            <w:tcW w:w="3120" w:type="dxa"/>
            <w:gridSpan w:val="3"/>
          </w:tcPr>
          <w:p w14:paraId="43F43E22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04638">
              <w:rPr>
                <w:kern w:val="18"/>
              </w:rPr>
              <w:t>$  1899</w:t>
            </w:r>
          </w:p>
        </w:tc>
        <w:tc>
          <w:tcPr>
            <w:tcW w:w="3120" w:type="dxa"/>
          </w:tcPr>
          <w:p w14:paraId="0C007CD7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04638">
              <w:rPr>
                <w:kern w:val="18"/>
              </w:rPr>
              <w:t>$    43</w:t>
            </w:r>
          </w:p>
        </w:tc>
        <w:tc>
          <w:tcPr>
            <w:tcW w:w="1040" w:type="dxa"/>
          </w:tcPr>
          <w:p w14:paraId="09C1F975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18BBD91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0463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8F44922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B04638" w14:paraId="20FB69E2" w14:textId="77777777" w:rsidTr="004E64AF">
        <w:trPr>
          <w:cantSplit/>
        </w:trPr>
        <w:tc>
          <w:tcPr>
            <w:tcW w:w="540" w:type="dxa"/>
            <w:gridSpan w:val="2"/>
          </w:tcPr>
          <w:p w14:paraId="7D272A4E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28EF289" w14:textId="77777777" w:rsidR="00AD7575" w:rsidRPr="00B04638" w:rsidRDefault="00AD7575" w:rsidP="004E64AF">
            <w:pPr>
              <w:pStyle w:val="tabletext11"/>
              <w:rPr>
                <w:b/>
                <w:kern w:val="18"/>
              </w:rPr>
            </w:pPr>
            <w:r w:rsidRPr="00B04638">
              <w:rPr>
                <w:b/>
                <w:kern w:val="18"/>
              </w:rPr>
              <w:t>– VAN POOLS</w:t>
            </w:r>
          </w:p>
        </w:tc>
      </w:tr>
      <w:tr w:rsidR="00AD7575" w:rsidRPr="00B04638" w14:paraId="669768E1" w14:textId="77777777" w:rsidTr="004E64AF">
        <w:trPr>
          <w:cantSplit/>
        </w:trPr>
        <w:tc>
          <w:tcPr>
            <w:tcW w:w="3120" w:type="dxa"/>
            <w:gridSpan w:val="3"/>
          </w:tcPr>
          <w:p w14:paraId="6819BD18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04638">
              <w:rPr>
                <w:kern w:val="18"/>
              </w:rPr>
              <w:t>$   571</w:t>
            </w:r>
          </w:p>
        </w:tc>
        <w:tc>
          <w:tcPr>
            <w:tcW w:w="3120" w:type="dxa"/>
          </w:tcPr>
          <w:p w14:paraId="3E783230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04638">
              <w:rPr>
                <w:kern w:val="18"/>
              </w:rPr>
              <w:t>$    18</w:t>
            </w:r>
          </w:p>
        </w:tc>
        <w:tc>
          <w:tcPr>
            <w:tcW w:w="1040" w:type="dxa"/>
          </w:tcPr>
          <w:p w14:paraId="242A2791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03CAE23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0463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2F11AA1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B04638" w14:paraId="55DF7F06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99F7885" w14:textId="77777777" w:rsidR="00AD7575" w:rsidRPr="00B04638" w:rsidRDefault="00AD7575" w:rsidP="004E64AF">
            <w:pPr>
              <w:pStyle w:val="tabletext11"/>
              <w:rPr>
                <w:b/>
                <w:kern w:val="18"/>
              </w:rPr>
            </w:pPr>
            <w:r w:rsidRPr="00B04638">
              <w:rPr>
                <w:b/>
                <w:kern w:val="18"/>
              </w:rPr>
              <w:t>RULE 249. AUTO DEALERS – PREMIUM DEVELOPMENT</w:t>
            </w:r>
          </w:p>
        </w:tc>
      </w:tr>
      <w:tr w:rsidR="00AD7575" w:rsidRPr="00B04638" w14:paraId="7A3D7BFD" w14:textId="77777777" w:rsidTr="004E64AF">
        <w:trPr>
          <w:cantSplit/>
        </w:trPr>
        <w:tc>
          <w:tcPr>
            <w:tcW w:w="3120" w:type="dxa"/>
            <w:gridSpan w:val="3"/>
          </w:tcPr>
          <w:p w14:paraId="7A18FAEB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04638">
              <w:rPr>
                <w:kern w:val="18"/>
              </w:rPr>
              <w:t>$   311</w:t>
            </w:r>
          </w:p>
        </w:tc>
        <w:tc>
          <w:tcPr>
            <w:tcW w:w="3120" w:type="dxa"/>
          </w:tcPr>
          <w:p w14:paraId="2B5EFF3C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04638">
              <w:rPr>
                <w:kern w:val="18"/>
              </w:rPr>
              <w:t xml:space="preserve">Refer to Rule </w:t>
            </w:r>
            <w:r w:rsidRPr="00B04638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6726FFE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3F6341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0463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DCF7161" w14:textId="77777777" w:rsidR="00AD7575" w:rsidRPr="00B04638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B04638" w14:paraId="2C781545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3CA8C60" w14:textId="77777777" w:rsidR="00AD7575" w:rsidRPr="00B04638" w:rsidRDefault="00AD7575" w:rsidP="004E64AF">
            <w:pPr>
              <w:pStyle w:val="tabletext11"/>
              <w:rPr>
                <w:b/>
                <w:kern w:val="18"/>
              </w:rPr>
            </w:pPr>
          </w:p>
        </w:tc>
      </w:tr>
      <w:tr w:rsidR="00AD7575" w:rsidRPr="00B04638" w14:paraId="62F345D8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15D4BC1B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  <w:r w:rsidRPr="00B046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D410897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  <w:r w:rsidRPr="00B04638">
              <w:rPr>
                <w:kern w:val="18"/>
              </w:rPr>
              <w:t xml:space="preserve">For Other Than Zone-rated Trucks, Tractors and Trailers Classifications, refer to Rule </w:t>
            </w:r>
            <w:r w:rsidRPr="00B04638">
              <w:rPr>
                <w:b/>
                <w:kern w:val="18"/>
              </w:rPr>
              <w:t>222.</w:t>
            </w:r>
            <w:r w:rsidRPr="00B04638">
              <w:rPr>
                <w:kern w:val="18"/>
              </w:rPr>
              <w:t xml:space="preserve"> for premium development.</w:t>
            </w:r>
          </w:p>
        </w:tc>
      </w:tr>
      <w:tr w:rsidR="00AD7575" w:rsidRPr="00B04638" w14:paraId="24FA9B03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29CB6A21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  <w:r w:rsidRPr="00B046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BB334B9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  <w:r w:rsidRPr="00B04638">
              <w:rPr>
                <w:kern w:val="18"/>
              </w:rPr>
              <w:t xml:space="preserve">For Private Passenger Types Classifications, refer to Rule </w:t>
            </w:r>
            <w:r w:rsidRPr="00B04638">
              <w:rPr>
                <w:b/>
                <w:kern w:val="18"/>
              </w:rPr>
              <w:t>232.</w:t>
            </w:r>
            <w:r w:rsidRPr="00B04638">
              <w:rPr>
                <w:kern w:val="18"/>
              </w:rPr>
              <w:t xml:space="preserve"> for premium development.</w:t>
            </w:r>
          </w:p>
        </w:tc>
      </w:tr>
      <w:tr w:rsidR="00AD7575" w:rsidRPr="00B04638" w14:paraId="0853BA0F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3D199B08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  <w:r w:rsidRPr="00B046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A5D4CB0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  <w:r w:rsidRPr="00B04638">
              <w:rPr>
                <w:kern w:val="18"/>
              </w:rPr>
              <w:t xml:space="preserve">For Other Than Zone-rated Public Autos, refer to Rule </w:t>
            </w:r>
            <w:r w:rsidRPr="00B04638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  <w:r w:rsidRPr="00B04638">
              <w:rPr>
                <w:rStyle w:val="rulelink"/>
              </w:rPr>
              <w:t xml:space="preserve"> </w:t>
            </w:r>
          </w:p>
        </w:tc>
      </w:tr>
      <w:tr w:rsidR="00AD7575" w:rsidRPr="00B04638" w14:paraId="418CF577" w14:textId="77777777" w:rsidTr="004E64AF">
        <w:trPr>
          <w:cantSplit/>
        </w:trPr>
        <w:tc>
          <w:tcPr>
            <w:tcW w:w="220" w:type="dxa"/>
          </w:tcPr>
          <w:p w14:paraId="0F1574D2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  <w:r w:rsidRPr="00B046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52F4593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  <w:r w:rsidRPr="00B04638">
              <w:rPr>
                <w:kern w:val="18"/>
              </w:rPr>
              <w:t xml:space="preserve">For liability increased limits factors, refer to Rule </w:t>
            </w:r>
            <w:r w:rsidRPr="00B04638">
              <w:rPr>
                <w:rStyle w:val="rulelink"/>
              </w:rPr>
              <w:t>300.</w:t>
            </w:r>
          </w:p>
        </w:tc>
      </w:tr>
      <w:tr w:rsidR="00AD7575" w:rsidRPr="00B04638" w14:paraId="5A19DF87" w14:textId="77777777" w:rsidTr="004E64AF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7B1A0A2" w14:textId="77777777" w:rsidR="00AD7575" w:rsidRPr="00B04638" w:rsidRDefault="00AD7575" w:rsidP="004E64AF">
            <w:pPr>
              <w:pStyle w:val="tabletext11"/>
              <w:jc w:val="both"/>
              <w:rPr>
                <w:kern w:val="18"/>
              </w:rPr>
            </w:pPr>
            <w:r w:rsidRPr="00B046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46C4EDA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  <w:r w:rsidRPr="00B04638">
              <w:rPr>
                <w:kern w:val="18"/>
              </w:rPr>
              <w:t xml:space="preserve">Other Than Auto losses for </w:t>
            </w:r>
            <w:r w:rsidRPr="00B04638">
              <w:t>Auto Dealers</w:t>
            </w:r>
            <w:r w:rsidRPr="00B0463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04638">
              <w:rPr>
                <w:rStyle w:val="rulelink"/>
              </w:rPr>
              <w:t>249.</w:t>
            </w:r>
          </w:p>
        </w:tc>
      </w:tr>
      <w:tr w:rsidR="00AD7575" w:rsidRPr="00B04638" w14:paraId="061B56F2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A1322F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0EFD62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04638" w14:paraId="4ADAC564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E33A2F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3C06B9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04638" w14:paraId="1F728C99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D37388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03F8F4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04638" w14:paraId="75F92B5F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8888E6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F8A5AF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04638" w14:paraId="6C2754F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01E501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BB3D31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04638" w14:paraId="1C4C112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F2A114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1A5C19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04638" w14:paraId="7F9CC542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3A2E54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10125A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04638" w14:paraId="30175C36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486884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DE6D64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04638" w14:paraId="7781BC2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395704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CBEE4D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04638" w14:paraId="4A4AAC1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1B8573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DB54A3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04638" w14:paraId="6AB2BF2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B97F2C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507C06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04638" w14:paraId="47E83CD2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5B43BB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42489B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04638" w14:paraId="25B4EA2B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722E50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678DBA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04638" w14:paraId="3DD88959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88460B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F3E658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04638" w14:paraId="1916738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19EAD5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52BC80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04638" w14:paraId="277E978B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5A298E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F8F291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04638" w14:paraId="32D977E7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88746E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E77E00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04638" w14:paraId="4D9F56B9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D9B1B5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834FF5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04638" w14:paraId="117141F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CEE68C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6F85EA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04638" w14:paraId="32719F77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FD7AE6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60AA49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04638" w14:paraId="50E4BD1A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FF761D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63273B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04638" w14:paraId="306BE4B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3770E6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F31B51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04638" w14:paraId="3F177B08" w14:textId="77777777" w:rsidTr="004E64AF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6313437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8ACFAA0" w14:textId="77777777" w:rsidR="00AD7575" w:rsidRPr="00B04638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403B3C31" w14:textId="596F69A9" w:rsidR="00AD7575" w:rsidRDefault="00AD7575" w:rsidP="00AD7575">
      <w:pPr>
        <w:pStyle w:val="isonormal"/>
      </w:pPr>
    </w:p>
    <w:p w14:paraId="22354DE4" w14:textId="71F9E0F8" w:rsidR="00AD7575" w:rsidRDefault="00AD7575" w:rsidP="00AD7575">
      <w:pPr>
        <w:pStyle w:val="isonormal"/>
        <w:jc w:val="left"/>
      </w:pPr>
    </w:p>
    <w:p w14:paraId="01A08B17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704AA28" w14:textId="77777777" w:rsidR="00AD7575" w:rsidRPr="006B5631" w:rsidRDefault="00AD7575" w:rsidP="00AD7575">
      <w:pPr>
        <w:pStyle w:val="subcap"/>
      </w:pPr>
      <w:r w:rsidRPr="006B5631">
        <w:lastRenderedPageBreak/>
        <w:t>TERRITORY 107</w:t>
      </w:r>
    </w:p>
    <w:p w14:paraId="590067DE" w14:textId="77777777" w:rsidR="00AD7575" w:rsidRPr="006B5631" w:rsidRDefault="00AD7575" w:rsidP="00AD7575">
      <w:pPr>
        <w:pStyle w:val="subcap2"/>
      </w:pPr>
      <w:r w:rsidRPr="006B5631">
        <w:t>LIAB, MED PAY</w:t>
      </w:r>
    </w:p>
    <w:p w14:paraId="7F9DA2D9" w14:textId="77777777" w:rsidR="00AD7575" w:rsidRPr="006B5631" w:rsidRDefault="00AD7575" w:rsidP="00AD7575">
      <w:pPr>
        <w:pStyle w:val="isonormal"/>
      </w:pPr>
    </w:p>
    <w:p w14:paraId="5D7D5644" w14:textId="77777777" w:rsidR="00AD7575" w:rsidRPr="006B5631" w:rsidRDefault="00AD7575" w:rsidP="00AD7575">
      <w:pPr>
        <w:pStyle w:val="isonormal"/>
        <w:sectPr w:rsidR="00AD7575" w:rsidRPr="006B5631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AD7575" w:rsidRPr="006B5631" w14:paraId="21A1B65B" w14:textId="77777777" w:rsidTr="004E64AF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C635D39" w14:textId="77777777" w:rsidR="00AD7575" w:rsidRPr="006B5631" w:rsidRDefault="00AD7575" w:rsidP="004E64AF">
            <w:pPr>
              <w:pStyle w:val="tablehead"/>
              <w:rPr>
                <w:kern w:val="18"/>
              </w:rPr>
            </w:pPr>
            <w:r w:rsidRPr="006B5631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AFC2A79" w14:textId="77777777" w:rsidR="00AD7575" w:rsidRPr="006B5631" w:rsidRDefault="00AD7575" w:rsidP="004E64AF">
            <w:pPr>
              <w:pStyle w:val="tablehead"/>
              <w:rPr>
                <w:kern w:val="18"/>
              </w:rPr>
            </w:pPr>
            <w:r w:rsidRPr="006B563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6F64AD6" w14:textId="77777777" w:rsidR="00AD7575" w:rsidRPr="006B5631" w:rsidRDefault="00AD7575" w:rsidP="004E64AF">
            <w:pPr>
              <w:pStyle w:val="tablehead"/>
              <w:rPr>
                <w:kern w:val="18"/>
              </w:rPr>
            </w:pPr>
            <w:r w:rsidRPr="006B5631">
              <w:rPr>
                <w:kern w:val="18"/>
              </w:rPr>
              <w:t>PERSONAL INJURY PROTECTION</w:t>
            </w:r>
          </w:p>
        </w:tc>
      </w:tr>
      <w:tr w:rsidR="00AD7575" w:rsidRPr="006B5631" w14:paraId="1D7F4C1B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3DD86E4" w14:textId="77777777" w:rsidR="00AD7575" w:rsidRPr="006B5631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48CBDC1" w14:textId="77777777" w:rsidR="00AD7575" w:rsidRPr="006B5631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65888A7" w14:textId="77777777" w:rsidR="00AD7575" w:rsidRPr="006B5631" w:rsidRDefault="00AD7575" w:rsidP="004E64AF">
            <w:pPr>
              <w:pStyle w:val="tablehead"/>
              <w:rPr>
                <w:kern w:val="18"/>
              </w:rPr>
            </w:pPr>
          </w:p>
        </w:tc>
      </w:tr>
      <w:tr w:rsidR="00AD7575" w:rsidRPr="006B5631" w14:paraId="2AD3308B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7976EB1" w14:textId="77777777" w:rsidR="00AD7575" w:rsidRPr="006B5631" w:rsidRDefault="00AD7575" w:rsidP="004E64AF">
            <w:pPr>
              <w:pStyle w:val="tablehead"/>
              <w:rPr>
                <w:kern w:val="18"/>
              </w:rPr>
            </w:pPr>
            <w:r w:rsidRPr="006B563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77E4FB2" w14:textId="77777777" w:rsidR="00AD7575" w:rsidRPr="006B5631" w:rsidRDefault="00AD7575" w:rsidP="004E64AF">
            <w:pPr>
              <w:pStyle w:val="tablehead"/>
              <w:rPr>
                <w:kern w:val="18"/>
              </w:rPr>
            </w:pPr>
            <w:r w:rsidRPr="006B563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3C43FDF" w14:textId="77777777" w:rsidR="00AD7575" w:rsidRPr="006B5631" w:rsidRDefault="00AD7575" w:rsidP="004E64AF">
            <w:pPr>
              <w:pStyle w:val="tablehead"/>
              <w:rPr>
                <w:kern w:val="18"/>
              </w:rPr>
            </w:pPr>
            <w:r w:rsidRPr="006B5631">
              <w:rPr>
                <w:kern w:val="18"/>
              </w:rPr>
              <w:t>Basic Limits</w:t>
            </w:r>
          </w:p>
        </w:tc>
      </w:tr>
      <w:tr w:rsidR="00AD7575" w:rsidRPr="006B5631" w14:paraId="4F98C45B" w14:textId="77777777" w:rsidTr="004E64AF">
        <w:trPr>
          <w:cantSplit/>
        </w:trPr>
        <w:tc>
          <w:tcPr>
            <w:tcW w:w="9360" w:type="dxa"/>
            <w:gridSpan w:val="7"/>
          </w:tcPr>
          <w:p w14:paraId="02FA18DF" w14:textId="77777777" w:rsidR="00AD7575" w:rsidRPr="006B5631" w:rsidRDefault="00AD7575" w:rsidP="004E64AF">
            <w:pPr>
              <w:pStyle w:val="tabletext11"/>
              <w:rPr>
                <w:b/>
                <w:kern w:val="18"/>
              </w:rPr>
            </w:pPr>
            <w:r w:rsidRPr="006B5631">
              <w:rPr>
                <w:b/>
                <w:kern w:val="18"/>
              </w:rPr>
              <w:t>RULE 223. TRUCKS, TRACTORS AND TRAILERS CLASSIFICATIONS</w:t>
            </w:r>
          </w:p>
        </w:tc>
      </w:tr>
      <w:tr w:rsidR="00AD7575" w:rsidRPr="006B5631" w14:paraId="443B2B5B" w14:textId="77777777" w:rsidTr="004E64AF">
        <w:trPr>
          <w:cantSplit/>
        </w:trPr>
        <w:tc>
          <w:tcPr>
            <w:tcW w:w="3120" w:type="dxa"/>
            <w:gridSpan w:val="3"/>
          </w:tcPr>
          <w:p w14:paraId="32B1AA62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B5631">
              <w:rPr>
                <w:kern w:val="18"/>
              </w:rPr>
              <w:t>$   686</w:t>
            </w:r>
          </w:p>
        </w:tc>
        <w:tc>
          <w:tcPr>
            <w:tcW w:w="3120" w:type="dxa"/>
          </w:tcPr>
          <w:p w14:paraId="64E23B7B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B5631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5610BB45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ED1AE2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B563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52D419E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6B5631" w14:paraId="38A95562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CFB1D8C" w14:textId="77777777" w:rsidR="00AD7575" w:rsidRPr="006B5631" w:rsidRDefault="00AD7575" w:rsidP="004E64AF">
            <w:pPr>
              <w:pStyle w:val="tabletext11"/>
              <w:rPr>
                <w:b/>
                <w:kern w:val="18"/>
              </w:rPr>
            </w:pPr>
            <w:r w:rsidRPr="006B5631">
              <w:rPr>
                <w:b/>
                <w:kern w:val="18"/>
              </w:rPr>
              <w:t>RULE 232. PRIVATE PASSENGER TYPES CLASSIFICATIONS</w:t>
            </w:r>
          </w:p>
        </w:tc>
      </w:tr>
      <w:tr w:rsidR="00AD7575" w:rsidRPr="006B5631" w14:paraId="32C7976B" w14:textId="77777777" w:rsidTr="004E64AF">
        <w:trPr>
          <w:cantSplit/>
        </w:trPr>
        <w:tc>
          <w:tcPr>
            <w:tcW w:w="3120" w:type="dxa"/>
            <w:gridSpan w:val="3"/>
          </w:tcPr>
          <w:p w14:paraId="533D5C0E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B5631">
              <w:rPr>
                <w:kern w:val="18"/>
              </w:rPr>
              <w:t>$   458</w:t>
            </w:r>
          </w:p>
        </w:tc>
        <w:tc>
          <w:tcPr>
            <w:tcW w:w="3120" w:type="dxa"/>
          </w:tcPr>
          <w:p w14:paraId="74015B8D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B5631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73222196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F6F70F3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B563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14D050C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6B5631" w14:paraId="1FC787C6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E08B9AA" w14:textId="77777777" w:rsidR="00AD7575" w:rsidRPr="006B5631" w:rsidRDefault="00AD7575" w:rsidP="004E64AF">
            <w:pPr>
              <w:pStyle w:val="tabletext11"/>
              <w:rPr>
                <w:b/>
                <w:kern w:val="18"/>
              </w:rPr>
            </w:pPr>
            <w:r w:rsidRPr="006B5631">
              <w:rPr>
                <w:b/>
                <w:kern w:val="18"/>
              </w:rPr>
              <w:t>RULE 240. PUBLIC AUTO CLASSIFICATIONS –</w:t>
            </w:r>
          </w:p>
        </w:tc>
      </w:tr>
      <w:tr w:rsidR="00AD7575" w:rsidRPr="006B5631" w14:paraId="759DFC5B" w14:textId="77777777" w:rsidTr="004E64AF">
        <w:trPr>
          <w:cantSplit/>
        </w:trPr>
        <w:tc>
          <w:tcPr>
            <w:tcW w:w="540" w:type="dxa"/>
            <w:gridSpan w:val="2"/>
          </w:tcPr>
          <w:p w14:paraId="44B088AD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3783535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  <w:r w:rsidRPr="006B5631">
              <w:rPr>
                <w:b/>
                <w:kern w:val="18"/>
              </w:rPr>
              <w:t>– TAXICABS AND LIMOUSINES</w:t>
            </w:r>
          </w:p>
        </w:tc>
      </w:tr>
      <w:tr w:rsidR="00AD7575" w:rsidRPr="006B5631" w14:paraId="038AF607" w14:textId="77777777" w:rsidTr="004E64AF">
        <w:trPr>
          <w:cantSplit/>
        </w:trPr>
        <w:tc>
          <w:tcPr>
            <w:tcW w:w="3120" w:type="dxa"/>
            <w:gridSpan w:val="3"/>
          </w:tcPr>
          <w:p w14:paraId="48E7218C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B5631">
              <w:rPr>
                <w:kern w:val="18"/>
              </w:rPr>
              <w:t>$  2758</w:t>
            </w:r>
          </w:p>
        </w:tc>
        <w:tc>
          <w:tcPr>
            <w:tcW w:w="3120" w:type="dxa"/>
          </w:tcPr>
          <w:p w14:paraId="65FEE6AD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B5631">
              <w:rPr>
                <w:kern w:val="18"/>
              </w:rPr>
              <w:t>$   115</w:t>
            </w:r>
          </w:p>
        </w:tc>
        <w:tc>
          <w:tcPr>
            <w:tcW w:w="1040" w:type="dxa"/>
          </w:tcPr>
          <w:p w14:paraId="7EE46D7C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492ACE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B563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DFBE4F2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6B5631" w14:paraId="7ED397ED" w14:textId="77777777" w:rsidTr="004E64AF">
        <w:trPr>
          <w:cantSplit/>
        </w:trPr>
        <w:tc>
          <w:tcPr>
            <w:tcW w:w="540" w:type="dxa"/>
            <w:gridSpan w:val="2"/>
          </w:tcPr>
          <w:p w14:paraId="050D236B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4146E2D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  <w:r w:rsidRPr="006B5631">
              <w:rPr>
                <w:b/>
                <w:kern w:val="18"/>
              </w:rPr>
              <w:t>– SCHOOL AND CHURCH BUSES</w:t>
            </w:r>
          </w:p>
        </w:tc>
      </w:tr>
      <w:tr w:rsidR="00AD7575" w:rsidRPr="006B5631" w14:paraId="117C7F04" w14:textId="77777777" w:rsidTr="004E64AF">
        <w:trPr>
          <w:cantSplit/>
        </w:trPr>
        <w:tc>
          <w:tcPr>
            <w:tcW w:w="3120" w:type="dxa"/>
            <w:gridSpan w:val="3"/>
          </w:tcPr>
          <w:p w14:paraId="1678484D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B5631">
              <w:rPr>
                <w:kern w:val="18"/>
              </w:rPr>
              <w:t>$   261</w:t>
            </w:r>
          </w:p>
        </w:tc>
        <w:tc>
          <w:tcPr>
            <w:tcW w:w="3120" w:type="dxa"/>
          </w:tcPr>
          <w:p w14:paraId="1F7A665A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B5631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35B53CE6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4EE11DC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B563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C2FD148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6B5631" w14:paraId="5D8517FD" w14:textId="77777777" w:rsidTr="004E64AF">
        <w:trPr>
          <w:cantSplit/>
        </w:trPr>
        <w:tc>
          <w:tcPr>
            <w:tcW w:w="540" w:type="dxa"/>
            <w:gridSpan w:val="2"/>
          </w:tcPr>
          <w:p w14:paraId="70217758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EEC6254" w14:textId="77777777" w:rsidR="00AD7575" w:rsidRPr="006B5631" w:rsidRDefault="00AD7575" w:rsidP="004E64AF">
            <w:pPr>
              <w:pStyle w:val="tabletext11"/>
              <w:rPr>
                <w:b/>
                <w:kern w:val="18"/>
              </w:rPr>
            </w:pPr>
            <w:r w:rsidRPr="006B5631">
              <w:rPr>
                <w:b/>
                <w:kern w:val="18"/>
              </w:rPr>
              <w:t>– OTHER BUSES</w:t>
            </w:r>
          </w:p>
        </w:tc>
      </w:tr>
      <w:tr w:rsidR="00AD7575" w:rsidRPr="006B5631" w14:paraId="4C42973E" w14:textId="77777777" w:rsidTr="004E64AF">
        <w:trPr>
          <w:cantSplit/>
        </w:trPr>
        <w:tc>
          <w:tcPr>
            <w:tcW w:w="3120" w:type="dxa"/>
            <w:gridSpan w:val="3"/>
          </w:tcPr>
          <w:p w14:paraId="55F63F31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B5631">
              <w:rPr>
                <w:kern w:val="18"/>
              </w:rPr>
              <w:t>$  2168</w:t>
            </w:r>
          </w:p>
        </w:tc>
        <w:tc>
          <w:tcPr>
            <w:tcW w:w="3120" w:type="dxa"/>
          </w:tcPr>
          <w:p w14:paraId="62E3256C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B5631">
              <w:rPr>
                <w:kern w:val="18"/>
              </w:rPr>
              <w:t>$    75</w:t>
            </w:r>
          </w:p>
        </w:tc>
        <w:tc>
          <w:tcPr>
            <w:tcW w:w="1040" w:type="dxa"/>
          </w:tcPr>
          <w:p w14:paraId="3F1F8C48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8557D26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B563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2AEF039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6B5631" w14:paraId="4DA6C9A2" w14:textId="77777777" w:rsidTr="004E64AF">
        <w:trPr>
          <w:cantSplit/>
        </w:trPr>
        <w:tc>
          <w:tcPr>
            <w:tcW w:w="540" w:type="dxa"/>
            <w:gridSpan w:val="2"/>
          </w:tcPr>
          <w:p w14:paraId="31B10BE0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0216EDB" w14:textId="77777777" w:rsidR="00AD7575" w:rsidRPr="006B5631" w:rsidRDefault="00AD7575" w:rsidP="004E64AF">
            <w:pPr>
              <w:pStyle w:val="tabletext11"/>
              <w:rPr>
                <w:b/>
                <w:kern w:val="18"/>
              </w:rPr>
            </w:pPr>
            <w:r w:rsidRPr="006B5631">
              <w:rPr>
                <w:b/>
                <w:kern w:val="18"/>
              </w:rPr>
              <w:t>– VAN POOLS</w:t>
            </w:r>
          </w:p>
        </w:tc>
      </w:tr>
      <w:tr w:rsidR="00AD7575" w:rsidRPr="006B5631" w14:paraId="74C0BE26" w14:textId="77777777" w:rsidTr="004E64AF">
        <w:trPr>
          <w:cantSplit/>
        </w:trPr>
        <w:tc>
          <w:tcPr>
            <w:tcW w:w="3120" w:type="dxa"/>
            <w:gridSpan w:val="3"/>
          </w:tcPr>
          <w:p w14:paraId="12923248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B5631">
              <w:rPr>
                <w:kern w:val="18"/>
              </w:rPr>
              <w:t>$   652</w:t>
            </w:r>
          </w:p>
        </w:tc>
        <w:tc>
          <w:tcPr>
            <w:tcW w:w="3120" w:type="dxa"/>
          </w:tcPr>
          <w:p w14:paraId="0D9FB340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B5631">
              <w:rPr>
                <w:kern w:val="18"/>
              </w:rPr>
              <w:t>$    21</w:t>
            </w:r>
          </w:p>
        </w:tc>
        <w:tc>
          <w:tcPr>
            <w:tcW w:w="1040" w:type="dxa"/>
          </w:tcPr>
          <w:p w14:paraId="42AC4F7A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771E21F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B563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6FCA132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6B5631" w14:paraId="6D585F14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14BA07B" w14:textId="77777777" w:rsidR="00AD7575" w:rsidRPr="006B5631" w:rsidRDefault="00AD7575" w:rsidP="004E64AF">
            <w:pPr>
              <w:pStyle w:val="tabletext11"/>
              <w:rPr>
                <w:b/>
                <w:kern w:val="18"/>
              </w:rPr>
            </w:pPr>
            <w:r w:rsidRPr="006B5631">
              <w:rPr>
                <w:b/>
                <w:kern w:val="18"/>
              </w:rPr>
              <w:t>RULE 249. AUTO DEALERS – PREMIUM DEVELOPMENT</w:t>
            </w:r>
          </w:p>
        </w:tc>
      </w:tr>
      <w:tr w:rsidR="00AD7575" w:rsidRPr="006B5631" w14:paraId="3315DA13" w14:textId="77777777" w:rsidTr="004E64AF">
        <w:trPr>
          <w:cantSplit/>
        </w:trPr>
        <w:tc>
          <w:tcPr>
            <w:tcW w:w="3120" w:type="dxa"/>
            <w:gridSpan w:val="3"/>
          </w:tcPr>
          <w:p w14:paraId="72447EA5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B5631">
              <w:rPr>
                <w:kern w:val="18"/>
              </w:rPr>
              <w:t>$   316</w:t>
            </w:r>
          </w:p>
        </w:tc>
        <w:tc>
          <w:tcPr>
            <w:tcW w:w="3120" w:type="dxa"/>
          </w:tcPr>
          <w:p w14:paraId="48BB6DDC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B5631">
              <w:rPr>
                <w:kern w:val="18"/>
              </w:rPr>
              <w:t xml:space="preserve">Refer to Rule </w:t>
            </w:r>
            <w:r w:rsidRPr="006B5631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9727CBE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8286D7A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B563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FC9CBD" w14:textId="77777777" w:rsidR="00AD7575" w:rsidRPr="006B5631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6B5631" w14:paraId="2618B914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85BD574" w14:textId="77777777" w:rsidR="00AD7575" w:rsidRPr="006B5631" w:rsidRDefault="00AD7575" w:rsidP="004E64AF">
            <w:pPr>
              <w:pStyle w:val="tabletext11"/>
              <w:rPr>
                <w:b/>
                <w:kern w:val="18"/>
              </w:rPr>
            </w:pPr>
          </w:p>
        </w:tc>
      </w:tr>
      <w:tr w:rsidR="00AD7575" w:rsidRPr="006B5631" w14:paraId="4AF6E08A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1D810A5C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  <w:r w:rsidRPr="006B56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A7739F2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  <w:r w:rsidRPr="006B5631">
              <w:rPr>
                <w:kern w:val="18"/>
              </w:rPr>
              <w:t xml:space="preserve">For Other Than Zone-rated Trucks, Tractors and Trailers Classifications, refer to Rule </w:t>
            </w:r>
            <w:r w:rsidRPr="006B5631">
              <w:rPr>
                <w:b/>
                <w:kern w:val="18"/>
              </w:rPr>
              <w:t>222.</w:t>
            </w:r>
            <w:r w:rsidRPr="006B5631">
              <w:rPr>
                <w:kern w:val="18"/>
              </w:rPr>
              <w:t xml:space="preserve"> for premium development.</w:t>
            </w:r>
          </w:p>
        </w:tc>
      </w:tr>
      <w:tr w:rsidR="00AD7575" w:rsidRPr="006B5631" w14:paraId="2FD930B8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7C10F010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  <w:r w:rsidRPr="006B56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0D67F2A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  <w:r w:rsidRPr="006B5631">
              <w:rPr>
                <w:kern w:val="18"/>
              </w:rPr>
              <w:t xml:space="preserve">For Private Passenger Types Classifications, refer to Rule </w:t>
            </w:r>
            <w:r w:rsidRPr="006B5631">
              <w:rPr>
                <w:b/>
                <w:kern w:val="18"/>
              </w:rPr>
              <w:t>232.</w:t>
            </w:r>
            <w:r w:rsidRPr="006B5631">
              <w:rPr>
                <w:kern w:val="18"/>
              </w:rPr>
              <w:t xml:space="preserve"> for premium development.</w:t>
            </w:r>
          </w:p>
        </w:tc>
      </w:tr>
      <w:tr w:rsidR="00AD7575" w:rsidRPr="006B5631" w14:paraId="19586CD4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3A2EE11B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  <w:r w:rsidRPr="006B56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37E8F9E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  <w:r w:rsidRPr="006B5631">
              <w:rPr>
                <w:kern w:val="18"/>
              </w:rPr>
              <w:t xml:space="preserve">For Other Than Zone-rated Public Autos, refer to Rule </w:t>
            </w:r>
            <w:r w:rsidRPr="006B5631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  <w:r w:rsidRPr="006B5631">
              <w:rPr>
                <w:rStyle w:val="rulelink"/>
              </w:rPr>
              <w:t xml:space="preserve"> </w:t>
            </w:r>
          </w:p>
        </w:tc>
      </w:tr>
      <w:tr w:rsidR="00AD7575" w:rsidRPr="006B5631" w14:paraId="425232A5" w14:textId="77777777" w:rsidTr="004E64AF">
        <w:trPr>
          <w:cantSplit/>
        </w:trPr>
        <w:tc>
          <w:tcPr>
            <w:tcW w:w="220" w:type="dxa"/>
          </w:tcPr>
          <w:p w14:paraId="7053BEFB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  <w:r w:rsidRPr="006B56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7D28557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  <w:r w:rsidRPr="006B5631">
              <w:rPr>
                <w:kern w:val="18"/>
              </w:rPr>
              <w:t xml:space="preserve">For liability increased limits factors, refer to Rule </w:t>
            </w:r>
            <w:r w:rsidRPr="006B5631">
              <w:rPr>
                <w:rStyle w:val="rulelink"/>
              </w:rPr>
              <w:t>300.</w:t>
            </w:r>
          </w:p>
        </w:tc>
      </w:tr>
      <w:tr w:rsidR="00AD7575" w:rsidRPr="006B5631" w14:paraId="1D8FCCF6" w14:textId="77777777" w:rsidTr="004E64AF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66DCE30" w14:textId="77777777" w:rsidR="00AD7575" w:rsidRPr="006B5631" w:rsidRDefault="00AD7575" w:rsidP="004E64AF">
            <w:pPr>
              <w:pStyle w:val="tabletext11"/>
              <w:jc w:val="both"/>
              <w:rPr>
                <w:kern w:val="18"/>
              </w:rPr>
            </w:pPr>
            <w:r w:rsidRPr="006B563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D8BF702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  <w:r w:rsidRPr="006B5631">
              <w:rPr>
                <w:kern w:val="18"/>
              </w:rPr>
              <w:t xml:space="preserve">Other Than Auto losses for </w:t>
            </w:r>
            <w:r w:rsidRPr="006B5631">
              <w:t>Auto Dealers</w:t>
            </w:r>
            <w:r w:rsidRPr="006B563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B5631">
              <w:rPr>
                <w:rStyle w:val="rulelink"/>
              </w:rPr>
              <w:t>249.</w:t>
            </w:r>
          </w:p>
        </w:tc>
      </w:tr>
      <w:tr w:rsidR="00AD7575" w:rsidRPr="006B5631" w14:paraId="7DBEC3AB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B6CCEA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DFF4C9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B5631" w14:paraId="6979BEB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6572AE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ED44EB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B5631" w14:paraId="7C330429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956589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6545C9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B5631" w14:paraId="18923D3B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33986C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6B4711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B5631" w14:paraId="13C3358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43C332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A428EE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B5631" w14:paraId="5E4A5A84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E8B097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CB6E10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B5631" w14:paraId="79204D8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7F59C9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A45A12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B5631" w14:paraId="74B4847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4A86C9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21B1F3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B5631" w14:paraId="056F6ECB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4A336D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A3BBFB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B5631" w14:paraId="59E1917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FA16B9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467ACA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B5631" w14:paraId="2E791AC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9571D8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3D447C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B5631" w14:paraId="62B36C3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05BE1A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5ADBEA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B5631" w14:paraId="3C7A1FEF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4B230B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8C2528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B5631" w14:paraId="5B56A25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27FAB4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C98DEC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B5631" w14:paraId="502FB70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9E3347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21FE90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B5631" w14:paraId="7953201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8C48ED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D68258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B5631" w14:paraId="3435B5C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020B90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824FA1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B5631" w14:paraId="0B8EA528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8C1294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B1657A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B5631" w14:paraId="32B206FA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62ACF8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92A433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B5631" w14:paraId="082B68B2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C2857A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877F4D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B5631" w14:paraId="2FF36C27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5C1F3A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26AE23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B5631" w14:paraId="59167477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88DC2D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73732E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B5631" w14:paraId="6B33911F" w14:textId="77777777" w:rsidTr="004E64AF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D7EE161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7993283" w14:textId="77777777" w:rsidR="00AD7575" w:rsidRPr="006B5631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1A386C54" w14:textId="0E6F9E58" w:rsidR="00AD7575" w:rsidRDefault="00AD7575" w:rsidP="00AD7575">
      <w:pPr>
        <w:pStyle w:val="isonormal"/>
      </w:pPr>
    </w:p>
    <w:p w14:paraId="6B1A5249" w14:textId="6BD39CD3" w:rsidR="00AD7575" w:rsidRDefault="00AD7575" w:rsidP="00AD7575">
      <w:pPr>
        <w:pStyle w:val="isonormal"/>
        <w:jc w:val="left"/>
      </w:pPr>
    </w:p>
    <w:p w14:paraId="5D34B2D4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9BD482E" w14:textId="77777777" w:rsidR="00AD7575" w:rsidRPr="0010100E" w:rsidRDefault="00AD7575" w:rsidP="00AD7575">
      <w:pPr>
        <w:pStyle w:val="subcap"/>
      </w:pPr>
      <w:r w:rsidRPr="0010100E">
        <w:lastRenderedPageBreak/>
        <w:t>TERRITORY 108</w:t>
      </w:r>
    </w:p>
    <w:p w14:paraId="7D86EC64" w14:textId="77777777" w:rsidR="00AD7575" w:rsidRPr="0010100E" w:rsidRDefault="00AD7575" w:rsidP="00AD7575">
      <w:pPr>
        <w:pStyle w:val="subcap2"/>
      </w:pPr>
      <w:r w:rsidRPr="0010100E">
        <w:t>LIAB, MED PAY</w:t>
      </w:r>
    </w:p>
    <w:p w14:paraId="3C27B6CF" w14:textId="77777777" w:rsidR="00AD7575" w:rsidRPr="0010100E" w:rsidRDefault="00AD7575" w:rsidP="00AD7575">
      <w:pPr>
        <w:pStyle w:val="isonormal"/>
      </w:pPr>
    </w:p>
    <w:p w14:paraId="5A9CEE0D" w14:textId="77777777" w:rsidR="00AD7575" w:rsidRPr="0010100E" w:rsidRDefault="00AD7575" w:rsidP="00AD7575">
      <w:pPr>
        <w:pStyle w:val="isonormal"/>
        <w:sectPr w:rsidR="00AD7575" w:rsidRPr="0010100E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AD7575" w:rsidRPr="0010100E" w14:paraId="2CE5A810" w14:textId="77777777" w:rsidTr="004E64AF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165542B" w14:textId="77777777" w:rsidR="00AD7575" w:rsidRPr="0010100E" w:rsidRDefault="00AD7575" w:rsidP="004E64AF">
            <w:pPr>
              <w:pStyle w:val="tablehead"/>
              <w:rPr>
                <w:kern w:val="18"/>
              </w:rPr>
            </w:pPr>
            <w:r w:rsidRPr="0010100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75AE198" w14:textId="77777777" w:rsidR="00AD7575" w:rsidRPr="0010100E" w:rsidRDefault="00AD7575" w:rsidP="004E64AF">
            <w:pPr>
              <w:pStyle w:val="tablehead"/>
              <w:rPr>
                <w:kern w:val="18"/>
              </w:rPr>
            </w:pPr>
            <w:r w:rsidRPr="0010100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48D543E" w14:textId="77777777" w:rsidR="00AD7575" w:rsidRPr="0010100E" w:rsidRDefault="00AD7575" w:rsidP="004E64AF">
            <w:pPr>
              <w:pStyle w:val="tablehead"/>
              <w:rPr>
                <w:kern w:val="18"/>
              </w:rPr>
            </w:pPr>
            <w:r w:rsidRPr="0010100E">
              <w:rPr>
                <w:kern w:val="18"/>
              </w:rPr>
              <w:t>PERSONAL INJURY PROTECTION</w:t>
            </w:r>
          </w:p>
        </w:tc>
      </w:tr>
      <w:tr w:rsidR="00AD7575" w:rsidRPr="0010100E" w14:paraId="062CDB9E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16D49FA" w14:textId="77777777" w:rsidR="00AD7575" w:rsidRPr="0010100E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8BBBF54" w14:textId="77777777" w:rsidR="00AD7575" w:rsidRPr="0010100E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5A7EC9C" w14:textId="77777777" w:rsidR="00AD7575" w:rsidRPr="0010100E" w:rsidRDefault="00AD7575" w:rsidP="004E64AF">
            <w:pPr>
              <w:pStyle w:val="tablehead"/>
              <w:rPr>
                <w:kern w:val="18"/>
              </w:rPr>
            </w:pPr>
          </w:p>
        </w:tc>
      </w:tr>
      <w:tr w:rsidR="00AD7575" w:rsidRPr="0010100E" w14:paraId="508A562E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1F1DFB2" w14:textId="77777777" w:rsidR="00AD7575" w:rsidRPr="0010100E" w:rsidRDefault="00AD7575" w:rsidP="004E64AF">
            <w:pPr>
              <w:pStyle w:val="tablehead"/>
              <w:rPr>
                <w:kern w:val="18"/>
              </w:rPr>
            </w:pPr>
            <w:r w:rsidRPr="0010100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71F51FB" w14:textId="77777777" w:rsidR="00AD7575" w:rsidRPr="0010100E" w:rsidRDefault="00AD7575" w:rsidP="004E64AF">
            <w:pPr>
              <w:pStyle w:val="tablehead"/>
              <w:rPr>
                <w:kern w:val="18"/>
              </w:rPr>
            </w:pPr>
            <w:r w:rsidRPr="0010100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798EB5E" w14:textId="77777777" w:rsidR="00AD7575" w:rsidRPr="0010100E" w:rsidRDefault="00AD7575" w:rsidP="004E64AF">
            <w:pPr>
              <w:pStyle w:val="tablehead"/>
              <w:rPr>
                <w:kern w:val="18"/>
              </w:rPr>
            </w:pPr>
            <w:r w:rsidRPr="0010100E">
              <w:rPr>
                <w:kern w:val="18"/>
              </w:rPr>
              <w:t>Basic Limits</w:t>
            </w:r>
          </w:p>
        </w:tc>
      </w:tr>
      <w:tr w:rsidR="00AD7575" w:rsidRPr="0010100E" w14:paraId="68E81005" w14:textId="77777777" w:rsidTr="004E64AF">
        <w:trPr>
          <w:cantSplit/>
        </w:trPr>
        <w:tc>
          <w:tcPr>
            <w:tcW w:w="9360" w:type="dxa"/>
            <w:gridSpan w:val="7"/>
          </w:tcPr>
          <w:p w14:paraId="6619052A" w14:textId="77777777" w:rsidR="00AD7575" w:rsidRPr="0010100E" w:rsidRDefault="00AD7575" w:rsidP="004E64AF">
            <w:pPr>
              <w:pStyle w:val="tabletext11"/>
              <w:rPr>
                <w:b/>
                <w:kern w:val="18"/>
              </w:rPr>
            </w:pPr>
            <w:r w:rsidRPr="0010100E">
              <w:rPr>
                <w:b/>
                <w:kern w:val="18"/>
              </w:rPr>
              <w:t>RULE 223. TRUCKS, TRACTORS AND TRAILERS CLASSIFICATIONS</w:t>
            </w:r>
          </w:p>
        </w:tc>
      </w:tr>
      <w:tr w:rsidR="00AD7575" w:rsidRPr="0010100E" w14:paraId="03771622" w14:textId="77777777" w:rsidTr="004E64AF">
        <w:trPr>
          <w:cantSplit/>
        </w:trPr>
        <w:tc>
          <w:tcPr>
            <w:tcW w:w="3120" w:type="dxa"/>
            <w:gridSpan w:val="3"/>
          </w:tcPr>
          <w:p w14:paraId="29BB8202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0100E">
              <w:rPr>
                <w:kern w:val="18"/>
              </w:rPr>
              <w:t>$   839</w:t>
            </w:r>
          </w:p>
        </w:tc>
        <w:tc>
          <w:tcPr>
            <w:tcW w:w="3120" w:type="dxa"/>
          </w:tcPr>
          <w:p w14:paraId="197759AD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0100E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12B7F840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6BB5DC8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0100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D0993C7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10100E" w14:paraId="22D13833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A98CBDB" w14:textId="77777777" w:rsidR="00AD7575" w:rsidRPr="0010100E" w:rsidRDefault="00AD7575" w:rsidP="004E64AF">
            <w:pPr>
              <w:pStyle w:val="tabletext11"/>
              <w:rPr>
                <w:b/>
                <w:kern w:val="18"/>
              </w:rPr>
            </w:pPr>
            <w:r w:rsidRPr="0010100E">
              <w:rPr>
                <w:b/>
                <w:kern w:val="18"/>
              </w:rPr>
              <w:t>RULE 232. PRIVATE PASSENGER TYPES CLASSIFICATIONS</w:t>
            </w:r>
          </w:p>
        </w:tc>
      </w:tr>
      <w:tr w:rsidR="00AD7575" w:rsidRPr="0010100E" w14:paraId="276B4498" w14:textId="77777777" w:rsidTr="004E64AF">
        <w:trPr>
          <w:cantSplit/>
        </w:trPr>
        <w:tc>
          <w:tcPr>
            <w:tcW w:w="3120" w:type="dxa"/>
            <w:gridSpan w:val="3"/>
          </w:tcPr>
          <w:p w14:paraId="4F65B360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0100E">
              <w:rPr>
                <w:kern w:val="18"/>
              </w:rPr>
              <w:t>$   548</w:t>
            </w:r>
          </w:p>
        </w:tc>
        <w:tc>
          <w:tcPr>
            <w:tcW w:w="3120" w:type="dxa"/>
          </w:tcPr>
          <w:p w14:paraId="0B9F4238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0100E">
              <w:rPr>
                <w:kern w:val="18"/>
              </w:rPr>
              <w:t>$    17</w:t>
            </w:r>
          </w:p>
        </w:tc>
        <w:tc>
          <w:tcPr>
            <w:tcW w:w="1040" w:type="dxa"/>
          </w:tcPr>
          <w:p w14:paraId="77BC17BC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5E78CBF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0100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0F4232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10100E" w14:paraId="1D25A23C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933392F" w14:textId="77777777" w:rsidR="00AD7575" w:rsidRPr="0010100E" w:rsidRDefault="00AD7575" w:rsidP="004E64AF">
            <w:pPr>
              <w:pStyle w:val="tabletext11"/>
              <w:rPr>
                <w:b/>
                <w:kern w:val="18"/>
              </w:rPr>
            </w:pPr>
            <w:r w:rsidRPr="0010100E">
              <w:rPr>
                <w:b/>
                <w:kern w:val="18"/>
              </w:rPr>
              <w:t>RULE 240. PUBLIC AUTO CLASSIFICATIONS –</w:t>
            </w:r>
          </w:p>
        </w:tc>
      </w:tr>
      <w:tr w:rsidR="00AD7575" w:rsidRPr="0010100E" w14:paraId="0A1CD3AE" w14:textId="77777777" w:rsidTr="004E64AF">
        <w:trPr>
          <w:cantSplit/>
        </w:trPr>
        <w:tc>
          <w:tcPr>
            <w:tcW w:w="540" w:type="dxa"/>
            <w:gridSpan w:val="2"/>
          </w:tcPr>
          <w:p w14:paraId="47CD8953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31A1177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  <w:r w:rsidRPr="0010100E">
              <w:rPr>
                <w:b/>
                <w:kern w:val="18"/>
              </w:rPr>
              <w:t>– TAXICABS AND LIMOUSINES</w:t>
            </w:r>
          </w:p>
        </w:tc>
      </w:tr>
      <w:tr w:rsidR="00AD7575" w:rsidRPr="0010100E" w14:paraId="6FB914B4" w14:textId="77777777" w:rsidTr="004E64AF">
        <w:trPr>
          <w:cantSplit/>
        </w:trPr>
        <w:tc>
          <w:tcPr>
            <w:tcW w:w="3120" w:type="dxa"/>
            <w:gridSpan w:val="3"/>
          </w:tcPr>
          <w:p w14:paraId="0EF17EB3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0100E">
              <w:rPr>
                <w:kern w:val="18"/>
              </w:rPr>
              <w:t>$  3373</w:t>
            </w:r>
          </w:p>
        </w:tc>
        <w:tc>
          <w:tcPr>
            <w:tcW w:w="3120" w:type="dxa"/>
          </w:tcPr>
          <w:p w14:paraId="61964D40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0100E">
              <w:rPr>
                <w:kern w:val="18"/>
              </w:rPr>
              <w:t>$   140</w:t>
            </w:r>
          </w:p>
        </w:tc>
        <w:tc>
          <w:tcPr>
            <w:tcW w:w="1040" w:type="dxa"/>
          </w:tcPr>
          <w:p w14:paraId="5E1E813E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350FE11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0100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52FA425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10100E" w14:paraId="14FD0439" w14:textId="77777777" w:rsidTr="004E64AF">
        <w:trPr>
          <w:cantSplit/>
        </w:trPr>
        <w:tc>
          <w:tcPr>
            <w:tcW w:w="540" w:type="dxa"/>
            <w:gridSpan w:val="2"/>
          </w:tcPr>
          <w:p w14:paraId="2A5C217F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B7DD264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  <w:r w:rsidRPr="0010100E">
              <w:rPr>
                <w:b/>
                <w:kern w:val="18"/>
              </w:rPr>
              <w:t>– SCHOOL AND CHURCH BUSES</w:t>
            </w:r>
          </w:p>
        </w:tc>
      </w:tr>
      <w:tr w:rsidR="00AD7575" w:rsidRPr="0010100E" w14:paraId="07C922D6" w14:textId="77777777" w:rsidTr="004E64AF">
        <w:trPr>
          <w:cantSplit/>
        </w:trPr>
        <w:tc>
          <w:tcPr>
            <w:tcW w:w="3120" w:type="dxa"/>
            <w:gridSpan w:val="3"/>
          </w:tcPr>
          <w:p w14:paraId="4997B388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0100E">
              <w:rPr>
                <w:kern w:val="18"/>
              </w:rPr>
              <w:t>$   319</w:t>
            </w:r>
          </w:p>
        </w:tc>
        <w:tc>
          <w:tcPr>
            <w:tcW w:w="3120" w:type="dxa"/>
          </w:tcPr>
          <w:p w14:paraId="5BCF446B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0100E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398098CF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573122C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0100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A8CD4B5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10100E" w14:paraId="0EA8A459" w14:textId="77777777" w:rsidTr="004E64AF">
        <w:trPr>
          <w:cantSplit/>
        </w:trPr>
        <w:tc>
          <w:tcPr>
            <w:tcW w:w="540" w:type="dxa"/>
            <w:gridSpan w:val="2"/>
          </w:tcPr>
          <w:p w14:paraId="4A4A219E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8F874E1" w14:textId="77777777" w:rsidR="00AD7575" w:rsidRPr="0010100E" w:rsidRDefault="00AD7575" w:rsidP="004E64AF">
            <w:pPr>
              <w:pStyle w:val="tabletext11"/>
              <w:rPr>
                <w:b/>
                <w:kern w:val="18"/>
              </w:rPr>
            </w:pPr>
            <w:r w:rsidRPr="0010100E">
              <w:rPr>
                <w:b/>
                <w:kern w:val="18"/>
              </w:rPr>
              <w:t>– OTHER BUSES</w:t>
            </w:r>
          </w:p>
        </w:tc>
      </w:tr>
      <w:tr w:rsidR="00AD7575" w:rsidRPr="0010100E" w14:paraId="6260B060" w14:textId="77777777" w:rsidTr="004E64AF">
        <w:trPr>
          <w:cantSplit/>
        </w:trPr>
        <w:tc>
          <w:tcPr>
            <w:tcW w:w="3120" w:type="dxa"/>
            <w:gridSpan w:val="3"/>
          </w:tcPr>
          <w:p w14:paraId="76B59E2E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0100E">
              <w:rPr>
                <w:kern w:val="18"/>
              </w:rPr>
              <w:t>$  2651</w:t>
            </w:r>
          </w:p>
        </w:tc>
        <w:tc>
          <w:tcPr>
            <w:tcW w:w="3120" w:type="dxa"/>
          </w:tcPr>
          <w:p w14:paraId="30823F3A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0100E">
              <w:rPr>
                <w:kern w:val="18"/>
              </w:rPr>
              <w:t>$    76</w:t>
            </w:r>
          </w:p>
        </w:tc>
        <w:tc>
          <w:tcPr>
            <w:tcW w:w="1040" w:type="dxa"/>
          </w:tcPr>
          <w:p w14:paraId="0FC058EF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1207987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0100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5E30C6E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10100E" w14:paraId="3645E8C1" w14:textId="77777777" w:rsidTr="004E64AF">
        <w:trPr>
          <w:cantSplit/>
        </w:trPr>
        <w:tc>
          <w:tcPr>
            <w:tcW w:w="540" w:type="dxa"/>
            <w:gridSpan w:val="2"/>
          </w:tcPr>
          <w:p w14:paraId="325B399A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0BDA3E8" w14:textId="77777777" w:rsidR="00AD7575" w:rsidRPr="0010100E" w:rsidRDefault="00AD7575" w:rsidP="004E64AF">
            <w:pPr>
              <w:pStyle w:val="tabletext11"/>
              <w:rPr>
                <w:b/>
                <w:kern w:val="18"/>
              </w:rPr>
            </w:pPr>
            <w:r w:rsidRPr="0010100E">
              <w:rPr>
                <w:b/>
                <w:kern w:val="18"/>
              </w:rPr>
              <w:t>– VAN POOLS</w:t>
            </w:r>
          </w:p>
        </w:tc>
      </w:tr>
      <w:tr w:rsidR="00AD7575" w:rsidRPr="0010100E" w14:paraId="50D25DB0" w14:textId="77777777" w:rsidTr="004E64AF">
        <w:trPr>
          <w:cantSplit/>
        </w:trPr>
        <w:tc>
          <w:tcPr>
            <w:tcW w:w="3120" w:type="dxa"/>
            <w:gridSpan w:val="3"/>
          </w:tcPr>
          <w:p w14:paraId="32FEF620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0100E">
              <w:rPr>
                <w:kern w:val="18"/>
              </w:rPr>
              <w:t>$   797</w:t>
            </w:r>
          </w:p>
        </w:tc>
        <w:tc>
          <w:tcPr>
            <w:tcW w:w="3120" w:type="dxa"/>
          </w:tcPr>
          <w:p w14:paraId="7A35046F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0100E">
              <w:rPr>
                <w:kern w:val="18"/>
              </w:rPr>
              <w:t>$    26</w:t>
            </w:r>
          </w:p>
        </w:tc>
        <w:tc>
          <w:tcPr>
            <w:tcW w:w="1040" w:type="dxa"/>
          </w:tcPr>
          <w:p w14:paraId="5EF81C38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F5F80F5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0100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DE3376E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10100E" w14:paraId="71DF7C06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16103E7" w14:textId="77777777" w:rsidR="00AD7575" w:rsidRPr="0010100E" w:rsidRDefault="00AD7575" w:rsidP="004E64AF">
            <w:pPr>
              <w:pStyle w:val="tabletext11"/>
              <w:rPr>
                <w:b/>
                <w:kern w:val="18"/>
              </w:rPr>
            </w:pPr>
            <w:r w:rsidRPr="0010100E">
              <w:rPr>
                <w:b/>
                <w:kern w:val="18"/>
              </w:rPr>
              <w:t>RULE 249. AUTO DEALERS – PREMIUM DEVELOPMENT</w:t>
            </w:r>
          </w:p>
        </w:tc>
      </w:tr>
      <w:tr w:rsidR="00AD7575" w:rsidRPr="0010100E" w14:paraId="7F2BF293" w14:textId="77777777" w:rsidTr="004E64AF">
        <w:trPr>
          <w:cantSplit/>
        </w:trPr>
        <w:tc>
          <w:tcPr>
            <w:tcW w:w="3120" w:type="dxa"/>
            <w:gridSpan w:val="3"/>
          </w:tcPr>
          <w:p w14:paraId="25A5DA7B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0100E">
              <w:rPr>
                <w:kern w:val="18"/>
              </w:rPr>
              <w:t>$   414</w:t>
            </w:r>
          </w:p>
        </w:tc>
        <w:tc>
          <w:tcPr>
            <w:tcW w:w="3120" w:type="dxa"/>
          </w:tcPr>
          <w:p w14:paraId="66BB7487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0100E">
              <w:rPr>
                <w:kern w:val="18"/>
              </w:rPr>
              <w:t xml:space="preserve">Refer to Rule </w:t>
            </w:r>
            <w:r w:rsidRPr="0010100E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07242B3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A7596D4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10100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284000" w14:textId="77777777" w:rsidR="00AD7575" w:rsidRPr="0010100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10100E" w14:paraId="00D0D321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405E28B" w14:textId="77777777" w:rsidR="00AD7575" w:rsidRPr="0010100E" w:rsidRDefault="00AD7575" w:rsidP="004E64AF">
            <w:pPr>
              <w:pStyle w:val="tabletext11"/>
              <w:rPr>
                <w:b/>
                <w:kern w:val="18"/>
              </w:rPr>
            </w:pPr>
          </w:p>
        </w:tc>
      </w:tr>
      <w:tr w:rsidR="00AD7575" w:rsidRPr="0010100E" w14:paraId="78937DF0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66404A4A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  <w:r w:rsidRPr="0010100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B6EE6A7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  <w:r w:rsidRPr="0010100E">
              <w:rPr>
                <w:kern w:val="18"/>
              </w:rPr>
              <w:t xml:space="preserve">For Other Than Zone-rated Trucks, Tractors and Trailers Classifications, refer to Rule </w:t>
            </w:r>
            <w:r w:rsidRPr="0010100E">
              <w:rPr>
                <w:b/>
                <w:kern w:val="18"/>
              </w:rPr>
              <w:t>222.</w:t>
            </w:r>
            <w:r w:rsidRPr="0010100E">
              <w:rPr>
                <w:kern w:val="18"/>
              </w:rPr>
              <w:t xml:space="preserve"> for premium development.</w:t>
            </w:r>
          </w:p>
        </w:tc>
      </w:tr>
      <w:tr w:rsidR="00AD7575" w:rsidRPr="0010100E" w14:paraId="33F27DE9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4D536842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  <w:r w:rsidRPr="0010100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3D3806C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  <w:r w:rsidRPr="0010100E">
              <w:rPr>
                <w:kern w:val="18"/>
              </w:rPr>
              <w:t xml:space="preserve">For Private Passenger Types Classifications, refer to Rule </w:t>
            </w:r>
            <w:r w:rsidRPr="0010100E">
              <w:rPr>
                <w:b/>
                <w:kern w:val="18"/>
              </w:rPr>
              <w:t>232.</w:t>
            </w:r>
            <w:r w:rsidRPr="0010100E">
              <w:rPr>
                <w:kern w:val="18"/>
              </w:rPr>
              <w:t xml:space="preserve"> for premium development.</w:t>
            </w:r>
          </w:p>
        </w:tc>
      </w:tr>
      <w:tr w:rsidR="00AD7575" w:rsidRPr="0010100E" w14:paraId="483F12C2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78D522D7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  <w:r w:rsidRPr="0010100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3A69216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  <w:r w:rsidRPr="0010100E">
              <w:rPr>
                <w:kern w:val="18"/>
              </w:rPr>
              <w:t xml:space="preserve">For Other Than Zone-rated Public Autos, refer to Rule </w:t>
            </w:r>
            <w:r w:rsidRPr="0010100E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  <w:r w:rsidRPr="0010100E">
              <w:rPr>
                <w:rStyle w:val="rulelink"/>
              </w:rPr>
              <w:t xml:space="preserve"> </w:t>
            </w:r>
          </w:p>
        </w:tc>
      </w:tr>
      <w:tr w:rsidR="00AD7575" w:rsidRPr="0010100E" w14:paraId="05AD0417" w14:textId="77777777" w:rsidTr="004E64AF">
        <w:trPr>
          <w:cantSplit/>
        </w:trPr>
        <w:tc>
          <w:tcPr>
            <w:tcW w:w="220" w:type="dxa"/>
          </w:tcPr>
          <w:p w14:paraId="36BF823B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  <w:r w:rsidRPr="0010100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BF3DE88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  <w:r w:rsidRPr="0010100E">
              <w:rPr>
                <w:kern w:val="18"/>
              </w:rPr>
              <w:t xml:space="preserve">For liability increased limits factors, refer to Rule </w:t>
            </w:r>
            <w:r w:rsidRPr="0010100E">
              <w:rPr>
                <w:rStyle w:val="rulelink"/>
              </w:rPr>
              <w:t>300.</w:t>
            </w:r>
          </w:p>
        </w:tc>
      </w:tr>
      <w:tr w:rsidR="00AD7575" w:rsidRPr="0010100E" w14:paraId="1B11881F" w14:textId="77777777" w:rsidTr="004E64AF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982A36C" w14:textId="77777777" w:rsidR="00AD7575" w:rsidRPr="0010100E" w:rsidRDefault="00AD7575" w:rsidP="004E64AF">
            <w:pPr>
              <w:pStyle w:val="tabletext11"/>
              <w:jc w:val="both"/>
              <w:rPr>
                <w:kern w:val="18"/>
              </w:rPr>
            </w:pPr>
            <w:r w:rsidRPr="0010100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3C44180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  <w:r w:rsidRPr="0010100E">
              <w:rPr>
                <w:kern w:val="18"/>
              </w:rPr>
              <w:t xml:space="preserve">Other Than Auto losses for </w:t>
            </w:r>
            <w:r w:rsidRPr="0010100E">
              <w:t>Auto Dealers</w:t>
            </w:r>
            <w:r w:rsidRPr="0010100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0100E">
              <w:rPr>
                <w:rStyle w:val="rulelink"/>
              </w:rPr>
              <w:t>249.</w:t>
            </w:r>
          </w:p>
        </w:tc>
      </w:tr>
      <w:tr w:rsidR="00AD7575" w:rsidRPr="0010100E" w14:paraId="7B243F38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9FBEB8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6447D3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0100E" w14:paraId="5F7C015F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9A31D1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75FD1D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0100E" w14:paraId="40AC0E1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4D906D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AA6330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0100E" w14:paraId="38EF3F06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A65B09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FF1C58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0100E" w14:paraId="782A899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51A7F7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A57FF4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0100E" w14:paraId="22708C34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ED0015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28EF49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0100E" w14:paraId="0CE06FF8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BF61B5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144D26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0100E" w14:paraId="7FE942DB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34234F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3B599B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0100E" w14:paraId="0F0AA8C6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B6CA91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85DA0B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0100E" w14:paraId="08A1FC4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F96010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E71F20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0100E" w14:paraId="13BB737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56CCC3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FA2072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0100E" w14:paraId="17BC94A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491245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4E8E7A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0100E" w14:paraId="573B5C4A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9F4BDE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2E59E4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0100E" w14:paraId="47C38B09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506245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D6AD4E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0100E" w14:paraId="056D693F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B9C24B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5F91E8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0100E" w14:paraId="4EA9469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6B4205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D09322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0100E" w14:paraId="4A9F8F4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069E8B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FD2C76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0100E" w14:paraId="192F67BA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483330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E0B291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0100E" w14:paraId="77F74D96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AB1892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DA7641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0100E" w14:paraId="65D03AB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68799D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0E5B44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0100E" w14:paraId="0A5EF0ED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6A2208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A83752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0100E" w14:paraId="6498E306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4D728C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304A22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10100E" w14:paraId="5E9F1A98" w14:textId="77777777" w:rsidTr="004E64AF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84A53F1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6831A92" w14:textId="77777777" w:rsidR="00AD7575" w:rsidRPr="0010100E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3034307B" w14:textId="3D6E84FC" w:rsidR="00AD7575" w:rsidRDefault="00AD7575" w:rsidP="00AD7575">
      <w:pPr>
        <w:pStyle w:val="isonormal"/>
      </w:pPr>
    </w:p>
    <w:p w14:paraId="53F092E2" w14:textId="4F3FD20D" w:rsidR="00AD7575" w:rsidRDefault="00AD7575" w:rsidP="00AD7575">
      <w:pPr>
        <w:pStyle w:val="isonormal"/>
        <w:jc w:val="left"/>
      </w:pPr>
    </w:p>
    <w:p w14:paraId="2604AE97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CAAA8E8" w14:textId="77777777" w:rsidR="00AD7575" w:rsidRPr="005A669D" w:rsidRDefault="00AD7575" w:rsidP="00AD7575">
      <w:pPr>
        <w:pStyle w:val="subcap"/>
      </w:pPr>
      <w:r w:rsidRPr="005A669D">
        <w:lastRenderedPageBreak/>
        <w:t>TERRITORY 114</w:t>
      </w:r>
    </w:p>
    <w:p w14:paraId="5A1E7BC9" w14:textId="77777777" w:rsidR="00AD7575" w:rsidRPr="005A669D" w:rsidRDefault="00AD7575" w:rsidP="00AD7575">
      <w:pPr>
        <w:pStyle w:val="subcap2"/>
      </w:pPr>
      <w:r w:rsidRPr="005A669D">
        <w:t>LIAB, MED PAY</w:t>
      </w:r>
    </w:p>
    <w:p w14:paraId="5E7FAE00" w14:textId="77777777" w:rsidR="00AD7575" w:rsidRPr="005A669D" w:rsidRDefault="00AD7575" w:rsidP="00AD7575">
      <w:pPr>
        <w:pStyle w:val="isonormal"/>
      </w:pPr>
    </w:p>
    <w:p w14:paraId="634329FD" w14:textId="77777777" w:rsidR="00AD7575" w:rsidRPr="005A669D" w:rsidRDefault="00AD7575" w:rsidP="00AD7575">
      <w:pPr>
        <w:pStyle w:val="isonormal"/>
        <w:sectPr w:rsidR="00AD7575" w:rsidRPr="005A669D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AD7575" w:rsidRPr="005A669D" w14:paraId="3D195A01" w14:textId="77777777" w:rsidTr="004E64AF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2AEAFA5" w14:textId="77777777" w:rsidR="00AD7575" w:rsidRPr="005A669D" w:rsidRDefault="00AD7575" w:rsidP="004E64AF">
            <w:pPr>
              <w:pStyle w:val="tablehead"/>
              <w:rPr>
                <w:kern w:val="18"/>
              </w:rPr>
            </w:pPr>
            <w:r w:rsidRPr="005A669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2951387" w14:textId="77777777" w:rsidR="00AD7575" w:rsidRPr="005A669D" w:rsidRDefault="00AD7575" w:rsidP="004E64AF">
            <w:pPr>
              <w:pStyle w:val="tablehead"/>
              <w:rPr>
                <w:kern w:val="18"/>
              </w:rPr>
            </w:pPr>
            <w:r w:rsidRPr="005A669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C1AD990" w14:textId="77777777" w:rsidR="00AD7575" w:rsidRPr="005A669D" w:rsidRDefault="00AD7575" w:rsidP="004E64AF">
            <w:pPr>
              <w:pStyle w:val="tablehead"/>
              <w:rPr>
                <w:kern w:val="18"/>
              </w:rPr>
            </w:pPr>
            <w:r w:rsidRPr="005A669D">
              <w:rPr>
                <w:kern w:val="18"/>
              </w:rPr>
              <w:t>PERSONAL INJURY PROTECTION</w:t>
            </w:r>
          </w:p>
        </w:tc>
      </w:tr>
      <w:tr w:rsidR="00AD7575" w:rsidRPr="005A669D" w14:paraId="31F96A15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09EB966" w14:textId="77777777" w:rsidR="00AD7575" w:rsidRPr="005A669D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43B3A26" w14:textId="77777777" w:rsidR="00AD7575" w:rsidRPr="005A669D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F329134" w14:textId="77777777" w:rsidR="00AD7575" w:rsidRPr="005A669D" w:rsidRDefault="00AD7575" w:rsidP="004E64AF">
            <w:pPr>
              <w:pStyle w:val="tablehead"/>
              <w:rPr>
                <w:kern w:val="18"/>
              </w:rPr>
            </w:pPr>
          </w:p>
        </w:tc>
      </w:tr>
      <w:tr w:rsidR="00AD7575" w:rsidRPr="005A669D" w14:paraId="43D3B04A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8677A93" w14:textId="77777777" w:rsidR="00AD7575" w:rsidRPr="005A669D" w:rsidRDefault="00AD7575" w:rsidP="004E64AF">
            <w:pPr>
              <w:pStyle w:val="tablehead"/>
              <w:rPr>
                <w:kern w:val="18"/>
              </w:rPr>
            </w:pPr>
            <w:r w:rsidRPr="005A669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4D6362A" w14:textId="77777777" w:rsidR="00AD7575" w:rsidRPr="005A669D" w:rsidRDefault="00AD7575" w:rsidP="004E64AF">
            <w:pPr>
              <w:pStyle w:val="tablehead"/>
              <w:rPr>
                <w:kern w:val="18"/>
              </w:rPr>
            </w:pPr>
            <w:r w:rsidRPr="005A669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8E8BE26" w14:textId="77777777" w:rsidR="00AD7575" w:rsidRPr="005A669D" w:rsidRDefault="00AD7575" w:rsidP="004E64AF">
            <w:pPr>
              <w:pStyle w:val="tablehead"/>
              <w:rPr>
                <w:kern w:val="18"/>
              </w:rPr>
            </w:pPr>
            <w:r w:rsidRPr="005A669D">
              <w:rPr>
                <w:kern w:val="18"/>
              </w:rPr>
              <w:t>Basic Limits</w:t>
            </w:r>
          </w:p>
        </w:tc>
      </w:tr>
      <w:tr w:rsidR="00AD7575" w:rsidRPr="005A669D" w14:paraId="5B12E5B4" w14:textId="77777777" w:rsidTr="004E64AF">
        <w:trPr>
          <w:cantSplit/>
        </w:trPr>
        <w:tc>
          <w:tcPr>
            <w:tcW w:w="9360" w:type="dxa"/>
            <w:gridSpan w:val="7"/>
          </w:tcPr>
          <w:p w14:paraId="2B1EE3B8" w14:textId="77777777" w:rsidR="00AD7575" w:rsidRPr="005A669D" w:rsidRDefault="00AD7575" w:rsidP="004E64AF">
            <w:pPr>
              <w:pStyle w:val="tabletext11"/>
              <w:rPr>
                <w:b/>
                <w:kern w:val="18"/>
              </w:rPr>
            </w:pPr>
            <w:r w:rsidRPr="005A669D">
              <w:rPr>
                <w:b/>
                <w:kern w:val="18"/>
              </w:rPr>
              <w:t>RULE 223. TRUCKS, TRACTORS AND TRAILERS CLASSIFICATIONS</w:t>
            </w:r>
          </w:p>
        </w:tc>
      </w:tr>
      <w:tr w:rsidR="00AD7575" w:rsidRPr="005A669D" w14:paraId="22C4B895" w14:textId="77777777" w:rsidTr="004E64AF">
        <w:trPr>
          <w:cantSplit/>
        </w:trPr>
        <w:tc>
          <w:tcPr>
            <w:tcW w:w="3120" w:type="dxa"/>
            <w:gridSpan w:val="3"/>
          </w:tcPr>
          <w:p w14:paraId="7F031EC0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A669D">
              <w:rPr>
                <w:kern w:val="18"/>
              </w:rPr>
              <w:t>$   542</w:t>
            </w:r>
          </w:p>
        </w:tc>
        <w:tc>
          <w:tcPr>
            <w:tcW w:w="3120" w:type="dxa"/>
          </w:tcPr>
          <w:p w14:paraId="35BFAF53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A669D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15B5DB7F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B25087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A669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FC8507D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5A669D" w14:paraId="7DF143E9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FE9F88E" w14:textId="77777777" w:rsidR="00AD7575" w:rsidRPr="005A669D" w:rsidRDefault="00AD7575" w:rsidP="004E64AF">
            <w:pPr>
              <w:pStyle w:val="tabletext11"/>
              <w:rPr>
                <w:b/>
                <w:kern w:val="18"/>
              </w:rPr>
            </w:pPr>
            <w:r w:rsidRPr="005A669D">
              <w:rPr>
                <w:b/>
                <w:kern w:val="18"/>
              </w:rPr>
              <w:t>RULE 232. PRIVATE PASSENGER TYPES CLASSIFICATIONS</w:t>
            </w:r>
          </w:p>
        </w:tc>
      </w:tr>
      <w:tr w:rsidR="00AD7575" w:rsidRPr="005A669D" w14:paraId="470E43A9" w14:textId="77777777" w:rsidTr="004E64AF">
        <w:trPr>
          <w:cantSplit/>
        </w:trPr>
        <w:tc>
          <w:tcPr>
            <w:tcW w:w="3120" w:type="dxa"/>
            <w:gridSpan w:val="3"/>
          </w:tcPr>
          <w:p w14:paraId="2BC74A3E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A669D">
              <w:rPr>
                <w:kern w:val="18"/>
              </w:rPr>
              <w:t>$   448</w:t>
            </w:r>
          </w:p>
        </w:tc>
        <w:tc>
          <w:tcPr>
            <w:tcW w:w="3120" w:type="dxa"/>
          </w:tcPr>
          <w:p w14:paraId="1777E519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A669D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6D9CA8E0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E078D71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A669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2C9E976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5A669D" w14:paraId="715742F3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9468489" w14:textId="77777777" w:rsidR="00AD7575" w:rsidRPr="005A669D" w:rsidRDefault="00AD7575" w:rsidP="004E64AF">
            <w:pPr>
              <w:pStyle w:val="tabletext11"/>
              <w:rPr>
                <w:b/>
                <w:kern w:val="18"/>
              </w:rPr>
            </w:pPr>
            <w:r w:rsidRPr="005A669D">
              <w:rPr>
                <w:b/>
                <w:kern w:val="18"/>
              </w:rPr>
              <w:t>RULE 240. PUBLIC AUTO CLASSIFICATIONS –</w:t>
            </w:r>
          </w:p>
        </w:tc>
      </w:tr>
      <w:tr w:rsidR="00AD7575" w:rsidRPr="005A669D" w14:paraId="7220A507" w14:textId="77777777" w:rsidTr="004E64AF">
        <w:trPr>
          <w:cantSplit/>
        </w:trPr>
        <w:tc>
          <w:tcPr>
            <w:tcW w:w="540" w:type="dxa"/>
            <w:gridSpan w:val="2"/>
          </w:tcPr>
          <w:p w14:paraId="3BB0538C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681F1A8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  <w:r w:rsidRPr="005A669D">
              <w:rPr>
                <w:b/>
                <w:kern w:val="18"/>
              </w:rPr>
              <w:t>– TAXICABS AND LIMOUSINES</w:t>
            </w:r>
          </w:p>
        </w:tc>
      </w:tr>
      <w:tr w:rsidR="00AD7575" w:rsidRPr="005A669D" w14:paraId="703263C3" w14:textId="77777777" w:rsidTr="004E64AF">
        <w:trPr>
          <w:cantSplit/>
        </w:trPr>
        <w:tc>
          <w:tcPr>
            <w:tcW w:w="3120" w:type="dxa"/>
            <w:gridSpan w:val="3"/>
          </w:tcPr>
          <w:p w14:paraId="6967E611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A669D">
              <w:rPr>
                <w:kern w:val="18"/>
              </w:rPr>
              <w:t>$  2179</w:t>
            </w:r>
          </w:p>
        </w:tc>
        <w:tc>
          <w:tcPr>
            <w:tcW w:w="3120" w:type="dxa"/>
          </w:tcPr>
          <w:p w14:paraId="51F20300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A669D">
              <w:rPr>
                <w:kern w:val="18"/>
              </w:rPr>
              <w:t>$    91</w:t>
            </w:r>
          </w:p>
        </w:tc>
        <w:tc>
          <w:tcPr>
            <w:tcW w:w="1040" w:type="dxa"/>
          </w:tcPr>
          <w:p w14:paraId="4C69F542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F2D226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A669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974C83B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5A669D" w14:paraId="075B461A" w14:textId="77777777" w:rsidTr="004E64AF">
        <w:trPr>
          <w:cantSplit/>
        </w:trPr>
        <w:tc>
          <w:tcPr>
            <w:tcW w:w="540" w:type="dxa"/>
            <w:gridSpan w:val="2"/>
          </w:tcPr>
          <w:p w14:paraId="582A11FF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1013BAD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  <w:r w:rsidRPr="005A669D">
              <w:rPr>
                <w:b/>
                <w:kern w:val="18"/>
              </w:rPr>
              <w:t>– SCHOOL AND CHURCH BUSES</w:t>
            </w:r>
          </w:p>
        </w:tc>
      </w:tr>
      <w:tr w:rsidR="00AD7575" w:rsidRPr="005A669D" w14:paraId="6E8AA842" w14:textId="77777777" w:rsidTr="004E64AF">
        <w:trPr>
          <w:cantSplit/>
        </w:trPr>
        <w:tc>
          <w:tcPr>
            <w:tcW w:w="3120" w:type="dxa"/>
            <w:gridSpan w:val="3"/>
          </w:tcPr>
          <w:p w14:paraId="539CF649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A669D">
              <w:rPr>
                <w:kern w:val="18"/>
              </w:rPr>
              <w:t>$   206</w:t>
            </w:r>
          </w:p>
        </w:tc>
        <w:tc>
          <w:tcPr>
            <w:tcW w:w="3120" w:type="dxa"/>
          </w:tcPr>
          <w:p w14:paraId="47A13A1E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A669D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0F3F6472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DFD3133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A669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5552574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5A669D" w14:paraId="5D22D799" w14:textId="77777777" w:rsidTr="004E64AF">
        <w:trPr>
          <w:cantSplit/>
        </w:trPr>
        <w:tc>
          <w:tcPr>
            <w:tcW w:w="540" w:type="dxa"/>
            <w:gridSpan w:val="2"/>
          </w:tcPr>
          <w:p w14:paraId="5865D300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55C9DE9" w14:textId="77777777" w:rsidR="00AD7575" w:rsidRPr="005A669D" w:rsidRDefault="00AD7575" w:rsidP="004E64AF">
            <w:pPr>
              <w:pStyle w:val="tabletext11"/>
              <w:rPr>
                <w:b/>
                <w:kern w:val="18"/>
              </w:rPr>
            </w:pPr>
            <w:r w:rsidRPr="005A669D">
              <w:rPr>
                <w:b/>
                <w:kern w:val="18"/>
              </w:rPr>
              <w:t>– OTHER BUSES</w:t>
            </w:r>
          </w:p>
        </w:tc>
      </w:tr>
      <w:tr w:rsidR="00AD7575" w:rsidRPr="005A669D" w14:paraId="048B2E36" w14:textId="77777777" w:rsidTr="004E64AF">
        <w:trPr>
          <w:cantSplit/>
        </w:trPr>
        <w:tc>
          <w:tcPr>
            <w:tcW w:w="3120" w:type="dxa"/>
            <w:gridSpan w:val="3"/>
          </w:tcPr>
          <w:p w14:paraId="1CB5EE43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A669D">
              <w:rPr>
                <w:kern w:val="18"/>
              </w:rPr>
              <w:t>$  1713</w:t>
            </w:r>
          </w:p>
        </w:tc>
        <w:tc>
          <w:tcPr>
            <w:tcW w:w="3120" w:type="dxa"/>
          </w:tcPr>
          <w:p w14:paraId="0A82467A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A669D">
              <w:rPr>
                <w:kern w:val="18"/>
              </w:rPr>
              <w:t>$    65</w:t>
            </w:r>
          </w:p>
        </w:tc>
        <w:tc>
          <w:tcPr>
            <w:tcW w:w="1040" w:type="dxa"/>
          </w:tcPr>
          <w:p w14:paraId="42D66A65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6BC87BF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A669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9B0892B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5A669D" w14:paraId="485B1E67" w14:textId="77777777" w:rsidTr="004E64AF">
        <w:trPr>
          <w:cantSplit/>
        </w:trPr>
        <w:tc>
          <w:tcPr>
            <w:tcW w:w="540" w:type="dxa"/>
            <w:gridSpan w:val="2"/>
          </w:tcPr>
          <w:p w14:paraId="6A787D32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B67CE1E" w14:textId="77777777" w:rsidR="00AD7575" w:rsidRPr="005A669D" w:rsidRDefault="00AD7575" w:rsidP="004E64AF">
            <w:pPr>
              <w:pStyle w:val="tabletext11"/>
              <w:rPr>
                <w:b/>
                <w:kern w:val="18"/>
              </w:rPr>
            </w:pPr>
            <w:r w:rsidRPr="005A669D">
              <w:rPr>
                <w:b/>
                <w:kern w:val="18"/>
              </w:rPr>
              <w:t>– VAN POOLS</w:t>
            </w:r>
          </w:p>
        </w:tc>
      </w:tr>
      <w:tr w:rsidR="00AD7575" w:rsidRPr="005A669D" w14:paraId="67398707" w14:textId="77777777" w:rsidTr="004E64AF">
        <w:trPr>
          <w:cantSplit/>
        </w:trPr>
        <w:tc>
          <w:tcPr>
            <w:tcW w:w="3120" w:type="dxa"/>
            <w:gridSpan w:val="3"/>
          </w:tcPr>
          <w:p w14:paraId="6AAA3686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A669D">
              <w:rPr>
                <w:kern w:val="18"/>
              </w:rPr>
              <w:t>$   515</w:t>
            </w:r>
          </w:p>
        </w:tc>
        <w:tc>
          <w:tcPr>
            <w:tcW w:w="3120" w:type="dxa"/>
          </w:tcPr>
          <w:p w14:paraId="1EFA9C1B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A669D">
              <w:rPr>
                <w:kern w:val="18"/>
              </w:rPr>
              <w:t>$    17</w:t>
            </w:r>
          </w:p>
        </w:tc>
        <w:tc>
          <w:tcPr>
            <w:tcW w:w="1040" w:type="dxa"/>
          </w:tcPr>
          <w:p w14:paraId="0F438117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BBC1B8F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A669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A7A0C5F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5A669D" w14:paraId="426BF15C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4FE14AD" w14:textId="77777777" w:rsidR="00AD7575" w:rsidRPr="005A669D" w:rsidRDefault="00AD7575" w:rsidP="004E64AF">
            <w:pPr>
              <w:pStyle w:val="tabletext11"/>
              <w:rPr>
                <w:b/>
                <w:kern w:val="18"/>
              </w:rPr>
            </w:pPr>
            <w:r w:rsidRPr="005A669D">
              <w:rPr>
                <w:b/>
                <w:kern w:val="18"/>
              </w:rPr>
              <w:t>RULE 249. AUTO DEALERS – PREMIUM DEVELOPMENT</w:t>
            </w:r>
          </w:p>
        </w:tc>
      </w:tr>
      <w:tr w:rsidR="00AD7575" w:rsidRPr="005A669D" w14:paraId="3D195F3A" w14:textId="77777777" w:rsidTr="004E64AF">
        <w:trPr>
          <w:cantSplit/>
        </w:trPr>
        <w:tc>
          <w:tcPr>
            <w:tcW w:w="3120" w:type="dxa"/>
            <w:gridSpan w:val="3"/>
          </w:tcPr>
          <w:p w14:paraId="42173F52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A669D">
              <w:rPr>
                <w:kern w:val="18"/>
              </w:rPr>
              <w:t>$   278</w:t>
            </w:r>
          </w:p>
        </w:tc>
        <w:tc>
          <w:tcPr>
            <w:tcW w:w="3120" w:type="dxa"/>
          </w:tcPr>
          <w:p w14:paraId="10E51205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A669D">
              <w:rPr>
                <w:kern w:val="18"/>
              </w:rPr>
              <w:t xml:space="preserve">Refer to Rule </w:t>
            </w:r>
            <w:r w:rsidRPr="005A669D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EF10C81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0797DAA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A669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FD6C392" w14:textId="77777777" w:rsidR="00AD7575" w:rsidRPr="005A669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5A669D" w14:paraId="398A9572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1670DD6" w14:textId="77777777" w:rsidR="00AD7575" w:rsidRPr="005A669D" w:rsidRDefault="00AD7575" w:rsidP="004E64AF">
            <w:pPr>
              <w:pStyle w:val="tabletext11"/>
              <w:rPr>
                <w:b/>
                <w:kern w:val="18"/>
              </w:rPr>
            </w:pPr>
          </w:p>
        </w:tc>
      </w:tr>
      <w:tr w:rsidR="00AD7575" w:rsidRPr="005A669D" w14:paraId="4F0E918D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149413ED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  <w:r w:rsidRPr="005A66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FCD38F4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  <w:r w:rsidRPr="005A669D">
              <w:rPr>
                <w:kern w:val="18"/>
              </w:rPr>
              <w:t xml:space="preserve">For Other Than Zone-rated Trucks, Tractors and Trailers Classifications, refer to Rule </w:t>
            </w:r>
            <w:r w:rsidRPr="005A669D">
              <w:rPr>
                <w:b/>
                <w:kern w:val="18"/>
              </w:rPr>
              <w:t>222.</w:t>
            </w:r>
            <w:r w:rsidRPr="005A669D">
              <w:rPr>
                <w:kern w:val="18"/>
              </w:rPr>
              <w:t xml:space="preserve"> for premium development.</w:t>
            </w:r>
          </w:p>
        </w:tc>
      </w:tr>
      <w:tr w:rsidR="00AD7575" w:rsidRPr="005A669D" w14:paraId="0F1F8B99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7CF2AECD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  <w:r w:rsidRPr="005A66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528F3D9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  <w:r w:rsidRPr="005A669D">
              <w:rPr>
                <w:kern w:val="18"/>
              </w:rPr>
              <w:t xml:space="preserve">For Private Passenger Types Classifications, refer to Rule </w:t>
            </w:r>
            <w:r w:rsidRPr="005A669D">
              <w:rPr>
                <w:b/>
                <w:kern w:val="18"/>
              </w:rPr>
              <w:t>232.</w:t>
            </w:r>
            <w:r w:rsidRPr="005A669D">
              <w:rPr>
                <w:kern w:val="18"/>
              </w:rPr>
              <w:t xml:space="preserve"> for premium development.</w:t>
            </w:r>
          </w:p>
        </w:tc>
      </w:tr>
      <w:tr w:rsidR="00AD7575" w:rsidRPr="005A669D" w14:paraId="7C40D165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483B3629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  <w:r w:rsidRPr="005A66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299AAF9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  <w:r w:rsidRPr="005A669D">
              <w:rPr>
                <w:kern w:val="18"/>
              </w:rPr>
              <w:t xml:space="preserve">For Other Than Zone-rated Public Autos, refer to Rule </w:t>
            </w:r>
            <w:r w:rsidRPr="005A669D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  <w:r w:rsidRPr="005A669D">
              <w:rPr>
                <w:rStyle w:val="rulelink"/>
              </w:rPr>
              <w:t xml:space="preserve"> </w:t>
            </w:r>
          </w:p>
        </w:tc>
      </w:tr>
      <w:tr w:rsidR="00AD7575" w:rsidRPr="005A669D" w14:paraId="2EAFA02A" w14:textId="77777777" w:rsidTr="004E64AF">
        <w:trPr>
          <w:cantSplit/>
        </w:trPr>
        <w:tc>
          <w:tcPr>
            <w:tcW w:w="220" w:type="dxa"/>
          </w:tcPr>
          <w:p w14:paraId="5DADFFB5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  <w:r w:rsidRPr="005A66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737B1DF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  <w:r w:rsidRPr="005A669D">
              <w:rPr>
                <w:kern w:val="18"/>
              </w:rPr>
              <w:t xml:space="preserve">For liability increased limits factors, refer to Rule </w:t>
            </w:r>
            <w:r w:rsidRPr="005A669D">
              <w:rPr>
                <w:rStyle w:val="rulelink"/>
              </w:rPr>
              <w:t>300.</w:t>
            </w:r>
          </w:p>
        </w:tc>
      </w:tr>
      <w:tr w:rsidR="00AD7575" w:rsidRPr="005A669D" w14:paraId="2AB80F5F" w14:textId="77777777" w:rsidTr="004E64AF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2A03151" w14:textId="77777777" w:rsidR="00AD7575" w:rsidRPr="005A669D" w:rsidRDefault="00AD7575" w:rsidP="004E64AF">
            <w:pPr>
              <w:pStyle w:val="tabletext11"/>
              <w:jc w:val="both"/>
              <w:rPr>
                <w:kern w:val="18"/>
              </w:rPr>
            </w:pPr>
            <w:r w:rsidRPr="005A669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690C3E5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  <w:r w:rsidRPr="005A669D">
              <w:rPr>
                <w:kern w:val="18"/>
              </w:rPr>
              <w:t xml:space="preserve">Other Than Auto losses for </w:t>
            </w:r>
            <w:r w:rsidRPr="005A669D">
              <w:t>Auto Dealers</w:t>
            </w:r>
            <w:r w:rsidRPr="005A669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A669D">
              <w:rPr>
                <w:rStyle w:val="rulelink"/>
              </w:rPr>
              <w:t>249.</w:t>
            </w:r>
          </w:p>
        </w:tc>
      </w:tr>
      <w:tr w:rsidR="00AD7575" w:rsidRPr="005A669D" w14:paraId="3349B3B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3267A1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BE8D91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A669D" w14:paraId="246D996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813F1D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5F1320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A669D" w14:paraId="36B5250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A3CC88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EA4064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A669D" w14:paraId="25C5B47B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5967C3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EE79DC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A669D" w14:paraId="684F03E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A99812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3BA5A9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A669D" w14:paraId="66E187D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56C2DD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7E71D3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A669D" w14:paraId="5DF6FD58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24206F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FD356B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A669D" w14:paraId="1E48B657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621100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332CC1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A669D" w14:paraId="120715F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87F35B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8FDC67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A669D" w14:paraId="6CB7E12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E16CB5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143166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A669D" w14:paraId="1537FB0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44AF57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077C4B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A669D" w14:paraId="2A557E8D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A4F9DB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120BA5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A669D" w14:paraId="64E0C2C2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E4B73F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56C56D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A669D" w14:paraId="2776341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9C765A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75276D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A669D" w14:paraId="43D4180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B88E92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4276CB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A669D" w14:paraId="45D8DE4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AB5715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38887C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A669D" w14:paraId="22E6CA1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D52756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52CF48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A669D" w14:paraId="4D8DC3B4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E45C8E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BF78E4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A669D" w14:paraId="57971C9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99BA6A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914F2B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A669D" w14:paraId="624ABF4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3052A0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DE9D70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A669D" w14:paraId="329BC2C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9A0992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6E1800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A669D" w14:paraId="0F04A136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8BC254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AAE449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A669D" w14:paraId="10241B1B" w14:textId="77777777" w:rsidTr="004E64AF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FA93C2E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A7686F4" w14:textId="77777777" w:rsidR="00AD7575" w:rsidRPr="005A669D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5E6A106B" w14:textId="0663D1B8" w:rsidR="00AD7575" w:rsidRDefault="00AD7575" w:rsidP="00AD7575">
      <w:pPr>
        <w:pStyle w:val="isonormal"/>
      </w:pPr>
    </w:p>
    <w:p w14:paraId="3E713079" w14:textId="175D6761" w:rsidR="00AD7575" w:rsidRDefault="00AD7575" w:rsidP="00AD7575">
      <w:pPr>
        <w:pStyle w:val="isonormal"/>
        <w:jc w:val="left"/>
      </w:pPr>
    </w:p>
    <w:p w14:paraId="25BD6480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DC53AC5" w14:textId="77777777" w:rsidR="00AD7575" w:rsidRPr="00D709BE" w:rsidRDefault="00AD7575" w:rsidP="00AD7575">
      <w:pPr>
        <w:pStyle w:val="subcap"/>
      </w:pPr>
      <w:r w:rsidRPr="00D709BE">
        <w:lastRenderedPageBreak/>
        <w:t>TERRITORY 115</w:t>
      </w:r>
    </w:p>
    <w:p w14:paraId="426C8137" w14:textId="77777777" w:rsidR="00AD7575" w:rsidRPr="00D709BE" w:rsidRDefault="00AD7575" w:rsidP="00AD7575">
      <w:pPr>
        <w:pStyle w:val="subcap2"/>
      </w:pPr>
      <w:r w:rsidRPr="00D709BE">
        <w:t>LIAB, MED PAY</w:t>
      </w:r>
    </w:p>
    <w:p w14:paraId="57A5F950" w14:textId="77777777" w:rsidR="00AD7575" w:rsidRPr="00D709BE" w:rsidRDefault="00AD7575" w:rsidP="00AD7575">
      <w:pPr>
        <w:pStyle w:val="isonormal"/>
      </w:pPr>
    </w:p>
    <w:p w14:paraId="155A6634" w14:textId="77777777" w:rsidR="00AD7575" w:rsidRPr="00D709BE" w:rsidRDefault="00AD7575" w:rsidP="00AD7575">
      <w:pPr>
        <w:pStyle w:val="isonormal"/>
        <w:sectPr w:rsidR="00AD7575" w:rsidRPr="00D709BE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AD7575" w:rsidRPr="00D709BE" w14:paraId="127D81CF" w14:textId="77777777" w:rsidTr="004E64AF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80FA132" w14:textId="77777777" w:rsidR="00AD7575" w:rsidRPr="00D709BE" w:rsidRDefault="00AD7575" w:rsidP="004E64AF">
            <w:pPr>
              <w:pStyle w:val="tablehead"/>
              <w:rPr>
                <w:kern w:val="18"/>
              </w:rPr>
            </w:pPr>
            <w:r w:rsidRPr="00D709B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AA7DFDF" w14:textId="77777777" w:rsidR="00AD7575" w:rsidRPr="00D709BE" w:rsidRDefault="00AD7575" w:rsidP="004E64AF">
            <w:pPr>
              <w:pStyle w:val="tablehead"/>
              <w:rPr>
                <w:kern w:val="18"/>
              </w:rPr>
            </w:pPr>
            <w:r w:rsidRPr="00D709B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5442649" w14:textId="77777777" w:rsidR="00AD7575" w:rsidRPr="00D709BE" w:rsidRDefault="00AD7575" w:rsidP="004E64AF">
            <w:pPr>
              <w:pStyle w:val="tablehead"/>
              <w:rPr>
                <w:kern w:val="18"/>
              </w:rPr>
            </w:pPr>
            <w:r w:rsidRPr="00D709BE">
              <w:rPr>
                <w:kern w:val="18"/>
              </w:rPr>
              <w:t>PERSONAL INJURY PROTECTION</w:t>
            </w:r>
          </w:p>
        </w:tc>
      </w:tr>
      <w:tr w:rsidR="00AD7575" w:rsidRPr="00D709BE" w14:paraId="4F8D7BBD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3E99A05" w14:textId="77777777" w:rsidR="00AD7575" w:rsidRPr="00D709BE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3C69804" w14:textId="77777777" w:rsidR="00AD7575" w:rsidRPr="00D709BE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4C2C85D" w14:textId="77777777" w:rsidR="00AD7575" w:rsidRPr="00D709BE" w:rsidRDefault="00AD7575" w:rsidP="004E64AF">
            <w:pPr>
              <w:pStyle w:val="tablehead"/>
              <w:rPr>
                <w:kern w:val="18"/>
              </w:rPr>
            </w:pPr>
          </w:p>
        </w:tc>
      </w:tr>
      <w:tr w:rsidR="00AD7575" w:rsidRPr="00D709BE" w14:paraId="7E571C23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1D0E758" w14:textId="77777777" w:rsidR="00AD7575" w:rsidRPr="00D709BE" w:rsidRDefault="00AD7575" w:rsidP="004E64AF">
            <w:pPr>
              <w:pStyle w:val="tablehead"/>
              <w:rPr>
                <w:kern w:val="18"/>
              </w:rPr>
            </w:pPr>
            <w:r w:rsidRPr="00D709B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647BABD" w14:textId="77777777" w:rsidR="00AD7575" w:rsidRPr="00D709BE" w:rsidRDefault="00AD7575" w:rsidP="004E64AF">
            <w:pPr>
              <w:pStyle w:val="tablehead"/>
              <w:rPr>
                <w:kern w:val="18"/>
              </w:rPr>
            </w:pPr>
            <w:r w:rsidRPr="00D709B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8D3BF1A" w14:textId="77777777" w:rsidR="00AD7575" w:rsidRPr="00D709BE" w:rsidRDefault="00AD7575" w:rsidP="004E64AF">
            <w:pPr>
              <w:pStyle w:val="tablehead"/>
              <w:rPr>
                <w:kern w:val="18"/>
              </w:rPr>
            </w:pPr>
            <w:r w:rsidRPr="00D709BE">
              <w:rPr>
                <w:kern w:val="18"/>
              </w:rPr>
              <w:t>Basic Limits</w:t>
            </w:r>
          </w:p>
        </w:tc>
      </w:tr>
      <w:tr w:rsidR="00AD7575" w:rsidRPr="00D709BE" w14:paraId="0B777229" w14:textId="77777777" w:rsidTr="004E64AF">
        <w:trPr>
          <w:cantSplit/>
        </w:trPr>
        <w:tc>
          <w:tcPr>
            <w:tcW w:w="9360" w:type="dxa"/>
            <w:gridSpan w:val="7"/>
          </w:tcPr>
          <w:p w14:paraId="6EDF66CB" w14:textId="77777777" w:rsidR="00AD7575" w:rsidRPr="00D709BE" w:rsidRDefault="00AD7575" w:rsidP="004E64AF">
            <w:pPr>
              <w:pStyle w:val="tabletext11"/>
              <w:rPr>
                <w:b/>
                <w:kern w:val="18"/>
              </w:rPr>
            </w:pPr>
            <w:r w:rsidRPr="00D709BE">
              <w:rPr>
                <w:b/>
                <w:kern w:val="18"/>
              </w:rPr>
              <w:t>RULE 223. TRUCKS, TRACTORS AND TRAILERS CLASSIFICATIONS</w:t>
            </w:r>
          </w:p>
        </w:tc>
      </w:tr>
      <w:tr w:rsidR="00AD7575" w:rsidRPr="00D709BE" w14:paraId="47E068B7" w14:textId="77777777" w:rsidTr="004E64AF">
        <w:trPr>
          <w:cantSplit/>
        </w:trPr>
        <w:tc>
          <w:tcPr>
            <w:tcW w:w="3120" w:type="dxa"/>
            <w:gridSpan w:val="3"/>
          </w:tcPr>
          <w:p w14:paraId="00633E7A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709BE">
              <w:rPr>
                <w:kern w:val="18"/>
              </w:rPr>
              <w:t>$   464</w:t>
            </w:r>
          </w:p>
        </w:tc>
        <w:tc>
          <w:tcPr>
            <w:tcW w:w="3120" w:type="dxa"/>
          </w:tcPr>
          <w:p w14:paraId="7A608EE8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709BE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5574A26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0C4835F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709B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DF0BF1B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D709BE" w14:paraId="2A260E49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71E22B4" w14:textId="77777777" w:rsidR="00AD7575" w:rsidRPr="00D709BE" w:rsidRDefault="00AD7575" w:rsidP="004E64AF">
            <w:pPr>
              <w:pStyle w:val="tabletext11"/>
              <w:rPr>
                <w:b/>
                <w:kern w:val="18"/>
              </w:rPr>
            </w:pPr>
            <w:r w:rsidRPr="00D709BE">
              <w:rPr>
                <w:b/>
                <w:kern w:val="18"/>
              </w:rPr>
              <w:t>RULE 232. PRIVATE PASSENGER TYPES CLASSIFICATIONS</w:t>
            </w:r>
          </w:p>
        </w:tc>
      </w:tr>
      <w:tr w:rsidR="00AD7575" w:rsidRPr="00D709BE" w14:paraId="417A6338" w14:textId="77777777" w:rsidTr="004E64AF">
        <w:trPr>
          <w:cantSplit/>
        </w:trPr>
        <w:tc>
          <w:tcPr>
            <w:tcW w:w="3120" w:type="dxa"/>
            <w:gridSpan w:val="3"/>
          </w:tcPr>
          <w:p w14:paraId="10FED785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709BE">
              <w:rPr>
                <w:kern w:val="18"/>
              </w:rPr>
              <w:t>$   380</w:t>
            </w:r>
          </w:p>
        </w:tc>
        <w:tc>
          <w:tcPr>
            <w:tcW w:w="3120" w:type="dxa"/>
          </w:tcPr>
          <w:p w14:paraId="1B9ECA5B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709BE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35C5D203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116857A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709B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80B3844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D709BE" w14:paraId="3893103E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F3D2A79" w14:textId="77777777" w:rsidR="00AD7575" w:rsidRPr="00D709BE" w:rsidRDefault="00AD7575" w:rsidP="004E64AF">
            <w:pPr>
              <w:pStyle w:val="tabletext11"/>
              <w:rPr>
                <w:b/>
                <w:kern w:val="18"/>
              </w:rPr>
            </w:pPr>
            <w:r w:rsidRPr="00D709BE">
              <w:rPr>
                <w:b/>
                <w:kern w:val="18"/>
              </w:rPr>
              <w:t>RULE 240. PUBLIC AUTO CLASSIFICATIONS –</w:t>
            </w:r>
          </w:p>
        </w:tc>
      </w:tr>
      <w:tr w:rsidR="00AD7575" w:rsidRPr="00D709BE" w14:paraId="233A5561" w14:textId="77777777" w:rsidTr="004E64AF">
        <w:trPr>
          <w:cantSplit/>
        </w:trPr>
        <w:tc>
          <w:tcPr>
            <w:tcW w:w="540" w:type="dxa"/>
            <w:gridSpan w:val="2"/>
          </w:tcPr>
          <w:p w14:paraId="7CE2DB68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6083086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  <w:r w:rsidRPr="00D709BE">
              <w:rPr>
                <w:b/>
                <w:kern w:val="18"/>
              </w:rPr>
              <w:t>– TAXICABS AND LIMOUSINES</w:t>
            </w:r>
          </w:p>
        </w:tc>
      </w:tr>
      <w:tr w:rsidR="00AD7575" w:rsidRPr="00D709BE" w14:paraId="7887C063" w14:textId="77777777" w:rsidTr="004E64AF">
        <w:trPr>
          <w:cantSplit/>
        </w:trPr>
        <w:tc>
          <w:tcPr>
            <w:tcW w:w="3120" w:type="dxa"/>
            <w:gridSpan w:val="3"/>
          </w:tcPr>
          <w:p w14:paraId="0FEA35C5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709BE">
              <w:rPr>
                <w:kern w:val="18"/>
              </w:rPr>
              <w:t>$  1865</w:t>
            </w:r>
          </w:p>
        </w:tc>
        <w:tc>
          <w:tcPr>
            <w:tcW w:w="3120" w:type="dxa"/>
          </w:tcPr>
          <w:p w14:paraId="271D7DA4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709BE">
              <w:rPr>
                <w:kern w:val="18"/>
              </w:rPr>
              <w:t>$    78</w:t>
            </w:r>
          </w:p>
        </w:tc>
        <w:tc>
          <w:tcPr>
            <w:tcW w:w="1040" w:type="dxa"/>
          </w:tcPr>
          <w:p w14:paraId="3169C376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17C5943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709B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A793F8C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D709BE" w14:paraId="037AC15D" w14:textId="77777777" w:rsidTr="004E64AF">
        <w:trPr>
          <w:cantSplit/>
        </w:trPr>
        <w:tc>
          <w:tcPr>
            <w:tcW w:w="540" w:type="dxa"/>
            <w:gridSpan w:val="2"/>
          </w:tcPr>
          <w:p w14:paraId="0AEC90B3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077EAE3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  <w:r w:rsidRPr="00D709BE">
              <w:rPr>
                <w:b/>
                <w:kern w:val="18"/>
              </w:rPr>
              <w:t>– SCHOOL AND CHURCH BUSES</w:t>
            </w:r>
          </w:p>
        </w:tc>
      </w:tr>
      <w:tr w:rsidR="00AD7575" w:rsidRPr="00D709BE" w14:paraId="791E5012" w14:textId="77777777" w:rsidTr="004E64AF">
        <w:trPr>
          <w:cantSplit/>
        </w:trPr>
        <w:tc>
          <w:tcPr>
            <w:tcW w:w="3120" w:type="dxa"/>
            <w:gridSpan w:val="3"/>
          </w:tcPr>
          <w:p w14:paraId="1758B76C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709BE">
              <w:rPr>
                <w:kern w:val="18"/>
              </w:rPr>
              <w:t>$   176</w:t>
            </w:r>
          </w:p>
        </w:tc>
        <w:tc>
          <w:tcPr>
            <w:tcW w:w="3120" w:type="dxa"/>
          </w:tcPr>
          <w:p w14:paraId="41816B46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709BE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1CFD2962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7295CFC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709B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8E0F4DB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D709BE" w14:paraId="38902A4A" w14:textId="77777777" w:rsidTr="004E64AF">
        <w:trPr>
          <w:cantSplit/>
        </w:trPr>
        <w:tc>
          <w:tcPr>
            <w:tcW w:w="540" w:type="dxa"/>
            <w:gridSpan w:val="2"/>
          </w:tcPr>
          <w:p w14:paraId="1AF2AC91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AD2EB0C" w14:textId="77777777" w:rsidR="00AD7575" w:rsidRPr="00D709BE" w:rsidRDefault="00AD7575" w:rsidP="004E64AF">
            <w:pPr>
              <w:pStyle w:val="tabletext11"/>
              <w:rPr>
                <w:b/>
                <w:kern w:val="18"/>
              </w:rPr>
            </w:pPr>
            <w:r w:rsidRPr="00D709BE">
              <w:rPr>
                <w:b/>
                <w:kern w:val="18"/>
              </w:rPr>
              <w:t>– OTHER BUSES</w:t>
            </w:r>
          </w:p>
        </w:tc>
      </w:tr>
      <w:tr w:rsidR="00AD7575" w:rsidRPr="00D709BE" w14:paraId="1B880C7F" w14:textId="77777777" w:rsidTr="004E64AF">
        <w:trPr>
          <w:cantSplit/>
        </w:trPr>
        <w:tc>
          <w:tcPr>
            <w:tcW w:w="3120" w:type="dxa"/>
            <w:gridSpan w:val="3"/>
          </w:tcPr>
          <w:p w14:paraId="0DB32756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709BE">
              <w:rPr>
                <w:kern w:val="18"/>
              </w:rPr>
              <w:t>$  1466</w:t>
            </w:r>
          </w:p>
        </w:tc>
        <w:tc>
          <w:tcPr>
            <w:tcW w:w="3120" w:type="dxa"/>
          </w:tcPr>
          <w:p w14:paraId="2CF8C88A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709BE">
              <w:rPr>
                <w:kern w:val="18"/>
              </w:rPr>
              <w:t>$    65</w:t>
            </w:r>
          </w:p>
        </w:tc>
        <w:tc>
          <w:tcPr>
            <w:tcW w:w="1040" w:type="dxa"/>
          </w:tcPr>
          <w:p w14:paraId="5F3215BF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792265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709B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52946A6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D709BE" w14:paraId="50B25180" w14:textId="77777777" w:rsidTr="004E64AF">
        <w:trPr>
          <w:cantSplit/>
        </w:trPr>
        <w:tc>
          <w:tcPr>
            <w:tcW w:w="540" w:type="dxa"/>
            <w:gridSpan w:val="2"/>
          </w:tcPr>
          <w:p w14:paraId="4D5434D6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27BC145" w14:textId="77777777" w:rsidR="00AD7575" w:rsidRPr="00D709BE" w:rsidRDefault="00AD7575" w:rsidP="004E64AF">
            <w:pPr>
              <w:pStyle w:val="tabletext11"/>
              <w:rPr>
                <w:b/>
                <w:kern w:val="18"/>
              </w:rPr>
            </w:pPr>
            <w:r w:rsidRPr="00D709BE">
              <w:rPr>
                <w:b/>
                <w:kern w:val="18"/>
              </w:rPr>
              <w:t>– VAN POOLS</w:t>
            </w:r>
          </w:p>
        </w:tc>
      </w:tr>
      <w:tr w:rsidR="00AD7575" w:rsidRPr="00D709BE" w14:paraId="59F80B43" w14:textId="77777777" w:rsidTr="004E64AF">
        <w:trPr>
          <w:cantSplit/>
        </w:trPr>
        <w:tc>
          <w:tcPr>
            <w:tcW w:w="3120" w:type="dxa"/>
            <w:gridSpan w:val="3"/>
          </w:tcPr>
          <w:p w14:paraId="63ED88BE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709BE">
              <w:rPr>
                <w:kern w:val="18"/>
              </w:rPr>
              <w:t>$   441</w:t>
            </w:r>
          </w:p>
        </w:tc>
        <w:tc>
          <w:tcPr>
            <w:tcW w:w="3120" w:type="dxa"/>
          </w:tcPr>
          <w:p w14:paraId="2AA3DAC9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709BE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6B0D0ADD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E66A2D0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709B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281005E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D709BE" w14:paraId="50923397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BD4DF96" w14:textId="77777777" w:rsidR="00AD7575" w:rsidRPr="00D709BE" w:rsidRDefault="00AD7575" w:rsidP="004E64AF">
            <w:pPr>
              <w:pStyle w:val="tabletext11"/>
              <w:rPr>
                <w:b/>
                <w:kern w:val="18"/>
              </w:rPr>
            </w:pPr>
            <w:r w:rsidRPr="00D709BE">
              <w:rPr>
                <w:b/>
                <w:kern w:val="18"/>
              </w:rPr>
              <w:t>RULE 249. AUTO DEALERS – PREMIUM DEVELOPMENT</w:t>
            </w:r>
          </w:p>
        </w:tc>
      </w:tr>
      <w:tr w:rsidR="00AD7575" w:rsidRPr="00D709BE" w14:paraId="24D7FFEA" w14:textId="77777777" w:rsidTr="004E64AF">
        <w:trPr>
          <w:cantSplit/>
        </w:trPr>
        <w:tc>
          <w:tcPr>
            <w:tcW w:w="3120" w:type="dxa"/>
            <w:gridSpan w:val="3"/>
          </w:tcPr>
          <w:p w14:paraId="13D2073E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709BE">
              <w:rPr>
                <w:kern w:val="18"/>
              </w:rPr>
              <w:t>$   223</w:t>
            </w:r>
          </w:p>
        </w:tc>
        <w:tc>
          <w:tcPr>
            <w:tcW w:w="3120" w:type="dxa"/>
          </w:tcPr>
          <w:p w14:paraId="7B6C91C3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709BE">
              <w:rPr>
                <w:kern w:val="18"/>
              </w:rPr>
              <w:t xml:space="preserve">Refer to Rule </w:t>
            </w:r>
            <w:r w:rsidRPr="00D709BE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F20E78B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5F8327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709B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377031" w14:textId="77777777" w:rsidR="00AD7575" w:rsidRPr="00D709B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D709BE" w14:paraId="3968C657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D816E15" w14:textId="77777777" w:rsidR="00AD7575" w:rsidRPr="00D709BE" w:rsidRDefault="00AD7575" w:rsidP="004E64AF">
            <w:pPr>
              <w:pStyle w:val="tabletext11"/>
              <w:rPr>
                <w:b/>
                <w:kern w:val="18"/>
              </w:rPr>
            </w:pPr>
          </w:p>
        </w:tc>
      </w:tr>
      <w:tr w:rsidR="00AD7575" w:rsidRPr="00D709BE" w14:paraId="4C66B767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038DBF9E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  <w:r w:rsidRPr="00D709B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FFCB2DD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  <w:r w:rsidRPr="00D709BE">
              <w:rPr>
                <w:kern w:val="18"/>
              </w:rPr>
              <w:t xml:space="preserve">For Other Than Zone-rated Trucks, Tractors and Trailers Classifications, refer to Rule </w:t>
            </w:r>
            <w:r w:rsidRPr="00D709BE">
              <w:rPr>
                <w:b/>
                <w:kern w:val="18"/>
              </w:rPr>
              <w:t>222.</w:t>
            </w:r>
            <w:r w:rsidRPr="00D709BE">
              <w:rPr>
                <w:kern w:val="18"/>
              </w:rPr>
              <w:t xml:space="preserve"> for premium development.</w:t>
            </w:r>
          </w:p>
        </w:tc>
      </w:tr>
      <w:tr w:rsidR="00AD7575" w:rsidRPr="00D709BE" w14:paraId="3A26C9B4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1B96D2A5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  <w:r w:rsidRPr="00D709B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41BD0D2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  <w:r w:rsidRPr="00D709BE">
              <w:rPr>
                <w:kern w:val="18"/>
              </w:rPr>
              <w:t xml:space="preserve">For Private Passenger Types Classifications, refer to Rule </w:t>
            </w:r>
            <w:r w:rsidRPr="00D709BE">
              <w:rPr>
                <w:b/>
                <w:kern w:val="18"/>
              </w:rPr>
              <w:t>232.</w:t>
            </w:r>
            <w:r w:rsidRPr="00D709BE">
              <w:rPr>
                <w:kern w:val="18"/>
              </w:rPr>
              <w:t xml:space="preserve"> for premium development.</w:t>
            </w:r>
          </w:p>
        </w:tc>
      </w:tr>
      <w:tr w:rsidR="00AD7575" w:rsidRPr="00D709BE" w14:paraId="139E4C39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7D14C7D1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  <w:r w:rsidRPr="00D709B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1429D6E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  <w:r w:rsidRPr="00D709BE">
              <w:rPr>
                <w:kern w:val="18"/>
              </w:rPr>
              <w:t xml:space="preserve">For Other Than Zone-rated Public Autos, refer to Rule </w:t>
            </w:r>
            <w:r w:rsidRPr="00D709BE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  <w:r w:rsidRPr="00D709BE">
              <w:rPr>
                <w:rStyle w:val="rulelink"/>
              </w:rPr>
              <w:t xml:space="preserve"> </w:t>
            </w:r>
          </w:p>
        </w:tc>
      </w:tr>
      <w:tr w:rsidR="00AD7575" w:rsidRPr="00D709BE" w14:paraId="7F5E8B50" w14:textId="77777777" w:rsidTr="004E64AF">
        <w:trPr>
          <w:cantSplit/>
        </w:trPr>
        <w:tc>
          <w:tcPr>
            <w:tcW w:w="220" w:type="dxa"/>
          </w:tcPr>
          <w:p w14:paraId="3ADED038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  <w:r w:rsidRPr="00D709B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0E6BFF3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  <w:r w:rsidRPr="00D709BE">
              <w:rPr>
                <w:kern w:val="18"/>
              </w:rPr>
              <w:t xml:space="preserve">For liability increased limits factors, refer to Rule </w:t>
            </w:r>
            <w:r w:rsidRPr="00D709BE">
              <w:rPr>
                <w:rStyle w:val="rulelink"/>
              </w:rPr>
              <w:t>300.</w:t>
            </w:r>
          </w:p>
        </w:tc>
      </w:tr>
      <w:tr w:rsidR="00AD7575" w:rsidRPr="00D709BE" w14:paraId="23BA93D5" w14:textId="77777777" w:rsidTr="004E64AF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9138B8C" w14:textId="77777777" w:rsidR="00AD7575" w:rsidRPr="00D709BE" w:rsidRDefault="00AD7575" w:rsidP="004E64AF">
            <w:pPr>
              <w:pStyle w:val="tabletext11"/>
              <w:jc w:val="both"/>
              <w:rPr>
                <w:kern w:val="18"/>
              </w:rPr>
            </w:pPr>
            <w:r w:rsidRPr="00D709B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DDD7412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  <w:r w:rsidRPr="00D709BE">
              <w:rPr>
                <w:kern w:val="18"/>
              </w:rPr>
              <w:t xml:space="preserve">Other Than Auto losses for </w:t>
            </w:r>
            <w:r w:rsidRPr="00D709BE">
              <w:t>Auto Dealers</w:t>
            </w:r>
            <w:r w:rsidRPr="00D709B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709BE">
              <w:rPr>
                <w:rStyle w:val="rulelink"/>
              </w:rPr>
              <w:t>249.</w:t>
            </w:r>
          </w:p>
        </w:tc>
      </w:tr>
      <w:tr w:rsidR="00AD7575" w:rsidRPr="00D709BE" w14:paraId="65FE183D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C61C2F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340DB2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709BE" w14:paraId="18E016DF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F4CD4D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74E773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709BE" w14:paraId="10CBBAE9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DA38A9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BC8875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709BE" w14:paraId="1F5C65A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CE3E47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382E7D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709BE" w14:paraId="0AB9651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B37A7A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6E5B83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709BE" w14:paraId="5628DAC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68F00A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CD75B1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709BE" w14:paraId="1D332012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5D9EBD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9FBD6F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709BE" w14:paraId="168E77A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6216B9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0E9C49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709BE" w14:paraId="2952BEFF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9056E4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626F40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709BE" w14:paraId="20ACBA4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7600D2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0A5D5E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709BE" w14:paraId="76AAD3F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727163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749CA9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709BE" w14:paraId="16D06B9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936D86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DD74A3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709BE" w14:paraId="1782744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BBE8DA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E0D61A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709BE" w14:paraId="61001DB2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B43AB7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3D2D4F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709BE" w14:paraId="4D007E46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801904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4CA91D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709BE" w14:paraId="40B63C8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F91ADF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88B5E1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709BE" w14:paraId="40985CE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3DAF76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810B39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709BE" w14:paraId="1DC8AB4A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2FEF0B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F24187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709BE" w14:paraId="491BB32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600828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25AAF1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709BE" w14:paraId="583BF9B9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B56DBC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3F9B77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709BE" w14:paraId="6F63163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E811B7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FC5559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709BE" w14:paraId="7CC6CEEA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572DFE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8C3B2B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709BE" w14:paraId="43617735" w14:textId="77777777" w:rsidTr="004E64AF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1FCCF3B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AA6FDC0" w14:textId="77777777" w:rsidR="00AD7575" w:rsidRPr="00D709BE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7553AA69" w14:textId="0820ED15" w:rsidR="00AD7575" w:rsidRDefault="00AD7575" w:rsidP="00AD7575">
      <w:pPr>
        <w:pStyle w:val="isonormal"/>
      </w:pPr>
    </w:p>
    <w:p w14:paraId="7233E537" w14:textId="4BED5DB9" w:rsidR="00AD7575" w:rsidRDefault="00AD7575" w:rsidP="00AD7575">
      <w:pPr>
        <w:pStyle w:val="isonormal"/>
        <w:jc w:val="left"/>
      </w:pPr>
    </w:p>
    <w:p w14:paraId="3F56EAFE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481F435" w14:textId="77777777" w:rsidR="00AD7575" w:rsidRPr="0059267F" w:rsidRDefault="00AD7575" w:rsidP="00AD7575">
      <w:pPr>
        <w:pStyle w:val="subcap"/>
      </w:pPr>
      <w:r w:rsidRPr="0059267F">
        <w:lastRenderedPageBreak/>
        <w:t>TERRITORY 118</w:t>
      </w:r>
    </w:p>
    <w:p w14:paraId="0882583E" w14:textId="77777777" w:rsidR="00AD7575" w:rsidRPr="0059267F" w:rsidRDefault="00AD7575" w:rsidP="00AD7575">
      <w:pPr>
        <w:pStyle w:val="subcap2"/>
      </w:pPr>
      <w:r w:rsidRPr="0059267F">
        <w:t>LIAB, MED PAY</w:t>
      </w:r>
    </w:p>
    <w:p w14:paraId="0B8004D7" w14:textId="77777777" w:rsidR="00AD7575" w:rsidRPr="0059267F" w:rsidRDefault="00AD7575" w:rsidP="00AD7575">
      <w:pPr>
        <w:pStyle w:val="isonormal"/>
      </w:pPr>
    </w:p>
    <w:p w14:paraId="49465611" w14:textId="77777777" w:rsidR="00AD7575" w:rsidRPr="0059267F" w:rsidRDefault="00AD7575" w:rsidP="00AD7575">
      <w:pPr>
        <w:pStyle w:val="isonormal"/>
        <w:sectPr w:rsidR="00AD7575" w:rsidRPr="0059267F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AD7575" w:rsidRPr="0059267F" w14:paraId="2E92727B" w14:textId="77777777" w:rsidTr="004E64AF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A60993A" w14:textId="77777777" w:rsidR="00AD7575" w:rsidRPr="0059267F" w:rsidRDefault="00AD7575" w:rsidP="004E64AF">
            <w:pPr>
              <w:pStyle w:val="tablehead"/>
              <w:rPr>
                <w:kern w:val="18"/>
              </w:rPr>
            </w:pPr>
            <w:r w:rsidRPr="0059267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6E311BF" w14:textId="77777777" w:rsidR="00AD7575" w:rsidRPr="0059267F" w:rsidRDefault="00AD7575" w:rsidP="004E64AF">
            <w:pPr>
              <w:pStyle w:val="tablehead"/>
              <w:rPr>
                <w:kern w:val="18"/>
              </w:rPr>
            </w:pPr>
            <w:r w:rsidRPr="0059267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02CB7C2" w14:textId="77777777" w:rsidR="00AD7575" w:rsidRPr="0059267F" w:rsidRDefault="00AD7575" w:rsidP="004E64AF">
            <w:pPr>
              <w:pStyle w:val="tablehead"/>
              <w:rPr>
                <w:kern w:val="18"/>
              </w:rPr>
            </w:pPr>
            <w:r w:rsidRPr="0059267F">
              <w:rPr>
                <w:kern w:val="18"/>
              </w:rPr>
              <w:t>PERSONAL INJURY PROTECTION</w:t>
            </w:r>
          </w:p>
        </w:tc>
      </w:tr>
      <w:tr w:rsidR="00AD7575" w:rsidRPr="0059267F" w14:paraId="13A998CF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33EACD4" w14:textId="77777777" w:rsidR="00AD7575" w:rsidRPr="0059267F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6791A2E" w14:textId="77777777" w:rsidR="00AD7575" w:rsidRPr="0059267F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EEE3664" w14:textId="77777777" w:rsidR="00AD7575" w:rsidRPr="0059267F" w:rsidRDefault="00AD7575" w:rsidP="004E64AF">
            <w:pPr>
              <w:pStyle w:val="tablehead"/>
              <w:rPr>
                <w:kern w:val="18"/>
              </w:rPr>
            </w:pPr>
          </w:p>
        </w:tc>
      </w:tr>
      <w:tr w:rsidR="00AD7575" w:rsidRPr="0059267F" w14:paraId="278A95FC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C58080D" w14:textId="77777777" w:rsidR="00AD7575" w:rsidRPr="0059267F" w:rsidRDefault="00AD7575" w:rsidP="004E64AF">
            <w:pPr>
              <w:pStyle w:val="tablehead"/>
              <w:rPr>
                <w:kern w:val="18"/>
              </w:rPr>
            </w:pPr>
            <w:r w:rsidRPr="0059267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839C62C" w14:textId="77777777" w:rsidR="00AD7575" w:rsidRPr="0059267F" w:rsidRDefault="00AD7575" w:rsidP="004E64AF">
            <w:pPr>
              <w:pStyle w:val="tablehead"/>
              <w:rPr>
                <w:kern w:val="18"/>
              </w:rPr>
            </w:pPr>
            <w:r w:rsidRPr="0059267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B744BBF" w14:textId="77777777" w:rsidR="00AD7575" w:rsidRPr="0059267F" w:rsidRDefault="00AD7575" w:rsidP="004E64AF">
            <w:pPr>
              <w:pStyle w:val="tablehead"/>
              <w:rPr>
                <w:kern w:val="18"/>
              </w:rPr>
            </w:pPr>
            <w:r w:rsidRPr="0059267F">
              <w:rPr>
                <w:kern w:val="18"/>
              </w:rPr>
              <w:t>Basic Limits</w:t>
            </w:r>
          </w:p>
        </w:tc>
      </w:tr>
      <w:tr w:rsidR="00AD7575" w:rsidRPr="0059267F" w14:paraId="0554FC62" w14:textId="77777777" w:rsidTr="004E64AF">
        <w:trPr>
          <w:cantSplit/>
        </w:trPr>
        <w:tc>
          <w:tcPr>
            <w:tcW w:w="9360" w:type="dxa"/>
            <w:gridSpan w:val="7"/>
          </w:tcPr>
          <w:p w14:paraId="0AA8B5D9" w14:textId="77777777" w:rsidR="00AD7575" w:rsidRPr="0059267F" w:rsidRDefault="00AD7575" w:rsidP="004E64AF">
            <w:pPr>
              <w:pStyle w:val="tabletext11"/>
              <w:rPr>
                <w:b/>
                <w:kern w:val="18"/>
              </w:rPr>
            </w:pPr>
            <w:r w:rsidRPr="0059267F">
              <w:rPr>
                <w:b/>
                <w:kern w:val="18"/>
              </w:rPr>
              <w:t>RULE 223. TRUCKS, TRACTORS AND TRAILERS CLASSIFICATIONS</w:t>
            </w:r>
          </w:p>
        </w:tc>
      </w:tr>
      <w:tr w:rsidR="00AD7575" w:rsidRPr="0059267F" w14:paraId="5A53C12F" w14:textId="77777777" w:rsidTr="004E64AF">
        <w:trPr>
          <w:cantSplit/>
        </w:trPr>
        <w:tc>
          <w:tcPr>
            <w:tcW w:w="3120" w:type="dxa"/>
            <w:gridSpan w:val="3"/>
          </w:tcPr>
          <w:p w14:paraId="2862F812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9267F">
              <w:rPr>
                <w:kern w:val="18"/>
              </w:rPr>
              <w:t>$   737</w:t>
            </w:r>
          </w:p>
        </w:tc>
        <w:tc>
          <w:tcPr>
            <w:tcW w:w="3120" w:type="dxa"/>
          </w:tcPr>
          <w:p w14:paraId="77D3946A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9267F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0AF1AA76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4251F65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9267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325E2D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59267F" w14:paraId="25CEDC31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A2703EF" w14:textId="77777777" w:rsidR="00AD7575" w:rsidRPr="0059267F" w:rsidRDefault="00AD7575" w:rsidP="004E64AF">
            <w:pPr>
              <w:pStyle w:val="tabletext11"/>
              <w:rPr>
                <w:b/>
                <w:kern w:val="18"/>
              </w:rPr>
            </w:pPr>
            <w:r w:rsidRPr="0059267F">
              <w:rPr>
                <w:b/>
                <w:kern w:val="18"/>
              </w:rPr>
              <w:t>RULE 232. PRIVATE PASSENGER TYPES CLASSIFICATIONS</w:t>
            </w:r>
          </w:p>
        </w:tc>
      </w:tr>
      <w:tr w:rsidR="00AD7575" w:rsidRPr="0059267F" w14:paraId="7EEE9C4E" w14:textId="77777777" w:rsidTr="004E64AF">
        <w:trPr>
          <w:cantSplit/>
        </w:trPr>
        <w:tc>
          <w:tcPr>
            <w:tcW w:w="3120" w:type="dxa"/>
            <w:gridSpan w:val="3"/>
          </w:tcPr>
          <w:p w14:paraId="0BE1FAA7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9267F">
              <w:rPr>
                <w:kern w:val="18"/>
              </w:rPr>
              <w:t>$   479</w:t>
            </w:r>
          </w:p>
        </w:tc>
        <w:tc>
          <w:tcPr>
            <w:tcW w:w="3120" w:type="dxa"/>
          </w:tcPr>
          <w:p w14:paraId="77598AA4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9267F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4128BBB3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B5A143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9267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F85C03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59267F" w14:paraId="504B7382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2EF458A" w14:textId="77777777" w:rsidR="00AD7575" w:rsidRPr="0059267F" w:rsidRDefault="00AD7575" w:rsidP="004E64AF">
            <w:pPr>
              <w:pStyle w:val="tabletext11"/>
              <w:rPr>
                <w:b/>
                <w:kern w:val="18"/>
              </w:rPr>
            </w:pPr>
            <w:r w:rsidRPr="0059267F">
              <w:rPr>
                <w:b/>
                <w:kern w:val="18"/>
              </w:rPr>
              <w:t>RULE 240. PUBLIC AUTO CLASSIFICATIONS –</w:t>
            </w:r>
          </w:p>
        </w:tc>
      </w:tr>
      <w:tr w:rsidR="00AD7575" w:rsidRPr="0059267F" w14:paraId="47581B28" w14:textId="77777777" w:rsidTr="004E64AF">
        <w:trPr>
          <w:cantSplit/>
        </w:trPr>
        <w:tc>
          <w:tcPr>
            <w:tcW w:w="540" w:type="dxa"/>
            <w:gridSpan w:val="2"/>
          </w:tcPr>
          <w:p w14:paraId="799B1ACA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E5FAC0C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  <w:r w:rsidRPr="0059267F">
              <w:rPr>
                <w:b/>
                <w:kern w:val="18"/>
              </w:rPr>
              <w:t>– TAXICABS AND LIMOUSINES</w:t>
            </w:r>
          </w:p>
        </w:tc>
      </w:tr>
      <w:tr w:rsidR="00AD7575" w:rsidRPr="0059267F" w14:paraId="52A7F45C" w14:textId="77777777" w:rsidTr="004E64AF">
        <w:trPr>
          <w:cantSplit/>
        </w:trPr>
        <w:tc>
          <w:tcPr>
            <w:tcW w:w="3120" w:type="dxa"/>
            <w:gridSpan w:val="3"/>
          </w:tcPr>
          <w:p w14:paraId="1A169C5C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9267F">
              <w:rPr>
                <w:kern w:val="18"/>
              </w:rPr>
              <w:t>$  2963</w:t>
            </w:r>
          </w:p>
        </w:tc>
        <w:tc>
          <w:tcPr>
            <w:tcW w:w="3120" w:type="dxa"/>
          </w:tcPr>
          <w:p w14:paraId="70792C31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9267F">
              <w:rPr>
                <w:kern w:val="18"/>
              </w:rPr>
              <w:t>$   123</w:t>
            </w:r>
          </w:p>
        </w:tc>
        <w:tc>
          <w:tcPr>
            <w:tcW w:w="1040" w:type="dxa"/>
          </w:tcPr>
          <w:p w14:paraId="73A14B89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DDBAACD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9267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3440D5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59267F" w14:paraId="3E9E9812" w14:textId="77777777" w:rsidTr="004E64AF">
        <w:trPr>
          <w:cantSplit/>
        </w:trPr>
        <w:tc>
          <w:tcPr>
            <w:tcW w:w="540" w:type="dxa"/>
            <w:gridSpan w:val="2"/>
          </w:tcPr>
          <w:p w14:paraId="1056441E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87FEC71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  <w:r w:rsidRPr="0059267F">
              <w:rPr>
                <w:b/>
                <w:kern w:val="18"/>
              </w:rPr>
              <w:t>– SCHOOL AND CHURCH BUSES</w:t>
            </w:r>
          </w:p>
        </w:tc>
      </w:tr>
      <w:tr w:rsidR="00AD7575" w:rsidRPr="0059267F" w14:paraId="647E49EC" w14:textId="77777777" w:rsidTr="004E64AF">
        <w:trPr>
          <w:cantSplit/>
        </w:trPr>
        <w:tc>
          <w:tcPr>
            <w:tcW w:w="3120" w:type="dxa"/>
            <w:gridSpan w:val="3"/>
          </w:tcPr>
          <w:p w14:paraId="653CCF64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9267F">
              <w:rPr>
                <w:kern w:val="18"/>
              </w:rPr>
              <w:t>$   280</w:t>
            </w:r>
          </w:p>
        </w:tc>
        <w:tc>
          <w:tcPr>
            <w:tcW w:w="3120" w:type="dxa"/>
          </w:tcPr>
          <w:p w14:paraId="68ED1BE6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9267F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6B5427F6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68DE74E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9267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CEF5434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59267F" w14:paraId="67A5E913" w14:textId="77777777" w:rsidTr="004E64AF">
        <w:trPr>
          <w:cantSplit/>
        </w:trPr>
        <w:tc>
          <w:tcPr>
            <w:tcW w:w="540" w:type="dxa"/>
            <w:gridSpan w:val="2"/>
          </w:tcPr>
          <w:p w14:paraId="5BE6C650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F52D443" w14:textId="77777777" w:rsidR="00AD7575" w:rsidRPr="0059267F" w:rsidRDefault="00AD7575" w:rsidP="004E64AF">
            <w:pPr>
              <w:pStyle w:val="tabletext11"/>
              <w:rPr>
                <w:b/>
                <w:kern w:val="18"/>
              </w:rPr>
            </w:pPr>
            <w:r w:rsidRPr="0059267F">
              <w:rPr>
                <w:b/>
                <w:kern w:val="18"/>
              </w:rPr>
              <w:t>– OTHER BUSES</w:t>
            </w:r>
          </w:p>
        </w:tc>
      </w:tr>
      <w:tr w:rsidR="00AD7575" w:rsidRPr="0059267F" w14:paraId="248B1698" w14:textId="77777777" w:rsidTr="004E64AF">
        <w:trPr>
          <w:cantSplit/>
        </w:trPr>
        <w:tc>
          <w:tcPr>
            <w:tcW w:w="3120" w:type="dxa"/>
            <w:gridSpan w:val="3"/>
          </w:tcPr>
          <w:p w14:paraId="62EB7CD4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9267F">
              <w:rPr>
                <w:kern w:val="18"/>
              </w:rPr>
              <w:t>$  2329</w:t>
            </w:r>
          </w:p>
        </w:tc>
        <w:tc>
          <w:tcPr>
            <w:tcW w:w="3120" w:type="dxa"/>
          </w:tcPr>
          <w:p w14:paraId="7F20C5AD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9267F">
              <w:rPr>
                <w:kern w:val="18"/>
              </w:rPr>
              <w:t>$    69</w:t>
            </w:r>
          </w:p>
        </w:tc>
        <w:tc>
          <w:tcPr>
            <w:tcW w:w="1040" w:type="dxa"/>
          </w:tcPr>
          <w:p w14:paraId="274C76EF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B7B76AE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9267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A84D279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59267F" w14:paraId="54C398D7" w14:textId="77777777" w:rsidTr="004E64AF">
        <w:trPr>
          <w:cantSplit/>
        </w:trPr>
        <w:tc>
          <w:tcPr>
            <w:tcW w:w="540" w:type="dxa"/>
            <w:gridSpan w:val="2"/>
          </w:tcPr>
          <w:p w14:paraId="06EE8643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7A15EEF" w14:textId="77777777" w:rsidR="00AD7575" w:rsidRPr="0059267F" w:rsidRDefault="00AD7575" w:rsidP="004E64AF">
            <w:pPr>
              <w:pStyle w:val="tabletext11"/>
              <w:rPr>
                <w:b/>
                <w:kern w:val="18"/>
              </w:rPr>
            </w:pPr>
            <w:r w:rsidRPr="0059267F">
              <w:rPr>
                <w:b/>
                <w:kern w:val="18"/>
              </w:rPr>
              <w:t>– VAN POOLS</w:t>
            </w:r>
          </w:p>
        </w:tc>
      </w:tr>
      <w:tr w:rsidR="00AD7575" w:rsidRPr="0059267F" w14:paraId="3D6B55C7" w14:textId="77777777" w:rsidTr="004E64AF">
        <w:trPr>
          <w:cantSplit/>
        </w:trPr>
        <w:tc>
          <w:tcPr>
            <w:tcW w:w="3120" w:type="dxa"/>
            <w:gridSpan w:val="3"/>
          </w:tcPr>
          <w:p w14:paraId="6ECB5BC6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9267F">
              <w:rPr>
                <w:kern w:val="18"/>
              </w:rPr>
              <w:t>$   700</w:t>
            </w:r>
          </w:p>
        </w:tc>
        <w:tc>
          <w:tcPr>
            <w:tcW w:w="3120" w:type="dxa"/>
          </w:tcPr>
          <w:p w14:paraId="0A8CBBCF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9267F">
              <w:rPr>
                <w:kern w:val="18"/>
              </w:rPr>
              <w:t>$    22</w:t>
            </w:r>
          </w:p>
        </w:tc>
        <w:tc>
          <w:tcPr>
            <w:tcW w:w="1040" w:type="dxa"/>
          </w:tcPr>
          <w:p w14:paraId="540DB7DC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D534D96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9267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D44516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59267F" w14:paraId="3001AFF5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9C685A3" w14:textId="77777777" w:rsidR="00AD7575" w:rsidRPr="0059267F" w:rsidRDefault="00AD7575" w:rsidP="004E64AF">
            <w:pPr>
              <w:pStyle w:val="tabletext11"/>
              <w:rPr>
                <w:b/>
                <w:kern w:val="18"/>
              </w:rPr>
            </w:pPr>
            <w:r w:rsidRPr="0059267F">
              <w:rPr>
                <w:b/>
                <w:kern w:val="18"/>
              </w:rPr>
              <w:t>RULE 249. AUTO DEALERS – PREMIUM DEVELOPMENT</w:t>
            </w:r>
          </w:p>
        </w:tc>
      </w:tr>
      <w:tr w:rsidR="00AD7575" w:rsidRPr="0059267F" w14:paraId="2DA7B2E3" w14:textId="77777777" w:rsidTr="004E64AF">
        <w:trPr>
          <w:cantSplit/>
        </w:trPr>
        <w:tc>
          <w:tcPr>
            <w:tcW w:w="3120" w:type="dxa"/>
            <w:gridSpan w:val="3"/>
          </w:tcPr>
          <w:p w14:paraId="4BC81981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9267F">
              <w:rPr>
                <w:kern w:val="18"/>
              </w:rPr>
              <w:t>$   366</w:t>
            </w:r>
          </w:p>
        </w:tc>
        <w:tc>
          <w:tcPr>
            <w:tcW w:w="3120" w:type="dxa"/>
          </w:tcPr>
          <w:p w14:paraId="568738FD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9267F">
              <w:rPr>
                <w:kern w:val="18"/>
              </w:rPr>
              <w:t xml:space="preserve">Refer to Rule </w:t>
            </w:r>
            <w:r w:rsidRPr="0059267F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CA2148F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0FB72D7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59267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971611F" w14:textId="77777777" w:rsidR="00AD7575" w:rsidRPr="0059267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59267F" w14:paraId="61F78EBC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5867307" w14:textId="77777777" w:rsidR="00AD7575" w:rsidRPr="0059267F" w:rsidRDefault="00AD7575" w:rsidP="004E64AF">
            <w:pPr>
              <w:pStyle w:val="tabletext11"/>
              <w:rPr>
                <w:b/>
                <w:kern w:val="18"/>
              </w:rPr>
            </w:pPr>
          </w:p>
        </w:tc>
      </w:tr>
      <w:tr w:rsidR="00AD7575" w:rsidRPr="0059267F" w14:paraId="7A520B94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712BAF2A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  <w:r w:rsidRPr="0059267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3EBDB8A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  <w:r w:rsidRPr="0059267F">
              <w:rPr>
                <w:kern w:val="18"/>
              </w:rPr>
              <w:t xml:space="preserve">For Other Than Zone-rated Trucks, Tractors and Trailers Classifications, refer to Rule </w:t>
            </w:r>
            <w:r w:rsidRPr="0059267F">
              <w:rPr>
                <w:b/>
                <w:kern w:val="18"/>
              </w:rPr>
              <w:t>222.</w:t>
            </w:r>
            <w:r w:rsidRPr="0059267F">
              <w:rPr>
                <w:kern w:val="18"/>
              </w:rPr>
              <w:t xml:space="preserve"> for premium development.</w:t>
            </w:r>
          </w:p>
        </w:tc>
      </w:tr>
      <w:tr w:rsidR="00AD7575" w:rsidRPr="0059267F" w14:paraId="01AB5763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389333CA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  <w:r w:rsidRPr="0059267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2368C27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  <w:r w:rsidRPr="0059267F">
              <w:rPr>
                <w:kern w:val="18"/>
              </w:rPr>
              <w:t xml:space="preserve">For Private Passenger Types Classifications, refer to Rule </w:t>
            </w:r>
            <w:r w:rsidRPr="0059267F">
              <w:rPr>
                <w:b/>
                <w:kern w:val="18"/>
              </w:rPr>
              <w:t>232.</w:t>
            </w:r>
            <w:r w:rsidRPr="0059267F">
              <w:rPr>
                <w:kern w:val="18"/>
              </w:rPr>
              <w:t xml:space="preserve"> for premium development.</w:t>
            </w:r>
          </w:p>
        </w:tc>
      </w:tr>
      <w:tr w:rsidR="00AD7575" w:rsidRPr="0059267F" w14:paraId="2840781E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254432AE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  <w:r w:rsidRPr="0059267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4591326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  <w:r w:rsidRPr="0059267F">
              <w:rPr>
                <w:kern w:val="18"/>
              </w:rPr>
              <w:t xml:space="preserve">For Other Than Zone-rated Public Autos, refer to Rule </w:t>
            </w:r>
            <w:r w:rsidRPr="0059267F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  <w:r w:rsidRPr="0059267F">
              <w:rPr>
                <w:rStyle w:val="rulelink"/>
              </w:rPr>
              <w:t xml:space="preserve"> </w:t>
            </w:r>
          </w:p>
        </w:tc>
      </w:tr>
      <w:tr w:rsidR="00AD7575" w:rsidRPr="0059267F" w14:paraId="23C23FA0" w14:textId="77777777" w:rsidTr="004E64AF">
        <w:trPr>
          <w:cantSplit/>
        </w:trPr>
        <w:tc>
          <w:tcPr>
            <w:tcW w:w="220" w:type="dxa"/>
          </w:tcPr>
          <w:p w14:paraId="4C4CCC2C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  <w:r w:rsidRPr="0059267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9419372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  <w:r w:rsidRPr="0059267F">
              <w:rPr>
                <w:kern w:val="18"/>
              </w:rPr>
              <w:t xml:space="preserve">For liability increased limits factors, refer to Rule </w:t>
            </w:r>
            <w:r w:rsidRPr="0059267F">
              <w:rPr>
                <w:rStyle w:val="rulelink"/>
              </w:rPr>
              <w:t>300.</w:t>
            </w:r>
          </w:p>
        </w:tc>
      </w:tr>
      <w:tr w:rsidR="00AD7575" w:rsidRPr="0059267F" w14:paraId="1BE815B6" w14:textId="77777777" w:rsidTr="004E64AF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E0FB457" w14:textId="77777777" w:rsidR="00AD7575" w:rsidRPr="0059267F" w:rsidRDefault="00AD7575" w:rsidP="004E64AF">
            <w:pPr>
              <w:pStyle w:val="tabletext11"/>
              <w:jc w:val="both"/>
              <w:rPr>
                <w:kern w:val="18"/>
              </w:rPr>
            </w:pPr>
            <w:r w:rsidRPr="0059267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B8657ED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  <w:r w:rsidRPr="0059267F">
              <w:rPr>
                <w:kern w:val="18"/>
              </w:rPr>
              <w:t xml:space="preserve">Other Than Auto losses for </w:t>
            </w:r>
            <w:r w:rsidRPr="0059267F">
              <w:t>Auto Dealers</w:t>
            </w:r>
            <w:r w:rsidRPr="0059267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9267F">
              <w:rPr>
                <w:rStyle w:val="rulelink"/>
              </w:rPr>
              <w:t>249.</w:t>
            </w:r>
          </w:p>
        </w:tc>
      </w:tr>
      <w:tr w:rsidR="00AD7575" w:rsidRPr="0059267F" w14:paraId="6ABF500A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95AF46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71E732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9267F" w14:paraId="5BF3D5E6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6E7888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12DEA2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9267F" w14:paraId="4290FE38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61CBB8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D132A7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9267F" w14:paraId="177A9EE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75841B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59F0E0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9267F" w14:paraId="38C5959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2E3850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334AB3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9267F" w14:paraId="1B74A83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0960AF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CED956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9267F" w14:paraId="7E60BD9B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64FB4C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0985D9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9267F" w14:paraId="05CE997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56D32D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F04687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9267F" w14:paraId="2276A70D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E122D8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02AB69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9267F" w14:paraId="56255EC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F35146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81C312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9267F" w14:paraId="664FD82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B2F9CC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25F5B4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9267F" w14:paraId="0FABC34D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232662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844082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9267F" w14:paraId="4CECBA0A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700F0E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FE5AC3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9267F" w14:paraId="3F8A863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A9EB40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B2B305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9267F" w14:paraId="23157F9B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4B6C5C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88CC61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9267F" w14:paraId="1572886A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CD1309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5FFCCF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9267F" w14:paraId="51685C2B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E7FDAF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FBFEBD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9267F" w14:paraId="0F561BA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A4D0B6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E7AFF4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9267F" w14:paraId="0EF35CA7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709562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1FD320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9267F" w14:paraId="0569C79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36270B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84A990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9267F" w14:paraId="7F719422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1BA4C2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8C6E56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9267F" w14:paraId="6B829F2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4CD3B6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62D497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59267F" w14:paraId="3B814CBF" w14:textId="77777777" w:rsidTr="004E64AF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D1FEC57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CBA8B5E" w14:textId="77777777" w:rsidR="00AD7575" w:rsidRPr="0059267F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6C316E07" w14:textId="2D6051A1" w:rsidR="00AD7575" w:rsidRDefault="00AD7575" w:rsidP="00AD7575">
      <w:pPr>
        <w:pStyle w:val="isonormal"/>
      </w:pPr>
    </w:p>
    <w:p w14:paraId="63284FCC" w14:textId="1C8A3BCC" w:rsidR="00AD7575" w:rsidRDefault="00AD7575" w:rsidP="00AD7575">
      <w:pPr>
        <w:pStyle w:val="isonormal"/>
        <w:jc w:val="left"/>
      </w:pPr>
    </w:p>
    <w:p w14:paraId="65528092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91B4C90" w14:textId="77777777" w:rsidR="00AD7575" w:rsidRPr="00C73ADD" w:rsidRDefault="00AD7575" w:rsidP="00AD7575">
      <w:pPr>
        <w:pStyle w:val="subcap"/>
      </w:pPr>
      <w:r w:rsidRPr="00C73ADD">
        <w:lastRenderedPageBreak/>
        <w:t>TERRITORY 119</w:t>
      </w:r>
    </w:p>
    <w:p w14:paraId="1754FCE4" w14:textId="77777777" w:rsidR="00AD7575" w:rsidRPr="00C73ADD" w:rsidRDefault="00AD7575" w:rsidP="00AD7575">
      <w:pPr>
        <w:pStyle w:val="subcap2"/>
      </w:pPr>
      <w:r w:rsidRPr="00C73ADD">
        <w:t>LIAB, MED PAY</w:t>
      </w:r>
    </w:p>
    <w:p w14:paraId="327682BB" w14:textId="77777777" w:rsidR="00AD7575" w:rsidRPr="00C73ADD" w:rsidRDefault="00AD7575" w:rsidP="00AD7575">
      <w:pPr>
        <w:pStyle w:val="isonormal"/>
      </w:pPr>
    </w:p>
    <w:p w14:paraId="078219DA" w14:textId="77777777" w:rsidR="00AD7575" w:rsidRPr="00C73ADD" w:rsidRDefault="00AD7575" w:rsidP="00AD7575">
      <w:pPr>
        <w:pStyle w:val="isonormal"/>
        <w:sectPr w:rsidR="00AD7575" w:rsidRPr="00C73ADD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AD7575" w:rsidRPr="00C73ADD" w14:paraId="4C4ADAB7" w14:textId="77777777" w:rsidTr="004E64AF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5267279" w14:textId="77777777" w:rsidR="00AD7575" w:rsidRPr="00C73ADD" w:rsidRDefault="00AD7575" w:rsidP="004E64AF">
            <w:pPr>
              <w:pStyle w:val="tablehead"/>
              <w:rPr>
                <w:kern w:val="18"/>
              </w:rPr>
            </w:pPr>
            <w:r w:rsidRPr="00C73AD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F02613A" w14:textId="77777777" w:rsidR="00AD7575" w:rsidRPr="00C73ADD" w:rsidRDefault="00AD7575" w:rsidP="004E64AF">
            <w:pPr>
              <w:pStyle w:val="tablehead"/>
              <w:rPr>
                <w:kern w:val="18"/>
              </w:rPr>
            </w:pPr>
            <w:r w:rsidRPr="00C73AD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958BCAC" w14:textId="77777777" w:rsidR="00AD7575" w:rsidRPr="00C73ADD" w:rsidRDefault="00AD7575" w:rsidP="004E64AF">
            <w:pPr>
              <w:pStyle w:val="tablehead"/>
              <w:rPr>
                <w:kern w:val="18"/>
              </w:rPr>
            </w:pPr>
            <w:r w:rsidRPr="00C73ADD">
              <w:rPr>
                <w:kern w:val="18"/>
              </w:rPr>
              <w:t>PERSONAL INJURY PROTECTION</w:t>
            </w:r>
          </w:p>
        </w:tc>
      </w:tr>
      <w:tr w:rsidR="00AD7575" w:rsidRPr="00C73ADD" w14:paraId="74D4AF7C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EB57C37" w14:textId="77777777" w:rsidR="00AD7575" w:rsidRPr="00C73ADD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36B2CBC" w14:textId="77777777" w:rsidR="00AD7575" w:rsidRPr="00C73ADD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1A011BA" w14:textId="77777777" w:rsidR="00AD7575" w:rsidRPr="00C73ADD" w:rsidRDefault="00AD7575" w:rsidP="004E64AF">
            <w:pPr>
              <w:pStyle w:val="tablehead"/>
              <w:rPr>
                <w:kern w:val="18"/>
              </w:rPr>
            </w:pPr>
          </w:p>
        </w:tc>
      </w:tr>
      <w:tr w:rsidR="00AD7575" w:rsidRPr="00C73ADD" w14:paraId="4E921D26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E5D1A9E" w14:textId="77777777" w:rsidR="00AD7575" w:rsidRPr="00C73ADD" w:rsidRDefault="00AD7575" w:rsidP="004E64AF">
            <w:pPr>
              <w:pStyle w:val="tablehead"/>
              <w:rPr>
                <w:kern w:val="18"/>
              </w:rPr>
            </w:pPr>
            <w:r w:rsidRPr="00C73AD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4D2D412" w14:textId="77777777" w:rsidR="00AD7575" w:rsidRPr="00C73ADD" w:rsidRDefault="00AD7575" w:rsidP="004E64AF">
            <w:pPr>
              <w:pStyle w:val="tablehead"/>
              <w:rPr>
                <w:kern w:val="18"/>
              </w:rPr>
            </w:pPr>
            <w:r w:rsidRPr="00C73AD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71EAAFA" w14:textId="77777777" w:rsidR="00AD7575" w:rsidRPr="00C73ADD" w:rsidRDefault="00AD7575" w:rsidP="004E64AF">
            <w:pPr>
              <w:pStyle w:val="tablehead"/>
              <w:rPr>
                <w:kern w:val="18"/>
              </w:rPr>
            </w:pPr>
            <w:r w:rsidRPr="00C73ADD">
              <w:rPr>
                <w:kern w:val="18"/>
              </w:rPr>
              <w:t>Basic Limits</w:t>
            </w:r>
          </w:p>
        </w:tc>
      </w:tr>
      <w:tr w:rsidR="00AD7575" w:rsidRPr="00C73ADD" w14:paraId="65E4E142" w14:textId="77777777" w:rsidTr="004E64AF">
        <w:trPr>
          <w:cantSplit/>
        </w:trPr>
        <w:tc>
          <w:tcPr>
            <w:tcW w:w="9360" w:type="dxa"/>
            <w:gridSpan w:val="7"/>
          </w:tcPr>
          <w:p w14:paraId="56751CF6" w14:textId="77777777" w:rsidR="00AD7575" w:rsidRPr="00C73ADD" w:rsidRDefault="00AD7575" w:rsidP="004E64AF">
            <w:pPr>
              <w:pStyle w:val="tabletext11"/>
              <w:rPr>
                <w:b/>
                <w:kern w:val="18"/>
              </w:rPr>
            </w:pPr>
            <w:r w:rsidRPr="00C73ADD">
              <w:rPr>
                <w:b/>
                <w:kern w:val="18"/>
              </w:rPr>
              <w:t>RULE 223. TRUCKS, TRACTORS AND TRAILERS CLASSIFICATIONS</w:t>
            </w:r>
          </w:p>
        </w:tc>
      </w:tr>
      <w:tr w:rsidR="00AD7575" w:rsidRPr="00C73ADD" w14:paraId="5E35C467" w14:textId="77777777" w:rsidTr="004E64AF">
        <w:trPr>
          <w:cantSplit/>
        </w:trPr>
        <w:tc>
          <w:tcPr>
            <w:tcW w:w="3120" w:type="dxa"/>
            <w:gridSpan w:val="3"/>
          </w:tcPr>
          <w:p w14:paraId="18A27D4A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73ADD">
              <w:rPr>
                <w:kern w:val="18"/>
              </w:rPr>
              <w:t>$   565</w:t>
            </w:r>
          </w:p>
        </w:tc>
        <w:tc>
          <w:tcPr>
            <w:tcW w:w="3120" w:type="dxa"/>
          </w:tcPr>
          <w:p w14:paraId="2CAD5155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73ADD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1015EE5E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4664060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73A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1C06D81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C73ADD" w14:paraId="11B00A04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FBC9BC1" w14:textId="77777777" w:rsidR="00AD7575" w:rsidRPr="00C73ADD" w:rsidRDefault="00AD7575" w:rsidP="004E64AF">
            <w:pPr>
              <w:pStyle w:val="tabletext11"/>
              <w:rPr>
                <w:b/>
                <w:kern w:val="18"/>
              </w:rPr>
            </w:pPr>
            <w:r w:rsidRPr="00C73ADD">
              <w:rPr>
                <w:b/>
                <w:kern w:val="18"/>
              </w:rPr>
              <w:t>RULE 232. PRIVATE PASSENGER TYPES CLASSIFICATIONS</w:t>
            </w:r>
          </w:p>
        </w:tc>
      </w:tr>
      <w:tr w:rsidR="00AD7575" w:rsidRPr="00C73ADD" w14:paraId="17F9BD87" w14:textId="77777777" w:rsidTr="004E64AF">
        <w:trPr>
          <w:cantSplit/>
        </w:trPr>
        <w:tc>
          <w:tcPr>
            <w:tcW w:w="3120" w:type="dxa"/>
            <w:gridSpan w:val="3"/>
          </w:tcPr>
          <w:p w14:paraId="297CF932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73ADD">
              <w:rPr>
                <w:kern w:val="18"/>
              </w:rPr>
              <w:t>$   401</w:t>
            </w:r>
          </w:p>
        </w:tc>
        <w:tc>
          <w:tcPr>
            <w:tcW w:w="3120" w:type="dxa"/>
          </w:tcPr>
          <w:p w14:paraId="3A70C06A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73ADD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129286C4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A48C208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73A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448628D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C73ADD" w14:paraId="0F51A345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2E892B9" w14:textId="77777777" w:rsidR="00AD7575" w:rsidRPr="00C73ADD" w:rsidRDefault="00AD7575" w:rsidP="004E64AF">
            <w:pPr>
              <w:pStyle w:val="tabletext11"/>
              <w:rPr>
                <w:b/>
                <w:kern w:val="18"/>
              </w:rPr>
            </w:pPr>
            <w:r w:rsidRPr="00C73ADD">
              <w:rPr>
                <w:b/>
                <w:kern w:val="18"/>
              </w:rPr>
              <w:t>RULE 240. PUBLIC AUTO CLASSIFICATIONS –</w:t>
            </w:r>
          </w:p>
        </w:tc>
      </w:tr>
      <w:tr w:rsidR="00AD7575" w:rsidRPr="00C73ADD" w14:paraId="7818ADA9" w14:textId="77777777" w:rsidTr="004E64AF">
        <w:trPr>
          <w:cantSplit/>
        </w:trPr>
        <w:tc>
          <w:tcPr>
            <w:tcW w:w="540" w:type="dxa"/>
            <w:gridSpan w:val="2"/>
          </w:tcPr>
          <w:p w14:paraId="49F13C4C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6A30C38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  <w:r w:rsidRPr="00C73ADD">
              <w:rPr>
                <w:b/>
                <w:kern w:val="18"/>
              </w:rPr>
              <w:t>– TAXICABS AND LIMOUSINES</w:t>
            </w:r>
          </w:p>
        </w:tc>
      </w:tr>
      <w:tr w:rsidR="00AD7575" w:rsidRPr="00C73ADD" w14:paraId="00401DBD" w14:textId="77777777" w:rsidTr="004E64AF">
        <w:trPr>
          <w:cantSplit/>
        </w:trPr>
        <w:tc>
          <w:tcPr>
            <w:tcW w:w="3120" w:type="dxa"/>
            <w:gridSpan w:val="3"/>
          </w:tcPr>
          <w:p w14:paraId="65CB2D1F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73ADD">
              <w:rPr>
                <w:kern w:val="18"/>
              </w:rPr>
              <w:t>$  2271</w:t>
            </w:r>
          </w:p>
        </w:tc>
        <w:tc>
          <w:tcPr>
            <w:tcW w:w="3120" w:type="dxa"/>
          </w:tcPr>
          <w:p w14:paraId="3E8EDA80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73ADD">
              <w:rPr>
                <w:kern w:val="18"/>
              </w:rPr>
              <w:t>$    94</w:t>
            </w:r>
          </w:p>
        </w:tc>
        <w:tc>
          <w:tcPr>
            <w:tcW w:w="1040" w:type="dxa"/>
          </w:tcPr>
          <w:p w14:paraId="09612AFB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FBAA7C9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73A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6C3CA98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C73ADD" w14:paraId="294D9977" w14:textId="77777777" w:rsidTr="004E64AF">
        <w:trPr>
          <w:cantSplit/>
        </w:trPr>
        <w:tc>
          <w:tcPr>
            <w:tcW w:w="540" w:type="dxa"/>
            <w:gridSpan w:val="2"/>
          </w:tcPr>
          <w:p w14:paraId="36C17A15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77547BB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  <w:r w:rsidRPr="00C73ADD">
              <w:rPr>
                <w:b/>
                <w:kern w:val="18"/>
              </w:rPr>
              <w:t>– SCHOOL AND CHURCH BUSES</w:t>
            </w:r>
          </w:p>
        </w:tc>
      </w:tr>
      <w:tr w:rsidR="00AD7575" w:rsidRPr="00C73ADD" w14:paraId="404E31E7" w14:textId="77777777" w:rsidTr="004E64AF">
        <w:trPr>
          <w:cantSplit/>
        </w:trPr>
        <w:tc>
          <w:tcPr>
            <w:tcW w:w="3120" w:type="dxa"/>
            <w:gridSpan w:val="3"/>
          </w:tcPr>
          <w:p w14:paraId="21053D7A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73ADD">
              <w:rPr>
                <w:kern w:val="18"/>
              </w:rPr>
              <w:t>$   215</w:t>
            </w:r>
          </w:p>
        </w:tc>
        <w:tc>
          <w:tcPr>
            <w:tcW w:w="3120" w:type="dxa"/>
          </w:tcPr>
          <w:p w14:paraId="61144397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73ADD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6171E2A0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100E1B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73A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7FA16EC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C73ADD" w14:paraId="1C1CC58A" w14:textId="77777777" w:rsidTr="004E64AF">
        <w:trPr>
          <w:cantSplit/>
        </w:trPr>
        <w:tc>
          <w:tcPr>
            <w:tcW w:w="540" w:type="dxa"/>
            <w:gridSpan w:val="2"/>
          </w:tcPr>
          <w:p w14:paraId="12DD406A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CFCDFA6" w14:textId="77777777" w:rsidR="00AD7575" w:rsidRPr="00C73ADD" w:rsidRDefault="00AD7575" w:rsidP="004E64AF">
            <w:pPr>
              <w:pStyle w:val="tabletext11"/>
              <w:rPr>
                <w:b/>
                <w:kern w:val="18"/>
              </w:rPr>
            </w:pPr>
            <w:r w:rsidRPr="00C73ADD">
              <w:rPr>
                <w:b/>
                <w:kern w:val="18"/>
              </w:rPr>
              <w:t>– OTHER BUSES</w:t>
            </w:r>
          </w:p>
        </w:tc>
      </w:tr>
      <w:tr w:rsidR="00AD7575" w:rsidRPr="00C73ADD" w14:paraId="5D9CA228" w14:textId="77777777" w:rsidTr="004E64AF">
        <w:trPr>
          <w:cantSplit/>
        </w:trPr>
        <w:tc>
          <w:tcPr>
            <w:tcW w:w="3120" w:type="dxa"/>
            <w:gridSpan w:val="3"/>
          </w:tcPr>
          <w:p w14:paraId="16D2F7A2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73ADD">
              <w:rPr>
                <w:kern w:val="18"/>
              </w:rPr>
              <w:t>$  1785</w:t>
            </w:r>
          </w:p>
        </w:tc>
        <w:tc>
          <w:tcPr>
            <w:tcW w:w="3120" w:type="dxa"/>
          </w:tcPr>
          <w:p w14:paraId="3672B3AE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73ADD">
              <w:rPr>
                <w:kern w:val="18"/>
              </w:rPr>
              <w:t>$    59</w:t>
            </w:r>
          </w:p>
        </w:tc>
        <w:tc>
          <w:tcPr>
            <w:tcW w:w="1040" w:type="dxa"/>
          </w:tcPr>
          <w:p w14:paraId="6963EC08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962D63C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73A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C181C8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C73ADD" w14:paraId="61F51CFD" w14:textId="77777777" w:rsidTr="004E64AF">
        <w:trPr>
          <w:cantSplit/>
        </w:trPr>
        <w:tc>
          <w:tcPr>
            <w:tcW w:w="540" w:type="dxa"/>
            <w:gridSpan w:val="2"/>
          </w:tcPr>
          <w:p w14:paraId="5D05C3D4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1367A0D" w14:textId="77777777" w:rsidR="00AD7575" w:rsidRPr="00C73ADD" w:rsidRDefault="00AD7575" w:rsidP="004E64AF">
            <w:pPr>
              <w:pStyle w:val="tabletext11"/>
              <w:rPr>
                <w:b/>
                <w:kern w:val="18"/>
              </w:rPr>
            </w:pPr>
            <w:r w:rsidRPr="00C73ADD">
              <w:rPr>
                <w:b/>
                <w:kern w:val="18"/>
              </w:rPr>
              <w:t>– VAN POOLS</w:t>
            </w:r>
          </w:p>
        </w:tc>
      </w:tr>
      <w:tr w:rsidR="00AD7575" w:rsidRPr="00C73ADD" w14:paraId="6DBA00CE" w14:textId="77777777" w:rsidTr="004E64AF">
        <w:trPr>
          <w:cantSplit/>
        </w:trPr>
        <w:tc>
          <w:tcPr>
            <w:tcW w:w="3120" w:type="dxa"/>
            <w:gridSpan w:val="3"/>
          </w:tcPr>
          <w:p w14:paraId="1365EEB4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73ADD">
              <w:rPr>
                <w:kern w:val="18"/>
              </w:rPr>
              <w:t>$   537</w:t>
            </w:r>
          </w:p>
        </w:tc>
        <w:tc>
          <w:tcPr>
            <w:tcW w:w="3120" w:type="dxa"/>
          </w:tcPr>
          <w:p w14:paraId="48832C3B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73ADD">
              <w:rPr>
                <w:kern w:val="18"/>
              </w:rPr>
              <w:t>$    17</w:t>
            </w:r>
          </w:p>
        </w:tc>
        <w:tc>
          <w:tcPr>
            <w:tcW w:w="1040" w:type="dxa"/>
          </w:tcPr>
          <w:p w14:paraId="6B44C027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8C8783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73A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537836E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C73ADD" w14:paraId="720C0374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3BDC3C4" w14:textId="77777777" w:rsidR="00AD7575" w:rsidRPr="00C73ADD" w:rsidRDefault="00AD7575" w:rsidP="004E64AF">
            <w:pPr>
              <w:pStyle w:val="tabletext11"/>
              <w:rPr>
                <w:b/>
                <w:kern w:val="18"/>
              </w:rPr>
            </w:pPr>
            <w:r w:rsidRPr="00C73ADD">
              <w:rPr>
                <w:b/>
                <w:kern w:val="18"/>
              </w:rPr>
              <w:t>RULE 249. AUTO DEALERS – PREMIUM DEVELOPMENT</w:t>
            </w:r>
          </w:p>
        </w:tc>
      </w:tr>
      <w:tr w:rsidR="00AD7575" w:rsidRPr="00C73ADD" w14:paraId="7D641E1B" w14:textId="77777777" w:rsidTr="004E64AF">
        <w:trPr>
          <w:cantSplit/>
        </w:trPr>
        <w:tc>
          <w:tcPr>
            <w:tcW w:w="3120" w:type="dxa"/>
            <w:gridSpan w:val="3"/>
          </w:tcPr>
          <w:p w14:paraId="51ED5D65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73ADD">
              <w:rPr>
                <w:kern w:val="18"/>
              </w:rPr>
              <w:t>$   274</w:t>
            </w:r>
          </w:p>
        </w:tc>
        <w:tc>
          <w:tcPr>
            <w:tcW w:w="3120" w:type="dxa"/>
          </w:tcPr>
          <w:p w14:paraId="1A24C708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73ADD">
              <w:rPr>
                <w:kern w:val="18"/>
              </w:rPr>
              <w:t xml:space="preserve">Refer to Rule </w:t>
            </w:r>
            <w:r w:rsidRPr="00C73ADD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FF4417F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8815278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73AD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459B51" w14:textId="77777777" w:rsidR="00AD7575" w:rsidRPr="00C73AD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C73ADD" w14:paraId="372FD5C4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4E3EE0B" w14:textId="77777777" w:rsidR="00AD7575" w:rsidRPr="00C73ADD" w:rsidRDefault="00AD7575" w:rsidP="004E64AF">
            <w:pPr>
              <w:pStyle w:val="tabletext11"/>
              <w:rPr>
                <w:b/>
                <w:kern w:val="18"/>
              </w:rPr>
            </w:pPr>
          </w:p>
        </w:tc>
      </w:tr>
      <w:tr w:rsidR="00AD7575" w:rsidRPr="00C73ADD" w14:paraId="05F82200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41289BC4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  <w:r w:rsidRPr="00C73A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DEC86B1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  <w:r w:rsidRPr="00C73ADD">
              <w:rPr>
                <w:kern w:val="18"/>
              </w:rPr>
              <w:t xml:space="preserve">For Other Than Zone-rated Trucks, Tractors and Trailers Classifications, refer to Rule </w:t>
            </w:r>
            <w:r w:rsidRPr="00C73ADD">
              <w:rPr>
                <w:b/>
                <w:kern w:val="18"/>
              </w:rPr>
              <w:t>222.</w:t>
            </w:r>
            <w:r w:rsidRPr="00C73ADD">
              <w:rPr>
                <w:kern w:val="18"/>
              </w:rPr>
              <w:t xml:space="preserve"> for premium development.</w:t>
            </w:r>
          </w:p>
        </w:tc>
      </w:tr>
      <w:tr w:rsidR="00AD7575" w:rsidRPr="00C73ADD" w14:paraId="00BCA80A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1B3D0A7B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  <w:r w:rsidRPr="00C73A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FC7D82B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  <w:r w:rsidRPr="00C73ADD">
              <w:rPr>
                <w:kern w:val="18"/>
              </w:rPr>
              <w:t xml:space="preserve">For Private Passenger Types Classifications, refer to Rule </w:t>
            </w:r>
            <w:r w:rsidRPr="00C73ADD">
              <w:rPr>
                <w:b/>
                <w:kern w:val="18"/>
              </w:rPr>
              <w:t>232.</w:t>
            </w:r>
            <w:r w:rsidRPr="00C73ADD">
              <w:rPr>
                <w:kern w:val="18"/>
              </w:rPr>
              <w:t xml:space="preserve"> for premium development.</w:t>
            </w:r>
          </w:p>
        </w:tc>
      </w:tr>
      <w:tr w:rsidR="00AD7575" w:rsidRPr="00C73ADD" w14:paraId="3DB89E28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608746DF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  <w:r w:rsidRPr="00C73A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0B6BE8A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  <w:r w:rsidRPr="00C73ADD">
              <w:rPr>
                <w:kern w:val="18"/>
              </w:rPr>
              <w:t xml:space="preserve">For Other Than Zone-rated Public Autos, refer to Rule </w:t>
            </w:r>
            <w:r w:rsidRPr="00C73ADD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  <w:r w:rsidRPr="00C73ADD">
              <w:rPr>
                <w:rStyle w:val="rulelink"/>
              </w:rPr>
              <w:t xml:space="preserve"> </w:t>
            </w:r>
          </w:p>
        </w:tc>
      </w:tr>
      <w:tr w:rsidR="00AD7575" w:rsidRPr="00C73ADD" w14:paraId="32513556" w14:textId="77777777" w:rsidTr="004E64AF">
        <w:trPr>
          <w:cantSplit/>
        </w:trPr>
        <w:tc>
          <w:tcPr>
            <w:tcW w:w="220" w:type="dxa"/>
          </w:tcPr>
          <w:p w14:paraId="6E983F31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  <w:r w:rsidRPr="00C73A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1BD32C2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  <w:r w:rsidRPr="00C73ADD">
              <w:rPr>
                <w:kern w:val="18"/>
              </w:rPr>
              <w:t xml:space="preserve">For liability increased limits factors, refer to Rule </w:t>
            </w:r>
            <w:r w:rsidRPr="00C73ADD">
              <w:rPr>
                <w:rStyle w:val="rulelink"/>
              </w:rPr>
              <w:t>300.</w:t>
            </w:r>
          </w:p>
        </w:tc>
      </w:tr>
      <w:tr w:rsidR="00AD7575" w:rsidRPr="00C73ADD" w14:paraId="315EA734" w14:textId="77777777" w:rsidTr="004E64AF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077FD8E" w14:textId="77777777" w:rsidR="00AD7575" w:rsidRPr="00C73ADD" w:rsidRDefault="00AD7575" w:rsidP="004E64AF">
            <w:pPr>
              <w:pStyle w:val="tabletext11"/>
              <w:jc w:val="both"/>
              <w:rPr>
                <w:kern w:val="18"/>
              </w:rPr>
            </w:pPr>
            <w:r w:rsidRPr="00C73A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6471E35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  <w:r w:rsidRPr="00C73ADD">
              <w:rPr>
                <w:kern w:val="18"/>
              </w:rPr>
              <w:t xml:space="preserve">Other Than Auto losses for </w:t>
            </w:r>
            <w:r w:rsidRPr="00C73ADD">
              <w:t>Auto Dealers</w:t>
            </w:r>
            <w:r w:rsidRPr="00C73AD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73ADD">
              <w:rPr>
                <w:rStyle w:val="rulelink"/>
              </w:rPr>
              <w:t>249.</w:t>
            </w:r>
          </w:p>
        </w:tc>
      </w:tr>
      <w:tr w:rsidR="00AD7575" w:rsidRPr="00C73ADD" w14:paraId="2AD0164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414877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85B727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73ADD" w14:paraId="18BABF34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F47E96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A90893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73ADD" w14:paraId="4B339EA4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45F286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75E734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73ADD" w14:paraId="61EC7A9A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59D0DF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AEC5F1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73ADD" w14:paraId="45EC603F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284DCC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3D5B82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73ADD" w14:paraId="7FC77D96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351872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F792CC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73ADD" w14:paraId="14E95608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29EFC3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DFC084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73ADD" w14:paraId="2BA68CBB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962EB9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8B436D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73ADD" w14:paraId="6CCFACD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71BD7F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7F89A1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73ADD" w14:paraId="3753161B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25CB21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EE9EE9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73ADD" w14:paraId="371CB8DF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83CBE6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31F1FA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73ADD" w14:paraId="41D6C458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ED0D90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2E4341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73ADD" w14:paraId="45BE71E9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37327E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98F366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73ADD" w14:paraId="5A44BAC4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24DA07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CD04FA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73ADD" w14:paraId="231AC02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BDEA24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CC2100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73ADD" w14:paraId="3D6D785D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49CEF6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95A1D0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73ADD" w14:paraId="2C24447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AF4C6C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138D64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73ADD" w14:paraId="68ABB36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627A7F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020CA4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73ADD" w14:paraId="5470A71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0DC591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611509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73ADD" w14:paraId="0702F64A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C67593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992A92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73ADD" w14:paraId="0E18AB6D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AF2C42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419C5F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73ADD" w14:paraId="6B75794F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752FF0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BD04FF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73ADD" w14:paraId="3C1E53A4" w14:textId="77777777" w:rsidTr="004E64AF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4BBC144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1F20108" w14:textId="77777777" w:rsidR="00AD7575" w:rsidRPr="00C73ADD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7E24D028" w14:textId="7CC422FF" w:rsidR="00AD7575" w:rsidRDefault="00AD7575" w:rsidP="00AD7575">
      <w:pPr>
        <w:pStyle w:val="isonormal"/>
      </w:pPr>
    </w:p>
    <w:p w14:paraId="0B7F8CDF" w14:textId="374C00C8" w:rsidR="00AD7575" w:rsidRDefault="00AD7575" w:rsidP="00AD7575">
      <w:pPr>
        <w:pStyle w:val="isonormal"/>
        <w:jc w:val="left"/>
      </w:pPr>
    </w:p>
    <w:p w14:paraId="5BC840D5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C6C1926" w14:textId="77777777" w:rsidR="00AD7575" w:rsidRPr="002A7175" w:rsidRDefault="00AD7575" w:rsidP="00AD7575">
      <w:pPr>
        <w:pStyle w:val="subcap"/>
      </w:pPr>
      <w:r w:rsidRPr="002A7175">
        <w:lastRenderedPageBreak/>
        <w:t>TERRITORY 120</w:t>
      </w:r>
    </w:p>
    <w:p w14:paraId="4A0DA49D" w14:textId="77777777" w:rsidR="00AD7575" w:rsidRPr="002A7175" w:rsidRDefault="00AD7575" w:rsidP="00AD7575">
      <w:pPr>
        <w:pStyle w:val="subcap2"/>
      </w:pPr>
      <w:r w:rsidRPr="002A7175">
        <w:t>LIAB, MED PAY</w:t>
      </w:r>
    </w:p>
    <w:p w14:paraId="087104C3" w14:textId="77777777" w:rsidR="00AD7575" w:rsidRPr="002A7175" w:rsidRDefault="00AD7575" w:rsidP="00AD7575">
      <w:pPr>
        <w:pStyle w:val="isonormal"/>
      </w:pPr>
    </w:p>
    <w:p w14:paraId="72D06BA1" w14:textId="77777777" w:rsidR="00AD7575" w:rsidRPr="002A7175" w:rsidRDefault="00AD7575" w:rsidP="00AD7575">
      <w:pPr>
        <w:pStyle w:val="isonormal"/>
        <w:sectPr w:rsidR="00AD7575" w:rsidRPr="002A7175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AD7575" w:rsidRPr="002A7175" w14:paraId="54F8FA6F" w14:textId="77777777" w:rsidTr="004E64AF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0BDE192" w14:textId="77777777" w:rsidR="00AD7575" w:rsidRPr="002A7175" w:rsidRDefault="00AD7575" w:rsidP="004E64AF">
            <w:pPr>
              <w:pStyle w:val="tablehead"/>
              <w:rPr>
                <w:kern w:val="18"/>
              </w:rPr>
            </w:pPr>
            <w:r w:rsidRPr="002A717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F836F09" w14:textId="77777777" w:rsidR="00AD7575" w:rsidRPr="002A7175" w:rsidRDefault="00AD7575" w:rsidP="004E64AF">
            <w:pPr>
              <w:pStyle w:val="tablehead"/>
              <w:rPr>
                <w:kern w:val="18"/>
              </w:rPr>
            </w:pPr>
            <w:r w:rsidRPr="002A717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04793AD" w14:textId="77777777" w:rsidR="00AD7575" w:rsidRPr="002A7175" w:rsidRDefault="00AD7575" w:rsidP="004E64AF">
            <w:pPr>
              <w:pStyle w:val="tablehead"/>
              <w:rPr>
                <w:kern w:val="18"/>
              </w:rPr>
            </w:pPr>
            <w:r w:rsidRPr="002A7175">
              <w:rPr>
                <w:kern w:val="18"/>
              </w:rPr>
              <w:t>PERSONAL INJURY PROTECTION</w:t>
            </w:r>
          </w:p>
        </w:tc>
      </w:tr>
      <w:tr w:rsidR="00AD7575" w:rsidRPr="002A7175" w14:paraId="4E3745DF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EAC6311" w14:textId="77777777" w:rsidR="00AD7575" w:rsidRPr="002A7175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6617D3B" w14:textId="77777777" w:rsidR="00AD7575" w:rsidRPr="002A7175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50E3C97" w14:textId="77777777" w:rsidR="00AD7575" w:rsidRPr="002A7175" w:rsidRDefault="00AD7575" w:rsidP="004E64AF">
            <w:pPr>
              <w:pStyle w:val="tablehead"/>
              <w:rPr>
                <w:kern w:val="18"/>
              </w:rPr>
            </w:pPr>
          </w:p>
        </w:tc>
      </w:tr>
      <w:tr w:rsidR="00AD7575" w:rsidRPr="002A7175" w14:paraId="4F3D62F5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9804DC2" w14:textId="77777777" w:rsidR="00AD7575" w:rsidRPr="002A7175" w:rsidRDefault="00AD7575" w:rsidP="004E64AF">
            <w:pPr>
              <w:pStyle w:val="tablehead"/>
              <w:rPr>
                <w:kern w:val="18"/>
              </w:rPr>
            </w:pPr>
            <w:r w:rsidRPr="002A717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A33EBD7" w14:textId="77777777" w:rsidR="00AD7575" w:rsidRPr="002A7175" w:rsidRDefault="00AD7575" w:rsidP="004E64AF">
            <w:pPr>
              <w:pStyle w:val="tablehead"/>
              <w:rPr>
                <w:kern w:val="18"/>
              </w:rPr>
            </w:pPr>
            <w:r w:rsidRPr="002A717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4EB3ADA" w14:textId="77777777" w:rsidR="00AD7575" w:rsidRPr="002A7175" w:rsidRDefault="00AD7575" w:rsidP="004E64AF">
            <w:pPr>
              <w:pStyle w:val="tablehead"/>
              <w:rPr>
                <w:kern w:val="18"/>
              </w:rPr>
            </w:pPr>
            <w:r w:rsidRPr="002A7175">
              <w:rPr>
                <w:kern w:val="18"/>
              </w:rPr>
              <w:t>Basic Limits</w:t>
            </w:r>
          </w:p>
        </w:tc>
      </w:tr>
      <w:tr w:rsidR="00AD7575" w:rsidRPr="002A7175" w14:paraId="013F4DEF" w14:textId="77777777" w:rsidTr="004E64AF">
        <w:trPr>
          <w:cantSplit/>
        </w:trPr>
        <w:tc>
          <w:tcPr>
            <w:tcW w:w="9360" w:type="dxa"/>
            <w:gridSpan w:val="7"/>
          </w:tcPr>
          <w:p w14:paraId="010A3FD4" w14:textId="77777777" w:rsidR="00AD7575" w:rsidRPr="002A7175" w:rsidRDefault="00AD7575" w:rsidP="004E64AF">
            <w:pPr>
              <w:pStyle w:val="tabletext11"/>
              <w:rPr>
                <w:b/>
                <w:kern w:val="18"/>
              </w:rPr>
            </w:pPr>
            <w:r w:rsidRPr="002A7175">
              <w:rPr>
                <w:b/>
                <w:kern w:val="18"/>
              </w:rPr>
              <w:t>RULE 223. TRUCKS, TRACTORS AND TRAILERS CLASSIFICATIONS</w:t>
            </w:r>
          </w:p>
        </w:tc>
      </w:tr>
      <w:tr w:rsidR="00AD7575" w:rsidRPr="002A7175" w14:paraId="7A02E8C9" w14:textId="77777777" w:rsidTr="004E64AF">
        <w:trPr>
          <w:cantSplit/>
        </w:trPr>
        <w:tc>
          <w:tcPr>
            <w:tcW w:w="3120" w:type="dxa"/>
            <w:gridSpan w:val="3"/>
          </w:tcPr>
          <w:p w14:paraId="749D79DA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A7175">
              <w:rPr>
                <w:kern w:val="18"/>
              </w:rPr>
              <w:t>$  1208</w:t>
            </w:r>
          </w:p>
        </w:tc>
        <w:tc>
          <w:tcPr>
            <w:tcW w:w="3120" w:type="dxa"/>
          </w:tcPr>
          <w:p w14:paraId="58589617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A7175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5982E59E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DAFC282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A71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AC59C1E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2A7175" w14:paraId="6A1D8520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CA96892" w14:textId="77777777" w:rsidR="00AD7575" w:rsidRPr="002A7175" w:rsidRDefault="00AD7575" w:rsidP="004E64AF">
            <w:pPr>
              <w:pStyle w:val="tabletext11"/>
              <w:rPr>
                <w:b/>
                <w:kern w:val="18"/>
              </w:rPr>
            </w:pPr>
            <w:r w:rsidRPr="002A7175">
              <w:rPr>
                <w:b/>
                <w:kern w:val="18"/>
              </w:rPr>
              <w:t>RULE 232. PRIVATE PASSENGER TYPES CLASSIFICATIONS</w:t>
            </w:r>
          </w:p>
        </w:tc>
      </w:tr>
      <w:tr w:rsidR="00AD7575" w:rsidRPr="002A7175" w14:paraId="3A5F24DA" w14:textId="77777777" w:rsidTr="004E64AF">
        <w:trPr>
          <w:cantSplit/>
        </w:trPr>
        <w:tc>
          <w:tcPr>
            <w:tcW w:w="3120" w:type="dxa"/>
            <w:gridSpan w:val="3"/>
          </w:tcPr>
          <w:p w14:paraId="0988FF89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A7175">
              <w:rPr>
                <w:kern w:val="18"/>
              </w:rPr>
              <w:t>$   632</w:t>
            </w:r>
          </w:p>
        </w:tc>
        <w:tc>
          <w:tcPr>
            <w:tcW w:w="3120" w:type="dxa"/>
          </w:tcPr>
          <w:p w14:paraId="67BFD540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A7175">
              <w:rPr>
                <w:kern w:val="18"/>
              </w:rPr>
              <w:t>$    20</w:t>
            </w:r>
          </w:p>
        </w:tc>
        <w:tc>
          <w:tcPr>
            <w:tcW w:w="1040" w:type="dxa"/>
          </w:tcPr>
          <w:p w14:paraId="4564F814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D8DEC75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A71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8B5327F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2A7175" w14:paraId="2B23D9DD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F159C8E" w14:textId="77777777" w:rsidR="00AD7575" w:rsidRPr="002A7175" w:rsidRDefault="00AD7575" w:rsidP="004E64AF">
            <w:pPr>
              <w:pStyle w:val="tabletext11"/>
              <w:rPr>
                <w:b/>
                <w:kern w:val="18"/>
              </w:rPr>
            </w:pPr>
            <w:r w:rsidRPr="002A7175">
              <w:rPr>
                <w:b/>
                <w:kern w:val="18"/>
              </w:rPr>
              <w:t>RULE 240. PUBLIC AUTO CLASSIFICATIONS –</w:t>
            </w:r>
          </w:p>
        </w:tc>
      </w:tr>
      <w:tr w:rsidR="00AD7575" w:rsidRPr="002A7175" w14:paraId="24F6D248" w14:textId="77777777" w:rsidTr="004E64AF">
        <w:trPr>
          <w:cantSplit/>
        </w:trPr>
        <w:tc>
          <w:tcPr>
            <w:tcW w:w="540" w:type="dxa"/>
            <w:gridSpan w:val="2"/>
          </w:tcPr>
          <w:p w14:paraId="1969CAE1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A98DA2E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  <w:r w:rsidRPr="002A7175">
              <w:rPr>
                <w:b/>
                <w:kern w:val="18"/>
              </w:rPr>
              <w:t>– TAXICABS AND LIMOUSINES</w:t>
            </w:r>
          </w:p>
        </w:tc>
      </w:tr>
      <w:tr w:rsidR="00AD7575" w:rsidRPr="002A7175" w14:paraId="03E4D79E" w14:textId="77777777" w:rsidTr="004E64AF">
        <w:trPr>
          <w:cantSplit/>
        </w:trPr>
        <w:tc>
          <w:tcPr>
            <w:tcW w:w="3120" w:type="dxa"/>
            <w:gridSpan w:val="3"/>
          </w:tcPr>
          <w:p w14:paraId="2BEDD725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A7175">
              <w:rPr>
                <w:kern w:val="18"/>
              </w:rPr>
              <w:t>$  4856</w:t>
            </w:r>
          </w:p>
        </w:tc>
        <w:tc>
          <w:tcPr>
            <w:tcW w:w="3120" w:type="dxa"/>
          </w:tcPr>
          <w:p w14:paraId="5E6368C0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A7175">
              <w:rPr>
                <w:kern w:val="18"/>
              </w:rPr>
              <w:t>$   202</w:t>
            </w:r>
          </w:p>
        </w:tc>
        <w:tc>
          <w:tcPr>
            <w:tcW w:w="1040" w:type="dxa"/>
          </w:tcPr>
          <w:p w14:paraId="26B68470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3038BBD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A71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A149D56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2A7175" w14:paraId="55BC3B59" w14:textId="77777777" w:rsidTr="004E64AF">
        <w:trPr>
          <w:cantSplit/>
        </w:trPr>
        <w:tc>
          <w:tcPr>
            <w:tcW w:w="540" w:type="dxa"/>
            <w:gridSpan w:val="2"/>
          </w:tcPr>
          <w:p w14:paraId="7D30871C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9BC3EA6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  <w:r w:rsidRPr="002A7175">
              <w:rPr>
                <w:b/>
                <w:kern w:val="18"/>
              </w:rPr>
              <w:t>– SCHOOL AND CHURCH BUSES</w:t>
            </w:r>
          </w:p>
        </w:tc>
      </w:tr>
      <w:tr w:rsidR="00AD7575" w:rsidRPr="002A7175" w14:paraId="095C51FA" w14:textId="77777777" w:rsidTr="004E64AF">
        <w:trPr>
          <w:cantSplit/>
        </w:trPr>
        <w:tc>
          <w:tcPr>
            <w:tcW w:w="3120" w:type="dxa"/>
            <w:gridSpan w:val="3"/>
          </w:tcPr>
          <w:p w14:paraId="313DA564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A7175">
              <w:rPr>
                <w:kern w:val="18"/>
              </w:rPr>
              <w:t>$   459</w:t>
            </w:r>
          </w:p>
        </w:tc>
        <w:tc>
          <w:tcPr>
            <w:tcW w:w="3120" w:type="dxa"/>
          </w:tcPr>
          <w:p w14:paraId="24FEC1ED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A7175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5C625758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3BDB84A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A71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053C93F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2A7175" w14:paraId="74838050" w14:textId="77777777" w:rsidTr="004E64AF">
        <w:trPr>
          <w:cantSplit/>
        </w:trPr>
        <w:tc>
          <w:tcPr>
            <w:tcW w:w="540" w:type="dxa"/>
            <w:gridSpan w:val="2"/>
          </w:tcPr>
          <w:p w14:paraId="35C1A05D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031E0A2" w14:textId="77777777" w:rsidR="00AD7575" w:rsidRPr="002A7175" w:rsidRDefault="00AD7575" w:rsidP="004E64AF">
            <w:pPr>
              <w:pStyle w:val="tabletext11"/>
              <w:rPr>
                <w:b/>
                <w:kern w:val="18"/>
              </w:rPr>
            </w:pPr>
            <w:r w:rsidRPr="002A7175">
              <w:rPr>
                <w:b/>
                <w:kern w:val="18"/>
              </w:rPr>
              <w:t>– OTHER BUSES</w:t>
            </w:r>
          </w:p>
        </w:tc>
      </w:tr>
      <w:tr w:rsidR="00AD7575" w:rsidRPr="002A7175" w14:paraId="6FB4D067" w14:textId="77777777" w:rsidTr="004E64AF">
        <w:trPr>
          <w:cantSplit/>
        </w:trPr>
        <w:tc>
          <w:tcPr>
            <w:tcW w:w="3120" w:type="dxa"/>
            <w:gridSpan w:val="3"/>
          </w:tcPr>
          <w:p w14:paraId="73DE789E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A7175">
              <w:rPr>
                <w:kern w:val="18"/>
              </w:rPr>
              <w:t>$  3817</w:t>
            </w:r>
          </w:p>
        </w:tc>
        <w:tc>
          <w:tcPr>
            <w:tcW w:w="3120" w:type="dxa"/>
          </w:tcPr>
          <w:p w14:paraId="38C63378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A7175">
              <w:rPr>
                <w:kern w:val="18"/>
              </w:rPr>
              <w:t>$    88</w:t>
            </w:r>
          </w:p>
        </w:tc>
        <w:tc>
          <w:tcPr>
            <w:tcW w:w="1040" w:type="dxa"/>
          </w:tcPr>
          <w:p w14:paraId="26B155FE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3CAB1D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A71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E7D806E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2A7175" w14:paraId="3243C1BF" w14:textId="77777777" w:rsidTr="004E64AF">
        <w:trPr>
          <w:cantSplit/>
        </w:trPr>
        <w:tc>
          <w:tcPr>
            <w:tcW w:w="540" w:type="dxa"/>
            <w:gridSpan w:val="2"/>
          </w:tcPr>
          <w:p w14:paraId="06ABF476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DCDFBDB" w14:textId="77777777" w:rsidR="00AD7575" w:rsidRPr="002A7175" w:rsidRDefault="00AD7575" w:rsidP="004E64AF">
            <w:pPr>
              <w:pStyle w:val="tabletext11"/>
              <w:rPr>
                <w:b/>
                <w:kern w:val="18"/>
              </w:rPr>
            </w:pPr>
            <w:r w:rsidRPr="002A7175">
              <w:rPr>
                <w:b/>
                <w:kern w:val="18"/>
              </w:rPr>
              <w:t>– VAN POOLS</w:t>
            </w:r>
          </w:p>
        </w:tc>
      </w:tr>
      <w:tr w:rsidR="00AD7575" w:rsidRPr="002A7175" w14:paraId="47394964" w14:textId="77777777" w:rsidTr="004E64AF">
        <w:trPr>
          <w:cantSplit/>
        </w:trPr>
        <w:tc>
          <w:tcPr>
            <w:tcW w:w="3120" w:type="dxa"/>
            <w:gridSpan w:val="3"/>
          </w:tcPr>
          <w:p w14:paraId="6C6C9746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A7175">
              <w:rPr>
                <w:kern w:val="18"/>
              </w:rPr>
              <w:t>$  1148</w:t>
            </w:r>
          </w:p>
        </w:tc>
        <w:tc>
          <w:tcPr>
            <w:tcW w:w="3120" w:type="dxa"/>
          </w:tcPr>
          <w:p w14:paraId="1CF43EEF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A7175">
              <w:rPr>
                <w:kern w:val="18"/>
              </w:rPr>
              <w:t>$    37</w:t>
            </w:r>
          </w:p>
        </w:tc>
        <w:tc>
          <w:tcPr>
            <w:tcW w:w="1040" w:type="dxa"/>
          </w:tcPr>
          <w:p w14:paraId="611F1CE1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1A3DD93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A71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6781138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2A7175" w14:paraId="44C8E944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BC16191" w14:textId="77777777" w:rsidR="00AD7575" w:rsidRPr="002A7175" w:rsidRDefault="00AD7575" w:rsidP="004E64AF">
            <w:pPr>
              <w:pStyle w:val="tabletext11"/>
              <w:rPr>
                <w:b/>
                <w:kern w:val="18"/>
              </w:rPr>
            </w:pPr>
            <w:r w:rsidRPr="002A7175">
              <w:rPr>
                <w:b/>
                <w:kern w:val="18"/>
              </w:rPr>
              <w:t>RULE 249. AUTO DEALERS – PREMIUM DEVELOPMENT</w:t>
            </w:r>
          </w:p>
        </w:tc>
      </w:tr>
      <w:tr w:rsidR="00AD7575" w:rsidRPr="002A7175" w14:paraId="7FF0AF18" w14:textId="77777777" w:rsidTr="004E64AF">
        <w:trPr>
          <w:cantSplit/>
        </w:trPr>
        <w:tc>
          <w:tcPr>
            <w:tcW w:w="3120" w:type="dxa"/>
            <w:gridSpan w:val="3"/>
          </w:tcPr>
          <w:p w14:paraId="6AA9BDA0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A7175">
              <w:rPr>
                <w:kern w:val="18"/>
              </w:rPr>
              <w:t>$   551</w:t>
            </w:r>
          </w:p>
        </w:tc>
        <w:tc>
          <w:tcPr>
            <w:tcW w:w="3120" w:type="dxa"/>
          </w:tcPr>
          <w:p w14:paraId="0CDCA0DC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A7175">
              <w:rPr>
                <w:kern w:val="18"/>
              </w:rPr>
              <w:t xml:space="preserve">Refer to Rule </w:t>
            </w:r>
            <w:r w:rsidRPr="002A7175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713C376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3E2770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2A71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77BB58D" w14:textId="77777777" w:rsidR="00AD7575" w:rsidRPr="002A717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2A7175" w14:paraId="1F0A766E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F7A39DB" w14:textId="77777777" w:rsidR="00AD7575" w:rsidRPr="002A7175" w:rsidRDefault="00AD7575" w:rsidP="004E64AF">
            <w:pPr>
              <w:pStyle w:val="tabletext11"/>
              <w:rPr>
                <w:b/>
                <w:kern w:val="18"/>
              </w:rPr>
            </w:pPr>
          </w:p>
        </w:tc>
      </w:tr>
      <w:tr w:rsidR="00AD7575" w:rsidRPr="002A7175" w14:paraId="1266E949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6F6E14B4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  <w:r w:rsidRPr="002A71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D1D26D0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  <w:r w:rsidRPr="002A7175">
              <w:rPr>
                <w:kern w:val="18"/>
              </w:rPr>
              <w:t xml:space="preserve">For Other Than Zone-rated Trucks, Tractors and Trailers Classifications, refer to Rule </w:t>
            </w:r>
            <w:r w:rsidRPr="002A7175">
              <w:rPr>
                <w:b/>
                <w:kern w:val="18"/>
              </w:rPr>
              <w:t>222.</w:t>
            </w:r>
            <w:r w:rsidRPr="002A7175">
              <w:rPr>
                <w:kern w:val="18"/>
              </w:rPr>
              <w:t xml:space="preserve"> for premium development.</w:t>
            </w:r>
          </w:p>
        </w:tc>
      </w:tr>
      <w:tr w:rsidR="00AD7575" w:rsidRPr="002A7175" w14:paraId="4A8EB9B6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11104268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  <w:r w:rsidRPr="002A71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7D03BB1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  <w:r w:rsidRPr="002A7175">
              <w:rPr>
                <w:kern w:val="18"/>
              </w:rPr>
              <w:t xml:space="preserve">For Private Passenger Types Classifications, refer to Rule </w:t>
            </w:r>
            <w:r w:rsidRPr="002A7175">
              <w:rPr>
                <w:b/>
                <w:kern w:val="18"/>
              </w:rPr>
              <w:t>232.</w:t>
            </w:r>
            <w:r w:rsidRPr="002A7175">
              <w:rPr>
                <w:kern w:val="18"/>
              </w:rPr>
              <w:t xml:space="preserve"> for premium development.</w:t>
            </w:r>
          </w:p>
        </w:tc>
      </w:tr>
      <w:tr w:rsidR="00AD7575" w:rsidRPr="002A7175" w14:paraId="1835CD51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60774EBC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  <w:r w:rsidRPr="002A71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C147769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  <w:r w:rsidRPr="002A7175">
              <w:rPr>
                <w:kern w:val="18"/>
              </w:rPr>
              <w:t xml:space="preserve">For Other Than Zone-rated Public Autos, refer to Rule </w:t>
            </w:r>
            <w:r w:rsidRPr="002A7175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  <w:r w:rsidRPr="002A7175">
              <w:rPr>
                <w:rStyle w:val="rulelink"/>
              </w:rPr>
              <w:t xml:space="preserve"> </w:t>
            </w:r>
          </w:p>
        </w:tc>
      </w:tr>
      <w:tr w:rsidR="00AD7575" w:rsidRPr="002A7175" w14:paraId="4897D696" w14:textId="77777777" w:rsidTr="004E64AF">
        <w:trPr>
          <w:cantSplit/>
        </w:trPr>
        <w:tc>
          <w:tcPr>
            <w:tcW w:w="220" w:type="dxa"/>
          </w:tcPr>
          <w:p w14:paraId="63124B8E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  <w:r w:rsidRPr="002A71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FE96A17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  <w:r w:rsidRPr="002A7175">
              <w:rPr>
                <w:kern w:val="18"/>
              </w:rPr>
              <w:t xml:space="preserve">For liability increased limits factors, refer to Rule </w:t>
            </w:r>
            <w:r w:rsidRPr="002A7175">
              <w:rPr>
                <w:rStyle w:val="rulelink"/>
              </w:rPr>
              <w:t>300.</w:t>
            </w:r>
          </w:p>
        </w:tc>
      </w:tr>
      <w:tr w:rsidR="00AD7575" w:rsidRPr="002A7175" w14:paraId="16D4694A" w14:textId="77777777" w:rsidTr="004E64AF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410175B" w14:textId="77777777" w:rsidR="00AD7575" w:rsidRPr="002A7175" w:rsidRDefault="00AD7575" w:rsidP="004E64AF">
            <w:pPr>
              <w:pStyle w:val="tabletext11"/>
              <w:jc w:val="both"/>
              <w:rPr>
                <w:kern w:val="18"/>
              </w:rPr>
            </w:pPr>
            <w:r w:rsidRPr="002A71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85CAFE2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  <w:r w:rsidRPr="002A7175">
              <w:rPr>
                <w:kern w:val="18"/>
              </w:rPr>
              <w:t xml:space="preserve">Other Than Auto losses for </w:t>
            </w:r>
            <w:r w:rsidRPr="002A7175">
              <w:t>Auto Dealers</w:t>
            </w:r>
            <w:r w:rsidRPr="002A717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A7175">
              <w:rPr>
                <w:rStyle w:val="rulelink"/>
              </w:rPr>
              <w:t>249.</w:t>
            </w:r>
          </w:p>
        </w:tc>
      </w:tr>
      <w:tr w:rsidR="00AD7575" w:rsidRPr="002A7175" w14:paraId="6B3CDC9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D7FCD8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0BD6D1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A7175" w14:paraId="1D19887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E6ECA4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10FF28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A7175" w14:paraId="111383E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95C6B3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F4B012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A7175" w14:paraId="3E7CC5C6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B6D9FB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D52F19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A7175" w14:paraId="2A490D2A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BC01CA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9D7972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A7175" w14:paraId="4088F179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8ADCBF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437916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A7175" w14:paraId="32D339D6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A47670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608B78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A7175" w14:paraId="26EE61F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5E85E8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43F3D8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A7175" w14:paraId="0346DCD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2FFE12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32BB44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A7175" w14:paraId="5A43A48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91BCC4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0378F3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A7175" w14:paraId="6673FA2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0B5C88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E9B28E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A7175" w14:paraId="0C7E4526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5195A6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E6BA19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A7175" w14:paraId="074C8312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2F8437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F021C6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A7175" w14:paraId="5265F242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4D10B9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87521D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A7175" w14:paraId="6537DE1A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0BB202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B8BD02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A7175" w14:paraId="4AC558C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506643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6FD183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A7175" w14:paraId="0EFABB6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EB50AA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824E17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A7175" w14:paraId="4B28BAB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F2FE62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15CB65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A7175" w14:paraId="6D4BB32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8F837F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B4A5DC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A7175" w14:paraId="258DF6FA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259F6A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6165E0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A7175" w14:paraId="062C0BE7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489BED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92BB66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A7175" w14:paraId="56EA6CDA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D15A35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7E936D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2A7175" w14:paraId="6627CB66" w14:textId="77777777" w:rsidTr="004E64AF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A5EC022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FFDC97F" w14:textId="77777777" w:rsidR="00AD7575" w:rsidRPr="002A7175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79C6D437" w14:textId="2D2E8C9C" w:rsidR="00AD7575" w:rsidRDefault="00AD7575" w:rsidP="00AD7575">
      <w:pPr>
        <w:pStyle w:val="isonormal"/>
      </w:pPr>
    </w:p>
    <w:p w14:paraId="6DD50533" w14:textId="20356F23" w:rsidR="00AD7575" w:rsidRDefault="00AD7575" w:rsidP="00AD7575">
      <w:pPr>
        <w:pStyle w:val="isonormal"/>
        <w:jc w:val="left"/>
      </w:pPr>
    </w:p>
    <w:p w14:paraId="2D0C8531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45E784C" w14:textId="77777777" w:rsidR="00AD7575" w:rsidRPr="00B57417" w:rsidRDefault="00AD7575" w:rsidP="00AD7575">
      <w:pPr>
        <w:pStyle w:val="subcap"/>
      </w:pPr>
      <w:r w:rsidRPr="00B57417">
        <w:lastRenderedPageBreak/>
        <w:t>TERRITORY 123</w:t>
      </w:r>
    </w:p>
    <w:p w14:paraId="4739F119" w14:textId="77777777" w:rsidR="00AD7575" w:rsidRPr="00B57417" w:rsidRDefault="00AD7575" w:rsidP="00AD7575">
      <w:pPr>
        <w:pStyle w:val="subcap2"/>
      </w:pPr>
      <w:r w:rsidRPr="00B57417">
        <w:t>LIAB, MED PAY</w:t>
      </w:r>
    </w:p>
    <w:p w14:paraId="14E31EBB" w14:textId="77777777" w:rsidR="00AD7575" w:rsidRPr="00B57417" w:rsidRDefault="00AD7575" w:rsidP="00AD7575">
      <w:pPr>
        <w:pStyle w:val="isonormal"/>
      </w:pPr>
    </w:p>
    <w:p w14:paraId="681EACD2" w14:textId="77777777" w:rsidR="00AD7575" w:rsidRPr="00B57417" w:rsidRDefault="00AD7575" w:rsidP="00AD7575">
      <w:pPr>
        <w:pStyle w:val="isonormal"/>
        <w:sectPr w:rsidR="00AD7575" w:rsidRPr="00B57417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AD7575" w:rsidRPr="00B57417" w14:paraId="0F8E4979" w14:textId="77777777" w:rsidTr="004E64AF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BD8D9AA" w14:textId="77777777" w:rsidR="00AD7575" w:rsidRPr="00B57417" w:rsidRDefault="00AD7575" w:rsidP="004E64AF">
            <w:pPr>
              <w:pStyle w:val="tablehead"/>
              <w:rPr>
                <w:kern w:val="18"/>
              </w:rPr>
            </w:pPr>
            <w:r w:rsidRPr="00B5741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92345BE" w14:textId="77777777" w:rsidR="00AD7575" w:rsidRPr="00B57417" w:rsidRDefault="00AD7575" w:rsidP="004E64AF">
            <w:pPr>
              <w:pStyle w:val="tablehead"/>
              <w:rPr>
                <w:kern w:val="18"/>
              </w:rPr>
            </w:pPr>
            <w:r w:rsidRPr="00B5741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93774F2" w14:textId="77777777" w:rsidR="00AD7575" w:rsidRPr="00B57417" w:rsidRDefault="00AD7575" w:rsidP="004E64AF">
            <w:pPr>
              <w:pStyle w:val="tablehead"/>
              <w:rPr>
                <w:kern w:val="18"/>
              </w:rPr>
            </w:pPr>
            <w:r w:rsidRPr="00B57417">
              <w:rPr>
                <w:kern w:val="18"/>
              </w:rPr>
              <w:t>PERSONAL INJURY PROTECTION</w:t>
            </w:r>
          </w:p>
        </w:tc>
      </w:tr>
      <w:tr w:rsidR="00AD7575" w:rsidRPr="00B57417" w14:paraId="6B434B45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0A56D76" w14:textId="77777777" w:rsidR="00AD7575" w:rsidRPr="00B57417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5654526" w14:textId="77777777" w:rsidR="00AD7575" w:rsidRPr="00B57417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91A9141" w14:textId="77777777" w:rsidR="00AD7575" w:rsidRPr="00B57417" w:rsidRDefault="00AD7575" w:rsidP="004E64AF">
            <w:pPr>
              <w:pStyle w:val="tablehead"/>
              <w:rPr>
                <w:kern w:val="18"/>
              </w:rPr>
            </w:pPr>
          </w:p>
        </w:tc>
      </w:tr>
      <w:tr w:rsidR="00AD7575" w:rsidRPr="00B57417" w14:paraId="34BCD5DF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FAB7C0C" w14:textId="77777777" w:rsidR="00AD7575" w:rsidRPr="00B57417" w:rsidRDefault="00AD7575" w:rsidP="004E64AF">
            <w:pPr>
              <w:pStyle w:val="tablehead"/>
              <w:rPr>
                <w:kern w:val="18"/>
              </w:rPr>
            </w:pPr>
            <w:r w:rsidRPr="00B5741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0C29414" w14:textId="77777777" w:rsidR="00AD7575" w:rsidRPr="00B57417" w:rsidRDefault="00AD7575" w:rsidP="004E64AF">
            <w:pPr>
              <w:pStyle w:val="tablehead"/>
              <w:rPr>
                <w:kern w:val="18"/>
              </w:rPr>
            </w:pPr>
            <w:r w:rsidRPr="00B5741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3B79431" w14:textId="77777777" w:rsidR="00AD7575" w:rsidRPr="00B57417" w:rsidRDefault="00AD7575" w:rsidP="004E64AF">
            <w:pPr>
              <w:pStyle w:val="tablehead"/>
              <w:rPr>
                <w:kern w:val="18"/>
              </w:rPr>
            </w:pPr>
            <w:r w:rsidRPr="00B57417">
              <w:rPr>
                <w:kern w:val="18"/>
              </w:rPr>
              <w:t>Basic Limits</w:t>
            </w:r>
          </w:p>
        </w:tc>
      </w:tr>
      <w:tr w:rsidR="00AD7575" w:rsidRPr="00B57417" w14:paraId="14481D00" w14:textId="77777777" w:rsidTr="004E64AF">
        <w:trPr>
          <w:cantSplit/>
        </w:trPr>
        <w:tc>
          <w:tcPr>
            <w:tcW w:w="9360" w:type="dxa"/>
            <w:gridSpan w:val="7"/>
          </w:tcPr>
          <w:p w14:paraId="4B659D15" w14:textId="77777777" w:rsidR="00AD7575" w:rsidRPr="00B57417" w:rsidRDefault="00AD7575" w:rsidP="004E64AF">
            <w:pPr>
              <w:pStyle w:val="tabletext11"/>
              <w:rPr>
                <w:b/>
                <w:kern w:val="18"/>
              </w:rPr>
            </w:pPr>
            <w:r w:rsidRPr="00B57417">
              <w:rPr>
                <w:b/>
                <w:kern w:val="18"/>
              </w:rPr>
              <w:t>RULE 223. TRUCKS, TRACTORS AND TRAILERS CLASSIFICATIONS</w:t>
            </w:r>
          </w:p>
        </w:tc>
      </w:tr>
      <w:tr w:rsidR="00AD7575" w:rsidRPr="00B57417" w14:paraId="704B0648" w14:textId="77777777" w:rsidTr="004E64AF">
        <w:trPr>
          <w:cantSplit/>
        </w:trPr>
        <w:tc>
          <w:tcPr>
            <w:tcW w:w="3120" w:type="dxa"/>
            <w:gridSpan w:val="3"/>
          </w:tcPr>
          <w:p w14:paraId="2D8D51D5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7417">
              <w:rPr>
                <w:kern w:val="18"/>
              </w:rPr>
              <w:t>$   866</w:t>
            </w:r>
          </w:p>
        </w:tc>
        <w:tc>
          <w:tcPr>
            <w:tcW w:w="3120" w:type="dxa"/>
          </w:tcPr>
          <w:p w14:paraId="21892123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7417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24C8FD81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DB203C5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741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1478877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B57417" w14:paraId="03A34CA7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93CFC2F" w14:textId="77777777" w:rsidR="00AD7575" w:rsidRPr="00B57417" w:rsidRDefault="00AD7575" w:rsidP="004E64AF">
            <w:pPr>
              <w:pStyle w:val="tabletext11"/>
              <w:rPr>
                <w:b/>
                <w:kern w:val="18"/>
              </w:rPr>
            </w:pPr>
            <w:r w:rsidRPr="00B57417">
              <w:rPr>
                <w:b/>
                <w:kern w:val="18"/>
              </w:rPr>
              <w:t>RULE 232. PRIVATE PASSENGER TYPES CLASSIFICATIONS</w:t>
            </w:r>
          </w:p>
        </w:tc>
      </w:tr>
      <w:tr w:rsidR="00AD7575" w:rsidRPr="00B57417" w14:paraId="40DDE457" w14:textId="77777777" w:rsidTr="004E64AF">
        <w:trPr>
          <w:cantSplit/>
        </w:trPr>
        <w:tc>
          <w:tcPr>
            <w:tcW w:w="3120" w:type="dxa"/>
            <w:gridSpan w:val="3"/>
          </w:tcPr>
          <w:p w14:paraId="2AC05146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7417">
              <w:rPr>
                <w:kern w:val="18"/>
              </w:rPr>
              <w:t>$   450</w:t>
            </w:r>
          </w:p>
        </w:tc>
        <w:tc>
          <w:tcPr>
            <w:tcW w:w="3120" w:type="dxa"/>
          </w:tcPr>
          <w:p w14:paraId="2EFAC385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7417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652B9E08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55A7524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741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A4CD6EC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B57417" w14:paraId="26D1C171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B8DB7D2" w14:textId="77777777" w:rsidR="00AD7575" w:rsidRPr="00B57417" w:rsidRDefault="00AD7575" w:rsidP="004E64AF">
            <w:pPr>
              <w:pStyle w:val="tabletext11"/>
              <w:rPr>
                <w:b/>
                <w:kern w:val="18"/>
              </w:rPr>
            </w:pPr>
            <w:r w:rsidRPr="00B57417">
              <w:rPr>
                <w:b/>
                <w:kern w:val="18"/>
              </w:rPr>
              <w:t>RULE 240. PUBLIC AUTO CLASSIFICATIONS –</w:t>
            </w:r>
          </w:p>
        </w:tc>
      </w:tr>
      <w:tr w:rsidR="00AD7575" w:rsidRPr="00B57417" w14:paraId="1C3A259E" w14:textId="77777777" w:rsidTr="004E64AF">
        <w:trPr>
          <w:cantSplit/>
        </w:trPr>
        <w:tc>
          <w:tcPr>
            <w:tcW w:w="540" w:type="dxa"/>
            <w:gridSpan w:val="2"/>
          </w:tcPr>
          <w:p w14:paraId="57F6D0D5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2B671D7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  <w:r w:rsidRPr="00B57417">
              <w:rPr>
                <w:b/>
                <w:kern w:val="18"/>
              </w:rPr>
              <w:t>– TAXICABS AND LIMOUSINES</w:t>
            </w:r>
          </w:p>
        </w:tc>
      </w:tr>
      <w:tr w:rsidR="00AD7575" w:rsidRPr="00B57417" w14:paraId="632E1C07" w14:textId="77777777" w:rsidTr="004E64AF">
        <w:trPr>
          <w:cantSplit/>
        </w:trPr>
        <w:tc>
          <w:tcPr>
            <w:tcW w:w="3120" w:type="dxa"/>
            <w:gridSpan w:val="3"/>
          </w:tcPr>
          <w:p w14:paraId="7DC1D013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7417">
              <w:rPr>
                <w:kern w:val="18"/>
              </w:rPr>
              <w:t>$  3481</w:t>
            </w:r>
          </w:p>
        </w:tc>
        <w:tc>
          <w:tcPr>
            <w:tcW w:w="3120" w:type="dxa"/>
          </w:tcPr>
          <w:p w14:paraId="0F585327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7417">
              <w:rPr>
                <w:kern w:val="18"/>
              </w:rPr>
              <w:t>$   145</w:t>
            </w:r>
          </w:p>
        </w:tc>
        <w:tc>
          <w:tcPr>
            <w:tcW w:w="1040" w:type="dxa"/>
          </w:tcPr>
          <w:p w14:paraId="4A7AC886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36B8FD9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741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07A6980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B57417" w14:paraId="5258B79C" w14:textId="77777777" w:rsidTr="004E64AF">
        <w:trPr>
          <w:cantSplit/>
        </w:trPr>
        <w:tc>
          <w:tcPr>
            <w:tcW w:w="540" w:type="dxa"/>
            <w:gridSpan w:val="2"/>
          </w:tcPr>
          <w:p w14:paraId="7AF63226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1EED470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  <w:r w:rsidRPr="00B57417">
              <w:rPr>
                <w:b/>
                <w:kern w:val="18"/>
              </w:rPr>
              <w:t>– SCHOOL AND CHURCH BUSES</w:t>
            </w:r>
          </w:p>
        </w:tc>
      </w:tr>
      <w:tr w:rsidR="00AD7575" w:rsidRPr="00B57417" w14:paraId="74671EA4" w14:textId="77777777" w:rsidTr="004E64AF">
        <w:trPr>
          <w:cantSplit/>
        </w:trPr>
        <w:tc>
          <w:tcPr>
            <w:tcW w:w="3120" w:type="dxa"/>
            <w:gridSpan w:val="3"/>
          </w:tcPr>
          <w:p w14:paraId="3088BD3B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7417">
              <w:rPr>
                <w:kern w:val="18"/>
              </w:rPr>
              <w:t>$   329</w:t>
            </w:r>
          </w:p>
        </w:tc>
        <w:tc>
          <w:tcPr>
            <w:tcW w:w="3120" w:type="dxa"/>
          </w:tcPr>
          <w:p w14:paraId="08D046F2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7417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393E6278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954640C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741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58EDAA8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B57417" w14:paraId="1216E8FE" w14:textId="77777777" w:rsidTr="004E64AF">
        <w:trPr>
          <w:cantSplit/>
        </w:trPr>
        <w:tc>
          <w:tcPr>
            <w:tcW w:w="540" w:type="dxa"/>
            <w:gridSpan w:val="2"/>
          </w:tcPr>
          <w:p w14:paraId="330F81F3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4F9113B" w14:textId="77777777" w:rsidR="00AD7575" w:rsidRPr="00B57417" w:rsidRDefault="00AD7575" w:rsidP="004E64AF">
            <w:pPr>
              <w:pStyle w:val="tabletext11"/>
              <w:rPr>
                <w:b/>
                <w:kern w:val="18"/>
              </w:rPr>
            </w:pPr>
            <w:r w:rsidRPr="00B57417">
              <w:rPr>
                <w:b/>
                <w:kern w:val="18"/>
              </w:rPr>
              <w:t>– OTHER BUSES</w:t>
            </w:r>
          </w:p>
        </w:tc>
      </w:tr>
      <w:tr w:rsidR="00AD7575" w:rsidRPr="00B57417" w14:paraId="186978FC" w14:textId="77777777" w:rsidTr="004E64AF">
        <w:trPr>
          <w:cantSplit/>
        </w:trPr>
        <w:tc>
          <w:tcPr>
            <w:tcW w:w="3120" w:type="dxa"/>
            <w:gridSpan w:val="3"/>
          </w:tcPr>
          <w:p w14:paraId="13F502C3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7417">
              <w:rPr>
                <w:kern w:val="18"/>
              </w:rPr>
              <w:t>$  2737</w:t>
            </w:r>
          </w:p>
        </w:tc>
        <w:tc>
          <w:tcPr>
            <w:tcW w:w="3120" w:type="dxa"/>
          </w:tcPr>
          <w:p w14:paraId="3977A5F1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7417">
              <w:rPr>
                <w:kern w:val="18"/>
              </w:rPr>
              <w:t>$    79</w:t>
            </w:r>
          </w:p>
        </w:tc>
        <w:tc>
          <w:tcPr>
            <w:tcW w:w="1040" w:type="dxa"/>
          </w:tcPr>
          <w:p w14:paraId="3E25E3BF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E9EDE05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741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B8322B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B57417" w14:paraId="27457070" w14:textId="77777777" w:rsidTr="004E64AF">
        <w:trPr>
          <w:cantSplit/>
        </w:trPr>
        <w:tc>
          <w:tcPr>
            <w:tcW w:w="540" w:type="dxa"/>
            <w:gridSpan w:val="2"/>
          </w:tcPr>
          <w:p w14:paraId="21531B77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C515563" w14:textId="77777777" w:rsidR="00AD7575" w:rsidRPr="00B57417" w:rsidRDefault="00AD7575" w:rsidP="004E64AF">
            <w:pPr>
              <w:pStyle w:val="tabletext11"/>
              <w:rPr>
                <w:b/>
                <w:kern w:val="18"/>
              </w:rPr>
            </w:pPr>
            <w:r w:rsidRPr="00B57417">
              <w:rPr>
                <w:b/>
                <w:kern w:val="18"/>
              </w:rPr>
              <w:t>– VAN POOLS</w:t>
            </w:r>
          </w:p>
        </w:tc>
      </w:tr>
      <w:tr w:rsidR="00AD7575" w:rsidRPr="00B57417" w14:paraId="396F30CF" w14:textId="77777777" w:rsidTr="004E64AF">
        <w:trPr>
          <w:cantSplit/>
        </w:trPr>
        <w:tc>
          <w:tcPr>
            <w:tcW w:w="3120" w:type="dxa"/>
            <w:gridSpan w:val="3"/>
          </w:tcPr>
          <w:p w14:paraId="2DF73861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7417">
              <w:rPr>
                <w:kern w:val="18"/>
              </w:rPr>
              <w:t>$   823</w:t>
            </w:r>
          </w:p>
        </w:tc>
        <w:tc>
          <w:tcPr>
            <w:tcW w:w="3120" w:type="dxa"/>
          </w:tcPr>
          <w:p w14:paraId="003AA3DB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7417">
              <w:rPr>
                <w:kern w:val="18"/>
              </w:rPr>
              <w:t>$    26</w:t>
            </w:r>
          </w:p>
        </w:tc>
        <w:tc>
          <w:tcPr>
            <w:tcW w:w="1040" w:type="dxa"/>
          </w:tcPr>
          <w:p w14:paraId="64ACA807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EB6F979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741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C8D7285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B57417" w14:paraId="790F043F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9B03C87" w14:textId="77777777" w:rsidR="00AD7575" w:rsidRPr="00B57417" w:rsidRDefault="00AD7575" w:rsidP="004E64AF">
            <w:pPr>
              <w:pStyle w:val="tabletext11"/>
              <w:rPr>
                <w:b/>
                <w:kern w:val="18"/>
              </w:rPr>
            </w:pPr>
            <w:r w:rsidRPr="00B57417">
              <w:rPr>
                <w:b/>
                <w:kern w:val="18"/>
              </w:rPr>
              <w:t>RULE 249. AUTO DEALERS – PREMIUM DEVELOPMENT</w:t>
            </w:r>
          </w:p>
        </w:tc>
      </w:tr>
      <w:tr w:rsidR="00AD7575" w:rsidRPr="00B57417" w14:paraId="3FB2017F" w14:textId="77777777" w:rsidTr="004E64AF">
        <w:trPr>
          <w:cantSplit/>
        </w:trPr>
        <w:tc>
          <w:tcPr>
            <w:tcW w:w="3120" w:type="dxa"/>
            <w:gridSpan w:val="3"/>
          </w:tcPr>
          <w:p w14:paraId="5022D2CE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7417">
              <w:rPr>
                <w:kern w:val="18"/>
              </w:rPr>
              <w:t>$   405</w:t>
            </w:r>
          </w:p>
        </w:tc>
        <w:tc>
          <w:tcPr>
            <w:tcW w:w="3120" w:type="dxa"/>
          </w:tcPr>
          <w:p w14:paraId="62FE14A8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7417">
              <w:rPr>
                <w:kern w:val="18"/>
              </w:rPr>
              <w:t xml:space="preserve">Refer to Rule </w:t>
            </w:r>
            <w:r w:rsidRPr="00B57417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86B597B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54A577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741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5CA1A5" w14:textId="77777777" w:rsidR="00AD7575" w:rsidRPr="00B57417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B57417" w14:paraId="5C230035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AF034B6" w14:textId="77777777" w:rsidR="00AD7575" w:rsidRPr="00B57417" w:rsidRDefault="00AD7575" w:rsidP="004E64AF">
            <w:pPr>
              <w:pStyle w:val="tabletext11"/>
              <w:rPr>
                <w:b/>
                <w:kern w:val="18"/>
              </w:rPr>
            </w:pPr>
          </w:p>
        </w:tc>
      </w:tr>
      <w:tr w:rsidR="00AD7575" w:rsidRPr="00B57417" w14:paraId="17FB0D40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45CBE624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  <w:r w:rsidRPr="00B5741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A48DAB4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  <w:r w:rsidRPr="00B57417">
              <w:rPr>
                <w:kern w:val="18"/>
              </w:rPr>
              <w:t xml:space="preserve">For Other Than Zone-rated Trucks, Tractors and Trailers Classifications, refer to Rule </w:t>
            </w:r>
            <w:r w:rsidRPr="00B57417">
              <w:rPr>
                <w:b/>
                <w:kern w:val="18"/>
              </w:rPr>
              <w:t>222.</w:t>
            </w:r>
            <w:r w:rsidRPr="00B57417">
              <w:rPr>
                <w:kern w:val="18"/>
              </w:rPr>
              <w:t xml:space="preserve"> for premium development.</w:t>
            </w:r>
          </w:p>
        </w:tc>
      </w:tr>
      <w:tr w:rsidR="00AD7575" w:rsidRPr="00B57417" w14:paraId="5EB0F372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15380C45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  <w:r w:rsidRPr="00B5741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23B7980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  <w:r w:rsidRPr="00B57417">
              <w:rPr>
                <w:kern w:val="18"/>
              </w:rPr>
              <w:t xml:space="preserve">For Private Passenger Types Classifications, refer to Rule </w:t>
            </w:r>
            <w:r w:rsidRPr="00B57417">
              <w:rPr>
                <w:b/>
                <w:kern w:val="18"/>
              </w:rPr>
              <w:t>232.</w:t>
            </w:r>
            <w:r w:rsidRPr="00B57417">
              <w:rPr>
                <w:kern w:val="18"/>
              </w:rPr>
              <w:t xml:space="preserve"> for premium development.</w:t>
            </w:r>
          </w:p>
        </w:tc>
      </w:tr>
      <w:tr w:rsidR="00AD7575" w:rsidRPr="00B57417" w14:paraId="24E9CB89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45785559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  <w:r w:rsidRPr="00B5741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46F179E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  <w:r w:rsidRPr="00B57417">
              <w:rPr>
                <w:kern w:val="18"/>
              </w:rPr>
              <w:t xml:space="preserve">For Other Than Zone-rated Public Autos, refer to Rule </w:t>
            </w:r>
            <w:r w:rsidRPr="00B57417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  <w:r w:rsidRPr="00B57417">
              <w:rPr>
                <w:rStyle w:val="rulelink"/>
              </w:rPr>
              <w:t xml:space="preserve"> </w:t>
            </w:r>
          </w:p>
        </w:tc>
      </w:tr>
      <w:tr w:rsidR="00AD7575" w:rsidRPr="00B57417" w14:paraId="3472615B" w14:textId="77777777" w:rsidTr="004E64AF">
        <w:trPr>
          <w:cantSplit/>
        </w:trPr>
        <w:tc>
          <w:tcPr>
            <w:tcW w:w="220" w:type="dxa"/>
          </w:tcPr>
          <w:p w14:paraId="38321705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  <w:r w:rsidRPr="00B5741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4A9E2E5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  <w:r w:rsidRPr="00B57417">
              <w:rPr>
                <w:kern w:val="18"/>
              </w:rPr>
              <w:t xml:space="preserve">For liability increased limits factors, refer to Rule </w:t>
            </w:r>
            <w:r w:rsidRPr="00B57417">
              <w:rPr>
                <w:rStyle w:val="rulelink"/>
              </w:rPr>
              <w:t>300.</w:t>
            </w:r>
          </w:p>
        </w:tc>
      </w:tr>
      <w:tr w:rsidR="00AD7575" w:rsidRPr="00B57417" w14:paraId="34E3AB4B" w14:textId="77777777" w:rsidTr="004E64AF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30DA4C5" w14:textId="77777777" w:rsidR="00AD7575" w:rsidRPr="00B57417" w:rsidRDefault="00AD7575" w:rsidP="004E64AF">
            <w:pPr>
              <w:pStyle w:val="tabletext11"/>
              <w:jc w:val="both"/>
              <w:rPr>
                <w:kern w:val="18"/>
              </w:rPr>
            </w:pPr>
            <w:r w:rsidRPr="00B5741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D76E2B2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  <w:r w:rsidRPr="00B57417">
              <w:rPr>
                <w:kern w:val="18"/>
              </w:rPr>
              <w:t xml:space="preserve">Other Than Auto losses for </w:t>
            </w:r>
            <w:r w:rsidRPr="00B57417">
              <w:t>Auto Dealers</w:t>
            </w:r>
            <w:r w:rsidRPr="00B5741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57417">
              <w:rPr>
                <w:rStyle w:val="rulelink"/>
              </w:rPr>
              <w:t>249.</w:t>
            </w:r>
          </w:p>
        </w:tc>
      </w:tr>
      <w:tr w:rsidR="00AD7575" w:rsidRPr="00B57417" w14:paraId="6544435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2F33EA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E75F6A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7417" w14:paraId="33279B16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D76427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29EAF6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7417" w14:paraId="537E501F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756BEB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B9D070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7417" w14:paraId="1F22705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D4A3A2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9646AF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7417" w14:paraId="195B247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3C2EAB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D71C08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7417" w14:paraId="54EEA86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91CC1B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500577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7417" w14:paraId="1660C2EF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BE7EB5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0FCE0E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7417" w14:paraId="12884003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23081E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FB30B3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7417" w14:paraId="472C2B09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0C65AB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A51BE6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7417" w14:paraId="76EC425D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7BC201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CE49A7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7417" w14:paraId="0F72B7EA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BADA8D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5F3B4B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7417" w14:paraId="398960DF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0655AA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112370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7417" w14:paraId="138F910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56151D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74EC07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7417" w14:paraId="60754879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BA7948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CB6F2F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7417" w14:paraId="32E55FF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6A211A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849F71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7417" w14:paraId="1A2F803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A00749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4452F6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7417" w14:paraId="45DB170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57419C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7CBFE8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7417" w14:paraId="6FECF469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0E2E2D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0E194A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7417" w14:paraId="3B224F79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696541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5E4FA6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7417" w14:paraId="7A913506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4FA954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1FC339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7417" w14:paraId="3700639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AC26C9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58AD61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7417" w14:paraId="333FF6A2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F878EF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4438B2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7417" w14:paraId="40D7A74D" w14:textId="77777777" w:rsidTr="004E64AF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7E562F8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6128DD2" w14:textId="77777777" w:rsidR="00AD7575" w:rsidRPr="00B57417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3CF56410" w14:textId="6CF87544" w:rsidR="00AD7575" w:rsidRDefault="00AD7575" w:rsidP="00AD7575">
      <w:pPr>
        <w:pStyle w:val="isonormal"/>
      </w:pPr>
    </w:p>
    <w:p w14:paraId="12B7A76B" w14:textId="2A9E7523" w:rsidR="00AD7575" w:rsidRDefault="00AD7575" w:rsidP="00AD7575">
      <w:pPr>
        <w:pStyle w:val="isonormal"/>
        <w:jc w:val="left"/>
      </w:pPr>
    </w:p>
    <w:p w14:paraId="598382A2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5376DA6" w14:textId="77777777" w:rsidR="00AD7575" w:rsidRPr="00B51B8B" w:rsidRDefault="00AD7575" w:rsidP="00AD7575">
      <w:pPr>
        <w:pStyle w:val="subcap"/>
      </w:pPr>
      <w:r w:rsidRPr="00B51B8B">
        <w:lastRenderedPageBreak/>
        <w:t>TERRITORY 124</w:t>
      </w:r>
    </w:p>
    <w:p w14:paraId="5A764940" w14:textId="77777777" w:rsidR="00AD7575" w:rsidRPr="00B51B8B" w:rsidRDefault="00AD7575" w:rsidP="00AD7575">
      <w:pPr>
        <w:pStyle w:val="subcap2"/>
      </w:pPr>
      <w:r w:rsidRPr="00B51B8B">
        <w:t>LIAB, MED PAY</w:t>
      </w:r>
    </w:p>
    <w:p w14:paraId="06E51530" w14:textId="77777777" w:rsidR="00AD7575" w:rsidRPr="00B51B8B" w:rsidRDefault="00AD7575" w:rsidP="00AD7575">
      <w:pPr>
        <w:pStyle w:val="isonormal"/>
      </w:pPr>
    </w:p>
    <w:p w14:paraId="1D6A8C5C" w14:textId="77777777" w:rsidR="00AD7575" w:rsidRPr="00B51B8B" w:rsidRDefault="00AD7575" w:rsidP="00AD7575">
      <w:pPr>
        <w:pStyle w:val="isonormal"/>
        <w:sectPr w:rsidR="00AD7575" w:rsidRPr="00B51B8B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AD7575" w:rsidRPr="00B51B8B" w14:paraId="5C752278" w14:textId="77777777" w:rsidTr="004E64AF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B97688F" w14:textId="77777777" w:rsidR="00AD7575" w:rsidRPr="00B51B8B" w:rsidRDefault="00AD7575" w:rsidP="004E64AF">
            <w:pPr>
              <w:pStyle w:val="tablehead"/>
              <w:rPr>
                <w:kern w:val="18"/>
              </w:rPr>
            </w:pPr>
            <w:r w:rsidRPr="00B51B8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A930633" w14:textId="77777777" w:rsidR="00AD7575" w:rsidRPr="00B51B8B" w:rsidRDefault="00AD7575" w:rsidP="004E64AF">
            <w:pPr>
              <w:pStyle w:val="tablehead"/>
              <w:rPr>
                <w:kern w:val="18"/>
              </w:rPr>
            </w:pPr>
            <w:r w:rsidRPr="00B51B8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5619A9C" w14:textId="77777777" w:rsidR="00AD7575" w:rsidRPr="00B51B8B" w:rsidRDefault="00AD7575" w:rsidP="004E64AF">
            <w:pPr>
              <w:pStyle w:val="tablehead"/>
              <w:rPr>
                <w:kern w:val="18"/>
              </w:rPr>
            </w:pPr>
            <w:r w:rsidRPr="00B51B8B">
              <w:rPr>
                <w:kern w:val="18"/>
              </w:rPr>
              <w:t>PERSONAL INJURY PROTECTION</w:t>
            </w:r>
          </w:p>
        </w:tc>
      </w:tr>
      <w:tr w:rsidR="00AD7575" w:rsidRPr="00B51B8B" w14:paraId="62959F5A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4B84098" w14:textId="77777777" w:rsidR="00AD7575" w:rsidRPr="00B51B8B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B92C961" w14:textId="77777777" w:rsidR="00AD7575" w:rsidRPr="00B51B8B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94476FD" w14:textId="77777777" w:rsidR="00AD7575" w:rsidRPr="00B51B8B" w:rsidRDefault="00AD7575" w:rsidP="004E64AF">
            <w:pPr>
              <w:pStyle w:val="tablehead"/>
              <w:rPr>
                <w:kern w:val="18"/>
              </w:rPr>
            </w:pPr>
          </w:p>
        </w:tc>
      </w:tr>
      <w:tr w:rsidR="00AD7575" w:rsidRPr="00B51B8B" w14:paraId="1476B0A5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10F1890" w14:textId="77777777" w:rsidR="00AD7575" w:rsidRPr="00B51B8B" w:rsidRDefault="00AD7575" w:rsidP="004E64AF">
            <w:pPr>
              <w:pStyle w:val="tablehead"/>
              <w:rPr>
                <w:kern w:val="18"/>
              </w:rPr>
            </w:pPr>
            <w:r w:rsidRPr="00B51B8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B2E101F" w14:textId="77777777" w:rsidR="00AD7575" w:rsidRPr="00B51B8B" w:rsidRDefault="00AD7575" w:rsidP="004E64AF">
            <w:pPr>
              <w:pStyle w:val="tablehead"/>
              <w:rPr>
                <w:kern w:val="18"/>
              </w:rPr>
            </w:pPr>
            <w:r w:rsidRPr="00B51B8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12D5DDD" w14:textId="77777777" w:rsidR="00AD7575" w:rsidRPr="00B51B8B" w:rsidRDefault="00AD7575" w:rsidP="004E64AF">
            <w:pPr>
              <w:pStyle w:val="tablehead"/>
              <w:rPr>
                <w:kern w:val="18"/>
              </w:rPr>
            </w:pPr>
            <w:r w:rsidRPr="00B51B8B">
              <w:rPr>
                <w:kern w:val="18"/>
              </w:rPr>
              <w:t>Basic Limits</w:t>
            </w:r>
          </w:p>
        </w:tc>
      </w:tr>
      <w:tr w:rsidR="00AD7575" w:rsidRPr="00B51B8B" w14:paraId="0603CF0F" w14:textId="77777777" w:rsidTr="004E64AF">
        <w:trPr>
          <w:cantSplit/>
        </w:trPr>
        <w:tc>
          <w:tcPr>
            <w:tcW w:w="9360" w:type="dxa"/>
            <w:gridSpan w:val="7"/>
          </w:tcPr>
          <w:p w14:paraId="286356C0" w14:textId="77777777" w:rsidR="00AD7575" w:rsidRPr="00B51B8B" w:rsidRDefault="00AD7575" w:rsidP="004E64AF">
            <w:pPr>
              <w:pStyle w:val="tabletext11"/>
              <w:rPr>
                <w:b/>
                <w:kern w:val="18"/>
              </w:rPr>
            </w:pPr>
            <w:r w:rsidRPr="00B51B8B">
              <w:rPr>
                <w:b/>
                <w:kern w:val="18"/>
              </w:rPr>
              <w:t>RULE 223. TRUCKS, TRACTORS AND TRAILERS CLASSIFICATIONS</w:t>
            </w:r>
          </w:p>
        </w:tc>
      </w:tr>
      <w:tr w:rsidR="00AD7575" w:rsidRPr="00B51B8B" w14:paraId="13F7BE08" w14:textId="77777777" w:rsidTr="004E64AF">
        <w:trPr>
          <w:cantSplit/>
        </w:trPr>
        <w:tc>
          <w:tcPr>
            <w:tcW w:w="3120" w:type="dxa"/>
            <w:gridSpan w:val="3"/>
          </w:tcPr>
          <w:p w14:paraId="5B2B149D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1B8B">
              <w:rPr>
                <w:kern w:val="18"/>
              </w:rPr>
              <w:t>$  1282</w:t>
            </w:r>
          </w:p>
        </w:tc>
        <w:tc>
          <w:tcPr>
            <w:tcW w:w="3120" w:type="dxa"/>
          </w:tcPr>
          <w:p w14:paraId="1EC2C4A5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1B8B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30FEC037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820C264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1B8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BCE49F2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B51B8B" w14:paraId="5589639C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241E8B6" w14:textId="77777777" w:rsidR="00AD7575" w:rsidRPr="00B51B8B" w:rsidRDefault="00AD7575" w:rsidP="004E64AF">
            <w:pPr>
              <w:pStyle w:val="tabletext11"/>
              <w:rPr>
                <w:b/>
                <w:kern w:val="18"/>
              </w:rPr>
            </w:pPr>
            <w:r w:rsidRPr="00B51B8B">
              <w:rPr>
                <w:b/>
                <w:kern w:val="18"/>
              </w:rPr>
              <w:t>RULE 232. PRIVATE PASSENGER TYPES CLASSIFICATIONS</w:t>
            </w:r>
          </w:p>
        </w:tc>
      </w:tr>
      <w:tr w:rsidR="00AD7575" w:rsidRPr="00B51B8B" w14:paraId="064AB637" w14:textId="77777777" w:rsidTr="004E64AF">
        <w:trPr>
          <w:cantSplit/>
        </w:trPr>
        <w:tc>
          <w:tcPr>
            <w:tcW w:w="3120" w:type="dxa"/>
            <w:gridSpan w:val="3"/>
          </w:tcPr>
          <w:p w14:paraId="12BF3B2E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1B8B">
              <w:rPr>
                <w:kern w:val="18"/>
              </w:rPr>
              <w:t>$   750</w:t>
            </w:r>
          </w:p>
        </w:tc>
        <w:tc>
          <w:tcPr>
            <w:tcW w:w="3120" w:type="dxa"/>
          </w:tcPr>
          <w:p w14:paraId="4D4E0F94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1B8B">
              <w:rPr>
                <w:kern w:val="18"/>
              </w:rPr>
              <w:t>$    24</w:t>
            </w:r>
          </w:p>
        </w:tc>
        <w:tc>
          <w:tcPr>
            <w:tcW w:w="1040" w:type="dxa"/>
          </w:tcPr>
          <w:p w14:paraId="46B87FA0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F04F551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1B8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43F63F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B51B8B" w14:paraId="734FAD1A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B3D2209" w14:textId="77777777" w:rsidR="00AD7575" w:rsidRPr="00B51B8B" w:rsidRDefault="00AD7575" w:rsidP="004E64AF">
            <w:pPr>
              <w:pStyle w:val="tabletext11"/>
              <w:rPr>
                <w:b/>
                <w:kern w:val="18"/>
              </w:rPr>
            </w:pPr>
            <w:r w:rsidRPr="00B51B8B">
              <w:rPr>
                <w:b/>
                <w:kern w:val="18"/>
              </w:rPr>
              <w:t>RULE 240. PUBLIC AUTO CLASSIFICATIONS –</w:t>
            </w:r>
          </w:p>
        </w:tc>
      </w:tr>
      <w:tr w:rsidR="00AD7575" w:rsidRPr="00B51B8B" w14:paraId="37E65762" w14:textId="77777777" w:rsidTr="004E64AF">
        <w:trPr>
          <w:cantSplit/>
        </w:trPr>
        <w:tc>
          <w:tcPr>
            <w:tcW w:w="540" w:type="dxa"/>
            <w:gridSpan w:val="2"/>
          </w:tcPr>
          <w:p w14:paraId="52B0A5C5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DD462FC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  <w:r w:rsidRPr="00B51B8B">
              <w:rPr>
                <w:b/>
                <w:kern w:val="18"/>
              </w:rPr>
              <w:t>– TAXICABS AND LIMOUSINES</w:t>
            </w:r>
          </w:p>
        </w:tc>
      </w:tr>
      <w:tr w:rsidR="00AD7575" w:rsidRPr="00B51B8B" w14:paraId="245A62DE" w14:textId="77777777" w:rsidTr="004E64AF">
        <w:trPr>
          <w:cantSplit/>
        </w:trPr>
        <w:tc>
          <w:tcPr>
            <w:tcW w:w="3120" w:type="dxa"/>
            <w:gridSpan w:val="3"/>
          </w:tcPr>
          <w:p w14:paraId="1AB30B6B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1B8B">
              <w:rPr>
                <w:kern w:val="18"/>
              </w:rPr>
              <w:t>$  5154</w:t>
            </w:r>
          </w:p>
        </w:tc>
        <w:tc>
          <w:tcPr>
            <w:tcW w:w="3120" w:type="dxa"/>
          </w:tcPr>
          <w:p w14:paraId="61C9BFEA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1B8B">
              <w:rPr>
                <w:kern w:val="18"/>
              </w:rPr>
              <w:t>$   214</w:t>
            </w:r>
          </w:p>
        </w:tc>
        <w:tc>
          <w:tcPr>
            <w:tcW w:w="1040" w:type="dxa"/>
          </w:tcPr>
          <w:p w14:paraId="13D46F1E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7B79615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1B8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90588B5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B51B8B" w14:paraId="70893703" w14:textId="77777777" w:rsidTr="004E64AF">
        <w:trPr>
          <w:cantSplit/>
        </w:trPr>
        <w:tc>
          <w:tcPr>
            <w:tcW w:w="540" w:type="dxa"/>
            <w:gridSpan w:val="2"/>
          </w:tcPr>
          <w:p w14:paraId="3A8FB3B1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5ED6D5C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  <w:r w:rsidRPr="00B51B8B">
              <w:rPr>
                <w:b/>
                <w:kern w:val="18"/>
              </w:rPr>
              <w:t>– SCHOOL AND CHURCH BUSES</w:t>
            </w:r>
          </w:p>
        </w:tc>
      </w:tr>
      <w:tr w:rsidR="00AD7575" w:rsidRPr="00B51B8B" w14:paraId="3552CFFA" w14:textId="77777777" w:rsidTr="004E64AF">
        <w:trPr>
          <w:cantSplit/>
        </w:trPr>
        <w:tc>
          <w:tcPr>
            <w:tcW w:w="3120" w:type="dxa"/>
            <w:gridSpan w:val="3"/>
          </w:tcPr>
          <w:p w14:paraId="5B107110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1B8B">
              <w:rPr>
                <w:kern w:val="18"/>
              </w:rPr>
              <w:t>$   487</w:t>
            </w:r>
          </w:p>
        </w:tc>
        <w:tc>
          <w:tcPr>
            <w:tcW w:w="3120" w:type="dxa"/>
          </w:tcPr>
          <w:p w14:paraId="20CE6023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1B8B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284AD2B8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829291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1B8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13DA796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B51B8B" w14:paraId="04A8DC4D" w14:textId="77777777" w:rsidTr="004E64AF">
        <w:trPr>
          <w:cantSplit/>
        </w:trPr>
        <w:tc>
          <w:tcPr>
            <w:tcW w:w="540" w:type="dxa"/>
            <w:gridSpan w:val="2"/>
          </w:tcPr>
          <w:p w14:paraId="45018349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6166836" w14:textId="77777777" w:rsidR="00AD7575" w:rsidRPr="00B51B8B" w:rsidRDefault="00AD7575" w:rsidP="004E64AF">
            <w:pPr>
              <w:pStyle w:val="tabletext11"/>
              <w:rPr>
                <w:b/>
                <w:kern w:val="18"/>
              </w:rPr>
            </w:pPr>
            <w:r w:rsidRPr="00B51B8B">
              <w:rPr>
                <w:b/>
                <w:kern w:val="18"/>
              </w:rPr>
              <w:t>– OTHER BUSES</w:t>
            </w:r>
          </w:p>
        </w:tc>
      </w:tr>
      <w:tr w:rsidR="00AD7575" w:rsidRPr="00B51B8B" w14:paraId="5D763C7E" w14:textId="77777777" w:rsidTr="004E64AF">
        <w:trPr>
          <w:cantSplit/>
        </w:trPr>
        <w:tc>
          <w:tcPr>
            <w:tcW w:w="3120" w:type="dxa"/>
            <w:gridSpan w:val="3"/>
          </w:tcPr>
          <w:p w14:paraId="5D18330A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1B8B">
              <w:rPr>
                <w:kern w:val="18"/>
              </w:rPr>
              <w:t>$  4051</w:t>
            </w:r>
          </w:p>
        </w:tc>
        <w:tc>
          <w:tcPr>
            <w:tcW w:w="3120" w:type="dxa"/>
          </w:tcPr>
          <w:p w14:paraId="046AE1E6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1B8B">
              <w:rPr>
                <w:kern w:val="18"/>
              </w:rPr>
              <w:t>$    86</w:t>
            </w:r>
          </w:p>
        </w:tc>
        <w:tc>
          <w:tcPr>
            <w:tcW w:w="1040" w:type="dxa"/>
          </w:tcPr>
          <w:p w14:paraId="1368F12D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BF8FCCD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1B8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A0719D1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B51B8B" w14:paraId="61A3C3DE" w14:textId="77777777" w:rsidTr="004E64AF">
        <w:trPr>
          <w:cantSplit/>
        </w:trPr>
        <w:tc>
          <w:tcPr>
            <w:tcW w:w="540" w:type="dxa"/>
            <w:gridSpan w:val="2"/>
          </w:tcPr>
          <w:p w14:paraId="1BFB9840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E0C8700" w14:textId="77777777" w:rsidR="00AD7575" w:rsidRPr="00B51B8B" w:rsidRDefault="00AD7575" w:rsidP="004E64AF">
            <w:pPr>
              <w:pStyle w:val="tabletext11"/>
              <w:rPr>
                <w:b/>
                <w:kern w:val="18"/>
              </w:rPr>
            </w:pPr>
            <w:r w:rsidRPr="00B51B8B">
              <w:rPr>
                <w:b/>
                <w:kern w:val="18"/>
              </w:rPr>
              <w:t>– VAN POOLS</w:t>
            </w:r>
          </w:p>
        </w:tc>
      </w:tr>
      <w:tr w:rsidR="00AD7575" w:rsidRPr="00B51B8B" w14:paraId="0ACBCD49" w14:textId="77777777" w:rsidTr="004E64AF">
        <w:trPr>
          <w:cantSplit/>
        </w:trPr>
        <w:tc>
          <w:tcPr>
            <w:tcW w:w="3120" w:type="dxa"/>
            <w:gridSpan w:val="3"/>
          </w:tcPr>
          <w:p w14:paraId="629E16AE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1B8B">
              <w:rPr>
                <w:kern w:val="18"/>
              </w:rPr>
              <w:t>$  1218</w:t>
            </w:r>
          </w:p>
        </w:tc>
        <w:tc>
          <w:tcPr>
            <w:tcW w:w="3120" w:type="dxa"/>
          </w:tcPr>
          <w:p w14:paraId="65D8F4CA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1B8B">
              <w:rPr>
                <w:kern w:val="18"/>
              </w:rPr>
              <w:t>$    39</w:t>
            </w:r>
          </w:p>
        </w:tc>
        <w:tc>
          <w:tcPr>
            <w:tcW w:w="1040" w:type="dxa"/>
          </w:tcPr>
          <w:p w14:paraId="4F33D295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22278DF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1B8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83B537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B51B8B" w14:paraId="57472098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78F15E0" w14:textId="77777777" w:rsidR="00AD7575" w:rsidRPr="00B51B8B" w:rsidRDefault="00AD7575" w:rsidP="004E64AF">
            <w:pPr>
              <w:pStyle w:val="tabletext11"/>
              <w:rPr>
                <w:b/>
                <w:kern w:val="18"/>
              </w:rPr>
            </w:pPr>
            <w:r w:rsidRPr="00B51B8B">
              <w:rPr>
                <w:b/>
                <w:kern w:val="18"/>
              </w:rPr>
              <w:t>RULE 249. AUTO DEALERS – PREMIUM DEVELOPMENT</w:t>
            </w:r>
          </w:p>
        </w:tc>
      </w:tr>
      <w:tr w:rsidR="00AD7575" w:rsidRPr="00B51B8B" w14:paraId="5E4F13A1" w14:textId="77777777" w:rsidTr="004E64AF">
        <w:trPr>
          <w:cantSplit/>
        </w:trPr>
        <w:tc>
          <w:tcPr>
            <w:tcW w:w="3120" w:type="dxa"/>
            <w:gridSpan w:val="3"/>
          </w:tcPr>
          <w:p w14:paraId="5EBA4879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1B8B">
              <w:rPr>
                <w:kern w:val="18"/>
              </w:rPr>
              <w:t>$   644</w:t>
            </w:r>
          </w:p>
        </w:tc>
        <w:tc>
          <w:tcPr>
            <w:tcW w:w="3120" w:type="dxa"/>
          </w:tcPr>
          <w:p w14:paraId="2B7B4152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1B8B">
              <w:rPr>
                <w:kern w:val="18"/>
              </w:rPr>
              <w:t xml:space="preserve">Refer to Rule </w:t>
            </w:r>
            <w:r w:rsidRPr="00B51B8B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285A7D4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C843CF7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B51B8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823BE7A" w14:textId="77777777" w:rsidR="00AD7575" w:rsidRPr="00B51B8B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B51B8B" w14:paraId="0EDB0407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AB0E201" w14:textId="77777777" w:rsidR="00AD7575" w:rsidRPr="00B51B8B" w:rsidRDefault="00AD7575" w:rsidP="004E64AF">
            <w:pPr>
              <w:pStyle w:val="tabletext11"/>
              <w:rPr>
                <w:b/>
                <w:kern w:val="18"/>
              </w:rPr>
            </w:pPr>
          </w:p>
        </w:tc>
      </w:tr>
      <w:tr w:rsidR="00AD7575" w:rsidRPr="00B51B8B" w14:paraId="058CA29A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033634D9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  <w:r w:rsidRPr="00B51B8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1961411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  <w:r w:rsidRPr="00B51B8B">
              <w:rPr>
                <w:kern w:val="18"/>
              </w:rPr>
              <w:t xml:space="preserve">For Other Than Zone-rated Trucks, Tractors and Trailers Classifications, refer to Rule </w:t>
            </w:r>
            <w:r w:rsidRPr="00B51B8B">
              <w:rPr>
                <w:b/>
                <w:kern w:val="18"/>
              </w:rPr>
              <w:t>222.</w:t>
            </w:r>
            <w:r w:rsidRPr="00B51B8B">
              <w:rPr>
                <w:kern w:val="18"/>
              </w:rPr>
              <w:t xml:space="preserve"> for premium development.</w:t>
            </w:r>
          </w:p>
        </w:tc>
      </w:tr>
      <w:tr w:rsidR="00AD7575" w:rsidRPr="00B51B8B" w14:paraId="1FF9A61D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7F46B0ED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  <w:r w:rsidRPr="00B51B8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5FE8322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  <w:r w:rsidRPr="00B51B8B">
              <w:rPr>
                <w:kern w:val="18"/>
              </w:rPr>
              <w:t xml:space="preserve">For Private Passenger Types Classifications, refer to Rule </w:t>
            </w:r>
            <w:r w:rsidRPr="00B51B8B">
              <w:rPr>
                <w:b/>
                <w:kern w:val="18"/>
              </w:rPr>
              <w:t>232.</w:t>
            </w:r>
            <w:r w:rsidRPr="00B51B8B">
              <w:rPr>
                <w:kern w:val="18"/>
              </w:rPr>
              <w:t xml:space="preserve"> for premium development.</w:t>
            </w:r>
          </w:p>
        </w:tc>
      </w:tr>
      <w:tr w:rsidR="00AD7575" w:rsidRPr="00B51B8B" w14:paraId="41AF1FD3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47667C8D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  <w:r w:rsidRPr="00B51B8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1C51B25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  <w:r w:rsidRPr="00B51B8B">
              <w:rPr>
                <w:kern w:val="18"/>
              </w:rPr>
              <w:t xml:space="preserve">For Other Than Zone-rated Public Autos, refer to Rule </w:t>
            </w:r>
            <w:r w:rsidRPr="00B51B8B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  <w:r w:rsidRPr="00B51B8B">
              <w:rPr>
                <w:rStyle w:val="rulelink"/>
              </w:rPr>
              <w:t xml:space="preserve"> </w:t>
            </w:r>
          </w:p>
        </w:tc>
      </w:tr>
      <w:tr w:rsidR="00AD7575" w:rsidRPr="00B51B8B" w14:paraId="7267F9A6" w14:textId="77777777" w:rsidTr="004E64AF">
        <w:trPr>
          <w:cantSplit/>
        </w:trPr>
        <w:tc>
          <w:tcPr>
            <w:tcW w:w="220" w:type="dxa"/>
          </w:tcPr>
          <w:p w14:paraId="7664C322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  <w:r w:rsidRPr="00B51B8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29ED542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  <w:r w:rsidRPr="00B51B8B">
              <w:rPr>
                <w:kern w:val="18"/>
              </w:rPr>
              <w:t xml:space="preserve">For liability increased limits factors, refer to Rule </w:t>
            </w:r>
            <w:r w:rsidRPr="00B51B8B">
              <w:rPr>
                <w:rStyle w:val="rulelink"/>
              </w:rPr>
              <w:t>300.</w:t>
            </w:r>
          </w:p>
        </w:tc>
      </w:tr>
      <w:tr w:rsidR="00AD7575" w:rsidRPr="00B51B8B" w14:paraId="38B678DA" w14:textId="77777777" w:rsidTr="004E64AF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9E149BF" w14:textId="77777777" w:rsidR="00AD7575" w:rsidRPr="00B51B8B" w:rsidRDefault="00AD7575" w:rsidP="004E64AF">
            <w:pPr>
              <w:pStyle w:val="tabletext11"/>
              <w:jc w:val="both"/>
              <w:rPr>
                <w:kern w:val="18"/>
              </w:rPr>
            </w:pPr>
            <w:r w:rsidRPr="00B51B8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2D6E25A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  <w:r w:rsidRPr="00B51B8B">
              <w:rPr>
                <w:kern w:val="18"/>
              </w:rPr>
              <w:t xml:space="preserve">Other Than Auto losses for </w:t>
            </w:r>
            <w:r w:rsidRPr="00B51B8B">
              <w:t>Auto Dealers</w:t>
            </w:r>
            <w:r w:rsidRPr="00B51B8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51B8B">
              <w:rPr>
                <w:rStyle w:val="rulelink"/>
              </w:rPr>
              <w:t>249.</w:t>
            </w:r>
          </w:p>
        </w:tc>
      </w:tr>
      <w:tr w:rsidR="00AD7575" w:rsidRPr="00B51B8B" w14:paraId="7137109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471B3C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ECB70D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1B8B" w14:paraId="068184C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834FE9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9D8845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1B8B" w14:paraId="26323197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CE90BE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939E71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1B8B" w14:paraId="16718D6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A52DD7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DC95F4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1B8B" w14:paraId="0B7E3247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4B7BFF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E0A09A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1B8B" w14:paraId="75CCEF0D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5B8ADD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EAF52F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1B8B" w14:paraId="4108C1E9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FBC3E7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974A43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1B8B" w14:paraId="3A192EF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03CBC2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AC893A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1B8B" w14:paraId="5CFAFA02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2AA838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844FEC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1B8B" w14:paraId="10E8323F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56006F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5B76C5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1B8B" w14:paraId="2BFD006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DC43B9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1EE9D2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1B8B" w14:paraId="2859B064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05EEA0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A03D3B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1B8B" w14:paraId="4E840D9F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D0A966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FF62F4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1B8B" w14:paraId="0A00A2B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0B6494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1E571C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1B8B" w14:paraId="1A25FB1B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701722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345176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1B8B" w14:paraId="6E85FEBB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1EE91D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E1E11D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1B8B" w14:paraId="120D01EB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8A4D09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BA2AE9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1B8B" w14:paraId="3C841FA7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0F3C9C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94F4E8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1B8B" w14:paraId="5ED7A0E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BF2C6D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181482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1B8B" w14:paraId="6F486638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45C546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ADB6BE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1B8B" w14:paraId="28969B20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867252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DC96EC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1B8B" w14:paraId="5EE807E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C9E7BA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CBA0E3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B51B8B" w14:paraId="57D43D14" w14:textId="77777777" w:rsidTr="004E64AF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683B775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621C020" w14:textId="77777777" w:rsidR="00AD7575" w:rsidRPr="00B51B8B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1C007B36" w14:textId="44C0E438" w:rsidR="00AD7575" w:rsidRDefault="00AD7575" w:rsidP="00AD7575">
      <w:pPr>
        <w:pStyle w:val="isonormal"/>
      </w:pPr>
    </w:p>
    <w:p w14:paraId="37000C90" w14:textId="17EED073" w:rsidR="00AD7575" w:rsidRDefault="00AD7575" w:rsidP="00AD7575">
      <w:pPr>
        <w:pStyle w:val="isonormal"/>
        <w:jc w:val="left"/>
      </w:pPr>
    </w:p>
    <w:p w14:paraId="30C3CF50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2F4F764" w14:textId="77777777" w:rsidR="00AD7575" w:rsidRPr="00376BA6" w:rsidRDefault="00AD7575" w:rsidP="00AD7575">
      <w:pPr>
        <w:pStyle w:val="subcap"/>
      </w:pPr>
      <w:r w:rsidRPr="00376BA6">
        <w:lastRenderedPageBreak/>
        <w:t>TERRITORY 125</w:t>
      </w:r>
    </w:p>
    <w:p w14:paraId="6AC3B488" w14:textId="77777777" w:rsidR="00AD7575" w:rsidRPr="00376BA6" w:rsidRDefault="00AD7575" w:rsidP="00AD7575">
      <w:pPr>
        <w:pStyle w:val="subcap2"/>
      </w:pPr>
      <w:r w:rsidRPr="00376BA6">
        <w:t>LIAB, MED PAY</w:t>
      </w:r>
    </w:p>
    <w:p w14:paraId="70F1B340" w14:textId="77777777" w:rsidR="00AD7575" w:rsidRPr="00376BA6" w:rsidRDefault="00AD7575" w:rsidP="00AD7575">
      <w:pPr>
        <w:pStyle w:val="isonormal"/>
      </w:pPr>
    </w:p>
    <w:p w14:paraId="03768308" w14:textId="77777777" w:rsidR="00AD7575" w:rsidRPr="00376BA6" w:rsidRDefault="00AD7575" w:rsidP="00AD7575">
      <w:pPr>
        <w:pStyle w:val="isonormal"/>
        <w:sectPr w:rsidR="00AD7575" w:rsidRPr="00376BA6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AD7575" w:rsidRPr="00376BA6" w14:paraId="1FC4BEA1" w14:textId="77777777" w:rsidTr="004E64AF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48D8938" w14:textId="77777777" w:rsidR="00AD7575" w:rsidRPr="00376BA6" w:rsidRDefault="00AD7575" w:rsidP="004E64AF">
            <w:pPr>
              <w:pStyle w:val="tablehead"/>
              <w:rPr>
                <w:kern w:val="18"/>
              </w:rPr>
            </w:pPr>
            <w:r w:rsidRPr="00376BA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4D615D6" w14:textId="77777777" w:rsidR="00AD7575" w:rsidRPr="00376BA6" w:rsidRDefault="00AD7575" w:rsidP="004E64AF">
            <w:pPr>
              <w:pStyle w:val="tablehead"/>
              <w:rPr>
                <w:kern w:val="18"/>
              </w:rPr>
            </w:pPr>
            <w:r w:rsidRPr="00376BA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410B38B" w14:textId="77777777" w:rsidR="00AD7575" w:rsidRPr="00376BA6" w:rsidRDefault="00AD7575" w:rsidP="004E64AF">
            <w:pPr>
              <w:pStyle w:val="tablehead"/>
              <w:rPr>
                <w:kern w:val="18"/>
              </w:rPr>
            </w:pPr>
            <w:r w:rsidRPr="00376BA6">
              <w:rPr>
                <w:kern w:val="18"/>
              </w:rPr>
              <w:t>PERSONAL INJURY PROTECTION</w:t>
            </w:r>
          </w:p>
        </w:tc>
      </w:tr>
      <w:tr w:rsidR="00AD7575" w:rsidRPr="00376BA6" w14:paraId="508A45AA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9D1E5E0" w14:textId="77777777" w:rsidR="00AD7575" w:rsidRPr="00376BA6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46CB5D6" w14:textId="77777777" w:rsidR="00AD7575" w:rsidRPr="00376BA6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988CF6C" w14:textId="77777777" w:rsidR="00AD7575" w:rsidRPr="00376BA6" w:rsidRDefault="00AD7575" w:rsidP="004E64AF">
            <w:pPr>
              <w:pStyle w:val="tablehead"/>
              <w:rPr>
                <w:kern w:val="18"/>
              </w:rPr>
            </w:pPr>
          </w:p>
        </w:tc>
      </w:tr>
      <w:tr w:rsidR="00AD7575" w:rsidRPr="00376BA6" w14:paraId="23A6AE71" w14:textId="77777777" w:rsidTr="004E64AF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39F6605" w14:textId="77777777" w:rsidR="00AD7575" w:rsidRPr="00376BA6" w:rsidRDefault="00AD7575" w:rsidP="004E64AF">
            <w:pPr>
              <w:pStyle w:val="tablehead"/>
              <w:rPr>
                <w:kern w:val="18"/>
              </w:rPr>
            </w:pPr>
            <w:r w:rsidRPr="00376BA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519B0CB" w14:textId="77777777" w:rsidR="00AD7575" w:rsidRPr="00376BA6" w:rsidRDefault="00AD7575" w:rsidP="004E64AF">
            <w:pPr>
              <w:pStyle w:val="tablehead"/>
              <w:rPr>
                <w:kern w:val="18"/>
              </w:rPr>
            </w:pPr>
            <w:r w:rsidRPr="00376BA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5A059EC" w14:textId="77777777" w:rsidR="00AD7575" w:rsidRPr="00376BA6" w:rsidRDefault="00AD7575" w:rsidP="004E64AF">
            <w:pPr>
              <w:pStyle w:val="tablehead"/>
              <w:rPr>
                <w:kern w:val="18"/>
              </w:rPr>
            </w:pPr>
            <w:r w:rsidRPr="00376BA6">
              <w:rPr>
                <w:kern w:val="18"/>
              </w:rPr>
              <w:t>Basic Limits</w:t>
            </w:r>
          </w:p>
        </w:tc>
      </w:tr>
      <w:tr w:rsidR="00AD7575" w:rsidRPr="00376BA6" w14:paraId="3E6449BE" w14:textId="77777777" w:rsidTr="004E64AF">
        <w:trPr>
          <w:cantSplit/>
        </w:trPr>
        <w:tc>
          <w:tcPr>
            <w:tcW w:w="9360" w:type="dxa"/>
            <w:gridSpan w:val="7"/>
          </w:tcPr>
          <w:p w14:paraId="4C7EFAB2" w14:textId="77777777" w:rsidR="00AD7575" w:rsidRPr="00376BA6" w:rsidRDefault="00AD7575" w:rsidP="004E64AF">
            <w:pPr>
              <w:pStyle w:val="tabletext11"/>
              <w:rPr>
                <w:b/>
                <w:kern w:val="18"/>
              </w:rPr>
            </w:pPr>
            <w:r w:rsidRPr="00376BA6">
              <w:rPr>
                <w:b/>
                <w:kern w:val="18"/>
              </w:rPr>
              <w:t>RULE 223. TRUCKS, TRACTORS AND TRAILERS CLASSIFICATIONS</w:t>
            </w:r>
          </w:p>
        </w:tc>
      </w:tr>
      <w:tr w:rsidR="00AD7575" w:rsidRPr="00376BA6" w14:paraId="5B959E6A" w14:textId="77777777" w:rsidTr="004E64AF">
        <w:trPr>
          <w:cantSplit/>
        </w:trPr>
        <w:tc>
          <w:tcPr>
            <w:tcW w:w="3120" w:type="dxa"/>
            <w:gridSpan w:val="3"/>
          </w:tcPr>
          <w:p w14:paraId="286DD804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76BA6">
              <w:rPr>
                <w:kern w:val="18"/>
              </w:rPr>
              <w:t>$  1254</w:t>
            </w:r>
          </w:p>
        </w:tc>
        <w:tc>
          <w:tcPr>
            <w:tcW w:w="3120" w:type="dxa"/>
          </w:tcPr>
          <w:p w14:paraId="1904CAB3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76BA6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67E1062C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B6BB53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76B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33D23DE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376BA6" w14:paraId="7A2F8661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5EB2D24" w14:textId="77777777" w:rsidR="00AD7575" w:rsidRPr="00376BA6" w:rsidRDefault="00AD7575" w:rsidP="004E64AF">
            <w:pPr>
              <w:pStyle w:val="tabletext11"/>
              <w:rPr>
                <w:b/>
                <w:kern w:val="18"/>
              </w:rPr>
            </w:pPr>
            <w:r w:rsidRPr="00376BA6">
              <w:rPr>
                <w:b/>
                <w:kern w:val="18"/>
              </w:rPr>
              <w:t>RULE 232. PRIVATE PASSENGER TYPES CLASSIFICATIONS</w:t>
            </w:r>
          </w:p>
        </w:tc>
      </w:tr>
      <w:tr w:rsidR="00AD7575" w:rsidRPr="00376BA6" w14:paraId="76072A0D" w14:textId="77777777" w:rsidTr="004E64AF">
        <w:trPr>
          <w:cantSplit/>
        </w:trPr>
        <w:tc>
          <w:tcPr>
            <w:tcW w:w="3120" w:type="dxa"/>
            <w:gridSpan w:val="3"/>
          </w:tcPr>
          <w:p w14:paraId="0C43424F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76BA6">
              <w:rPr>
                <w:kern w:val="18"/>
              </w:rPr>
              <w:t>$   636</w:t>
            </w:r>
          </w:p>
        </w:tc>
        <w:tc>
          <w:tcPr>
            <w:tcW w:w="3120" w:type="dxa"/>
          </w:tcPr>
          <w:p w14:paraId="0B5388F9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76BA6">
              <w:rPr>
                <w:kern w:val="18"/>
              </w:rPr>
              <w:t>$    20</w:t>
            </w:r>
          </w:p>
        </w:tc>
        <w:tc>
          <w:tcPr>
            <w:tcW w:w="1040" w:type="dxa"/>
          </w:tcPr>
          <w:p w14:paraId="1EBA7BBF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32A0635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76B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E3D0575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376BA6" w14:paraId="6EF08AAC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BE518AE" w14:textId="77777777" w:rsidR="00AD7575" w:rsidRPr="00376BA6" w:rsidRDefault="00AD7575" w:rsidP="004E64AF">
            <w:pPr>
              <w:pStyle w:val="tabletext11"/>
              <w:rPr>
                <w:b/>
                <w:kern w:val="18"/>
              </w:rPr>
            </w:pPr>
            <w:r w:rsidRPr="00376BA6">
              <w:rPr>
                <w:b/>
                <w:kern w:val="18"/>
              </w:rPr>
              <w:t>RULE 240. PUBLIC AUTO CLASSIFICATIONS –</w:t>
            </w:r>
          </w:p>
        </w:tc>
      </w:tr>
      <w:tr w:rsidR="00AD7575" w:rsidRPr="00376BA6" w14:paraId="1EA11539" w14:textId="77777777" w:rsidTr="004E64AF">
        <w:trPr>
          <w:cantSplit/>
        </w:trPr>
        <w:tc>
          <w:tcPr>
            <w:tcW w:w="540" w:type="dxa"/>
            <w:gridSpan w:val="2"/>
          </w:tcPr>
          <w:p w14:paraId="1D04E2EB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F8223B7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  <w:r w:rsidRPr="00376BA6">
              <w:rPr>
                <w:b/>
                <w:kern w:val="18"/>
              </w:rPr>
              <w:t>– TAXICABS AND LIMOUSINES</w:t>
            </w:r>
          </w:p>
        </w:tc>
      </w:tr>
      <w:tr w:rsidR="00AD7575" w:rsidRPr="00376BA6" w14:paraId="49D99644" w14:textId="77777777" w:rsidTr="004E64AF">
        <w:trPr>
          <w:cantSplit/>
        </w:trPr>
        <w:tc>
          <w:tcPr>
            <w:tcW w:w="3120" w:type="dxa"/>
            <w:gridSpan w:val="3"/>
          </w:tcPr>
          <w:p w14:paraId="24B7FB35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76BA6">
              <w:rPr>
                <w:kern w:val="18"/>
              </w:rPr>
              <w:t>$  5041</w:t>
            </w:r>
          </w:p>
        </w:tc>
        <w:tc>
          <w:tcPr>
            <w:tcW w:w="3120" w:type="dxa"/>
          </w:tcPr>
          <w:p w14:paraId="412CEF61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76BA6">
              <w:rPr>
                <w:kern w:val="18"/>
              </w:rPr>
              <w:t>$   210</w:t>
            </w:r>
          </w:p>
        </w:tc>
        <w:tc>
          <w:tcPr>
            <w:tcW w:w="1040" w:type="dxa"/>
          </w:tcPr>
          <w:p w14:paraId="73E82EE2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D5B7B5B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76B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998113A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376BA6" w14:paraId="174E301D" w14:textId="77777777" w:rsidTr="004E64AF">
        <w:trPr>
          <w:cantSplit/>
        </w:trPr>
        <w:tc>
          <w:tcPr>
            <w:tcW w:w="540" w:type="dxa"/>
            <w:gridSpan w:val="2"/>
          </w:tcPr>
          <w:p w14:paraId="3B669162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8E43EE8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  <w:r w:rsidRPr="00376BA6">
              <w:rPr>
                <w:b/>
                <w:kern w:val="18"/>
              </w:rPr>
              <w:t>– SCHOOL AND CHURCH BUSES</w:t>
            </w:r>
          </w:p>
        </w:tc>
      </w:tr>
      <w:tr w:rsidR="00AD7575" w:rsidRPr="00376BA6" w14:paraId="54E0D7FC" w14:textId="77777777" w:rsidTr="004E64AF">
        <w:trPr>
          <w:cantSplit/>
        </w:trPr>
        <w:tc>
          <w:tcPr>
            <w:tcW w:w="3120" w:type="dxa"/>
            <w:gridSpan w:val="3"/>
          </w:tcPr>
          <w:p w14:paraId="2D98763E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76BA6">
              <w:rPr>
                <w:kern w:val="18"/>
              </w:rPr>
              <w:t>$   477</w:t>
            </w:r>
          </w:p>
        </w:tc>
        <w:tc>
          <w:tcPr>
            <w:tcW w:w="3120" w:type="dxa"/>
          </w:tcPr>
          <w:p w14:paraId="4CFCFAB8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76BA6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202B48A7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78EE00C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76B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F35FABB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376BA6" w14:paraId="57F395C5" w14:textId="77777777" w:rsidTr="004E64AF">
        <w:trPr>
          <w:cantSplit/>
        </w:trPr>
        <w:tc>
          <w:tcPr>
            <w:tcW w:w="540" w:type="dxa"/>
            <w:gridSpan w:val="2"/>
          </w:tcPr>
          <w:p w14:paraId="50CAC8B8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E832372" w14:textId="77777777" w:rsidR="00AD7575" w:rsidRPr="00376BA6" w:rsidRDefault="00AD7575" w:rsidP="004E64AF">
            <w:pPr>
              <w:pStyle w:val="tabletext11"/>
              <w:rPr>
                <w:b/>
                <w:kern w:val="18"/>
              </w:rPr>
            </w:pPr>
            <w:r w:rsidRPr="00376BA6">
              <w:rPr>
                <w:b/>
                <w:kern w:val="18"/>
              </w:rPr>
              <w:t>– OTHER BUSES</w:t>
            </w:r>
          </w:p>
        </w:tc>
      </w:tr>
      <w:tr w:rsidR="00AD7575" w:rsidRPr="00376BA6" w14:paraId="1FA2F29D" w14:textId="77777777" w:rsidTr="004E64AF">
        <w:trPr>
          <w:cantSplit/>
        </w:trPr>
        <w:tc>
          <w:tcPr>
            <w:tcW w:w="3120" w:type="dxa"/>
            <w:gridSpan w:val="3"/>
          </w:tcPr>
          <w:p w14:paraId="36C579BD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76BA6">
              <w:rPr>
                <w:kern w:val="18"/>
              </w:rPr>
              <w:t>$  3963</w:t>
            </w:r>
          </w:p>
        </w:tc>
        <w:tc>
          <w:tcPr>
            <w:tcW w:w="3120" w:type="dxa"/>
          </w:tcPr>
          <w:p w14:paraId="50DC12F6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76BA6">
              <w:rPr>
                <w:kern w:val="18"/>
              </w:rPr>
              <w:t>$    89</w:t>
            </w:r>
          </w:p>
        </w:tc>
        <w:tc>
          <w:tcPr>
            <w:tcW w:w="1040" w:type="dxa"/>
          </w:tcPr>
          <w:p w14:paraId="25D05643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8A1B96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76B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1511BC5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376BA6" w14:paraId="4A2D9E02" w14:textId="77777777" w:rsidTr="004E64AF">
        <w:trPr>
          <w:cantSplit/>
        </w:trPr>
        <w:tc>
          <w:tcPr>
            <w:tcW w:w="540" w:type="dxa"/>
            <w:gridSpan w:val="2"/>
          </w:tcPr>
          <w:p w14:paraId="494244A8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E50BB49" w14:textId="77777777" w:rsidR="00AD7575" w:rsidRPr="00376BA6" w:rsidRDefault="00AD7575" w:rsidP="004E64AF">
            <w:pPr>
              <w:pStyle w:val="tabletext11"/>
              <w:rPr>
                <w:b/>
                <w:kern w:val="18"/>
              </w:rPr>
            </w:pPr>
            <w:r w:rsidRPr="00376BA6">
              <w:rPr>
                <w:b/>
                <w:kern w:val="18"/>
              </w:rPr>
              <w:t>– VAN POOLS</w:t>
            </w:r>
          </w:p>
        </w:tc>
      </w:tr>
      <w:tr w:rsidR="00AD7575" w:rsidRPr="00376BA6" w14:paraId="311AE9DB" w14:textId="77777777" w:rsidTr="004E64AF">
        <w:trPr>
          <w:cantSplit/>
        </w:trPr>
        <w:tc>
          <w:tcPr>
            <w:tcW w:w="3120" w:type="dxa"/>
            <w:gridSpan w:val="3"/>
          </w:tcPr>
          <w:p w14:paraId="53139F4C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76BA6">
              <w:rPr>
                <w:kern w:val="18"/>
              </w:rPr>
              <w:t>$  1191</w:t>
            </w:r>
          </w:p>
        </w:tc>
        <w:tc>
          <w:tcPr>
            <w:tcW w:w="3120" w:type="dxa"/>
          </w:tcPr>
          <w:p w14:paraId="32D30804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76BA6">
              <w:rPr>
                <w:kern w:val="18"/>
              </w:rPr>
              <w:t>$    38</w:t>
            </w:r>
          </w:p>
        </w:tc>
        <w:tc>
          <w:tcPr>
            <w:tcW w:w="1040" w:type="dxa"/>
          </w:tcPr>
          <w:p w14:paraId="64E76063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B699520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76B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C8ABA54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376BA6" w14:paraId="01BA5315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08A3904" w14:textId="77777777" w:rsidR="00AD7575" w:rsidRPr="00376BA6" w:rsidRDefault="00AD7575" w:rsidP="004E64AF">
            <w:pPr>
              <w:pStyle w:val="tabletext11"/>
              <w:rPr>
                <w:b/>
                <w:kern w:val="18"/>
              </w:rPr>
            </w:pPr>
            <w:r w:rsidRPr="00376BA6">
              <w:rPr>
                <w:b/>
                <w:kern w:val="18"/>
              </w:rPr>
              <w:t>RULE 249. AUTO DEALERS – PREMIUM DEVELOPMENT</w:t>
            </w:r>
          </w:p>
        </w:tc>
      </w:tr>
      <w:tr w:rsidR="00AD7575" w:rsidRPr="00376BA6" w14:paraId="574E33FA" w14:textId="77777777" w:rsidTr="004E64AF">
        <w:trPr>
          <w:cantSplit/>
        </w:trPr>
        <w:tc>
          <w:tcPr>
            <w:tcW w:w="3120" w:type="dxa"/>
            <w:gridSpan w:val="3"/>
          </w:tcPr>
          <w:p w14:paraId="6411ED39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76BA6">
              <w:rPr>
                <w:kern w:val="18"/>
              </w:rPr>
              <w:t>$   577</w:t>
            </w:r>
          </w:p>
        </w:tc>
        <w:tc>
          <w:tcPr>
            <w:tcW w:w="3120" w:type="dxa"/>
          </w:tcPr>
          <w:p w14:paraId="1EC67E13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76BA6">
              <w:rPr>
                <w:kern w:val="18"/>
              </w:rPr>
              <w:t xml:space="preserve">Refer to Rule </w:t>
            </w:r>
            <w:r w:rsidRPr="00376BA6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FDF6BA1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30D953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76B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0E3D30" w14:textId="77777777" w:rsidR="00AD7575" w:rsidRPr="00376BA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376BA6" w14:paraId="49B35C0F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E2CD9FB" w14:textId="77777777" w:rsidR="00AD7575" w:rsidRPr="00376BA6" w:rsidRDefault="00AD7575" w:rsidP="004E64AF">
            <w:pPr>
              <w:pStyle w:val="tabletext11"/>
              <w:rPr>
                <w:b/>
                <w:kern w:val="18"/>
              </w:rPr>
            </w:pPr>
          </w:p>
        </w:tc>
      </w:tr>
      <w:tr w:rsidR="00AD7575" w:rsidRPr="00376BA6" w14:paraId="7B15DCFF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00DF7841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  <w:r w:rsidRPr="00376B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815100F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  <w:r w:rsidRPr="00376BA6">
              <w:rPr>
                <w:kern w:val="18"/>
              </w:rPr>
              <w:t xml:space="preserve">For Other Than Zone-rated Trucks, Tractors and Trailers Classifications, refer to Rule </w:t>
            </w:r>
            <w:r w:rsidRPr="00376BA6">
              <w:rPr>
                <w:b/>
                <w:kern w:val="18"/>
              </w:rPr>
              <w:t>222.</w:t>
            </w:r>
            <w:r w:rsidRPr="00376BA6">
              <w:rPr>
                <w:kern w:val="18"/>
              </w:rPr>
              <w:t xml:space="preserve"> for premium development.</w:t>
            </w:r>
          </w:p>
        </w:tc>
      </w:tr>
      <w:tr w:rsidR="00AD7575" w:rsidRPr="00376BA6" w14:paraId="1E3126F2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10CC2E45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  <w:r w:rsidRPr="00376B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417C019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  <w:r w:rsidRPr="00376BA6">
              <w:rPr>
                <w:kern w:val="18"/>
              </w:rPr>
              <w:t xml:space="preserve">For Private Passenger Types Classifications, refer to Rule </w:t>
            </w:r>
            <w:r w:rsidRPr="00376BA6">
              <w:rPr>
                <w:b/>
                <w:kern w:val="18"/>
              </w:rPr>
              <w:t>232.</w:t>
            </w:r>
            <w:r w:rsidRPr="00376BA6">
              <w:rPr>
                <w:kern w:val="18"/>
              </w:rPr>
              <w:t xml:space="preserve"> for premium development.</w:t>
            </w:r>
          </w:p>
        </w:tc>
      </w:tr>
      <w:tr w:rsidR="00AD7575" w:rsidRPr="00376BA6" w14:paraId="3D4B60F7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5EAFDDAA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  <w:r w:rsidRPr="00376B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BD7B51A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  <w:r w:rsidRPr="00376BA6">
              <w:rPr>
                <w:kern w:val="18"/>
              </w:rPr>
              <w:t xml:space="preserve">For Other Than Zone-rated Public Autos, refer to Rule </w:t>
            </w:r>
            <w:r w:rsidRPr="00376BA6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  <w:r w:rsidRPr="00376BA6">
              <w:rPr>
                <w:rStyle w:val="rulelink"/>
              </w:rPr>
              <w:t xml:space="preserve"> </w:t>
            </w:r>
          </w:p>
        </w:tc>
      </w:tr>
      <w:tr w:rsidR="00AD7575" w:rsidRPr="00376BA6" w14:paraId="4A6FD045" w14:textId="77777777" w:rsidTr="004E64AF">
        <w:trPr>
          <w:cantSplit/>
        </w:trPr>
        <w:tc>
          <w:tcPr>
            <w:tcW w:w="220" w:type="dxa"/>
          </w:tcPr>
          <w:p w14:paraId="0FD3B841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  <w:r w:rsidRPr="00376B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85044E5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  <w:r w:rsidRPr="00376BA6">
              <w:rPr>
                <w:kern w:val="18"/>
              </w:rPr>
              <w:t xml:space="preserve">For liability increased limits factors, refer to Rule </w:t>
            </w:r>
            <w:r w:rsidRPr="00376BA6">
              <w:rPr>
                <w:rStyle w:val="rulelink"/>
              </w:rPr>
              <w:t>300.</w:t>
            </w:r>
          </w:p>
        </w:tc>
      </w:tr>
      <w:tr w:rsidR="00AD7575" w:rsidRPr="00376BA6" w14:paraId="5A791ECF" w14:textId="77777777" w:rsidTr="004E64AF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E95C10E" w14:textId="77777777" w:rsidR="00AD7575" w:rsidRPr="00376BA6" w:rsidRDefault="00AD7575" w:rsidP="004E64AF">
            <w:pPr>
              <w:pStyle w:val="tabletext11"/>
              <w:jc w:val="both"/>
              <w:rPr>
                <w:kern w:val="18"/>
              </w:rPr>
            </w:pPr>
            <w:r w:rsidRPr="00376B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21C15B3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  <w:r w:rsidRPr="00376BA6">
              <w:rPr>
                <w:kern w:val="18"/>
              </w:rPr>
              <w:t xml:space="preserve">Other Than Auto losses for </w:t>
            </w:r>
            <w:r w:rsidRPr="00376BA6">
              <w:t>Auto Dealers</w:t>
            </w:r>
            <w:r w:rsidRPr="00376BA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76BA6">
              <w:rPr>
                <w:rStyle w:val="rulelink"/>
              </w:rPr>
              <w:t>249.</w:t>
            </w:r>
          </w:p>
        </w:tc>
      </w:tr>
      <w:tr w:rsidR="00AD7575" w:rsidRPr="00376BA6" w14:paraId="5E2671A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9FE089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75D2D7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76BA6" w14:paraId="01AAF222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E3BF16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265C2C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76BA6" w14:paraId="128266AD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17B648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B896EA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76BA6" w14:paraId="4BD8B9F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A9C241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8E156D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76BA6" w14:paraId="6322D0F5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62D128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FECD9C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76BA6" w14:paraId="0B3934D9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B72770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70C4C3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76BA6" w14:paraId="25FAFCB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AD31AA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570F84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76BA6" w14:paraId="40F3AA7A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BECAEF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7BF85C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76BA6" w14:paraId="1EAF0E7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DFE7FB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D363F8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76BA6" w14:paraId="076D9F32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CBB2BE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94FAFD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76BA6" w14:paraId="13650BCB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80E834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58DEB8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76BA6" w14:paraId="188F7E5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822125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3E5D55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76BA6" w14:paraId="1D55FD21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EF929F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D8B9A0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76BA6" w14:paraId="0E57E064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DC91D7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D39715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76BA6" w14:paraId="7606FFF6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48150C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5C5A74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76BA6" w14:paraId="0FADE9E9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9668D2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3FFBDB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76BA6" w14:paraId="4885DD59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F3521C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A1B412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76BA6" w14:paraId="4AD221FE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896BC2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F7D5CD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76BA6" w14:paraId="00917E6C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6EE550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601850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76BA6" w14:paraId="57799CF7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ABA20A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744B4E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76BA6" w14:paraId="02EF79ED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87A152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44AEB7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76BA6" w14:paraId="6406C9B7" w14:textId="77777777" w:rsidTr="004E64AF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252B9A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0676C3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76BA6" w14:paraId="0ABEF5A3" w14:textId="77777777" w:rsidTr="004E64AF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3755821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7C2E458" w14:textId="77777777" w:rsidR="00AD7575" w:rsidRPr="00376BA6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3FBF80FA" w14:textId="56976807" w:rsidR="00AD7575" w:rsidRDefault="00AD7575" w:rsidP="00AD7575">
      <w:pPr>
        <w:pStyle w:val="isonormal"/>
      </w:pPr>
    </w:p>
    <w:p w14:paraId="097EBFFE" w14:textId="5E9838E1" w:rsidR="00AD7575" w:rsidRDefault="00AD7575" w:rsidP="00AD7575">
      <w:pPr>
        <w:pStyle w:val="isonormal"/>
        <w:jc w:val="left"/>
      </w:pPr>
    </w:p>
    <w:p w14:paraId="57B6D32A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BCFCE6C" w14:textId="77777777" w:rsidR="00AD7575" w:rsidRPr="00ED694A" w:rsidRDefault="00AD7575" w:rsidP="00AD7575">
      <w:pPr>
        <w:pStyle w:val="subcap"/>
      </w:pPr>
      <w:r w:rsidRPr="00ED694A">
        <w:lastRenderedPageBreak/>
        <w:t>TERRITORY 101</w:t>
      </w:r>
    </w:p>
    <w:p w14:paraId="0E2EC8C0" w14:textId="77777777" w:rsidR="00AD7575" w:rsidRPr="00ED694A" w:rsidRDefault="00AD7575" w:rsidP="00AD7575">
      <w:pPr>
        <w:pStyle w:val="subcap2"/>
      </w:pPr>
      <w:r w:rsidRPr="00ED694A">
        <w:t>PHYS DAM</w:t>
      </w:r>
    </w:p>
    <w:p w14:paraId="33D8141D" w14:textId="77777777" w:rsidR="00AD7575" w:rsidRPr="00ED694A" w:rsidRDefault="00AD7575" w:rsidP="00AD7575">
      <w:pPr>
        <w:pStyle w:val="isonormal"/>
      </w:pPr>
    </w:p>
    <w:p w14:paraId="03887661" w14:textId="77777777" w:rsidR="00AD7575" w:rsidRPr="00ED694A" w:rsidRDefault="00AD7575" w:rsidP="00AD7575">
      <w:pPr>
        <w:pStyle w:val="isonormal"/>
        <w:sectPr w:rsidR="00AD7575" w:rsidRPr="00ED694A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AD7575" w:rsidRPr="00ED694A" w14:paraId="0CFE5E41" w14:textId="77777777" w:rsidTr="004E64AF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532128C" w14:textId="77777777" w:rsidR="00AD7575" w:rsidRPr="00ED694A" w:rsidRDefault="00AD7575" w:rsidP="004E64AF">
            <w:pPr>
              <w:pStyle w:val="tablehead"/>
              <w:rPr>
                <w:kern w:val="18"/>
              </w:rPr>
            </w:pPr>
            <w:r w:rsidRPr="00ED694A">
              <w:rPr>
                <w:kern w:val="18"/>
              </w:rPr>
              <w:t>PHYSICAL DAMAGE</w:t>
            </w:r>
            <w:r w:rsidRPr="00ED694A">
              <w:rPr>
                <w:kern w:val="18"/>
              </w:rPr>
              <w:br/>
              <w:t>Original Cost New Range</w:t>
            </w:r>
            <w:r w:rsidRPr="00ED694A">
              <w:rPr>
                <w:kern w:val="18"/>
              </w:rPr>
              <w:br/>
              <w:t>$25,000 – 29,999</w:t>
            </w:r>
          </w:p>
        </w:tc>
      </w:tr>
      <w:tr w:rsidR="00AD7575" w:rsidRPr="00ED694A" w14:paraId="50A98348" w14:textId="77777777" w:rsidTr="004E64AF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5728B7A" w14:textId="77777777" w:rsidR="00AD7575" w:rsidRPr="00ED694A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65D9312" w14:textId="77777777" w:rsidR="00AD7575" w:rsidRPr="00ED694A" w:rsidRDefault="00AD7575" w:rsidP="004E64AF">
            <w:pPr>
              <w:pStyle w:val="tablehead"/>
              <w:rPr>
                <w:kern w:val="18"/>
              </w:rPr>
            </w:pPr>
            <w:r w:rsidRPr="00ED694A">
              <w:rPr>
                <w:kern w:val="18"/>
              </w:rPr>
              <w:t>Specified</w:t>
            </w:r>
            <w:r w:rsidRPr="00ED694A">
              <w:rPr>
                <w:kern w:val="18"/>
              </w:rPr>
              <w:br/>
              <w:t>Causes</w:t>
            </w:r>
            <w:r w:rsidRPr="00ED694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EE00BE2" w14:textId="77777777" w:rsidR="00AD7575" w:rsidRPr="00ED694A" w:rsidRDefault="00AD7575" w:rsidP="004E64AF">
            <w:pPr>
              <w:pStyle w:val="tablehead"/>
              <w:rPr>
                <w:kern w:val="18"/>
              </w:rPr>
            </w:pPr>
            <w:r w:rsidRPr="00ED694A">
              <w:rPr>
                <w:kern w:val="18"/>
              </w:rPr>
              <w:br/>
            </w:r>
            <w:r w:rsidRPr="00ED694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434979E" w14:textId="77777777" w:rsidR="00AD7575" w:rsidRPr="00ED694A" w:rsidRDefault="00AD7575" w:rsidP="004E64AF">
            <w:pPr>
              <w:pStyle w:val="tablehead"/>
              <w:rPr>
                <w:kern w:val="18"/>
              </w:rPr>
            </w:pPr>
            <w:r w:rsidRPr="00ED694A">
              <w:rPr>
                <w:kern w:val="18"/>
              </w:rPr>
              <w:t>$500</w:t>
            </w:r>
            <w:r w:rsidRPr="00ED694A">
              <w:rPr>
                <w:kern w:val="18"/>
              </w:rPr>
              <w:br/>
              <w:t>Ded.</w:t>
            </w:r>
            <w:r w:rsidRPr="00ED694A">
              <w:rPr>
                <w:kern w:val="18"/>
              </w:rPr>
              <w:br/>
              <w:t>Coll.</w:t>
            </w:r>
          </w:p>
        </w:tc>
      </w:tr>
      <w:tr w:rsidR="00AD7575" w:rsidRPr="00ED694A" w14:paraId="2C29218D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21E36CD" w14:textId="77777777" w:rsidR="00AD7575" w:rsidRPr="00ED694A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ED694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AD7575" w:rsidRPr="00ED694A" w14:paraId="68EFF537" w14:textId="77777777" w:rsidTr="004E64AF">
        <w:trPr>
          <w:cantSplit/>
        </w:trPr>
        <w:tc>
          <w:tcPr>
            <w:tcW w:w="540" w:type="dxa"/>
            <w:gridSpan w:val="2"/>
          </w:tcPr>
          <w:p w14:paraId="40F8F836" w14:textId="77777777" w:rsidR="00AD7575" w:rsidRPr="00ED694A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570F3A" w14:textId="77777777" w:rsidR="00AD7575" w:rsidRPr="00ED694A" w:rsidRDefault="00AD7575" w:rsidP="004E64AF">
            <w:pPr>
              <w:pStyle w:val="tabletext11"/>
              <w:rPr>
                <w:b/>
                <w:kern w:val="18"/>
              </w:rPr>
            </w:pPr>
            <w:r w:rsidRPr="00ED694A">
              <w:rPr>
                <w:b/>
                <w:kern w:val="18"/>
              </w:rPr>
              <w:t>– Local And Intermediate – All Vehicles</w:t>
            </w:r>
          </w:p>
        </w:tc>
      </w:tr>
      <w:tr w:rsidR="00AD7575" w:rsidRPr="00ED694A" w14:paraId="15B1E1A2" w14:textId="77777777" w:rsidTr="004E64AF">
        <w:trPr>
          <w:cantSplit/>
        </w:trPr>
        <w:tc>
          <w:tcPr>
            <w:tcW w:w="540" w:type="dxa"/>
            <w:gridSpan w:val="2"/>
          </w:tcPr>
          <w:p w14:paraId="589F3451" w14:textId="77777777" w:rsidR="00AD7575" w:rsidRPr="00ED694A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A6F27F" w14:textId="77777777" w:rsidR="00AD7575" w:rsidRPr="00ED694A" w:rsidRDefault="00AD7575" w:rsidP="004E64AF">
            <w:pPr>
              <w:pStyle w:val="tabletext11"/>
              <w:rPr>
                <w:b/>
                <w:kern w:val="18"/>
              </w:rPr>
            </w:pPr>
            <w:r w:rsidRPr="00ED694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AD7575" w:rsidRPr="00ED694A" w14:paraId="5E1EEB69" w14:textId="77777777" w:rsidTr="004E64AF">
        <w:trPr>
          <w:cantSplit/>
        </w:trPr>
        <w:tc>
          <w:tcPr>
            <w:tcW w:w="4860" w:type="dxa"/>
            <w:gridSpan w:val="3"/>
          </w:tcPr>
          <w:p w14:paraId="6429C21D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08D091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ED694A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3A361215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ED694A">
              <w:rPr>
                <w:kern w:val="18"/>
              </w:rPr>
              <w:t>$   139</w:t>
            </w:r>
          </w:p>
        </w:tc>
        <w:tc>
          <w:tcPr>
            <w:tcW w:w="1500" w:type="dxa"/>
          </w:tcPr>
          <w:p w14:paraId="47608D70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ED694A">
              <w:rPr>
                <w:kern w:val="18"/>
              </w:rPr>
              <w:t>$   351</w:t>
            </w:r>
          </w:p>
        </w:tc>
      </w:tr>
      <w:tr w:rsidR="00AD7575" w:rsidRPr="00ED694A" w14:paraId="432A45B1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33A004C" w14:textId="77777777" w:rsidR="00AD7575" w:rsidRPr="00ED694A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ED694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AD7575" w:rsidRPr="00ED694A" w14:paraId="23B20C2E" w14:textId="77777777" w:rsidTr="004E64AF">
        <w:trPr>
          <w:cantSplit/>
        </w:trPr>
        <w:tc>
          <w:tcPr>
            <w:tcW w:w="4860" w:type="dxa"/>
            <w:gridSpan w:val="3"/>
          </w:tcPr>
          <w:p w14:paraId="47C06839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6B3324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95BD27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86492C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ED694A" w14:paraId="0C5AB2E6" w14:textId="77777777" w:rsidTr="004E64AF">
        <w:trPr>
          <w:cantSplit/>
        </w:trPr>
        <w:tc>
          <w:tcPr>
            <w:tcW w:w="4860" w:type="dxa"/>
            <w:gridSpan w:val="3"/>
          </w:tcPr>
          <w:p w14:paraId="008A0978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9A0261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ED694A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115A2F84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ED694A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4BDD8596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ED694A">
              <w:rPr>
                <w:kern w:val="18"/>
              </w:rPr>
              <w:t>$   566</w:t>
            </w:r>
          </w:p>
        </w:tc>
      </w:tr>
      <w:tr w:rsidR="00AD7575" w:rsidRPr="00ED694A" w14:paraId="7043FBD2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E8DC825" w14:textId="77777777" w:rsidR="00AD7575" w:rsidRPr="00ED694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ED694A" w14:paraId="2BB2C1F5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B2092F5" w14:textId="77777777" w:rsidR="00AD7575" w:rsidRPr="00ED694A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ED694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AD7575" w:rsidRPr="00ED694A" w14:paraId="218CF58E" w14:textId="77777777" w:rsidTr="004E64AF">
        <w:trPr>
          <w:cantSplit/>
        </w:trPr>
        <w:tc>
          <w:tcPr>
            <w:tcW w:w="540" w:type="dxa"/>
            <w:gridSpan w:val="2"/>
          </w:tcPr>
          <w:p w14:paraId="03C79EB6" w14:textId="77777777" w:rsidR="00AD7575" w:rsidRPr="00ED694A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206344" w14:textId="77777777" w:rsidR="00AD7575" w:rsidRPr="00ED694A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ED694A">
              <w:rPr>
                <w:b/>
                <w:caps/>
                <w:kern w:val="18"/>
              </w:rPr>
              <w:t>– taxicabs and limousines</w:t>
            </w:r>
          </w:p>
        </w:tc>
      </w:tr>
      <w:tr w:rsidR="00AD7575" w:rsidRPr="00ED694A" w14:paraId="1198A5A9" w14:textId="77777777" w:rsidTr="004E64AF">
        <w:trPr>
          <w:cantSplit/>
        </w:trPr>
        <w:tc>
          <w:tcPr>
            <w:tcW w:w="4860" w:type="dxa"/>
            <w:gridSpan w:val="3"/>
          </w:tcPr>
          <w:p w14:paraId="37B517DC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613381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ED694A">
              <w:rPr>
                <w:kern w:val="18"/>
              </w:rPr>
              <w:t>$   182</w:t>
            </w:r>
          </w:p>
        </w:tc>
        <w:tc>
          <w:tcPr>
            <w:tcW w:w="1500" w:type="dxa"/>
          </w:tcPr>
          <w:p w14:paraId="6101BADF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ED694A">
              <w:rPr>
                <w:kern w:val="18"/>
              </w:rPr>
              <w:t>$   211</w:t>
            </w:r>
          </w:p>
        </w:tc>
        <w:tc>
          <w:tcPr>
            <w:tcW w:w="1500" w:type="dxa"/>
          </w:tcPr>
          <w:p w14:paraId="1A6AE324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ED694A">
              <w:rPr>
                <w:kern w:val="18"/>
              </w:rPr>
              <w:t>$   790</w:t>
            </w:r>
          </w:p>
        </w:tc>
      </w:tr>
      <w:tr w:rsidR="00AD7575" w:rsidRPr="00ED694A" w14:paraId="25496531" w14:textId="77777777" w:rsidTr="004E64AF">
        <w:trPr>
          <w:cantSplit/>
        </w:trPr>
        <w:tc>
          <w:tcPr>
            <w:tcW w:w="540" w:type="dxa"/>
            <w:gridSpan w:val="2"/>
          </w:tcPr>
          <w:p w14:paraId="2818061C" w14:textId="77777777" w:rsidR="00AD7575" w:rsidRPr="00ED694A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AF1F1D" w14:textId="77777777" w:rsidR="00AD7575" w:rsidRPr="00ED694A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ED694A">
              <w:rPr>
                <w:b/>
                <w:caps/>
                <w:kern w:val="18"/>
              </w:rPr>
              <w:t>– SCHOOL AND CHURCH BUSES</w:t>
            </w:r>
          </w:p>
        </w:tc>
      </w:tr>
      <w:tr w:rsidR="00AD7575" w:rsidRPr="00ED694A" w14:paraId="6587AB16" w14:textId="77777777" w:rsidTr="004E64AF">
        <w:trPr>
          <w:cantSplit/>
        </w:trPr>
        <w:tc>
          <w:tcPr>
            <w:tcW w:w="4860" w:type="dxa"/>
            <w:gridSpan w:val="3"/>
          </w:tcPr>
          <w:p w14:paraId="0BBBD17C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603CDE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ED694A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6A0BDAAD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ED694A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63D10A5E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ED694A">
              <w:rPr>
                <w:kern w:val="18"/>
              </w:rPr>
              <w:t>$   221</w:t>
            </w:r>
          </w:p>
        </w:tc>
      </w:tr>
      <w:tr w:rsidR="00AD7575" w:rsidRPr="00ED694A" w14:paraId="3C44B178" w14:textId="77777777" w:rsidTr="004E64AF">
        <w:trPr>
          <w:cantSplit/>
        </w:trPr>
        <w:tc>
          <w:tcPr>
            <w:tcW w:w="540" w:type="dxa"/>
            <w:gridSpan w:val="2"/>
          </w:tcPr>
          <w:p w14:paraId="20BB5D43" w14:textId="77777777" w:rsidR="00AD7575" w:rsidRPr="00ED694A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EF586E4" w14:textId="77777777" w:rsidR="00AD7575" w:rsidRPr="00ED694A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ED694A">
              <w:rPr>
                <w:b/>
                <w:caps/>
                <w:kern w:val="18"/>
              </w:rPr>
              <w:t>– OTHER BUSES</w:t>
            </w:r>
          </w:p>
        </w:tc>
      </w:tr>
      <w:tr w:rsidR="00AD7575" w:rsidRPr="00ED694A" w14:paraId="7100C2CF" w14:textId="77777777" w:rsidTr="004E64AF">
        <w:trPr>
          <w:cantSplit/>
        </w:trPr>
        <w:tc>
          <w:tcPr>
            <w:tcW w:w="4860" w:type="dxa"/>
            <w:gridSpan w:val="3"/>
          </w:tcPr>
          <w:p w14:paraId="32591DDD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DB75E3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ED694A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41464DB2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ED694A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411F8366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ED694A">
              <w:rPr>
                <w:kern w:val="18"/>
              </w:rPr>
              <w:t>$   221</w:t>
            </w:r>
          </w:p>
        </w:tc>
      </w:tr>
      <w:tr w:rsidR="00AD7575" w:rsidRPr="00ED694A" w14:paraId="18A6ED13" w14:textId="77777777" w:rsidTr="004E64AF">
        <w:trPr>
          <w:cantSplit/>
        </w:trPr>
        <w:tc>
          <w:tcPr>
            <w:tcW w:w="540" w:type="dxa"/>
            <w:gridSpan w:val="2"/>
          </w:tcPr>
          <w:p w14:paraId="453E6879" w14:textId="77777777" w:rsidR="00AD7575" w:rsidRPr="00ED694A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63ACBBE" w14:textId="77777777" w:rsidR="00AD7575" w:rsidRPr="00ED694A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ED694A">
              <w:rPr>
                <w:b/>
                <w:caps/>
                <w:kern w:val="18"/>
              </w:rPr>
              <w:t>– VAN POOLS</w:t>
            </w:r>
          </w:p>
        </w:tc>
      </w:tr>
      <w:tr w:rsidR="00AD7575" w:rsidRPr="00ED694A" w14:paraId="4639778A" w14:textId="77777777" w:rsidTr="004E64AF">
        <w:trPr>
          <w:cantSplit/>
        </w:trPr>
        <w:tc>
          <w:tcPr>
            <w:tcW w:w="4860" w:type="dxa"/>
            <w:gridSpan w:val="3"/>
          </w:tcPr>
          <w:p w14:paraId="56E1BC74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07A414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ED694A">
              <w:rPr>
                <w:kern w:val="18"/>
              </w:rPr>
              <w:t>$   182</w:t>
            </w:r>
          </w:p>
        </w:tc>
        <w:tc>
          <w:tcPr>
            <w:tcW w:w="1500" w:type="dxa"/>
          </w:tcPr>
          <w:p w14:paraId="192E695C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ED694A">
              <w:rPr>
                <w:kern w:val="18"/>
              </w:rPr>
              <w:t>$   211</w:t>
            </w:r>
          </w:p>
        </w:tc>
        <w:tc>
          <w:tcPr>
            <w:tcW w:w="1500" w:type="dxa"/>
          </w:tcPr>
          <w:p w14:paraId="248CBCF3" w14:textId="77777777" w:rsidR="00AD7575" w:rsidRPr="00ED694A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ED694A">
              <w:rPr>
                <w:kern w:val="18"/>
              </w:rPr>
              <w:t>$   790</w:t>
            </w:r>
          </w:p>
        </w:tc>
      </w:tr>
      <w:tr w:rsidR="00AD7575" w:rsidRPr="00ED694A" w14:paraId="4A972E4A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5ABCAFE" w14:textId="77777777" w:rsidR="00AD7575" w:rsidRPr="00ED694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ED694A" w14:paraId="02FB182A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4D7B9AE" w14:textId="77777777" w:rsidR="00AD7575" w:rsidRPr="00ED694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ED694A" w14:paraId="110CCA18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75DAAF76" w14:textId="77777777" w:rsidR="00AD7575" w:rsidRPr="00ED694A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ED69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18A4884" w14:textId="77777777" w:rsidR="00AD7575" w:rsidRPr="00ED694A" w:rsidRDefault="00AD7575" w:rsidP="004E64AF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Trucks, Tractors and Trailers Classifications, refer to Rule </w:t>
            </w:r>
            <w:r w:rsidRPr="00ED694A">
              <w:rPr>
                <w:rStyle w:val="rulelink"/>
              </w:rPr>
              <w:t xml:space="preserve">222.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7575" w:rsidRPr="00ED694A" w14:paraId="0C960561" w14:textId="77777777" w:rsidTr="004E64AF">
        <w:trPr>
          <w:cantSplit/>
        </w:trPr>
        <w:tc>
          <w:tcPr>
            <w:tcW w:w="220" w:type="dxa"/>
          </w:tcPr>
          <w:p w14:paraId="32B1C1E7" w14:textId="77777777" w:rsidR="00AD7575" w:rsidRPr="00ED694A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ED69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86883D2" w14:textId="77777777" w:rsidR="00AD7575" w:rsidRPr="00ED694A" w:rsidRDefault="00AD7575" w:rsidP="004E64AF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Private Passenger Types Classifications, refer to Rule </w:t>
            </w:r>
            <w:r w:rsidRPr="00ED694A">
              <w:rPr>
                <w:rStyle w:val="rulelink"/>
              </w:rPr>
              <w:t xml:space="preserve">232.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7575" w:rsidRPr="00ED694A" w14:paraId="40D1ADD6" w14:textId="77777777" w:rsidTr="004E64AF">
        <w:trPr>
          <w:cantSplit/>
        </w:trPr>
        <w:tc>
          <w:tcPr>
            <w:tcW w:w="220" w:type="dxa"/>
          </w:tcPr>
          <w:p w14:paraId="725917E7" w14:textId="77777777" w:rsidR="00AD7575" w:rsidRPr="00ED694A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ED69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EF6E590" w14:textId="77777777" w:rsidR="00AD7575" w:rsidRPr="00ED694A" w:rsidRDefault="00AD7575" w:rsidP="004E64AF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Publics Autos, refer to Rule </w:t>
            </w:r>
            <w:r w:rsidRPr="00ED694A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7575" w:rsidRPr="00ED694A" w14:paraId="662E371A" w14:textId="77777777" w:rsidTr="004E64AF">
        <w:trPr>
          <w:cantSplit/>
        </w:trPr>
        <w:tc>
          <w:tcPr>
            <w:tcW w:w="220" w:type="dxa"/>
          </w:tcPr>
          <w:p w14:paraId="4706D37E" w14:textId="77777777" w:rsidR="00AD7575" w:rsidRPr="00ED694A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ED69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BEC6010" w14:textId="77777777" w:rsidR="00AD7575" w:rsidRPr="00ED694A" w:rsidRDefault="00AD7575" w:rsidP="004E64AF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Deductible factors, refer to Rule </w:t>
            </w:r>
            <w:r w:rsidRPr="00ED694A">
              <w:rPr>
                <w:rStyle w:val="rulelink"/>
              </w:rPr>
              <w:t>298.</w:t>
            </w:r>
          </w:p>
        </w:tc>
      </w:tr>
      <w:tr w:rsidR="00AD7575" w:rsidRPr="00ED694A" w14:paraId="50C16154" w14:textId="77777777" w:rsidTr="004E64AF">
        <w:trPr>
          <w:cantSplit/>
        </w:trPr>
        <w:tc>
          <w:tcPr>
            <w:tcW w:w="220" w:type="dxa"/>
          </w:tcPr>
          <w:p w14:paraId="1604D2DD" w14:textId="77777777" w:rsidR="00AD7575" w:rsidRPr="00ED694A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ED69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21A29C6" w14:textId="77777777" w:rsidR="00AD7575" w:rsidRPr="00ED694A" w:rsidRDefault="00AD7575" w:rsidP="004E64AF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Vehicle Value factors, refer to Rule </w:t>
            </w:r>
            <w:r w:rsidRPr="00ED694A">
              <w:rPr>
                <w:rStyle w:val="rulelink"/>
              </w:rPr>
              <w:t>301.</w:t>
            </w:r>
          </w:p>
        </w:tc>
      </w:tr>
      <w:tr w:rsidR="00AD7575" w:rsidRPr="00ED694A" w14:paraId="222DBFE7" w14:textId="77777777" w:rsidTr="004E64AF">
        <w:trPr>
          <w:cantSplit/>
        </w:trPr>
        <w:tc>
          <w:tcPr>
            <w:tcW w:w="220" w:type="dxa"/>
          </w:tcPr>
          <w:p w14:paraId="25BFA989" w14:textId="77777777" w:rsidR="00AD7575" w:rsidRPr="00ED694A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  <w:bookmarkStart w:id="2" w:name="AdditionalNote"/>
            <w:bookmarkEnd w:id="2"/>
          </w:p>
        </w:tc>
        <w:tc>
          <w:tcPr>
            <w:tcW w:w="9140" w:type="dxa"/>
            <w:gridSpan w:val="5"/>
          </w:tcPr>
          <w:p w14:paraId="44D7B453" w14:textId="77777777" w:rsidR="00AD7575" w:rsidRPr="00ED694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ED694A" w14:paraId="1598F206" w14:textId="77777777" w:rsidTr="004E64AF">
        <w:trPr>
          <w:cantSplit/>
        </w:trPr>
        <w:tc>
          <w:tcPr>
            <w:tcW w:w="220" w:type="dxa"/>
          </w:tcPr>
          <w:p w14:paraId="5027BC09" w14:textId="77777777" w:rsidR="00AD7575" w:rsidRPr="00ED694A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658B2D" w14:textId="77777777" w:rsidR="00AD7575" w:rsidRPr="00ED694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ED694A" w14:paraId="54FCCAF7" w14:textId="77777777" w:rsidTr="004E64AF">
        <w:trPr>
          <w:cantSplit/>
        </w:trPr>
        <w:tc>
          <w:tcPr>
            <w:tcW w:w="220" w:type="dxa"/>
          </w:tcPr>
          <w:p w14:paraId="27899E42" w14:textId="77777777" w:rsidR="00AD7575" w:rsidRPr="00ED694A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8907CA" w14:textId="77777777" w:rsidR="00AD7575" w:rsidRPr="00ED694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ED694A" w14:paraId="7E58FF52" w14:textId="77777777" w:rsidTr="004E64AF">
        <w:trPr>
          <w:cantSplit/>
        </w:trPr>
        <w:tc>
          <w:tcPr>
            <w:tcW w:w="220" w:type="dxa"/>
          </w:tcPr>
          <w:p w14:paraId="010345DE" w14:textId="77777777" w:rsidR="00AD7575" w:rsidRPr="00ED694A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9C0AD8" w14:textId="77777777" w:rsidR="00AD7575" w:rsidRPr="00ED694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ED694A" w14:paraId="7D7BF83B" w14:textId="77777777" w:rsidTr="004E64AF">
        <w:trPr>
          <w:cantSplit/>
        </w:trPr>
        <w:tc>
          <w:tcPr>
            <w:tcW w:w="220" w:type="dxa"/>
          </w:tcPr>
          <w:p w14:paraId="3747E619" w14:textId="77777777" w:rsidR="00AD7575" w:rsidRPr="00ED694A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5329EB" w14:textId="77777777" w:rsidR="00AD7575" w:rsidRPr="00ED694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ED694A" w14:paraId="71848FFF" w14:textId="77777777" w:rsidTr="004E64AF">
        <w:trPr>
          <w:cantSplit/>
        </w:trPr>
        <w:tc>
          <w:tcPr>
            <w:tcW w:w="220" w:type="dxa"/>
          </w:tcPr>
          <w:p w14:paraId="17EEE3CD" w14:textId="77777777" w:rsidR="00AD7575" w:rsidRPr="00ED694A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A5E665" w14:textId="77777777" w:rsidR="00AD7575" w:rsidRPr="00ED694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ED694A" w14:paraId="18DBEEEF" w14:textId="77777777" w:rsidTr="004E64AF">
        <w:trPr>
          <w:cantSplit/>
        </w:trPr>
        <w:tc>
          <w:tcPr>
            <w:tcW w:w="220" w:type="dxa"/>
          </w:tcPr>
          <w:p w14:paraId="05952BA4" w14:textId="77777777" w:rsidR="00AD7575" w:rsidRPr="00ED694A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B7EBC0" w14:textId="77777777" w:rsidR="00AD7575" w:rsidRPr="00ED694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ED694A" w14:paraId="6A86B22B" w14:textId="77777777" w:rsidTr="004E64AF">
        <w:trPr>
          <w:cantSplit/>
        </w:trPr>
        <w:tc>
          <w:tcPr>
            <w:tcW w:w="220" w:type="dxa"/>
          </w:tcPr>
          <w:p w14:paraId="4869F38E" w14:textId="77777777" w:rsidR="00AD7575" w:rsidRPr="00ED694A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B17949" w14:textId="77777777" w:rsidR="00AD7575" w:rsidRPr="00ED694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ED694A" w14:paraId="74ABB4B5" w14:textId="77777777" w:rsidTr="004E64AF">
        <w:trPr>
          <w:cantSplit/>
        </w:trPr>
        <w:tc>
          <w:tcPr>
            <w:tcW w:w="220" w:type="dxa"/>
          </w:tcPr>
          <w:p w14:paraId="4C6E14DB" w14:textId="77777777" w:rsidR="00AD7575" w:rsidRPr="00ED694A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22EB5A" w14:textId="77777777" w:rsidR="00AD7575" w:rsidRPr="00ED694A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ED694A" w14:paraId="2B013CFE" w14:textId="77777777" w:rsidTr="004E64AF">
        <w:trPr>
          <w:cantSplit/>
        </w:trPr>
        <w:tc>
          <w:tcPr>
            <w:tcW w:w="220" w:type="dxa"/>
          </w:tcPr>
          <w:p w14:paraId="7A407BDC" w14:textId="77777777" w:rsidR="00AD7575" w:rsidRPr="00ED694A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DCADB9" w14:textId="77777777" w:rsidR="00AD7575" w:rsidRPr="00ED694A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10CB0621" w14:textId="747DFD64" w:rsidR="00AD7575" w:rsidRDefault="00AD7575" w:rsidP="00AD7575">
      <w:pPr>
        <w:pStyle w:val="isonormal"/>
      </w:pPr>
    </w:p>
    <w:p w14:paraId="206ED533" w14:textId="56F5C058" w:rsidR="00AD7575" w:rsidRDefault="00AD7575" w:rsidP="00AD7575">
      <w:pPr>
        <w:pStyle w:val="isonormal"/>
        <w:jc w:val="left"/>
      </w:pPr>
    </w:p>
    <w:p w14:paraId="4A0C14F2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C8C547E" w14:textId="77777777" w:rsidR="00AD7575" w:rsidRPr="00C17AFF" w:rsidRDefault="00AD7575" w:rsidP="00AD7575">
      <w:pPr>
        <w:pStyle w:val="subcap"/>
      </w:pPr>
      <w:r w:rsidRPr="00C17AFF">
        <w:lastRenderedPageBreak/>
        <w:t>TERRITORY 103</w:t>
      </w:r>
    </w:p>
    <w:p w14:paraId="3E9231AD" w14:textId="77777777" w:rsidR="00AD7575" w:rsidRPr="00C17AFF" w:rsidRDefault="00AD7575" w:rsidP="00AD7575">
      <w:pPr>
        <w:pStyle w:val="subcap2"/>
      </w:pPr>
      <w:r w:rsidRPr="00C17AFF">
        <w:t>PHYS DAM</w:t>
      </w:r>
    </w:p>
    <w:p w14:paraId="098893C4" w14:textId="77777777" w:rsidR="00AD7575" w:rsidRPr="00C17AFF" w:rsidRDefault="00AD7575" w:rsidP="00AD7575">
      <w:pPr>
        <w:pStyle w:val="isonormal"/>
      </w:pPr>
    </w:p>
    <w:p w14:paraId="5799787B" w14:textId="77777777" w:rsidR="00AD7575" w:rsidRPr="00C17AFF" w:rsidRDefault="00AD7575" w:rsidP="00AD7575">
      <w:pPr>
        <w:pStyle w:val="isonormal"/>
        <w:sectPr w:rsidR="00AD7575" w:rsidRPr="00C17AFF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AD7575" w:rsidRPr="00C17AFF" w14:paraId="3695EE3E" w14:textId="77777777" w:rsidTr="004E64AF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5AFDBF4" w14:textId="77777777" w:rsidR="00AD7575" w:rsidRPr="00C17AFF" w:rsidRDefault="00AD7575" w:rsidP="004E64AF">
            <w:pPr>
              <w:pStyle w:val="tablehead"/>
              <w:rPr>
                <w:kern w:val="18"/>
              </w:rPr>
            </w:pPr>
            <w:r w:rsidRPr="00C17AFF">
              <w:rPr>
                <w:kern w:val="18"/>
              </w:rPr>
              <w:t>PHYSICAL DAMAGE</w:t>
            </w:r>
            <w:r w:rsidRPr="00C17AFF">
              <w:rPr>
                <w:kern w:val="18"/>
              </w:rPr>
              <w:br/>
              <w:t>Original Cost New Range</w:t>
            </w:r>
            <w:r w:rsidRPr="00C17AFF">
              <w:rPr>
                <w:kern w:val="18"/>
              </w:rPr>
              <w:br/>
              <w:t>$25,000 – 29,999</w:t>
            </w:r>
          </w:p>
        </w:tc>
      </w:tr>
      <w:tr w:rsidR="00AD7575" w:rsidRPr="00C17AFF" w14:paraId="6A190BE8" w14:textId="77777777" w:rsidTr="004E64AF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0E188C1" w14:textId="77777777" w:rsidR="00AD7575" w:rsidRPr="00C17AFF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74831D9" w14:textId="77777777" w:rsidR="00AD7575" w:rsidRPr="00C17AFF" w:rsidRDefault="00AD7575" w:rsidP="004E64AF">
            <w:pPr>
              <w:pStyle w:val="tablehead"/>
              <w:rPr>
                <w:kern w:val="18"/>
              </w:rPr>
            </w:pPr>
            <w:r w:rsidRPr="00C17AFF">
              <w:rPr>
                <w:kern w:val="18"/>
              </w:rPr>
              <w:t>Specified</w:t>
            </w:r>
            <w:r w:rsidRPr="00C17AFF">
              <w:rPr>
                <w:kern w:val="18"/>
              </w:rPr>
              <w:br/>
              <w:t>Causes</w:t>
            </w:r>
            <w:r w:rsidRPr="00C17AF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7AD3497" w14:textId="77777777" w:rsidR="00AD7575" w:rsidRPr="00C17AFF" w:rsidRDefault="00AD7575" w:rsidP="004E64AF">
            <w:pPr>
              <w:pStyle w:val="tablehead"/>
              <w:rPr>
                <w:kern w:val="18"/>
              </w:rPr>
            </w:pPr>
            <w:r w:rsidRPr="00C17AFF">
              <w:rPr>
                <w:kern w:val="18"/>
              </w:rPr>
              <w:br/>
            </w:r>
            <w:r w:rsidRPr="00C17AF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AC747C5" w14:textId="77777777" w:rsidR="00AD7575" w:rsidRPr="00C17AFF" w:rsidRDefault="00AD7575" w:rsidP="004E64AF">
            <w:pPr>
              <w:pStyle w:val="tablehead"/>
              <w:rPr>
                <w:kern w:val="18"/>
              </w:rPr>
            </w:pPr>
            <w:r w:rsidRPr="00C17AFF">
              <w:rPr>
                <w:kern w:val="18"/>
              </w:rPr>
              <w:t>$500</w:t>
            </w:r>
            <w:r w:rsidRPr="00C17AFF">
              <w:rPr>
                <w:kern w:val="18"/>
              </w:rPr>
              <w:br/>
              <w:t>Ded.</w:t>
            </w:r>
            <w:r w:rsidRPr="00C17AFF">
              <w:rPr>
                <w:kern w:val="18"/>
              </w:rPr>
              <w:br/>
              <w:t>Coll.</w:t>
            </w:r>
          </w:p>
        </w:tc>
      </w:tr>
      <w:tr w:rsidR="00AD7575" w:rsidRPr="00C17AFF" w14:paraId="118B4709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DEABE16" w14:textId="77777777" w:rsidR="00AD7575" w:rsidRPr="00C17AFF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C17AF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AD7575" w:rsidRPr="00C17AFF" w14:paraId="31E8385E" w14:textId="77777777" w:rsidTr="004E64AF">
        <w:trPr>
          <w:cantSplit/>
        </w:trPr>
        <w:tc>
          <w:tcPr>
            <w:tcW w:w="540" w:type="dxa"/>
            <w:gridSpan w:val="2"/>
          </w:tcPr>
          <w:p w14:paraId="2730CD1B" w14:textId="77777777" w:rsidR="00AD7575" w:rsidRPr="00C17AFF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395E6D" w14:textId="77777777" w:rsidR="00AD7575" w:rsidRPr="00C17AFF" w:rsidRDefault="00AD7575" w:rsidP="004E64AF">
            <w:pPr>
              <w:pStyle w:val="tabletext11"/>
              <w:rPr>
                <w:b/>
                <w:kern w:val="18"/>
              </w:rPr>
            </w:pPr>
            <w:r w:rsidRPr="00C17AFF">
              <w:rPr>
                <w:b/>
                <w:kern w:val="18"/>
              </w:rPr>
              <w:t>– Local And Intermediate – All Vehicles</w:t>
            </w:r>
          </w:p>
        </w:tc>
      </w:tr>
      <w:tr w:rsidR="00AD7575" w:rsidRPr="00C17AFF" w14:paraId="7E1CD81C" w14:textId="77777777" w:rsidTr="004E64AF">
        <w:trPr>
          <w:cantSplit/>
        </w:trPr>
        <w:tc>
          <w:tcPr>
            <w:tcW w:w="540" w:type="dxa"/>
            <w:gridSpan w:val="2"/>
          </w:tcPr>
          <w:p w14:paraId="34C72D8A" w14:textId="77777777" w:rsidR="00AD7575" w:rsidRPr="00C17AFF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82AD43C" w14:textId="77777777" w:rsidR="00AD7575" w:rsidRPr="00C17AFF" w:rsidRDefault="00AD7575" w:rsidP="004E64AF">
            <w:pPr>
              <w:pStyle w:val="tabletext11"/>
              <w:rPr>
                <w:b/>
                <w:kern w:val="18"/>
              </w:rPr>
            </w:pPr>
            <w:r w:rsidRPr="00C17AF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AD7575" w:rsidRPr="00C17AFF" w14:paraId="33B4C640" w14:textId="77777777" w:rsidTr="004E64AF">
        <w:trPr>
          <w:cantSplit/>
        </w:trPr>
        <w:tc>
          <w:tcPr>
            <w:tcW w:w="4860" w:type="dxa"/>
            <w:gridSpan w:val="3"/>
          </w:tcPr>
          <w:p w14:paraId="339BB3F7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53E611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17AFF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68AE041F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17AFF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76E11377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17AFF">
              <w:rPr>
                <w:kern w:val="18"/>
              </w:rPr>
              <w:t>$   264</w:t>
            </w:r>
          </w:p>
        </w:tc>
      </w:tr>
      <w:tr w:rsidR="00AD7575" w:rsidRPr="00C17AFF" w14:paraId="0DB96273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9264F34" w14:textId="77777777" w:rsidR="00AD7575" w:rsidRPr="00C17AFF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C17AF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AD7575" w:rsidRPr="00C17AFF" w14:paraId="3B98E0BF" w14:textId="77777777" w:rsidTr="004E64AF">
        <w:trPr>
          <w:cantSplit/>
        </w:trPr>
        <w:tc>
          <w:tcPr>
            <w:tcW w:w="4860" w:type="dxa"/>
            <w:gridSpan w:val="3"/>
          </w:tcPr>
          <w:p w14:paraId="1C02801D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F9A411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17D73F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A97921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C17AFF" w14:paraId="1C4656C9" w14:textId="77777777" w:rsidTr="004E64AF">
        <w:trPr>
          <w:cantSplit/>
        </w:trPr>
        <w:tc>
          <w:tcPr>
            <w:tcW w:w="4860" w:type="dxa"/>
            <w:gridSpan w:val="3"/>
          </w:tcPr>
          <w:p w14:paraId="72F2DFAB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7B8C9E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17AFF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20CE8003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17AFF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2D11BB2C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17AFF">
              <w:rPr>
                <w:kern w:val="18"/>
              </w:rPr>
              <w:t>$   315</w:t>
            </w:r>
          </w:p>
        </w:tc>
      </w:tr>
      <w:tr w:rsidR="00AD7575" w:rsidRPr="00C17AFF" w14:paraId="2223EC32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17C21A7" w14:textId="77777777" w:rsidR="00AD7575" w:rsidRPr="00C17AF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17AFF" w14:paraId="5A6D8483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728FC8D" w14:textId="77777777" w:rsidR="00AD7575" w:rsidRPr="00C17AFF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C17AF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AD7575" w:rsidRPr="00C17AFF" w14:paraId="4DE2B805" w14:textId="77777777" w:rsidTr="004E64AF">
        <w:trPr>
          <w:cantSplit/>
        </w:trPr>
        <w:tc>
          <w:tcPr>
            <w:tcW w:w="540" w:type="dxa"/>
            <w:gridSpan w:val="2"/>
          </w:tcPr>
          <w:p w14:paraId="368186E2" w14:textId="77777777" w:rsidR="00AD7575" w:rsidRPr="00C17AFF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205828" w14:textId="77777777" w:rsidR="00AD7575" w:rsidRPr="00C17AFF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C17AFF">
              <w:rPr>
                <w:b/>
                <w:caps/>
                <w:kern w:val="18"/>
              </w:rPr>
              <w:t>– taxicabs and limousines</w:t>
            </w:r>
          </w:p>
        </w:tc>
      </w:tr>
      <w:tr w:rsidR="00AD7575" w:rsidRPr="00C17AFF" w14:paraId="5F1BB05C" w14:textId="77777777" w:rsidTr="004E64AF">
        <w:trPr>
          <w:cantSplit/>
        </w:trPr>
        <w:tc>
          <w:tcPr>
            <w:tcW w:w="4860" w:type="dxa"/>
            <w:gridSpan w:val="3"/>
          </w:tcPr>
          <w:p w14:paraId="0DBA6838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3CDC00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17AFF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10D0B38F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17AFF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31853A56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17AFF">
              <w:rPr>
                <w:kern w:val="18"/>
              </w:rPr>
              <w:t>$   594</w:t>
            </w:r>
          </w:p>
        </w:tc>
      </w:tr>
      <w:tr w:rsidR="00AD7575" w:rsidRPr="00C17AFF" w14:paraId="4D973BE0" w14:textId="77777777" w:rsidTr="004E64AF">
        <w:trPr>
          <w:cantSplit/>
        </w:trPr>
        <w:tc>
          <w:tcPr>
            <w:tcW w:w="540" w:type="dxa"/>
            <w:gridSpan w:val="2"/>
          </w:tcPr>
          <w:p w14:paraId="44499F53" w14:textId="77777777" w:rsidR="00AD7575" w:rsidRPr="00C17AFF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720E30" w14:textId="77777777" w:rsidR="00AD7575" w:rsidRPr="00C17AFF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C17AFF">
              <w:rPr>
                <w:b/>
                <w:caps/>
                <w:kern w:val="18"/>
              </w:rPr>
              <w:t>– SCHOOL AND CHURCH BUSES</w:t>
            </w:r>
          </w:p>
        </w:tc>
      </w:tr>
      <w:tr w:rsidR="00AD7575" w:rsidRPr="00C17AFF" w14:paraId="39C98F65" w14:textId="77777777" w:rsidTr="004E64AF">
        <w:trPr>
          <w:cantSplit/>
        </w:trPr>
        <w:tc>
          <w:tcPr>
            <w:tcW w:w="4860" w:type="dxa"/>
            <w:gridSpan w:val="3"/>
          </w:tcPr>
          <w:p w14:paraId="3DE0E48E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ACEFCD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17AFF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407891F8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17AFF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6C84B2BB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17AFF">
              <w:rPr>
                <w:kern w:val="18"/>
              </w:rPr>
              <w:t>$   166</w:t>
            </w:r>
          </w:p>
        </w:tc>
      </w:tr>
      <w:tr w:rsidR="00AD7575" w:rsidRPr="00C17AFF" w14:paraId="14D9EF76" w14:textId="77777777" w:rsidTr="004E64AF">
        <w:trPr>
          <w:cantSplit/>
        </w:trPr>
        <w:tc>
          <w:tcPr>
            <w:tcW w:w="540" w:type="dxa"/>
            <w:gridSpan w:val="2"/>
          </w:tcPr>
          <w:p w14:paraId="048ED90E" w14:textId="77777777" w:rsidR="00AD7575" w:rsidRPr="00C17AFF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29ACDF" w14:textId="77777777" w:rsidR="00AD7575" w:rsidRPr="00C17AFF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C17AFF">
              <w:rPr>
                <w:b/>
                <w:caps/>
                <w:kern w:val="18"/>
              </w:rPr>
              <w:t>– OTHER BUSES</w:t>
            </w:r>
          </w:p>
        </w:tc>
      </w:tr>
      <w:tr w:rsidR="00AD7575" w:rsidRPr="00C17AFF" w14:paraId="71D6FE26" w14:textId="77777777" w:rsidTr="004E64AF">
        <w:trPr>
          <w:cantSplit/>
        </w:trPr>
        <w:tc>
          <w:tcPr>
            <w:tcW w:w="4860" w:type="dxa"/>
            <w:gridSpan w:val="3"/>
          </w:tcPr>
          <w:p w14:paraId="07C42C81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EC11E8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17AFF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7A7797DE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17AFF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590A0E64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17AFF">
              <w:rPr>
                <w:kern w:val="18"/>
              </w:rPr>
              <w:t>$   166</w:t>
            </w:r>
          </w:p>
        </w:tc>
      </w:tr>
      <w:tr w:rsidR="00AD7575" w:rsidRPr="00C17AFF" w14:paraId="3AE360D9" w14:textId="77777777" w:rsidTr="004E64AF">
        <w:trPr>
          <w:cantSplit/>
        </w:trPr>
        <w:tc>
          <w:tcPr>
            <w:tcW w:w="540" w:type="dxa"/>
            <w:gridSpan w:val="2"/>
          </w:tcPr>
          <w:p w14:paraId="5FE0E041" w14:textId="77777777" w:rsidR="00AD7575" w:rsidRPr="00C17AFF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07FF8B" w14:textId="77777777" w:rsidR="00AD7575" w:rsidRPr="00C17AFF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C17AFF">
              <w:rPr>
                <w:b/>
                <w:caps/>
                <w:kern w:val="18"/>
              </w:rPr>
              <w:t>– VAN POOLS</w:t>
            </w:r>
          </w:p>
        </w:tc>
      </w:tr>
      <w:tr w:rsidR="00AD7575" w:rsidRPr="00C17AFF" w14:paraId="7AB0631F" w14:textId="77777777" w:rsidTr="004E64AF">
        <w:trPr>
          <w:cantSplit/>
        </w:trPr>
        <w:tc>
          <w:tcPr>
            <w:tcW w:w="4860" w:type="dxa"/>
            <w:gridSpan w:val="3"/>
          </w:tcPr>
          <w:p w14:paraId="40072725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7586C3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17AFF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50BFDC40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17AFF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6B71755D" w14:textId="77777777" w:rsidR="00AD7575" w:rsidRPr="00C17AFF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17AFF">
              <w:rPr>
                <w:kern w:val="18"/>
              </w:rPr>
              <w:t>$   594</w:t>
            </w:r>
          </w:p>
        </w:tc>
      </w:tr>
      <w:tr w:rsidR="00AD7575" w:rsidRPr="00C17AFF" w14:paraId="7AAE468F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BD7A3A8" w14:textId="77777777" w:rsidR="00AD7575" w:rsidRPr="00C17AF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17AFF" w14:paraId="4899BF6E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AD5D6AF" w14:textId="77777777" w:rsidR="00AD7575" w:rsidRPr="00C17AF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3E46F4" w:rsidRPr="00C17AFF" w14:paraId="679BF201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4D51C038" w14:textId="77777777" w:rsidR="003E46F4" w:rsidRPr="00C17AFF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C17A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447F557" w14:textId="22D8A779" w:rsidR="003E46F4" w:rsidRPr="00C17AFF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Trucks, Tractors and Trailers Classifications, refer to Rule </w:t>
            </w:r>
            <w:r w:rsidRPr="00ED694A">
              <w:rPr>
                <w:rStyle w:val="rulelink"/>
              </w:rPr>
              <w:t xml:space="preserve">222.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C17AFF" w14:paraId="1D9C7688" w14:textId="77777777" w:rsidTr="004E64AF">
        <w:trPr>
          <w:cantSplit/>
        </w:trPr>
        <w:tc>
          <w:tcPr>
            <w:tcW w:w="220" w:type="dxa"/>
          </w:tcPr>
          <w:p w14:paraId="64A003AD" w14:textId="77777777" w:rsidR="003E46F4" w:rsidRPr="00C17AFF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C17A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9B9F297" w14:textId="724C28DF" w:rsidR="003E46F4" w:rsidRPr="00C17AFF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Private Passenger Types Classifications, refer to Rule </w:t>
            </w:r>
            <w:r w:rsidRPr="00ED694A">
              <w:rPr>
                <w:rStyle w:val="rulelink"/>
              </w:rPr>
              <w:t xml:space="preserve">232.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C17AFF" w14:paraId="008ED357" w14:textId="77777777" w:rsidTr="004E64AF">
        <w:trPr>
          <w:cantSplit/>
        </w:trPr>
        <w:tc>
          <w:tcPr>
            <w:tcW w:w="220" w:type="dxa"/>
          </w:tcPr>
          <w:p w14:paraId="167BF38F" w14:textId="77777777" w:rsidR="003E46F4" w:rsidRPr="00C17AFF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C17A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C3B789C" w14:textId="2CB76748" w:rsidR="003E46F4" w:rsidRPr="00C17AFF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Publics Autos, refer to Rule </w:t>
            </w:r>
            <w:r w:rsidRPr="00ED694A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7575" w:rsidRPr="00C17AFF" w14:paraId="37AE2DE4" w14:textId="77777777" w:rsidTr="004E64AF">
        <w:trPr>
          <w:cantSplit/>
        </w:trPr>
        <w:tc>
          <w:tcPr>
            <w:tcW w:w="220" w:type="dxa"/>
          </w:tcPr>
          <w:p w14:paraId="024E5BD8" w14:textId="77777777" w:rsidR="00AD7575" w:rsidRPr="00C17AFF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C17A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3261988" w14:textId="77777777" w:rsidR="00AD7575" w:rsidRPr="00C17AFF" w:rsidRDefault="00AD7575" w:rsidP="004E64AF">
            <w:pPr>
              <w:pStyle w:val="tabletext11"/>
              <w:rPr>
                <w:kern w:val="18"/>
              </w:rPr>
            </w:pPr>
            <w:r w:rsidRPr="00C17AFF">
              <w:rPr>
                <w:kern w:val="18"/>
              </w:rPr>
              <w:t xml:space="preserve">For Deductible factors, refer to Rule </w:t>
            </w:r>
            <w:r w:rsidRPr="00C17AFF">
              <w:rPr>
                <w:rStyle w:val="rulelink"/>
              </w:rPr>
              <w:t>298.</w:t>
            </w:r>
          </w:p>
        </w:tc>
      </w:tr>
      <w:tr w:rsidR="00AD7575" w:rsidRPr="00C17AFF" w14:paraId="4C95D35D" w14:textId="77777777" w:rsidTr="004E64AF">
        <w:trPr>
          <w:cantSplit/>
        </w:trPr>
        <w:tc>
          <w:tcPr>
            <w:tcW w:w="220" w:type="dxa"/>
          </w:tcPr>
          <w:p w14:paraId="302346DA" w14:textId="77777777" w:rsidR="00AD7575" w:rsidRPr="00C17AFF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C17AF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461F236" w14:textId="77777777" w:rsidR="00AD7575" w:rsidRPr="00C17AFF" w:rsidRDefault="00AD7575" w:rsidP="004E64AF">
            <w:pPr>
              <w:pStyle w:val="tabletext11"/>
              <w:rPr>
                <w:kern w:val="18"/>
              </w:rPr>
            </w:pPr>
            <w:r w:rsidRPr="00C17AFF">
              <w:rPr>
                <w:kern w:val="18"/>
              </w:rPr>
              <w:t xml:space="preserve">For Vehicle Value factors, refer to Rule </w:t>
            </w:r>
            <w:r w:rsidRPr="00C17AFF">
              <w:rPr>
                <w:rStyle w:val="rulelink"/>
              </w:rPr>
              <w:t>301.</w:t>
            </w:r>
          </w:p>
        </w:tc>
      </w:tr>
      <w:tr w:rsidR="00AD7575" w:rsidRPr="00C17AFF" w14:paraId="61CB16FC" w14:textId="77777777" w:rsidTr="004E64AF">
        <w:trPr>
          <w:cantSplit/>
        </w:trPr>
        <w:tc>
          <w:tcPr>
            <w:tcW w:w="220" w:type="dxa"/>
          </w:tcPr>
          <w:p w14:paraId="2ADA7725" w14:textId="77777777" w:rsidR="00AD7575" w:rsidRPr="00C17AFF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19908C" w14:textId="77777777" w:rsidR="00AD7575" w:rsidRPr="00C17AF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17AFF" w14:paraId="3BCC75FE" w14:textId="77777777" w:rsidTr="004E64AF">
        <w:trPr>
          <w:cantSplit/>
        </w:trPr>
        <w:tc>
          <w:tcPr>
            <w:tcW w:w="220" w:type="dxa"/>
          </w:tcPr>
          <w:p w14:paraId="473DB05E" w14:textId="77777777" w:rsidR="00AD7575" w:rsidRPr="00C17AFF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A3D26D" w14:textId="77777777" w:rsidR="00AD7575" w:rsidRPr="00C17AF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17AFF" w14:paraId="7FA4B175" w14:textId="77777777" w:rsidTr="004E64AF">
        <w:trPr>
          <w:cantSplit/>
        </w:trPr>
        <w:tc>
          <w:tcPr>
            <w:tcW w:w="220" w:type="dxa"/>
          </w:tcPr>
          <w:p w14:paraId="2DD7554F" w14:textId="77777777" w:rsidR="00AD7575" w:rsidRPr="00C17AFF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F08ED7" w14:textId="77777777" w:rsidR="00AD7575" w:rsidRPr="00C17AF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17AFF" w14:paraId="5EEE3D06" w14:textId="77777777" w:rsidTr="004E64AF">
        <w:trPr>
          <w:cantSplit/>
        </w:trPr>
        <w:tc>
          <w:tcPr>
            <w:tcW w:w="220" w:type="dxa"/>
          </w:tcPr>
          <w:p w14:paraId="6C38D029" w14:textId="77777777" w:rsidR="00AD7575" w:rsidRPr="00C17AFF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969C12" w14:textId="77777777" w:rsidR="00AD7575" w:rsidRPr="00C17AF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17AFF" w14:paraId="1D4E8A25" w14:textId="77777777" w:rsidTr="004E64AF">
        <w:trPr>
          <w:cantSplit/>
        </w:trPr>
        <w:tc>
          <w:tcPr>
            <w:tcW w:w="220" w:type="dxa"/>
          </w:tcPr>
          <w:p w14:paraId="74A7EAE4" w14:textId="77777777" w:rsidR="00AD7575" w:rsidRPr="00C17AFF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EB1341" w14:textId="77777777" w:rsidR="00AD7575" w:rsidRPr="00C17AF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17AFF" w14:paraId="679D337F" w14:textId="77777777" w:rsidTr="004E64AF">
        <w:trPr>
          <w:cantSplit/>
        </w:trPr>
        <w:tc>
          <w:tcPr>
            <w:tcW w:w="220" w:type="dxa"/>
          </w:tcPr>
          <w:p w14:paraId="691665A3" w14:textId="77777777" w:rsidR="00AD7575" w:rsidRPr="00C17AFF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4600E6" w14:textId="77777777" w:rsidR="00AD7575" w:rsidRPr="00C17AF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17AFF" w14:paraId="7224B9AB" w14:textId="77777777" w:rsidTr="004E64AF">
        <w:trPr>
          <w:cantSplit/>
        </w:trPr>
        <w:tc>
          <w:tcPr>
            <w:tcW w:w="220" w:type="dxa"/>
          </w:tcPr>
          <w:p w14:paraId="14CD74F8" w14:textId="77777777" w:rsidR="00AD7575" w:rsidRPr="00C17AFF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0CFBCD" w14:textId="77777777" w:rsidR="00AD7575" w:rsidRPr="00C17AF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17AFF" w14:paraId="0C738D7C" w14:textId="77777777" w:rsidTr="004E64AF">
        <w:trPr>
          <w:cantSplit/>
        </w:trPr>
        <w:tc>
          <w:tcPr>
            <w:tcW w:w="220" w:type="dxa"/>
          </w:tcPr>
          <w:p w14:paraId="05F3B8EE" w14:textId="77777777" w:rsidR="00AD7575" w:rsidRPr="00C17AFF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0A33D6" w14:textId="77777777" w:rsidR="00AD7575" w:rsidRPr="00C17AF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17AFF" w14:paraId="2F532D16" w14:textId="77777777" w:rsidTr="004E64AF">
        <w:trPr>
          <w:cantSplit/>
        </w:trPr>
        <w:tc>
          <w:tcPr>
            <w:tcW w:w="220" w:type="dxa"/>
          </w:tcPr>
          <w:p w14:paraId="48078186" w14:textId="77777777" w:rsidR="00AD7575" w:rsidRPr="00C17AFF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00C35A" w14:textId="77777777" w:rsidR="00AD7575" w:rsidRPr="00C17AFF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17AFF" w14:paraId="1E814610" w14:textId="77777777" w:rsidTr="004E64AF">
        <w:trPr>
          <w:cantSplit/>
        </w:trPr>
        <w:tc>
          <w:tcPr>
            <w:tcW w:w="220" w:type="dxa"/>
          </w:tcPr>
          <w:p w14:paraId="24F57338" w14:textId="77777777" w:rsidR="00AD7575" w:rsidRPr="00C17AFF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51F718" w14:textId="77777777" w:rsidR="00AD7575" w:rsidRPr="00C17AFF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2CE0E05D" w14:textId="345842C3" w:rsidR="00AD7575" w:rsidRDefault="00AD7575" w:rsidP="00AD7575">
      <w:pPr>
        <w:pStyle w:val="isonormal"/>
      </w:pPr>
    </w:p>
    <w:p w14:paraId="39061153" w14:textId="38D378DE" w:rsidR="00AD7575" w:rsidRDefault="00AD7575" w:rsidP="00AD7575">
      <w:pPr>
        <w:pStyle w:val="isonormal"/>
        <w:jc w:val="left"/>
      </w:pPr>
    </w:p>
    <w:p w14:paraId="1518D793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512D3A1" w14:textId="77777777" w:rsidR="00AD7575" w:rsidRPr="003D4AF5" w:rsidRDefault="00AD7575" w:rsidP="00AD7575">
      <w:pPr>
        <w:pStyle w:val="subcap"/>
      </w:pPr>
      <w:r w:rsidRPr="003D4AF5">
        <w:lastRenderedPageBreak/>
        <w:t>TERRITORY 104</w:t>
      </w:r>
    </w:p>
    <w:p w14:paraId="6E4DAE4A" w14:textId="77777777" w:rsidR="00AD7575" w:rsidRPr="003D4AF5" w:rsidRDefault="00AD7575" w:rsidP="00AD7575">
      <w:pPr>
        <w:pStyle w:val="subcap2"/>
      </w:pPr>
      <w:r w:rsidRPr="003D4AF5">
        <w:t>PHYS DAM</w:t>
      </w:r>
    </w:p>
    <w:p w14:paraId="35242ED1" w14:textId="77777777" w:rsidR="00AD7575" w:rsidRPr="003D4AF5" w:rsidRDefault="00AD7575" w:rsidP="00AD7575">
      <w:pPr>
        <w:pStyle w:val="isonormal"/>
      </w:pPr>
    </w:p>
    <w:p w14:paraId="4824CAFD" w14:textId="77777777" w:rsidR="00AD7575" w:rsidRPr="003D4AF5" w:rsidRDefault="00AD7575" w:rsidP="00AD7575">
      <w:pPr>
        <w:pStyle w:val="isonormal"/>
        <w:sectPr w:rsidR="00AD7575" w:rsidRPr="003D4AF5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AD7575" w:rsidRPr="003D4AF5" w14:paraId="0715C502" w14:textId="77777777" w:rsidTr="004E64AF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68C1531" w14:textId="77777777" w:rsidR="00AD7575" w:rsidRPr="003D4AF5" w:rsidRDefault="00AD7575" w:rsidP="004E64AF">
            <w:pPr>
              <w:pStyle w:val="tablehead"/>
              <w:rPr>
                <w:kern w:val="18"/>
              </w:rPr>
            </w:pPr>
            <w:r w:rsidRPr="003D4AF5">
              <w:rPr>
                <w:kern w:val="18"/>
              </w:rPr>
              <w:t>PHYSICAL DAMAGE</w:t>
            </w:r>
            <w:r w:rsidRPr="003D4AF5">
              <w:rPr>
                <w:kern w:val="18"/>
              </w:rPr>
              <w:br/>
              <w:t>Original Cost New Range</w:t>
            </w:r>
            <w:r w:rsidRPr="003D4AF5">
              <w:rPr>
                <w:kern w:val="18"/>
              </w:rPr>
              <w:br/>
              <w:t>$25,000 – 29,999</w:t>
            </w:r>
          </w:p>
        </w:tc>
      </w:tr>
      <w:tr w:rsidR="00AD7575" w:rsidRPr="003D4AF5" w14:paraId="4A0A95AD" w14:textId="77777777" w:rsidTr="004E64AF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93386C9" w14:textId="77777777" w:rsidR="00AD7575" w:rsidRPr="003D4AF5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8C6BB89" w14:textId="77777777" w:rsidR="00AD7575" w:rsidRPr="003D4AF5" w:rsidRDefault="00AD7575" w:rsidP="004E64AF">
            <w:pPr>
              <w:pStyle w:val="tablehead"/>
              <w:rPr>
                <w:kern w:val="18"/>
              </w:rPr>
            </w:pPr>
            <w:r w:rsidRPr="003D4AF5">
              <w:rPr>
                <w:kern w:val="18"/>
              </w:rPr>
              <w:t>Specified</w:t>
            </w:r>
            <w:r w:rsidRPr="003D4AF5">
              <w:rPr>
                <w:kern w:val="18"/>
              </w:rPr>
              <w:br/>
              <w:t>Causes</w:t>
            </w:r>
            <w:r w:rsidRPr="003D4AF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B1573E6" w14:textId="77777777" w:rsidR="00AD7575" w:rsidRPr="003D4AF5" w:rsidRDefault="00AD7575" w:rsidP="004E64AF">
            <w:pPr>
              <w:pStyle w:val="tablehead"/>
              <w:rPr>
                <w:kern w:val="18"/>
              </w:rPr>
            </w:pPr>
            <w:r w:rsidRPr="003D4AF5">
              <w:rPr>
                <w:kern w:val="18"/>
              </w:rPr>
              <w:br/>
            </w:r>
            <w:r w:rsidRPr="003D4AF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10C2596" w14:textId="77777777" w:rsidR="00AD7575" w:rsidRPr="003D4AF5" w:rsidRDefault="00AD7575" w:rsidP="004E64AF">
            <w:pPr>
              <w:pStyle w:val="tablehead"/>
              <w:rPr>
                <w:kern w:val="18"/>
              </w:rPr>
            </w:pPr>
            <w:r w:rsidRPr="003D4AF5">
              <w:rPr>
                <w:kern w:val="18"/>
              </w:rPr>
              <w:t>$500</w:t>
            </w:r>
            <w:r w:rsidRPr="003D4AF5">
              <w:rPr>
                <w:kern w:val="18"/>
              </w:rPr>
              <w:br/>
              <w:t>Ded.</w:t>
            </w:r>
            <w:r w:rsidRPr="003D4AF5">
              <w:rPr>
                <w:kern w:val="18"/>
              </w:rPr>
              <w:br/>
              <w:t>Coll.</w:t>
            </w:r>
          </w:p>
        </w:tc>
      </w:tr>
      <w:tr w:rsidR="00AD7575" w:rsidRPr="003D4AF5" w14:paraId="5875369D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31CF1CE" w14:textId="77777777" w:rsidR="00AD7575" w:rsidRPr="003D4AF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3D4AF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AD7575" w:rsidRPr="003D4AF5" w14:paraId="2192C73A" w14:textId="77777777" w:rsidTr="004E64AF">
        <w:trPr>
          <w:cantSplit/>
        </w:trPr>
        <w:tc>
          <w:tcPr>
            <w:tcW w:w="540" w:type="dxa"/>
            <w:gridSpan w:val="2"/>
          </w:tcPr>
          <w:p w14:paraId="23BD0984" w14:textId="77777777" w:rsidR="00AD7575" w:rsidRPr="003D4AF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622D6AF" w14:textId="77777777" w:rsidR="00AD7575" w:rsidRPr="003D4AF5" w:rsidRDefault="00AD7575" w:rsidP="004E64AF">
            <w:pPr>
              <w:pStyle w:val="tabletext11"/>
              <w:rPr>
                <w:b/>
                <w:kern w:val="18"/>
              </w:rPr>
            </w:pPr>
            <w:r w:rsidRPr="003D4AF5">
              <w:rPr>
                <w:b/>
                <w:kern w:val="18"/>
              </w:rPr>
              <w:t>– Local And Intermediate – All Vehicles</w:t>
            </w:r>
          </w:p>
        </w:tc>
      </w:tr>
      <w:tr w:rsidR="00AD7575" w:rsidRPr="003D4AF5" w14:paraId="03798719" w14:textId="77777777" w:rsidTr="004E64AF">
        <w:trPr>
          <w:cantSplit/>
        </w:trPr>
        <w:tc>
          <w:tcPr>
            <w:tcW w:w="540" w:type="dxa"/>
            <w:gridSpan w:val="2"/>
          </w:tcPr>
          <w:p w14:paraId="16F1B2C5" w14:textId="77777777" w:rsidR="00AD7575" w:rsidRPr="003D4AF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63F9F8" w14:textId="77777777" w:rsidR="00AD7575" w:rsidRPr="003D4AF5" w:rsidRDefault="00AD7575" w:rsidP="004E64AF">
            <w:pPr>
              <w:pStyle w:val="tabletext11"/>
              <w:rPr>
                <w:b/>
                <w:kern w:val="18"/>
              </w:rPr>
            </w:pPr>
            <w:r w:rsidRPr="003D4AF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AD7575" w:rsidRPr="003D4AF5" w14:paraId="1E91D396" w14:textId="77777777" w:rsidTr="004E64AF">
        <w:trPr>
          <w:cantSplit/>
        </w:trPr>
        <w:tc>
          <w:tcPr>
            <w:tcW w:w="4860" w:type="dxa"/>
            <w:gridSpan w:val="3"/>
          </w:tcPr>
          <w:p w14:paraId="6840820D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CA20DD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4AF5">
              <w:rPr>
                <w:kern w:val="18"/>
              </w:rPr>
              <w:t>$   121</w:t>
            </w:r>
          </w:p>
        </w:tc>
        <w:tc>
          <w:tcPr>
            <w:tcW w:w="1500" w:type="dxa"/>
          </w:tcPr>
          <w:p w14:paraId="1E5B8698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4AF5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3847338F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4AF5">
              <w:rPr>
                <w:kern w:val="18"/>
              </w:rPr>
              <w:t>$   283</w:t>
            </w:r>
          </w:p>
        </w:tc>
      </w:tr>
      <w:tr w:rsidR="00AD7575" w:rsidRPr="003D4AF5" w14:paraId="484B847A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6EE4C7" w14:textId="77777777" w:rsidR="00AD7575" w:rsidRPr="003D4AF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3D4AF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AD7575" w:rsidRPr="003D4AF5" w14:paraId="5DA1B50E" w14:textId="77777777" w:rsidTr="004E64AF">
        <w:trPr>
          <w:cantSplit/>
        </w:trPr>
        <w:tc>
          <w:tcPr>
            <w:tcW w:w="4860" w:type="dxa"/>
            <w:gridSpan w:val="3"/>
          </w:tcPr>
          <w:p w14:paraId="14262287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073F3B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117807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3663DB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3D4AF5" w14:paraId="720D4923" w14:textId="77777777" w:rsidTr="004E64AF">
        <w:trPr>
          <w:cantSplit/>
        </w:trPr>
        <w:tc>
          <w:tcPr>
            <w:tcW w:w="4860" w:type="dxa"/>
            <w:gridSpan w:val="3"/>
          </w:tcPr>
          <w:p w14:paraId="1FABB487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395BBD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4AF5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48811A15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4AF5">
              <w:rPr>
                <w:kern w:val="18"/>
              </w:rPr>
              <w:t>$   113</w:t>
            </w:r>
          </w:p>
        </w:tc>
        <w:tc>
          <w:tcPr>
            <w:tcW w:w="1500" w:type="dxa"/>
          </w:tcPr>
          <w:p w14:paraId="1BD268DB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4AF5">
              <w:rPr>
                <w:kern w:val="18"/>
              </w:rPr>
              <w:t>$   352</w:t>
            </w:r>
          </w:p>
        </w:tc>
      </w:tr>
      <w:tr w:rsidR="00AD7575" w:rsidRPr="003D4AF5" w14:paraId="748F2BC6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2BBAAAC" w14:textId="77777777" w:rsidR="00AD7575" w:rsidRPr="003D4AF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D4AF5" w14:paraId="18AFFDB8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38F39FA" w14:textId="77777777" w:rsidR="00AD7575" w:rsidRPr="003D4AF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3D4AF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AD7575" w:rsidRPr="003D4AF5" w14:paraId="0EBB2A69" w14:textId="77777777" w:rsidTr="004E64AF">
        <w:trPr>
          <w:cantSplit/>
        </w:trPr>
        <w:tc>
          <w:tcPr>
            <w:tcW w:w="540" w:type="dxa"/>
            <w:gridSpan w:val="2"/>
          </w:tcPr>
          <w:p w14:paraId="32A543C7" w14:textId="77777777" w:rsidR="00AD7575" w:rsidRPr="003D4AF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925EB29" w14:textId="77777777" w:rsidR="00AD7575" w:rsidRPr="003D4AF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3D4AF5">
              <w:rPr>
                <w:b/>
                <w:caps/>
                <w:kern w:val="18"/>
              </w:rPr>
              <w:t>– taxicabs and limousines</w:t>
            </w:r>
          </w:p>
        </w:tc>
      </w:tr>
      <w:tr w:rsidR="00AD7575" w:rsidRPr="003D4AF5" w14:paraId="51CEC524" w14:textId="77777777" w:rsidTr="004E64AF">
        <w:trPr>
          <w:cantSplit/>
        </w:trPr>
        <w:tc>
          <w:tcPr>
            <w:tcW w:w="4860" w:type="dxa"/>
            <w:gridSpan w:val="3"/>
          </w:tcPr>
          <w:p w14:paraId="3D56BF8F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FF9A61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4AF5">
              <w:rPr>
                <w:kern w:val="18"/>
              </w:rPr>
              <w:t>$   184</w:t>
            </w:r>
          </w:p>
        </w:tc>
        <w:tc>
          <w:tcPr>
            <w:tcW w:w="1500" w:type="dxa"/>
          </w:tcPr>
          <w:p w14:paraId="3FD25561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4AF5">
              <w:rPr>
                <w:kern w:val="18"/>
              </w:rPr>
              <w:t>$   213</w:t>
            </w:r>
          </w:p>
        </w:tc>
        <w:tc>
          <w:tcPr>
            <w:tcW w:w="1500" w:type="dxa"/>
          </w:tcPr>
          <w:p w14:paraId="0322316D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4AF5">
              <w:rPr>
                <w:kern w:val="18"/>
              </w:rPr>
              <w:t>$   637</w:t>
            </w:r>
          </w:p>
        </w:tc>
      </w:tr>
      <w:tr w:rsidR="00AD7575" w:rsidRPr="003D4AF5" w14:paraId="7632EC71" w14:textId="77777777" w:rsidTr="004E64AF">
        <w:trPr>
          <w:cantSplit/>
        </w:trPr>
        <w:tc>
          <w:tcPr>
            <w:tcW w:w="540" w:type="dxa"/>
            <w:gridSpan w:val="2"/>
          </w:tcPr>
          <w:p w14:paraId="046DC5CF" w14:textId="77777777" w:rsidR="00AD7575" w:rsidRPr="003D4AF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4A4482" w14:textId="77777777" w:rsidR="00AD7575" w:rsidRPr="003D4AF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3D4AF5">
              <w:rPr>
                <w:b/>
                <w:caps/>
                <w:kern w:val="18"/>
              </w:rPr>
              <w:t>– SCHOOL AND CHURCH BUSES</w:t>
            </w:r>
          </w:p>
        </w:tc>
      </w:tr>
      <w:tr w:rsidR="00AD7575" w:rsidRPr="003D4AF5" w14:paraId="2F0A7DF0" w14:textId="77777777" w:rsidTr="004E64AF">
        <w:trPr>
          <w:cantSplit/>
        </w:trPr>
        <w:tc>
          <w:tcPr>
            <w:tcW w:w="4860" w:type="dxa"/>
            <w:gridSpan w:val="3"/>
          </w:tcPr>
          <w:p w14:paraId="1AA59441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354D11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4AF5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60DA5BA4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4AF5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33FA93F2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4AF5">
              <w:rPr>
                <w:kern w:val="18"/>
              </w:rPr>
              <w:t>$   178</w:t>
            </w:r>
          </w:p>
        </w:tc>
      </w:tr>
      <w:tr w:rsidR="00AD7575" w:rsidRPr="003D4AF5" w14:paraId="440B18EB" w14:textId="77777777" w:rsidTr="004E64AF">
        <w:trPr>
          <w:cantSplit/>
        </w:trPr>
        <w:tc>
          <w:tcPr>
            <w:tcW w:w="540" w:type="dxa"/>
            <w:gridSpan w:val="2"/>
          </w:tcPr>
          <w:p w14:paraId="408E1D8E" w14:textId="77777777" w:rsidR="00AD7575" w:rsidRPr="003D4AF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710A15C" w14:textId="77777777" w:rsidR="00AD7575" w:rsidRPr="003D4AF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3D4AF5">
              <w:rPr>
                <w:b/>
                <w:caps/>
                <w:kern w:val="18"/>
              </w:rPr>
              <w:t>– OTHER BUSES</w:t>
            </w:r>
          </w:p>
        </w:tc>
      </w:tr>
      <w:tr w:rsidR="00AD7575" w:rsidRPr="003D4AF5" w14:paraId="2F04D418" w14:textId="77777777" w:rsidTr="004E64AF">
        <w:trPr>
          <w:cantSplit/>
        </w:trPr>
        <w:tc>
          <w:tcPr>
            <w:tcW w:w="4860" w:type="dxa"/>
            <w:gridSpan w:val="3"/>
          </w:tcPr>
          <w:p w14:paraId="78C7C8AF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6ACF32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4AF5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539B811D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4AF5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0FB5081C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4AF5">
              <w:rPr>
                <w:kern w:val="18"/>
              </w:rPr>
              <w:t>$   178</w:t>
            </w:r>
          </w:p>
        </w:tc>
      </w:tr>
      <w:tr w:rsidR="00AD7575" w:rsidRPr="003D4AF5" w14:paraId="6563E147" w14:textId="77777777" w:rsidTr="004E64AF">
        <w:trPr>
          <w:cantSplit/>
        </w:trPr>
        <w:tc>
          <w:tcPr>
            <w:tcW w:w="540" w:type="dxa"/>
            <w:gridSpan w:val="2"/>
          </w:tcPr>
          <w:p w14:paraId="67495FDA" w14:textId="77777777" w:rsidR="00AD7575" w:rsidRPr="003D4AF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EF24D0" w14:textId="77777777" w:rsidR="00AD7575" w:rsidRPr="003D4AF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3D4AF5">
              <w:rPr>
                <w:b/>
                <w:caps/>
                <w:kern w:val="18"/>
              </w:rPr>
              <w:t>– VAN POOLS</w:t>
            </w:r>
          </w:p>
        </w:tc>
      </w:tr>
      <w:tr w:rsidR="00AD7575" w:rsidRPr="003D4AF5" w14:paraId="557F5C6F" w14:textId="77777777" w:rsidTr="004E64AF">
        <w:trPr>
          <w:cantSplit/>
        </w:trPr>
        <w:tc>
          <w:tcPr>
            <w:tcW w:w="4860" w:type="dxa"/>
            <w:gridSpan w:val="3"/>
          </w:tcPr>
          <w:p w14:paraId="43C656F4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02B9A4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4AF5">
              <w:rPr>
                <w:kern w:val="18"/>
              </w:rPr>
              <w:t>$   184</w:t>
            </w:r>
          </w:p>
        </w:tc>
        <w:tc>
          <w:tcPr>
            <w:tcW w:w="1500" w:type="dxa"/>
          </w:tcPr>
          <w:p w14:paraId="22988ABE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4AF5">
              <w:rPr>
                <w:kern w:val="18"/>
              </w:rPr>
              <w:t>$   213</w:t>
            </w:r>
          </w:p>
        </w:tc>
        <w:tc>
          <w:tcPr>
            <w:tcW w:w="1500" w:type="dxa"/>
          </w:tcPr>
          <w:p w14:paraId="510F5D69" w14:textId="77777777" w:rsidR="00AD7575" w:rsidRPr="003D4AF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4AF5">
              <w:rPr>
                <w:kern w:val="18"/>
              </w:rPr>
              <w:t>$   637</w:t>
            </w:r>
          </w:p>
        </w:tc>
      </w:tr>
      <w:tr w:rsidR="00AD7575" w:rsidRPr="003D4AF5" w14:paraId="24A01C74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209FF9E" w14:textId="77777777" w:rsidR="00AD7575" w:rsidRPr="003D4AF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D4AF5" w14:paraId="48ABA3E3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D704FA1" w14:textId="77777777" w:rsidR="00AD7575" w:rsidRPr="003D4AF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3E46F4" w:rsidRPr="003D4AF5" w14:paraId="0D9DC4C5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7BBB117B" w14:textId="77777777" w:rsidR="003E46F4" w:rsidRPr="003D4AF5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3D4A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29A899A" w14:textId="199EA6D3" w:rsidR="003E46F4" w:rsidRPr="003D4AF5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Trucks, Tractors and Trailers Classifications, refer to Rule </w:t>
            </w:r>
            <w:r w:rsidRPr="00ED694A">
              <w:rPr>
                <w:rStyle w:val="rulelink"/>
              </w:rPr>
              <w:t xml:space="preserve">222.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3D4AF5" w14:paraId="2D24F244" w14:textId="77777777" w:rsidTr="004E64AF">
        <w:trPr>
          <w:cantSplit/>
        </w:trPr>
        <w:tc>
          <w:tcPr>
            <w:tcW w:w="220" w:type="dxa"/>
          </w:tcPr>
          <w:p w14:paraId="78927BA6" w14:textId="77777777" w:rsidR="003E46F4" w:rsidRPr="003D4AF5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3D4A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69E9774" w14:textId="27C91467" w:rsidR="003E46F4" w:rsidRPr="003D4AF5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Private Passenger Types Classifications, refer to Rule </w:t>
            </w:r>
            <w:r w:rsidRPr="00ED694A">
              <w:rPr>
                <w:rStyle w:val="rulelink"/>
              </w:rPr>
              <w:t xml:space="preserve">232.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3D4AF5" w14:paraId="16AA433A" w14:textId="77777777" w:rsidTr="004E64AF">
        <w:trPr>
          <w:cantSplit/>
        </w:trPr>
        <w:tc>
          <w:tcPr>
            <w:tcW w:w="220" w:type="dxa"/>
          </w:tcPr>
          <w:p w14:paraId="7D6EEC39" w14:textId="77777777" w:rsidR="003E46F4" w:rsidRPr="003D4AF5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3D4A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3693886" w14:textId="3FE41C2C" w:rsidR="003E46F4" w:rsidRPr="003D4AF5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Publics Autos, refer to Rule </w:t>
            </w:r>
            <w:r w:rsidRPr="00ED694A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7575" w:rsidRPr="003D4AF5" w14:paraId="1919BB47" w14:textId="77777777" w:rsidTr="004E64AF">
        <w:trPr>
          <w:cantSplit/>
        </w:trPr>
        <w:tc>
          <w:tcPr>
            <w:tcW w:w="220" w:type="dxa"/>
          </w:tcPr>
          <w:p w14:paraId="1CE1B3AE" w14:textId="77777777" w:rsidR="00AD7575" w:rsidRPr="003D4AF5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3D4A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B6E91D" w14:textId="77777777" w:rsidR="00AD7575" w:rsidRPr="003D4AF5" w:rsidRDefault="00AD7575" w:rsidP="004E64AF">
            <w:pPr>
              <w:pStyle w:val="tabletext11"/>
              <w:rPr>
                <w:kern w:val="18"/>
              </w:rPr>
            </w:pPr>
            <w:r w:rsidRPr="003D4AF5">
              <w:rPr>
                <w:kern w:val="18"/>
              </w:rPr>
              <w:t xml:space="preserve">For Deductible factors, refer to Rule </w:t>
            </w:r>
            <w:r w:rsidRPr="003D4AF5">
              <w:rPr>
                <w:rStyle w:val="rulelink"/>
              </w:rPr>
              <w:t>298.</w:t>
            </w:r>
          </w:p>
        </w:tc>
      </w:tr>
      <w:tr w:rsidR="00AD7575" w:rsidRPr="003D4AF5" w14:paraId="3347F470" w14:textId="77777777" w:rsidTr="004E64AF">
        <w:trPr>
          <w:cantSplit/>
        </w:trPr>
        <w:tc>
          <w:tcPr>
            <w:tcW w:w="220" w:type="dxa"/>
          </w:tcPr>
          <w:p w14:paraId="0B32600C" w14:textId="77777777" w:rsidR="00AD7575" w:rsidRPr="003D4AF5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3D4A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69B6A41" w14:textId="77777777" w:rsidR="00AD7575" w:rsidRPr="003D4AF5" w:rsidRDefault="00AD7575" w:rsidP="004E64AF">
            <w:pPr>
              <w:pStyle w:val="tabletext11"/>
              <w:rPr>
                <w:kern w:val="18"/>
              </w:rPr>
            </w:pPr>
            <w:r w:rsidRPr="003D4AF5">
              <w:rPr>
                <w:kern w:val="18"/>
              </w:rPr>
              <w:t xml:space="preserve">For Vehicle Value factors, refer to Rule </w:t>
            </w:r>
            <w:r w:rsidRPr="003D4AF5">
              <w:rPr>
                <w:rStyle w:val="rulelink"/>
              </w:rPr>
              <w:t>301.</w:t>
            </w:r>
          </w:p>
        </w:tc>
      </w:tr>
      <w:tr w:rsidR="00AD7575" w:rsidRPr="003D4AF5" w14:paraId="37D196B3" w14:textId="77777777" w:rsidTr="004E64AF">
        <w:trPr>
          <w:cantSplit/>
        </w:trPr>
        <w:tc>
          <w:tcPr>
            <w:tcW w:w="220" w:type="dxa"/>
          </w:tcPr>
          <w:p w14:paraId="6A7948B2" w14:textId="77777777" w:rsidR="00AD7575" w:rsidRPr="003D4AF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E6D6F7" w14:textId="77777777" w:rsidR="00AD7575" w:rsidRPr="003D4AF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D4AF5" w14:paraId="69C4F845" w14:textId="77777777" w:rsidTr="004E64AF">
        <w:trPr>
          <w:cantSplit/>
        </w:trPr>
        <w:tc>
          <w:tcPr>
            <w:tcW w:w="220" w:type="dxa"/>
          </w:tcPr>
          <w:p w14:paraId="7E8F2A1D" w14:textId="77777777" w:rsidR="00AD7575" w:rsidRPr="003D4AF5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4F999D" w14:textId="77777777" w:rsidR="00AD7575" w:rsidRPr="003D4AF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D4AF5" w14:paraId="58470F76" w14:textId="77777777" w:rsidTr="004E64AF">
        <w:trPr>
          <w:cantSplit/>
        </w:trPr>
        <w:tc>
          <w:tcPr>
            <w:tcW w:w="220" w:type="dxa"/>
          </w:tcPr>
          <w:p w14:paraId="44755FE9" w14:textId="77777777" w:rsidR="00AD7575" w:rsidRPr="003D4AF5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ED3640" w14:textId="77777777" w:rsidR="00AD7575" w:rsidRPr="003D4AF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D4AF5" w14:paraId="27CD1011" w14:textId="77777777" w:rsidTr="004E64AF">
        <w:trPr>
          <w:cantSplit/>
        </w:trPr>
        <w:tc>
          <w:tcPr>
            <w:tcW w:w="220" w:type="dxa"/>
          </w:tcPr>
          <w:p w14:paraId="39291662" w14:textId="77777777" w:rsidR="00AD7575" w:rsidRPr="003D4AF5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4C7262" w14:textId="77777777" w:rsidR="00AD7575" w:rsidRPr="003D4AF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D4AF5" w14:paraId="07A75C29" w14:textId="77777777" w:rsidTr="004E64AF">
        <w:trPr>
          <w:cantSplit/>
        </w:trPr>
        <w:tc>
          <w:tcPr>
            <w:tcW w:w="220" w:type="dxa"/>
          </w:tcPr>
          <w:p w14:paraId="00EE1666" w14:textId="77777777" w:rsidR="00AD7575" w:rsidRPr="003D4AF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DDFFB3" w14:textId="77777777" w:rsidR="00AD7575" w:rsidRPr="003D4AF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D4AF5" w14:paraId="73C9E575" w14:textId="77777777" w:rsidTr="004E64AF">
        <w:trPr>
          <w:cantSplit/>
        </w:trPr>
        <w:tc>
          <w:tcPr>
            <w:tcW w:w="220" w:type="dxa"/>
          </w:tcPr>
          <w:p w14:paraId="3A873F93" w14:textId="77777777" w:rsidR="00AD7575" w:rsidRPr="003D4AF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9ECA75" w14:textId="77777777" w:rsidR="00AD7575" w:rsidRPr="003D4AF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D4AF5" w14:paraId="4F1694B4" w14:textId="77777777" w:rsidTr="004E64AF">
        <w:trPr>
          <w:cantSplit/>
        </w:trPr>
        <w:tc>
          <w:tcPr>
            <w:tcW w:w="220" w:type="dxa"/>
          </w:tcPr>
          <w:p w14:paraId="2374BC8E" w14:textId="77777777" w:rsidR="00AD7575" w:rsidRPr="003D4AF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726196" w14:textId="77777777" w:rsidR="00AD7575" w:rsidRPr="003D4AF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D4AF5" w14:paraId="5CA19362" w14:textId="77777777" w:rsidTr="004E64AF">
        <w:trPr>
          <w:cantSplit/>
        </w:trPr>
        <w:tc>
          <w:tcPr>
            <w:tcW w:w="220" w:type="dxa"/>
          </w:tcPr>
          <w:p w14:paraId="305395BB" w14:textId="77777777" w:rsidR="00AD7575" w:rsidRPr="003D4AF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A406B2" w14:textId="77777777" w:rsidR="00AD7575" w:rsidRPr="003D4AF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D4AF5" w14:paraId="1AEB1080" w14:textId="77777777" w:rsidTr="004E64AF">
        <w:trPr>
          <w:cantSplit/>
        </w:trPr>
        <w:tc>
          <w:tcPr>
            <w:tcW w:w="220" w:type="dxa"/>
          </w:tcPr>
          <w:p w14:paraId="3DA003B3" w14:textId="77777777" w:rsidR="00AD7575" w:rsidRPr="003D4AF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BAAF7C" w14:textId="77777777" w:rsidR="00AD7575" w:rsidRPr="003D4AF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D4AF5" w14:paraId="2B77B493" w14:textId="77777777" w:rsidTr="004E64AF">
        <w:trPr>
          <w:cantSplit/>
        </w:trPr>
        <w:tc>
          <w:tcPr>
            <w:tcW w:w="220" w:type="dxa"/>
          </w:tcPr>
          <w:p w14:paraId="46E4B9EB" w14:textId="77777777" w:rsidR="00AD7575" w:rsidRPr="003D4AF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BD47C8" w14:textId="77777777" w:rsidR="00AD7575" w:rsidRPr="003D4AF5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23D09CB7" w14:textId="746AD6AB" w:rsidR="00AD7575" w:rsidRDefault="00AD7575" w:rsidP="00AD7575">
      <w:pPr>
        <w:pStyle w:val="isonormal"/>
      </w:pPr>
    </w:p>
    <w:p w14:paraId="41BA4C44" w14:textId="230CA725" w:rsidR="00AD7575" w:rsidRDefault="00AD7575" w:rsidP="00AD7575">
      <w:pPr>
        <w:pStyle w:val="isonormal"/>
        <w:jc w:val="left"/>
      </w:pPr>
    </w:p>
    <w:p w14:paraId="1CA03E23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A7C95F0" w14:textId="77777777" w:rsidR="00AD7575" w:rsidRPr="003D51C0" w:rsidRDefault="00AD7575" w:rsidP="00AD7575">
      <w:pPr>
        <w:pStyle w:val="subcap"/>
      </w:pPr>
      <w:r w:rsidRPr="003D51C0">
        <w:lastRenderedPageBreak/>
        <w:t>TERRITORY 105</w:t>
      </w:r>
    </w:p>
    <w:p w14:paraId="2890EE22" w14:textId="77777777" w:rsidR="00AD7575" w:rsidRPr="003D51C0" w:rsidRDefault="00AD7575" w:rsidP="00AD7575">
      <w:pPr>
        <w:pStyle w:val="subcap2"/>
      </w:pPr>
      <w:r w:rsidRPr="003D51C0">
        <w:t>PHYS DAM</w:t>
      </w:r>
    </w:p>
    <w:p w14:paraId="5B0C4EF0" w14:textId="77777777" w:rsidR="00AD7575" w:rsidRPr="003D51C0" w:rsidRDefault="00AD7575" w:rsidP="00AD7575">
      <w:pPr>
        <w:pStyle w:val="isonormal"/>
      </w:pPr>
    </w:p>
    <w:p w14:paraId="023D3D0F" w14:textId="77777777" w:rsidR="00AD7575" w:rsidRPr="003D51C0" w:rsidRDefault="00AD7575" w:rsidP="00AD7575">
      <w:pPr>
        <w:pStyle w:val="isonormal"/>
        <w:sectPr w:rsidR="00AD7575" w:rsidRPr="003D51C0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AD7575" w:rsidRPr="003D51C0" w14:paraId="23BEF83B" w14:textId="77777777" w:rsidTr="004E64AF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25C2332" w14:textId="77777777" w:rsidR="00AD7575" w:rsidRPr="003D51C0" w:rsidRDefault="00AD7575" w:rsidP="004E64AF">
            <w:pPr>
              <w:pStyle w:val="tablehead"/>
              <w:rPr>
                <w:kern w:val="18"/>
              </w:rPr>
            </w:pPr>
            <w:r w:rsidRPr="003D51C0">
              <w:rPr>
                <w:kern w:val="18"/>
              </w:rPr>
              <w:t>PHYSICAL DAMAGE</w:t>
            </w:r>
            <w:r w:rsidRPr="003D51C0">
              <w:rPr>
                <w:kern w:val="18"/>
              </w:rPr>
              <w:br/>
              <w:t>Original Cost New Range</w:t>
            </w:r>
            <w:r w:rsidRPr="003D51C0">
              <w:rPr>
                <w:kern w:val="18"/>
              </w:rPr>
              <w:br/>
              <w:t>$25,000 – 29,999</w:t>
            </w:r>
          </w:p>
        </w:tc>
      </w:tr>
      <w:tr w:rsidR="00AD7575" w:rsidRPr="003D51C0" w14:paraId="24E6DEF0" w14:textId="77777777" w:rsidTr="004E64AF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045A959" w14:textId="77777777" w:rsidR="00AD7575" w:rsidRPr="003D51C0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B7E9D30" w14:textId="77777777" w:rsidR="00AD7575" w:rsidRPr="003D51C0" w:rsidRDefault="00AD7575" w:rsidP="004E64AF">
            <w:pPr>
              <w:pStyle w:val="tablehead"/>
              <w:rPr>
                <w:kern w:val="18"/>
              </w:rPr>
            </w:pPr>
            <w:r w:rsidRPr="003D51C0">
              <w:rPr>
                <w:kern w:val="18"/>
              </w:rPr>
              <w:t>Specified</w:t>
            </w:r>
            <w:r w:rsidRPr="003D51C0">
              <w:rPr>
                <w:kern w:val="18"/>
              </w:rPr>
              <w:br/>
              <w:t>Causes</w:t>
            </w:r>
            <w:r w:rsidRPr="003D51C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3611CF9" w14:textId="77777777" w:rsidR="00AD7575" w:rsidRPr="003D51C0" w:rsidRDefault="00AD7575" w:rsidP="004E64AF">
            <w:pPr>
              <w:pStyle w:val="tablehead"/>
              <w:rPr>
                <w:kern w:val="18"/>
              </w:rPr>
            </w:pPr>
            <w:r w:rsidRPr="003D51C0">
              <w:rPr>
                <w:kern w:val="18"/>
              </w:rPr>
              <w:br/>
            </w:r>
            <w:r w:rsidRPr="003D51C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FA12A77" w14:textId="77777777" w:rsidR="00AD7575" w:rsidRPr="003D51C0" w:rsidRDefault="00AD7575" w:rsidP="004E64AF">
            <w:pPr>
              <w:pStyle w:val="tablehead"/>
              <w:rPr>
                <w:kern w:val="18"/>
              </w:rPr>
            </w:pPr>
            <w:r w:rsidRPr="003D51C0">
              <w:rPr>
                <w:kern w:val="18"/>
              </w:rPr>
              <w:t>$500</w:t>
            </w:r>
            <w:r w:rsidRPr="003D51C0">
              <w:rPr>
                <w:kern w:val="18"/>
              </w:rPr>
              <w:br/>
              <w:t>Ded.</w:t>
            </w:r>
            <w:r w:rsidRPr="003D51C0">
              <w:rPr>
                <w:kern w:val="18"/>
              </w:rPr>
              <w:br/>
              <w:t>Coll.</w:t>
            </w:r>
          </w:p>
        </w:tc>
      </w:tr>
      <w:tr w:rsidR="00AD7575" w:rsidRPr="003D51C0" w14:paraId="47000477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8037082" w14:textId="77777777" w:rsidR="00AD7575" w:rsidRPr="003D51C0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3D51C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AD7575" w:rsidRPr="003D51C0" w14:paraId="1BC31B50" w14:textId="77777777" w:rsidTr="004E64AF">
        <w:trPr>
          <w:cantSplit/>
        </w:trPr>
        <w:tc>
          <w:tcPr>
            <w:tcW w:w="540" w:type="dxa"/>
            <w:gridSpan w:val="2"/>
          </w:tcPr>
          <w:p w14:paraId="66B82FE1" w14:textId="77777777" w:rsidR="00AD7575" w:rsidRPr="003D51C0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11C519" w14:textId="77777777" w:rsidR="00AD7575" w:rsidRPr="003D51C0" w:rsidRDefault="00AD7575" w:rsidP="004E64AF">
            <w:pPr>
              <w:pStyle w:val="tabletext11"/>
              <w:rPr>
                <w:b/>
                <w:kern w:val="18"/>
              </w:rPr>
            </w:pPr>
            <w:r w:rsidRPr="003D51C0">
              <w:rPr>
                <w:b/>
                <w:kern w:val="18"/>
              </w:rPr>
              <w:t>– Local And Intermediate – All Vehicles</w:t>
            </w:r>
          </w:p>
        </w:tc>
      </w:tr>
      <w:tr w:rsidR="00AD7575" w:rsidRPr="003D51C0" w14:paraId="742055AB" w14:textId="77777777" w:rsidTr="004E64AF">
        <w:trPr>
          <w:cantSplit/>
        </w:trPr>
        <w:tc>
          <w:tcPr>
            <w:tcW w:w="540" w:type="dxa"/>
            <w:gridSpan w:val="2"/>
          </w:tcPr>
          <w:p w14:paraId="26FB8DA0" w14:textId="77777777" w:rsidR="00AD7575" w:rsidRPr="003D51C0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750A7E" w14:textId="77777777" w:rsidR="00AD7575" w:rsidRPr="003D51C0" w:rsidRDefault="00AD7575" w:rsidP="004E64AF">
            <w:pPr>
              <w:pStyle w:val="tabletext11"/>
              <w:rPr>
                <w:b/>
                <w:kern w:val="18"/>
              </w:rPr>
            </w:pPr>
            <w:r w:rsidRPr="003D51C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AD7575" w:rsidRPr="003D51C0" w14:paraId="27703745" w14:textId="77777777" w:rsidTr="004E64AF">
        <w:trPr>
          <w:cantSplit/>
        </w:trPr>
        <w:tc>
          <w:tcPr>
            <w:tcW w:w="4860" w:type="dxa"/>
            <w:gridSpan w:val="3"/>
          </w:tcPr>
          <w:p w14:paraId="17836F6B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561DBC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51C0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0ABF822D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51C0">
              <w:rPr>
                <w:kern w:val="18"/>
              </w:rPr>
              <w:t>$   124</w:t>
            </w:r>
          </w:p>
        </w:tc>
        <w:tc>
          <w:tcPr>
            <w:tcW w:w="1500" w:type="dxa"/>
          </w:tcPr>
          <w:p w14:paraId="6FF1B9C2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51C0">
              <w:rPr>
                <w:kern w:val="18"/>
              </w:rPr>
              <w:t>$   325</w:t>
            </w:r>
          </w:p>
        </w:tc>
      </w:tr>
      <w:tr w:rsidR="00AD7575" w:rsidRPr="003D51C0" w14:paraId="3C7DB470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7052C35" w14:textId="77777777" w:rsidR="00AD7575" w:rsidRPr="003D51C0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3D51C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AD7575" w:rsidRPr="003D51C0" w14:paraId="3ADEB264" w14:textId="77777777" w:rsidTr="004E64AF">
        <w:trPr>
          <w:cantSplit/>
        </w:trPr>
        <w:tc>
          <w:tcPr>
            <w:tcW w:w="4860" w:type="dxa"/>
            <w:gridSpan w:val="3"/>
          </w:tcPr>
          <w:p w14:paraId="3D7FF598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FD97F1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BADC94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AD067C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3D51C0" w14:paraId="4898E94E" w14:textId="77777777" w:rsidTr="004E64AF">
        <w:trPr>
          <w:cantSplit/>
        </w:trPr>
        <w:tc>
          <w:tcPr>
            <w:tcW w:w="4860" w:type="dxa"/>
            <w:gridSpan w:val="3"/>
          </w:tcPr>
          <w:p w14:paraId="0C6E7D06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BF08BA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51C0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0CBE8E3B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51C0">
              <w:rPr>
                <w:kern w:val="18"/>
              </w:rPr>
              <w:t>$   124</w:t>
            </w:r>
          </w:p>
        </w:tc>
        <w:tc>
          <w:tcPr>
            <w:tcW w:w="1500" w:type="dxa"/>
          </w:tcPr>
          <w:p w14:paraId="05632BED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51C0">
              <w:rPr>
                <w:kern w:val="18"/>
              </w:rPr>
              <w:t>$   392</w:t>
            </w:r>
          </w:p>
        </w:tc>
      </w:tr>
      <w:tr w:rsidR="00AD7575" w:rsidRPr="003D51C0" w14:paraId="53AFF5F5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D3B36BF" w14:textId="77777777" w:rsidR="00AD7575" w:rsidRPr="003D51C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D51C0" w14:paraId="4062F3F5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07B972A" w14:textId="77777777" w:rsidR="00AD7575" w:rsidRPr="003D51C0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3D51C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AD7575" w:rsidRPr="003D51C0" w14:paraId="1A80033E" w14:textId="77777777" w:rsidTr="004E64AF">
        <w:trPr>
          <w:cantSplit/>
        </w:trPr>
        <w:tc>
          <w:tcPr>
            <w:tcW w:w="540" w:type="dxa"/>
            <w:gridSpan w:val="2"/>
          </w:tcPr>
          <w:p w14:paraId="2F35E5B5" w14:textId="77777777" w:rsidR="00AD7575" w:rsidRPr="003D51C0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1BA1337" w14:textId="77777777" w:rsidR="00AD7575" w:rsidRPr="003D51C0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3D51C0">
              <w:rPr>
                <w:b/>
                <w:caps/>
                <w:kern w:val="18"/>
              </w:rPr>
              <w:t>– taxicabs and limousines</w:t>
            </w:r>
          </w:p>
        </w:tc>
      </w:tr>
      <w:tr w:rsidR="00AD7575" w:rsidRPr="003D51C0" w14:paraId="194A810D" w14:textId="77777777" w:rsidTr="004E64AF">
        <w:trPr>
          <w:cantSplit/>
        </w:trPr>
        <w:tc>
          <w:tcPr>
            <w:tcW w:w="4860" w:type="dxa"/>
            <w:gridSpan w:val="3"/>
          </w:tcPr>
          <w:p w14:paraId="3C092855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5D114E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51C0">
              <w:rPr>
                <w:kern w:val="18"/>
              </w:rPr>
              <w:t>$   163</w:t>
            </w:r>
          </w:p>
        </w:tc>
        <w:tc>
          <w:tcPr>
            <w:tcW w:w="1500" w:type="dxa"/>
          </w:tcPr>
          <w:p w14:paraId="7B6DC1A9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51C0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3CAB78EA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51C0">
              <w:rPr>
                <w:kern w:val="18"/>
              </w:rPr>
              <w:t>$   731</w:t>
            </w:r>
          </w:p>
        </w:tc>
      </w:tr>
      <w:tr w:rsidR="00AD7575" w:rsidRPr="003D51C0" w14:paraId="408ECCF9" w14:textId="77777777" w:rsidTr="004E64AF">
        <w:trPr>
          <w:cantSplit/>
        </w:trPr>
        <w:tc>
          <w:tcPr>
            <w:tcW w:w="540" w:type="dxa"/>
            <w:gridSpan w:val="2"/>
          </w:tcPr>
          <w:p w14:paraId="5A45939B" w14:textId="77777777" w:rsidR="00AD7575" w:rsidRPr="003D51C0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A3C90E1" w14:textId="77777777" w:rsidR="00AD7575" w:rsidRPr="003D51C0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3D51C0">
              <w:rPr>
                <w:b/>
                <w:caps/>
                <w:kern w:val="18"/>
              </w:rPr>
              <w:t>– SCHOOL AND CHURCH BUSES</w:t>
            </w:r>
          </w:p>
        </w:tc>
      </w:tr>
      <w:tr w:rsidR="00AD7575" w:rsidRPr="003D51C0" w14:paraId="30099BC0" w14:textId="77777777" w:rsidTr="004E64AF">
        <w:trPr>
          <w:cantSplit/>
        </w:trPr>
        <w:tc>
          <w:tcPr>
            <w:tcW w:w="4860" w:type="dxa"/>
            <w:gridSpan w:val="3"/>
          </w:tcPr>
          <w:p w14:paraId="415A4001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562E25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51C0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0B351BBC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51C0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0F75AA0E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51C0">
              <w:rPr>
                <w:kern w:val="18"/>
              </w:rPr>
              <w:t>$   205</w:t>
            </w:r>
          </w:p>
        </w:tc>
      </w:tr>
      <w:tr w:rsidR="00AD7575" w:rsidRPr="003D51C0" w14:paraId="42E4A82D" w14:textId="77777777" w:rsidTr="004E64AF">
        <w:trPr>
          <w:cantSplit/>
        </w:trPr>
        <w:tc>
          <w:tcPr>
            <w:tcW w:w="540" w:type="dxa"/>
            <w:gridSpan w:val="2"/>
          </w:tcPr>
          <w:p w14:paraId="7BA8E538" w14:textId="77777777" w:rsidR="00AD7575" w:rsidRPr="003D51C0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96E98B2" w14:textId="77777777" w:rsidR="00AD7575" w:rsidRPr="003D51C0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3D51C0">
              <w:rPr>
                <w:b/>
                <w:caps/>
                <w:kern w:val="18"/>
              </w:rPr>
              <w:t>– OTHER BUSES</w:t>
            </w:r>
          </w:p>
        </w:tc>
      </w:tr>
      <w:tr w:rsidR="00AD7575" w:rsidRPr="003D51C0" w14:paraId="3CAB2C50" w14:textId="77777777" w:rsidTr="004E64AF">
        <w:trPr>
          <w:cantSplit/>
        </w:trPr>
        <w:tc>
          <w:tcPr>
            <w:tcW w:w="4860" w:type="dxa"/>
            <w:gridSpan w:val="3"/>
          </w:tcPr>
          <w:p w14:paraId="59149313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5B19BF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51C0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12F75FB3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51C0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371F090E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51C0">
              <w:rPr>
                <w:kern w:val="18"/>
              </w:rPr>
              <w:t>$   205</w:t>
            </w:r>
          </w:p>
        </w:tc>
      </w:tr>
      <w:tr w:rsidR="00AD7575" w:rsidRPr="003D51C0" w14:paraId="7E58EBCC" w14:textId="77777777" w:rsidTr="004E64AF">
        <w:trPr>
          <w:cantSplit/>
        </w:trPr>
        <w:tc>
          <w:tcPr>
            <w:tcW w:w="540" w:type="dxa"/>
            <w:gridSpan w:val="2"/>
          </w:tcPr>
          <w:p w14:paraId="0DCFC4D2" w14:textId="77777777" w:rsidR="00AD7575" w:rsidRPr="003D51C0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6BE51E6" w14:textId="77777777" w:rsidR="00AD7575" w:rsidRPr="003D51C0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3D51C0">
              <w:rPr>
                <w:b/>
                <w:caps/>
                <w:kern w:val="18"/>
              </w:rPr>
              <w:t>– VAN POOLS</w:t>
            </w:r>
          </w:p>
        </w:tc>
      </w:tr>
      <w:tr w:rsidR="00AD7575" w:rsidRPr="003D51C0" w14:paraId="7AFBED61" w14:textId="77777777" w:rsidTr="004E64AF">
        <w:trPr>
          <w:cantSplit/>
        </w:trPr>
        <w:tc>
          <w:tcPr>
            <w:tcW w:w="4860" w:type="dxa"/>
            <w:gridSpan w:val="3"/>
          </w:tcPr>
          <w:p w14:paraId="345AEC11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1F24DD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51C0">
              <w:rPr>
                <w:kern w:val="18"/>
              </w:rPr>
              <w:t>$   163</w:t>
            </w:r>
          </w:p>
        </w:tc>
        <w:tc>
          <w:tcPr>
            <w:tcW w:w="1500" w:type="dxa"/>
          </w:tcPr>
          <w:p w14:paraId="08D60037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51C0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14D2EDDD" w14:textId="77777777" w:rsidR="00AD7575" w:rsidRPr="003D51C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3D51C0">
              <w:rPr>
                <w:kern w:val="18"/>
              </w:rPr>
              <w:t>$   731</w:t>
            </w:r>
          </w:p>
        </w:tc>
      </w:tr>
      <w:tr w:rsidR="00AD7575" w:rsidRPr="003D51C0" w14:paraId="6C0F513A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DCEA7FD" w14:textId="77777777" w:rsidR="00AD7575" w:rsidRPr="003D51C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D51C0" w14:paraId="3B9748B4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2AC0061" w14:textId="77777777" w:rsidR="00AD7575" w:rsidRPr="003D51C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3E46F4" w:rsidRPr="003D51C0" w14:paraId="5617839E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35CCF576" w14:textId="77777777" w:rsidR="003E46F4" w:rsidRPr="003D51C0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3D51C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2F18211" w14:textId="6DA55CE3" w:rsidR="003E46F4" w:rsidRPr="003D51C0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Trucks, Tractors and Trailers Classifications, refer to Rule </w:t>
            </w:r>
            <w:r w:rsidRPr="00ED694A">
              <w:rPr>
                <w:rStyle w:val="rulelink"/>
              </w:rPr>
              <w:t xml:space="preserve">222.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3D51C0" w14:paraId="2AF7BED5" w14:textId="77777777" w:rsidTr="004E64AF">
        <w:trPr>
          <w:cantSplit/>
        </w:trPr>
        <w:tc>
          <w:tcPr>
            <w:tcW w:w="220" w:type="dxa"/>
          </w:tcPr>
          <w:p w14:paraId="5F211C23" w14:textId="77777777" w:rsidR="003E46F4" w:rsidRPr="003D51C0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3D51C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4415F75" w14:textId="40FF56A2" w:rsidR="003E46F4" w:rsidRPr="003D51C0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Private Passenger Types Classifications, refer to Rule </w:t>
            </w:r>
            <w:r w:rsidRPr="00ED694A">
              <w:rPr>
                <w:rStyle w:val="rulelink"/>
              </w:rPr>
              <w:t xml:space="preserve">232.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3D51C0" w14:paraId="60806E2C" w14:textId="77777777" w:rsidTr="004E64AF">
        <w:trPr>
          <w:cantSplit/>
        </w:trPr>
        <w:tc>
          <w:tcPr>
            <w:tcW w:w="220" w:type="dxa"/>
          </w:tcPr>
          <w:p w14:paraId="7D60B51C" w14:textId="77777777" w:rsidR="003E46F4" w:rsidRPr="003D51C0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3D51C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210FB2C" w14:textId="2F5C7DF9" w:rsidR="003E46F4" w:rsidRPr="003D51C0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Publics Autos, refer to Rule </w:t>
            </w:r>
            <w:r w:rsidRPr="00ED694A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7575" w:rsidRPr="003D51C0" w14:paraId="762CE6F2" w14:textId="77777777" w:rsidTr="004E64AF">
        <w:trPr>
          <w:cantSplit/>
        </w:trPr>
        <w:tc>
          <w:tcPr>
            <w:tcW w:w="220" w:type="dxa"/>
          </w:tcPr>
          <w:p w14:paraId="3A0F67C0" w14:textId="77777777" w:rsidR="00AD7575" w:rsidRPr="003D51C0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3D51C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C0C1274" w14:textId="77777777" w:rsidR="00AD7575" w:rsidRPr="003D51C0" w:rsidRDefault="00AD7575" w:rsidP="004E64AF">
            <w:pPr>
              <w:pStyle w:val="tabletext11"/>
              <w:rPr>
                <w:kern w:val="18"/>
              </w:rPr>
            </w:pPr>
            <w:r w:rsidRPr="003D51C0">
              <w:rPr>
                <w:kern w:val="18"/>
              </w:rPr>
              <w:t xml:space="preserve">For Deductible factors, refer to Rule </w:t>
            </w:r>
            <w:r w:rsidRPr="003D51C0">
              <w:rPr>
                <w:rStyle w:val="rulelink"/>
              </w:rPr>
              <w:t>298.</w:t>
            </w:r>
          </w:p>
        </w:tc>
      </w:tr>
      <w:tr w:rsidR="00AD7575" w:rsidRPr="003D51C0" w14:paraId="2B0D547C" w14:textId="77777777" w:rsidTr="004E64AF">
        <w:trPr>
          <w:cantSplit/>
        </w:trPr>
        <w:tc>
          <w:tcPr>
            <w:tcW w:w="220" w:type="dxa"/>
          </w:tcPr>
          <w:p w14:paraId="33A4C707" w14:textId="77777777" w:rsidR="00AD7575" w:rsidRPr="003D51C0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3D51C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3742DC9" w14:textId="77777777" w:rsidR="00AD7575" w:rsidRPr="003D51C0" w:rsidRDefault="00AD7575" w:rsidP="004E64AF">
            <w:pPr>
              <w:pStyle w:val="tabletext11"/>
              <w:rPr>
                <w:kern w:val="18"/>
              </w:rPr>
            </w:pPr>
            <w:r w:rsidRPr="003D51C0">
              <w:rPr>
                <w:kern w:val="18"/>
              </w:rPr>
              <w:t xml:space="preserve">For Vehicle Value factors, refer to Rule </w:t>
            </w:r>
            <w:r w:rsidRPr="003D51C0">
              <w:rPr>
                <w:rStyle w:val="rulelink"/>
              </w:rPr>
              <w:t>301.</w:t>
            </w:r>
          </w:p>
        </w:tc>
      </w:tr>
      <w:tr w:rsidR="00AD7575" w:rsidRPr="003D51C0" w14:paraId="5126ABFE" w14:textId="77777777" w:rsidTr="004E64AF">
        <w:trPr>
          <w:cantSplit/>
        </w:trPr>
        <w:tc>
          <w:tcPr>
            <w:tcW w:w="220" w:type="dxa"/>
          </w:tcPr>
          <w:p w14:paraId="396ED211" w14:textId="77777777" w:rsidR="00AD7575" w:rsidRPr="003D51C0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7DB8C7" w14:textId="77777777" w:rsidR="00AD7575" w:rsidRPr="003D51C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D51C0" w14:paraId="4C0B7607" w14:textId="77777777" w:rsidTr="004E64AF">
        <w:trPr>
          <w:cantSplit/>
        </w:trPr>
        <w:tc>
          <w:tcPr>
            <w:tcW w:w="220" w:type="dxa"/>
          </w:tcPr>
          <w:p w14:paraId="53A1194C" w14:textId="77777777" w:rsidR="00AD7575" w:rsidRPr="003D51C0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545345" w14:textId="77777777" w:rsidR="00AD7575" w:rsidRPr="003D51C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D51C0" w14:paraId="312124B8" w14:textId="77777777" w:rsidTr="004E64AF">
        <w:trPr>
          <w:cantSplit/>
        </w:trPr>
        <w:tc>
          <w:tcPr>
            <w:tcW w:w="220" w:type="dxa"/>
          </w:tcPr>
          <w:p w14:paraId="6EBBBCF6" w14:textId="77777777" w:rsidR="00AD7575" w:rsidRPr="003D51C0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4D2214" w14:textId="77777777" w:rsidR="00AD7575" w:rsidRPr="003D51C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D51C0" w14:paraId="25C52C33" w14:textId="77777777" w:rsidTr="004E64AF">
        <w:trPr>
          <w:cantSplit/>
        </w:trPr>
        <w:tc>
          <w:tcPr>
            <w:tcW w:w="220" w:type="dxa"/>
          </w:tcPr>
          <w:p w14:paraId="5F8A7D4F" w14:textId="77777777" w:rsidR="00AD7575" w:rsidRPr="003D51C0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F63110" w14:textId="77777777" w:rsidR="00AD7575" w:rsidRPr="003D51C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D51C0" w14:paraId="330DD83A" w14:textId="77777777" w:rsidTr="004E64AF">
        <w:trPr>
          <w:cantSplit/>
        </w:trPr>
        <w:tc>
          <w:tcPr>
            <w:tcW w:w="220" w:type="dxa"/>
          </w:tcPr>
          <w:p w14:paraId="183D5DE5" w14:textId="77777777" w:rsidR="00AD7575" w:rsidRPr="003D51C0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47EAF8" w14:textId="77777777" w:rsidR="00AD7575" w:rsidRPr="003D51C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D51C0" w14:paraId="063BF596" w14:textId="77777777" w:rsidTr="004E64AF">
        <w:trPr>
          <w:cantSplit/>
        </w:trPr>
        <w:tc>
          <w:tcPr>
            <w:tcW w:w="220" w:type="dxa"/>
          </w:tcPr>
          <w:p w14:paraId="352D0263" w14:textId="77777777" w:rsidR="00AD7575" w:rsidRPr="003D51C0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C15739" w14:textId="77777777" w:rsidR="00AD7575" w:rsidRPr="003D51C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D51C0" w14:paraId="4EBCEE5E" w14:textId="77777777" w:rsidTr="004E64AF">
        <w:trPr>
          <w:cantSplit/>
        </w:trPr>
        <w:tc>
          <w:tcPr>
            <w:tcW w:w="220" w:type="dxa"/>
          </w:tcPr>
          <w:p w14:paraId="454920BB" w14:textId="77777777" w:rsidR="00AD7575" w:rsidRPr="003D51C0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798A57" w14:textId="77777777" w:rsidR="00AD7575" w:rsidRPr="003D51C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D51C0" w14:paraId="6944E85F" w14:textId="77777777" w:rsidTr="004E64AF">
        <w:trPr>
          <w:cantSplit/>
        </w:trPr>
        <w:tc>
          <w:tcPr>
            <w:tcW w:w="220" w:type="dxa"/>
          </w:tcPr>
          <w:p w14:paraId="41115FEB" w14:textId="77777777" w:rsidR="00AD7575" w:rsidRPr="003D51C0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99970E" w14:textId="77777777" w:rsidR="00AD7575" w:rsidRPr="003D51C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D51C0" w14:paraId="07F800CF" w14:textId="77777777" w:rsidTr="004E64AF">
        <w:trPr>
          <w:cantSplit/>
        </w:trPr>
        <w:tc>
          <w:tcPr>
            <w:tcW w:w="220" w:type="dxa"/>
          </w:tcPr>
          <w:p w14:paraId="1393811F" w14:textId="77777777" w:rsidR="00AD7575" w:rsidRPr="003D51C0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CD385D" w14:textId="77777777" w:rsidR="00AD7575" w:rsidRPr="003D51C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3D51C0" w14:paraId="6A99AAE9" w14:textId="77777777" w:rsidTr="004E64AF">
        <w:trPr>
          <w:cantSplit/>
        </w:trPr>
        <w:tc>
          <w:tcPr>
            <w:tcW w:w="220" w:type="dxa"/>
          </w:tcPr>
          <w:p w14:paraId="5043C171" w14:textId="77777777" w:rsidR="00AD7575" w:rsidRPr="003D51C0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60E763" w14:textId="77777777" w:rsidR="00AD7575" w:rsidRPr="003D51C0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3774F322" w14:textId="6A8F95AA" w:rsidR="00AD7575" w:rsidRDefault="00AD7575" w:rsidP="00AD7575">
      <w:pPr>
        <w:pStyle w:val="isonormal"/>
      </w:pPr>
    </w:p>
    <w:p w14:paraId="216D7F04" w14:textId="00AE8849" w:rsidR="00AD7575" w:rsidRDefault="00AD7575" w:rsidP="00AD7575">
      <w:pPr>
        <w:pStyle w:val="isonormal"/>
        <w:jc w:val="left"/>
      </w:pPr>
    </w:p>
    <w:p w14:paraId="4F639335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A13389D" w14:textId="77777777" w:rsidR="00AD7575" w:rsidRPr="00AF7292" w:rsidRDefault="00AD7575" w:rsidP="00AD7575">
      <w:pPr>
        <w:pStyle w:val="subcap"/>
      </w:pPr>
      <w:r w:rsidRPr="00AF7292">
        <w:lastRenderedPageBreak/>
        <w:t>TERRITORY 106</w:t>
      </w:r>
    </w:p>
    <w:p w14:paraId="0E6FA925" w14:textId="77777777" w:rsidR="00AD7575" w:rsidRPr="00AF7292" w:rsidRDefault="00AD7575" w:rsidP="00AD7575">
      <w:pPr>
        <w:pStyle w:val="subcap2"/>
      </w:pPr>
      <w:r w:rsidRPr="00AF7292">
        <w:t>PHYS DAM</w:t>
      </w:r>
    </w:p>
    <w:p w14:paraId="6CB89634" w14:textId="77777777" w:rsidR="00AD7575" w:rsidRPr="00AF7292" w:rsidRDefault="00AD7575" w:rsidP="00AD7575">
      <w:pPr>
        <w:pStyle w:val="isonormal"/>
      </w:pPr>
    </w:p>
    <w:p w14:paraId="006737B7" w14:textId="77777777" w:rsidR="00AD7575" w:rsidRPr="00AF7292" w:rsidRDefault="00AD7575" w:rsidP="00AD7575">
      <w:pPr>
        <w:pStyle w:val="isonormal"/>
        <w:sectPr w:rsidR="00AD7575" w:rsidRPr="00AF7292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AD7575" w:rsidRPr="00AF7292" w14:paraId="78FE91F4" w14:textId="77777777" w:rsidTr="004E64AF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2D10D79" w14:textId="77777777" w:rsidR="00AD7575" w:rsidRPr="00AF7292" w:rsidRDefault="00AD7575" w:rsidP="004E64AF">
            <w:pPr>
              <w:pStyle w:val="tablehead"/>
              <w:rPr>
                <w:kern w:val="18"/>
              </w:rPr>
            </w:pPr>
            <w:r w:rsidRPr="00AF7292">
              <w:rPr>
                <w:kern w:val="18"/>
              </w:rPr>
              <w:t>PHYSICAL DAMAGE</w:t>
            </w:r>
            <w:r w:rsidRPr="00AF7292">
              <w:rPr>
                <w:kern w:val="18"/>
              </w:rPr>
              <w:br/>
              <w:t>Original Cost New Range</w:t>
            </w:r>
            <w:r w:rsidRPr="00AF7292">
              <w:rPr>
                <w:kern w:val="18"/>
              </w:rPr>
              <w:br/>
              <w:t>$25,000 – 29,999</w:t>
            </w:r>
          </w:p>
        </w:tc>
      </w:tr>
      <w:tr w:rsidR="00AD7575" w:rsidRPr="00AF7292" w14:paraId="72A4036C" w14:textId="77777777" w:rsidTr="004E64AF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9323249" w14:textId="77777777" w:rsidR="00AD7575" w:rsidRPr="00AF7292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5BFF51B" w14:textId="77777777" w:rsidR="00AD7575" w:rsidRPr="00AF7292" w:rsidRDefault="00AD7575" w:rsidP="004E64AF">
            <w:pPr>
              <w:pStyle w:val="tablehead"/>
              <w:rPr>
                <w:kern w:val="18"/>
              </w:rPr>
            </w:pPr>
            <w:r w:rsidRPr="00AF7292">
              <w:rPr>
                <w:kern w:val="18"/>
              </w:rPr>
              <w:t>Specified</w:t>
            </w:r>
            <w:r w:rsidRPr="00AF7292">
              <w:rPr>
                <w:kern w:val="18"/>
              </w:rPr>
              <w:br/>
              <w:t>Causes</w:t>
            </w:r>
            <w:r w:rsidRPr="00AF729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02AFDCC" w14:textId="77777777" w:rsidR="00AD7575" w:rsidRPr="00AF7292" w:rsidRDefault="00AD7575" w:rsidP="004E64AF">
            <w:pPr>
              <w:pStyle w:val="tablehead"/>
              <w:rPr>
                <w:kern w:val="18"/>
              </w:rPr>
            </w:pPr>
            <w:r w:rsidRPr="00AF7292">
              <w:rPr>
                <w:kern w:val="18"/>
              </w:rPr>
              <w:br/>
            </w:r>
            <w:r w:rsidRPr="00AF729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C577803" w14:textId="77777777" w:rsidR="00AD7575" w:rsidRPr="00AF7292" w:rsidRDefault="00AD7575" w:rsidP="004E64AF">
            <w:pPr>
              <w:pStyle w:val="tablehead"/>
              <w:rPr>
                <w:kern w:val="18"/>
              </w:rPr>
            </w:pPr>
            <w:r w:rsidRPr="00AF7292">
              <w:rPr>
                <w:kern w:val="18"/>
              </w:rPr>
              <w:t>$500</w:t>
            </w:r>
            <w:r w:rsidRPr="00AF7292">
              <w:rPr>
                <w:kern w:val="18"/>
              </w:rPr>
              <w:br/>
              <w:t>Ded.</w:t>
            </w:r>
            <w:r w:rsidRPr="00AF7292">
              <w:rPr>
                <w:kern w:val="18"/>
              </w:rPr>
              <w:br/>
              <w:t>Coll.</w:t>
            </w:r>
          </w:p>
        </w:tc>
      </w:tr>
      <w:tr w:rsidR="00AD7575" w:rsidRPr="00AF7292" w14:paraId="1E111B0F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9243BA6" w14:textId="77777777" w:rsidR="00AD7575" w:rsidRPr="00AF7292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AF729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AD7575" w:rsidRPr="00AF7292" w14:paraId="0E1C0B35" w14:textId="77777777" w:rsidTr="004E64AF">
        <w:trPr>
          <w:cantSplit/>
        </w:trPr>
        <w:tc>
          <w:tcPr>
            <w:tcW w:w="540" w:type="dxa"/>
            <w:gridSpan w:val="2"/>
          </w:tcPr>
          <w:p w14:paraId="1147DA6E" w14:textId="77777777" w:rsidR="00AD7575" w:rsidRPr="00AF7292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93687C" w14:textId="77777777" w:rsidR="00AD7575" w:rsidRPr="00AF7292" w:rsidRDefault="00AD7575" w:rsidP="004E64AF">
            <w:pPr>
              <w:pStyle w:val="tabletext11"/>
              <w:rPr>
                <w:b/>
                <w:kern w:val="18"/>
              </w:rPr>
            </w:pPr>
            <w:r w:rsidRPr="00AF7292">
              <w:rPr>
                <w:b/>
                <w:kern w:val="18"/>
              </w:rPr>
              <w:t>– Local And Intermediate – All Vehicles</w:t>
            </w:r>
          </w:p>
        </w:tc>
      </w:tr>
      <w:tr w:rsidR="00AD7575" w:rsidRPr="00AF7292" w14:paraId="05E9FFD3" w14:textId="77777777" w:rsidTr="004E64AF">
        <w:trPr>
          <w:cantSplit/>
        </w:trPr>
        <w:tc>
          <w:tcPr>
            <w:tcW w:w="540" w:type="dxa"/>
            <w:gridSpan w:val="2"/>
          </w:tcPr>
          <w:p w14:paraId="64E69F88" w14:textId="77777777" w:rsidR="00AD7575" w:rsidRPr="00AF7292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E8315D8" w14:textId="77777777" w:rsidR="00AD7575" w:rsidRPr="00AF7292" w:rsidRDefault="00AD7575" w:rsidP="004E64AF">
            <w:pPr>
              <w:pStyle w:val="tabletext11"/>
              <w:rPr>
                <w:b/>
                <w:kern w:val="18"/>
              </w:rPr>
            </w:pPr>
            <w:r w:rsidRPr="00AF729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AD7575" w:rsidRPr="00AF7292" w14:paraId="3915546D" w14:textId="77777777" w:rsidTr="004E64AF">
        <w:trPr>
          <w:cantSplit/>
        </w:trPr>
        <w:tc>
          <w:tcPr>
            <w:tcW w:w="4860" w:type="dxa"/>
            <w:gridSpan w:val="3"/>
          </w:tcPr>
          <w:p w14:paraId="7D07FAF8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33FA93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F7292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0320A442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F7292">
              <w:rPr>
                <w:kern w:val="18"/>
              </w:rPr>
              <w:t>$   127</w:t>
            </w:r>
          </w:p>
        </w:tc>
        <w:tc>
          <w:tcPr>
            <w:tcW w:w="1500" w:type="dxa"/>
          </w:tcPr>
          <w:p w14:paraId="164A3D10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F7292">
              <w:rPr>
                <w:kern w:val="18"/>
              </w:rPr>
              <w:t>$   261</w:t>
            </w:r>
          </w:p>
        </w:tc>
      </w:tr>
      <w:tr w:rsidR="00AD7575" w:rsidRPr="00AF7292" w14:paraId="02AECCD1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2549A44" w14:textId="77777777" w:rsidR="00AD7575" w:rsidRPr="00AF7292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AF729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AD7575" w:rsidRPr="00AF7292" w14:paraId="390A722C" w14:textId="77777777" w:rsidTr="004E64AF">
        <w:trPr>
          <w:cantSplit/>
        </w:trPr>
        <w:tc>
          <w:tcPr>
            <w:tcW w:w="4860" w:type="dxa"/>
            <w:gridSpan w:val="3"/>
          </w:tcPr>
          <w:p w14:paraId="06F4248E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2B0FA8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047B77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0146EA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AF7292" w14:paraId="58B1E846" w14:textId="77777777" w:rsidTr="004E64AF">
        <w:trPr>
          <w:cantSplit/>
        </w:trPr>
        <w:tc>
          <w:tcPr>
            <w:tcW w:w="4860" w:type="dxa"/>
            <w:gridSpan w:val="3"/>
          </w:tcPr>
          <w:p w14:paraId="60CAE2CA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6B534C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F7292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4A676460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F7292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7B828193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F7292">
              <w:rPr>
                <w:kern w:val="18"/>
              </w:rPr>
              <w:t>$   407</w:t>
            </w:r>
          </w:p>
        </w:tc>
      </w:tr>
      <w:tr w:rsidR="00AD7575" w:rsidRPr="00AF7292" w14:paraId="0166BE38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C28B9A5" w14:textId="77777777" w:rsidR="00AD7575" w:rsidRPr="00AF7292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AF7292" w14:paraId="4A338753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D9C2490" w14:textId="77777777" w:rsidR="00AD7575" w:rsidRPr="00AF7292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AF729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AD7575" w:rsidRPr="00AF7292" w14:paraId="6CA9259F" w14:textId="77777777" w:rsidTr="004E64AF">
        <w:trPr>
          <w:cantSplit/>
        </w:trPr>
        <w:tc>
          <w:tcPr>
            <w:tcW w:w="540" w:type="dxa"/>
            <w:gridSpan w:val="2"/>
          </w:tcPr>
          <w:p w14:paraId="35DB4662" w14:textId="77777777" w:rsidR="00AD7575" w:rsidRPr="00AF7292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827DF2A" w14:textId="77777777" w:rsidR="00AD7575" w:rsidRPr="00AF7292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AF7292">
              <w:rPr>
                <w:b/>
                <w:caps/>
                <w:kern w:val="18"/>
              </w:rPr>
              <w:t>– taxicabs and limousines</w:t>
            </w:r>
          </w:p>
        </w:tc>
      </w:tr>
      <w:tr w:rsidR="00AD7575" w:rsidRPr="00AF7292" w14:paraId="77842070" w14:textId="77777777" w:rsidTr="004E64AF">
        <w:trPr>
          <w:cantSplit/>
        </w:trPr>
        <w:tc>
          <w:tcPr>
            <w:tcW w:w="4860" w:type="dxa"/>
            <w:gridSpan w:val="3"/>
          </w:tcPr>
          <w:p w14:paraId="30153D06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D2D730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F7292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68961544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F7292">
              <w:rPr>
                <w:kern w:val="18"/>
              </w:rPr>
              <w:t>$   193</w:t>
            </w:r>
          </w:p>
        </w:tc>
        <w:tc>
          <w:tcPr>
            <w:tcW w:w="1500" w:type="dxa"/>
          </w:tcPr>
          <w:p w14:paraId="60BAC0D2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F7292">
              <w:rPr>
                <w:kern w:val="18"/>
              </w:rPr>
              <w:t>$   587</w:t>
            </w:r>
          </w:p>
        </w:tc>
      </w:tr>
      <w:tr w:rsidR="00AD7575" w:rsidRPr="00AF7292" w14:paraId="4D1114D8" w14:textId="77777777" w:rsidTr="004E64AF">
        <w:trPr>
          <w:cantSplit/>
        </w:trPr>
        <w:tc>
          <w:tcPr>
            <w:tcW w:w="540" w:type="dxa"/>
            <w:gridSpan w:val="2"/>
          </w:tcPr>
          <w:p w14:paraId="22DD54F6" w14:textId="77777777" w:rsidR="00AD7575" w:rsidRPr="00AF7292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1126FA" w14:textId="77777777" w:rsidR="00AD7575" w:rsidRPr="00AF7292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AF7292">
              <w:rPr>
                <w:b/>
                <w:caps/>
                <w:kern w:val="18"/>
              </w:rPr>
              <w:t>– SCHOOL AND CHURCH BUSES</w:t>
            </w:r>
          </w:p>
        </w:tc>
      </w:tr>
      <w:tr w:rsidR="00AD7575" w:rsidRPr="00AF7292" w14:paraId="7C4336B7" w14:textId="77777777" w:rsidTr="004E64AF">
        <w:trPr>
          <w:cantSplit/>
        </w:trPr>
        <w:tc>
          <w:tcPr>
            <w:tcW w:w="4860" w:type="dxa"/>
            <w:gridSpan w:val="3"/>
          </w:tcPr>
          <w:p w14:paraId="23597C03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F734E4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F7292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38B4D257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F7292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0BF62056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F7292">
              <w:rPr>
                <w:kern w:val="18"/>
              </w:rPr>
              <w:t>$   164</w:t>
            </w:r>
          </w:p>
        </w:tc>
      </w:tr>
      <w:tr w:rsidR="00AD7575" w:rsidRPr="00AF7292" w14:paraId="7FEACCEF" w14:textId="77777777" w:rsidTr="004E64AF">
        <w:trPr>
          <w:cantSplit/>
        </w:trPr>
        <w:tc>
          <w:tcPr>
            <w:tcW w:w="540" w:type="dxa"/>
            <w:gridSpan w:val="2"/>
          </w:tcPr>
          <w:p w14:paraId="39970284" w14:textId="77777777" w:rsidR="00AD7575" w:rsidRPr="00AF7292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485B7D" w14:textId="77777777" w:rsidR="00AD7575" w:rsidRPr="00AF7292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AF7292">
              <w:rPr>
                <w:b/>
                <w:caps/>
                <w:kern w:val="18"/>
              </w:rPr>
              <w:t>– OTHER BUSES</w:t>
            </w:r>
          </w:p>
        </w:tc>
      </w:tr>
      <w:tr w:rsidR="00AD7575" w:rsidRPr="00AF7292" w14:paraId="0D715749" w14:textId="77777777" w:rsidTr="004E64AF">
        <w:trPr>
          <w:cantSplit/>
        </w:trPr>
        <w:tc>
          <w:tcPr>
            <w:tcW w:w="4860" w:type="dxa"/>
            <w:gridSpan w:val="3"/>
          </w:tcPr>
          <w:p w14:paraId="6DC4D6D8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731D92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F7292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624242AD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F7292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2304E27B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F7292">
              <w:rPr>
                <w:kern w:val="18"/>
              </w:rPr>
              <w:t>$   164</w:t>
            </w:r>
          </w:p>
        </w:tc>
      </w:tr>
      <w:tr w:rsidR="00AD7575" w:rsidRPr="00AF7292" w14:paraId="3C17D9CE" w14:textId="77777777" w:rsidTr="004E64AF">
        <w:trPr>
          <w:cantSplit/>
        </w:trPr>
        <w:tc>
          <w:tcPr>
            <w:tcW w:w="540" w:type="dxa"/>
            <w:gridSpan w:val="2"/>
          </w:tcPr>
          <w:p w14:paraId="502E53C0" w14:textId="77777777" w:rsidR="00AD7575" w:rsidRPr="00AF7292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4FCA7D" w14:textId="77777777" w:rsidR="00AD7575" w:rsidRPr="00AF7292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AF7292">
              <w:rPr>
                <w:b/>
                <w:caps/>
                <w:kern w:val="18"/>
              </w:rPr>
              <w:t>– VAN POOLS</w:t>
            </w:r>
          </w:p>
        </w:tc>
      </w:tr>
      <w:tr w:rsidR="00AD7575" w:rsidRPr="00AF7292" w14:paraId="41A2252C" w14:textId="77777777" w:rsidTr="004E64AF">
        <w:trPr>
          <w:cantSplit/>
        </w:trPr>
        <w:tc>
          <w:tcPr>
            <w:tcW w:w="4860" w:type="dxa"/>
            <w:gridSpan w:val="3"/>
          </w:tcPr>
          <w:p w14:paraId="7A0B76BE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D75F18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F7292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7567F029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F7292">
              <w:rPr>
                <w:kern w:val="18"/>
              </w:rPr>
              <w:t>$   193</w:t>
            </w:r>
          </w:p>
        </w:tc>
        <w:tc>
          <w:tcPr>
            <w:tcW w:w="1500" w:type="dxa"/>
          </w:tcPr>
          <w:p w14:paraId="2F7549EF" w14:textId="77777777" w:rsidR="00AD7575" w:rsidRPr="00AF7292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F7292">
              <w:rPr>
                <w:kern w:val="18"/>
              </w:rPr>
              <w:t>$   587</w:t>
            </w:r>
          </w:p>
        </w:tc>
      </w:tr>
      <w:tr w:rsidR="00AD7575" w:rsidRPr="00AF7292" w14:paraId="2EB092A9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478F08A" w14:textId="77777777" w:rsidR="00AD7575" w:rsidRPr="00AF7292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AF7292" w14:paraId="1134D6D5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6F71D88" w14:textId="77777777" w:rsidR="00AD7575" w:rsidRPr="00AF7292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3E46F4" w:rsidRPr="00AF7292" w14:paraId="4B60FB1E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3322567D" w14:textId="77777777" w:rsidR="003E46F4" w:rsidRPr="00AF7292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AF729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75CBA39" w14:textId="71B790EC" w:rsidR="003E46F4" w:rsidRPr="00AF7292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Trucks, Tractors and Trailers Classifications, refer to Rule </w:t>
            </w:r>
            <w:r w:rsidRPr="00ED694A">
              <w:rPr>
                <w:rStyle w:val="rulelink"/>
              </w:rPr>
              <w:t xml:space="preserve">222.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AF7292" w14:paraId="1E4288B5" w14:textId="77777777" w:rsidTr="004E64AF">
        <w:trPr>
          <w:cantSplit/>
        </w:trPr>
        <w:tc>
          <w:tcPr>
            <w:tcW w:w="220" w:type="dxa"/>
          </w:tcPr>
          <w:p w14:paraId="628E82A4" w14:textId="77777777" w:rsidR="003E46F4" w:rsidRPr="00AF7292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AF729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036B821" w14:textId="675FA92D" w:rsidR="003E46F4" w:rsidRPr="00AF7292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Private Passenger Types Classifications, refer to Rule </w:t>
            </w:r>
            <w:r w:rsidRPr="00ED694A">
              <w:rPr>
                <w:rStyle w:val="rulelink"/>
              </w:rPr>
              <w:t xml:space="preserve">232.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AF7292" w14:paraId="4B4AA56A" w14:textId="77777777" w:rsidTr="004E64AF">
        <w:trPr>
          <w:cantSplit/>
        </w:trPr>
        <w:tc>
          <w:tcPr>
            <w:tcW w:w="220" w:type="dxa"/>
          </w:tcPr>
          <w:p w14:paraId="79833C80" w14:textId="77777777" w:rsidR="003E46F4" w:rsidRPr="00AF7292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AF729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AB4F5E8" w14:textId="3BB3FFD3" w:rsidR="003E46F4" w:rsidRPr="00AF7292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Publics Autos, refer to Rule </w:t>
            </w:r>
            <w:r w:rsidRPr="00ED694A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7575" w:rsidRPr="00AF7292" w14:paraId="4A89E03D" w14:textId="77777777" w:rsidTr="004E64AF">
        <w:trPr>
          <w:cantSplit/>
        </w:trPr>
        <w:tc>
          <w:tcPr>
            <w:tcW w:w="220" w:type="dxa"/>
          </w:tcPr>
          <w:p w14:paraId="09B8AF13" w14:textId="77777777" w:rsidR="00AD7575" w:rsidRPr="00AF7292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AF729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D211E08" w14:textId="77777777" w:rsidR="00AD7575" w:rsidRPr="00AF7292" w:rsidRDefault="00AD7575" w:rsidP="004E64AF">
            <w:pPr>
              <w:pStyle w:val="tabletext11"/>
              <w:rPr>
                <w:kern w:val="18"/>
              </w:rPr>
            </w:pPr>
            <w:r w:rsidRPr="00AF7292">
              <w:rPr>
                <w:kern w:val="18"/>
              </w:rPr>
              <w:t xml:space="preserve">For Deductible factors, refer to Rule </w:t>
            </w:r>
            <w:r w:rsidRPr="00AF7292">
              <w:rPr>
                <w:rStyle w:val="rulelink"/>
              </w:rPr>
              <w:t>298.</w:t>
            </w:r>
          </w:p>
        </w:tc>
      </w:tr>
      <w:tr w:rsidR="00AD7575" w:rsidRPr="00AF7292" w14:paraId="694FCF3F" w14:textId="77777777" w:rsidTr="004E64AF">
        <w:trPr>
          <w:cantSplit/>
        </w:trPr>
        <w:tc>
          <w:tcPr>
            <w:tcW w:w="220" w:type="dxa"/>
          </w:tcPr>
          <w:p w14:paraId="266C5B01" w14:textId="77777777" w:rsidR="00AD7575" w:rsidRPr="00AF7292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AF729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5EBFCD9" w14:textId="77777777" w:rsidR="00AD7575" w:rsidRPr="00AF7292" w:rsidRDefault="00AD7575" w:rsidP="004E64AF">
            <w:pPr>
              <w:pStyle w:val="tabletext11"/>
              <w:rPr>
                <w:kern w:val="18"/>
              </w:rPr>
            </w:pPr>
            <w:r w:rsidRPr="00AF7292">
              <w:rPr>
                <w:kern w:val="18"/>
              </w:rPr>
              <w:t xml:space="preserve">For Vehicle Value factors, refer to Rule </w:t>
            </w:r>
            <w:r w:rsidRPr="00AF7292">
              <w:rPr>
                <w:rStyle w:val="rulelink"/>
              </w:rPr>
              <w:t>301.</w:t>
            </w:r>
          </w:p>
        </w:tc>
      </w:tr>
      <w:tr w:rsidR="00AD7575" w:rsidRPr="00AF7292" w14:paraId="18BC86C0" w14:textId="77777777" w:rsidTr="004E64AF">
        <w:trPr>
          <w:cantSplit/>
        </w:trPr>
        <w:tc>
          <w:tcPr>
            <w:tcW w:w="220" w:type="dxa"/>
          </w:tcPr>
          <w:p w14:paraId="35CE897E" w14:textId="77777777" w:rsidR="00AD7575" w:rsidRPr="00AF7292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7D65F0" w14:textId="77777777" w:rsidR="00AD7575" w:rsidRPr="00AF7292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AF7292" w14:paraId="66FDFA82" w14:textId="77777777" w:rsidTr="004E64AF">
        <w:trPr>
          <w:cantSplit/>
        </w:trPr>
        <w:tc>
          <w:tcPr>
            <w:tcW w:w="220" w:type="dxa"/>
          </w:tcPr>
          <w:p w14:paraId="138A3012" w14:textId="77777777" w:rsidR="00AD7575" w:rsidRPr="00AF7292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62DE7C" w14:textId="77777777" w:rsidR="00AD7575" w:rsidRPr="00AF7292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AF7292" w14:paraId="2B9FB4A9" w14:textId="77777777" w:rsidTr="004E64AF">
        <w:trPr>
          <w:cantSplit/>
        </w:trPr>
        <w:tc>
          <w:tcPr>
            <w:tcW w:w="220" w:type="dxa"/>
          </w:tcPr>
          <w:p w14:paraId="388047A9" w14:textId="77777777" w:rsidR="00AD7575" w:rsidRPr="00AF7292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49F098" w14:textId="77777777" w:rsidR="00AD7575" w:rsidRPr="00AF7292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AF7292" w14:paraId="2D024C0C" w14:textId="77777777" w:rsidTr="004E64AF">
        <w:trPr>
          <w:cantSplit/>
        </w:trPr>
        <w:tc>
          <w:tcPr>
            <w:tcW w:w="220" w:type="dxa"/>
          </w:tcPr>
          <w:p w14:paraId="28E28F23" w14:textId="77777777" w:rsidR="00AD7575" w:rsidRPr="00AF7292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9A0018" w14:textId="77777777" w:rsidR="00AD7575" w:rsidRPr="00AF7292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AF7292" w14:paraId="215D282C" w14:textId="77777777" w:rsidTr="004E64AF">
        <w:trPr>
          <w:cantSplit/>
        </w:trPr>
        <w:tc>
          <w:tcPr>
            <w:tcW w:w="220" w:type="dxa"/>
          </w:tcPr>
          <w:p w14:paraId="4C2C2C18" w14:textId="77777777" w:rsidR="00AD7575" w:rsidRPr="00AF7292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A47659" w14:textId="77777777" w:rsidR="00AD7575" w:rsidRPr="00AF7292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AF7292" w14:paraId="66C598D1" w14:textId="77777777" w:rsidTr="004E64AF">
        <w:trPr>
          <w:cantSplit/>
        </w:trPr>
        <w:tc>
          <w:tcPr>
            <w:tcW w:w="220" w:type="dxa"/>
          </w:tcPr>
          <w:p w14:paraId="0DDAF2C9" w14:textId="77777777" w:rsidR="00AD7575" w:rsidRPr="00AF7292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A0B17C" w14:textId="77777777" w:rsidR="00AD7575" w:rsidRPr="00AF7292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AF7292" w14:paraId="4B69A024" w14:textId="77777777" w:rsidTr="004E64AF">
        <w:trPr>
          <w:cantSplit/>
        </w:trPr>
        <w:tc>
          <w:tcPr>
            <w:tcW w:w="220" w:type="dxa"/>
          </w:tcPr>
          <w:p w14:paraId="458481A9" w14:textId="77777777" w:rsidR="00AD7575" w:rsidRPr="00AF7292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6F1447" w14:textId="77777777" w:rsidR="00AD7575" w:rsidRPr="00AF7292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AF7292" w14:paraId="5CCA8920" w14:textId="77777777" w:rsidTr="004E64AF">
        <w:trPr>
          <w:cantSplit/>
        </w:trPr>
        <w:tc>
          <w:tcPr>
            <w:tcW w:w="220" w:type="dxa"/>
          </w:tcPr>
          <w:p w14:paraId="2E314F55" w14:textId="77777777" w:rsidR="00AD7575" w:rsidRPr="00AF7292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BD49F2" w14:textId="77777777" w:rsidR="00AD7575" w:rsidRPr="00AF7292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AF7292" w14:paraId="3E690C06" w14:textId="77777777" w:rsidTr="004E64AF">
        <w:trPr>
          <w:cantSplit/>
        </w:trPr>
        <w:tc>
          <w:tcPr>
            <w:tcW w:w="220" w:type="dxa"/>
          </w:tcPr>
          <w:p w14:paraId="60FB8403" w14:textId="77777777" w:rsidR="00AD7575" w:rsidRPr="00AF7292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045CCE" w14:textId="77777777" w:rsidR="00AD7575" w:rsidRPr="00AF7292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AF7292" w14:paraId="4C660845" w14:textId="77777777" w:rsidTr="004E64AF">
        <w:trPr>
          <w:cantSplit/>
        </w:trPr>
        <w:tc>
          <w:tcPr>
            <w:tcW w:w="220" w:type="dxa"/>
          </w:tcPr>
          <w:p w14:paraId="5EFF1D11" w14:textId="77777777" w:rsidR="00AD7575" w:rsidRPr="00AF7292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0AFBAD" w14:textId="77777777" w:rsidR="00AD7575" w:rsidRPr="00AF7292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42AF051A" w14:textId="77118A20" w:rsidR="00AD7575" w:rsidRDefault="00AD7575" w:rsidP="00AD7575">
      <w:pPr>
        <w:pStyle w:val="isonormal"/>
      </w:pPr>
    </w:p>
    <w:p w14:paraId="76ECD459" w14:textId="769B5BBB" w:rsidR="00AD7575" w:rsidRDefault="00AD7575" w:rsidP="00AD7575">
      <w:pPr>
        <w:pStyle w:val="isonormal"/>
        <w:jc w:val="left"/>
      </w:pPr>
    </w:p>
    <w:p w14:paraId="454645A3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3EA5548" w14:textId="77777777" w:rsidR="00AD7575" w:rsidRPr="00096690" w:rsidRDefault="00AD7575" w:rsidP="00AD7575">
      <w:pPr>
        <w:pStyle w:val="subcap"/>
      </w:pPr>
      <w:r w:rsidRPr="00096690">
        <w:lastRenderedPageBreak/>
        <w:t>TERRITORY 107</w:t>
      </w:r>
    </w:p>
    <w:p w14:paraId="3FD6878B" w14:textId="77777777" w:rsidR="00AD7575" w:rsidRPr="00096690" w:rsidRDefault="00AD7575" w:rsidP="00AD7575">
      <w:pPr>
        <w:pStyle w:val="subcap2"/>
      </w:pPr>
      <w:r w:rsidRPr="00096690">
        <w:t>PHYS DAM</w:t>
      </w:r>
    </w:p>
    <w:p w14:paraId="241AB7EA" w14:textId="77777777" w:rsidR="00AD7575" w:rsidRPr="00096690" w:rsidRDefault="00AD7575" w:rsidP="00AD7575">
      <w:pPr>
        <w:pStyle w:val="isonormal"/>
      </w:pPr>
    </w:p>
    <w:p w14:paraId="300E4C5F" w14:textId="77777777" w:rsidR="00AD7575" w:rsidRPr="00096690" w:rsidRDefault="00AD7575" w:rsidP="00AD7575">
      <w:pPr>
        <w:pStyle w:val="isonormal"/>
        <w:sectPr w:rsidR="00AD7575" w:rsidRPr="00096690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AD7575" w:rsidRPr="00096690" w14:paraId="76B6166D" w14:textId="77777777" w:rsidTr="004E64AF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F94B37A" w14:textId="77777777" w:rsidR="00AD7575" w:rsidRPr="00096690" w:rsidRDefault="00AD7575" w:rsidP="004E64AF">
            <w:pPr>
              <w:pStyle w:val="tablehead"/>
              <w:rPr>
                <w:kern w:val="18"/>
              </w:rPr>
            </w:pPr>
            <w:r w:rsidRPr="00096690">
              <w:rPr>
                <w:kern w:val="18"/>
              </w:rPr>
              <w:t>PHYSICAL DAMAGE</w:t>
            </w:r>
            <w:r w:rsidRPr="00096690">
              <w:rPr>
                <w:kern w:val="18"/>
              </w:rPr>
              <w:br/>
              <w:t>Original Cost New Range</w:t>
            </w:r>
            <w:r w:rsidRPr="00096690">
              <w:rPr>
                <w:kern w:val="18"/>
              </w:rPr>
              <w:br/>
              <w:t>$25,000 – 29,999</w:t>
            </w:r>
          </w:p>
        </w:tc>
      </w:tr>
      <w:tr w:rsidR="00AD7575" w:rsidRPr="00096690" w14:paraId="393AD55A" w14:textId="77777777" w:rsidTr="004E64AF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2873BE6" w14:textId="77777777" w:rsidR="00AD7575" w:rsidRPr="00096690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911BA66" w14:textId="77777777" w:rsidR="00AD7575" w:rsidRPr="00096690" w:rsidRDefault="00AD7575" w:rsidP="004E64AF">
            <w:pPr>
              <w:pStyle w:val="tablehead"/>
              <w:rPr>
                <w:kern w:val="18"/>
              </w:rPr>
            </w:pPr>
            <w:r w:rsidRPr="00096690">
              <w:rPr>
                <w:kern w:val="18"/>
              </w:rPr>
              <w:t>Specified</w:t>
            </w:r>
            <w:r w:rsidRPr="00096690">
              <w:rPr>
                <w:kern w:val="18"/>
              </w:rPr>
              <w:br/>
              <w:t>Causes</w:t>
            </w:r>
            <w:r w:rsidRPr="0009669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828BEB6" w14:textId="77777777" w:rsidR="00AD7575" w:rsidRPr="00096690" w:rsidRDefault="00AD7575" w:rsidP="004E64AF">
            <w:pPr>
              <w:pStyle w:val="tablehead"/>
              <w:rPr>
                <w:kern w:val="18"/>
              </w:rPr>
            </w:pPr>
            <w:r w:rsidRPr="00096690">
              <w:rPr>
                <w:kern w:val="18"/>
              </w:rPr>
              <w:br/>
            </w:r>
            <w:r w:rsidRPr="0009669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E2915EB" w14:textId="77777777" w:rsidR="00AD7575" w:rsidRPr="00096690" w:rsidRDefault="00AD7575" w:rsidP="004E64AF">
            <w:pPr>
              <w:pStyle w:val="tablehead"/>
              <w:rPr>
                <w:kern w:val="18"/>
              </w:rPr>
            </w:pPr>
            <w:r w:rsidRPr="00096690">
              <w:rPr>
                <w:kern w:val="18"/>
              </w:rPr>
              <w:t>$500</w:t>
            </w:r>
            <w:r w:rsidRPr="00096690">
              <w:rPr>
                <w:kern w:val="18"/>
              </w:rPr>
              <w:br/>
              <w:t>Ded.</w:t>
            </w:r>
            <w:r w:rsidRPr="00096690">
              <w:rPr>
                <w:kern w:val="18"/>
              </w:rPr>
              <w:br/>
              <w:t>Coll.</w:t>
            </w:r>
          </w:p>
        </w:tc>
      </w:tr>
      <w:tr w:rsidR="00AD7575" w:rsidRPr="00096690" w14:paraId="25C655FF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117B6A3" w14:textId="77777777" w:rsidR="00AD7575" w:rsidRPr="00096690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09669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AD7575" w:rsidRPr="00096690" w14:paraId="6D9F2C1D" w14:textId="77777777" w:rsidTr="004E64AF">
        <w:trPr>
          <w:cantSplit/>
        </w:trPr>
        <w:tc>
          <w:tcPr>
            <w:tcW w:w="540" w:type="dxa"/>
            <w:gridSpan w:val="2"/>
          </w:tcPr>
          <w:p w14:paraId="44DDD5C1" w14:textId="77777777" w:rsidR="00AD7575" w:rsidRPr="00096690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5E16D9" w14:textId="77777777" w:rsidR="00AD7575" w:rsidRPr="00096690" w:rsidRDefault="00AD7575" w:rsidP="004E64AF">
            <w:pPr>
              <w:pStyle w:val="tabletext11"/>
              <w:rPr>
                <w:b/>
                <w:kern w:val="18"/>
              </w:rPr>
            </w:pPr>
            <w:r w:rsidRPr="00096690">
              <w:rPr>
                <w:b/>
                <w:kern w:val="18"/>
              </w:rPr>
              <w:t>– Local And Intermediate – All Vehicles</w:t>
            </w:r>
          </w:p>
        </w:tc>
      </w:tr>
      <w:tr w:rsidR="00AD7575" w:rsidRPr="00096690" w14:paraId="134F2750" w14:textId="77777777" w:rsidTr="004E64AF">
        <w:trPr>
          <w:cantSplit/>
        </w:trPr>
        <w:tc>
          <w:tcPr>
            <w:tcW w:w="540" w:type="dxa"/>
            <w:gridSpan w:val="2"/>
          </w:tcPr>
          <w:p w14:paraId="0E6C57F6" w14:textId="77777777" w:rsidR="00AD7575" w:rsidRPr="00096690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7742EB" w14:textId="77777777" w:rsidR="00AD7575" w:rsidRPr="00096690" w:rsidRDefault="00AD7575" w:rsidP="004E64AF">
            <w:pPr>
              <w:pStyle w:val="tabletext11"/>
              <w:rPr>
                <w:b/>
                <w:kern w:val="18"/>
              </w:rPr>
            </w:pPr>
            <w:r w:rsidRPr="0009669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AD7575" w:rsidRPr="00096690" w14:paraId="3986AEA7" w14:textId="77777777" w:rsidTr="004E64AF">
        <w:trPr>
          <w:cantSplit/>
        </w:trPr>
        <w:tc>
          <w:tcPr>
            <w:tcW w:w="4860" w:type="dxa"/>
            <w:gridSpan w:val="3"/>
          </w:tcPr>
          <w:p w14:paraId="5EA3D7F1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A01503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96690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6E52F379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96690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7F534B8F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96690">
              <w:rPr>
                <w:kern w:val="18"/>
              </w:rPr>
              <w:t>$   307</w:t>
            </w:r>
          </w:p>
        </w:tc>
      </w:tr>
      <w:tr w:rsidR="00AD7575" w:rsidRPr="00096690" w14:paraId="7F04712D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EE70053" w14:textId="77777777" w:rsidR="00AD7575" w:rsidRPr="00096690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09669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AD7575" w:rsidRPr="00096690" w14:paraId="5CC7AC29" w14:textId="77777777" w:rsidTr="004E64AF">
        <w:trPr>
          <w:cantSplit/>
        </w:trPr>
        <w:tc>
          <w:tcPr>
            <w:tcW w:w="4860" w:type="dxa"/>
            <w:gridSpan w:val="3"/>
          </w:tcPr>
          <w:p w14:paraId="6876C375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353FF0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E2AB43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D0F159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096690" w14:paraId="5AF9E6C2" w14:textId="77777777" w:rsidTr="004E64AF">
        <w:trPr>
          <w:cantSplit/>
        </w:trPr>
        <w:tc>
          <w:tcPr>
            <w:tcW w:w="4860" w:type="dxa"/>
            <w:gridSpan w:val="3"/>
          </w:tcPr>
          <w:p w14:paraId="73249003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B5AB3D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96690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40772F95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96690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37693A9A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96690">
              <w:rPr>
                <w:kern w:val="18"/>
              </w:rPr>
              <w:t>$   399</w:t>
            </w:r>
          </w:p>
        </w:tc>
      </w:tr>
      <w:tr w:rsidR="00AD7575" w:rsidRPr="00096690" w14:paraId="3A0E9F36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0167EE3" w14:textId="77777777" w:rsidR="00AD7575" w:rsidRPr="0009669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96690" w14:paraId="0C1F038E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DFE9ECD" w14:textId="77777777" w:rsidR="00AD7575" w:rsidRPr="00096690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09669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AD7575" w:rsidRPr="00096690" w14:paraId="1D6D9394" w14:textId="77777777" w:rsidTr="004E64AF">
        <w:trPr>
          <w:cantSplit/>
        </w:trPr>
        <w:tc>
          <w:tcPr>
            <w:tcW w:w="540" w:type="dxa"/>
            <w:gridSpan w:val="2"/>
          </w:tcPr>
          <w:p w14:paraId="1CD81357" w14:textId="77777777" w:rsidR="00AD7575" w:rsidRPr="00096690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6A9F4A" w14:textId="77777777" w:rsidR="00AD7575" w:rsidRPr="00096690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096690">
              <w:rPr>
                <w:b/>
                <w:caps/>
                <w:kern w:val="18"/>
              </w:rPr>
              <w:t>– taxicabs and limousines</w:t>
            </w:r>
          </w:p>
        </w:tc>
      </w:tr>
      <w:tr w:rsidR="00AD7575" w:rsidRPr="00096690" w14:paraId="79471468" w14:textId="77777777" w:rsidTr="004E64AF">
        <w:trPr>
          <w:cantSplit/>
        </w:trPr>
        <w:tc>
          <w:tcPr>
            <w:tcW w:w="4860" w:type="dxa"/>
            <w:gridSpan w:val="3"/>
          </w:tcPr>
          <w:p w14:paraId="0FC3695D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ADCB08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96690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6452DF3A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96690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5A4A8E6F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96690">
              <w:rPr>
                <w:kern w:val="18"/>
              </w:rPr>
              <w:t>$   691</w:t>
            </w:r>
          </w:p>
        </w:tc>
      </w:tr>
      <w:tr w:rsidR="00AD7575" w:rsidRPr="00096690" w14:paraId="0E50CC82" w14:textId="77777777" w:rsidTr="004E64AF">
        <w:trPr>
          <w:cantSplit/>
        </w:trPr>
        <w:tc>
          <w:tcPr>
            <w:tcW w:w="540" w:type="dxa"/>
            <w:gridSpan w:val="2"/>
          </w:tcPr>
          <w:p w14:paraId="36E6E30D" w14:textId="77777777" w:rsidR="00AD7575" w:rsidRPr="00096690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2A13A92" w14:textId="77777777" w:rsidR="00AD7575" w:rsidRPr="00096690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096690">
              <w:rPr>
                <w:b/>
                <w:caps/>
                <w:kern w:val="18"/>
              </w:rPr>
              <w:t>– SCHOOL AND CHURCH BUSES</w:t>
            </w:r>
          </w:p>
        </w:tc>
      </w:tr>
      <w:tr w:rsidR="00AD7575" w:rsidRPr="00096690" w14:paraId="6C8D8EC5" w14:textId="77777777" w:rsidTr="004E64AF">
        <w:trPr>
          <w:cantSplit/>
        </w:trPr>
        <w:tc>
          <w:tcPr>
            <w:tcW w:w="4860" w:type="dxa"/>
            <w:gridSpan w:val="3"/>
          </w:tcPr>
          <w:p w14:paraId="4CC2460E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067514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96690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16C672FC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96690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5635E48B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96690">
              <w:rPr>
                <w:kern w:val="18"/>
              </w:rPr>
              <w:t>$   193</w:t>
            </w:r>
          </w:p>
        </w:tc>
      </w:tr>
      <w:tr w:rsidR="00AD7575" w:rsidRPr="00096690" w14:paraId="1B21F8F1" w14:textId="77777777" w:rsidTr="004E64AF">
        <w:trPr>
          <w:cantSplit/>
        </w:trPr>
        <w:tc>
          <w:tcPr>
            <w:tcW w:w="540" w:type="dxa"/>
            <w:gridSpan w:val="2"/>
          </w:tcPr>
          <w:p w14:paraId="0DAB1973" w14:textId="77777777" w:rsidR="00AD7575" w:rsidRPr="00096690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FC0A3F" w14:textId="77777777" w:rsidR="00AD7575" w:rsidRPr="00096690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096690">
              <w:rPr>
                <w:b/>
                <w:caps/>
                <w:kern w:val="18"/>
              </w:rPr>
              <w:t>– OTHER BUSES</w:t>
            </w:r>
          </w:p>
        </w:tc>
      </w:tr>
      <w:tr w:rsidR="00AD7575" w:rsidRPr="00096690" w14:paraId="2E2039D6" w14:textId="77777777" w:rsidTr="004E64AF">
        <w:trPr>
          <w:cantSplit/>
        </w:trPr>
        <w:tc>
          <w:tcPr>
            <w:tcW w:w="4860" w:type="dxa"/>
            <w:gridSpan w:val="3"/>
          </w:tcPr>
          <w:p w14:paraId="0157F851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DDE8D6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96690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2A3A1011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96690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1087359B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96690">
              <w:rPr>
                <w:kern w:val="18"/>
              </w:rPr>
              <w:t>$   193</w:t>
            </w:r>
          </w:p>
        </w:tc>
      </w:tr>
      <w:tr w:rsidR="00AD7575" w:rsidRPr="00096690" w14:paraId="037E6370" w14:textId="77777777" w:rsidTr="004E64AF">
        <w:trPr>
          <w:cantSplit/>
        </w:trPr>
        <w:tc>
          <w:tcPr>
            <w:tcW w:w="540" w:type="dxa"/>
            <w:gridSpan w:val="2"/>
          </w:tcPr>
          <w:p w14:paraId="2557A39E" w14:textId="77777777" w:rsidR="00AD7575" w:rsidRPr="00096690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2CB091" w14:textId="77777777" w:rsidR="00AD7575" w:rsidRPr="00096690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096690">
              <w:rPr>
                <w:b/>
                <w:caps/>
                <w:kern w:val="18"/>
              </w:rPr>
              <w:t>– VAN POOLS</w:t>
            </w:r>
          </w:p>
        </w:tc>
      </w:tr>
      <w:tr w:rsidR="00AD7575" w:rsidRPr="00096690" w14:paraId="3C2A9FF3" w14:textId="77777777" w:rsidTr="004E64AF">
        <w:trPr>
          <w:cantSplit/>
        </w:trPr>
        <w:tc>
          <w:tcPr>
            <w:tcW w:w="4860" w:type="dxa"/>
            <w:gridSpan w:val="3"/>
          </w:tcPr>
          <w:p w14:paraId="22B976B9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0C6DC9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96690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37DCA0A8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96690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260C2D17" w14:textId="77777777" w:rsidR="00AD7575" w:rsidRPr="00096690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096690">
              <w:rPr>
                <w:kern w:val="18"/>
              </w:rPr>
              <w:t>$   691</w:t>
            </w:r>
          </w:p>
        </w:tc>
      </w:tr>
      <w:tr w:rsidR="00AD7575" w:rsidRPr="00096690" w14:paraId="225336CA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A4709E3" w14:textId="77777777" w:rsidR="00AD7575" w:rsidRPr="0009669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96690" w14:paraId="06E166B1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D699761" w14:textId="77777777" w:rsidR="00AD7575" w:rsidRPr="0009669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3E46F4" w:rsidRPr="00096690" w14:paraId="756749C7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102D50EC" w14:textId="77777777" w:rsidR="003E46F4" w:rsidRPr="00096690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0966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5861F30" w14:textId="3C15051E" w:rsidR="003E46F4" w:rsidRPr="00096690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Trucks, Tractors and Trailers Classifications, refer to Rule </w:t>
            </w:r>
            <w:r w:rsidRPr="00ED694A">
              <w:rPr>
                <w:rStyle w:val="rulelink"/>
              </w:rPr>
              <w:t xml:space="preserve">222.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096690" w14:paraId="69012E8F" w14:textId="77777777" w:rsidTr="004E64AF">
        <w:trPr>
          <w:cantSplit/>
        </w:trPr>
        <w:tc>
          <w:tcPr>
            <w:tcW w:w="220" w:type="dxa"/>
          </w:tcPr>
          <w:p w14:paraId="1686533A" w14:textId="77777777" w:rsidR="003E46F4" w:rsidRPr="00096690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0966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A339C55" w14:textId="6E0BBC99" w:rsidR="003E46F4" w:rsidRPr="00096690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Private Passenger Types Classifications, refer to Rule </w:t>
            </w:r>
            <w:r w:rsidRPr="00ED694A">
              <w:rPr>
                <w:rStyle w:val="rulelink"/>
              </w:rPr>
              <w:t xml:space="preserve">232.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096690" w14:paraId="05CB02A7" w14:textId="77777777" w:rsidTr="004E64AF">
        <w:trPr>
          <w:cantSplit/>
        </w:trPr>
        <w:tc>
          <w:tcPr>
            <w:tcW w:w="220" w:type="dxa"/>
          </w:tcPr>
          <w:p w14:paraId="6D64214D" w14:textId="77777777" w:rsidR="003E46F4" w:rsidRPr="00096690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0966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55E82C1" w14:textId="21600615" w:rsidR="003E46F4" w:rsidRPr="00096690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Publics Autos, refer to Rule </w:t>
            </w:r>
            <w:r w:rsidRPr="00ED694A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7575" w:rsidRPr="00096690" w14:paraId="67F222AA" w14:textId="77777777" w:rsidTr="004E64AF">
        <w:trPr>
          <w:cantSplit/>
        </w:trPr>
        <w:tc>
          <w:tcPr>
            <w:tcW w:w="220" w:type="dxa"/>
          </w:tcPr>
          <w:p w14:paraId="583180A8" w14:textId="77777777" w:rsidR="00AD7575" w:rsidRPr="00096690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0966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E218B83" w14:textId="77777777" w:rsidR="00AD7575" w:rsidRPr="00096690" w:rsidRDefault="00AD7575" w:rsidP="004E64AF">
            <w:pPr>
              <w:pStyle w:val="tabletext11"/>
              <w:rPr>
                <w:kern w:val="18"/>
              </w:rPr>
            </w:pPr>
            <w:r w:rsidRPr="00096690">
              <w:rPr>
                <w:kern w:val="18"/>
              </w:rPr>
              <w:t xml:space="preserve">For Deductible factors, refer to Rule </w:t>
            </w:r>
            <w:r w:rsidRPr="00096690">
              <w:rPr>
                <w:rStyle w:val="rulelink"/>
              </w:rPr>
              <w:t>298.</w:t>
            </w:r>
          </w:p>
        </w:tc>
      </w:tr>
      <w:tr w:rsidR="00AD7575" w:rsidRPr="00096690" w14:paraId="654B4CA2" w14:textId="77777777" w:rsidTr="004E64AF">
        <w:trPr>
          <w:cantSplit/>
        </w:trPr>
        <w:tc>
          <w:tcPr>
            <w:tcW w:w="220" w:type="dxa"/>
          </w:tcPr>
          <w:p w14:paraId="4F28BA2F" w14:textId="77777777" w:rsidR="00AD7575" w:rsidRPr="00096690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09669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87B8286" w14:textId="77777777" w:rsidR="00AD7575" w:rsidRPr="00096690" w:rsidRDefault="00AD7575" w:rsidP="004E64AF">
            <w:pPr>
              <w:pStyle w:val="tabletext11"/>
              <w:rPr>
                <w:kern w:val="18"/>
              </w:rPr>
            </w:pPr>
            <w:r w:rsidRPr="00096690">
              <w:rPr>
                <w:kern w:val="18"/>
              </w:rPr>
              <w:t xml:space="preserve">For Vehicle Value factors, refer to Rule </w:t>
            </w:r>
            <w:r w:rsidRPr="00096690">
              <w:rPr>
                <w:rStyle w:val="rulelink"/>
              </w:rPr>
              <w:t>301.</w:t>
            </w:r>
          </w:p>
        </w:tc>
      </w:tr>
      <w:tr w:rsidR="00AD7575" w:rsidRPr="00096690" w14:paraId="5F9AEFEE" w14:textId="77777777" w:rsidTr="004E64AF">
        <w:trPr>
          <w:cantSplit/>
        </w:trPr>
        <w:tc>
          <w:tcPr>
            <w:tcW w:w="220" w:type="dxa"/>
          </w:tcPr>
          <w:p w14:paraId="14C7C9A8" w14:textId="77777777" w:rsidR="00AD7575" w:rsidRPr="00096690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8FED99" w14:textId="77777777" w:rsidR="00AD7575" w:rsidRPr="0009669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96690" w14:paraId="6740D7AE" w14:textId="77777777" w:rsidTr="004E64AF">
        <w:trPr>
          <w:cantSplit/>
        </w:trPr>
        <w:tc>
          <w:tcPr>
            <w:tcW w:w="220" w:type="dxa"/>
          </w:tcPr>
          <w:p w14:paraId="55F36622" w14:textId="77777777" w:rsidR="00AD7575" w:rsidRPr="00096690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A21D09" w14:textId="77777777" w:rsidR="00AD7575" w:rsidRPr="0009669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96690" w14:paraId="74747CA7" w14:textId="77777777" w:rsidTr="004E64AF">
        <w:trPr>
          <w:cantSplit/>
        </w:trPr>
        <w:tc>
          <w:tcPr>
            <w:tcW w:w="220" w:type="dxa"/>
          </w:tcPr>
          <w:p w14:paraId="3D9F2054" w14:textId="77777777" w:rsidR="00AD7575" w:rsidRPr="00096690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A8027F" w14:textId="77777777" w:rsidR="00AD7575" w:rsidRPr="0009669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96690" w14:paraId="1AC2A2BB" w14:textId="77777777" w:rsidTr="004E64AF">
        <w:trPr>
          <w:cantSplit/>
        </w:trPr>
        <w:tc>
          <w:tcPr>
            <w:tcW w:w="220" w:type="dxa"/>
          </w:tcPr>
          <w:p w14:paraId="33DF0D8D" w14:textId="77777777" w:rsidR="00AD7575" w:rsidRPr="00096690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17AFDE" w14:textId="77777777" w:rsidR="00AD7575" w:rsidRPr="0009669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96690" w14:paraId="12F1A31A" w14:textId="77777777" w:rsidTr="004E64AF">
        <w:trPr>
          <w:cantSplit/>
        </w:trPr>
        <w:tc>
          <w:tcPr>
            <w:tcW w:w="220" w:type="dxa"/>
          </w:tcPr>
          <w:p w14:paraId="37E9938F" w14:textId="77777777" w:rsidR="00AD7575" w:rsidRPr="00096690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CEB490" w14:textId="77777777" w:rsidR="00AD7575" w:rsidRPr="0009669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96690" w14:paraId="14050F07" w14:textId="77777777" w:rsidTr="004E64AF">
        <w:trPr>
          <w:cantSplit/>
        </w:trPr>
        <w:tc>
          <w:tcPr>
            <w:tcW w:w="220" w:type="dxa"/>
          </w:tcPr>
          <w:p w14:paraId="5B0AC50E" w14:textId="77777777" w:rsidR="00AD7575" w:rsidRPr="00096690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369529" w14:textId="77777777" w:rsidR="00AD7575" w:rsidRPr="0009669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96690" w14:paraId="538BDD0E" w14:textId="77777777" w:rsidTr="004E64AF">
        <w:trPr>
          <w:cantSplit/>
        </w:trPr>
        <w:tc>
          <w:tcPr>
            <w:tcW w:w="220" w:type="dxa"/>
          </w:tcPr>
          <w:p w14:paraId="211E3DD0" w14:textId="77777777" w:rsidR="00AD7575" w:rsidRPr="00096690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3605DE" w14:textId="77777777" w:rsidR="00AD7575" w:rsidRPr="0009669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96690" w14:paraId="5FB47F29" w14:textId="77777777" w:rsidTr="004E64AF">
        <w:trPr>
          <w:cantSplit/>
        </w:trPr>
        <w:tc>
          <w:tcPr>
            <w:tcW w:w="220" w:type="dxa"/>
          </w:tcPr>
          <w:p w14:paraId="37AC3FE6" w14:textId="77777777" w:rsidR="00AD7575" w:rsidRPr="00096690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1C1DEA" w14:textId="77777777" w:rsidR="00AD7575" w:rsidRPr="0009669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96690" w14:paraId="49135575" w14:textId="77777777" w:rsidTr="004E64AF">
        <w:trPr>
          <w:cantSplit/>
        </w:trPr>
        <w:tc>
          <w:tcPr>
            <w:tcW w:w="220" w:type="dxa"/>
          </w:tcPr>
          <w:p w14:paraId="2A7F29FA" w14:textId="77777777" w:rsidR="00AD7575" w:rsidRPr="00096690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7A2CBE" w14:textId="77777777" w:rsidR="00AD7575" w:rsidRPr="00096690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096690" w14:paraId="45D369A7" w14:textId="77777777" w:rsidTr="004E64AF">
        <w:trPr>
          <w:cantSplit/>
        </w:trPr>
        <w:tc>
          <w:tcPr>
            <w:tcW w:w="220" w:type="dxa"/>
          </w:tcPr>
          <w:p w14:paraId="05C23AA8" w14:textId="77777777" w:rsidR="00AD7575" w:rsidRPr="00096690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50E7A5" w14:textId="77777777" w:rsidR="00AD7575" w:rsidRPr="00096690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411B0973" w14:textId="3B241823" w:rsidR="00AD7575" w:rsidRDefault="00AD7575" w:rsidP="00AD7575">
      <w:pPr>
        <w:pStyle w:val="isonormal"/>
      </w:pPr>
    </w:p>
    <w:p w14:paraId="72BECA68" w14:textId="1C67F3DD" w:rsidR="00AD7575" w:rsidRDefault="00AD7575" w:rsidP="00AD7575">
      <w:pPr>
        <w:pStyle w:val="isonormal"/>
        <w:jc w:val="left"/>
      </w:pPr>
    </w:p>
    <w:p w14:paraId="256E8DC0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D40B85F" w14:textId="77777777" w:rsidR="00AD7575" w:rsidRPr="00C0656C" w:rsidRDefault="00AD7575" w:rsidP="00AD7575">
      <w:pPr>
        <w:pStyle w:val="subcap"/>
      </w:pPr>
      <w:r w:rsidRPr="00C0656C">
        <w:lastRenderedPageBreak/>
        <w:t>TERRITORY 108</w:t>
      </w:r>
    </w:p>
    <w:p w14:paraId="56EDE223" w14:textId="77777777" w:rsidR="00AD7575" w:rsidRPr="00C0656C" w:rsidRDefault="00AD7575" w:rsidP="00AD7575">
      <w:pPr>
        <w:pStyle w:val="subcap2"/>
      </w:pPr>
      <w:r w:rsidRPr="00C0656C">
        <w:t>PHYS DAM</w:t>
      </w:r>
    </w:p>
    <w:p w14:paraId="7F093972" w14:textId="77777777" w:rsidR="00AD7575" w:rsidRPr="00C0656C" w:rsidRDefault="00AD7575" w:rsidP="00AD7575">
      <w:pPr>
        <w:pStyle w:val="isonormal"/>
      </w:pPr>
    </w:p>
    <w:p w14:paraId="1FEDB75D" w14:textId="77777777" w:rsidR="00AD7575" w:rsidRPr="00C0656C" w:rsidRDefault="00AD7575" w:rsidP="00AD7575">
      <w:pPr>
        <w:pStyle w:val="isonormal"/>
        <w:sectPr w:rsidR="00AD7575" w:rsidRPr="00C0656C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AD7575" w:rsidRPr="00C0656C" w14:paraId="0356BAC6" w14:textId="77777777" w:rsidTr="004E64AF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DA02274" w14:textId="77777777" w:rsidR="00AD7575" w:rsidRPr="00C0656C" w:rsidRDefault="00AD7575" w:rsidP="004E64AF">
            <w:pPr>
              <w:pStyle w:val="tablehead"/>
              <w:rPr>
                <w:kern w:val="18"/>
              </w:rPr>
            </w:pPr>
            <w:r w:rsidRPr="00C0656C">
              <w:rPr>
                <w:kern w:val="18"/>
              </w:rPr>
              <w:t>PHYSICAL DAMAGE</w:t>
            </w:r>
            <w:r w:rsidRPr="00C0656C">
              <w:rPr>
                <w:kern w:val="18"/>
              </w:rPr>
              <w:br/>
              <w:t>Original Cost New Range</w:t>
            </w:r>
            <w:r w:rsidRPr="00C0656C">
              <w:rPr>
                <w:kern w:val="18"/>
              </w:rPr>
              <w:br/>
              <w:t>$25,000 – 29,999</w:t>
            </w:r>
          </w:p>
        </w:tc>
      </w:tr>
      <w:tr w:rsidR="00AD7575" w:rsidRPr="00C0656C" w14:paraId="1FA7242E" w14:textId="77777777" w:rsidTr="004E64AF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147F082" w14:textId="77777777" w:rsidR="00AD7575" w:rsidRPr="00C0656C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FE27602" w14:textId="77777777" w:rsidR="00AD7575" w:rsidRPr="00C0656C" w:rsidRDefault="00AD7575" w:rsidP="004E64AF">
            <w:pPr>
              <w:pStyle w:val="tablehead"/>
              <w:rPr>
                <w:kern w:val="18"/>
              </w:rPr>
            </w:pPr>
            <w:r w:rsidRPr="00C0656C">
              <w:rPr>
                <w:kern w:val="18"/>
              </w:rPr>
              <w:t>Specified</w:t>
            </w:r>
            <w:r w:rsidRPr="00C0656C">
              <w:rPr>
                <w:kern w:val="18"/>
              </w:rPr>
              <w:br/>
              <w:t>Causes</w:t>
            </w:r>
            <w:r w:rsidRPr="00C0656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DD5E8D8" w14:textId="77777777" w:rsidR="00AD7575" w:rsidRPr="00C0656C" w:rsidRDefault="00AD7575" w:rsidP="004E64AF">
            <w:pPr>
              <w:pStyle w:val="tablehead"/>
              <w:rPr>
                <w:kern w:val="18"/>
              </w:rPr>
            </w:pPr>
            <w:r w:rsidRPr="00C0656C">
              <w:rPr>
                <w:kern w:val="18"/>
              </w:rPr>
              <w:br/>
            </w:r>
            <w:r w:rsidRPr="00C0656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2527033" w14:textId="77777777" w:rsidR="00AD7575" w:rsidRPr="00C0656C" w:rsidRDefault="00AD7575" w:rsidP="004E64AF">
            <w:pPr>
              <w:pStyle w:val="tablehead"/>
              <w:rPr>
                <w:kern w:val="18"/>
              </w:rPr>
            </w:pPr>
            <w:r w:rsidRPr="00C0656C">
              <w:rPr>
                <w:kern w:val="18"/>
              </w:rPr>
              <w:t>$500</w:t>
            </w:r>
            <w:r w:rsidRPr="00C0656C">
              <w:rPr>
                <w:kern w:val="18"/>
              </w:rPr>
              <w:br/>
              <w:t>Ded.</w:t>
            </w:r>
            <w:r w:rsidRPr="00C0656C">
              <w:rPr>
                <w:kern w:val="18"/>
              </w:rPr>
              <w:br/>
              <w:t>Coll.</w:t>
            </w:r>
          </w:p>
        </w:tc>
      </w:tr>
      <w:tr w:rsidR="00AD7575" w:rsidRPr="00C0656C" w14:paraId="760D198C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A23AF68" w14:textId="77777777" w:rsidR="00AD7575" w:rsidRPr="00C0656C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C0656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AD7575" w:rsidRPr="00C0656C" w14:paraId="5CBF5ED3" w14:textId="77777777" w:rsidTr="004E64AF">
        <w:trPr>
          <w:cantSplit/>
        </w:trPr>
        <w:tc>
          <w:tcPr>
            <w:tcW w:w="540" w:type="dxa"/>
            <w:gridSpan w:val="2"/>
          </w:tcPr>
          <w:p w14:paraId="6F99F7DB" w14:textId="77777777" w:rsidR="00AD7575" w:rsidRPr="00C0656C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C69143" w14:textId="77777777" w:rsidR="00AD7575" w:rsidRPr="00C0656C" w:rsidRDefault="00AD7575" w:rsidP="004E64AF">
            <w:pPr>
              <w:pStyle w:val="tabletext11"/>
              <w:rPr>
                <w:b/>
                <w:kern w:val="18"/>
              </w:rPr>
            </w:pPr>
            <w:r w:rsidRPr="00C0656C">
              <w:rPr>
                <w:b/>
                <w:kern w:val="18"/>
              </w:rPr>
              <w:t>– Local And Intermediate – All Vehicles</w:t>
            </w:r>
          </w:p>
        </w:tc>
      </w:tr>
      <w:tr w:rsidR="00AD7575" w:rsidRPr="00C0656C" w14:paraId="79A64573" w14:textId="77777777" w:rsidTr="004E64AF">
        <w:trPr>
          <w:cantSplit/>
        </w:trPr>
        <w:tc>
          <w:tcPr>
            <w:tcW w:w="540" w:type="dxa"/>
            <w:gridSpan w:val="2"/>
          </w:tcPr>
          <w:p w14:paraId="34A5BA4B" w14:textId="77777777" w:rsidR="00AD7575" w:rsidRPr="00C0656C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E894EE" w14:textId="77777777" w:rsidR="00AD7575" w:rsidRPr="00C0656C" w:rsidRDefault="00AD7575" w:rsidP="004E64AF">
            <w:pPr>
              <w:pStyle w:val="tabletext11"/>
              <w:rPr>
                <w:b/>
                <w:kern w:val="18"/>
              </w:rPr>
            </w:pPr>
            <w:r w:rsidRPr="00C0656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AD7575" w:rsidRPr="00C0656C" w14:paraId="79D3EBBC" w14:textId="77777777" w:rsidTr="004E64AF">
        <w:trPr>
          <w:cantSplit/>
        </w:trPr>
        <w:tc>
          <w:tcPr>
            <w:tcW w:w="4860" w:type="dxa"/>
            <w:gridSpan w:val="3"/>
          </w:tcPr>
          <w:p w14:paraId="7AC3488E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C3727D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0656C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550BE579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0656C">
              <w:rPr>
                <w:kern w:val="18"/>
              </w:rPr>
              <w:t>$   113</w:t>
            </w:r>
          </w:p>
        </w:tc>
        <w:tc>
          <w:tcPr>
            <w:tcW w:w="1500" w:type="dxa"/>
          </w:tcPr>
          <w:p w14:paraId="446F3869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0656C">
              <w:rPr>
                <w:kern w:val="18"/>
              </w:rPr>
              <w:t>$   290</w:t>
            </w:r>
          </w:p>
        </w:tc>
      </w:tr>
      <w:tr w:rsidR="00AD7575" w:rsidRPr="00C0656C" w14:paraId="02B10B04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2077219" w14:textId="77777777" w:rsidR="00AD7575" w:rsidRPr="00C0656C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C0656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AD7575" w:rsidRPr="00C0656C" w14:paraId="0B610FB1" w14:textId="77777777" w:rsidTr="004E64AF">
        <w:trPr>
          <w:cantSplit/>
        </w:trPr>
        <w:tc>
          <w:tcPr>
            <w:tcW w:w="4860" w:type="dxa"/>
            <w:gridSpan w:val="3"/>
          </w:tcPr>
          <w:p w14:paraId="5D005B70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C0C05D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A0971D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D1F998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C0656C" w14:paraId="75AE2DD7" w14:textId="77777777" w:rsidTr="004E64AF">
        <w:trPr>
          <w:cantSplit/>
        </w:trPr>
        <w:tc>
          <w:tcPr>
            <w:tcW w:w="4860" w:type="dxa"/>
            <w:gridSpan w:val="3"/>
          </w:tcPr>
          <w:p w14:paraId="25A3BA1E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27C8F3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0656C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3254C0A9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0656C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786FD793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0656C">
              <w:rPr>
                <w:kern w:val="18"/>
              </w:rPr>
              <w:t>$   364</w:t>
            </w:r>
          </w:p>
        </w:tc>
      </w:tr>
      <w:tr w:rsidR="00AD7575" w:rsidRPr="00C0656C" w14:paraId="4104131E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62192A8" w14:textId="77777777" w:rsidR="00AD7575" w:rsidRPr="00C0656C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0656C" w14:paraId="401BD7AF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45E48CE" w14:textId="77777777" w:rsidR="00AD7575" w:rsidRPr="00C0656C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C0656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AD7575" w:rsidRPr="00C0656C" w14:paraId="1D112EA6" w14:textId="77777777" w:rsidTr="004E64AF">
        <w:trPr>
          <w:cantSplit/>
        </w:trPr>
        <w:tc>
          <w:tcPr>
            <w:tcW w:w="540" w:type="dxa"/>
            <w:gridSpan w:val="2"/>
          </w:tcPr>
          <w:p w14:paraId="072E2E0B" w14:textId="77777777" w:rsidR="00AD7575" w:rsidRPr="00C0656C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1A90AD4" w14:textId="77777777" w:rsidR="00AD7575" w:rsidRPr="00C0656C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C0656C">
              <w:rPr>
                <w:b/>
                <w:caps/>
                <w:kern w:val="18"/>
              </w:rPr>
              <w:t>– taxicabs and limousines</w:t>
            </w:r>
          </w:p>
        </w:tc>
      </w:tr>
      <w:tr w:rsidR="00AD7575" w:rsidRPr="00C0656C" w14:paraId="68BE517C" w14:textId="77777777" w:rsidTr="004E64AF">
        <w:trPr>
          <w:cantSplit/>
        </w:trPr>
        <w:tc>
          <w:tcPr>
            <w:tcW w:w="4860" w:type="dxa"/>
            <w:gridSpan w:val="3"/>
          </w:tcPr>
          <w:p w14:paraId="373762A8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D0A464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0656C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793F769A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0656C">
              <w:rPr>
                <w:kern w:val="18"/>
              </w:rPr>
              <w:t>$   172</w:t>
            </w:r>
          </w:p>
        </w:tc>
        <w:tc>
          <w:tcPr>
            <w:tcW w:w="1500" w:type="dxa"/>
          </w:tcPr>
          <w:p w14:paraId="12B5EFD4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0656C">
              <w:rPr>
                <w:kern w:val="18"/>
              </w:rPr>
              <w:t>$   653</w:t>
            </w:r>
          </w:p>
        </w:tc>
      </w:tr>
      <w:tr w:rsidR="00AD7575" w:rsidRPr="00C0656C" w14:paraId="35923549" w14:textId="77777777" w:rsidTr="004E64AF">
        <w:trPr>
          <w:cantSplit/>
        </w:trPr>
        <w:tc>
          <w:tcPr>
            <w:tcW w:w="540" w:type="dxa"/>
            <w:gridSpan w:val="2"/>
          </w:tcPr>
          <w:p w14:paraId="6848E819" w14:textId="77777777" w:rsidR="00AD7575" w:rsidRPr="00C0656C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FFCF00E" w14:textId="77777777" w:rsidR="00AD7575" w:rsidRPr="00C0656C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C0656C">
              <w:rPr>
                <w:b/>
                <w:caps/>
                <w:kern w:val="18"/>
              </w:rPr>
              <w:t>– SCHOOL AND CHURCH BUSES</w:t>
            </w:r>
          </w:p>
        </w:tc>
      </w:tr>
      <w:tr w:rsidR="00AD7575" w:rsidRPr="00C0656C" w14:paraId="7B40757E" w14:textId="77777777" w:rsidTr="004E64AF">
        <w:trPr>
          <w:cantSplit/>
        </w:trPr>
        <w:tc>
          <w:tcPr>
            <w:tcW w:w="4860" w:type="dxa"/>
            <w:gridSpan w:val="3"/>
          </w:tcPr>
          <w:p w14:paraId="4512F016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91492C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0656C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1AB0D3E9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0656C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0CBE4A99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0656C">
              <w:rPr>
                <w:kern w:val="18"/>
              </w:rPr>
              <w:t>$   183</w:t>
            </w:r>
          </w:p>
        </w:tc>
      </w:tr>
      <w:tr w:rsidR="00AD7575" w:rsidRPr="00C0656C" w14:paraId="093EAE24" w14:textId="77777777" w:rsidTr="004E64AF">
        <w:trPr>
          <w:cantSplit/>
        </w:trPr>
        <w:tc>
          <w:tcPr>
            <w:tcW w:w="540" w:type="dxa"/>
            <w:gridSpan w:val="2"/>
          </w:tcPr>
          <w:p w14:paraId="72E85F87" w14:textId="77777777" w:rsidR="00AD7575" w:rsidRPr="00C0656C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A5A884" w14:textId="77777777" w:rsidR="00AD7575" w:rsidRPr="00C0656C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C0656C">
              <w:rPr>
                <w:b/>
                <w:caps/>
                <w:kern w:val="18"/>
              </w:rPr>
              <w:t>– OTHER BUSES</w:t>
            </w:r>
          </w:p>
        </w:tc>
      </w:tr>
      <w:tr w:rsidR="00AD7575" w:rsidRPr="00C0656C" w14:paraId="4B3B2241" w14:textId="77777777" w:rsidTr="004E64AF">
        <w:trPr>
          <w:cantSplit/>
        </w:trPr>
        <w:tc>
          <w:tcPr>
            <w:tcW w:w="4860" w:type="dxa"/>
            <w:gridSpan w:val="3"/>
          </w:tcPr>
          <w:p w14:paraId="44AB5AEB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CBB9EA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0656C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2EA85054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0656C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0A1E65FC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0656C">
              <w:rPr>
                <w:kern w:val="18"/>
              </w:rPr>
              <w:t>$   183</w:t>
            </w:r>
          </w:p>
        </w:tc>
      </w:tr>
      <w:tr w:rsidR="00AD7575" w:rsidRPr="00C0656C" w14:paraId="4C97941B" w14:textId="77777777" w:rsidTr="004E64AF">
        <w:trPr>
          <w:cantSplit/>
        </w:trPr>
        <w:tc>
          <w:tcPr>
            <w:tcW w:w="540" w:type="dxa"/>
            <w:gridSpan w:val="2"/>
          </w:tcPr>
          <w:p w14:paraId="369DE9CF" w14:textId="77777777" w:rsidR="00AD7575" w:rsidRPr="00C0656C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31F8E00" w14:textId="77777777" w:rsidR="00AD7575" w:rsidRPr="00C0656C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C0656C">
              <w:rPr>
                <w:b/>
                <w:caps/>
                <w:kern w:val="18"/>
              </w:rPr>
              <w:t>– VAN POOLS</w:t>
            </w:r>
          </w:p>
        </w:tc>
      </w:tr>
      <w:tr w:rsidR="00AD7575" w:rsidRPr="00C0656C" w14:paraId="666F4BA7" w14:textId="77777777" w:rsidTr="004E64AF">
        <w:trPr>
          <w:cantSplit/>
        </w:trPr>
        <w:tc>
          <w:tcPr>
            <w:tcW w:w="4860" w:type="dxa"/>
            <w:gridSpan w:val="3"/>
          </w:tcPr>
          <w:p w14:paraId="6E199E2E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D64AC3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0656C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22FF0504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0656C">
              <w:rPr>
                <w:kern w:val="18"/>
              </w:rPr>
              <w:t>$   172</w:t>
            </w:r>
          </w:p>
        </w:tc>
        <w:tc>
          <w:tcPr>
            <w:tcW w:w="1500" w:type="dxa"/>
          </w:tcPr>
          <w:p w14:paraId="2C702CB1" w14:textId="77777777" w:rsidR="00AD7575" w:rsidRPr="00C0656C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C0656C">
              <w:rPr>
                <w:kern w:val="18"/>
              </w:rPr>
              <w:t>$   653</w:t>
            </w:r>
          </w:p>
        </w:tc>
      </w:tr>
      <w:tr w:rsidR="00AD7575" w:rsidRPr="00C0656C" w14:paraId="28A37932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6B63F33" w14:textId="77777777" w:rsidR="00AD7575" w:rsidRPr="00C0656C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0656C" w14:paraId="5397EEE9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26D3BB2" w14:textId="77777777" w:rsidR="00AD7575" w:rsidRPr="00C0656C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3E46F4" w:rsidRPr="00C0656C" w14:paraId="73093D46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06B532EB" w14:textId="77777777" w:rsidR="003E46F4" w:rsidRPr="00C0656C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C0656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06F25C7" w14:textId="59E23B54" w:rsidR="003E46F4" w:rsidRPr="00C0656C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Trucks, Tractors and Trailers Classifications, refer to Rule </w:t>
            </w:r>
            <w:r w:rsidRPr="00ED694A">
              <w:rPr>
                <w:rStyle w:val="rulelink"/>
              </w:rPr>
              <w:t xml:space="preserve">222.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C0656C" w14:paraId="5608A41F" w14:textId="77777777" w:rsidTr="004E64AF">
        <w:trPr>
          <w:cantSplit/>
        </w:trPr>
        <w:tc>
          <w:tcPr>
            <w:tcW w:w="220" w:type="dxa"/>
          </w:tcPr>
          <w:p w14:paraId="44809B8B" w14:textId="77777777" w:rsidR="003E46F4" w:rsidRPr="00C0656C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C0656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4DBF9BE" w14:textId="5652C14D" w:rsidR="003E46F4" w:rsidRPr="00C0656C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Private Passenger Types Classifications, refer to Rule </w:t>
            </w:r>
            <w:r w:rsidRPr="00ED694A">
              <w:rPr>
                <w:rStyle w:val="rulelink"/>
              </w:rPr>
              <w:t xml:space="preserve">232.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C0656C" w14:paraId="52735A32" w14:textId="77777777" w:rsidTr="004E64AF">
        <w:trPr>
          <w:cantSplit/>
        </w:trPr>
        <w:tc>
          <w:tcPr>
            <w:tcW w:w="220" w:type="dxa"/>
          </w:tcPr>
          <w:p w14:paraId="248D18A6" w14:textId="77777777" w:rsidR="003E46F4" w:rsidRPr="00C0656C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C0656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3F7548C" w14:textId="6FD4815F" w:rsidR="003E46F4" w:rsidRPr="00C0656C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Publics Autos, refer to Rule </w:t>
            </w:r>
            <w:r w:rsidRPr="00ED694A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7575" w:rsidRPr="00C0656C" w14:paraId="51391327" w14:textId="77777777" w:rsidTr="004E64AF">
        <w:trPr>
          <w:cantSplit/>
        </w:trPr>
        <w:tc>
          <w:tcPr>
            <w:tcW w:w="220" w:type="dxa"/>
          </w:tcPr>
          <w:p w14:paraId="2E581A1D" w14:textId="77777777" w:rsidR="00AD7575" w:rsidRPr="00C0656C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C0656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4EE9E3C" w14:textId="77777777" w:rsidR="00AD7575" w:rsidRPr="00C0656C" w:rsidRDefault="00AD7575" w:rsidP="004E64AF">
            <w:pPr>
              <w:pStyle w:val="tabletext11"/>
              <w:rPr>
                <w:kern w:val="18"/>
              </w:rPr>
            </w:pPr>
            <w:r w:rsidRPr="00C0656C">
              <w:rPr>
                <w:kern w:val="18"/>
              </w:rPr>
              <w:t xml:space="preserve">For Deductible factors, refer to Rule </w:t>
            </w:r>
            <w:r w:rsidRPr="00C0656C">
              <w:rPr>
                <w:rStyle w:val="rulelink"/>
              </w:rPr>
              <w:t>298.</w:t>
            </w:r>
          </w:p>
        </w:tc>
      </w:tr>
      <w:tr w:rsidR="00AD7575" w:rsidRPr="00C0656C" w14:paraId="47C624D1" w14:textId="77777777" w:rsidTr="004E64AF">
        <w:trPr>
          <w:cantSplit/>
        </w:trPr>
        <w:tc>
          <w:tcPr>
            <w:tcW w:w="220" w:type="dxa"/>
          </w:tcPr>
          <w:p w14:paraId="15A09138" w14:textId="77777777" w:rsidR="00AD7575" w:rsidRPr="00C0656C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C0656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BEFC0D9" w14:textId="77777777" w:rsidR="00AD7575" w:rsidRPr="00C0656C" w:rsidRDefault="00AD7575" w:rsidP="004E64AF">
            <w:pPr>
              <w:pStyle w:val="tabletext11"/>
              <w:rPr>
                <w:kern w:val="18"/>
              </w:rPr>
            </w:pPr>
            <w:r w:rsidRPr="00C0656C">
              <w:rPr>
                <w:kern w:val="18"/>
              </w:rPr>
              <w:t xml:space="preserve">For Vehicle Value factors, refer to Rule </w:t>
            </w:r>
            <w:r w:rsidRPr="00C0656C">
              <w:rPr>
                <w:rStyle w:val="rulelink"/>
              </w:rPr>
              <w:t>301.</w:t>
            </w:r>
          </w:p>
        </w:tc>
      </w:tr>
      <w:tr w:rsidR="00AD7575" w:rsidRPr="00C0656C" w14:paraId="6B37E596" w14:textId="77777777" w:rsidTr="004E64AF">
        <w:trPr>
          <w:cantSplit/>
        </w:trPr>
        <w:tc>
          <w:tcPr>
            <w:tcW w:w="220" w:type="dxa"/>
          </w:tcPr>
          <w:p w14:paraId="177F338E" w14:textId="77777777" w:rsidR="00AD7575" w:rsidRPr="00C0656C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E988F5" w14:textId="77777777" w:rsidR="00AD7575" w:rsidRPr="00C0656C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0656C" w14:paraId="131C3395" w14:textId="77777777" w:rsidTr="004E64AF">
        <w:trPr>
          <w:cantSplit/>
        </w:trPr>
        <w:tc>
          <w:tcPr>
            <w:tcW w:w="220" w:type="dxa"/>
          </w:tcPr>
          <w:p w14:paraId="5A6F8960" w14:textId="77777777" w:rsidR="00AD7575" w:rsidRPr="00C0656C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F618A5" w14:textId="77777777" w:rsidR="00AD7575" w:rsidRPr="00C0656C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0656C" w14:paraId="7D7DC502" w14:textId="77777777" w:rsidTr="004E64AF">
        <w:trPr>
          <w:cantSplit/>
        </w:trPr>
        <w:tc>
          <w:tcPr>
            <w:tcW w:w="220" w:type="dxa"/>
          </w:tcPr>
          <w:p w14:paraId="3BF3931A" w14:textId="77777777" w:rsidR="00AD7575" w:rsidRPr="00C0656C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5F1A39" w14:textId="77777777" w:rsidR="00AD7575" w:rsidRPr="00C0656C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0656C" w14:paraId="7AE27CE2" w14:textId="77777777" w:rsidTr="004E64AF">
        <w:trPr>
          <w:cantSplit/>
        </w:trPr>
        <w:tc>
          <w:tcPr>
            <w:tcW w:w="220" w:type="dxa"/>
          </w:tcPr>
          <w:p w14:paraId="5CFBE8CB" w14:textId="77777777" w:rsidR="00AD7575" w:rsidRPr="00C0656C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1E9261" w14:textId="77777777" w:rsidR="00AD7575" w:rsidRPr="00C0656C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0656C" w14:paraId="3135F7A5" w14:textId="77777777" w:rsidTr="004E64AF">
        <w:trPr>
          <w:cantSplit/>
        </w:trPr>
        <w:tc>
          <w:tcPr>
            <w:tcW w:w="220" w:type="dxa"/>
          </w:tcPr>
          <w:p w14:paraId="5DDDEEA6" w14:textId="77777777" w:rsidR="00AD7575" w:rsidRPr="00C0656C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193C95" w14:textId="77777777" w:rsidR="00AD7575" w:rsidRPr="00C0656C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0656C" w14:paraId="38AF274F" w14:textId="77777777" w:rsidTr="004E64AF">
        <w:trPr>
          <w:cantSplit/>
        </w:trPr>
        <w:tc>
          <w:tcPr>
            <w:tcW w:w="220" w:type="dxa"/>
          </w:tcPr>
          <w:p w14:paraId="7E6A54C5" w14:textId="77777777" w:rsidR="00AD7575" w:rsidRPr="00C0656C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4315FB" w14:textId="77777777" w:rsidR="00AD7575" w:rsidRPr="00C0656C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0656C" w14:paraId="721F4D14" w14:textId="77777777" w:rsidTr="004E64AF">
        <w:trPr>
          <w:cantSplit/>
        </w:trPr>
        <w:tc>
          <w:tcPr>
            <w:tcW w:w="220" w:type="dxa"/>
          </w:tcPr>
          <w:p w14:paraId="3283D578" w14:textId="77777777" w:rsidR="00AD7575" w:rsidRPr="00C0656C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A13949" w14:textId="77777777" w:rsidR="00AD7575" w:rsidRPr="00C0656C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0656C" w14:paraId="501B4036" w14:textId="77777777" w:rsidTr="004E64AF">
        <w:trPr>
          <w:cantSplit/>
        </w:trPr>
        <w:tc>
          <w:tcPr>
            <w:tcW w:w="220" w:type="dxa"/>
          </w:tcPr>
          <w:p w14:paraId="35DCF4DF" w14:textId="77777777" w:rsidR="00AD7575" w:rsidRPr="00C0656C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AAEB8C" w14:textId="77777777" w:rsidR="00AD7575" w:rsidRPr="00C0656C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0656C" w14:paraId="2AF73BBE" w14:textId="77777777" w:rsidTr="004E64AF">
        <w:trPr>
          <w:cantSplit/>
        </w:trPr>
        <w:tc>
          <w:tcPr>
            <w:tcW w:w="220" w:type="dxa"/>
          </w:tcPr>
          <w:p w14:paraId="407B3640" w14:textId="77777777" w:rsidR="00AD7575" w:rsidRPr="00C0656C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DD1EE6" w14:textId="77777777" w:rsidR="00AD7575" w:rsidRPr="00C0656C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C0656C" w14:paraId="73D16455" w14:textId="77777777" w:rsidTr="004E64AF">
        <w:trPr>
          <w:cantSplit/>
        </w:trPr>
        <w:tc>
          <w:tcPr>
            <w:tcW w:w="220" w:type="dxa"/>
          </w:tcPr>
          <w:p w14:paraId="69BBA7DC" w14:textId="77777777" w:rsidR="00AD7575" w:rsidRPr="00C0656C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2399D5" w14:textId="77777777" w:rsidR="00AD7575" w:rsidRPr="00C0656C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5B033755" w14:textId="46A3500A" w:rsidR="00AD7575" w:rsidRDefault="00AD7575" w:rsidP="00AD7575">
      <w:pPr>
        <w:pStyle w:val="isonormal"/>
      </w:pPr>
    </w:p>
    <w:p w14:paraId="02425818" w14:textId="463A36A2" w:rsidR="00AD7575" w:rsidRDefault="00AD7575" w:rsidP="00AD7575">
      <w:pPr>
        <w:pStyle w:val="isonormal"/>
        <w:jc w:val="left"/>
      </w:pPr>
    </w:p>
    <w:p w14:paraId="61723AEC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64B642C" w14:textId="77777777" w:rsidR="00AD7575" w:rsidRPr="004B28A3" w:rsidRDefault="00AD7575" w:rsidP="00AD7575">
      <w:pPr>
        <w:pStyle w:val="subcap"/>
      </w:pPr>
      <w:r w:rsidRPr="004B28A3">
        <w:lastRenderedPageBreak/>
        <w:t>TERRITORY 114</w:t>
      </w:r>
    </w:p>
    <w:p w14:paraId="454ED02A" w14:textId="77777777" w:rsidR="00AD7575" w:rsidRPr="004B28A3" w:rsidRDefault="00AD7575" w:rsidP="00AD7575">
      <w:pPr>
        <w:pStyle w:val="subcap2"/>
      </w:pPr>
      <w:r w:rsidRPr="004B28A3">
        <w:t>PHYS DAM</w:t>
      </w:r>
    </w:p>
    <w:p w14:paraId="7B94AF8D" w14:textId="77777777" w:rsidR="00AD7575" w:rsidRPr="004B28A3" w:rsidRDefault="00AD7575" w:rsidP="00AD7575">
      <w:pPr>
        <w:pStyle w:val="isonormal"/>
      </w:pPr>
    </w:p>
    <w:p w14:paraId="121F9B54" w14:textId="77777777" w:rsidR="00AD7575" w:rsidRPr="004B28A3" w:rsidRDefault="00AD7575" w:rsidP="00AD7575">
      <w:pPr>
        <w:pStyle w:val="isonormal"/>
        <w:sectPr w:rsidR="00AD7575" w:rsidRPr="004B28A3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AD7575" w:rsidRPr="004B28A3" w14:paraId="691C1E15" w14:textId="77777777" w:rsidTr="004E64AF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1969698" w14:textId="77777777" w:rsidR="00AD7575" w:rsidRPr="004B28A3" w:rsidRDefault="00AD7575" w:rsidP="004E64AF">
            <w:pPr>
              <w:pStyle w:val="tablehead"/>
              <w:rPr>
                <w:kern w:val="18"/>
              </w:rPr>
            </w:pPr>
            <w:r w:rsidRPr="004B28A3">
              <w:rPr>
                <w:kern w:val="18"/>
              </w:rPr>
              <w:t>PHYSICAL DAMAGE</w:t>
            </w:r>
            <w:r w:rsidRPr="004B28A3">
              <w:rPr>
                <w:kern w:val="18"/>
              </w:rPr>
              <w:br/>
              <w:t>Original Cost New Range</w:t>
            </w:r>
            <w:r w:rsidRPr="004B28A3">
              <w:rPr>
                <w:kern w:val="18"/>
              </w:rPr>
              <w:br/>
              <w:t>$25,000 – 29,999</w:t>
            </w:r>
          </w:p>
        </w:tc>
      </w:tr>
      <w:tr w:rsidR="00AD7575" w:rsidRPr="004B28A3" w14:paraId="1137340E" w14:textId="77777777" w:rsidTr="004E64AF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6BAF5CD" w14:textId="77777777" w:rsidR="00AD7575" w:rsidRPr="004B28A3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D74A212" w14:textId="77777777" w:rsidR="00AD7575" w:rsidRPr="004B28A3" w:rsidRDefault="00AD7575" w:rsidP="004E64AF">
            <w:pPr>
              <w:pStyle w:val="tablehead"/>
              <w:rPr>
                <w:kern w:val="18"/>
              </w:rPr>
            </w:pPr>
            <w:r w:rsidRPr="004B28A3">
              <w:rPr>
                <w:kern w:val="18"/>
              </w:rPr>
              <w:t>Specified</w:t>
            </w:r>
            <w:r w:rsidRPr="004B28A3">
              <w:rPr>
                <w:kern w:val="18"/>
              </w:rPr>
              <w:br/>
              <w:t>Causes</w:t>
            </w:r>
            <w:r w:rsidRPr="004B28A3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E7A7C41" w14:textId="77777777" w:rsidR="00AD7575" w:rsidRPr="004B28A3" w:rsidRDefault="00AD7575" w:rsidP="004E64AF">
            <w:pPr>
              <w:pStyle w:val="tablehead"/>
              <w:rPr>
                <w:kern w:val="18"/>
              </w:rPr>
            </w:pPr>
            <w:r w:rsidRPr="004B28A3">
              <w:rPr>
                <w:kern w:val="18"/>
              </w:rPr>
              <w:br/>
            </w:r>
            <w:r w:rsidRPr="004B28A3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BFDC339" w14:textId="77777777" w:rsidR="00AD7575" w:rsidRPr="004B28A3" w:rsidRDefault="00AD7575" w:rsidP="004E64AF">
            <w:pPr>
              <w:pStyle w:val="tablehead"/>
              <w:rPr>
                <w:kern w:val="18"/>
              </w:rPr>
            </w:pPr>
            <w:r w:rsidRPr="004B28A3">
              <w:rPr>
                <w:kern w:val="18"/>
              </w:rPr>
              <w:t>$500</w:t>
            </w:r>
            <w:r w:rsidRPr="004B28A3">
              <w:rPr>
                <w:kern w:val="18"/>
              </w:rPr>
              <w:br/>
              <w:t>Ded.</w:t>
            </w:r>
            <w:r w:rsidRPr="004B28A3">
              <w:rPr>
                <w:kern w:val="18"/>
              </w:rPr>
              <w:br/>
              <w:t>Coll.</w:t>
            </w:r>
          </w:p>
        </w:tc>
      </w:tr>
      <w:tr w:rsidR="00AD7575" w:rsidRPr="004B28A3" w14:paraId="371B4CBB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DD4C878" w14:textId="77777777" w:rsidR="00AD7575" w:rsidRPr="004B28A3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4B28A3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AD7575" w:rsidRPr="004B28A3" w14:paraId="1A6EC2F9" w14:textId="77777777" w:rsidTr="004E64AF">
        <w:trPr>
          <w:cantSplit/>
        </w:trPr>
        <w:tc>
          <w:tcPr>
            <w:tcW w:w="540" w:type="dxa"/>
            <w:gridSpan w:val="2"/>
          </w:tcPr>
          <w:p w14:paraId="2D5B710F" w14:textId="77777777" w:rsidR="00AD7575" w:rsidRPr="004B28A3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0D1F19" w14:textId="77777777" w:rsidR="00AD7575" w:rsidRPr="004B28A3" w:rsidRDefault="00AD7575" w:rsidP="004E64AF">
            <w:pPr>
              <w:pStyle w:val="tabletext11"/>
              <w:rPr>
                <w:b/>
                <w:kern w:val="18"/>
              </w:rPr>
            </w:pPr>
            <w:r w:rsidRPr="004B28A3">
              <w:rPr>
                <w:b/>
                <w:kern w:val="18"/>
              </w:rPr>
              <w:t>– Local And Intermediate – All Vehicles</w:t>
            </w:r>
          </w:p>
        </w:tc>
      </w:tr>
      <w:tr w:rsidR="00AD7575" w:rsidRPr="004B28A3" w14:paraId="7F6793AF" w14:textId="77777777" w:rsidTr="004E64AF">
        <w:trPr>
          <w:cantSplit/>
        </w:trPr>
        <w:tc>
          <w:tcPr>
            <w:tcW w:w="540" w:type="dxa"/>
            <w:gridSpan w:val="2"/>
          </w:tcPr>
          <w:p w14:paraId="263A8979" w14:textId="77777777" w:rsidR="00AD7575" w:rsidRPr="004B28A3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B8B795" w14:textId="77777777" w:rsidR="00AD7575" w:rsidRPr="004B28A3" w:rsidRDefault="00AD7575" w:rsidP="004E64AF">
            <w:pPr>
              <w:pStyle w:val="tabletext11"/>
              <w:rPr>
                <w:b/>
                <w:kern w:val="18"/>
              </w:rPr>
            </w:pPr>
            <w:r w:rsidRPr="004B28A3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AD7575" w:rsidRPr="004B28A3" w14:paraId="7625A950" w14:textId="77777777" w:rsidTr="004E64AF">
        <w:trPr>
          <w:cantSplit/>
        </w:trPr>
        <w:tc>
          <w:tcPr>
            <w:tcW w:w="4860" w:type="dxa"/>
            <w:gridSpan w:val="3"/>
          </w:tcPr>
          <w:p w14:paraId="4399A87F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E1D6CA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B28A3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0AFA0E9A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B28A3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360EF04E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B28A3">
              <w:rPr>
                <w:kern w:val="18"/>
              </w:rPr>
              <w:t>$   269</w:t>
            </w:r>
          </w:p>
        </w:tc>
      </w:tr>
      <w:tr w:rsidR="00AD7575" w:rsidRPr="004B28A3" w14:paraId="5096E1E2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DDD5F1F" w14:textId="77777777" w:rsidR="00AD7575" w:rsidRPr="004B28A3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4B28A3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AD7575" w:rsidRPr="004B28A3" w14:paraId="4AA15D0C" w14:textId="77777777" w:rsidTr="004E64AF">
        <w:trPr>
          <w:cantSplit/>
        </w:trPr>
        <w:tc>
          <w:tcPr>
            <w:tcW w:w="4860" w:type="dxa"/>
            <w:gridSpan w:val="3"/>
          </w:tcPr>
          <w:p w14:paraId="476468BA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12884D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03DEEB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8BBB68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4B28A3" w14:paraId="34EBD52B" w14:textId="77777777" w:rsidTr="004E64AF">
        <w:trPr>
          <w:cantSplit/>
        </w:trPr>
        <w:tc>
          <w:tcPr>
            <w:tcW w:w="4860" w:type="dxa"/>
            <w:gridSpan w:val="3"/>
          </w:tcPr>
          <w:p w14:paraId="2B7B6E27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3D8B03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B28A3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090AB874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B28A3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7B52DCC1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B28A3">
              <w:rPr>
                <w:kern w:val="18"/>
              </w:rPr>
              <w:t>$   355</w:t>
            </w:r>
          </w:p>
        </w:tc>
      </w:tr>
      <w:tr w:rsidR="00AD7575" w:rsidRPr="004B28A3" w14:paraId="6399B1EF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65DB29A" w14:textId="77777777" w:rsidR="00AD7575" w:rsidRPr="004B28A3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4B28A3" w14:paraId="70717A87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A4BFE8F" w14:textId="77777777" w:rsidR="00AD7575" w:rsidRPr="004B28A3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4B28A3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AD7575" w:rsidRPr="004B28A3" w14:paraId="450F2C4E" w14:textId="77777777" w:rsidTr="004E64AF">
        <w:trPr>
          <w:cantSplit/>
        </w:trPr>
        <w:tc>
          <w:tcPr>
            <w:tcW w:w="540" w:type="dxa"/>
            <w:gridSpan w:val="2"/>
          </w:tcPr>
          <w:p w14:paraId="4C76914A" w14:textId="77777777" w:rsidR="00AD7575" w:rsidRPr="004B28A3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B0B4A6" w14:textId="77777777" w:rsidR="00AD7575" w:rsidRPr="004B28A3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4B28A3">
              <w:rPr>
                <w:b/>
                <w:caps/>
                <w:kern w:val="18"/>
              </w:rPr>
              <w:t>– taxicabs and limousines</w:t>
            </w:r>
          </w:p>
        </w:tc>
      </w:tr>
      <w:tr w:rsidR="00AD7575" w:rsidRPr="004B28A3" w14:paraId="18B0425D" w14:textId="77777777" w:rsidTr="004E64AF">
        <w:trPr>
          <w:cantSplit/>
        </w:trPr>
        <w:tc>
          <w:tcPr>
            <w:tcW w:w="4860" w:type="dxa"/>
            <w:gridSpan w:val="3"/>
          </w:tcPr>
          <w:p w14:paraId="72238AAB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8BB642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B28A3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02DBF0CD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B28A3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4AB18E63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B28A3">
              <w:rPr>
                <w:kern w:val="18"/>
              </w:rPr>
              <w:t>$   605</w:t>
            </w:r>
          </w:p>
        </w:tc>
      </w:tr>
      <w:tr w:rsidR="00AD7575" w:rsidRPr="004B28A3" w14:paraId="5FAC1BBA" w14:textId="77777777" w:rsidTr="004E64AF">
        <w:trPr>
          <w:cantSplit/>
        </w:trPr>
        <w:tc>
          <w:tcPr>
            <w:tcW w:w="540" w:type="dxa"/>
            <w:gridSpan w:val="2"/>
          </w:tcPr>
          <w:p w14:paraId="3CEE9E76" w14:textId="77777777" w:rsidR="00AD7575" w:rsidRPr="004B28A3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941E2F2" w14:textId="77777777" w:rsidR="00AD7575" w:rsidRPr="004B28A3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4B28A3">
              <w:rPr>
                <w:b/>
                <w:caps/>
                <w:kern w:val="18"/>
              </w:rPr>
              <w:t>– SCHOOL AND CHURCH BUSES</w:t>
            </w:r>
          </w:p>
        </w:tc>
      </w:tr>
      <w:tr w:rsidR="00AD7575" w:rsidRPr="004B28A3" w14:paraId="09858FC0" w14:textId="77777777" w:rsidTr="004E64AF">
        <w:trPr>
          <w:cantSplit/>
        </w:trPr>
        <w:tc>
          <w:tcPr>
            <w:tcW w:w="4860" w:type="dxa"/>
            <w:gridSpan w:val="3"/>
          </w:tcPr>
          <w:p w14:paraId="68B0A927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561D4D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B28A3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6EAEEE88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B28A3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4801D642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B28A3">
              <w:rPr>
                <w:kern w:val="18"/>
              </w:rPr>
              <w:t>$   169</w:t>
            </w:r>
          </w:p>
        </w:tc>
      </w:tr>
      <w:tr w:rsidR="00AD7575" w:rsidRPr="004B28A3" w14:paraId="1512449F" w14:textId="77777777" w:rsidTr="004E64AF">
        <w:trPr>
          <w:cantSplit/>
        </w:trPr>
        <w:tc>
          <w:tcPr>
            <w:tcW w:w="540" w:type="dxa"/>
            <w:gridSpan w:val="2"/>
          </w:tcPr>
          <w:p w14:paraId="63E87032" w14:textId="77777777" w:rsidR="00AD7575" w:rsidRPr="004B28A3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2517E3" w14:textId="77777777" w:rsidR="00AD7575" w:rsidRPr="004B28A3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4B28A3">
              <w:rPr>
                <w:b/>
                <w:caps/>
                <w:kern w:val="18"/>
              </w:rPr>
              <w:t>– OTHER BUSES</w:t>
            </w:r>
          </w:p>
        </w:tc>
      </w:tr>
      <w:tr w:rsidR="00AD7575" w:rsidRPr="004B28A3" w14:paraId="36A5C117" w14:textId="77777777" w:rsidTr="004E64AF">
        <w:trPr>
          <w:cantSplit/>
        </w:trPr>
        <w:tc>
          <w:tcPr>
            <w:tcW w:w="4860" w:type="dxa"/>
            <w:gridSpan w:val="3"/>
          </w:tcPr>
          <w:p w14:paraId="78DF437A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2C969C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B28A3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519A98BE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B28A3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32E28219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B28A3">
              <w:rPr>
                <w:kern w:val="18"/>
              </w:rPr>
              <w:t>$   169</w:t>
            </w:r>
          </w:p>
        </w:tc>
      </w:tr>
      <w:tr w:rsidR="00AD7575" w:rsidRPr="004B28A3" w14:paraId="4BC429F3" w14:textId="77777777" w:rsidTr="004E64AF">
        <w:trPr>
          <w:cantSplit/>
        </w:trPr>
        <w:tc>
          <w:tcPr>
            <w:tcW w:w="540" w:type="dxa"/>
            <w:gridSpan w:val="2"/>
          </w:tcPr>
          <w:p w14:paraId="0FED5830" w14:textId="77777777" w:rsidR="00AD7575" w:rsidRPr="004B28A3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F5CF232" w14:textId="77777777" w:rsidR="00AD7575" w:rsidRPr="004B28A3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4B28A3">
              <w:rPr>
                <w:b/>
                <w:caps/>
                <w:kern w:val="18"/>
              </w:rPr>
              <w:t>– VAN POOLS</w:t>
            </w:r>
          </w:p>
        </w:tc>
      </w:tr>
      <w:tr w:rsidR="00AD7575" w:rsidRPr="004B28A3" w14:paraId="77F9E71C" w14:textId="77777777" w:rsidTr="004E64AF">
        <w:trPr>
          <w:cantSplit/>
        </w:trPr>
        <w:tc>
          <w:tcPr>
            <w:tcW w:w="4860" w:type="dxa"/>
            <w:gridSpan w:val="3"/>
          </w:tcPr>
          <w:p w14:paraId="3F8A3B8D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1B55C2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B28A3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74B5BC87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B28A3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7B0E8B10" w14:textId="77777777" w:rsidR="00AD7575" w:rsidRPr="004B28A3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B28A3">
              <w:rPr>
                <w:kern w:val="18"/>
              </w:rPr>
              <w:t>$   605</w:t>
            </w:r>
          </w:p>
        </w:tc>
      </w:tr>
      <w:tr w:rsidR="00AD7575" w:rsidRPr="004B28A3" w14:paraId="08CFC5E7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9241894" w14:textId="77777777" w:rsidR="00AD7575" w:rsidRPr="004B28A3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4B28A3" w14:paraId="4C272B63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5E7E41E" w14:textId="77777777" w:rsidR="00AD7575" w:rsidRPr="004B28A3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3E46F4" w:rsidRPr="004B28A3" w14:paraId="6E4E1FA4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15B862AA" w14:textId="77777777" w:rsidR="003E46F4" w:rsidRPr="004B28A3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4B28A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DADC43C" w14:textId="2C4F082C" w:rsidR="003E46F4" w:rsidRPr="004B28A3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Trucks, Tractors and Trailers Classifications, refer to Rule </w:t>
            </w:r>
            <w:r w:rsidRPr="00ED694A">
              <w:rPr>
                <w:rStyle w:val="rulelink"/>
              </w:rPr>
              <w:t xml:space="preserve">222.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4B28A3" w14:paraId="22BE53CC" w14:textId="77777777" w:rsidTr="004E64AF">
        <w:trPr>
          <w:cantSplit/>
        </w:trPr>
        <w:tc>
          <w:tcPr>
            <w:tcW w:w="220" w:type="dxa"/>
          </w:tcPr>
          <w:p w14:paraId="4620BB5B" w14:textId="77777777" w:rsidR="003E46F4" w:rsidRPr="004B28A3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4B28A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0C077BC" w14:textId="6A4BFB1F" w:rsidR="003E46F4" w:rsidRPr="004B28A3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Private Passenger Types Classifications, refer to Rule </w:t>
            </w:r>
            <w:r w:rsidRPr="00ED694A">
              <w:rPr>
                <w:rStyle w:val="rulelink"/>
              </w:rPr>
              <w:t xml:space="preserve">232.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4B28A3" w14:paraId="2FDADBEC" w14:textId="77777777" w:rsidTr="004E64AF">
        <w:trPr>
          <w:cantSplit/>
        </w:trPr>
        <w:tc>
          <w:tcPr>
            <w:tcW w:w="220" w:type="dxa"/>
          </w:tcPr>
          <w:p w14:paraId="7AA16D2E" w14:textId="77777777" w:rsidR="003E46F4" w:rsidRPr="004B28A3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4B28A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DE68722" w14:textId="6025401C" w:rsidR="003E46F4" w:rsidRPr="004B28A3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Publics Autos, refer to Rule </w:t>
            </w:r>
            <w:r w:rsidRPr="00ED694A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7575" w:rsidRPr="004B28A3" w14:paraId="1E4A5B9B" w14:textId="77777777" w:rsidTr="004E64AF">
        <w:trPr>
          <w:cantSplit/>
        </w:trPr>
        <w:tc>
          <w:tcPr>
            <w:tcW w:w="220" w:type="dxa"/>
          </w:tcPr>
          <w:p w14:paraId="7A33CBE4" w14:textId="77777777" w:rsidR="00AD7575" w:rsidRPr="004B28A3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4B28A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021DDE5" w14:textId="77777777" w:rsidR="00AD7575" w:rsidRPr="004B28A3" w:rsidRDefault="00AD7575" w:rsidP="004E64AF">
            <w:pPr>
              <w:pStyle w:val="tabletext11"/>
              <w:rPr>
                <w:kern w:val="18"/>
              </w:rPr>
            </w:pPr>
            <w:r w:rsidRPr="004B28A3">
              <w:rPr>
                <w:kern w:val="18"/>
              </w:rPr>
              <w:t xml:space="preserve">For Deductible factors, refer to Rule </w:t>
            </w:r>
            <w:r w:rsidRPr="004B28A3">
              <w:rPr>
                <w:rStyle w:val="rulelink"/>
              </w:rPr>
              <w:t>298.</w:t>
            </w:r>
          </w:p>
        </w:tc>
      </w:tr>
      <w:tr w:rsidR="00AD7575" w:rsidRPr="004B28A3" w14:paraId="67B19DA7" w14:textId="77777777" w:rsidTr="004E64AF">
        <w:trPr>
          <w:cantSplit/>
        </w:trPr>
        <w:tc>
          <w:tcPr>
            <w:tcW w:w="220" w:type="dxa"/>
          </w:tcPr>
          <w:p w14:paraId="25A912BE" w14:textId="77777777" w:rsidR="00AD7575" w:rsidRPr="004B28A3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4B28A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240B6CC" w14:textId="77777777" w:rsidR="00AD7575" w:rsidRPr="004B28A3" w:rsidRDefault="00AD7575" w:rsidP="004E64AF">
            <w:pPr>
              <w:pStyle w:val="tabletext11"/>
              <w:rPr>
                <w:kern w:val="18"/>
              </w:rPr>
            </w:pPr>
            <w:r w:rsidRPr="004B28A3">
              <w:rPr>
                <w:kern w:val="18"/>
              </w:rPr>
              <w:t xml:space="preserve">For Vehicle Value factors, refer to Rule </w:t>
            </w:r>
            <w:r w:rsidRPr="004B28A3">
              <w:rPr>
                <w:rStyle w:val="rulelink"/>
              </w:rPr>
              <w:t>301.</w:t>
            </w:r>
          </w:p>
        </w:tc>
      </w:tr>
      <w:tr w:rsidR="00AD7575" w:rsidRPr="004B28A3" w14:paraId="0B1A2AAD" w14:textId="77777777" w:rsidTr="004E64AF">
        <w:trPr>
          <w:cantSplit/>
        </w:trPr>
        <w:tc>
          <w:tcPr>
            <w:tcW w:w="220" w:type="dxa"/>
          </w:tcPr>
          <w:p w14:paraId="23F9FEF0" w14:textId="77777777" w:rsidR="00AD7575" w:rsidRPr="004B28A3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B60CE9" w14:textId="77777777" w:rsidR="00AD7575" w:rsidRPr="004B28A3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4B28A3" w14:paraId="4DCF5999" w14:textId="77777777" w:rsidTr="004E64AF">
        <w:trPr>
          <w:cantSplit/>
        </w:trPr>
        <w:tc>
          <w:tcPr>
            <w:tcW w:w="220" w:type="dxa"/>
          </w:tcPr>
          <w:p w14:paraId="05E3F522" w14:textId="77777777" w:rsidR="00AD7575" w:rsidRPr="004B28A3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3FDB5E" w14:textId="77777777" w:rsidR="00AD7575" w:rsidRPr="004B28A3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4B28A3" w14:paraId="0F37095D" w14:textId="77777777" w:rsidTr="004E64AF">
        <w:trPr>
          <w:cantSplit/>
        </w:trPr>
        <w:tc>
          <w:tcPr>
            <w:tcW w:w="220" w:type="dxa"/>
          </w:tcPr>
          <w:p w14:paraId="26AD221E" w14:textId="77777777" w:rsidR="00AD7575" w:rsidRPr="004B28A3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02A313" w14:textId="77777777" w:rsidR="00AD7575" w:rsidRPr="004B28A3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4B28A3" w14:paraId="084271E2" w14:textId="77777777" w:rsidTr="004E64AF">
        <w:trPr>
          <w:cantSplit/>
        </w:trPr>
        <w:tc>
          <w:tcPr>
            <w:tcW w:w="220" w:type="dxa"/>
          </w:tcPr>
          <w:p w14:paraId="4D6EF91F" w14:textId="77777777" w:rsidR="00AD7575" w:rsidRPr="004B28A3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57E6EA" w14:textId="77777777" w:rsidR="00AD7575" w:rsidRPr="004B28A3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4B28A3" w14:paraId="0204FCFC" w14:textId="77777777" w:rsidTr="004E64AF">
        <w:trPr>
          <w:cantSplit/>
        </w:trPr>
        <w:tc>
          <w:tcPr>
            <w:tcW w:w="220" w:type="dxa"/>
          </w:tcPr>
          <w:p w14:paraId="78179A87" w14:textId="77777777" w:rsidR="00AD7575" w:rsidRPr="004B28A3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902C6C" w14:textId="77777777" w:rsidR="00AD7575" w:rsidRPr="004B28A3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4B28A3" w14:paraId="7AB46E12" w14:textId="77777777" w:rsidTr="004E64AF">
        <w:trPr>
          <w:cantSplit/>
        </w:trPr>
        <w:tc>
          <w:tcPr>
            <w:tcW w:w="220" w:type="dxa"/>
          </w:tcPr>
          <w:p w14:paraId="146A098B" w14:textId="77777777" w:rsidR="00AD7575" w:rsidRPr="004B28A3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FCE39A" w14:textId="77777777" w:rsidR="00AD7575" w:rsidRPr="004B28A3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4B28A3" w14:paraId="4117D47C" w14:textId="77777777" w:rsidTr="004E64AF">
        <w:trPr>
          <w:cantSplit/>
        </w:trPr>
        <w:tc>
          <w:tcPr>
            <w:tcW w:w="220" w:type="dxa"/>
          </w:tcPr>
          <w:p w14:paraId="76EFB4A7" w14:textId="77777777" w:rsidR="00AD7575" w:rsidRPr="004B28A3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F25E48" w14:textId="77777777" w:rsidR="00AD7575" w:rsidRPr="004B28A3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4B28A3" w14:paraId="705C41F7" w14:textId="77777777" w:rsidTr="004E64AF">
        <w:trPr>
          <w:cantSplit/>
        </w:trPr>
        <w:tc>
          <w:tcPr>
            <w:tcW w:w="220" w:type="dxa"/>
          </w:tcPr>
          <w:p w14:paraId="4A3F7B34" w14:textId="77777777" w:rsidR="00AD7575" w:rsidRPr="004B28A3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6651C9" w14:textId="77777777" w:rsidR="00AD7575" w:rsidRPr="004B28A3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4B28A3" w14:paraId="5243CED0" w14:textId="77777777" w:rsidTr="004E64AF">
        <w:trPr>
          <w:cantSplit/>
        </w:trPr>
        <w:tc>
          <w:tcPr>
            <w:tcW w:w="220" w:type="dxa"/>
          </w:tcPr>
          <w:p w14:paraId="1E5B988B" w14:textId="77777777" w:rsidR="00AD7575" w:rsidRPr="004B28A3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F7DF71" w14:textId="77777777" w:rsidR="00AD7575" w:rsidRPr="004B28A3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4B28A3" w14:paraId="26568EF7" w14:textId="77777777" w:rsidTr="004E64AF">
        <w:trPr>
          <w:cantSplit/>
        </w:trPr>
        <w:tc>
          <w:tcPr>
            <w:tcW w:w="220" w:type="dxa"/>
          </w:tcPr>
          <w:p w14:paraId="0E61D676" w14:textId="77777777" w:rsidR="00AD7575" w:rsidRPr="004B28A3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6D18A0" w14:textId="77777777" w:rsidR="00AD7575" w:rsidRPr="004B28A3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424EBB3F" w14:textId="0EECB80A" w:rsidR="00AD7575" w:rsidRDefault="00AD7575" w:rsidP="00AD7575">
      <w:pPr>
        <w:pStyle w:val="isonormal"/>
      </w:pPr>
    </w:p>
    <w:p w14:paraId="2A5D03D8" w14:textId="4D692F63" w:rsidR="00AD7575" w:rsidRDefault="00AD7575" w:rsidP="00AD7575">
      <w:pPr>
        <w:pStyle w:val="isonormal"/>
        <w:jc w:val="left"/>
      </w:pPr>
    </w:p>
    <w:p w14:paraId="12D5EF7B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45109C4" w14:textId="77777777" w:rsidR="00AD7575" w:rsidRPr="006C2125" w:rsidRDefault="00AD7575" w:rsidP="00AD7575">
      <w:pPr>
        <w:pStyle w:val="subcap"/>
      </w:pPr>
      <w:r w:rsidRPr="006C2125">
        <w:lastRenderedPageBreak/>
        <w:t>TERRITORY 115</w:t>
      </w:r>
    </w:p>
    <w:p w14:paraId="23F07401" w14:textId="77777777" w:rsidR="00AD7575" w:rsidRPr="006C2125" w:rsidRDefault="00AD7575" w:rsidP="00AD7575">
      <w:pPr>
        <w:pStyle w:val="subcap2"/>
      </w:pPr>
      <w:r w:rsidRPr="006C2125">
        <w:t>PHYS DAM</w:t>
      </w:r>
    </w:p>
    <w:p w14:paraId="5A9F0EFF" w14:textId="77777777" w:rsidR="00AD7575" w:rsidRPr="006C2125" w:rsidRDefault="00AD7575" w:rsidP="00AD7575">
      <w:pPr>
        <w:pStyle w:val="isonormal"/>
      </w:pPr>
    </w:p>
    <w:p w14:paraId="230F352A" w14:textId="77777777" w:rsidR="00AD7575" w:rsidRPr="006C2125" w:rsidRDefault="00AD7575" w:rsidP="00AD7575">
      <w:pPr>
        <w:pStyle w:val="isonormal"/>
        <w:sectPr w:rsidR="00AD7575" w:rsidRPr="006C2125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AD7575" w:rsidRPr="006C2125" w14:paraId="1110E73C" w14:textId="77777777" w:rsidTr="004E64AF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9774EA6" w14:textId="77777777" w:rsidR="00AD7575" w:rsidRPr="006C2125" w:rsidRDefault="00AD7575" w:rsidP="004E64AF">
            <w:pPr>
              <w:pStyle w:val="tablehead"/>
              <w:rPr>
                <w:kern w:val="18"/>
              </w:rPr>
            </w:pPr>
            <w:r w:rsidRPr="006C2125">
              <w:rPr>
                <w:kern w:val="18"/>
              </w:rPr>
              <w:t>PHYSICAL DAMAGE</w:t>
            </w:r>
            <w:r w:rsidRPr="006C2125">
              <w:rPr>
                <w:kern w:val="18"/>
              </w:rPr>
              <w:br/>
              <w:t>Original Cost New Range</w:t>
            </w:r>
            <w:r w:rsidRPr="006C2125">
              <w:rPr>
                <w:kern w:val="18"/>
              </w:rPr>
              <w:br/>
              <w:t>$25,000 – 29,999</w:t>
            </w:r>
          </w:p>
        </w:tc>
      </w:tr>
      <w:tr w:rsidR="00AD7575" w:rsidRPr="006C2125" w14:paraId="260E6059" w14:textId="77777777" w:rsidTr="004E64AF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083B3B9" w14:textId="77777777" w:rsidR="00AD7575" w:rsidRPr="006C2125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792B29F" w14:textId="77777777" w:rsidR="00AD7575" w:rsidRPr="006C2125" w:rsidRDefault="00AD7575" w:rsidP="004E64AF">
            <w:pPr>
              <w:pStyle w:val="tablehead"/>
              <w:rPr>
                <w:kern w:val="18"/>
              </w:rPr>
            </w:pPr>
            <w:r w:rsidRPr="006C2125">
              <w:rPr>
                <w:kern w:val="18"/>
              </w:rPr>
              <w:t>Specified</w:t>
            </w:r>
            <w:r w:rsidRPr="006C2125">
              <w:rPr>
                <w:kern w:val="18"/>
              </w:rPr>
              <w:br/>
              <w:t>Causes</w:t>
            </w:r>
            <w:r w:rsidRPr="006C212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1DB659E" w14:textId="77777777" w:rsidR="00AD7575" w:rsidRPr="006C2125" w:rsidRDefault="00AD7575" w:rsidP="004E64AF">
            <w:pPr>
              <w:pStyle w:val="tablehead"/>
              <w:rPr>
                <w:kern w:val="18"/>
              </w:rPr>
            </w:pPr>
            <w:r w:rsidRPr="006C2125">
              <w:rPr>
                <w:kern w:val="18"/>
              </w:rPr>
              <w:br/>
            </w:r>
            <w:r w:rsidRPr="006C212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8D6086F" w14:textId="77777777" w:rsidR="00AD7575" w:rsidRPr="006C2125" w:rsidRDefault="00AD7575" w:rsidP="004E64AF">
            <w:pPr>
              <w:pStyle w:val="tablehead"/>
              <w:rPr>
                <w:kern w:val="18"/>
              </w:rPr>
            </w:pPr>
            <w:r w:rsidRPr="006C2125">
              <w:rPr>
                <w:kern w:val="18"/>
              </w:rPr>
              <w:t>$500</w:t>
            </w:r>
            <w:r w:rsidRPr="006C2125">
              <w:rPr>
                <w:kern w:val="18"/>
              </w:rPr>
              <w:br/>
              <w:t>Ded.</w:t>
            </w:r>
            <w:r w:rsidRPr="006C2125">
              <w:rPr>
                <w:kern w:val="18"/>
              </w:rPr>
              <w:br/>
              <w:t>Coll.</w:t>
            </w:r>
          </w:p>
        </w:tc>
      </w:tr>
      <w:tr w:rsidR="00AD7575" w:rsidRPr="006C2125" w14:paraId="6FD593B9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092EE88" w14:textId="77777777" w:rsidR="00AD7575" w:rsidRPr="006C212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6C212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AD7575" w:rsidRPr="006C2125" w14:paraId="6F4C7A03" w14:textId="77777777" w:rsidTr="004E64AF">
        <w:trPr>
          <w:cantSplit/>
        </w:trPr>
        <w:tc>
          <w:tcPr>
            <w:tcW w:w="540" w:type="dxa"/>
            <w:gridSpan w:val="2"/>
          </w:tcPr>
          <w:p w14:paraId="6F910283" w14:textId="77777777" w:rsidR="00AD7575" w:rsidRPr="006C212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91A416B" w14:textId="77777777" w:rsidR="00AD7575" w:rsidRPr="006C2125" w:rsidRDefault="00AD7575" w:rsidP="004E64AF">
            <w:pPr>
              <w:pStyle w:val="tabletext11"/>
              <w:rPr>
                <w:b/>
                <w:kern w:val="18"/>
              </w:rPr>
            </w:pPr>
            <w:r w:rsidRPr="006C2125">
              <w:rPr>
                <w:b/>
                <w:kern w:val="18"/>
              </w:rPr>
              <w:t>– Local And Intermediate – All Vehicles</w:t>
            </w:r>
          </w:p>
        </w:tc>
      </w:tr>
      <w:tr w:rsidR="00AD7575" w:rsidRPr="006C2125" w14:paraId="16D1DA7D" w14:textId="77777777" w:rsidTr="004E64AF">
        <w:trPr>
          <w:cantSplit/>
        </w:trPr>
        <w:tc>
          <w:tcPr>
            <w:tcW w:w="540" w:type="dxa"/>
            <w:gridSpan w:val="2"/>
          </w:tcPr>
          <w:p w14:paraId="63F1C49E" w14:textId="77777777" w:rsidR="00AD7575" w:rsidRPr="006C212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D10C13B" w14:textId="77777777" w:rsidR="00AD7575" w:rsidRPr="006C2125" w:rsidRDefault="00AD7575" w:rsidP="004E64AF">
            <w:pPr>
              <w:pStyle w:val="tabletext11"/>
              <w:rPr>
                <w:b/>
                <w:kern w:val="18"/>
              </w:rPr>
            </w:pPr>
            <w:r w:rsidRPr="006C212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AD7575" w:rsidRPr="006C2125" w14:paraId="23C3ED90" w14:textId="77777777" w:rsidTr="004E64AF">
        <w:trPr>
          <w:cantSplit/>
        </w:trPr>
        <w:tc>
          <w:tcPr>
            <w:tcW w:w="4860" w:type="dxa"/>
            <w:gridSpan w:val="3"/>
          </w:tcPr>
          <w:p w14:paraId="0BB7B006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E89C04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C2125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16B60405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C2125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5FC500FE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C2125">
              <w:rPr>
                <w:kern w:val="18"/>
              </w:rPr>
              <w:t>$   252</w:t>
            </w:r>
          </w:p>
        </w:tc>
      </w:tr>
      <w:tr w:rsidR="00AD7575" w:rsidRPr="006C2125" w14:paraId="1BC8CD9E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E7D6642" w14:textId="77777777" w:rsidR="00AD7575" w:rsidRPr="006C212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6C212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AD7575" w:rsidRPr="006C2125" w14:paraId="704A3375" w14:textId="77777777" w:rsidTr="004E64AF">
        <w:trPr>
          <w:cantSplit/>
        </w:trPr>
        <w:tc>
          <w:tcPr>
            <w:tcW w:w="4860" w:type="dxa"/>
            <w:gridSpan w:val="3"/>
          </w:tcPr>
          <w:p w14:paraId="0184DF7F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7ECE58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BF038C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F807A6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6C2125" w14:paraId="0963D67D" w14:textId="77777777" w:rsidTr="004E64AF">
        <w:trPr>
          <w:cantSplit/>
        </w:trPr>
        <w:tc>
          <w:tcPr>
            <w:tcW w:w="4860" w:type="dxa"/>
            <w:gridSpan w:val="3"/>
          </w:tcPr>
          <w:p w14:paraId="69A50CA2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E289E0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C2125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3CD04D36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C2125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1E2EEDC1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C2125">
              <w:rPr>
                <w:kern w:val="18"/>
              </w:rPr>
              <w:t>$   317</w:t>
            </w:r>
          </w:p>
        </w:tc>
      </w:tr>
      <w:tr w:rsidR="00AD7575" w:rsidRPr="006C2125" w14:paraId="5FD000CE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62836ED" w14:textId="77777777" w:rsidR="00AD7575" w:rsidRPr="006C212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C2125" w14:paraId="45126F34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9BBCF74" w14:textId="77777777" w:rsidR="00AD7575" w:rsidRPr="006C212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6C212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AD7575" w:rsidRPr="006C2125" w14:paraId="5D036F1C" w14:textId="77777777" w:rsidTr="004E64AF">
        <w:trPr>
          <w:cantSplit/>
        </w:trPr>
        <w:tc>
          <w:tcPr>
            <w:tcW w:w="540" w:type="dxa"/>
            <w:gridSpan w:val="2"/>
          </w:tcPr>
          <w:p w14:paraId="6F410477" w14:textId="77777777" w:rsidR="00AD7575" w:rsidRPr="006C212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C553C9F" w14:textId="77777777" w:rsidR="00AD7575" w:rsidRPr="006C212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6C2125">
              <w:rPr>
                <w:b/>
                <w:caps/>
                <w:kern w:val="18"/>
              </w:rPr>
              <w:t>– taxicabs and limousines</w:t>
            </w:r>
          </w:p>
        </w:tc>
      </w:tr>
      <w:tr w:rsidR="00AD7575" w:rsidRPr="006C2125" w14:paraId="2FA009AD" w14:textId="77777777" w:rsidTr="004E64AF">
        <w:trPr>
          <w:cantSplit/>
        </w:trPr>
        <w:tc>
          <w:tcPr>
            <w:tcW w:w="4860" w:type="dxa"/>
            <w:gridSpan w:val="3"/>
          </w:tcPr>
          <w:p w14:paraId="67CA6CB8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B9D018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C2125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02710F3A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C2125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4661C3C4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C2125">
              <w:rPr>
                <w:kern w:val="18"/>
              </w:rPr>
              <w:t>$   567</w:t>
            </w:r>
          </w:p>
        </w:tc>
      </w:tr>
      <w:tr w:rsidR="00AD7575" w:rsidRPr="006C2125" w14:paraId="34017F04" w14:textId="77777777" w:rsidTr="004E64AF">
        <w:trPr>
          <w:cantSplit/>
        </w:trPr>
        <w:tc>
          <w:tcPr>
            <w:tcW w:w="540" w:type="dxa"/>
            <w:gridSpan w:val="2"/>
          </w:tcPr>
          <w:p w14:paraId="29A009AA" w14:textId="77777777" w:rsidR="00AD7575" w:rsidRPr="006C212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9F9419" w14:textId="77777777" w:rsidR="00AD7575" w:rsidRPr="006C212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6C2125">
              <w:rPr>
                <w:b/>
                <w:caps/>
                <w:kern w:val="18"/>
              </w:rPr>
              <w:t>– SCHOOL AND CHURCH BUSES</w:t>
            </w:r>
          </w:p>
        </w:tc>
      </w:tr>
      <w:tr w:rsidR="00AD7575" w:rsidRPr="006C2125" w14:paraId="5246E4A8" w14:textId="77777777" w:rsidTr="004E64AF">
        <w:trPr>
          <w:cantSplit/>
        </w:trPr>
        <w:tc>
          <w:tcPr>
            <w:tcW w:w="4860" w:type="dxa"/>
            <w:gridSpan w:val="3"/>
          </w:tcPr>
          <w:p w14:paraId="387280B7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C0B22B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C2125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4A7FCC40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C2125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23CB88AC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C2125">
              <w:rPr>
                <w:kern w:val="18"/>
              </w:rPr>
              <w:t>$   159</w:t>
            </w:r>
          </w:p>
        </w:tc>
      </w:tr>
      <w:tr w:rsidR="00AD7575" w:rsidRPr="006C2125" w14:paraId="0E951CB5" w14:textId="77777777" w:rsidTr="004E64AF">
        <w:trPr>
          <w:cantSplit/>
        </w:trPr>
        <w:tc>
          <w:tcPr>
            <w:tcW w:w="540" w:type="dxa"/>
            <w:gridSpan w:val="2"/>
          </w:tcPr>
          <w:p w14:paraId="04BEE763" w14:textId="77777777" w:rsidR="00AD7575" w:rsidRPr="006C212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BF7916" w14:textId="77777777" w:rsidR="00AD7575" w:rsidRPr="006C212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6C2125">
              <w:rPr>
                <w:b/>
                <w:caps/>
                <w:kern w:val="18"/>
              </w:rPr>
              <w:t>– OTHER BUSES</w:t>
            </w:r>
          </w:p>
        </w:tc>
      </w:tr>
      <w:tr w:rsidR="00AD7575" w:rsidRPr="006C2125" w14:paraId="40DCC0DB" w14:textId="77777777" w:rsidTr="004E64AF">
        <w:trPr>
          <w:cantSplit/>
        </w:trPr>
        <w:tc>
          <w:tcPr>
            <w:tcW w:w="4860" w:type="dxa"/>
            <w:gridSpan w:val="3"/>
          </w:tcPr>
          <w:p w14:paraId="097B0BD2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813661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C2125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080FFED5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C2125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68AFF1D1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C2125">
              <w:rPr>
                <w:kern w:val="18"/>
              </w:rPr>
              <w:t>$   159</w:t>
            </w:r>
          </w:p>
        </w:tc>
      </w:tr>
      <w:tr w:rsidR="00AD7575" w:rsidRPr="006C2125" w14:paraId="6893CD66" w14:textId="77777777" w:rsidTr="004E64AF">
        <w:trPr>
          <w:cantSplit/>
        </w:trPr>
        <w:tc>
          <w:tcPr>
            <w:tcW w:w="540" w:type="dxa"/>
            <w:gridSpan w:val="2"/>
          </w:tcPr>
          <w:p w14:paraId="6FDF7AE8" w14:textId="77777777" w:rsidR="00AD7575" w:rsidRPr="006C212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B7AFEF4" w14:textId="77777777" w:rsidR="00AD7575" w:rsidRPr="006C212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6C2125">
              <w:rPr>
                <w:b/>
                <w:caps/>
                <w:kern w:val="18"/>
              </w:rPr>
              <w:t>– VAN POOLS</w:t>
            </w:r>
          </w:p>
        </w:tc>
      </w:tr>
      <w:tr w:rsidR="00AD7575" w:rsidRPr="006C2125" w14:paraId="031C6423" w14:textId="77777777" w:rsidTr="004E64AF">
        <w:trPr>
          <w:cantSplit/>
        </w:trPr>
        <w:tc>
          <w:tcPr>
            <w:tcW w:w="4860" w:type="dxa"/>
            <w:gridSpan w:val="3"/>
          </w:tcPr>
          <w:p w14:paraId="093BBE84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08761D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C2125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63A81E29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C2125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4399ECC0" w14:textId="77777777" w:rsidR="00AD7575" w:rsidRPr="006C212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6C2125">
              <w:rPr>
                <w:kern w:val="18"/>
              </w:rPr>
              <w:t>$   567</w:t>
            </w:r>
          </w:p>
        </w:tc>
      </w:tr>
      <w:tr w:rsidR="00AD7575" w:rsidRPr="006C2125" w14:paraId="1ABB18F9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33A32C8" w14:textId="77777777" w:rsidR="00AD7575" w:rsidRPr="006C212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C2125" w14:paraId="70C73656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6B9CBAC" w14:textId="77777777" w:rsidR="00AD7575" w:rsidRPr="006C212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3E46F4" w:rsidRPr="006C2125" w14:paraId="35E7712E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257C6B91" w14:textId="77777777" w:rsidR="003E46F4" w:rsidRPr="006C2125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6C212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13769ED" w14:textId="02451298" w:rsidR="003E46F4" w:rsidRPr="006C2125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Trucks, Tractors and Trailers Classifications, refer to Rule </w:t>
            </w:r>
            <w:r w:rsidRPr="00ED694A">
              <w:rPr>
                <w:rStyle w:val="rulelink"/>
              </w:rPr>
              <w:t xml:space="preserve">222.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6C2125" w14:paraId="60280A3B" w14:textId="77777777" w:rsidTr="004E64AF">
        <w:trPr>
          <w:cantSplit/>
        </w:trPr>
        <w:tc>
          <w:tcPr>
            <w:tcW w:w="220" w:type="dxa"/>
          </w:tcPr>
          <w:p w14:paraId="0AEDC183" w14:textId="77777777" w:rsidR="003E46F4" w:rsidRPr="006C2125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6C212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E258339" w14:textId="721316A9" w:rsidR="003E46F4" w:rsidRPr="006C2125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Private Passenger Types Classifications, refer to Rule </w:t>
            </w:r>
            <w:r w:rsidRPr="00ED694A">
              <w:rPr>
                <w:rStyle w:val="rulelink"/>
              </w:rPr>
              <w:t xml:space="preserve">232.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6C2125" w14:paraId="5E4BED26" w14:textId="77777777" w:rsidTr="004E64AF">
        <w:trPr>
          <w:cantSplit/>
        </w:trPr>
        <w:tc>
          <w:tcPr>
            <w:tcW w:w="220" w:type="dxa"/>
          </w:tcPr>
          <w:p w14:paraId="7B1D622E" w14:textId="77777777" w:rsidR="003E46F4" w:rsidRPr="006C2125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6C212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14C7C5E" w14:textId="384EE6EB" w:rsidR="003E46F4" w:rsidRPr="006C2125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Publics Autos, refer to Rule </w:t>
            </w:r>
            <w:r w:rsidRPr="00ED694A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7575" w:rsidRPr="006C2125" w14:paraId="0B07C766" w14:textId="77777777" w:rsidTr="004E64AF">
        <w:trPr>
          <w:cantSplit/>
        </w:trPr>
        <w:tc>
          <w:tcPr>
            <w:tcW w:w="220" w:type="dxa"/>
          </w:tcPr>
          <w:p w14:paraId="21D5C431" w14:textId="77777777" w:rsidR="00AD7575" w:rsidRPr="006C2125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6C212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0D4492B" w14:textId="77777777" w:rsidR="00AD7575" w:rsidRPr="006C2125" w:rsidRDefault="00AD7575" w:rsidP="004E64AF">
            <w:pPr>
              <w:pStyle w:val="tabletext11"/>
              <w:rPr>
                <w:kern w:val="18"/>
              </w:rPr>
            </w:pPr>
            <w:r w:rsidRPr="006C2125">
              <w:rPr>
                <w:kern w:val="18"/>
              </w:rPr>
              <w:t xml:space="preserve">For Deductible factors, refer to Rule </w:t>
            </w:r>
            <w:r w:rsidRPr="006C2125">
              <w:rPr>
                <w:rStyle w:val="rulelink"/>
              </w:rPr>
              <w:t>298.</w:t>
            </w:r>
          </w:p>
        </w:tc>
      </w:tr>
      <w:tr w:rsidR="00AD7575" w:rsidRPr="006C2125" w14:paraId="7260955E" w14:textId="77777777" w:rsidTr="004E64AF">
        <w:trPr>
          <w:cantSplit/>
        </w:trPr>
        <w:tc>
          <w:tcPr>
            <w:tcW w:w="220" w:type="dxa"/>
          </w:tcPr>
          <w:p w14:paraId="44794030" w14:textId="77777777" w:rsidR="00AD7575" w:rsidRPr="006C2125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6C212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AA04AC0" w14:textId="77777777" w:rsidR="00AD7575" w:rsidRPr="006C2125" w:rsidRDefault="00AD7575" w:rsidP="004E64AF">
            <w:pPr>
              <w:pStyle w:val="tabletext11"/>
              <w:rPr>
                <w:kern w:val="18"/>
              </w:rPr>
            </w:pPr>
            <w:r w:rsidRPr="006C2125">
              <w:rPr>
                <w:kern w:val="18"/>
              </w:rPr>
              <w:t xml:space="preserve">For Vehicle Value factors, refer to Rule </w:t>
            </w:r>
            <w:r w:rsidRPr="006C2125">
              <w:rPr>
                <w:rStyle w:val="rulelink"/>
              </w:rPr>
              <w:t>301.</w:t>
            </w:r>
          </w:p>
        </w:tc>
      </w:tr>
      <w:tr w:rsidR="00AD7575" w:rsidRPr="006C2125" w14:paraId="2FBEBAEB" w14:textId="77777777" w:rsidTr="004E64AF">
        <w:trPr>
          <w:cantSplit/>
        </w:trPr>
        <w:tc>
          <w:tcPr>
            <w:tcW w:w="220" w:type="dxa"/>
          </w:tcPr>
          <w:p w14:paraId="7E4F2D75" w14:textId="77777777" w:rsidR="00AD7575" w:rsidRPr="006C212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8FDA83" w14:textId="77777777" w:rsidR="00AD7575" w:rsidRPr="006C212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C2125" w14:paraId="27B6F340" w14:textId="77777777" w:rsidTr="004E64AF">
        <w:trPr>
          <w:cantSplit/>
        </w:trPr>
        <w:tc>
          <w:tcPr>
            <w:tcW w:w="220" w:type="dxa"/>
          </w:tcPr>
          <w:p w14:paraId="43158F5B" w14:textId="77777777" w:rsidR="00AD7575" w:rsidRPr="006C2125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296290" w14:textId="77777777" w:rsidR="00AD7575" w:rsidRPr="006C212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C2125" w14:paraId="0F1873CB" w14:textId="77777777" w:rsidTr="004E64AF">
        <w:trPr>
          <w:cantSplit/>
        </w:trPr>
        <w:tc>
          <w:tcPr>
            <w:tcW w:w="220" w:type="dxa"/>
          </w:tcPr>
          <w:p w14:paraId="309E95EC" w14:textId="77777777" w:rsidR="00AD7575" w:rsidRPr="006C2125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EA5700" w14:textId="77777777" w:rsidR="00AD7575" w:rsidRPr="006C212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C2125" w14:paraId="6FF818F5" w14:textId="77777777" w:rsidTr="004E64AF">
        <w:trPr>
          <w:cantSplit/>
        </w:trPr>
        <w:tc>
          <w:tcPr>
            <w:tcW w:w="220" w:type="dxa"/>
          </w:tcPr>
          <w:p w14:paraId="381EEF97" w14:textId="77777777" w:rsidR="00AD7575" w:rsidRPr="006C2125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DA3A37" w14:textId="77777777" w:rsidR="00AD7575" w:rsidRPr="006C212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C2125" w14:paraId="50B87EF3" w14:textId="77777777" w:rsidTr="004E64AF">
        <w:trPr>
          <w:cantSplit/>
        </w:trPr>
        <w:tc>
          <w:tcPr>
            <w:tcW w:w="220" w:type="dxa"/>
          </w:tcPr>
          <w:p w14:paraId="1BE26C10" w14:textId="77777777" w:rsidR="00AD7575" w:rsidRPr="006C212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585B6E" w14:textId="77777777" w:rsidR="00AD7575" w:rsidRPr="006C212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C2125" w14:paraId="2887B25F" w14:textId="77777777" w:rsidTr="004E64AF">
        <w:trPr>
          <w:cantSplit/>
        </w:trPr>
        <w:tc>
          <w:tcPr>
            <w:tcW w:w="220" w:type="dxa"/>
          </w:tcPr>
          <w:p w14:paraId="50EB1102" w14:textId="77777777" w:rsidR="00AD7575" w:rsidRPr="006C212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F866AC" w14:textId="77777777" w:rsidR="00AD7575" w:rsidRPr="006C212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C2125" w14:paraId="6586663E" w14:textId="77777777" w:rsidTr="004E64AF">
        <w:trPr>
          <w:cantSplit/>
        </w:trPr>
        <w:tc>
          <w:tcPr>
            <w:tcW w:w="220" w:type="dxa"/>
          </w:tcPr>
          <w:p w14:paraId="78D2B0D6" w14:textId="77777777" w:rsidR="00AD7575" w:rsidRPr="006C212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D70923" w14:textId="77777777" w:rsidR="00AD7575" w:rsidRPr="006C212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C2125" w14:paraId="0D8256F9" w14:textId="77777777" w:rsidTr="004E64AF">
        <w:trPr>
          <w:cantSplit/>
        </w:trPr>
        <w:tc>
          <w:tcPr>
            <w:tcW w:w="220" w:type="dxa"/>
          </w:tcPr>
          <w:p w14:paraId="700D5341" w14:textId="77777777" w:rsidR="00AD7575" w:rsidRPr="006C212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3FD2AF" w14:textId="77777777" w:rsidR="00AD7575" w:rsidRPr="006C212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C2125" w14:paraId="4D6EED3B" w14:textId="77777777" w:rsidTr="004E64AF">
        <w:trPr>
          <w:cantSplit/>
        </w:trPr>
        <w:tc>
          <w:tcPr>
            <w:tcW w:w="220" w:type="dxa"/>
          </w:tcPr>
          <w:p w14:paraId="5C4F484D" w14:textId="77777777" w:rsidR="00AD7575" w:rsidRPr="006C212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959480" w14:textId="77777777" w:rsidR="00AD7575" w:rsidRPr="006C212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6C2125" w14:paraId="108DBA51" w14:textId="77777777" w:rsidTr="004E64AF">
        <w:trPr>
          <w:cantSplit/>
        </w:trPr>
        <w:tc>
          <w:tcPr>
            <w:tcW w:w="220" w:type="dxa"/>
          </w:tcPr>
          <w:p w14:paraId="338FDE81" w14:textId="77777777" w:rsidR="00AD7575" w:rsidRPr="006C212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57CE2F" w14:textId="77777777" w:rsidR="00AD7575" w:rsidRPr="006C2125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574BD276" w14:textId="029D8010" w:rsidR="00AD7575" w:rsidRDefault="00AD7575" w:rsidP="00AD7575">
      <w:pPr>
        <w:pStyle w:val="isonormal"/>
      </w:pPr>
    </w:p>
    <w:p w14:paraId="6F46A0DA" w14:textId="0395D080" w:rsidR="00AD7575" w:rsidRDefault="00AD7575" w:rsidP="00AD7575">
      <w:pPr>
        <w:pStyle w:val="isonormal"/>
        <w:jc w:val="left"/>
      </w:pPr>
    </w:p>
    <w:p w14:paraId="4ADC26D2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ACA2ED0" w14:textId="77777777" w:rsidR="00AD7575" w:rsidRPr="004C283E" w:rsidRDefault="00AD7575" w:rsidP="00AD7575">
      <w:pPr>
        <w:pStyle w:val="subcap"/>
      </w:pPr>
      <w:r w:rsidRPr="004C283E">
        <w:lastRenderedPageBreak/>
        <w:t>TERRITORY 118</w:t>
      </w:r>
    </w:p>
    <w:p w14:paraId="3972CA50" w14:textId="77777777" w:rsidR="00AD7575" w:rsidRPr="004C283E" w:rsidRDefault="00AD7575" w:rsidP="00AD7575">
      <w:pPr>
        <w:pStyle w:val="subcap2"/>
      </w:pPr>
      <w:r w:rsidRPr="004C283E">
        <w:t>PHYS DAM</w:t>
      </w:r>
    </w:p>
    <w:p w14:paraId="03C83682" w14:textId="77777777" w:rsidR="00AD7575" w:rsidRPr="004C283E" w:rsidRDefault="00AD7575" w:rsidP="00AD7575">
      <w:pPr>
        <w:pStyle w:val="isonormal"/>
      </w:pPr>
    </w:p>
    <w:p w14:paraId="32DFCBBB" w14:textId="77777777" w:rsidR="00AD7575" w:rsidRPr="004C283E" w:rsidRDefault="00AD7575" w:rsidP="00AD7575">
      <w:pPr>
        <w:pStyle w:val="isonormal"/>
        <w:sectPr w:rsidR="00AD7575" w:rsidRPr="004C283E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AD7575" w:rsidRPr="004C283E" w14:paraId="2665C9A0" w14:textId="77777777" w:rsidTr="004E64AF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E9788BE" w14:textId="77777777" w:rsidR="00AD7575" w:rsidRPr="004C283E" w:rsidRDefault="00AD7575" w:rsidP="004E64AF">
            <w:pPr>
              <w:pStyle w:val="tablehead"/>
              <w:rPr>
                <w:kern w:val="18"/>
              </w:rPr>
            </w:pPr>
            <w:r w:rsidRPr="004C283E">
              <w:rPr>
                <w:kern w:val="18"/>
              </w:rPr>
              <w:t>PHYSICAL DAMAGE</w:t>
            </w:r>
            <w:r w:rsidRPr="004C283E">
              <w:rPr>
                <w:kern w:val="18"/>
              </w:rPr>
              <w:br/>
              <w:t>Original Cost New Range</w:t>
            </w:r>
            <w:r w:rsidRPr="004C283E">
              <w:rPr>
                <w:kern w:val="18"/>
              </w:rPr>
              <w:br/>
              <w:t>$25,000 – 29,999</w:t>
            </w:r>
          </w:p>
        </w:tc>
      </w:tr>
      <w:tr w:rsidR="00AD7575" w:rsidRPr="004C283E" w14:paraId="74ABBC2B" w14:textId="77777777" w:rsidTr="004E64AF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9F4C87B" w14:textId="77777777" w:rsidR="00AD7575" w:rsidRPr="004C283E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EBBE9DB" w14:textId="77777777" w:rsidR="00AD7575" w:rsidRPr="004C283E" w:rsidRDefault="00AD7575" w:rsidP="004E64AF">
            <w:pPr>
              <w:pStyle w:val="tablehead"/>
              <w:rPr>
                <w:kern w:val="18"/>
              </w:rPr>
            </w:pPr>
            <w:r w:rsidRPr="004C283E">
              <w:rPr>
                <w:kern w:val="18"/>
              </w:rPr>
              <w:t>Specified</w:t>
            </w:r>
            <w:r w:rsidRPr="004C283E">
              <w:rPr>
                <w:kern w:val="18"/>
              </w:rPr>
              <w:br/>
              <w:t>Causes</w:t>
            </w:r>
            <w:r w:rsidRPr="004C283E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A0741DC" w14:textId="77777777" w:rsidR="00AD7575" w:rsidRPr="004C283E" w:rsidRDefault="00AD7575" w:rsidP="004E64AF">
            <w:pPr>
              <w:pStyle w:val="tablehead"/>
              <w:rPr>
                <w:kern w:val="18"/>
              </w:rPr>
            </w:pPr>
            <w:r w:rsidRPr="004C283E">
              <w:rPr>
                <w:kern w:val="18"/>
              </w:rPr>
              <w:br/>
            </w:r>
            <w:r w:rsidRPr="004C283E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37683D2" w14:textId="77777777" w:rsidR="00AD7575" w:rsidRPr="004C283E" w:rsidRDefault="00AD7575" w:rsidP="004E64AF">
            <w:pPr>
              <w:pStyle w:val="tablehead"/>
              <w:rPr>
                <w:kern w:val="18"/>
              </w:rPr>
            </w:pPr>
            <w:r w:rsidRPr="004C283E">
              <w:rPr>
                <w:kern w:val="18"/>
              </w:rPr>
              <w:t>$500</w:t>
            </w:r>
            <w:r w:rsidRPr="004C283E">
              <w:rPr>
                <w:kern w:val="18"/>
              </w:rPr>
              <w:br/>
              <w:t>Ded.</w:t>
            </w:r>
            <w:r w:rsidRPr="004C283E">
              <w:rPr>
                <w:kern w:val="18"/>
              </w:rPr>
              <w:br/>
              <w:t>Coll.</w:t>
            </w:r>
          </w:p>
        </w:tc>
      </w:tr>
      <w:tr w:rsidR="00AD7575" w:rsidRPr="004C283E" w14:paraId="7B82C688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B5EB641" w14:textId="77777777" w:rsidR="00AD7575" w:rsidRPr="004C283E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4C283E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AD7575" w:rsidRPr="004C283E" w14:paraId="3A5A1EDC" w14:textId="77777777" w:rsidTr="004E64AF">
        <w:trPr>
          <w:cantSplit/>
        </w:trPr>
        <w:tc>
          <w:tcPr>
            <w:tcW w:w="540" w:type="dxa"/>
            <w:gridSpan w:val="2"/>
          </w:tcPr>
          <w:p w14:paraId="63075766" w14:textId="77777777" w:rsidR="00AD7575" w:rsidRPr="004C283E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BB0D7F8" w14:textId="77777777" w:rsidR="00AD7575" w:rsidRPr="004C283E" w:rsidRDefault="00AD7575" w:rsidP="004E64AF">
            <w:pPr>
              <w:pStyle w:val="tabletext11"/>
              <w:rPr>
                <w:b/>
                <w:kern w:val="18"/>
              </w:rPr>
            </w:pPr>
            <w:r w:rsidRPr="004C283E">
              <w:rPr>
                <w:b/>
                <w:kern w:val="18"/>
              </w:rPr>
              <w:t>– Local And Intermediate – All Vehicles</w:t>
            </w:r>
          </w:p>
        </w:tc>
      </w:tr>
      <w:tr w:rsidR="00AD7575" w:rsidRPr="004C283E" w14:paraId="11CB3E12" w14:textId="77777777" w:rsidTr="004E64AF">
        <w:trPr>
          <w:cantSplit/>
        </w:trPr>
        <w:tc>
          <w:tcPr>
            <w:tcW w:w="540" w:type="dxa"/>
            <w:gridSpan w:val="2"/>
          </w:tcPr>
          <w:p w14:paraId="2E5EA8A0" w14:textId="77777777" w:rsidR="00AD7575" w:rsidRPr="004C283E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77DFA4" w14:textId="77777777" w:rsidR="00AD7575" w:rsidRPr="004C283E" w:rsidRDefault="00AD7575" w:rsidP="004E64AF">
            <w:pPr>
              <w:pStyle w:val="tabletext11"/>
              <w:rPr>
                <w:b/>
                <w:kern w:val="18"/>
              </w:rPr>
            </w:pPr>
            <w:r w:rsidRPr="004C283E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AD7575" w:rsidRPr="004C283E" w14:paraId="35F14702" w14:textId="77777777" w:rsidTr="004E64AF">
        <w:trPr>
          <w:cantSplit/>
        </w:trPr>
        <w:tc>
          <w:tcPr>
            <w:tcW w:w="4860" w:type="dxa"/>
            <w:gridSpan w:val="3"/>
          </w:tcPr>
          <w:p w14:paraId="3D18E174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8DE4DC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C283E">
              <w:rPr>
                <w:kern w:val="18"/>
              </w:rPr>
              <w:t>$   113</w:t>
            </w:r>
          </w:p>
        </w:tc>
        <w:tc>
          <w:tcPr>
            <w:tcW w:w="1500" w:type="dxa"/>
          </w:tcPr>
          <w:p w14:paraId="2491B99E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C283E">
              <w:rPr>
                <w:kern w:val="18"/>
              </w:rPr>
              <w:t>$   130</w:t>
            </w:r>
          </w:p>
        </w:tc>
        <w:tc>
          <w:tcPr>
            <w:tcW w:w="1500" w:type="dxa"/>
          </w:tcPr>
          <w:p w14:paraId="058AB93F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C283E">
              <w:rPr>
                <w:kern w:val="18"/>
              </w:rPr>
              <w:t>$   280</w:t>
            </w:r>
          </w:p>
        </w:tc>
      </w:tr>
      <w:tr w:rsidR="00AD7575" w:rsidRPr="004C283E" w14:paraId="534D08AE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43DD625" w14:textId="77777777" w:rsidR="00AD7575" w:rsidRPr="004C283E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4C283E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AD7575" w:rsidRPr="004C283E" w14:paraId="7ED296BE" w14:textId="77777777" w:rsidTr="004E64AF">
        <w:trPr>
          <w:cantSplit/>
        </w:trPr>
        <w:tc>
          <w:tcPr>
            <w:tcW w:w="4860" w:type="dxa"/>
            <w:gridSpan w:val="3"/>
          </w:tcPr>
          <w:p w14:paraId="4D52E0BD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849137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C3F407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756C8F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4C283E" w14:paraId="3AF72870" w14:textId="77777777" w:rsidTr="004E64AF">
        <w:trPr>
          <w:cantSplit/>
        </w:trPr>
        <w:tc>
          <w:tcPr>
            <w:tcW w:w="4860" w:type="dxa"/>
            <w:gridSpan w:val="3"/>
          </w:tcPr>
          <w:p w14:paraId="6FEDED55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B6CEE4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C283E">
              <w:rPr>
                <w:kern w:val="18"/>
              </w:rPr>
              <w:t>$   113</w:t>
            </w:r>
          </w:p>
        </w:tc>
        <w:tc>
          <w:tcPr>
            <w:tcW w:w="1500" w:type="dxa"/>
          </w:tcPr>
          <w:p w14:paraId="212BC1CB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C283E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26B64EBB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C283E">
              <w:rPr>
                <w:kern w:val="18"/>
              </w:rPr>
              <w:t>$   366</w:t>
            </w:r>
          </w:p>
        </w:tc>
      </w:tr>
      <w:tr w:rsidR="00AD7575" w:rsidRPr="004C283E" w14:paraId="746552CB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6D7159F" w14:textId="77777777" w:rsidR="00AD7575" w:rsidRPr="004C283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4C283E" w14:paraId="4AB41FD1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E26345F" w14:textId="77777777" w:rsidR="00AD7575" w:rsidRPr="004C283E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4C283E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AD7575" w:rsidRPr="004C283E" w14:paraId="56C87EC8" w14:textId="77777777" w:rsidTr="004E64AF">
        <w:trPr>
          <w:cantSplit/>
        </w:trPr>
        <w:tc>
          <w:tcPr>
            <w:tcW w:w="540" w:type="dxa"/>
            <w:gridSpan w:val="2"/>
          </w:tcPr>
          <w:p w14:paraId="7B355FC7" w14:textId="77777777" w:rsidR="00AD7575" w:rsidRPr="004C283E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9A840BD" w14:textId="77777777" w:rsidR="00AD7575" w:rsidRPr="004C283E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4C283E">
              <w:rPr>
                <w:b/>
                <w:caps/>
                <w:kern w:val="18"/>
              </w:rPr>
              <w:t>– taxicabs and limousines</w:t>
            </w:r>
          </w:p>
        </w:tc>
      </w:tr>
      <w:tr w:rsidR="00AD7575" w:rsidRPr="004C283E" w14:paraId="250E2CAE" w14:textId="77777777" w:rsidTr="004E64AF">
        <w:trPr>
          <w:cantSplit/>
        </w:trPr>
        <w:tc>
          <w:tcPr>
            <w:tcW w:w="4860" w:type="dxa"/>
            <w:gridSpan w:val="3"/>
          </w:tcPr>
          <w:p w14:paraId="64B49C9D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E92AB1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C283E">
              <w:rPr>
                <w:kern w:val="18"/>
              </w:rPr>
              <w:t>$   172</w:t>
            </w:r>
          </w:p>
        </w:tc>
        <w:tc>
          <w:tcPr>
            <w:tcW w:w="1500" w:type="dxa"/>
          </w:tcPr>
          <w:p w14:paraId="2F17CB94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C283E">
              <w:rPr>
                <w:kern w:val="18"/>
              </w:rPr>
              <w:t>$   198</w:t>
            </w:r>
          </w:p>
        </w:tc>
        <w:tc>
          <w:tcPr>
            <w:tcW w:w="1500" w:type="dxa"/>
          </w:tcPr>
          <w:p w14:paraId="3EE9A93C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C283E">
              <w:rPr>
                <w:kern w:val="18"/>
              </w:rPr>
              <w:t>$   630</w:t>
            </w:r>
          </w:p>
        </w:tc>
      </w:tr>
      <w:tr w:rsidR="00AD7575" w:rsidRPr="004C283E" w14:paraId="0EAE0799" w14:textId="77777777" w:rsidTr="004E64AF">
        <w:trPr>
          <w:cantSplit/>
        </w:trPr>
        <w:tc>
          <w:tcPr>
            <w:tcW w:w="540" w:type="dxa"/>
            <w:gridSpan w:val="2"/>
          </w:tcPr>
          <w:p w14:paraId="2BD4C66F" w14:textId="77777777" w:rsidR="00AD7575" w:rsidRPr="004C283E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CD6525" w14:textId="77777777" w:rsidR="00AD7575" w:rsidRPr="004C283E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4C283E">
              <w:rPr>
                <w:b/>
                <w:caps/>
                <w:kern w:val="18"/>
              </w:rPr>
              <w:t>– SCHOOL AND CHURCH BUSES</w:t>
            </w:r>
          </w:p>
        </w:tc>
      </w:tr>
      <w:tr w:rsidR="00AD7575" w:rsidRPr="004C283E" w14:paraId="4B883C00" w14:textId="77777777" w:rsidTr="004E64AF">
        <w:trPr>
          <w:cantSplit/>
        </w:trPr>
        <w:tc>
          <w:tcPr>
            <w:tcW w:w="4860" w:type="dxa"/>
            <w:gridSpan w:val="3"/>
          </w:tcPr>
          <w:p w14:paraId="4566332D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C620D5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C283E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57E68343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C283E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41469328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C283E">
              <w:rPr>
                <w:kern w:val="18"/>
              </w:rPr>
              <w:t>$   176</w:t>
            </w:r>
          </w:p>
        </w:tc>
      </w:tr>
      <w:tr w:rsidR="00AD7575" w:rsidRPr="004C283E" w14:paraId="5C3B9754" w14:textId="77777777" w:rsidTr="004E64AF">
        <w:trPr>
          <w:cantSplit/>
        </w:trPr>
        <w:tc>
          <w:tcPr>
            <w:tcW w:w="540" w:type="dxa"/>
            <w:gridSpan w:val="2"/>
          </w:tcPr>
          <w:p w14:paraId="44729701" w14:textId="77777777" w:rsidR="00AD7575" w:rsidRPr="004C283E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17D461" w14:textId="77777777" w:rsidR="00AD7575" w:rsidRPr="004C283E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4C283E">
              <w:rPr>
                <w:b/>
                <w:caps/>
                <w:kern w:val="18"/>
              </w:rPr>
              <w:t>– OTHER BUSES</w:t>
            </w:r>
          </w:p>
        </w:tc>
      </w:tr>
      <w:tr w:rsidR="00AD7575" w:rsidRPr="004C283E" w14:paraId="08130D6C" w14:textId="77777777" w:rsidTr="004E64AF">
        <w:trPr>
          <w:cantSplit/>
        </w:trPr>
        <w:tc>
          <w:tcPr>
            <w:tcW w:w="4860" w:type="dxa"/>
            <w:gridSpan w:val="3"/>
          </w:tcPr>
          <w:p w14:paraId="752968B9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A38109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C283E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2B9A0B9D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C283E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4FBC5B9A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C283E">
              <w:rPr>
                <w:kern w:val="18"/>
              </w:rPr>
              <w:t>$   176</w:t>
            </w:r>
          </w:p>
        </w:tc>
      </w:tr>
      <w:tr w:rsidR="00AD7575" w:rsidRPr="004C283E" w14:paraId="75E1C089" w14:textId="77777777" w:rsidTr="004E64AF">
        <w:trPr>
          <w:cantSplit/>
        </w:trPr>
        <w:tc>
          <w:tcPr>
            <w:tcW w:w="540" w:type="dxa"/>
            <w:gridSpan w:val="2"/>
          </w:tcPr>
          <w:p w14:paraId="5DF69FFB" w14:textId="77777777" w:rsidR="00AD7575" w:rsidRPr="004C283E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643F6B" w14:textId="77777777" w:rsidR="00AD7575" w:rsidRPr="004C283E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4C283E">
              <w:rPr>
                <w:b/>
                <w:caps/>
                <w:kern w:val="18"/>
              </w:rPr>
              <w:t>– VAN POOLS</w:t>
            </w:r>
          </w:p>
        </w:tc>
      </w:tr>
      <w:tr w:rsidR="00AD7575" w:rsidRPr="004C283E" w14:paraId="524B37EA" w14:textId="77777777" w:rsidTr="004E64AF">
        <w:trPr>
          <w:cantSplit/>
        </w:trPr>
        <w:tc>
          <w:tcPr>
            <w:tcW w:w="4860" w:type="dxa"/>
            <w:gridSpan w:val="3"/>
          </w:tcPr>
          <w:p w14:paraId="70A451B6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DF9C64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C283E">
              <w:rPr>
                <w:kern w:val="18"/>
              </w:rPr>
              <w:t>$   172</w:t>
            </w:r>
          </w:p>
        </w:tc>
        <w:tc>
          <w:tcPr>
            <w:tcW w:w="1500" w:type="dxa"/>
          </w:tcPr>
          <w:p w14:paraId="1F7F8A1D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C283E">
              <w:rPr>
                <w:kern w:val="18"/>
              </w:rPr>
              <w:t>$   198</w:t>
            </w:r>
          </w:p>
        </w:tc>
        <w:tc>
          <w:tcPr>
            <w:tcW w:w="1500" w:type="dxa"/>
          </w:tcPr>
          <w:p w14:paraId="7AE22FA8" w14:textId="77777777" w:rsidR="00AD7575" w:rsidRPr="004C283E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4C283E">
              <w:rPr>
                <w:kern w:val="18"/>
              </w:rPr>
              <w:t>$   630</w:t>
            </w:r>
          </w:p>
        </w:tc>
      </w:tr>
      <w:tr w:rsidR="00AD7575" w:rsidRPr="004C283E" w14:paraId="49925E1F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AACFDD3" w14:textId="77777777" w:rsidR="00AD7575" w:rsidRPr="004C283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4C283E" w14:paraId="7C5E81B8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F319645" w14:textId="77777777" w:rsidR="00AD7575" w:rsidRPr="004C283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3E46F4" w:rsidRPr="004C283E" w14:paraId="0125DBBD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50A379F0" w14:textId="77777777" w:rsidR="003E46F4" w:rsidRPr="004C283E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4C28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A89BD09" w14:textId="0E8E1D2F" w:rsidR="003E46F4" w:rsidRPr="004C283E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Trucks, Tractors and Trailers Classifications, refer to Rule </w:t>
            </w:r>
            <w:r w:rsidRPr="00ED694A">
              <w:rPr>
                <w:rStyle w:val="rulelink"/>
              </w:rPr>
              <w:t xml:space="preserve">222.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4C283E" w14:paraId="1A76E2A3" w14:textId="77777777" w:rsidTr="004E64AF">
        <w:trPr>
          <w:cantSplit/>
        </w:trPr>
        <w:tc>
          <w:tcPr>
            <w:tcW w:w="220" w:type="dxa"/>
          </w:tcPr>
          <w:p w14:paraId="246B907E" w14:textId="77777777" w:rsidR="003E46F4" w:rsidRPr="004C283E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4C28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D92F968" w14:textId="5AC4E64D" w:rsidR="003E46F4" w:rsidRPr="004C283E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Private Passenger Types Classifications, refer to Rule </w:t>
            </w:r>
            <w:r w:rsidRPr="00ED694A">
              <w:rPr>
                <w:rStyle w:val="rulelink"/>
              </w:rPr>
              <w:t xml:space="preserve">232.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4C283E" w14:paraId="3FE5D247" w14:textId="77777777" w:rsidTr="004E64AF">
        <w:trPr>
          <w:cantSplit/>
        </w:trPr>
        <w:tc>
          <w:tcPr>
            <w:tcW w:w="220" w:type="dxa"/>
          </w:tcPr>
          <w:p w14:paraId="5DE14CE6" w14:textId="77777777" w:rsidR="003E46F4" w:rsidRPr="004C283E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4C28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74FEA8C" w14:textId="4DF84C0B" w:rsidR="003E46F4" w:rsidRPr="004C283E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Publics Autos, refer to Rule </w:t>
            </w:r>
            <w:r w:rsidRPr="00ED694A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7575" w:rsidRPr="004C283E" w14:paraId="3C58C949" w14:textId="77777777" w:rsidTr="004E64AF">
        <w:trPr>
          <w:cantSplit/>
        </w:trPr>
        <w:tc>
          <w:tcPr>
            <w:tcW w:w="220" w:type="dxa"/>
          </w:tcPr>
          <w:p w14:paraId="6EC0CA54" w14:textId="77777777" w:rsidR="00AD7575" w:rsidRPr="004C283E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4C28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51EDEDD" w14:textId="77777777" w:rsidR="00AD7575" w:rsidRPr="004C283E" w:rsidRDefault="00AD7575" w:rsidP="004E64AF">
            <w:pPr>
              <w:pStyle w:val="tabletext11"/>
              <w:rPr>
                <w:kern w:val="18"/>
              </w:rPr>
            </w:pPr>
            <w:r w:rsidRPr="004C283E">
              <w:rPr>
                <w:kern w:val="18"/>
              </w:rPr>
              <w:t xml:space="preserve">For Deductible factors, refer to Rule </w:t>
            </w:r>
            <w:r w:rsidRPr="004C283E">
              <w:rPr>
                <w:rStyle w:val="rulelink"/>
              </w:rPr>
              <w:t>298.</w:t>
            </w:r>
          </w:p>
        </w:tc>
      </w:tr>
      <w:tr w:rsidR="00AD7575" w:rsidRPr="004C283E" w14:paraId="6DCC30E8" w14:textId="77777777" w:rsidTr="004E64AF">
        <w:trPr>
          <w:cantSplit/>
        </w:trPr>
        <w:tc>
          <w:tcPr>
            <w:tcW w:w="220" w:type="dxa"/>
          </w:tcPr>
          <w:p w14:paraId="352EB8E2" w14:textId="77777777" w:rsidR="00AD7575" w:rsidRPr="004C283E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4C28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C7774E4" w14:textId="77777777" w:rsidR="00AD7575" w:rsidRPr="004C283E" w:rsidRDefault="00AD7575" w:rsidP="004E64AF">
            <w:pPr>
              <w:pStyle w:val="tabletext11"/>
              <w:rPr>
                <w:kern w:val="18"/>
              </w:rPr>
            </w:pPr>
            <w:r w:rsidRPr="004C283E">
              <w:rPr>
                <w:kern w:val="18"/>
              </w:rPr>
              <w:t xml:space="preserve">For Vehicle Value factors, refer to Rule </w:t>
            </w:r>
            <w:r w:rsidRPr="004C283E">
              <w:rPr>
                <w:rStyle w:val="rulelink"/>
              </w:rPr>
              <w:t>301.</w:t>
            </w:r>
          </w:p>
        </w:tc>
      </w:tr>
      <w:tr w:rsidR="00AD7575" w:rsidRPr="004C283E" w14:paraId="6EAB153E" w14:textId="77777777" w:rsidTr="004E64AF">
        <w:trPr>
          <w:cantSplit/>
        </w:trPr>
        <w:tc>
          <w:tcPr>
            <w:tcW w:w="220" w:type="dxa"/>
          </w:tcPr>
          <w:p w14:paraId="4D7D2B91" w14:textId="77777777" w:rsidR="00AD7575" w:rsidRPr="004C283E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FD3A1C" w14:textId="77777777" w:rsidR="00AD7575" w:rsidRPr="004C283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4C283E" w14:paraId="0D9261CF" w14:textId="77777777" w:rsidTr="004E64AF">
        <w:trPr>
          <w:cantSplit/>
        </w:trPr>
        <w:tc>
          <w:tcPr>
            <w:tcW w:w="220" w:type="dxa"/>
          </w:tcPr>
          <w:p w14:paraId="345AD9E5" w14:textId="77777777" w:rsidR="00AD7575" w:rsidRPr="004C283E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65EF19" w14:textId="77777777" w:rsidR="00AD7575" w:rsidRPr="004C283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4C283E" w14:paraId="449F6BD6" w14:textId="77777777" w:rsidTr="004E64AF">
        <w:trPr>
          <w:cantSplit/>
        </w:trPr>
        <w:tc>
          <w:tcPr>
            <w:tcW w:w="220" w:type="dxa"/>
          </w:tcPr>
          <w:p w14:paraId="43BEFFDE" w14:textId="77777777" w:rsidR="00AD7575" w:rsidRPr="004C283E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6AADEF" w14:textId="77777777" w:rsidR="00AD7575" w:rsidRPr="004C283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4C283E" w14:paraId="3079FD71" w14:textId="77777777" w:rsidTr="004E64AF">
        <w:trPr>
          <w:cantSplit/>
        </w:trPr>
        <w:tc>
          <w:tcPr>
            <w:tcW w:w="220" w:type="dxa"/>
          </w:tcPr>
          <w:p w14:paraId="32F8CB8E" w14:textId="77777777" w:rsidR="00AD7575" w:rsidRPr="004C283E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A5E61F" w14:textId="77777777" w:rsidR="00AD7575" w:rsidRPr="004C283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4C283E" w14:paraId="75EC52BA" w14:textId="77777777" w:rsidTr="004E64AF">
        <w:trPr>
          <w:cantSplit/>
        </w:trPr>
        <w:tc>
          <w:tcPr>
            <w:tcW w:w="220" w:type="dxa"/>
          </w:tcPr>
          <w:p w14:paraId="52FCAB25" w14:textId="77777777" w:rsidR="00AD7575" w:rsidRPr="004C283E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3E9524" w14:textId="77777777" w:rsidR="00AD7575" w:rsidRPr="004C283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4C283E" w14:paraId="1CFA4F3F" w14:textId="77777777" w:rsidTr="004E64AF">
        <w:trPr>
          <w:cantSplit/>
        </w:trPr>
        <w:tc>
          <w:tcPr>
            <w:tcW w:w="220" w:type="dxa"/>
          </w:tcPr>
          <w:p w14:paraId="062EA2CF" w14:textId="77777777" w:rsidR="00AD7575" w:rsidRPr="004C283E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288EC7" w14:textId="77777777" w:rsidR="00AD7575" w:rsidRPr="004C283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4C283E" w14:paraId="45EBE9C0" w14:textId="77777777" w:rsidTr="004E64AF">
        <w:trPr>
          <w:cantSplit/>
        </w:trPr>
        <w:tc>
          <w:tcPr>
            <w:tcW w:w="220" w:type="dxa"/>
          </w:tcPr>
          <w:p w14:paraId="49BEED64" w14:textId="77777777" w:rsidR="00AD7575" w:rsidRPr="004C283E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A5F670" w14:textId="77777777" w:rsidR="00AD7575" w:rsidRPr="004C283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4C283E" w14:paraId="6CD87898" w14:textId="77777777" w:rsidTr="004E64AF">
        <w:trPr>
          <w:cantSplit/>
        </w:trPr>
        <w:tc>
          <w:tcPr>
            <w:tcW w:w="220" w:type="dxa"/>
          </w:tcPr>
          <w:p w14:paraId="06733409" w14:textId="77777777" w:rsidR="00AD7575" w:rsidRPr="004C283E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9FE31D" w14:textId="77777777" w:rsidR="00AD7575" w:rsidRPr="004C283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4C283E" w14:paraId="71CE7658" w14:textId="77777777" w:rsidTr="004E64AF">
        <w:trPr>
          <w:cantSplit/>
        </w:trPr>
        <w:tc>
          <w:tcPr>
            <w:tcW w:w="220" w:type="dxa"/>
          </w:tcPr>
          <w:p w14:paraId="47974DBD" w14:textId="77777777" w:rsidR="00AD7575" w:rsidRPr="004C283E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8E2281" w14:textId="77777777" w:rsidR="00AD7575" w:rsidRPr="004C283E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4C283E" w14:paraId="5E58A54F" w14:textId="77777777" w:rsidTr="004E64AF">
        <w:trPr>
          <w:cantSplit/>
        </w:trPr>
        <w:tc>
          <w:tcPr>
            <w:tcW w:w="220" w:type="dxa"/>
          </w:tcPr>
          <w:p w14:paraId="189EF2C0" w14:textId="77777777" w:rsidR="00AD7575" w:rsidRPr="004C283E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D36F11" w14:textId="77777777" w:rsidR="00AD7575" w:rsidRPr="004C283E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256C67F0" w14:textId="21450A40" w:rsidR="00AD7575" w:rsidRDefault="00AD7575" w:rsidP="00AD7575">
      <w:pPr>
        <w:pStyle w:val="isonormal"/>
      </w:pPr>
    </w:p>
    <w:p w14:paraId="70A6FDA8" w14:textId="515E1004" w:rsidR="00AD7575" w:rsidRDefault="00AD7575" w:rsidP="00AD7575">
      <w:pPr>
        <w:pStyle w:val="isonormal"/>
        <w:jc w:val="left"/>
      </w:pPr>
    </w:p>
    <w:p w14:paraId="310DF90F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01889F2" w14:textId="77777777" w:rsidR="00AD7575" w:rsidRPr="00DA36FD" w:rsidRDefault="00AD7575" w:rsidP="00AD7575">
      <w:pPr>
        <w:pStyle w:val="subcap"/>
      </w:pPr>
      <w:r w:rsidRPr="00DA36FD">
        <w:lastRenderedPageBreak/>
        <w:t>TERRITORY 119</w:t>
      </w:r>
    </w:p>
    <w:p w14:paraId="4870C60E" w14:textId="77777777" w:rsidR="00AD7575" w:rsidRPr="00DA36FD" w:rsidRDefault="00AD7575" w:rsidP="00AD7575">
      <w:pPr>
        <w:pStyle w:val="subcap2"/>
      </w:pPr>
      <w:r w:rsidRPr="00DA36FD">
        <w:t>PHYS DAM</w:t>
      </w:r>
    </w:p>
    <w:p w14:paraId="296AE952" w14:textId="77777777" w:rsidR="00AD7575" w:rsidRPr="00DA36FD" w:rsidRDefault="00AD7575" w:rsidP="00AD7575">
      <w:pPr>
        <w:pStyle w:val="isonormal"/>
      </w:pPr>
    </w:p>
    <w:p w14:paraId="0585B4ED" w14:textId="77777777" w:rsidR="00AD7575" w:rsidRPr="00DA36FD" w:rsidRDefault="00AD7575" w:rsidP="00AD7575">
      <w:pPr>
        <w:pStyle w:val="isonormal"/>
        <w:sectPr w:rsidR="00AD7575" w:rsidRPr="00DA36FD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AD7575" w:rsidRPr="00DA36FD" w14:paraId="7BC62709" w14:textId="77777777" w:rsidTr="004E64AF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57A9C2B" w14:textId="77777777" w:rsidR="00AD7575" w:rsidRPr="00DA36FD" w:rsidRDefault="00AD7575" w:rsidP="004E64AF">
            <w:pPr>
              <w:pStyle w:val="tablehead"/>
              <w:rPr>
                <w:kern w:val="18"/>
              </w:rPr>
            </w:pPr>
            <w:r w:rsidRPr="00DA36FD">
              <w:rPr>
                <w:kern w:val="18"/>
              </w:rPr>
              <w:t>PHYSICAL DAMAGE</w:t>
            </w:r>
            <w:r w:rsidRPr="00DA36FD">
              <w:rPr>
                <w:kern w:val="18"/>
              </w:rPr>
              <w:br/>
              <w:t>Original Cost New Range</w:t>
            </w:r>
            <w:r w:rsidRPr="00DA36FD">
              <w:rPr>
                <w:kern w:val="18"/>
              </w:rPr>
              <w:br/>
              <w:t>$25,000 – 29,999</w:t>
            </w:r>
          </w:p>
        </w:tc>
      </w:tr>
      <w:tr w:rsidR="00AD7575" w:rsidRPr="00DA36FD" w14:paraId="120D13D2" w14:textId="77777777" w:rsidTr="004E64AF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BD48990" w14:textId="77777777" w:rsidR="00AD7575" w:rsidRPr="00DA36FD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3AE5EE9" w14:textId="77777777" w:rsidR="00AD7575" w:rsidRPr="00DA36FD" w:rsidRDefault="00AD7575" w:rsidP="004E64AF">
            <w:pPr>
              <w:pStyle w:val="tablehead"/>
              <w:rPr>
                <w:kern w:val="18"/>
              </w:rPr>
            </w:pPr>
            <w:r w:rsidRPr="00DA36FD">
              <w:rPr>
                <w:kern w:val="18"/>
              </w:rPr>
              <w:t>Specified</w:t>
            </w:r>
            <w:r w:rsidRPr="00DA36FD">
              <w:rPr>
                <w:kern w:val="18"/>
              </w:rPr>
              <w:br/>
              <w:t>Causes</w:t>
            </w:r>
            <w:r w:rsidRPr="00DA36F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37BE563" w14:textId="77777777" w:rsidR="00AD7575" w:rsidRPr="00DA36FD" w:rsidRDefault="00AD7575" w:rsidP="004E64AF">
            <w:pPr>
              <w:pStyle w:val="tablehead"/>
              <w:rPr>
                <w:kern w:val="18"/>
              </w:rPr>
            </w:pPr>
            <w:r w:rsidRPr="00DA36FD">
              <w:rPr>
                <w:kern w:val="18"/>
              </w:rPr>
              <w:br/>
            </w:r>
            <w:r w:rsidRPr="00DA36F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31BF183" w14:textId="77777777" w:rsidR="00AD7575" w:rsidRPr="00DA36FD" w:rsidRDefault="00AD7575" w:rsidP="004E64AF">
            <w:pPr>
              <w:pStyle w:val="tablehead"/>
              <w:rPr>
                <w:kern w:val="18"/>
              </w:rPr>
            </w:pPr>
            <w:r w:rsidRPr="00DA36FD">
              <w:rPr>
                <w:kern w:val="18"/>
              </w:rPr>
              <w:t>$500</w:t>
            </w:r>
            <w:r w:rsidRPr="00DA36FD">
              <w:rPr>
                <w:kern w:val="18"/>
              </w:rPr>
              <w:br/>
              <w:t>Ded.</w:t>
            </w:r>
            <w:r w:rsidRPr="00DA36FD">
              <w:rPr>
                <w:kern w:val="18"/>
              </w:rPr>
              <w:br/>
              <w:t>Coll.</w:t>
            </w:r>
          </w:p>
        </w:tc>
      </w:tr>
      <w:tr w:rsidR="00AD7575" w:rsidRPr="00DA36FD" w14:paraId="0B2D207F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ABE220E" w14:textId="77777777" w:rsidR="00AD7575" w:rsidRPr="00DA36FD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DA36F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AD7575" w:rsidRPr="00DA36FD" w14:paraId="51BA1BFD" w14:textId="77777777" w:rsidTr="004E64AF">
        <w:trPr>
          <w:cantSplit/>
        </w:trPr>
        <w:tc>
          <w:tcPr>
            <w:tcW w:w="540" w:type="dxa"/>
            <w:gridSpan w:val="2"/>
          </w:tcPr>
          <w:p w14:paraId="5D445E75" w14:textId="77777777" w:rsidR="00AD7575" w:rsidRPr="00DA36FD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E8A2CB" w14:textId="77777777" w:rsidR="00AD7575" w:rsidRPr="00DA36FD" w:rsidRDefault="00AD7575" w:rsidP="004E64AF">
            <w:pPr>
              <w:pStyle w:val="tabletext11"/>
              <w:rPr>
                <w:b/>
                <w:kern w:val="18"/>
              </w:rPr>
            </w:pPr>
            <w:r w:rsidRPr="00DA36FD">
              <w:rPr>
                <w:b/>
                <w:kern w:val="18"/>
              </w:rPr>
              <w:t>– Local And Intermediate – All Vehicles</w:t>
            </w:r>
          </w:p>
        </w:tc>
      </w:tr>
      <w:tr w:rsidR="00AD7575" w:rsidRPr="00DA36FD" w14:paraId="49CFFFDF" w14:textId="77777777" w:rsidTr="004E64AF">
        <w:trPr>
          <w:cantSplit/>
        </w:trPr>
        <w:tc>
          <w:tcPr>
            <w:tcW w:w="540" w:type="dxa"/>
            <w:gridSpan w:val="2"/>
          </w:tcPr>
          <w:p w14:paraId="6BD0955F" w14:textId="77777777" w:rsidR="00AD7575" w:rsidRPr="00DA36FD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FF3CE5" w14:textId="77777777" w:rsidR="00AD7575" w:rsidRPr="00DA36FD" w:rsidRDefault="00AD7575" w:rsidP="004E64AF">
            <w:pPr>
              <w:pStyle w:val="tabletext11"/>
              <w:rPr>
                <w:b/>
                <w:kern w:val="18"/>
              </w:rPr>
            </w:pPr>
            <w:r w:rsidRPr="00DA36F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AD7575" w:rsidRPr="00DA36FD" w14:paraId="3AE05E5F" w14:textId="77777777" w:rsidTr="004E64AF">
        <w:trPr>
          <w:cantSplit/>
        </w:trPr>
        <w:tc>
          <w:tcPr>
            <w:tcW w:w="4860" w:type="dxa"/>
            <w:gridSpan w:val="3"/>
          </w:tcPr>
          <w:p w14:paraId="4B97F051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EB3941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A36FD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410046AF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A36FD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42A479C5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A36FD">
              <w:rPr>
                <w:kern w:val="18"/>
              </w:rPr>
              <w:t>$   256</w:t>
            </w:r>
          </w:p>
        </w:tc>
      </w:tr>
      <w:tr w:rsidR="00AD7575" w:rsidRPr="00DA36FD" w14:paraId="7A749DFC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C913A41" w14:textId="77777777" w:rsidR="00AD7575" w:rsidRPr="00DA36FD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DA36F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AD7575" w:rsidRPr="00DA36FD" w14:paraId="46D458EA" w14:textId="77777777" w:rsidTr="004E64AF">
        <w:trPr>
          <w:cantSplit/>
        </w:trPr>
        <w:tc>
          <w:tcPr>
            <w:tcW w:w="4860" w:type="dxa"/>
            <w:gridSpan w:val="3"/>
          </w:tcPr>
          <w:p w14:paraId="66DDCC99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FEF3C1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DA1BB8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6604D6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DA36FD" w14:paraId="7D0352BA" w14:textId="77777777" w:rsidTr="004E64AF">
        <w:trPr>
          <w:cantSplit/>
        </w:trPr>
        <w:tc>
          <w:tcPr>
            <w:tcW w:w="4860" w:type="dxa"/>
            <w:gridSpan w:val="3"/>
          </w:tcPr>
          <w:p w14:paraId="5B63DFC6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8C95CF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A36FD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295BE8BD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A36FD">
              <w:rPr>
                <w:kern w:val="18"/>
              </w:rPr>
              <w:t>$   148</w:t>
            </w:r>
          </w:p>
        </w:tc>
        <w:tc>
          <w:tcPr>
            <w:tcW w:w="1500" w:type="dxa"/>
          </w:tcPr>
          <w:p w14:paraId="45FC5986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A36FD">
              <w:rPr>
                <w:kern w:val="18"/>
              </w:rPr>
              <w:t>$   316</w:t>
            </w:r>
          </w:p>
        </w:tc>
      </w:tr>
      <w:tr w:rsidR="00AD7575" w:rsidRPr="00DA36FD" w14:paraId="514EB92E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3899CBD" w14:textId="77777777" w:rsidR="00AD7575" w:rsidRPr="00DA36F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A36FD" w14:paraId="5B1A2313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422EE3B" w14:textId="77777777" w:rsidR="00AD7575" w:rsidRPr="00DA36FD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DA36F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AD7575" w:rsidRPr="00DA36FD" w14:paraId="7A5F249C" w14:textId="77777777" w:rsidTr="004E64AF">
        <w:trPr>
          <w:cantSplit/>
        </w:trPr>
        <w:tc>
          <w:tcPr>
            <w:tcW w:w="540" w:type="dxa"/>
            <w:gridSpan w:val="2"/>
          </w:tcPr>
          <w:p w14:paraId="14C08159" w14:textId="77777777" w:rsidR="00AD7575" w:rsidRPr="00DA36FD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82EE6F5" w14:textId="77777777" w:rsidR="00AD7575" w:rsidRPr="00DA36FD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DA36FD">
              <w:rPr>
                <w:b/>
                <w:caps/>
                <w:kern w:val="18"/>
              </w:rPr>
              <w:t>– taxicabs and limousines</w:t>
            </w:r>
          </w:p>
        </w:tc>
      </w:tr>
      <w:tr w:rsidR="00AD7575" w:rsidRPr="00DA36FD" w14:paraId="1AF092FA" w14:textId="77777777" w:rsidTr="004E64AF">
        <w:trPr>
          <w:cantSplit/>
        </w:trPr>
        <w:tc>
          <w:tcPr>
            <w:tcW w:w="4860" w:type="dxa"/>
            <w:gridSpan w:val="3"/>
          </w:tcPr>
          <w:p w14:paraId="2F0C6C2F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9F1621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A36FD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1420954E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A36FD">
              <w:rPr>
                <w:kern w:val="18"/>
              </w:rPr>
              <w:t>$   187</w:t>
            </w:r>
          </w:p>
        </w:tc>
        <w:tc>
          <w:tcPr>
            <w:tcW w:w="1500" w:type="dxa"/>
          </w:tcPr>
          <w:p w14:paraId="410C9658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A36FD">
              <w:rPr>
                <w:kern w:val="18"/>
              </w:rPr>
              <w:t>$   576</w:t>
            </w:r>
          </w:p>
        </w:tc>
      </w:tr>
      <w:tr w:rsidR="00AD7575" w:rsidRPr="00DA36FD" w14:paraId="560148DB" w14:textId="77777777" w:rsidTr="004E64AF">
        <w:trPr>
          <w:cantSplit/>
        </w:trPr>
        <w:tc>
          <w:tcPr>
            <w:tcW w:w="540" w:type="dxa"/>
            <w:gridSpan w:val="2"/>
          </w:tcPr>
          <w:p w14:paraId="1A432E9B" w14:textId="77777777" w:rsidR="00AD7575" w:rsidRPr="00DA36FD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5FA31D" w14:textId="77777777" w:rsidR="00AD7575" w:rsidRPr="00DA36FD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DA36FD">
              <w:rPr>
                <w:b/>
                <w:caps/>
                <w:kern w:val="18"/>
              </w:rPr>
              <w:t>– SCHOOL AND CHURCH BUSES</w:t>
            </w:r>
          </w:p>
        </w:tc>
      </w:tr>
      <w:tr w:rsidR="00AD7575" w:rsidRPr="00DA36FD" w14:paraId="47F5553A" w14:textId="77777777" w:rsidTr="004E64AF">
        <w:trPr>
          <w:cantSplit/>
        </w:trPr>
        <w:tc>
          <w:tcPr>
            <w:tcW w:w="4860" w:type="dxa"/>
            <w:gridSpan w:val="3"/>
          </w:tcPr>
          <w:p w14:paraId="0A54D1AE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FCA4B3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A36FD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61475279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A36FD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0833D815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A36FD">
              <w:rPr>
                <w:kern w:val="18"/>
              </w:rPr>
              <w:t>$   161</w:t>
            </w:r>
          </w:p>
        </w:tc>
      </w:tr>
      <w:tr w:rsidR="00AD7575" w:rsidRPr="00DA36FD" w14:paraId="37FB2448" w14:textId="77777777" w:rsidTr="004E64AF">
        <w:trPr>
          <w:cantSplit/>
        </w:trPr>
        <w:tc>
          <w:tcPr>
            <w:tcW w:w="540" w:type="dxa"/>
            <w:gridSpan w:val="2"/>
          </w:tcPr>
          <w:p w14:paraId="29D3635F" w14:textId="77777777" w:rsidR="00AD7575" w:rsidRPr="00DA36FD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97EA10" w14:textId="77777777" w:rsidR="00AD7575" w:rsidRPr="00DA36FD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DA36FD">
              <w:rPr>
                <w:b/>
                <w:caps/>
                <w:kern w:val="18"/>
              </w:rPr>
              <w:t>– OTHER BUSES</w:t>
            </w:r>
          </w:p>
        </w:tc>
      </w:tr>
      <w:tr w:rsidR="00AD7575" w:rsidRPr="00DA36FD" w14:paraId="5F19ED49" w14:textId="77777777" w:rsidTr="004E64AF">
        <w:trPr>
          <w:cantSplit/>
        </w:trPr>
        <w:tc>
          <w:tcPr>
            <w:tcW w:w="4860" w:type="dxa"/>
            <w:gridSpan w:val="3"/>
          </w:tcPr>
          <w:p w14:paraId="38ABA809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5A3EDB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A36FD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1D2A2C61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A36FD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75F55063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A36FD">
              <w:rPr>
                <w:kern w:val="18"/>
              </w:rPr>
              <w:t>$   161</w:t>
            </w:r>
          </w:p>
        </w:tc>
      </w:tr>
      <w:tr w:rsidR="00AD7575" w:rsidRPr="00DA36FD" w14:paraId="3CCFE97C" w14:textId="77777777" w:rsidTr="004E64AF">
        <w:trPr>
          <w:cantSplit/>
        </w:trPr>
        <w:tc>
          <w:tcPr>
            <w:tcW w:w="540" w:type="dxa"/>
            <w:gridSpan w:val="2"/>
          </w:tcPr>
          <w:p w14:paraId="00B0E529" w14:textId="77777777" w:rsidR="00AD7575" w:rsidRPr="00DA36FD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D540EFE" w14:textId="77777777" w:rsidR="00AD7575" w:rsidRPr="00DA36FD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DA36FD">
              <w:rPr>
                <w:b/>
                <w:caps/>
                <w:kern w:val="18"/>
              </w:rPr>
              <w:t>– VAN POOLS</w:t>
            </w:r>
          </w:p>
        </w:tc>
      </w:tr>
      <w:tr w:rsidR="00AD7575" w:rsidRPr="00DA36FD" w14:paraId="29DF6926" w14:textId="77777777" w:rsidTr="004E64AF">
        <w:trPr>
          <w:cantSplit/>
        </w:trPr>
        <w:tc>
          <w:tcPr>
            <w:tcW w:w="4860" w:type="dxa"/>
            <w:gridSpan w:val="3"/>
          </w:tcPr>
          <w:p w14:paraId="0F3D1CC5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855DC6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A36FD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356B5537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A36FD">
              <w:rPr>
                <w:kern w:val="18"/>
              </w:rPr>
              <w:t>$   187</w:t>
            </w:r>
          </w:p>
        </w:tc>
        <w:tc>
          <w:tcPr>
            <w:tcW w:w="1500" w:type="dxa"/>
          </w:tcPr>
          <w:p w14:paraId="71B0E21D" w14:textId="77777777" w:rsidR="00AD7575" w:rsidRPr="00DA36FD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A36FD">
              <w:rPr>
                <w:kern w:val="18"/>
              </w:rPr>
              <w:t>$   576</w:t>
            </w:r>
          </w:p>
        </w:tc>
      </w:tr>
      <w:tr w:rsidR="00AD7575" w:rsidRPr="00DA36FD" w14:paraId="56CC1A22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AD19EF5" w14:textId="77777777" w:rsidR="00AD7575" w:rsidRPr="00DA36F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A36FD" w14:paraId="57F166B6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F137160" w14:textId="77777777" w:rsidR="00AD7575" w:rsidRPr="00DA36F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3E46F4" w:rsidRPr="00DA36FD" w14:paraId="3E39B66D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62FE3140" w14:textId="77777777" w:rsidR="003E46F4" w:rsidRPr="00DA36FD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DA36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CB45BFC" w14:textId="64C6BE8B" w:rsidR="003E46F4" w:rsidRPr="00DA36FD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Trucks, Tractors and Trailers Classifications, refer to Rule </w:t>
            </w:r>
            <w:r w:rsidRPr="00ED694A">
              <w:rPr>
                <w:rStyle w:val="rulelink"/>
              </w:rPr>
              <w:t xml:space="preserve">222.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DA36FD" w14:paraId="0F85ECB5" w14:textId="77777777" w:rsidTr="004E64AF">
        <w:trPr>
          <w:cantSplit/>
        </w:trPr>
        <w:tc>
          <w:tcPr>
            <w:tcW w:w="220" w:type="dxa"/>
          </w:tcPr>
          <w:p w14:paraId="4718524F" w14:textId="77777777" w:rsidR="003E46F4" w:rsidRPr="00DA36FD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DA36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B1A6AF5" w14:textId="1549B896" w:rsidR="003E46F4" w:rsidRPr="00DA36FD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Private Passenger Types Classifications, refer to Rule </w:t>
            </w:r>
            <w:r w:rsidRPr="00ED694A">
              <w:rPr>
                <w:rStyle w:val="rulelink"/>
              </w:rPr>
              <w:t xml:space="preserve">232.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DA36FD" w14:paraId="7BD0E29C" w14:textId="77777777" w:rsidTr="004E64AF">
        <w:trPr>
          <w:cantSplit/>
        </w:trPr>
        <w:tc>
          <w:tcPr>
            <w:tcW w:w="220" w:type="dxa"/>
          </w:tcPr>
          <w:p w14:paraId="1FD69BF8" w14:textId="77777777" w:rsidR="003E46F4" w:rsidRPr="00DA36FD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DA36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72A4620" w14:textId="1C2443F9" w:rsidR="003E46F4" w:rsidRPr="00DA36FD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Publics Autos, refer to Rule </w:t>
            </w:r>
            <w:r w:rsidRPr="00ED694A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7575" w:rsidRPr="00DA36FD" w14:paraId="51361076" w14:textId="77777777" w:rsidTr="004E64AF">
        <w:trPr>
          <w:cantSplit/>
        </w:trPr>
        <w:tc>
          <w:tcPr>
            <w:tcW w:w="220" w:type="dxa"/>
          </w:tcPr>
          <w:p w14:paraId="1792623A" w14:textId="77777777" w:rsidR="00AD7575" w:rsidRPr="00DA36FD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DA36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5CEFFBE" w14:textId="77777777" w:rsidR="00AD7575" w:rsidRPr="00DA36FD" w:rsidRDefault="00AD7575" w:rsidP="004E64AF">
            <w:pPr>
              <w:pStyle w:val="tabletext11"/>
              <w:rPr>
                <w:kern w:val="18"/>
              </w:rPr>
            </w:pPr>
            <w:r w:rsidRPr="00DA36FD">
              <w:rPr>
                <w:kern w:val="18"/>
              </w:rPr>
              <w:t xml:space="preserve">For Deductible factors, refer to Rule </w:t>
            </w:r>
            <w:r w:rsidRPr="00DA36FD">
              <w:rPr>
                <w:rStyle w:val="rulelink"/>
              </w:rPr>
              <w:t>298.</w:t>
            </w:r>
          </w:p>
        </w:tc>
      </w:tr>
      <w:tr w:rsidR="00AD7575" w:rsidRPr="00DA36FD" w14:paraId="2849E8E7" w14:textId="77777777" w:rsidTr="004E64AF">
        <w:trPr>
          <w:cantSplit/>
        </w:trPr>
        <w:tc>
          <w:tcPr>
            <w:tcW w:w="220" w:type="dxa"/>
          </w:tcPr>
          <w:p w14:paraId="2222630C" w14:textId="77777777" w:rsidR="00AD7575" w:rsidRPr="00DA36FD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DA36F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C3E9795" w14:textId="77777777" w:rsidR="00AD7575" w:rsidRPr="00DA36FD" w:rsidRDefault="00AD7575" w:rsidP="004E64AF">
            <w:pPr>
              <w:pStyle w:val="tabletext11"/>
              <w:rPr>
                <w:kern w:val="18"/>
              </w:rPr>
            </w:pPr>
            <w:r w:rsidRPr="00DA36FD">
              <w:rPr>
                <w:kern w:val="18"/>
              </w:rPr>
              <w:t xml:space="preserve">For Vehicle Value factors, refer to Rule </w:t>
            </w:r>
            <w:r w:rsidRPr="00DA36FD">
              <w:rPr>
                <w:rStyle w:val="rulelink"/>
              </w:rPr>
              <w:t>301.</w:t>
            </w:r>
          </w:p>
        </w:tc>
      </w:tr>
      <w:tr w:rsidR="00AD7575" w:rsidRPr="00DA36FD" w14:paraId="777311A8" w14:textId="77777777" w:rsidTr="004E64AF">
        <w:trPr>
          <w:cantSplit/>
        </w:trPr>
        <w:tc>
          <w:tcPr>
            <w:tcW w:w="220" w:type="dxa"/>
          </w:tcPr>
          <w:p w14:paraId="36789B1E" w14:textId="77777777" w:rsidR="00AD7575" w:rsidRPr="00DA36FD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E3A663" w14:textId="77777777" w:rsidR="00AD7575" w:rsidRPr="00DA36F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A36FD" w14:paraId="4481063A" w14:textId="77777777" w:rsidTr="004E64AF">
        <w:trPr>
          <w:cantSplit/>
        </w:trPr>
        <w:tc>
          <w:tcPr>
            <w:tcW w:w="220" w:type="dxa"/>
          </w:tcPr>
          <w:p w14:paraId="1479573D" w14:textId="77777777" w:rsidR="00AD7575" w:rsidRPr="00DA36FD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1486B8" w14:textId="77777777" w:rsidR="00AD7575" w:rsidRPr="00DA36F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A36FD" w14:paraId="3766F1AA" w14:textId="77777777" w:rsidTr="004E64AF">
        <w:trPr>
          <w:cantSplit/>
        </w:trPr>
        <w:tc>
          <w:tcPr>
            <w:tcW w:w="220" w:type="dxa"/>
          </w:tcPr>
          <w:p w14:paraId="24D8C08E" w14:textId="77777777" w:rsidR="00AD7575" w:rsidRPr="00DA36FD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5FC720" w14:textId="77777777" w:rsidR="00AD7575" w:rsidRPr="00DA36F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A36FD" w14:paraId="51E6E92C" w14:textId="77777777" w:rsidTr="004E64AF">
        <w:trPr>
          <w:cantSplit/>
        </w:trPr>
        <w:tc>
          <w:tcPr>
            <w:tcW w:w="220" w:type="dxa"/>
          </w:tcPr>
          <w:p w14:paraId="0351D4D6" w14:textId="77777777" w:rsidR="00AD7575" w:rsidRPr="00DA36FD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5ED38E" w14:textId="77777777" w:rsidR="00AD7575" w:rsidRPr="00DA36F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A36FD" w14:paraId="58179CA9" w14:textId="77777777" w:rsidTr="004E64AF">
        <w:trPr>
          <w:cantSplit/>
        </w:trPr>
        <w:tc>
          <w:tcPr>
            <w:tcW w:w="220" w:type="dxa"/>
          </w:tcPr>
          <w:p w14:paraId="228C0DD6" w14:textId="77777777" w:rsidR="00AD7575" w:rsidRPr="00DA36FD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FB7DD7" w14:textId="77777777" w:rsidR="00AD7575" w:rsidRPr="00DA36F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A36FD" w14:paraId="4E911776" w14:textId="77777777" w:rsidTr="004E64AF">
        <w:trPr>
          <w:cantSplit/>
        </w:trPr>
        <w:tc>
          <w:tcPr>
            <w:tcW w:w="220" w:type="dxa"/>
          </w:tcPr>
          <w:p w14:paraId="1CE1ED77" w14:textId="77777777" w:rsidR="00AD7575" w:rsidRPr="00DA36FD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5FC18E" w14:textId="77777777" w:rsidR="00AD7575" w:rsidRPr="00DA36F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A36FD" w14:paraId="349CB24B" w14:textId="77777777" w:rsidTr="004E64AF">
        <w:trPr>
          <w:cantSplit/>
        </w:trPr>
        <w:tc>
          <w:tcPr>
            <w:tcW w:w="220" w:type="dxa"/>
          </w:tcPr>
          <w:p w14:paraId="2F3DF085" w14:textId="77777777" w:rsidR="00AD7575" w:rsidRPr="00DA36FD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40F24F" w14:textId="77777777" w:rsidR="00AD7575" w:rsidRPr="00DA36F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A36FD" w14:paraId="233560B9" w14:textId="77777777" w:rsidTr="004E64AF">
        <w:trPr>
          <w:cantSplit/>
        </w:trPr>
        <w:tc>
          <w:tcPr>
            <w:tcW w:w="220" w:type="dxa"/>
          </w:tcPr>
          <w:p w14:paraId="7A70A8CE" w14:textId="77777777" w:rsidR="00AD7575" w:rsidRPr="00DA36FD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08E491" w14:textId="77777777" w:rsidR="00AD7575" w:rsidRPr="00DA36F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A36FD" w14:paraId="3DAAD117" w14:textId="77777777" w:rsidTr="004E64AF">
        <w:trPr>
          <w:cantSplit/>
        </w:trPr>
        <w:tc>
          <w:tcPr>
            <w:tcW w:w="220" w:type="dxa"/>
          </w:tcPr>
          <w:p w14:paraId="51CC6F13" w14:textId="77777777" w:rsidR="00AD7575" w:rsidRPr="00DA36FD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CE0BE3" w14:textId="77777777" w:rsidR="00AD7575" w:rsidRPr="00DA36FD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A36FD" w14:paraId="7D1B6D12" w14:textId="77777777" w:rsidTr="004E64AF">
        <w:trPr>
          <w:cantSplit/>
        </w:trPr>
        <w:tc>
          <w:tcPr>
            <w:tcW w:w="220" w:type="dxa"/>
          </w:tcPr>
          <w:p w14:paraId="5D244016" w14:textId="77777777" w:rsidR="00AD7575" w:rsidRPr="00DA36FD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BB78F0" w14:textId="77777777" w:rsidR="00AD7575" w:rsidRPr="00DA36FD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20993834" w14:textId="15667E1A" w:rsidR="00AD7575" w:rsidRDefault="00AD7575" w:rsidP="00AD7575">
      <w:pPr>
        <w:pStyle w:val="isonormal"/>
      </w:pPr>
    </w:p>
    <w:p w14:paraId="18006A8A" w14:textId="6303F85D" w:rsidR="00AD7575" w:rsidRDefault="00AD7575" w:rsidP="00AD7575">
      <w:pPr>
        <w:pStyle w:val="isonormal"/>
        <w:jc w:val="left"/>
      </w:pPr>
    </w:p>
    <w:p w14:paraId="22810213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A3955D0" w14:textId="77777777" w:rsidR="00AD7575" w:rsidRPr="00A74405" w:rsidRDefault="00AD7575" w:rsidP="00AD7575">
      <w:pPr>
        <w:pStyle w:val="subcap"/>
      </w:pPr>
      <w:r w:rsidRPr="00A74405">
        <w:lastRenderedPageBreak/>
        <w:t>TERRITORY 120</w:t>
      </w:r>
    </w:p>
    <w:p w14:paraId="149DEE46" w14:textId="77777777" w:rsidR="00AD7575" w:rsidRPr="00A74405" w:rsidRDefault="00AD7575" w:rsidP="00AD7575">
      <w:pPr>
        <w:pStyle w:val="subcap2"/>
      </w:pPr>
      <w:r w:rsidRPr="00A74405">
        <w:t>PHYS DAM</w:t>
      </w:r>
    </w:p>
    <w:p w14:paraId="09CAA184" w14:textId="77777777" w:rsidR="00AD7575" w:rsidRPr="00A74405" w:rsidRDefault="00AD7575" w:rsidP="00AD7575">
      <w:pPr>
        <w:pStyle w:val="isonormal"/>
      </w:pPr>
    </w:p>
    <w:p w14:paraId="3DA2ED44" w14:textId="77777777" w:rsidR="00AD7575" w:rsidRPr="00A74405" w:rsidRDefault="00AD7575" w:rsidP="00AD7575">
      <w:pPr>
        <w:pStyle w:val="isonormal"/>
        <w:sectPr w:rsidR="00AD7575" w:rsidRPr="00A74405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AD7575" w:rsidRPr="00A74405" w14:paraId="5D492F88" w14:textId="77777777" w:rsidTr="004E64AF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E7518E7" w14:textId="77777777" w:rsidR="00AD7575" w:rsidRPr="00A74405" w:rsidRDefault="00AD7575" w:rsidP="004E64AF">
            <w:pPr>
              <w:pStyle w:val="tablehead"/>
              <w:rPr>
                <w:kern w:val="18"/>
              </w:rPr>
            </w:pPr>
            <w:r w:rsidRPr="00A74405">
              <w:rPr>
                <w:kern w:val="18"/>
              </w:rPr>
              <w:t>PHYSICAL DAMAGE</w:t>
            </w:r>
            <w:r w:rsidRPr="00A74405">
              <w:rPr>
                <w:kern w:val="18"/>
              </w:rPr>
              <w:br/>
              <w:t>Original Cost New Range</w:t>
            </w:r>
            <w:r w:rsidRPr="00A74405">
              <w:rPr>
                <w:kern w:val="18"/>
              </w:rPr>
              <w:br/>
              <w:t>$25,000 – 29,999</w:t>
            </w:r>
          </w:p>
        </w:tc>
      </w:tr>
      <w:tr w:rsidR="00AD7575" w:rsidRPr="00A74405" w14:paraId="57D8DAE3" w14:textId="77777777" w:rsidTr="004E64AF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BB15789" w14:textId="77777777" w:rsidR="00AD7575" w:rsidRPr="00A74405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D780886" w14:textId="77777777" w:rsidR="00AD7575" w:rsidRPr="00A74405" w:rsidRDefault="00AD7575" w:rsidP="004E64AF">
            <w:pPr>
              <w:pStyle w:val="tablehead"/>
              <w:rPr>
                <w:kern w:val="18"/>
              </w:rPr>
            </w:pPr>
            <w:r w:rsidRPr="00A74405">
              <w:rPr>
                <w:kern w:val="18"/>
              </w:rPr>
              <w:t>Specified</w:t>
            </w:r>
            <w:r w:rsidRPr="00A74405">
              <w:rPr>
                <w:kern w:val="18"/>
              </w:rPr>
              <w:br/>
              <w:t>Causes</w:t>
            </w:r>
            <w:r w:rsidRPr="00A7440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0EBC9C8" w14:textId="77777777" w:rsidR="00AD7575" w:rsidRPr="00A74405" w:rsidRDefault="00AD7575" w:rsidP="004E64AF">
            <w:pPr>
              <w:pStyle w:val="tablehead"/>
              <w:rPr>
                <w:kern w:val="18"/>
              </w:rPr>
            </w:pPr>
            <w:r w:rsidRPr="00A74405">
              <w:rPr>
                <w:kern w:val="18"/>
              </w:rPr>
              <w:br/>
            </w:r>
            <w:r w:rsidRPr="00A7440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0A8D3FA" w14:textId="77777777" w:rsidR="00AD7575" w:rsidRPr="00A74405" w:rsidRDefault="00AD7575" w:rsidP="004E64AF">
            <w:pPr>
              <w:pStyle w:val="tablehead"/>
              <w:rPr>
                <w:kern w:val="18"/>
              </w:rPr>
            </w:pPr>
            <w:r w:rsidRPr="00A74405">
              <w:rPr>
                <w:kern w:val="18"/>
              </w:rPr>
              <w:t>$500</w:t>
            </w:r>
            <w:r w:rsidRPr="00A74405">
              <w:rPr>
                <w:kern w:val="18"/>
              </w:rPr>
              <w:br/>
              <w:t>Ded.</w:t>
            </w:r>
            <w:r w:rsidRPr="00A74405">
              <w:rPr>
                <w:kern w:val="18"/>
              </w:rPr>
              <w:br/>
              <w:t>Coll.</w:t>
            </w:r>
          </w:p>
        </w:tc>
      </w:tr>
      <w:tr w:rsidR="00AD7575" w:rsidRPr="00A74405" w14:paraId="287EEF8D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55211BA" w14:textId="77777777" w:rsidR="00AD7575" w:rsidRPr="00A7440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A7440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AD7575" w:rsidRPr="00A74405" w14:paraId="2B92FC64" w14:textId="77777777" w:rsidTr="004E64AF">
        <w:trPr>
          <w:cantSplit/>
        </w:trPr>
        <w:tc>
          <w:tcPr>
            <w:tcW w:w="540" w:type="dxa"/>
            <w:gridSpan w:val="2"/>
          </w:tcPr>
          <w:p w14:paraId="28B8CC0A" w14:textId="77777777" w:rsidR="00AD7575" w:rsidRPr="00A7440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7870FA" w14:textId="77777777" w:rsidR="00AD7575" w:rsidRPr="00A74405" w:rsidRDefault="00AD7575" w:rsidP="004E64AF">
            <w:pPr>
              <w:pStyle w:val="tabletext11"/>
              <w:rPr>
                <w:b/>
                <w:kern w:val="18"/>
              </w:rPr>
            </w:pPr>
            <w:r w:rsidRPr="00A74405">
              <w:rPr>
                <w:b/>
                <w:kern w:val="18"/>
              </w:rPr>
              <w:t>– Local And Intermediate – All Vehicles</w:t>
            </w:r>
          </w:p>
        </w:tc>
      </w:tr>
      <w:tr w:rsidR="00AD7575" w:rsidRPr="00A74405" w14:paraId="43DD6B58" w14:textId="77777777" w:rsidTr="004E64AF">
        <w:trPr>
          <w:cantSplit/>
        </w:trPr>
        <w:tc>
          <w:tcPr>
            <w:tcW w:w="540" w:type="dxa"/>
            <w:gridSpan w:val="2"/>
          </w:tcPr>
          <w:p w14:paraId="40E94C70" w14:textId="77777777" w:rsidR="00AD7575" w:rsidRPr="00A7440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2642CC" w14:textId="77777777" w:rsidR="00AD7575" w:rsidRPr="00A74405" w:rsidRDefault="00AD7575" w:rsidP="004E64AF">
            <w:pPr>
              <w:pStyle w:val="tabletext11"/>
              <w:rPr>
                <w:b/>
                <w:kern w:val="18"/>
              </w:rPr>
            </w:pPr>
            <w:r w:rsidRPr="00A7440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AD7575" w:rsidRPr="00A74405" w14:paraId="231E9C4F" w14:textId="77777777" w:rsidTr="004E64AF">
        <w:trPr>
          <w:cantSplit/>
        </w:trPr>
        <w:tc>
          <w:tcPr>
            <w:tcW w:w="4860" w:type="dxa"/>
            <w:gridSpan w:val="3"/>
          </w:tcPr>
          <w:p w14:paraId="206BE3A4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608C7CB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74405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79E59FF1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74405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7935E1A6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74405">
              <w:rPr>
                <w:kern w:val="18"/>
              </w:rPr>
              <w:t>$   297</w:t>
            </w:r>
          </w:p>
        </w:tc>
      </w:tr>
      <w:tr w:rsidR="00AD7575" w:rsidRPr="00A74405" w14:paraId="2CC17391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85F580A" w14:textId="77777777" w:rsidR="00AD7575" w:rsidRPr="00A7440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A7440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AD7575" w:rsidRPr="00A74405" w14:paraId="0B28289C" w14:textId="77777777" w:rsidTr="004E64AF">
        <w:trPr>
          <w:cantSplit/>
        </w:trPr>
        <w:tc>
          <w:tcPr>
            <w:tcW w:w="4860" w:type="dxa"/>
            <w:gridSpan w:val="3"/>
          </w:tcPr>
          <w:p w14:paraId="147B45CA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310E21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F7E738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6E4A5F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A74405" w14:paraId="5ACC1F71" w14:textId="77777777" w:rsidTr="004E64AF">
        <w:trPr>
          <w:cantSplit/>
        </w:trPr>
        <w:tc>
          <w:tcPr>
            <w:tcW w:w="4860" w:type="dxa"/>
            <w:gridSpan w:val="3"/>
          </w:tcPr>
          <w:p w14:paraId="1EAA9329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DC3F00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74405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6C6991D4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74405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290C6003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74405">
              <w:rPr>
                <w:kern w:val="18"/>
              </w:rPr>
              <w:t>$   479</w:t>
            </w:r>
          </w:p>
        </w:tc>
      </w:tr>
      <w:tr w:rsidR="00AD7575" w:rsidRPr="00A74405" w14:paraId="7F5F156B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3DF0F69" w14:textId="77777777" w:rsidR="00AD7575" w:rsidRPr="00A744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A74405" w14:paraId="22C15096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DC5A7BF" w14:textId="77777777" w:rsidR="00AD7575" w:rsidRPr="00A7440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A7440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AD7575" w:rsidRPr="00A74405" w14:paraId="0ACE22D1" w14:textId="77777777" w:rsidTr="004E64AF">
        <w:trPr>
          <w:cantSplit/>
        </w:trPr>
        <w:tc>
          <w:tcPr>
            <w:tcW w:w="540" w:type="dxa"/>
            <w:gridSpan w:val="2"/>
          </w:tcPr>
          <w:p w14:paraId="6D3D4A41" w14:textId="77777777" w:rsidR="00AD7575" w:rsidRPr="00A7440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3568F8E" w14:textId="77777777" w:rsidR="00AD7575" w:rsidRPr="00A7440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A74405">
              <w:rPr>
                <w:b/>
                <w:caps/>
                <w:kern w:val="18"/>
              </w:rPr>
              <w:t>– taxicabs and limousines</w:t>
            </w:r>
          </w:p>
        </w:tc>
      </w:tr>
      <w:tr w:rsidR="00AD7575" w:rsidRPr="00A74405" w14:paraId="10ED1808" w14:textId="77777777" w:rsidTr="004E64AF">
        <w:trPr>
          <w:cantSplit/>
        </w:trPr>
        <w:tc>
          <w:tcPr>
            <w:tcW w:w="4860" w:type="dxa"/>
            <w:gridSpan w:val="3"/>
          </w:tcPr>
          <w:p w14:paraId="211A5271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D97A78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74405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773BF0A8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74405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518C5D88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74405">
              <w:rPr>
                <w:kern w:val="18"/>
              </w:rPr>
              <w:t>$   668</w:t>
            </w:r>
          </w:p>
        </w:tc>
      </w:tr>
      <w:tr w:rsidR="00AD7575" w:rsidRPr="00A74405" w14:paraId="30BF3E70" w14:textId="77777777" w:rsidTr="004E64AF">
        <w:trPr>
          <w:cantSplit/>
        </w:trPr>
        <w:tc>
          <w:tcPr>
            <w:tcW w:w="540" w:type="dxa"/>
            <w:gridSpan w:val="2"/>
          </w:tcPr>
          <w:p w14:paraId="72BF946A" w14:textId="77777777" w:rsidR="00AD7575" w:rsidRPr="00A7440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AAD9879" w14:textId="77777777" w:rsidR="00AD7575" w:rsidRPr="00A7440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A74405">
              <w:rPr>
                <w:b/>
                <w:caps/>
                <w:kern w:val="18"/>
              </w:rPr>
              <w:t>– SCHOOL AND CHURCH BUSES</w:t>
            </w:r>
          </w:p>
        </w:tc>
      </w:tr>
      <w:tr w:rsidR="00AD7575" w:rsidRPr="00A74405" w14:paraId="11C9D595" w14:textId="77777777" w:rsidTr="004E64AF">
        <w:trPr>
          <w:cantSplit/>
        </w:trPr>
        <w:tc>
          <w:tcPr>
            <w:tcW w:w="4860" w:type="dxa"/>
            <w:gridSpan w:val="3"/>
          </w:tcPr>
          <w:p w14:paraId="33CB186B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749086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74405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3FD91B61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74405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06FC22A5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74405">
              <w:rPr>
                <w:kern w:val="18"/>
              </w:rPr>
              <w:t>$   187</w:t>
            </w:r>
          </w:p>
        </w:tc>
      </w:tr>
      <w:tr w:rsidR="00AD7575" w:rsidRPr="00A74405" w14:paraId="2371EF04" w14:textId="77777777" w:rsidTr="004E64AF">
        <w:trPr>
          <w:cantSplit/>
        </w:trPr>
        <w:tc>
          <w:tcPr>
            <w:tcW w:w="540" w:type="dxa"/>
            <w:gridSpan w:val="2"/>
          </w:tcPr>
          <w:p w14:paraId="07136D1B" w14:textId="77777777" w:rsidR="00AD7575" w:rsidRPr="00A7440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4D4C39" w14:textId="77777777" w:rsidR="00AD7575" w:rsidRPr="00A7440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A74405">
              <w:rPr>
                <w:b/>
                <w:caps/>
                <w:kern w:val="18"/>
              </w:rPr>
              <w:t>– OTHER BUSES</w:t>
            </w:r>
          </w:p>
        </w:tc>
      </w:tr>
      <w:tr w:rsidR="00AD7575" w:rsidRPr="00A74405" w14:paraId="23FC1E82" w14:textId="77777777" w:rsidTr="004E64AF">
        <w:trPr>
          <w:cantSplit/>
        </w:trPr>
        <w:tc>
          <w:tcPr>
            <w:tcW w:w="4860" w:type="dxa"/>
            <w:gridSpan w:val="3"/>
          </w:tcPr>
          <w:p w14:paraId="64EB2ACB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D58C62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74405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17774EE4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74405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571A38A6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74405">
              <w:rPr>
                <w:kern w:val="18"/>
              </w:rPr>
              <w:t>$   187</w:t>
            </w:r>
          </w:p>
        </w:tc>
      </w:tr>
      <w:tr w:rsidR="00AD7575" w:rsidRPr="00A74405" w14:paraId="48F52FC7" w14:textId="77777777" w:rsidTr="004E64AF">
        <w:trPr>
          <w:cantSplit/>
        </w:trPr>
        <w:tc>
          <w:tcPr>
            <w:tcW w:w="540" w:type="dxa"/>
            <w:gridSpan w:val="2"/>
          </w:tcPr>
          <w:p w14:paraId="1A2B31C7" w14:textId="77777777" w:rsidR="00AD7575" w:rsidRPr="00A7440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6215CE3" w14:textId="77777777" w:rsidR="00AD7575" w:rsidRPr="00A7440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A74405">
              <w:rPr>
                <w:b/>
                <w:caps/>
                <w:kern w:val="18"/>
              </w:rPr>
              <w:t>– VAN POOLS</w:t>
            </w:r>
          </w:p>
        </w:tc>
      </w:tr>
      <w:tr w:rsidR="00AD7575" w:rsidRPr="00A74405" w14:paraId="3E57BE86" w14:textId="77777777" w:rsidTr="004E64AF">
        <w:trPr>
          <w:cantSplit/>
        </w:trPr>
        <w:tc>
          <w:tcPr>
            <w:tcW w:w="4860" w:type="dxa"/>
            <w:gridSpan w:val="3"/>
          </w:tcPr>
          <w:p w14:paraId="0136D1CB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1B0CD3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74405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3BC7B759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74405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77D19540" w14:textId="77777777" w:rsidR="00AD7575" w:rsidRPr="00A744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A74405">
              <w:rPr>
                <w:kern w:val="18"/>
              </w:rPr>
              <w:t>$   668</w:t>
            </w:r>
          </w:p>
        </w:tc>
      </w:tr>
      <w:tr w:rsidR="00AD7575" w:rsidRPr="00A74405" w14:paraId="52B58518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734E156" w14:textId="77777777" w:rsidR="00AD7575" w:rsidRPr="00A744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A74405" w14:paraId="128CB64B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8BFD64B" w14:textId="77777777" w:rsidR="00AD7575" w:rsidRPr="00A744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3E46F4" w:rsidRPr="00A74405" w14:paraId="1703D1B2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3B3A13D1" w14:textId="77777777" w:rsidR="003E46F4" w:rsidRPr="00A74405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A744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E171816" w14:textId="21C92186" w:rsidR="003E46F4" w:rsidRPr="00A74405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Trucks, Tractors and Trailers Classifications, refer to Rule </w:t>
            </w:r>
            <w:r w:rsidRPr="00ED694A">
              <w:rPr>
                <w:rStyle w:val="rulelink"/>
              </w:rPr>
              <w:t xml:space="preserve">222.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A74405" w14:paraId="0AD337EA" w14:textId="77777777" w:rsidTr="004E64AF">
        <w:trPr>
          <w:cantSplit/>
        </w:trPr>
        <w:tc>
          <w:tcPr>
            <w:tcW w:w="220" w:type="dxa"/>
          </w:tcPr>
          <w:p w14:paraId="08905B01" w14:textId="77777777" w:rsidR="003E46F4" w:rsidRPr="00A74405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A744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4FFF7D4" w14:textId="7885CF18" w:rsidR="003E46F4" w:rsidRPr="00A74405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Private Passenger Types Classifications, refer to Rule </w:t>
            </w:r>
            <w:r w:rsidRPr="00ED694A">
              <w:rPr>
                <w:rStyle w:val="rulelink"/>
              </w:rPr>
              <w:t xml:space="preserve">232.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A74405" w14:paraId="27F82907" w14:textId="77777777" w:rsidTr="004E64AF">
        <w:trPr>
          <w:cantSplit/>
        </w:trPr>
        <w:tc>
          <w:tcPr>
            <w:tcW w:w="220" w:type="dxa"/>
          </w:tcPr>
          <w:p w14:paraId="6414D2D0" w14:textId="77777777" w:rsidR="003E46F4" w:rsidRPr="00A74405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A744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DE8685B" w14:textId="425F31D8" w:rsidR="003E46F4" w:rsidRPr="00A74405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Publics Autos, refer to Rule </w:t>
            </w:r>
            <w:r w:rsidRPr="00ED694A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7575" w:rsidRPr="00A74405" w14:paraId="5A87B8BD" w14:textId="77777777" w:rsidTr="004E64AF">
        <w:trPr>
          <w:cantSplit/>
        </w:trPr>
        <w:tc>
          <w:tcPr>
            <w:tcW w:w="220" w:type="dxa"/>
          </w:tcPr>
          <w:p w14:paraId="764AAD55" w14:textId="77777777" w:rsidR="00AD7575" w:rsidRPr="00A74405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A744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9E89422" w14:textId="77777777" w:rsidR="00AD7575" w:rsidRPr="00A74405" w:rsidRDefault="00AD7575" w:rsidP="004E64AF">
            <w:pPr>
              <w:pStyle w:val="tabletext11"/>
              <w:rPr>
                <w:kern w:val="18"/>
              </w:rPr>
            </w:pPr>
            <w:r w:rsidRPr="00A74405">
              <w:rPr>
                <w:kern w:val="18"/>
              </w:rPr>
              <w:t xml:space="preserve">For Deductible factors, refer to Rule </w:t>
            </w:r>
            <w:r w:rsidRPr="00A74405">
              <w:rPr>
                <w:rStyle w:val="rulelink"/>
              </w:rPr>
              <w:t>298.</w:t>
            </w:r>
          </w:p>
        </w:tc>
      </w:tr>
      <w:tr w:rsidR="00AD7575" w:rsidRPr="00A74405" w14:paraId="07AFB974" w14:textId="77777777" w:rsidTr="004E64AF">
        <w:trPr>
          <w:cantSplit/>
        </w:trPr>
        <w:tc>
          <w:tcPr>
            <w:tcW w:w="220" w:type="dxa"/>
          </w:tcPr>
          <w:p w14:paraId="23C70314" w14:textId="77777777" w:rsidR="00AD7575" w:rsidRPr="00A74405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A744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4CDD6A2" w14:textId="77777777" w:rsidR="00AD7575" w:rsidRPr="00A74405" w:rsidRDefault="00AD7575" w:rsidP="004E64AF">
            <w:pPr>
              <w:pStyle w:val="tabletext11"/>
              <w:rPr>
                <w:kern w:val="18"/>
              </w:rPr>
            </w:pPr>
            <w:r w:rsidRPr="00A74405">
              <w:rPr>
                <w:kern w:val="18"/>
              </w:rPr>
              <w:t xml:space="preserve">For Vehicle Value factors, refer to Rule </w:t>
            </w:r>
            <w:r w:rsidRPr="00A74405">
              <w:rPr>
                <w:rStyle w:val="rulelink"/>
              </w:rPr>
              <w:t>301.</w:t>
            </w:r>
          </w:p>
        </w:tc>
      </w:tr>
      <w:tr w:rsidR="00AD7575" w:rsidRPr="00A74405" w14:paraId="53522848" w14:textId="77777777" w:rsidTr="004E64AF">
        <w:trPr>
          <w:cantSplit/>
        </w:trPr>
        <w:tc>
          <w:tcPr>
            <w:tcW w:w="220" w:type="dxa"/>
          </w:tcPr>
          <w:p w14:paraId="7B6A5E3F" w14:textId="77777777" w:rsidR="00AD7575" w:rsidRPr="00A7440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AE7F30" w14:textId="77777777" w:rsidR="00AD7575" w:rsidRPr="00A744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A74405" w14:paraId="1B9B8AC5" w14:textId="77777777" w:rsidTr="004E64AF">
        <w:trPr>
          <w:cantSplit/>
        </w:trPr>
        <w:tc>
          <w:tcPr>
            <w:tcW w:w="220" w:type="dxa"/>
          </w:tcPr>
          <w:p w14:paraId="11E035D0" w14:textId="77777777" w:rsidR="00AD7575" w:rsidRPr="00A74405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7D365D" w14:textId="77777777" w:rsidR="00AD7575" w:rsidRPr="00A744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A74405" w14:paraId="3CDA30D3" w14:textId="77777777" w:rsidTr="004E64AF">
        <w:trPr>
          <w:cantSplit/>
        </w:trPr>
        <w:tc>
          <w:tcPr>
            <w:tcW w:w="220" w:type="dxa"/>
          </w:tcPr>
          <w:p w14:paraId="39275A25" w14:textId="77777777" w:rsidR="00AD7575" w:rsidRPr="00A74405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BA0839" w14:textId="77777777" w:rsidR="00AD7575" w:rsidRPr="00A744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A74405" w14:paraId="75562F4F" w14:textId="77777777" w:rsidTr="004E64AF">
        <w:trPr>
          <w:cantSplit/>
        </w:trPr>
        <w:tc>
          <w:tcPr>
            <w:tcW w:w="220" w:type="dxa"/>
          </w:tcPr>
          <w:p w14:paraId="198FD862" w14:textId="77777777" w:rsidR="00AD7575" w:rsidRPr="00A74405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6CF740" w14:textId="77777777" w:rsidR="00AD7575" w:rsidRPr="00A744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A74405" w14:paraId="6C1768A3" w14:textId="77777777" w:rsidTr="004E64AF">
        <w:trPr>
          <w:cantSplit/>
        </w:trPr>
        <w:tc>
          <w:tcPr>
            <w:tcW w:w="220" w:type="dxa"/>
          </w:tcPr>
          <w:p w14:paraId="0661DA78" w14:textId="77777777" w:rsidR="00AD7575" w:rsidRPr="00A7440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06EF4E" w14:textId="77777777" w:rsidR="00AD7575" w:rsidRPr="00A744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A74405" w14:paraId="14230460" w14:textId="77777777" w:rsidTr="004E64AF">
        <w:trPr>
          <w:cantSplit/>
        </w:trPr>
        <w:tc>
          <w:tcPr>
            <w:tcW w:w="220" w:type="dxa"/>
          </w:tcPr>
          <w:p w14:paraId="5916253B" w14:textId="77777777" w:rsidR="00AD7575" w:rsidRPr="00A7440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9F378D" w14:textId="77777777" w:rsidR="00AD7575" w:rsidRPr="00A744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A74405" w14:paraId="103860A5" w14:textId="77777777" w:rsidTr="004E64AF">
        <w:trPr>
          <w:cantSplit/>
        </w:trPr>
        <w:tc>
          <w:tcPr>
            <w:tcW w:w="220" w:type="dxa"/>
          </w:tcPr>
          <w:p w14:paraId="1E6B9CC9" w14:textId="77777777" w:rsidR="00AD7575" w:rsidRPr="00A7440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6A908E" w14:textId="77777777" w:rsidR="00AD7575" w:rsidRPr="00A744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A74405" w14:paraId="75F56D4E" w14:textId="77777777" w:rsidTr="004E64AF">
        <w:trPr>
          <w:cantSplit/>
        </w:trPr>
        <w:tc>
          <w:tcPr>
            <w:tcW w:w="220" w:type="dxa"/>
          </w:tcPr>
          <w:p w14:paraId="5DE0513D" w14:textId="77777777" w:rsidR="00AD7575" w:rsidRPr="00A7440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996CF4" w14:textId="77777777" w:rsidR="00AD7575" w:rsidRPr="00A744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A74405" w14:paraId="36B5153F" w14:textId="77777777" w:rsidTr="004E64AF">
        <w:trPr>
          <w:cantSplit/>
        </w:trPr>
        <w:tc>
          <w:tcPr>
            <w:tcW w:w="220" w:type="dxa"/>
          </w:tcPr>
          <w:p w14:paraId="636F5108" w14:textId="77777777" w:rsidR="00AD7575" w:rsidRPr="00A7440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84837C" w14:textId="77777777" w:rsidR="00AD7575" w:rsidRPr="00A744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A74405" w14:paraId="7684EA99" w14:textId="77777777" w:rsidTr="004E64AF">
        <w:trPr>
          <w:cantSplit/>
        </w:trPr>
        <w:tc>
          <w:tcPr>
            <w:tcW w:w="220" w:type="dxa"/>
          </w:tcPr>
          <w:p w14:paraId="5BFCECA0" w14:textId="77777777" w:rsidR="00AD7575" w:rsidRPr="00A7440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0E8EB2" w14:textId="77777777" w:rsidR="00AD7575" w:rsidRPr="00A74405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2A5BE586" w14:textId="7FECB0FC" w:rsidR="00AD7575" w:rsidRDefault="00AD7575" w:rsidP="00AD7575">
      <w:pPr>
        <w:pStyle w:val="isonormal"/>
      </w:pPr>
    </w:p>
    <w:p w14:paraId="364EA3A4" w14:textId="01E89A3B" w:rsidR="00AD7575" w:rsidRDefault="00AD7575" w:rsidP="00AD7575">
      <w:pPr>
        <w:pStyle w:val="isonormal"/>
        <w:jc w:val="left"/>
      </w:pPr>
    </w:p>
    <w:p w14:paraId="444D62C2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7D2851D" w14:textId="77777777" w:rsidR="00AD7575" w:rsidRPr="00D821C6" w:rsidRDefault="00AD7575" w:rsidP="00AD7575">
      <w:pPr>
        <w:pStyle w:val="subcap"/>
      </w:pPr>
      <w:r w:rsidRPr="00D821C6">
        <w:lastRenderedPageBreak/>
        <w:t>TERRITORY 123</w:t>
      </w:r>
    </w:p>
    <w:p w14:paraId="1249A52C" w14:textId="77777777" w:rsidR="00AD7575" w:rsidRPr="00D821C6" w:rsidRDefault="00AD7575" w:rsidP="00AD7575">
      <w:pPr>
        <w:pStyle w:val="subcap2"/>
      </w:pPr>
      <w:r w:rsidRPr="00D821C6">
        <w:t>PHYS DAM</w:t>
      </w:r>
    </w:p>
    <w:p w14:paraId="2E523139" w14:textId="77777777" w:rsidR="00AD7575" w:rsidRPr="00D821C6" w:rsidRDefault="00AD7575" w:rsidP="00AD7575">
      <w:pPr>
        <w:pStyle w:val="isonormal"/>
      </w:pPr>
    </w:p>
    <w:p w14:paraId="22371FF1" w14:textId="77777777" w:rsidR="00AD7575" w:rsidRPr="00D821C6" w:rsidRDefault="00AD7575" w:rsidP="00AD7575">
      <w:pPr>
        <w:pStyle w:val="isonormal"/>
        <w:sectPr w:rsidR="00AD7575" w:rsidRPr="00D821C6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AD7575" w:rsidRPr="00D821C6" w14:paraId="6B8F9B7D" w14:textId="77777777" w:rsidTr="004E64AF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7D117EC" w14:textId="77777777" w:rsidR="00AD7575" w:rsidRPr="00D821C6" w:rsidRDefault="00AD7575" w:rsidP="004E64AF">
            <w:pPr>
              <w:pStyle w:val="tablehead"/>
              <w:rPr>
                <w:kern w:val="18"/>
              </w:rPr>
            </w:pPr>
            <w:r w:rsidRPr="00D821C6">
              <w:rPr>
                <w:kern w:val="18"/>
              </w:rPr>
              <w:t>PHYSICAL DAMAGE</w:t>
            </w:r>
            <w:r w:rsidRPr="00D821C6">
              <w:rPr>
                <w:kern w:val="18"/>
              </w:rPr>
              <w:br/>
              <w:t>Original Cost New Range</w:t>
            </w:r>
            <w:r w:rsidRPr="00D821C6">
              <w:rPr>
                <w:kern w:val="18"/>
              </w:rPr>
              <w:br/>
              <w:t>$25,000 – 29,999</w:t>
            </w:r>
          </w:p>
        </w:tc>
      </w:tr>
      <w:tr w:rsidR="00AD7575" w:rsidRPr="00D821C6" w14:paraId="6CF06F0D" w14:textId="77777777" w:rsidTr="004E64AF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F4CF3AE" w14:textId="77777777" w:rsidR="00AD7575" w:rsidRPr="00D821C6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62D625B" w14:textId="77777777" w:rsidR="00AD7575" w:rsidRPr="00D821C6" w:rsidRDefault="00AD7575" w:rsidP="004E64AF">
            <w:pPr>
              <w:pStyle w:val="tablehead"/>
              <w:rPr>
                <w:kern w:val="18"/>
              </w:rPr>
            </w:pPr>
            <w:r w:rsidRPr="00D821C6">
              <w:rPr>
                <w:kern w:val="18"/>
              </w:rPr>
              <w:t>Specified</w:t>
            </w:r>
            <w:r w:rsidRPr="00D821C6">
              <w:rPr>
                <w:kern w:val="18"/>
              </w:rPr>
              <w:br/>
              <w:t>Causes</w:t>
            </w:r>
            <w:r w:rsidRPr="00D821C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623188C" w14:textId="77777777" w:rsidR="00AD7575" w:rsidRPr="00D821C6" w:rsidRDefault="00AD7575" w:rsidP="004E64AF">
            <w:pPr>
              <w:pStyle w:val="tablehead"/>
              <w:rPr>
                <w:kern w:val="18"/>
              </w:rPr>
            </w:pPr>
            <w:r w:rsidRPr="00D821C6">
              <w:rPr>
                <w:kern w:val="18"/>
              </w:rPr>
              <w:br/>
            </w:r>
            <w:r w:rsidRPr="00D821C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B718462" w14:textId="77777777" w:rsidR="00AD7575" w:rsidRPr="00D821C6" w:rsidRDefault="00AD7575" w:rsidP="004E64AF">
            <w:pPr>
              <w:pStyle w:val="tablehead"/>
              <w:rPr>
                <w:kern w:val="18"/>
              </w:rPr>
            </w:pPr>
            <w:r w:rsidRPr="00D821C6">
              <w:rPr>
                <w:kern w:val="18"/>
              </w:rPr>
              <w:t>$500</w:t>
            </w:r>
            <w:r w:rsidRPr="00D821C6">
              <w:rPr>
                <w:kern w:val="18"/>
              </w:rPr>
              <w:br/>
              <w:t>Ded.</w:t>
            </w:r>
            <w:r w:rsidRPr="00D821C6">
              <w:rPr>
                <w:kern w:val="18"/>
              </w:rPr>
              <w:br/>
              <w:t>Coll.</w:t>
            </w:r>
          </w:p>
        </w:tc>
      </w:tr>
      <w:tr w:rsidR="00AD7575" w:rsidRPr="00D821C6" w14:paraId="02C30CBE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EE1428D" w14:textId="77777777" w:rsidR="00AD7575" w:rsidRPr="00D821C6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D821C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AD7575" w:rsidRPr="00D821C6" w14:paraId="01D39BFE" w14:textId="77777777" w:rsidTr="004E64AF">
        <w:trPr>
          <w:cantSplit/>
        </w:trPr>
        <w:tc>
          <w:tcPr>
            <w:tcW w:w="540" w:type="dxa"/>
            <w:gridSpan w:val="2"/>
          </w:tcPr>
          <w:p w14:paraId="0FCC8F9F" w14:textId="77777777" w:rsidR="00AD7575" w:rsidRPr="00D821C6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AE7BE4" w14:textId="77777777" w:rsidR="00AD7575" w:rsidRPr="00D821C6" w:rsidRDefault="00AD7575" w:rsidP="004E64AF">
            <w:pPr>
              <w:pStyle w:val="tabletext11"/>
              <w:rPr>
                <w:b/>
                <w:kern w:val="18"/>
              </w:rPr>
            </w:pPr>
            <w:r w:rsidRPr="00D821C6">
              <w:rPr>
                <w:b/>
                <w:kern w:val="18"/>
              </w:rPr>
              <w:t>– Local And Intermediate – All Vehicles</w:t>
            </w:r>
          </w:p>
        </w:tc>
      </w:tr>
      <w:tr w:rsidR="00AD7575" w:rsidRPr="00D821C6" w14:paraId="4B6B6CDE" w14:textId="77777777" w:rsidTr="004E64AF">
        <w:trPr>
          <w:cantSplit/>
        </w:trPr>
        <w:tc>
          <w:tcPr>
            <w:tcW w:w="540" w:type="dxa"/>
            <w:gridSpan w:val="2"/>
          </w:tcPr>
          <w:p w14:paraId="2E1421A9" w14:textId="77777777" w:rsidR="00AD7575" w:rsidRPr="00D821C6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5C27B0" w14:textId="77777777" w:rsidR="00AD7575" w:rsidRPr="00D821C6" w:rsidRDefault="00AD7575" w:rsidP="004E64AF">
            <w:pPr>
              <w:pStyle w:val="tabletext11"/>
              <w:rPr>
                <w:b/>
                <w:kern w:val="18"/>
              </w:rPr>
            </w:pPr>
            <w:r w:rsidRPr="00D821C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AD7575" w:rsidRPr="00D821C6" w14:paraId="0D79E8F8" w14:textId="77777777" w:rsidTr="004E64AF">
        <w:trPr>
          <w:cantSplit/>
        </w:trPr>
        <w:tc>
          <w:tcPr>
            <w:tcW w:w="4860" w:type="dxa"/>
            <w:gridSpan w:val="3"/>
          </w:tcPr>
          <w:p w14:paraId="733C69FF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BB444F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821C6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7E388175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821C6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58CB61F5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821C6">
              <w:rPr>
                <w:kern w:val="18"/>
              </w:rPr>
              <w:t>$   334</w:t>
            </w:r>
          </w:p>
        </w:tc>
      </w:tr>
      <w:tr w:rsidR="00AD7575" w:rsidRPr="00D821C6" w14:paraId="13295FE4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8EB3A54" w14:textId="77777777" w:rsidR="00AD7575" w:rsidRPr="00D821C6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D821C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AD7575" w:rsidRPr="00D821C6" w14:paraId="339E3E5D" w14:textId="77777777" w:rsidTr="004E64AF">
        <w:trPr>
          <w:cantSplit/>
        </w:trPr>
        <w:tc>
          <w:tcPr>
            <w:tcW w:w="4860" w:type="dxa"/>
            <w:gridSpan w:val="3"/>
          </w:tcPr>
          <w:p w14:paraId="35506A39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907CF9E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B4C21A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875A42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D821C6" w14:paraId="6A90773D" w14:textId="77777777" w:rsidTr="004E64AF">
        <w:trPr>
          <w:cantSplit/>
        </w:trPr>
        <w:tc>
          <w:tcPr>
            <w:tcW w:w="4860" w:type="dxa"/>
            <w:gridSpan w:val="3"/>
          </w:tcPr>
          <w:p w14:paraId="58CB4BF4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2DA523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821C6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1424ECDC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821C6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679F6FCA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821C6">
              <w:rPr>
                <w:kern w:val="18"/>
              </w:rPr>
              <w:t>$   380</w:t>
            </w:r>
          </w:p>
        </w:tc>
      </w:tr>
      <w:tr w:rsidR="00AD7575" w:rsidRPr="00D821C6" w14:paraId="5787074D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33B5DB7" w14:textId="77777777" w:rsidR="00AD7575" w:rsidRPr="00D821C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821C6" w14:paraId="35EEDBF5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22FFC4C" w14:textId="77777777" w:rsidR="00AD7575" w:rsidRPr="00D821C6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D821C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AD7575" w:rsidRPr="00D821C6" w14:paraId="6A3038B5" w14:textId="77777777" w:rsidTr="004E64AF">
        <w:trPr>
          <w:cantSplit/>
        </w:trPr>
        <w:tc>
          <w:tcPr>
            <w:tcW w:w="540" w:type="dxa"/>
            <w:gridSpan w:val="2"/>
          </w:tcPr>
          <w:p w14:paraId="277912A8" w14:textId="77777777" w:rsidR="00AD7575" w:rsidRPr="00D821C6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CD89E6" w14:textId="77777777" w:rsidR="00AD7575" w:rsidRPr="00D821C6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D821C6">
              <w:rPr>
                <w:b/>
                <w:caps/>
                <w:kern w:val="18"/>
              </w:rPr>
              <w:t>– taxicabs and limousines</w:t>
            </w:r>
          </w:p>
        </w:tc>
      </w:tr>
      <w:tr w:rsidR="00AD7575" w:rsidRPr="00D821C6" w14:paraId="678D6707" w14:textId="77777777" w:rsidTr="004E64AF">
        <w:trPr>
          <w:cantSplit/>
        </w:trPr>
        <w:tc>
          <w:tcPr>
            <w:tcW w:w="4860" w:type="dxa"/>
            <w:gridSpan w:val="3"/>
          </w:tcPr>
          <w:p w14:paraId="56FC7735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7604F8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821C6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00A97A56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821C6">
              <w:rPr>
                <w:kern w:val="18"/>
              </w:rPr>
              <w:t>$   164</w:t>
            </w:r>
          </w:p>
        </w:tc>
        <w:tc>
          <w:tcPr>
            <w:tcW w:w="1500" w:type="dxa"/>
          </w:tcPr>
          <w:p w14:paraId="00C6D95D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821C6">
              <w:rPr>
                <w:kern w:val="18"/>
              </w:rPr>
              <w:t>$   752</w:t>
            </w:r>
          </w:p>
        </w:tc>
      </w:tr>
      <w:tr w:rsidR="00AD7575" w:rsidRPr="00D821C6" w14:paraId="4A555421" w14:textId="77777777" w:rsidTr="004E64AF">
        <w:trPr>
          <w:cantSplit/>
        </w:trPr>
        <w:tc>
          <w:tcPr>
            <w:tcW w:w="540" w:type="dxa"/>
            <w:gridSpan w:val="2"/>
          </w:tcPr>
          <w:p w14:paraId="36B65D42" w14:textId="77777777" w:rsidR="00AD7575" w:rsidRPr="00D821C6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2472D0" w14:textId="77777777" w:rsidR="00AD7575" w:rsidRPr="00D821C6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D821C6">
              <w:rPr>
                <w:b/>
                <w:caps/>
                <w:kern w:val="18"/>
              </w:rPr>
              <w:t>– SCHOOL AND CHURCH BUSES</w:t>
            </w:r>
          </w:p>
        </w:tc>
      </w:tr>
      <w:tr w:rsidR="00AD7575" w:rsidRPr="00D821C6" w14:paraId="59DE997D" w14:textId="77777777" w:rsidTr="004E64AF">
        <w:trPr>
          <w:cantSplit/>
        </w:trPr>
        <w:tc>
          <w:tcPr>
            <w:tcW w:w="4860" w:type="dxa"/>
            <w:gridSpan w:val="3"/>
          </w:tcPr>
          <w:p w14:paraId="4689432A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E27F8C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821C6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7E43D6CD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821C6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0B94787A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821C6">
              <w:rPr>
                <w:kern w:val="18"/>
              </w:rPr>
              <w:t>$   210</w:t>
            </w:r>
          </w:p>
        </w:tc>
      </w:tr>
      <w:tr w:rsidR="00AD7575" w:rsidRPr="00D821C6" w14:paraId="56C94DFE" w14:textId="77777777" w:rsidTr="004E64AF">
        <w:trPr>
          <w:cantSplit/>
        </w:trPr>
        <w:tc>
          <w:tcPr>
            <w:tcW w:w="540" w:type="dxa"/>
            <w:gridSpan w:val="2"/>
          </w:tcPr>
          <w:p w14:paraId="4BB340F4" w14:textId="77777777" w:rsidR="00AD7575" w:rsidRPr="00D821C6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6CFA3BD" w14:textId="77777777" w:rsidR="00AD7575" w:rsidRPr="00D821C6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D821C6">
              <w:rPr>
                <w:b/>
                <w:caps/>
                <w:kern w:val="18"/>
              </w:rPr>
              <w:t>– OTHER BUSES</w:t>
            </w:r>
          </w:p>
        </w:tc>
      </w:tr>
      <w:tr w:rsidR="00AD7575" w:rsidRPr="00D821C6" w14:paraId="113A105C" w14:textId="77777777" w:rsidTr="004E64AF">
        <w:trPr>
          <w:cantSplit/>
        </w:trPr>
        <w:tc>
          <w:tcPr>
            <w:tcW w:w="4860" w:type="dxa"/>
            <w:gridSpan w:val="3"/>
          </w:tcPr>
          <w:p w14:paraId="03C1FC4B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F875C1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821C6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2DCA42E8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821C6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4375974C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821C6">
              <w:rPr>
                <w:kern w:val="18"/>
              </w:rPr>
              <w:t>$   210</w:t>
            </w:r>
          </w:p>
        </w:tc>
      </w:tr>
      <w:tr w:rsidR="00AD7575" w:rsidRPr="00D821C6" w14:paraId="3600B806" w14:textId="77777777" w:rsidTr="004E64AF">
        <w:trPr>
          <w:cantSplit/>
        </w:trPr>
        <w:tc>
          <w:tcPr>
            <w:tcW w:w="540" w:type="dxa"/>
            <w:gridSpan w:val="2"/>
          </w:tcPr>
          <w:p w14:paraId="7B92536A" w14:textId="77777777" w:rsidR="00AD7575" w:rsidRPr="00D821C6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796F9FA" w14:textId="77777777" w:rsidR="00AD7575" w:rsidRPr="00D821C6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D821C6">
              <w:rPr>
                <w:b/>
                <w:caps/>
                <w:kern w:val="18"/>
              </w:rPr>
              <w:t>– VAN POOLS</w:t>
            </w:r>
          </w:p>
        </w:tc>
      </w:tr>
      <w:tr w:rsidR="00AD7575" w:rsidRPr="00D821C6" w14:paraId="36657D91" w14:textId="77777777" w:rsidTr="004E64AF">
        <w:trPr>
          <w:cantSplit/>
        </w:trPr>
        <w:tc>
          <w:tcPr>
            <w:tcW w:w="4860" w:type="dxa"/>
            <w:gridSpan w:val="3"/>
          </w:tcPr>
          <w:p w14:paraId="54A08D9A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653B77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821C6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7CA71AFE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821C6">
              <w:rPr>
                <w:kern w:val="18"/>
              </w:rPr>
              <w:t>$   164</w:t>
            </w:r>
          </w:p>
        </w:tc>
        <w:tc>
          <w:tcPr>
            <w:tcW w:w="1500" w:type="dxa"/>
          </w:tcPr>
          <w:p w14:paraId="31C38F84" w14:textId="77777777" w:rsidR="00AD7575" w:rsidRPr="00D821C6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821C6">
              <w:rPr>
                <w:kern w:val="18"/>
              </w:rPr>
              <w:t>$   752</w:t>
            </w:r>
          </w:p>
        </w:tc>
      </w:tr>
      <w:tr w:rsidR="00AD7575" w:rsidRPr="00D821C6" w14:paraId="7BA10527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E8EE982" w14:textId="77777777" w:rsidR="00AD7575" w:rsidRPr="00D821C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821C6" w14:paraId="683E88FC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B4F9CC8" w14:textId="77777777" w:rsidR="00AD7575" w:rsidRPr="00D821C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3E46F4" w:rsidRPr="00D821C6" w14:paraId="24E8325C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421A0DC7" w14:textId="77777777" w:rsidR="003E46F4" w:rsidRPr="00D821C6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D821C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C8F6A26" w14:textId="78CCCBC9" w:rsidR="003E46F4" w:rsidRPr="00D821C6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Trucks, Tractors and Trailers Classifications, refer to Rule </w:t>
            </w:r>
            <w:r w:rsidRPr="00ED694A">
              <w:rPr>
                <w:rStyle w:val="rulelink"/>
              </w:rPr>
              <w:t xml:space="preserve">222.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D821C6" w14:paraId="12B55512" w14:textId="77777777" w:rsidTr="004E64AF">
        <w:trPr>
          <w:cantSplit/>
        </w:trPr>
        <w:tc>
          <w:tcPr>
            <w:tcW w:w="220" w:type="dxa"/>
          </w:tcPr>
          <w:p w14:paraId="7AE0C551" w14:textId="77777777" w:rsidR="003E46F4" w:rsidRPr="00D821C6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D821C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BFEA2B9" w14:textId="60DE78A0" w:rsidR="003E46F4" w:rsidRPr="00D821C6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Private Passenger Types Classifications, refer to Rule </w:t>
            </w:r>
            <w:r w:rsidRPr="00ED694A">
              <w:rPr>
                <w:rStyle w:val="rulelink"/>
              </w:rPr>
              <w:t xml:space="preserve">232.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D821C6" w14:paraId="42697BF3" w14:textId="77777777" w:rsidTr="004E64AF">
        <w:trPr>
          <w:cantSplit/>
        </w:trPr>
        <w:tc>
          <w:tcPr>
            <w:tcW w:w="220" w:type="dxa"/>
          </w:tcPr>
          <w:p w14:paraId="518D606A" w14:textId="77777777" w:rsidR="003E46F4" w:rsidRPr="00D821C6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D821C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7B8AA49" w14:textId="44315404" w:rsidR="003E46F4" w:rsidRPr="00D821C6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Publics Autos, refer to Rule </w:t>
            </w:r>
            <w:r w:rsidRPr="00ED694A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7575" w:rsidRPr="00D821C6" w14:paraId="45703CFE" w14:textId="77777777" w:rsidTr="004E64AF">
        <w:trPr>
          <w:cantSplit/>
        </w:trPr>
        <w:tc>
          <w:tcPr>
            <w:tcW w:w="220" w:type="dxa"/>
          </w:tcPr>
          <w:p w14:paraId="63C4F36A" w14:textId="77777777" w:rsidR="00AD7575" w:rsidRPr="00D821C6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D821C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5BB170E" w14:textId="77777777" w:rsidR="00AD7575" w:rsidRPr="00D821C6" w:rsidRDefault="00AD7575" w:rsidP="004E64AF">
            <w:pPr>
              <w:pStyle w:val="tabletext11"/>
              <w:rPr>
                <w:kern w:val="18"/>
              </w:rPr>
            </w:pPr>
            <w:r w:rsidRPr="00D821C6">
              <w:rPr>
                <w:kern w:val="18"/>
              </w:rPr>
              <w:t xml:space="preserve">For Deductible factors, refer to Rule </w:t>
            </w:r>
            <w:r w:rsidRPr="00D821C6">
              <w:rPr>
                <w:rStyle w:val="rulelink"/>
              </w:rPr>
              <w:t>298.</w:t>
            </w:r>
          </w:p>
        </w:tc>
      </w:tr>
      <w:tr w:rsidR="00AD7575" w:rsidRPr="00D821C6" w14:paraId="5B381B7A" w14:textId="77777777" w:rsidTr="004E64AF">
        <w:trPr>
          <w:cantSplit/>
        </w:trPr>
        <w:tc>
          <w:tcPr>
            <w:tcW w:w="220" w:type="dxa"/>
          </w:tcPr>
          <w:p w14:paraId="7DE0ABFE" w14:textId="77777777" w:rsidR="00AD7575" w:rsidRPr="00D821C6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D821C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F3339AB" w14:textId="77777777" w:rsidR="00AD7575" w:rsidRPr="00D821C6" w:rsidRDefault="00AD7575" w:rsidP="004E64AF">
            <w:pPr>
              <w:pStyle w:val="tabletext11"/>
              <w:rPr>
                <w:kern w:val="18"/>
              </w:rPr>
            </w:pPr>
            <w:r w:rsidRPr="00D821C6">
              <w:rPr>
                <w:kern w:val="18"/>
              </w:rPr>
              <w:t xml:space="preserve">For Vehicle Value factors, refer to Rule </w:t>
            </w:r>
            <w:r w:rsidRPr="00D821C6">
              <w:rPr>
                <w:rStyle w:val="rulelink"/>
              </w:rPr>
              <w:t>301.</w:t>
            </w:r>
          </w:p>
        </w:tc>
      </w:tr>
      <w:tr w:rsidR="00AD7575" w:rsidRPr="00D821C6" w14:paraId="6636E1AF" w14:textId="77777777" w:rsidTr="004E64AF">
        <w:trPr>
          <w:cantSplit/>
        </w:trPr>
        <w:tc>
          <w:tcPr>
            <w:tcW w:w="220" w:type="dxa"/>
          </w:tcPr>
          <w:p w14:paraId="128306AB" w14:textId="77777777" w:rsidR="00AD7575" w:rsidRPr="00D821C6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A37E73" w14:textId="77777777" w:rsidR="00AD7575" w:rsidRPr="00D821C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821C6" w14:paraId="2732561D" w14:textId="77777777" w:rsidTr="004E64AF">
        <w:trPr>
          <w:cantSplit/>
        </w:trPr>
        <w:tc>
          <w:tcPr>
            <w:tcW w:w="220" w:type="dxa"/>
          </w:tcPr>
          <w:p w14:paraId="627CE398" w14:textId="77777777" w:rsidR="00AD7575" w:rsidRPr="00D821C6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342312" w14:textId="77777777" w:rsidR="00AD7575" w:rsidRPr="00D821C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821C6" w14:paraId="1A8C1114" w14:textId="77777777" w:rsidTr="004E64AF">
        <w:trPr>
          <w:cantSplit/>
        </w:trPr>
        <w:tc>
          <w:tcPr>
            <w:tcW w:w="220" w:type="dxa"/>
          </w:tcPr>
          <w:p w14:paraId="511E51A7" w14:textId="77777777" w:rsidR="00AD7575" w:rsidRPr="00D821C6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2F5993" w14:textId="77777777" w:rsidR="00AD7575" w:rsidRPr="00D821C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821C6" w14:paraId="1E89563E" w14:textId="77777777" w:rsidTr="004E64AF">
        <w:trPr>
          <w:cantSplit/>
        </w:trPr>
        <w:tc>
          <w:tcPr>
            <w:tcW w:w="220" w:type="dxa"/>
          </w:tcPr>
          <w:p w14:paraId="0A77FA58" w14:textId="77777777" w:rsidR="00AD7575" w:rsidRPr="00D821C6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CBBFC9" w14:textId="77777777" w:rsidR="00AD7575" w:rsidRPr="00D821C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821C6" w14:paraId="4D9867B0" w14:textId="77777777" w:rsidTr="004E64AF">
        <w:trPr>
          <w:cantSplit/>
        </w:trPr>
        <w:tc>
          <w:tcPr>
            <w:tcW w:w="220" w:type="dxa"/>
          </w:tcPr>
          <w:p w14:paraId="15BE424C" w14:textId="77777777" w:rsidR="00AD7575" w:rsidRPr="00D821C6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0212CF" w14:textId="77777777" w:rsidR="00AD7575" w:rsidRPr="00D821C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821C6" w14:paraId="3C177539" w14:textId="77777777" w:rsidTr="004E64AF">
        <w:trPr>
          <w:cantSplit/>
        </w:trPr>
        <w:tc>
          <w:tcPr>
            <w:tcW w:w="220" w:type="dxa"/>
          </w:tcPr>
          <w:p w14:paraId="6ACEB8A1" w14:textId="77777777" w:rsidR="00AD7575" w:rsidRPr="00D821C6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8DF5B2" w14:textId="77777777" w:rsidR="00AD7575" w:rsidRPr="00D821C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821C6" w14:paraId="7B1637B7" w14:textId="77777777" w:rsidTr="004E64AF">
        <w:trPr>
          <w:cantSplit/>
        </w:trPr>
        <w:tc>
          <w:tcPr>
            <w:tcW w:w="220" w:type="dxa"/>
          </w:tcPr>
          <w:p w14:paraId="6AF8D117" w14:textId="77777777" w:rsidR="00AD7575" w:rsidRPr="00D821C6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7A40D6" w14:textId="77777777" w:rsidR="00AD7575" w:rsidRPr="00D821C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821C6" w14:paraId="0DC23E5D" w14:textId="77777777" w:rsidTr="004E64AF">
        <w:trPr>
          <w:cantSplit/>
        </w:trPr>
        <w:tc>
          <w:tcPr>
            <w:tcW w:w="220" w:type="dxa"/>
          </w:tcPr>
          <w:p w14:paraId="1E646FDA" w14:textId="77777777" w:rsidR="00AD7575" w:rsidRPr="00D821C6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23C827" w14:textId="77777777" w:rsidR="00AD7575" w:rsidRPr="00D821C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821C6" w14:paraId="77F0F2D1" w14:textId="77777777" w:rsidTr="004E64AF">
        <w:trPr>
          <w:cantSplit/>
        </w:trPr>
        <w:tc>
          <w:tcPr>
            <w:tcW w:w="220" w:type="dxa"/>
          </w:tcPr>
          <w:p w14:paraId="6FDF201E" w14:textId="77777777" w:rsidR="00AD7575" w:rsidRPr="00D821C6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E010CA" w14:textId="77777777" w:rsidR="00AD7575" w:rsidRPr="00D821C6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821C6" w14:paraId="5F163943" w14:textId="77777777" w:rsidTr="004E64AF">
        <w:trPr>
          <w:cantSplit/>
        </w:trPr>
        <w:tc>
          <w:tcPr>
            <w:tcW w:w="220" w:type="dxa"/>
          </w:tcPr>
          <w:p w14:paraId="71A0292B" w14:textId="77777777" w:rsidR="00AD7575" w:rsidRPr="00D821C6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585088" w14:textId="77777777" w:rsidR="00AD7575" w:rsidRPr="00D821C6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53718021" w14:textId="161C2026" w:rsidR="00AD7575" w:rsidRDefault="00AD7575" w:rsidP="00AD7575">
      <w:pPr>
        <w:pStyle w:val="isonormal"/>
      </w:pPr>
    </w:p>
    <w:p w14:paraId="500A1F48" w14:textId="2F5EDFF4" w:rsidR="00AD7575" w:rsidRDefault="00AD7575" w:rsidP="00AD7575">
      <w:pPr>
        <w:pStyle w:val="isonormal"/>
        <w:jc w:val="left"/>
      </w:pPr>
    </w:p>
    <w:p w14:paraId="6D484C5D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9A68386" w14:textId="77777777" w:rsidR="00AD7575" w:rsidRPr="00D35709" w:rsidRDefault="00AD7575" w:rsidP="00AD7575">
      <w:pPr>
        <w:pStyle w:val="subcap"/>
      </w:pPr>
      <w:r w:rsidRPr="00D35709">
        <w:lastRenderedPageBreak/>
        <w:t>TERRITORY 124</w:t>
      </w:r>
    </w:p>
    <w:p w14:paraId="54106958" w14:textId="77777777" w:rsidR="00AD7575" w:rsidRPr="00D35709" w:rsidRDefault="00AD7575" w:rsidP="00AD7575">
      <w:pPr>
        <w:pStyle w:val="subcap2"/>
      </w:pPr>
      <w:r w:rsidRPr="00D35709">
        <w:t>PHYS DAM</w:t>
      </w:r>
    </w:p>
    <w:p w14:paraId="14A6419E" w14:textId="77777777" w:rsidR="00AD7575" w:rsidRPr="00D35709" w:rsidRDefault="00AD7575" w:rsidP="00AD7575">
      <w:pPr>
        <w:pStyle w:val="isonormal"/>
      </w:pPr>
    </w:p>
    <w:p w14:paraId="49300C69" w14:textId="77777777" w:rsidR="00AD7575" w:rsidRPr="00D35709" w:rsidRDefault="00AD7575" w:rsidP="00AD7575">
      <w:pPr>
        <w:pStyle w:val="isonormal"/>
        <w:sectPr w:rsidR="00AD7575" w:rsidRPr="00D35709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AD7575" w:rsidRPr="00D35709" w14:paraId="166D808A" w14:textId="77777777" w:rsidTr="004E64AF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358F2F5" w14:textId="77777777" w:rsidR="00AD7575" w:rsidRPr="00D35709" w:rsidRDefault="00AD7575" w:rsidP="004E64AF">
            <w:pPr>
              <w:pStyle w:val="tablehead"/>
              <w:rPr>
                <w:kern w:val="18"/>
              </w:rPr>
            </w:pPr>
            <w:r w:rsidRPr="00D35709">
              <w:rPr>
                <w:kern w:val="18"/>
              </w:rPr>
              <w:t>PHYSICAL DAMAGE</w:t>
            </w:r>
            <w:r w:rsidRPr="00D35709">
              <w:rPr>
                <w:kern w:val="18"/>
              </w:rPr>
              <w:br/>
              <w:t>Original Cost New Range</w:t>
            </w:r>
            <w:r w:rsidRPr="00D35709">
              <w:rPr>
                <w:kern w:val="18"/>
              </w:rPr>
              <w:br/>
              <w:t>$25,000 – 29,999</w:t>
            </w:r>
          </w:p>
        </w:tc>
      </w:tr>
      <w:tr w:rsidR="00AD7575" w:rsidRPr="00D35709" w14:paraId="5F8BA429" w14:textId="77777777" w:rsidTr="004E64AF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1E8F851" w14:textId="77777777" w:rsidR="00AD7575" w:rsidRPr="00D35709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18AE828" w14:textId="77777777" w:rsidR="00AD7575" w:rsidRPr="00D35709" w:rsidRDefault="00AD7575" w:rsidP="004E64AF">
            <w:pPr>
              <w:pStyle w:val="tablehead"/>
              <w:rPr>
                <w:kern w:val="18"/>
              </w:rPr>
            </w:pPr>
            <w:r w:rsidRPr="00D35709">
              <w:rPr>
                <w:kern w:val="18"/>
              </w:rPr>
              <w:t>Specified</w:t>
            </w:r>
            <w:r w:rsidRPr="00D35709">
              <w:rPr>
                <w:kern w:val="18"/>
              </w:rPr>
              <w:br/>
              <w:t>Causes</w:t>
            </w:r>
            <w:r w:rsidRPr="00D3570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8F9313C" w14:textId="77777777" w:rsidR="00AD7575" w:rsidRPr="00D35709" w:rsidRDefault="00AD7575" w:rsidP="004E64AF">
            <w:pPr>
              <w:pStyle w:val="tablehead"/>
              <w:rPr>
                <w:kern w:val="18"/>
              </w:rPr>
            </w:pPr>
            <w:r w:rsidRPr="00D35709">
              <w:rPr>
                <w:kern w:val="18"/>
              </w:rPr>
              <w:br/>
            </w:r>
            <w:r w:rsidRPr="00D3570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AE28816" w14:textId="77777777" w:rsidR="00AD7575" w:rsidRPr="00D35709" w:rsidRDefault="00AD7575" w:rsidP="004E64AF">
            <w:pPr>
              <w:pStyle w:val="tablehead"/>
              <w:rPr>
                <w:kern w:val="18"/>
              </w:rPr>
            </w:pPr>
            <w:r w:rsidRPr="00D35709">
              <w:rPr>
                <w:kern w:val="18"/>
              </w:rPr>
              <w:t>$500</w:t>
            </w:r>
            <w:r w:rsidRPr="00D35709">
              <w:rPr>
                <w:kern w:val="18"/>
              </w:rPr>
              <w:br/>
              <w:t>Ded.</w:t>
            </w:r>
            <w:r w:rsidRPr="00D35709">
              <w:rPr>
                <w:kern w:val="18"/>
              </w:rPr>
              <w:br/>
              <w:t>Coll.</w:t>
            </w:r>
          </w:p>
        </w:tc>
      </w:tr>
      <w:tr w:rsidR="00AD7575" w:rsidRPr="00D35709" w14:paraId="3B024D67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B258F97" w14:textId="77777777" w:rsidR="00AD7575" w:rsidRPr="00D35709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D3570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AD7575" w:rsidRPr="00D35709" w14:paraId="172768B0" w14:textId="77777777" w:rsidTr="004E64AF">
        <w:trPr>
          <w:cantSplit/>
        </w:trPr>
        <w:tc>
          <w:tcPr>
            <w:tcW w:w="540" w:type="dxa"/>
            <w:gridSpan w:val="2"/>
          </w:tcPr>
          <w:p w14:paraId="62602F13" w14:textId="77777777" w:rsidR="00AD7575" w:rsidRPr="00D35709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FAD0C2" w14:textId="77777777" w:rsidR="00AD7575" w:rsidRPr="00D35709" w:rsidRDefault="00AD7575" w:rsidP="004E64AF">
            <w:pPr>
              <w:pStyle w:val="tabletext11"/>
              <w:rPr>
                <w:b/>
                <w:kern w:val="18"/>
              </w:rPr>
            </w:pPr>
            <w:r w:rsidRPr="00D35709">
              <w:rPr>
                <w:b/>
                <w:kern w:val="18"/>
              </w:rPr>
              <w:t>– Local And Intermediate – All Vehicles</w:t>
            </w:r>
          </w:p>
        </w:tc>
      </w:tr>
      <w:tr w:rsidR="00AD7575" w:rsidRPr="00D35709" w14:paraId="05BADC10" w14:textId="77777777" w:rsidTr="004E64AF">
        <w:trPr>
          <w:cantSplit/>
        </w:trPr>
        <w:tc>
          <w:tcPr>
            <w:tcW w:w="540" w:type="dxa"/>
            <w:gridSpan w:val="2"/>
          </w:tcPr>
          <w:p w14:paraId="5DE7E2FB" w14:textId="77777777" w:rsidR="00AD7575" w:rsidRPr="00D35709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FB961F" w14:textId="77777777" w:rsidR="00AD7575" w:rsidRPr="00D35709" w:rsidRDefault="00AD7575" w:rsidP="004E64AF">
            <w:pPr>
              <w:pStyle w:val="tabletext11"/>
              <w:rPr>
                <w:b/>
                <w:kern w:val="18"/>
              </w:rPr>
            </w:pPr>
            <w:r w:rsidRPr="00D3570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AD7575" w:rsidRPr="00D35709" w14:paraId="66DA1C55" w14:textId="77777777" w:rsidTr="004E64AF">
        <w:trPr>
          <w:cantSplit/>
        </w:trPr>
        <w:tc>
          <w:tcPr>
            <w:tcW w:w="4860" w:type="dxa"/>
            <w:gridSpan w:val="3"/>
          </w:tcPr>
          <w:p w14:paraId="6C98F926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9B0E81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35709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2E8853B0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35709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3EFF6533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35709">
              <w:rPr>
                <w:kern w:val="18"/>
              </w:rPr>
              <w:t>$   301</w:t>
            </w:r>
          </w:p>
        </w:tc>
      </w:tr>
      <w:tr w:rsidR="00AD7575" w:rsidRPr="00D35709" w14:paraId="6F611373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87DDBAB" w14:textId="77777777" w:rsidR="00AD7575" w:rsidRPr="00D35709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D3570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AD7575" w:rsidRPr="00D35709" w14:paraId="56C589F2" w14:textId="77777777" w:rsidTr="004E64AF">
        <w:trPr>
          <w:cantSplit/>
        </w:trPr>
        <w:tc>
          <w:tcPr>
            <w:tcW w:w="4860" w:type="dxa"/>
            <w:gridSpan w:val="3"/>
          </w:tcPr>
          <w:p w14:paraId="7A3404EE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AE1CDE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96349D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6D14D8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D35709" w14:paraId="2D28E8E0" w14:textId="77777777" w:rsidTr="004E64AF">
        <w:trPr>
          <w:cantSplit/>
        </w:trPr>
        <w:tc>
          <w:tcPr>
            <w:tcW w:w="4860" w:type="dxa"/>
            <w:gridSpan w:val="3"/>
          </w:tcPr>
          <w:p w14:paraId="7349DCD5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A9C200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35709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5284661F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35709">
              <w:rPr>
                <w:kern w:val="18"/>
              </w:rPr>
              <w:t>$   121</w:t>
            </w:r>
          </w:p>
        </w:tc>
        <w:tc>
          <w:tcPr>
            <w:tcW w:w="1500" w:type="dxa"/>
          </w:tcPr>
          <w:p w14:paraId="3C4E914C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35709">
              <w:rPr>
                <w:kern w:val="18"/>
              </w:rPr>
              <w:t>$   443</w:t>
            </w:r>
          </w:p>
        </w:tc>
      </w:tr>
      <w:tr w:rsidR="00AD7575" w:rsidRPr="00D35709" w14:paraId="1F11D877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57AB22B" w14:textId="77777777" w:rsidR="00AD7575" w:rsidRPr="00D35709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35709" w14:paraId="39BE50D6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AAA1397" w14:textId="77777777" w:rsidR="00AD7575" w:rsidRPr="00D35709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D3570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AD7575" w:rsidRPr="00D35709" w14:paraId="2ADBB675" w14:textId="77777777" w:rsidTr="004E64AF">
        <w:trPr>
          <w:cantSplit/>
        </w:trPr>
        <w:tc>
          <w:tcPr>
            <w:tcW w:w="540" w:type="dxa"/>
            <w:gridSpan w:val="2"/>
          </w:tcPr>
          <w:p w14:paraId="552FF86F" w14:textId="77777777" w:rsidR="00AD7575" w:rsidRPr="00D35709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C5A9A3C" w14:textId="77777777" w:rsidR="00AD7575" w:rsidRPr="00D35709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D35709">
              <w:rPr>
                <w:b/>
                <w:caps/>
                <w:kern w:val="18"/>
              </w:rPr>
              <w:t>– taxicabs and limousines</w:t>
            </w:r>
          </w:p>
        </w:tc>
      </w:tr>
      <w:tr w:rsidR="00AD7575" w:rsidRPr="00D35709" w14:paraId="7C706CEE" w14:textId="77777777" w:rsidTr="004E64AF">
        <w:trPr>
          <w:cantSplit/>
        </w:trPr>
        <w:tc>
          <w:tcPr>
            <w:tcW w:w="4860" w:type="dxa"/>
            <w:gridSpan w:val="3"/>
          </w:tcPr>
          <w:p w14:paraId="49F364FE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7650D9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35709">
              <w:rPr>
                <w:kern w:val="18"/>
              </w:rPr>
              <w:t>$   192</w:t>
            </w:r>
          </w:p>
        </w:tc>
        <w:tc>
          <w:tcPr>
            <w:tcW w:w="1500" w:type="dxa"/>
          </w:tcPr>
          <w:p w14:paraId="6B084FE0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35709">
              <w:rPr>
                <w:kern w:val="18"/>
              </w:rPr>
              <w:t>$   222</w:t>
            </w:r>
          </w:p>
        </w:tc>
        <w:tc>
          <w:tcPr>
            <w:tcW w:w="1500" w:type="dxa"/>
          </w:tcPr>
          <w:p w14:paraId="38ED234F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35709">
              <w:rPr>
                <w:kern w:val="18"/>
              </w:rPr>
              <w:t>$   677</w:t>
            </w:r>
          </w:p>
        </w:tc>
      </w:tr>
      <w:tr w:rsidR="00AD7575" w:rsidRPr="00D35709" w14:paraId="517D5FA3" w14:textId="77777777" w:rsidTr="004E64AF">
        <w:trPr>
          <w:cantSplit/>
        </w:trPr>
        <w:tc>
          <w:tcPr>
            <w:tcW w:w="540" w:type="dxa"/>
            <w:gridSpan w:val="2"/>
          </w:tcPr>
          <w:p w14:paraId="000FE17F" w14:textId="77777777" w:rsidR="00AD7575" w:rsidRPr="00D35709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4A8280" w14:textId="77777777" w:rsidR="00AD7575" w:rsidRPr="00D35709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D35709">
              <w:rPr>
                <w:b/>
                <w:caps/>
                <w:kern w:val="18"/>
              </w:rPr>
              <w:t>– SCHOOL AND CHURCH BUSES</w:t>
            </w:r>
          </w:p>
        </w:tc>
      </w:tr>
      <w:tr w:rsidR="00AD7575" w:rsidRPr="00D35709" w14:paraId="50FA1FBB" w14:textId="77777777" w:rsidTr="004E64AF">
        <w:trPr>
          <w:cantSplit/>
        </w:trPr>
        <w:tc>
          <w:tcPr>
            <w:tcW w:w="4860" w:type="dxa"/>
            <w:gridSpan w:val="3"/>
          </w:tcPr>
          <w:p w14:paraId="51CAD07F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AD81A2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35709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57531A76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35709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2A2B0F63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35709">
              <w:rPr>
                <w:kern w:val="18"/>
              </w:rPr>
              <w:t>$   190</w:t>
            </w:r>
          </w:p>
        </w:tc>
      </w:tr>
      <w:tr w:rsidR="00AD7575" w:rsidRPr="00D35709" w14:paraId="26D20150" w14:textId="77777777" w:rsidTr="004E64AF">
        <w:trPr>
          <w:cantSplit/>
        </w:trPr>
        <w:tc>
          <w:tcPr>
            <w:tcW w:w="540" w:type="dxa"/>
            <w:gridSpan w:val="2"/>
          </w:tcPr>
          <w:p w14:paraId="26A02FD0" w14:textId="77777777" w:rsidR="00AD7575" w:rsidRPr="00D35709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570119" w14:textId="77777777" w:rsidR="00AD7575" w:rsidRPr="00D35709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D35709">
              <w:rPr>
                <w:b/>
                <w:caps/>
                <w:kern w:val="18"/>
              </w:rPr>
              <w:t>– OTHER BUSES</w:t>
            </w:r>
          </w:p>
        </w:tc>
      </w:tr>
      <w:tr w:rsidR="00AD7575" w:rsidRPr="00D35709" w14:paraId="0D75AA45" w14:textId="77777777" w:rsidTr="004E64AF">
        <w:trPr>
          <w:cantSplit/>
        </w:trPr>
        <w:tc>
          <w:tcPr>
            <w:tcW w:w="4860" w:type="dxa"/>
            <w:gridSpan w:val="3"/>
          </w:tcPr>
          <w:p w14:paraId="61891CBF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20BE8D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35709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573B0807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35709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0EAFE876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35709">
              <w:rPr>
                <w:kern w:val="18"/>
              </w:rPr>
              <w:t>$   190</w:t>
            </w:r>
          </w:p>
        </w:tc>
      </w:tr>
      <w:tr w:rsidR="00AD7575" w:rsidRPr="00D35709" w14:paraId="09C9FF1F" w14:textId="77777777" w:rsidTr="004E64AF">
        <w:trPr>
          <w:cantSplit/>
        </w:trPr>
        <w:tc>
          <w:tcPr>
            <w:tcW w:w="540" w:type="dxa"/>
            <w:gridSpan w:val="2"/>
          </w:tcPr>
          <w:p w14:paraId="7611E3C4" w14:textId="77777777" w:rsidR="00AD7575" w:rsidRPr="00D35709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75BDA14" w14:textId="77777777" w:rsidR="00AD7575" w:rsidRPr="00D35709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D35709">
              <w:rPr>
                <w:b/>
                <w:caps/>
                <w:kern w:val="18"/>
              </w:rPr>
              <w:t>– VAN POOLS</w:t>
            </w:r>
          </w:p>
        </w:tc>
      </w:tr>
      <w:tr w:rsidR="00AD7575" w:rsidRPr="00D35709" w14:paraId="75003FF8" w14:textId="77777777" w:rsidTr="004E64AF">
        <w:trPr>
          <w:cantSplit/>
        </w:trPr>
        <w:tc>
          <w:tcPr>
            <w:tcW w:w="4860" w:type="dxa"/>
            <w:gridSpan w:val="3"/>
          </w:tcPr>
          <w:p w14:paraId="254CF12D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CD0592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35709">
              <w:rPr>
                <w:kern w:val="18"/>
              </w:rPr>
              <w:t>$   192</w:t>
            </w:r>
          </w:p>
        </w:tc>
        <w:tc>
          <w:tcPr>
            <w:tcW w:w="1500" w:type="dxa"/>
          </w:tcPr>
          <w:p w14:paraId="3B5B6AAF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35709">
              <w:rPr>
                <w:kern w:val="18"/>
              </w:rPr>
              <w:t>$   222</w:t>
            </w:r>
          </w:p>
        </w:tc>
        <w:tc>
          <w:tcPr>
            <w:tcW w:w="1500" w:type="dxa"/>
          </w:tcPr>
          <w:p w14:paraId="3D18A1B4" w14:textId="77777777" w:rsidR="00AD7575" w:rsidRPr="00D35709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D35709">
              <w:rPr>
                <w:kern w:val="18"/>
              </w:rPr>
              <w:t>$   677</w:t>
            </w:r>
          </w:p>
        </w:tc>
      </w:tr>
      <w:tr w:rsidR="00AD7575" w:rsidRPr="00D35709" w14:paraId="77A457FF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5A2F52C" w14:textId="77777777" w:rsidR="00AD7575" w:rsidRPr="00D35709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35709" w14:paraId="42AD66AF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6D0C89F" w14:textId="77777777" w:rsidR="00AD7575" w:rsidRPr="00D35709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3E46F4" w:rsidRPr="00D35709" w14:paraId="329C0FBB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11492935" w14:textId="77777777" w:rsidR="003E46F4" w:rsidRPr="00D35709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D357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EBEA3BB" w14:textId="363A284F" w:rsidR="003E46F4" w:rsidRPr="00D35709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Trucks, Tractors and Trailers Classifications, refer to Rule </w:t>
            </w:r>
            <w:r w:rsidRPr="00ED694A">
              <w:rPr>
                <w:rStyle w:val="rulelink"/>
              </w:rPr>
              <w:t xml:space="preserve">222.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D35709" w14:paraId="1C30EA69" w14:textId="77777777" w:rsidTr="004E64AF">
        <w:trPr>
          <w:cantSplit/>
        </w:trPr>
        <w:tc>
          <w:tcPr>
            <w:tcW w:w="220" w:type="dxa"/>
          </w:tcPr>
          <w:p w14:paraId="281447C3" w14:textId="77777777" w:rsidR="003E46F4" w:rsidRPr="00D35709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D357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D11BA9D" w14:textId="76D869E8" w:rsidR="003E46F4" w:rsidRPr="00D35709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Private Passenger Types Classifications, refer to Rule </w:t>
            </w:r>
            <w:r w:rsidRPr="00ED694A">
              <w:rPr>
                <w:rStyle w:val="rulelink"/>
              </w:rPr>
              <w:t xml:space="preserve">232.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D35709" w14:paraId="5AD19310" w14:textId="77777777" w:rsidTr="004E64AF">
        <w:trPr>
          <w:cantSplit/>
        </w:trPr>
        <w:tc>
          <w:tcPr>
            <w:tcW w:w="220" w:type="dxa"/>
          </w:tcPr>
          <w:p w14:paraId="1B9D7BAA" w14:textId="77777777" w:rsidR="003E46F4" w:rsidRPr="00D35709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D357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39DE11C" w14:textId="7F2F09B9" w:rsidR="003E46F4" w:rsidRPr="00D35709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Publics Autos, refer to Rule </w:t>
            </w:r>
            <w:r w:rsidRPr="00ED694A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7575" w:rsidRPr="00D35709" w14:paraId="0C27EEAC" w14:textId="77777777" w:rsidTr="004E64AF">
        <w:trPr>
          <w:cantSplit/>
        </w:trPr>
        <w:tc>
          <w:tcPr>
            <w:tcW w:w="220" w:type="dxa"/>
          </w:tcPr>
          <w:p w14:paraId="3503A6E1" w14:textId="77777777" w:rsidR="00AD7575" w:rsidRPr="00D35709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D357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825C5F3" w14:textId="77777777" w:rsidR="00AD7575" w:rsidRPr="00D35709" w:rsidRDefault="00AD7575" w:rsidP="004E64AF">
            <w:pPr>
              <w:pStyle w:val="tabletext11"/>
              <w:rPr>
                <w:kern w:val="18"/>
              </w:rPr>
            </w:pPr>
            <w:r w:rsidRPr="00D35709">
              <w:rPr>
                <w:kern w:val="18"/>
              </w:rPr>
              <w:t xml:space="preserve">For Deductible factors, refer to Rule </w:t>
            </w:r>
            <w:r w:rsidRPr="00D35709">
              <w:rPr>
                <w:rStyle w:val="rulelink"/>
              </w:rPr>
              <w:t>298.</w:t>
            </w:r>
          </w:p>
        </w:tc>
      </w:tr>
      <w:tr w:rsidR="00AD7575" w:rsidRPr="00D35709" w14:paraId="25D4AA7B" w14:textId="77777777" w:rsidTr="004E64AF">
        <w:trPr>
          <w:cantSplit/>
        </w:trPr>
        <w:tc>
          <w:tcPr>
            <w:tcW w:w="220" w:type="dxa"/>
          </w:tcPr>
          <w:p w14:paraId="72FBE578" w14:textId="77777777" w:rsidR="00AD7575" w:rsidRPr="00D35709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D357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49F1425" w14:textId="77777777" w:rsidR="00AD7575" w:rsidRPr="00D35709" w:rsidRDefault="00AD7575" w:rsidP="004E64AF">
            <w:pPr>
              <w:pStyle w:val="tabletext11"/>
              <w:rPr>
                <w:kern w:val="18"/>
              </w:rPr>
            </w:pPr>
            <w:r w:rsidRPr="00D35709">
              <w:rPr>
                <w:kern w:val="18"/>
              </w:rPr>
              <w:t xml:space="preserve">For Vehicle Value factors, refer to Rule </w:t>
            </w:r>
            <w:r w:rsidRPr="00D35709">
              <w:rPr>
                <w:rStyle w:val="rulelink"/>
              </w:rPr>
              <w:t>301.</w:t>
            </w:r>
          </w:p>
        </w:tc>
      </w:tr>
      <w:tr w:rsidR="00AD7575" w:rsidRPr="00D35709" w14:paraId="52B1CD40" w14:textId="77777777" w:rsidTr="004E64AF">
        <w:trPr>
          <w:cantSplit/>
        </w:trPr>
        <w:tc>
          <w:tcPr>
            <w:tcW w:w="220" w:type="dxa"/>
          </w:tcPr>
          <w:p w14:paraId="6A9CFEC2" w14:textId="77777777" w:rsidR="00AD7575" w:rsidRPr="00D35709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E63CA8" w14:textId="77777777" w:rsidR="00AD7575" w:rsidRPr="00D35709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35709" w14:paraId="2AD612C0" w14:textId="77777777" w:rsidTr="004E64AF">
        <w:trPr>
          <w:cantSplit/>
        </w:trPr>
        <w:tc>
          <w:tcPr>
            <w:tcW w:w="220" w:type="dxa"/>
          </w:tcPr>
          <w:p w14:paraId="0A1BF063" w14:textId="77777777" w:rsidR="00AD7575" w:rsidRPr="00D35709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E1BB29" w14:textId="77777777" w:rsidR="00AD7575" w:rsidRPr="00D35709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35709" w14:paraId="5B92EE54" w14:textId="77777777" w:rsidTr="004E64AF">
        <w:trPr>
          <w:cantSplit/>
        </w:trPr>
        <w:tc>
          <w:tcPr>
            <w:tcW w:w="220" w:type="dxa"/>
          </w:tcPr>
          <w:p w14:paraId="719A1727" w14:textId="77777777" w:rsidR="00AD7575" w:rsidRPr="00D35709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773758" w14:textId="77777777" w:rsidR="00AD7575" w:rsidRPr="00D35709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35709" w14:paraId="48FD0ED0" w14:textId="77777777" w:rsidTr="004E64AF">
        <w:trPr>
          <w:cantSplit/>
        </w:trPr>
        <w:tc>
          <w:tcPr>
            <w:tcW w:w="220" w:type="dxa"/>
          </w:tcPr>
          <w:p w14:paraId="2ECDF1AC" w14:textId="77777777" w:rsidR="00AD7575" w:rsidRPr="00D35709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BD0F34" w14:textId="77777777" w:rsidR="00AD7575" w:rsidRPr="00D35709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35709" w14:paraId="48508220" w14:textId="77777777" w:rsidTr="004E64AF">
        <w:trPr>
          <w:cantSplit/>
        </w:trPr>
        <w:tc>
          <w:tcPr>
            <w:tcW w:w="220" w:type="dxa"/>
          </w:tcPr>
          <w:p w14:paraId="2F2E21FF" w14:textId="77777777" w:rsidR="00AD7575" w:rsidRPr="00D35709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DB04B6" w14:textId="77777777" w:rsidR="00AD7575" w:rsidRPr="00D35709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35709" w14:paraId="1153F721" w14:textId="77777777" w:rsidTr="004E64AF">
        <w:trPr>
          <w:cantSplit/>
        </w:trPr>
        <w:tc>
          <w:tcPr>
            <w:tcW w:w="220" w:type="dxa"/>
          </w:tcPr>
          <w:p w14:paraId="539CCE74" w14:textId="77777777" w:rsidR="00AD7575" w:rsidRPr="00D35709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A92742" w14:textId="77777777" w:rsidR="00AD7575" w:rsidRPr="00D35709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35709" w14:paraId="60E6E669" w14:textId="77777777" w:rsidTr="004E64AF">
        <w:trPr>
          <w:cantSplit/>
        </w:trPr>
        <w:tc>
          <w:tcPr>
            <w:tcW w:w="220" w:type="dxa"/>
          </w:tcPr>
          <w:p w14:paraId="5D3C72E5" w14:textId="77777777" w:rsidR="00AD7575" w:rsidRPr="00D35709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10A716" w14:textId="77777777" w:rsidR="00AD7575" w:rsidRPr="00D35709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35709" w14:paraId="4D855C0C" w14:textId="77777777" w:rsidTr="004E64AF">
        <w:trPr>
          <w:cantSplit/>
        </w:trPr>
        <w:tc>
          <w:tcPr>
            <w:tcW w:w="220" w:type="dxa"/>
          </w:tcPr>
          <w:p w14:paraId="152227E2" w14:textId="77777777" w:rsidR="00AD7575" w:rsidRPr="00D35709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60C57E" w14:textId="77777777" w:rsidR="00AD7575" w:rsidRPr="00D35709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35709" w14:paraId="2671EC70" w14:textId="77777777" w:rsidTr="004E64AF">
        <w:trPr>
          <w:cantSplit/>
        </w:trPr>
        <w:tc>
          <w:tcPr>
            <w:tcW w:w="220" w:type="dxa"/>
          </w:tcPr>
          <w:p w14:paraId="10291A12" w14:textId="77777777" w:rsidR="00AD7575" w:rsidRPr="00D35709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D9D29F" w14:textId="77777777" w:rsidR="00AD7575" w:rsidRPr="00D35709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D35709" w14:paraId="005AB366" w14:textId="77777777" w:rsidTr="004E64AF">
        <w:trPr>
          <w:cantSplit/>
        </w:trPr>
        <w:tc>
          <w:tcPr>
            <w:tcW w:w="220" w:type="dxa"/>
          </w:tcPr>
          <w:p w14:paraId="7B8853E2" w14:textId="77777777" w:rsidR="00AD7575" w:rsidRPr="00D35709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070514" w14:textId="77777777" w:rsidR="00AD7575" w:rsidRPr="00D35709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65C26277" w14:textId="7224FCFC" w:rsidR="00AD7575" w:rsidRDefault="00AD7575" w:rsidP="00AD7575">
      <w:pPr>
        <w:pStyle w:val="isonormal"/>
      </w:pPr>
    </w:p>
    <w:p w14:paraId="100A3BF9" w14:textId="73AB6CA3" w:rsidR="00AD7575" w:rsidRDefault="00AD7575" w:rsidP="00AD7575">
      <w:pPr>
        <w:pStyle w:val="isonormal"/>
        <w:jc w:val="left"/>
      </w:pPr>
    </w:p>
    <w:p w14:paraId="77827EDB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449A0FA" w14:textId="77777777" w:rsidR="00AD7575" w:rsidRPr="00746205" w:rsidRDefault="00AD7575" w:rsidP="00AD7575">
      <w:pPr>
        <w:pStyle w:val="subcap"/>
      </w:pPr>
      <w:r w:rsidRPr="00746205">
        <w:lastRenderedPageBreak/>
        <w:t>TERRITORY 125</w:t>
      </w:r>
    </w:p>
    <w:p w14:paraId="77B175C0" w14:textId="77777777" w:rsidR="00AD7575" w:rsidRPr="00746205" w:rsidRDefault="00AD7575" w:rsidP="00AD7575">
      <w:pPr>
        <w:pStyle w:val="subcap2"/>
      </w:pPr>
      <w:r w:rsidRPr="00746205">
        <w:t>PHYS DAM</w:t>
      </w:r>
    </w:p>
    <w:p w14:paraId="6DFF4C45" w14:textId="77777777" w:rsidR="00AD7575" w:rsidRPr="00746205" w:rsidRDefault="00AD7575" w:rsidP="00AD7575">
      <w:pPr>
        <w:pStyle w:val="isonormal"/>
      </w:pPr>
    </w:p>
    <w:p w14:paraId="761DE747" w14:textId="77777777" w:rsidR="00AD7575" w:rsidRPr="00746205" w:rsidRDefault="00AD7575" w:rsidP="00AD7575">
      <w:pPr>
        <w:pStyle w:val="isonormal"/>
        <w:sectPr w:rsidR="00AD7575" w:rsidRPr="00746205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AD7575" w:rsidRPr="00746205" w14:paraId="1D6E307E" w14:textId="77777777" w:rsidTr="004E64AF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43E8481" w14:textId="77777777" w:rsidR="00AD7575" w:rsidRPr="00746205" w:rsidRDefault="00AD7575" w:rsidP="004E64AF">
            <w:pPr>
              <w:pStyle w:val="tablehead"/>
              <w:rPr>
                <w:kern w:val="18"/>
              </w:rPr>
            </w:pPr>
            <w:r w:rsidRPr="00746205">
              <w:rPr>
                <w:kern w:val="18"/>
              </w:rPr>
              <w:t>PHYSICAL DAMAGE</w:t>
            </w:r>
            <w:r w:rsidRPr="00746205">
              <w:rPr>
                <w:kern w:val="18"/>
              </w:rPr>
              <w:br/>
              <w:t>Original Cost New Range</w:t>
            </w:r>
            <w:r w:rsidRPr="00746205">
              <w:rPr>
                <w:kern w:val="18"/>
              </w:rPr>
              <w:br/>
              <w:t>$25,000 – 29,999</w:t>
            </w:r>
          </w:p>
        </w:tc>
      </w:tr>
      <w:tr w:rsidR="00AD7575" w:rsidRPr="00746205" w14:paraId="584A13AB" w14:textId="77777777" w:rsidTr="004E64AF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7470D58" w14:textId="77777777" w:rsidR="00AD7575" w:rsidRPr="00746205" w:rsidRDefault="00AD7575" w:rsidP="004E64AF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BD7ABF4" w14:textId="77777777" w:rsidR="00AD7575" w:rsidRPr="00746205" w:rsidRDefault="00AD7575" w:rsidP="004E64AF">
            <w:pPr>
              <w:pStyle w:val="tablehead"/>
              <w:rPr>
                <w:kern w:val="18"/>
              </w:rPr>
            </w:pPr>
            <w:r w:rsidRPr="00746205">
              <w:rPr>
                <w:kern w:val="18"/>
              </w:rPr>
              <w:t>Specified</w:t>
            </w:r>
            <w:r w:rsidRPr="00746205">
              <w:rPr>
                <w:kern w:val="18"/>
              </w:rPr>
              <w:br/>
              <w:t>Causes</w:t>
            </w:r>
            <w:r w:rsidRPr="0074620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BEC9851" w14:textId="77777777" w:rsidR="00AD7575" w:rsidRPr="00746205" w:rsidRDefault="00AD7575" w:rsidP="004E64AF">
            <w:pPr>
              <w:pStyle w:val="tablehead"/>
              <w:rPr>
                <w:kern w:val="18"/>
              </w:rPr>
            </w:pPr>
            <w:r w:rsidRPr="00746205">
              <w:rPr>
                <w:kern w:val="18"/>
              </w:rPr>
              <w:br/>
            </w:r>
            <w:r w:rsidRPr="0074620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E9C2BD3" w14:textId="77777777" w:rsidR="00AD7575" w:rsidRPr="00746205" w:rsidRDefault="00AD7575" w:rsidP="004E64AF">
            <w:pPr>
              <w:pStyle w:val="tablehead"/>
              <w:rPr>
                <w:kern w:val="18"/>
              </w:rPr>
            </w:pPr>
            <w:r w:rsidRPr="00746205">
              <w:rPr>
                <w:kern w:val="18"/>
              </w:rPr>
              <w:t>$500</w:t>
            </w:r>
            <w:r w:rsidRPr="00746205">
              <w:rPr>
                <w:kern w:val="18"/>
              </w:rPr>
              <w:br/>
              <w:t>Ded.</w:t>
            </w:r>
            <w:r w:rsidRPr="00746205">
              <w:rPr>
                <w:kern w:val="18"/>
              </w:rPr>
              <w:br/>
              <w:t>Coll.</w:t>
            </w:r>
          </w:p>
        </w:tc>
      </w:tr>
      <w:tr w:rsidR="00AD7575" w:rsidRPr="00746205" w14:paraId="6053EC61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CE1750B" w14:textId="77777777" w:rsidR="00AD7575" w:rsidRPr="0074620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74620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AD7575" w:rsidRPr="00746205" w14:paraId="0C78E86E" w14:textId="77777777" w:rsidTr="004E64AF">
        <w:trPr>
          <w:cantSplit/>
        </w:trPr>
        <w:tc>
          <w:tcPr>
            <w:tcW w:w="540" w:type="dxa"/>
            <w:gridSpan w:val="2"/>
          </w:tcPr>
          <w:p w14:paraId="0EA026B9" w14:textId="77777777" w:rsidR="00AD7575" w:rsidRPr="0074620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FA46BF" w14:textId="77777777" w:rsidR="00AD7575" w:rsidRPr="00746205" w:rsidRDefault="00AD7575" w:rsidP="004E64AF">
            <w:pPr>
              <w:pStyle w:val="tabletext11"/>
              <w:rPr>
                <w:b/>
                <w:kern w:val="18"/>
              </w:rPr>
            </w:pPr>
            <w:r w:rsidRPr="00746205">
              <w:rPr>
                <w:b/>
                <w:kern w:val="18"/>
              </w:rPr>
              <w:t>– Local And Intermediate – All Vehicles</w:t>
            </w:r>
          </w:p>
        </w:tc>
      </w:tr>
      <w:tr w:rsidR="00AD7575" w:rsidRPr="00746205" w14:paraId="0AC212FB" w14:textId="77777777" w:rsidTr="004E64AF">
        <w:trPr>
          <w:cantSplit/>
        </w:trPr>
        <w:tc>
          <w:tcPr>
            <w:tcW w:w="540" w:type="dxa"/>
            <w:gridSpan w:val="2"/>
          </w:tcPr>
          <w:p w14:paraId="15796BAD" w14:textId="77777777" w:rsidR="00AD7575" w:rsidRPr="0074620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2489A9" w14:textId="77777777" w:rsidR="00AD7575" w:rsidRPr="00746205" w:rsidRDefault="00AD7575" w:rsidP="004E64AF">
            <w:pPr>
              <w:pStyle w:val="tabletext11"/>
              <w:rPr>
                <w:b/>
                <w:kern w:val="18"/>
              </w:rPr>
            </w:pPr>
            <w:r w:rsidRPr="0074620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AD7575" w:rsidRPr="00746205" w14:paraId="38257CAB" w14:textId="77777777" w:rsidTr="004E64AF">
        <w:trPr>
          <w:cantSplit/>
        </w:trPr>
        <w:tc>
          <w:tcPr>
            <w:tcW w:w="4860" w:type="dxa"/>
            <w:gridSpan w:val="3"/>
          </w:tcPr>
          <w:p w14:paraId="525EE0F4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E8CC35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746205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29EEBF62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746205">
              <w:rPr>
                <w:kern w:val="18"/>
              </w:rPr>
              <w:t>$   124</w:t>
            </w:r>
          </w:p>
        </w:tc>
        <w:tc>
          <w:tcPr>
            <w:tcW w:w="1500" w:type="dxa"/>
          </w:tcPr>
          <w:p w14:paraId="4730D9EF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746205">
              <w:rPr>
                <w:kern w:val="18"/>
              </w:rPr>
              <w:t>$   346</w:t>
            </w:r>
          </w:p>
        </w:tc>
      </w:tr>
      <w:tr w:rsidR="00AD7575" w:rsidRPr="00746205" w14:paraId="715BBFB9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12C739B" w14:textId="77777777" w:rsidR="00AD7575" w:rsidRPr="0074620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74620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AD7575" w:rsidRPr="00746205" w14:paraId="5BF6176D" w14:textId="77777777" w:rsidTr="004E64AF">
        <w:trPr>
          <w:cantSplit/>
        </w:trPr>
        <w:tc>
          <w:tcPr>
            <w:tcW w:w="4860" w:type="dxa"/>
            <w:gridSpan w:val="3"/>
          </w:tcPr>
          <w:p w14:paraId="67D701CF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6D47BA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658922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4A99AC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</w:tr>
      <w:tr w:rsidR="00AD7575" w:rsidRPr="00746205" w14:paraId="04934A6C" w14:textId="77777777" w:rsidTr="004E64AF">
        <w:trPr>
          <w:cantSplit/>
        </w:trPr>
        <w:tc>
          <w:tcPr>
            <w:tcW w:w="4860" w:type="dxa"/>
            <w:gridSpan w:val="3"/>
          </w:tcPr>
          <w:p w14:paraId="0AEDA1EE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69E3DA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746205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4E570B78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746205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7C5FDC4C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746205">
              <w:rPr>
                <w:kern w:val="18"/>
              </w:rPr>
              <w:t>$   444</w:t>
            </w:r>
          </w:p>
        </w:tc>
      </w:tr>
      <w:tr w:rsidR="00AD7575" w:rsidRPr="00746205" w14:paraId="47CFDEEE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19AB99F" w14:textId="77777777" w:rsidR="00AD7575" w:rsidRPr="007462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746205" w14:paraId="29C4E526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CA825F5" w14:textId="77777777" w:rsidR="00AD7575" w:rsidRPr="0074620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74620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AD7575" w:rsidRPr="00746205" w14:paraId="46530729" w14:textId="77777777" w:rsidTr="004E64AF">
        <w:trPr>
          <w:cantSplit/>
        </w:trPr>
        <w:tc>
          <w:tcPr>
            <w:tcW w:w="540" w:type="dxa"/>
            <w:gridSpan w:val="2"/>
          </w:tcPr>
          <w:p w14:paraId="01979EAD" w14:textId="77777777" w:rsidR="00AD7575" w:rsidRPr="0074620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AF0B58" w14:textId="77777777" w:rsidR="00AD7575" w:rsidRPr="0074620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746205">
              <w:rPr>
                <w:b/>
                <w:caps/>
                <w:kern w:val="18"/>
              </w:rPr>
              <w:t>– taxicabs and limousines</w:t>
            </w:r>
          </w:p>
        </w:tc>
      </w:tr>
      <w:tr w:rsidR="00AD7575" w:rsidRPr="00746205" w14:paraId="59F60F64" w14:textId="77777777" w:rsidTr="004E64AF">
        <w:trPr>
          <w:cantSplit/>
        </w:trPr>
        <w:tc>
          <w:tcPr>
            <w:tcW w:w="4860" w:type="dxa"/>
            <w:gridSpan w:val="3"/>
          </w:tcPr>
          <w:p w14:paraId="7A468D37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A46CEA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746205">
              <w:rPr>
                <w:kern w:val="18"/>
              </w:rPr>
              <w:t>$   164</w:t>
            </w:r>
          </w:p>
        </w:tc>
        <w:tc>
          <w:tcPr>
            <w:tcW w:w="1500" w:type="dxa"/>
          </w:tcPr>
          <w:p w14:paraId="61F3499D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746205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4D5BE892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746205">
              <w:rPr>
                <w:kern w:val="18"/>
              </w:rPr>
              <w:t>$   779</w:t>
            </w:r>
          </w:p>
        </w:tc>
      </w:tr>
      <w:tr w:rsidR="00AD7575" w:rsidRPr="00746205" w14:paraId="5C7663DB" w14:textId="77777777" w:rsidTr="004E64AF">
        <w:trPr>
          <w:cantSplit/>
        </w:trPr>
        <w:tc>
          <w:tcPr>
            <w:tcW w:w="540" w:type="dxa"/>
            <w:gridSpan w:val="2"/>
          </w:tcPr>
          <w:p w14:paraId="4FB94DD0" w14:textId="77777777" w:rsidR="00AD7575" w:rsidRPr="0074620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2EB0047" w14:textId="77777777" w:rsidR="00AD7575" w:rsidRPr="0074620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746205">
              <w:rPr>
                <w:b/>
                <w:caps/>
                <w:kern w:val="18"/>
              </w:rPr>
              <w:t>– SCHOOL AND CHURCH BUSES</w:t>
            </w:r>
          </w:p>
        </w:tc>
      </w:tr>
      <w:tr w:rsidR="00AD7575" w:rsidRPr="00746205" w14:paraId="3803543E" w14:textId="77777777" w:rsidTr="004E64AF">
        <w:trPr>
          <w:cantSplit/>
        </w:trPr>
        <w:tc>
          <w:tcPr>
            <w:tcW w:w="4860" w:type="dxa"/>
            <w:gridSpan w:val="3"/>
          </w:tcPr>
          <w:p w14:paraId="44E1AE03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DD80AF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746205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6C9E7A03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746205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16BBA706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746205">
              <w:rPr>
                <w:kern w:val="18"/>
              </w:rPr>
              <w:t>$   218</w:t>
            </w:r>
          </w:p>
        </w:tc>
      </w:tr>
      <w:tr w:rsidR="00AD7575" w:rsidRPr="00746205" w14:paraId="2059FD22" w14:textId="77777777" w:rsidTr="004E64AF">
        <w:trPr>
          <w:cantSplit/>
        </w:trPr>
        <w:tc>
          <w:tcPr>
            <w:tcW w:w="540" w:type="dxa"/>
            <w:gridSpan w:val="2"/>
          </w:tcPr>
          <w:p w14:paraId="72C397CD" w14:textId="77777777" w:rsidR="00AD7575" w:rsidRPr="0074620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A38609" w14:textId="77777777" w:rsidR="00AD7575" w:rsidRPr="0074620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746205">
              <w:rPr>
                <w:b/>
                <w:caps/>
                <w:kern w:val="18"/>
              </w:rPr>
              <w:t>– OTHER BUSES</w:t>
            </w:r>
          </w:p>
        </w:tc>
      </w:tr>
      <w:tr w:rsidR="00AD7575" w:rsidRPr="00746205" w14:paraId="344FAAF0" w14:textId="77777777" w:rsidTr="004E64AF">
        <w:trPr>
          <w:cantSplit/>
        </w:trPr>
        <w:tc>
          <w:tcPr>
            <w:tcW w:w="4860" w:type="dxa"/>
            <w:gridSpan w:val="3"/>
          </w:tcPr>
          <w:p w14:paraId="3750D07A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5AAAF8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746205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5B5DACFB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746205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33C1FE90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746205">
              <w:rPr>
                <w:kern w:val="18"/>
              </w:rPr>
              <w:t>$   218</w:t>
            </w:r>
          </w:p>
        </w:tc>
      </w:tr>
      <w:tr w:rsidR="00AD7575" w:rsidRPr="00746205" w14:paraId="5AF4AF92" w14:textId="77777777" w:rsidTr="004E64AF">
        <w:trPr>
          <w:cantSplit/>
        </w:trPr>
        <w:tc>
          <w:tcPr>
            <w:tcW w:w="540" w:type="dxa"/>
            <w:gridSpan w:val="2"/>
          </w:tcPr>
          <w:p w14:paraId="6F5D7DBF" w14:textId="77777777" w:rsidR="00AD7575" w:rsidRPr="00746205" w:rsidRDefault="00AD7575" w:rsidP="004E64AF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ADE9F1" w14:textId="77777777" w:rsidR="00AD7575" w:rsidRPr="00746205" w:rsidRDefault="00AD7575" w:rsidP="004E64AF">
            <w:pPr>
              <w:pStyle w:val="tabletext11"/>
              <w:rPr>
                <w:b/>
                <w:caps/>
                <w:kern w:val="18"/>
              </w:rPr>
            </w:pPr>
            <w:r w:rsidRPr="00746205">
              <w:rPr>
                <w:b/>
                <w:caps/>
                <w:kern w:val="18"/>
              </w:rPr>
              <w:t>– VAN POOLS</w:t>
            </w:r>
          </w:p>
        </w:tc>
      </w:tr>
      <w:tr w:rsidR="00AD7575" w:rsidRPr="00746205" w14:paraId="2E12C0C9" w14:textId="77777777" w:rsidTr="004E64AF">
        <w:trPr>
          <w:cantSplit/>
        </w:trPr>
        <w:tc>
          <w:tcPr>
            <w:tcW w:w="4860" w:type="dxa"/>
            <w:gridSpan w:val="3"/>
          </w:tcPr>
          <w:p w14:paraId="780058F7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61EF45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746205">
              <w:rPr>
                <w:kern w:val="18"/>
              </w:rPr>
              <w:t>$   164</w:t>
            </w:r>
          </w:p>
        </w:tc>
        <w:tc>
          <w:tcPr>
            <w:tcW w:w="1500" w:type="dxa"/>
          </w:tcPr>
          <w:p w14:paraId="08250781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746205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0F9DA6C0" w14:textId="77777777" w:rsidR="00AD7575" w:rsidRPr="00746205" w:rsidRDefault="00AD7575" w:rsidP="004E64AF">
            <w:pPr>
              <w:pStyle w:val="tabletext11"/>
              <w:jc w:val="center"/>
              <w:rPr>
                <w:kern w:val="18"/>
              </w:rPr>
            </w:pPr>
            <w:r w:rsidRPr="00746205">
              <w:rPr>
                <w:kern w:val="18"/>
              </w:rPr>
              <w:t>$   779</w:t>
            </w:r>
          </w:p>
        </w:tc>
      </w:tr>
      <w:tr w:rsidR="00AD7575" w:rsidRPr="00746205" w14:paraId="1A4738D2" w14:textId="77777777" w:rsidTr="004E64AF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07A98DE" w14:textId="77777777" w:rsidR="00AD7575" w:rsidRPr="007462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746205" w14:paraId="0608F152" w14:textId="77777777" w:rsidTr="004E64AF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95B7E4C" w14:textId="77777777" w:rsidR="00AD7575" w:rsidRPr="007462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3E46F4" w:rsidRPr="00746205" w14:paraId="1CB153C7" w14:textId="77777777" w:rsidTr="004E64AF">
        <w:trPr>
          <w:cantSplit/>
        </w:trPr>
        <w:tc>
          <w:tcPr>
            <w:tcW w:w="220" w:type="dxa"/>
            <w:tcBorders>
              <w:top w:val="nil"/>
            </w:tcBorders>
          </w:tcPr>
          <w:p w14:paraId="201E83C0" w14:textId="77777777" w:rsidR="003E46F4" w:rsidRPr="00746205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7462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DB10FA0" w14:textId="7D80D63D" w:rsidR="003E46F4" w:rsidRPr="00746205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Trucks, Tractors and Trailers Classifications, refer to Rule </w:t>
            </w:r>
            <w:r w:rsidRPr="00ED694A">
              <w:rPr>
                <w:rStyle w:val="rulelink"/>
              </w:rPr>
              <w:t xml:space="preserve">222.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746205" w14:paraId="2AA32919" w14:textId="77777777" w:rsidTr="004E64AF">
        <w:trPr>
          <w:cantSplit/>
        </w:trPr>
        <w:tc>
          <w:tcPr>
            <w:tcW w:w="220" w:type="dxa"/>
          </w:tcPr>
          <w:p w14:paraId="59E7CD49" w14:textId="77777777" w:rsidR="003E46F4" w:rsidRPr="00746205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7462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CBB5B1D" w14:textId="0A202417" w:rsidR="003E46F4" w:rsidRPr="00746205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Private Passenger Types Classifications, refer to Rule </w:t>
            </w:r>
            <w:r w:rsidRPr="00ED694A">
              <w:rPr>
                <w:rStyle w:val="rulelink"/>
              </w:rPr>
              <w:t xml:space="preserve">232.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3E46F4" w:rsidRPr="00746205" w14:paraId="6BFB00C7" w14:textId="77777777" w:rsidTr="004E64AF">
        <w:trPr>
          <w:cantSplit/>
        </w:trPr>
        <w:tc>
          <w:tcPr>
            <w:tcW w:w="220" w:type="dxa"/>
          </w:tcPr>
          <w:p w14:paraId="506C7B73" w14:textId="77777777" w:rsidR="003E46F4" w:rsidRPr="00746205" w:rsidRDefault="003E46F4" w:rsidP="003E46F4">
            <w:pPr>
              <w:pStyle w:val="tabletext11"/>
              <w:jc w:val="right"/>
              <w:rPr>
                <w:kern w:val="18"/>
              </w:rPr>
            </w:pPr>
            <w:r w:rsidRPr="007462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CC8BCAC" w14:textId="5F3313BB" w:rsidR="003E46F4" w:rsidRPr="00746205" w:rsidRDefault="003E46F4" w:rsidP="003E46F4">
            <w:pPr>
              <w:pStyle w:val="tabletext11"/>
              <w:rPr>
                <w:kern w:val="18"/>
              </w:rPr>
            </w:pPr>
            <w:r w:rsidRPr="00ED694A">
              <w:rPr>
                <w:kern w:val="18"/>
              </w:rPr>
              <w:t xml:space="preserve">For Other Than Zone-rated Publics Autos, refer to Rule </w:t>
            </w:r>
            <w:r w:rsidRPr="00ED694A">
              <w:rPr>
                <w:rStyle w:val="rulelink"/>
              </w:rPr>
              <w:t xml:space="preserve">239. </w:t>
            </w:r>
            <w:r w:rsidRPr="003E46F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AD7575" w:rsidRPr="00746205" w14:paraId="2B821873" w14:textId="77777777" w:rsidTr="004E64AF">
        <w:trPr>
          <w:cantSplit/>
        </w:trPr>
        <w:tc>
          <w:tcPr>
            <w:tcW w:w="220" w:type="dxa"/>
          </w:tcPr>
          <w:p w14:paraId="1759BA85" w14:textId="77777777" w:rsidR="00AD7575" w:rsidRPr="00746205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7462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8554D44" w14:textId="77777777" w:rsidR="00AD7575" w:rsidRPr="00746205" w:rsidRDefault="00AD7575" w:rsidP="004E64AF">
            <w:pPr>
              <w:pStyle w:val="tabletext11"/>
              <w:rPr>
                <w:kern w:val="18"/>
              </w:rPr>
            </w:pPr>
            <w:r w:rsidRPr="00746205">
              <w:rPr>
                <w:kern w:val="18"/>
              </w:rPr>
              <w:t xml:space="preserve">For Deductible factors, refer to Rule </w:t>
            </w:r>
            <w:r w:rsidRPr="00746205">
              <w:rPr>
                <w:rStyle w:val="rulelink"/>
              </w:rPr>
              <w:t>298.</w:t>
            </w:r>
          </w:p>
        </w:tc>
      </w:tr>
      <w:tr w:rsidR="00AD7575" w:rsidRPr="00746205" w14:paraId="4A384DE3" w14:textId="77777777" w:rsidTr="004E64AF">
        <w:trPr>
          <w:cantSplit/>
        </w:trPr>
        <w:tc>
          <w:tcPr>
            <w:tcW w:w="220" w:type="dxa"/>
          </w:tcPr>
          <w:p w14:paraId="38F0B916" w14:textId="77777777" w:rsidR="00AD7575" w:rsidRPr="00746205" w:rsidRDefault="00AD7575" w:rsidP="004E64AF">
            <w:pPr>
              <w:pStyle w:val="tabletext11"/>
              <w:jc w:val="right"/>
              <w:rPr>
                <w:kern w:val="18"/>
              </w:rPr>
            </w:pPr>
            <w:r w:rsidRPr="0074620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5F95B82" w14:textId="77777777" w:rsidR="00AD7575" w:rsidRPr="00746205" w:rsidRDefault="00AD7575" w:rsidP="004E64AF">
            <w:pPr>
              <w:pStyle w:val="tabletext11"/>
              <w:rPr>
                <w:kern w:val="18"/>
              </w:rPr>
            </w:pPr>
            <w:r w:rsidRPr="00746205">
              <w:rPr>
                <w:kern w:val="18"/>
              </w:rPr>
              <w:t xml:space="preserve">For Vehicle Value factors, refer to Rule </w:t>
            </w:r>
            <w:r w:rsidRPr="00746205">
              <w:rPr>
                <w:rStyle w:val="rulelink"/>
              </w:rPr>
              <w:t>301.</w:t>
            </w:r>
          </w:p>
        </w:tc>
      </w:tr>
      <w:tr w:rsidR="00AD7575" w:rsidRPr="00746205" w14:paraId="4D3ABBFD" w14:textId="77777777" w:rsidTr="004E64AF">
        <w:trPr>
          <w:cantSplit/>
        </w:trPr>
        <w:tc>
          <w:tcPr>
            <w:tcW w:w="220" w:type="dxa"/>
          </w:tcPr>
          <w:p w14:paraId="6D10D820" w14:textId="77777777" w:rsidR="00AD7575" w:rsidRPr="0074620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403B96" w14:textId="77777777" w:rsidR="00AD7575" w:rsidRPr="007462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746205" w14:paraId="78C5C063" w14:textId="77777777" w:rsidTr="004E64AF">
        <w:trPr>
          <w:cantSplit/>
        </w:trPr>
        <w:tc>
          <w:tcPr>
            <w:tcW w:w="220" w:type="dxa"/>
          </w:tcPr>
          <w:p w14:paraId="614AB239" w14:textId="77777777" w:rsidR="00AD7575" w:rsidRPr="00746205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A42255" w14:textId="77777777" w:rsidR="00AD7575" w:rsidRPr="007462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746205" w14:paraId="0E7F7C49" w14:textId="77777777" w:rsidTr="004E64AF">
        <w:trPr>
          <w:cantSplit/>
        </w:trPr>
        <w:tc>
          <w:tcPr>
            <w:tcW w:w="220" w:type="dxa"/>
          </w:tcPr>
          <w:p w14:paraId="557287EE" w14:textId="77777777" w:rsidR="00AD7575" w:rsidRPr="00746205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D599F1" w14:textId="77777777" w:rsidR="00AD7575" w:rsidRPr="007462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746205" w14:paraId="65ADBDF5" w14:textId="77777777" w:rsidTr="004E64AF">
        <w:trPr>
          <w:cantSplit/>
        </w:trPr>
        <w:tc>
          <w:tcPr>
            <w:tcW w:w="220" w:type="dxa"/>
          </w:tcPr>
          <w:p w14:paraId="4BCFA5CE" w14:textId="77777777" w:rsidR="00AD7575" w:rsidRPr="00746205" w:rsidRDefault="00AD7575" w:rsidP="004E64AF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18ACE5" w14:textId="77777777" w:rsidR="00AD7575" w:rsidRPr="007462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746205" w14:paraId="682606B1" w14:textId="77777777" w:rsidTr="004E64AF">
        <w:trPr>
          <w:cantSplit/>
        </w:trPr>
        <w:tc>
          <w:tcPr>
            <w:tcW w:w="220" w:type="dxa"/>
          </w:tcPr>
          <w:p w14:paraId="555D4814" w14:textId="77777777" w:rsidR="00AD7575" w:rsidRPr="0074620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A30C91" w14:textId="77777777" w:rsidR="00AD7575" w:rsidRPr="007462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746205" w14:paraId="2E213417" w14:textId="77777777" w:rsidTr="004E64AF">
        <w:trPr>
          <w:cantSplit/>
        </w:trPr>
        <w:tc>
          <w:tcPr>
            <w:tcW w:w="220" w:type="dxa"/>
          </w:tcPr>
          <w:p w14:paraId="15DBA36C" w14:textId="77777777" w:rsidR="00AD7575" w:rsidRPr="0074620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192806" w14:textId="77777777" w:rsidR="00AD7575" w:rsidRPr="007462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746205" w14:paraId="67EB35C3" w14:textId="77777777" w:rsidTr="004E64AF">
        <w:trPr>
          <w:cantSplit/>
        </w:trPr>
        <w:tc>
          <w:tcPr>
            <w:tcW w:w="220" w:type="dxa"/>
          </w:tcPr>
          <w:p w14:paraId="4AD81BE3" w14:textId="77777777" w:rsidR="00AD7575" w:rsidRPr="0074620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B2C2E2" w14:textId="77777777" w:rsidR="00AD7575" w:rsidRPr="007462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746205" w14:paraId="3AA077A6" w14:textId="77777777" w:rsidTr="004E64AF">
        <w:trPr>
          <w:cantSplit/>
        </w:trPr>
        <w:tc>
          <w:tcPr>
            <w:tcW w:w="220" w:type="dxa"/>
          </w:tcPr>
          <w:p w14:paraId="457A55A1" w14:textId="77777777" w:rsidR="00AD7575" w:rsidRPr="0074620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33C886" w14:textId="77777777" w:rsidR="00AD7575" w:rsidRPr="007462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746205" w14:paraId="6F6DCCDE" w14:textId="77777777" w:rsidTr="004E64AF">
        <w:trPr>
          <w:cantSplit/>
        </w:trPr>
        <w:tc>
          <w:tcPr>
            <w:tcW w:w="220" w:type="dxa"/>
          </w:tcPr>
          <w:p w14:paraId="391AF346" w14:textId="77777777" w:rsidR="00AD7575" w:rsidRPr="0074620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F38CCF" w14:textId="77777777" w:rsidR="00AD7575" w:rsidRPr="00746205" w:rsidRDefault="00AD7575" w:rsidP="004E64AF">
            <w:pPr>
              <w:pStyle w:val="tabletext11"/>
              <w:rPr>
                <w:kern w:val="18"/>
              </w:rPr>
            </w:pPr>
          </w:p>
        </w:tc>
      </w:tr>
      <w:tr w:rsidR="00AD7575" w:rsidRPr="00746205" w14:paraId="6FA2430D" w14:textId="77777777" w:rsidTr="004E64AF">
        <w:trPr>
          <w:cantSplit/>
        </w:trPr>
        <w:tc>
          <w:tcPr>
            <w:tcW w:w="220" w:type="dxa"/>
          </w:tcPr>
          <w:p w14:paraId="62596186" w14:textId="77777777" w:rsidR="00AD7575" w:rsidRPr="00746205" w:rsidRDefault="00AD7575" w:rsidP="004E64AF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FF3BB5" w14:textId="77777777" w:rsidR="00AD7575" w:rsidRPr="00746205" w:rsidRDefault="00AD7575" w:rsidP="004E64AF">
            <w:pPr>
              <w:pStyle w:val="tabletext11"/>
              <w:rPr>
                <w:kern w:val="18"/>
              </w:rPr>
            </w:pPr>
          </w:p>
        </w:tc>
      </w:tr>
    </w:tbl>
    <w:p w14:paraId="1273975D" w14:textId="2FF751D1" w:rsidR="00AD7575" w:rsidRDefault="00AD7575" w:rsidP="00AD7575">
      <w:pPr>
        <w:pStyle w:val="isonormal"/>
      </w:pPr>
    </w:p>
    <w:p w14:paraId="3E0A8429" w14:textId="347CEC71" w:rsidR="00AD7575" w:rsidRDefault="00AD7575" w:rsidP="00AD7575">
      <w:pPr>
        <w:pStyle w:val="isonormal"/>
        <w:jc w:val="left"/>
      </w:pPr>
    </w:p>
    <w:p w14:paraId="624D2FAA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62A883D" w14:textId="77777777" w:rsidR="00AD7575" w:rsidRPr="002C0A90" w:rsidRDefault="00AD7575" w:rsidP="00AD7575">
      <w:pPr>
        <w:pStyle w:val="subcap"/>
      </w:pPr>
      <w:r w:rsidRPr="002C0A90">
        <w:lastRenderedPageBreak/>
        <w:t>ALL TERRITORIES</w:t>
      </w:r>
    </w:p>
    <w:p w14:paraId="68B9732F" w14:textId="77777777" w:rsidR="00AD7575" w:rsidRPr="002C0A90" w:rsidRDefault="00AD7575" w:rsidP="00AD7575">
      <w:pPr>
        <w:pStyle w:val="isonormal"/>
      </w:pPr>
    </w:p>
    <w:p w14:paraId="2D84C8E9" w14:textId="77777777" w:rsidR="00AD7575" w:rsidRPr="002C0A90" w:rsidRDefault="00AD7575" w:rsidP="00AD7575">
      <w:pPr>
        <w:pStyle w:val="isonormal"/>
        <w:sectPr w:rsidR="00AD7575" w:rsidRPr="002C0A90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A1C6FA1" w14:textId="77777777" w:rsidR="00AD7575" w:rsidRPr="002C0A90" w:rsidRDefault="00AD7575" w:rsidP="00AD7575">
      <w:pPr>
        <w:pStyle w:val="boxrule"/>
        <w:rPr>
          <w:b w:val="0"/>
        </w:rPr>
      </w:pPr>
      <w:r w:rsidRPr="002C0A90">
        <w:t xml:space="preserve">249.  </w:t>
      </w:r>
      <w:bookmarkStart w:id="3" w:name="Rule49"/>
      <w:bookmarkEnd w:id="3"/>
      <w:r w:rsidRPr="002C0A90">
        <w:t>AUTO DEALERS – PREMIUM DEVELOPMENT</w:t>
      </w:r>
    </w:p>
    <w:p w14:paraId="0FF35D4A" w14:textId="77777777" w:rsidR="00AD7575" w:rsidRPr="002C0A90" w:rsidRDefault="00AD7575" w:rsidP="00AD7575">
      <w:pPr>
        <w:pStyle w:val="isonormal"/>
      </w:pPr>
    </w:p>
    <w:p w14:paraId="064EA5A5" w14:textId="77777777" w:rsidR="00AD7575" w:rsidRPr="002C0A90" w:rsidRDefault="00AD7575" w:rsidP="00AD7575">
      <w:pPr>
        <w:pStyle w:val="isonormal"/>
        <w:sectPr w:rsidR="00AD7575" w:rsidRPr="002C0A90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AD7575" w:rsidRPr="002C0A90" w14:paraId="2512196F" w14:textId="77777777" w:rsidTr="004E64AF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1235628B" w14:textId="77777777" w:rsidR="00AD7575" w:rsidRPr="002C0A90" w:rsidRDefault="00AD7575" w:rsidP="004E64AF">
            <w:pPr>
              <w:pStyle w:val="tablehead"/>
            </w:pPr>
            <w:r w:rsidRPr="002C0A90">
              <w:t>FIRE</w:t>
            </w:r>
          </w:p>
        </w:tc>
      </w:tr>
      <w:tr w:rsidR="00AD7575" w:rsidRPr="002C0A90" w14:paraId="6E91E6D7" w14:textId="77777777" w:rsidTr="004E64AF">
        <w:trPr>
          <w:cantSplit/>
        </w:trPr>
        <w:tc>
          <w:tcPr>
            <w:tcW w:w="9360" w:type="dxa"/>
          </w:tcPr>
          <w:p w14:paraId="42666DDF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>$  0.07</w:t>
            </w:r>
          </w:p>
        </w:tc>
      </w:tr>
    </w:tbl>
    <w:p w14:paraId="6E51B658" w14:textId="77777777" w:rsidR="00AD7575" w:rsidRPr="002C0A90" w:rsidRDefault="00AD7575" w:rsidP="00AD7575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AD7575" w:rsidRPr="002C0A90" w14:paraId="12D23902" w14:textId="77777777" w:rsidTr="004E64AF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4FCD5211" w14:textId="2924BF3F" w:rsidR="00AD7575" w:rsidRPr="002C0A90" w:rsidRDefault="00AD7575" w:rsidP="004E64AF">
            <w:pPr>
              <w:pStyle w:val="tablehead"/>
            </w:pPr>
            <w:r w:rsidRPr="002C0A90">
              <w:t>FIRE AND THEFT</w:t>
            </w:r>
            <w:r w:rsidRPr="00AD7575">
              <w:rPr>
                <w:sz w:val="20"/>
              </w:rPr>
              <w:t>*</w:t>
            </w:r>
          </w:p>
        </w:tc>
      </w:tr>
      <w:tr w:rsidR="00AD7575" w:rsidRPr="002C0A90" w14:paraId="0D24123F" w14:textId="77777777" w:rsidTr="004E64AF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25E1CB9C" w14:textId="77777777" w:rsidR="00AD7575" w:rsidRPr="002C0A90" w:rsidRDefault="00AD7575" w:rsidP="004E64AF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624CD6E4" w14:textId="77777777" w:rsidR="00AD7575" w:rsidRPr="002C0A90" w:rsidRDefault="00AD7575" w:rsidP="004E64AF">
            <w:pPr>
              <w:pStyle w:val="tablehead"/>
            </w:pPr>
            <w:r w:rsidRPr="002C0A90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38DCE403" w14:textId="77777777" w:rsidR="00AD7575" w:rsidRPr="002C0A90" w:rsidRDefault="00AD7575" w:rsidP="004E64AF">
            <w:pPr>
              <w:pStyle w:val="tablehead"/>
            </w:pPr>
            <w:r w:rsidRPr="002C0A90">
              <w:t>Miscellaneous Type Vehicles</w:t>
            </w:r>
          </w:p>
        </w:tc>
      </w:tr>
      <w:tr w:rsidR="00AD7575" w:rsidRPr="002C0A90" w14:paraId="7175FFAD" w14:textId="77777777" w:rsidTr="004E64AF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DCB57B" w14:textId="77777777" w:rsidR="00AD7575" w:rsidRPr="002C0A90" w:rsidRDefault="00AD7575" w:rsidP="004E64AF">
            <w:pPr>
              <w:pStyle w:val="tablehead"/>
            </w:pPr>
            <w:r w:rsidRPr="002C0A90">
              <w:t>Territory</w:t>
            </w:r>
            <w:r w:rsidRPr="002C0A90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1D2B0B2C" w14:textId="77777777" w:rsidR="00AD7575" w:rsidRPr="002C0A90" w:rsidRDefault="00AD7575" w:rsidP="004E64AF">
            <w:pPr>
              <w:pStyle w:val="tablehead"/>
            </w:pPr>
            <w:r w:rsidRPr="002C0A90">
              <w:t>Buildings And Standard</w:t>
            </w:r>
            <w:r w:rsidRPr="002C0A90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17586882" w14:textId="77777777" w:rsidR="00AD7575" w:rsidRPr="002C0A90" w:rsidRDefault="00AD7575" w:rsidP="004E64AF">
            <w:pPr>
              <w:pStyle w:val="tablehead"/>
            </w:pPr>
            <w:r w:rsidRPr="002C0A90">
              <w:t>Non-Standard</w:t>
            </w:r>
            <w:r w:rsidRPr="002C0A90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35AE0EAE" w14:textId="77777777" w:rsidR="00AD7575" w:rsidRPr="002C0A90" w:rsidRDefault="00AD7575" w:rsidP="004E64AF">
            <w:pPr>
              <w:pStyle w:val="tablehead"/>
            </w:pPr>
            <w:r w:rsidRPr="002C0A90">
              <w:br/>
              <w:t>Buildings And Open Lots</w:t>
            </w:r>
          </w:p>
        </w:tc>
      </w:tr>
      <w:tr w:rsidR="00AD7575" w:rsidRPr="002C0A90" w14:paraId="3B02E174" w14:textId="77777777" w:rsidTr="004E64AF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56DE8137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br/>
            </w:r>
            <w:r w:rsidRPr="002C0A90">
              <w:br/>
              <w:t>101,124</w:t>
            </w:r>
          </w:p>
        </w:tc>
        <w:tc>
          <w:tcPr>
            <w:tcW w:w="2250" w:type="dxa"/>
            <w:tcBorders>
              <w:bottom w:val="nil"/>
            </w:tcBorders>
          </w:tcPr>
          <w:p w14:paraId="310FEE14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br/>
            </w:r>
            <w:r w:rsidRPr="002C0A90">
              <w:br/>
              <w:t>$  0.39</w:t>
            </w:r>
          </w:p>
        </w:tc>
        <w:tc>
          <w:tcPr>
            <w:tcW w:w="2250" w:type="dxa"/>
            <w:tcBorders>
              <w:bottom w:val="nil"/>
            </w:tcBorders>
          </w:tcPr>
          <w:p w14:paraId="4B2D399A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br/>
            </w:r>
            <w:r w:rsidRPr="002C0A90">
              <w:br/>
              <w:t>$  0.45</w:t>
            </w:r>
          </w:p>
        </w:tc>
        <w:tc>
          <w:tcPr>
            <w:tcW w:w="2900" w:type="dxa"/>
            <w:tcBorders>
              <w:bottom w:val="nil"/>
            </w:tcBorders>
          </w:tcPr>
          <w:p w14:paraId="21079599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br/>
            </w:r>
            <w:r w:rsidRPr="002C0A90">
              <w:br/>
              <w:t>$  0.21</w:t>
            </w:r>
          </w:p>
        </w:tc>
      </w:tr>
      <w:tr w:rsidR="00AD7575" w:rsidRPr="002C0A90" w14:paraId="39FE22B1" w14:textId="77777777" w:rsidTr="004E64AF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788FF4EE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>120</w:t>
            </w:r>
          </w:p>
        </w:tc>
        <w:tc>
          <w:tcPr>
            <w:tcW w:w="2250" w:type="dxa"/>
            <w:tcBorders>
              <w:bottom w:val="nil"/>
            </w:tcBorders>
          </w:tcPr>
          <w:p w14:paraId="45B44DD7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0.34</w:t>
            </w:r>
          </w:p>
        </w:tc>
        <w:tc>
          <w:tcPr>
            <w:tcW w:w="2250" w:type="dxa"/>
            <w:tcBorders>
              <w:bottom w:val="nil"/>
            </w:tcBorders>
          </w:tcPr>
          <w:p w14:paraId="311B02DA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0.40</w:t>
            </w:r>
          </w:p>
        </w:tc>
        <w:tc>
          <w:tcPr>
            <w:tcW w:w="2900" w:type="dxa"/>
            <w:tcBorders>
              <w:bottom w:val="nil"/>
            </w:tcBorders>
          </w:tcPr>
          <w:p w14:paraId="7449458D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0.21</w:t>
            </w:r>
          </w:p>
        </w:tc>
      </w:tr>
      <w:tr w:rsidR="00AD7575" w:rsidRPr="002C0A90" w14:paraId="508CA515" w14:textId="77777777" w:rsidTr="004E64AF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585AC80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>ALL OTHER</w:t>
            </w:r>
          </w:p>
        </w:tc>
        <w:tc>
          <w:tcPr>
            <w:tcW w:w="2250" w:type="dxa"/>
          </w:tcPr>
          <w:p w14:paraId="5437A049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0.21</w:t>
            </w:r>
          </w:p>
        </w:tc>
        <w:tc>
          <w:tcPr>
            <w:tcW w:w="2250" w:type="dxa"/>
          </w:tcPr>
          <w:p w14:paraId="750CFF09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0.23</w:t>
            </w:r>
          </w:p>
        </w:tc>
        <w:tc>
          <w:tcPr>
            <w:tcW w:w="2900" w:type="dxa"/>
          </w:tcPr>
          <w:p w14:paraId="0EA0F967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0.21</w:t>
            </w:r>
          </w:p>
        </w:tc>
      </w:tr>
      <w:tr w:rsidR="00AD7575" w:rsidRPr="002C0A90" w14:paraId="5804BF9E" w14:textId="77777777" w:rsidTr="004E64AF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3EA5E71A" w14:textId="77777777" w:rsidR="00AD7575" w:rsidRPr="002C0A90" w:rsidRDefault="00AD7575" w:rsidP="004E64AF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7D9FAD6E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    </w:t>
            </w:r>
          </w:p>
        </w:tc>
        <w:tc>
          <w:tcPr>
            <w:tcW w:w="2250" w:type="dxa"/>
          </w:tcPr>
          <w:p w14:paraId="71CD3EC2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    </w:t>
            </w:r>
          </w:p>
        </w:tc>
        <w:tc>
          <w:tcPr>
            <w:tcW w:w="2900" w:type="dxa"/>
          </w:tcPr>
          <w:p w14:paraId="69ED8499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    </w:t>
            </w:r>
          </w:p>
        </w:tc>
      </w:tr>
      <w:tr w:rsidR="00AD7575" w:rsidRPr="002C0A90" w14:paraId="0366D012" w14:textId="77777777" w:rsidTr="004E64A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937E8AA" w14:textId="2BD38707" w:rsidR="00AD7575" w:rsidRPr="002C0A90" w:rsidRDefault="00AD7575" w:rsidP="004E64AF">
            <w:pPr>
              <w:pStyle w:val="tabletext11"/>
              <w:jc w:val="right"/>
            </w:pPr>
            <w:r w:rsidRPr="00AD7575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E59A8D" w14:textId="77777777" w:rsidR="00AD7575" w:rsidRPr="002C0A90" w:rsidRDefault="00AD7575" w:rsidP="004E64AF">
            <w:pPr>
              <w:pStyle w:val="tabletext11"/>
            </w:pPr>
            <w:r w:rsidRPr="002C0A90">
              <w:t>Theft is subject to a $100 per car/$500 per occurrence deductible.</w:t>
            </w:r>
          </w:p>
        </w:tc>
      </w:tr>
      <w:tr w:rsidR="00AD7575" w:rsidRPr="002C0A90" w14:paraId="79F02C9A" w14:textId="77777777" w:rsidTr="004E64A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48E28A" w14:textId="77777777" w:rsidR="00AD7575" w:rsidRPr="002C0A90" w:rsidRDefault="00AD7575" w:rsidP="004E64AF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7763E" w14:textId="77777777" w:rsidR="00AD7575" w:rsidRPr="002C0A90" w:rsidRDefault="00AD7575" w:rsidP="004E64AF">
            <w:pPr>
              <w:pStyle w:val="tabletext11"/>
            </w:pPr>
            <w:r w:rsidRPr="002C0A90">
              <w:t xml:space="preserve">See Rule </w:t>
            </w:r>
            <w:r w:rsidRPr="002C0A90">
              <w:rPr>
                <w:b/>
              </w:rPr>
              <w:t>298.</w:t>
            </w:r>
            <w:r w:rsidRPr="002C0A90">
              <w:t xml:space="preserve"> for additional deductible options.</w:t>
            </w:r>
          </w:p>
        </w:tc>
      </w:tr>
    </w:tbl>
    <w:p w14:paraId="0DEBFA92" w14:textId="77777777" w:rsidR="00AD7575" w:rsidRPr="002C0A90" w:rsidRDefault="00AD7575" w:rsidP="00AD7575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AD7575" w:rsidRPr="002C0A90" w14:paraId="473F0812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878CC" w14:textId="4909C7EF" w:rsidR="00AD7575" w:rsidRPr="002C0A90" w:rsidRDefault="00AD7575" w:rsidP="004E64AF">
            <w:pPr>
              <w:pStyle w:val="tablehead"/>
            </w:pPr>
            <w:r w:rsidRPr="002C0A90">
              <w:t>SPECIFIED CAUSES OF LOSS</w:t>
            </w:r>
            <w:r w:rsidRPr="00AD7575">
              <w:rPr>
                <w:sz w:val="20"/>
              </w:rPr>
              <w:t>*</w:t>
            </w:r>
          </w:p>
        </w:tc>
      </w:tr>
      <w:tr w:rsidR="00AD7575" w:rsidRPr="002C0A90" w14:paraId="51CB9261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8256BD6" w14:textId="77777777" w:rsidR="00AD7575" w:rsidRPr="002C0A90" w:rsidRDefault="00AD7575" w:rsidP="004E64AF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EA6CDA8" w14:textId="77777777" w:rsidR="00AD7575" w:rsidRPr="002C0A90" w:rsidRDefault="00AD7575" w:rsidP="004E64AF">
            <w:pPr>
              <w:pStyle w:val="tablehead"/>
            </w:pPr>
            <w:r w:rsidRPr="002C0A90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502C627F" w14:textId="77777777" w:rsidR="00AD7575" w:rsidRPr="002C0A90" w:rsidRDefault="00AD7575" w:rsidP="004E64AF">
            <w:pPr>
              <w:pStyle w:val="tablehead"/>
            </w:pPr>
            <w:r w:rsidRPr="002C0A90">
              <w:t>Miscellaneous Type Vehicles</w:t>
            </w:r>
          </w:p>
        </w:tc>
      </w:tr>
      <w:tr w:rsidR="00AD7575" w:rsidRPr="002C0A90" w14:paraId="108486DE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9BB70D4" w14:textId="77777777" w:rsidR="00AD7575" w:rsidRPr="002C0A90" w:rsidRDefault="00AD7575" w:rsidP="004E64AF">
            <w:pPr>
              <w:pStyle w:val="tablehead"/>
            </w:pPr>
            <w:r w:rsidRPr="002C0A90">
              <w:t>Territory</w:t>
            </w:r>
            <w:r w:rsidRPr="002C0A90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76E42378" w14:textId="77777777" w:rsidR="00AD7575" w:rsidRPr="002C0A90" w:rsidRDefault="00AD7575" w:rsidP="004E64AF">
            <w:pPr>
              <w:pStyle w:val="tablehead"/>
            </w:pPr>
            <w:r w:rsidRPr="002C0A90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2931A41D" w14:textId="77777777" w:rsidR="00AD7575" w:rsidRPr="002C0A90" w:rsidRDefault="00AD7575" w:rsidP="004E64AF">
            <w:pPr>
              <w:pStyle w:val="tablehead"/>
            </w:pPr>
            <w:r w:rsidRPr="002C0A90">
              <w:t>Standard</w:t>
            </w:r>
            <w:r w:rsidRPr="002C0A90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7071A734" w14:textId="77777777" w:rsidR="00AD7575" w:rsidRPr="002C0A90" w:rsidRDefault="00AD7575" w:rsidP="004E64AF">
            <w:pPr>
              <w:pStyle w:val="tablehead"/>
            </w:pPr>
            <w:r w:rsidRPr="002C0A90">
              <w:t>Non-Standard</w:t>
            </w:r>
            <w:r w:rsidRPr="002C0A90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53285858" w14:textId="77777777" w:rsidR="00AD7575" w:rsidRPr="002C0A90" w:rsidRDefault="00AD7575" w:rsidP="004E64AF">
            <w:pPr>
              <w:pStyle w:val="tablehead"/>
            </w:pPr>
            <w:r w:rsidRPr="002C0A90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4DD21BE2" w14:textId="77777777" w:rsidR="00AD7575" w:rsidRPr="002C0A90" w:rsidRDefault="00AD7575" w:rsidP="004E64AF">
            <w:pPr>
              <w:pStyle w:val="tablehead"/>
            </w:pPr>
            <w:r w:rsidRPr="002C0A90">
              <w:br/>
              <w:t>Open Lots</w:t>
            </w:r>
          </w:p>
        </w:tc>
      </w:tr>
      <w:tr w:rsidR="00AD7575" w:rsidRPr="002C0A90" w14:paraId="60E3F140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4736BD5A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br/>
            </w:r>
            <w:r w:rsidRPr="002C0A90">
              <w:br/>
              <w:t>101,124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1A0B0335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br/>
            </w:r>
            <w:r w:rsidRPr="002C0A90">
              <w:br/>
              <w:t>$  0.54</w:t>
            </w:r>
          </w:p>
        </w:tc>
        <w:tc>
          <w:tcPr>
            <w:tcW w:w="1480" w:type="dxa"/>
            <w:tcBorders>
              <w:bottom w:val="nil"/>
            </w:tcBorders>
          </w:tcPr>
          <w:p w14:paraId="3386D61B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br/>
            </w:r>
            <w:r w:rsidRPr="002C0A90">
              <w:br/>
              <w:t>$  0.55</w:t>
            </w:r>
          </w:p>
        </w:tc>
        <w:tc>
          <w:tcPr>
            <w:tcW w:w="1540" w:type="dxa"/>
            <w:tcBorders>
              <w:bottom w:val="nil"/>
            </w:tcBorders>
          </w:tcPr>
          <w:p w14:paraId="56D09915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br/>
            </w:r>
            <w:r w:rsidRPr="002C0A90">
              <w:br/>
              <w:t>$  0.63</w:t>
            </w:r>
          </w:p>
        </w:tc>
        <w:tc>
          <w:tcPr>
            <w:tcW w:w="1420" w:type="dxa"/>
            <w:tcBorders>
              <w:bottom w:val="nil"/>
            </w:tcBorders>
          </w:tcPr>
          <w:p w14:paraId="1B8D9B37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br/>
            </w:r>
            <w:r w:rsidRPr="002C0A90">
              <w:br/>
              <w:t>$  0.36</w:t>
            </w:r>
          </w:p>
        </w:tc>
        <w:tc>
          <w:tcPr>
            <w:tcW w:w="1480" w:type="dxa"/>
            <w:tcBorders>
              <w:bottom w:val="nil"/>
            </w:tcBorders>
          </w:tcPr>
          <w:p w14:paraId="228845A1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br/>
            </w:r>
            <w:r w:rsidRPr="002C0A90">
              <w:br/>
              <w:t>$  0.40</w:t>
            </w:r>
          </w:p>
        </w:tc>
      </w:tr>
      <w:tr w:rsidR="00AD7575" w:rsidRPr="002C0A90" w14:paraId="40DAB5CC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23AB1432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>120</w:t>
            </w:r>
          </w:p>
        </w:tc>
        <w:tc>
          <w:tcPr>
            <w:tcW w:w="1480" w:type="dxa"/>
            <w:tcBorders>
              <w:bottom w:val="nil"/>
            </w:tcBorders>
          </w:tcPr>
          <w:p w14:paraId="753283E0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0.49</w:t>
            </w:r>
          </w:p>
        </w:tc>
        <w:tc>
          <w:tcPr>
            <w:tcW w:w="1480" w:type="dxa"/>
            <w:tcBorders>
              <w:bottom w:val="nil"/>
            </w:tcBorders>
          </w:tcPr>
          <w:p w14:paraId="2DFA0DAE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0.54</w:t>
            </w:r>
          </w:p>
        </w:tc>
        <w:tc>
          <w:tcPr>
            <w:tcW w:w="1540" w:type="dxa"/>
            <w:tcBorders>
              <w:bottom w:val="nil"/>
            </w:tcBorders>
          </w:tcPr>
          <w:p w14:paraId="6CEB95DD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0.57</w:t>
            </w:r>
          </w:p>
        </w:tc>
        <w:tc>
          <w:tcPr>
            <w:tcW w:w="1420" w:type="dxa"/>
            <w:tcBorders>
              <w:bottom w:val="nil"/>
            </w:tcBorders>
          </w:tcPr>
          <w:p w14:paraId="24E12E55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0.36</w:t>
            </w:r>
          </w:p>
        </w:tc>
        <w:tc>
          <w:tcPr>
            <w:tcW w:w="1480" w:type="dxa"/>
            <w:tcBorders>
              <w:bottom w:val="nil"/>
            </w:tcBorders>
          </w:tcPr>
          <w:p w14:paraId="6DBB2DD8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0.40</w:t>
            </w:r>
          </w:p>
        </w:tc>
      </w:tr>
      <w:tr w:rsidR="00AD7575" w:rsidRPr="002C0A90" w14:paraId="2E30EFBF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17D368B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>ALL OTHER</w:t>
            </w:r>
          </w:p>
        </w:tc>
        <w:tc>
          <w:tcPr>
            <w:tcW w:w="1480" w:type="dxa"/>
          </w:tcPr>
          <w:p w14:paraId="5BA22765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0.35</w:t>
            </w:r>
          </w:p>
        </w:tc>
        <w:tc>
          <w:tcPr>
            <w:tcW w:w="1480" w:type="dxa"/>
          </w:tcPr>
          <w:p w14:paraId="76CE30AB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0.40</w:t>
            </w:r>
          </w:p>
        </w:tc>
        <w:tc>
          <w:tcPr>
            <w:tcW w:w="1540" w:type="dxa"/>
          </w:tcPr>
          <w:p w14:paraId="5F2E0E4C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0.41</w:t>
            </w:r>
          </w:p>
        </w:tc>
        <w:tc>
          <w:tcPr>
            <w:tcW w:w="1420" w:type="dxa"/>
          </w:tcPr>
          <w:p w14:paraId="04E77552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0.36</w:t>
            </w:r>
          </w:p>
        </w:tc>
        <w:tc>
          <w:tcPr>
            <w:tcW w:w="1480" w:type="dxa"/>
          </w:tcPr>
          <w:p w14:paraId="3E8C79FF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0.40</w:t>
            </w:r>
          </w:p>
        </w:tc>
      </w:tr>
      <w:tr w:rsidR="00AD7575" w:rsidRPr="002C0A90" w14:paraId="03E462B8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66A5080" w14:textId="77777777" w:rsidR="00AD7575" w:rsidRPr="002C0A90" w:rsidRDefault="00AD7575" w:rsidP="004E64AF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579EF75F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    </w:t>
            </w:r>
          </w:p>
        </w:tc>
        <w:tc>
          <w:tcPr>
            <w:tcW w:w="1480" w:type="dxa"/>
          </w:tcPr>
          <w:p w14:paraId="0884CC2F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    </w:t>
            </w:r>
          </w:p>
        </w:tc>
        <w:tc>
          <w:tcPr>
            <w:tcW w:w="1540" w:type="dxa"/>
          </w:tcPr>
          <w:p w14:paraId="6999E44A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    </w:t>
            </w:r>
          </w:p>
        </w:tc>
        <w:tc>
          <w:tcPr>
            <w:tcW w:w="1420" w:type="dxa"/>
          </w:tcPr>
          <w:p w14:paraId="4FD7D415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    </w:t>
            </w:r>
          </w:p>
        </w:tc>
        <w:tc>
          <w:tcPr>
            <w:tcW w:w="1480" w:type="dxa"/>
          </w:tcPr>
          <w:p w14:paraId="25F0045E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    </w:t>
            </w:r>
          </w:p>
        </w:tc>
      </w:tr>
      <w:tr w:rsidR="00AD7575" w:rsidRPr="002C0A90" w14:paraId="65368418" w14:textId="77777777" w:rsidTr="004E64A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BABD4C7" w14:textId="41C7687A" w:rsidR="00AD7575" w:rsidRPr="002C0A90" w:rsidRDefault="00AD7575" w:rsidP="004E64AF">
            <w:pPr>
              <w:pStyle w:val="tabletext11"/>
              <w:jc w:val="right"/>
            </w:pPr>
            <w:r w:rsidRPr="00AD7575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0ECF61" w14:textId="77777777" w:rsidR="00AD7575" w:rsidRPr="002C0A90" w:rsidRDefault="00AD7575" w:rsidP="004E64AF">
            <w:pPr>
              <w:pStyle w:val="tabletext11"/>
            </w:pPr>
            <w:r w:rsidRPr="002C0A90">
              <w:t>Theft and Mischief or Vandalism are subject to a $100 per car/$500 per occurrence deductible.</w:t>
            </w:r>
          </w:p>
        </w:tc>
      </w:tr>
      <w:tr w:rsidR="00AD7575" w:rsidRPr="002C0A90" w14:paraId="006E9968" w14:textId="77777777" w:rsidTr="004E64A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766DF9" w14:textId="77777777" w:rsidR="00AD7575" w:rsidRPr="002C0A90" w:rsidRDefault="00AD7575" w:rsidP="004E64AF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5E0D2" w14:textId="77777777" w:rsidR="00AD7575" w:rsidRPr="002C0A90" w:rsidRDefault="00AD7575" w:rsidP="004E64AF">
            <w:pPr>
              <w:pStyle w:val="tabletext11"/>
            </w:pPr>
            <w:r w:rsidRPr="002C0A90">
              <w:t xml:space="preserve">See Rule </w:t>
            </w:r>
            <w:r w:rsidRPr="002C0A90">
              <w:rPr>
                <w:b/>
              </w:rPr>
              <w:t>298.</w:t>
            </w:r>
            <w:r w:rsidRPr="002C0A90">
              <w:t xml:space="preserve"> for additional deductible options.</w:t>
            </w:r>
          </w:p>
        </w:tc>
      </w:tr>
    </w:tbl>
    <w:p w14:paraId="2DFFD857" w14:textId="77777777" w:rsidR="00AD7575" w:rsidRPr="002C0A90" w:rsidRDefault="00AD7575" w:rsidP="00AD7575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AD7575" w:rsidRPr="002C0A90" w14:paraId="705426D5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B45DE" w14:textId="0A7EF04B" w:rsidR="00AD7575" w:rsidRPr="002C0A90" w:rsidRDefault="00AD7575" w:rsidP="004E64AF">
            <w:pPr>
              <w:pStyle w:val="tablehead"/>
            </w:pPr>
            <w:r w:rsidRPr="002C0A90">
              <w:t>LIMITED SPECIFIED CAUSES OF LOSS</w:t>
            </w:r>
            <w:r w:rsidRPr="00AD7575">
              <w:rPr>
                <w:sz w:val="20"/>
              </w:rPr>
              <w:t>*</w:t>
            </w:r>
          </w:p>
        </w:tc>
      </w:tr>
      <w:tr w:rsidR="00AD7575" w:rsidRPr="002C0A90" w14:paraId="5B130B87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7629EFB" w14:textId="77777777" w:rsidR="00AD7575" w:rsidRPr="002C0A90" w:rsidRDefault="00AD7575" w:rsidP="004E64AF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D79E8B6" w14:textId="77777777" w:rsidR="00AD7575" w:rsidRPr="002C0A90" w:rsidRDefault="00AD7575" w:rsidP="004E64AF">
            <w:pPr>
              <w:pStyle w:val="tablehead"/>
            </w:pPr>
            <w:r w:rsidRPr="002C0A90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58E16CAD" w14:textId="77777777" w:rsidR="00AD7575" w:rsidRPr="002C0A90" w:rsidRDefault="00AD7575" w:rsidP="004E64AF">
            <w:pPr>
              <w:pStyle w:val="tablehead"/>
            </w:pPr>
            <w:r w:rsidRPr="002C0A90">
              <w:t>Miscellaneous Type Vehicles</w:t>
            </w:r>
          </w:p>
        </w:tc>
      </w:tr>
      <w:tr w:rsidR="00AD7575" w:rsidRPr="002C0A90" w14:paraId="3FD3D4A9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4AE1C5A" w14:textId="77777777" w:rsidR="00AD7575" w:rsidRPr="002C0A90" w:rsidRDefault="00AD7575" w:rsidP="004E64AF">
            <w:pPr>
              <w:pStyle w:val="tablehead"/>
            </w:pPr>
            <w:r w:rsidRPr="002C0A90">
              <w:t>Territory</w:t>
            </w:r>
            <w:r w:rsidRPr="002C0A90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26826829" w14:textId="77777777" w:rsidR="00AD7575" w:rsidRPr="002C0A90" w:rsidRDefault="00AD7575" w:rsidP="004E64AF">
            <w:pPr>
              <w:pStyle w:val="tablehead"/>
            </w:pPr>
            <w:r w:rsidRPr="002C0A90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73E2C0F6" w14:textId="77777777" w:rsidR="00AD7575" w:rsidRPr="002C0A90" w:rsidRDefault="00AD7575" w:rsidP="004E64AF">
            <w:pPr>
              <w:pStyle w:val="tablehead"/>
            </w:pPr>
            <w:r w:rsidRPr="002C0A90">
              <w:t>Standard</w:t>
            </w:r>
            <w:r w:rsidRPr="002C0A90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5D1195ED" w14:textId="77777777" w:rsidR="00AD7575" w:rsidRPr="002C0A90" w:rsidRDefault="00AD7575" w:rsidP="004E64AF">
            <w:pPr>
              <w:pStyle w:val="tablehead"/>
            </w:pPr>
            <w:r w:rsidRPr="002C0A90">
              <w:t>Non-Standard</w:t>
            </w:r>
            <w:r w:rsidRPr="002C0A90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06B188FB" w14:textId="77777777" w:rsidR="00AD7575" w:rsidRPr="002C0A90" w:rsidRDefault="00AD7575" w:rsidP="004E64AF">
            <w:pPr>
              <w:pStyle w:val="tablehead"/>
            </w:pPr>
            <w:r w:rsidRPr="002C0A90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63E0BD87" w14:textId="77777777" w:rsidR="00AD7575" w:rsidRPr="002C0A90" w:rsidRDefault="00AD7575" w:rsidP="004E64AF">
            <w:pPr>
              <w:pStyle w:val="tablehead"/>
            </w:pPr>
            <w:r w:rsidRPr="002C0A90">
              <w:br/>
              <w:t>Open Lots</w:t>
            </w:r>
          </w:p>
        </w:tc>
      </w:tr>
      <w:tr w:rsidR="00AD7575" w:rsidRPr="002C0A90" w14:paraId="3384D792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3C923175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br/>
            </w:r>
            <w:r w:rsidRPr="002C0A90">
              <w:br/>
              <w:t>101,124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4F803C15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br/>
            </w:r>
            <w:r w:rsidRPr="002C0A90">
              <w:br/>
              <w:t>$  0.49</w:t>
            </w:r>
          </w:p>
        </w:tc>
        <w:tc>
          <w:tcPr>
            <w:tcW w:w="1480" w:type="dxa"/>
            <w:tcBorders>
              <w:bottom w:val="nil"/>
            </w:tcBorders>
          </w:tcPr>
          <w:p w14:paraId="058DBEA9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br/>
            </w:r>
            <w:r w:rsidRPr="002C0A90">
              <w:br/>
              <w:t>$  0.54</w:t>
            </w:r>
          </w:p>
        </w:tc>
        <w:tc>
          <w:tcPr>
            <w:tcW w:w="1540" w:type="dxa"/>
            <w:tcBorders>
              <w:bottom w:val="nil"/>
            </w:tcBorders>
          </w:tcPr>
          <w:p w14:paraId="29D80262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br/>
            </w:r>
            <w:r w:rsidRPr="002C0A90">
              <w:br/>
              <w:t>$  0.60</w:t>
            </w:r>
          </w:p>
        </w:tc>
        <w:tc>
          <w:tcPr>
            <w:tcW w:w="1420" w:type="dxa"/>
            <w:tcBorders>
              <w:bottom w:val="nil"/>
            </w:tcBorders>
          </w:tcPr>
          <w:p w14:paraId="5EE02ACA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br/>
            </w:r>
            <w:r w:rsidRPr="002C0A90">
              <w:br/>
              <w:t>$  0.34</w:t>
            </w:r>
          </w:p>
        </w:tc>
        <w:tc>
          <w:tcPr>
            <w:tcW w:w="1480" w:type="dxa"/>
            <w:tcBorders>
              <w:bottom w:val="nil"/>
            </w:tcBorders>
          </w:tcPr>
          <w:p w14:paraId="58D66245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br/>
            </w:r>
            <w:r w:rsidRPr="002C0A90">
              <w:br/>
              <w:t>$  0.36</w:t>
            </w:r>
          </w:p>
        </w:tc>
      </w:tr>
      <w:tr w:rsidR="00AD7575" w:rsidRPr="002C0A90" w14:paraId="37CB9271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0A4EC21A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>120</w:t>
            </w:r>
          </w:p>
        </w:tc>
        <w:tc>
          <w:tcPr>
            <w:tcW w:w="1480" w:type="dxa"/>
            <w:tcBorders>
              <w:bottom w:val="nil"/>
            </w:tcBorders>
          </w:tcPr>
          <w:p w14:paraId="0A790C8E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0.45</w:t>
            </w:r>
          </w:p>
        </w:tc>
        <w:tc>
          <w:tcPr>
            <w:tcW w:w="1480" w:type="dxa"/>
            <w:tcBorders>
              <w:bottom w:val="nil"/>
            </w:tcBorders>
          </w:tcPr>
          <w:p w14:paraId="60E36466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0.49</w:t>
            </w:r>
          </w:p>
        </w:tc>
        <w:tc>
          <w:tcPr>
            <w:tcW w:w="1540" w:type="dxa"/>
            <w:tcBorders>
              <w:bottom w:val="nil"/>
            </w:tcBorders>
          </w:tcPr>
          <w:p w14:paraId="0E8F7B78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0.55</w:t>
            </w:r>
          </w:p>
        </w:tc>
        <w:tc>
          <w:tcPr>
            <w:tcW w:w="1420" w:type="dxa"/>
            <w:tcBorders>
              <w:bottom w:val="nil"/>
            </w:tcBorders>
          </w:tcPr>
          <w:p w14:paraId="318058FA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0.34</w:t>
            </w:r>
          </w:p>
        </w:tc>
        <w:tc>
          <w:tcPr>
            <w:tcW w:w="1480" w:type="dxa"/>
            <w:tcBorders>
              <w:bottom w:val="nil"/>
            </w:tcBorders>
          </w:tcPr>
          <w:p w14:paraId="23E23302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0.36</w:t>
            </w:r>
          </w:p>
        </w:tc>
      </w:tr>
      <w:tr w:rsidR="00AD7575" w:rsidRPr="002C0A90" w14:paraId="258AA324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7BDD42B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>ALL OTHER</w:t>
            </w:r>
          </w:p>
        </w:tc>
        <w:tc>
          <w:tcPr>
            <w:tcW w:w="1480" w:type="dxa"/>
          </w:tcPr>
          <w:p w14:paraId="6881244D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0.31</w:t>
            </w:r>
          </w:p>
        </w:tc>
        <w:tc>
          <w:tcPr>
            <w:tcW w:w="1480" w:type="dxa"/>
          </w:tcPr>
          <w:p w14:paraId="3D5A7E08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0.35</w:t>
            </w:r>
          </w:p>
        </w:tc>
        <w:tc>
          <w:tcPr>
            <w:tcW w:w="1540" w:type="dxa"/>
          </w:tcPr>
          <w:p w14:paraId="53A1CD80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0.39</w:t>
            </w:r>
          </w:p>
        </w:tc>
        <w:tc>
          <w:tcPr>
            <w:tcW w:w="1420" w:type="dxa"/>
          </w:tcPr>
          <w:p w14:paraId="0155841E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0.34</w:t>
            </w:r>
          </w:p>
        </w:tc>
        <w:tc>
          <w:tcPr>
            <w:tcW w:w="1480" w:type="dxa"/>
          </w:tcPr>
          <w:p w14:paraId="48BA137E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0.36</w:t>
            </w:r>
          </w:p>
        </w:tc>
      </w:tr>
      <w:tr w:rsidR="00AD7575" w:rsidRPr="002C0A90" w14:paraId="46D28961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2A15D44" w14:textId="77777777" w:rsidR="00AD7575" w:rsidRPr="002C0A90" w:rsidRDefault="00AD7575" w:rsidP="004E64AF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1383D498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    </w:t>
            </w:r>
          </w:p>
        </w:tc>
        <w:tc>
          <w:tcPr>
            <w:tcW w:w="1480" w:type="dxa"/>
          </w:tcPr>
          <w:p w14:paraId="437F8B5C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    </w:t>
            </w:r>
          </w:p>
        </w:tc>
        <w:tc>
          <w:tcPr>
            <w:tcW w:w="1540" w:type="dxa"/>
          </w:tcPr>
          <w:p w14:paraId="0F120E7C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    </w:t>
            </w:r>
          </w:p>
        </w:tc>
        <w:tc>
          <w:tcPr>
            <w:tcW w:w="1420" w:type="dxa"/>
          </w:tcPr>
          <w:p w14:paraId="42C25827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    </w:t>
            </w:r>
          </w:p>
        </w:tc>
        <w:tc>
          <w:tcPr>
            <w:tcW w:w="1480" w:type="dxa"/>
          </w:tcPr>
          <w:p w14:paraId="34BCB758" w14:textId="77777777" w:rsidR="00AD7575" w:rsidRPr="002C0A90" w:rsidRDefault="00AD7575" w:rsidP="004E64AF">
            <w:pPr>
              <w:pStyle w:val="tabletext00"/>
              <w:jc w:val="center"/>
            </w:pPr>
            <w:r w:rsidRPr="002C0A90">
              <w:t xml:space="preserve">       </w:t>
            </w:r>
          </w:p>
        </w:tc>
      </w:tr>
      <w:tr w:rsidR="00AD7575" w:rsidRPr="002C0A90" w14:paraId="23D7A804" w14:textId="77777777" w:rsidTr="004E64A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ED22FC" w14:textId="05FBE362" w:rsidR="00AD7575" w:rsidRPr="002C0A90" w:rsidRDefault="00AD7575" w:rsidP="004E64AF">
            <w:pPr>
              <w:pStyle w:val="tabletext11"/>
              <w:jc w:val="right"/>
            </w:pPr>
            <w:r w:rsidRPr="00AD7575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63E1BB" w14:textId="77777777" w:rsidR="00AD7575" w:rsidRPr="002C0A90" w:rsidRDefault="00AD7575" w:rsidP="004E64AF">
            <w:pPr>
              <w:pStyle w:val="tabletext11"/>
            </w:pPr>
            <w:r w:rsidRPr="002C0A90">
              <w:t>Theft is subject to a $100 per car/$500 per occurrence deductible.</w:t>
            </w:r>
          </w:p>
        </w:tc>
      </w:tr>
      <w:tr w:rsidR="00AD7575" w:rsidRPr="002C0A90" w14:paraId="69C6F9E1" w14:textId="77777777" w:rsidTr="004E64A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555634" w14:textId="77777777" w:rsidR="00AD7575" w:rsidRPr="002C0A90" w:rsidRDefault="00AD7575" w:rsidP="004E64AF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8DDF0" w14:textId="77777777" w:rsidR="00AD7575" w:rsidRPr="002C0A90" w:rsidRDefault="00AD7575" w:rsidP="004E64AF">
            <w:pPr>
              <w:pStyle w:val="tabletext11"/>
            </w:pPr>
            <w:r w:rsidRPr="002C0A90">
              <w:t xml:space="preserve">See Rule </w:t>
            </w:r>
            <w:r w:rsidRPr="002C0A90">
              <w:rPr>
                <w:b/>
              </w:rPr>
              <w:t>298.</w:t>
            </w:r>
            <w:r w:rsidRPr="002C0A90">
              <w:t xml:space="preserve"> for additional deductible options.</w:t>
            </w:r>
          </w:p>
        </w:tc>
      </w:tr>
    </w:tbl>
    <w:p w14:paraId="378772D5" w14:textId="453697C2" w:rsidR="00AD7575" w:rsidRDefault="00AD7575" w:rsidP="00AD7575">
      <w:pPr>
        <w:pStyle w:val="isonormal"/>
      </w:pPr>
    </w:p>
    <w:p w14:paraId="5A68B7BB" w14:textId="7E5D5AFE" w:rsidR="00AD7575" w:rsidRDefault="00AD7575" w:rsidP="00AD7575">
      <w:pPr>
        <w:pStyle w:val="isonormal"/>
        <w:jc w:val="left"/>
      </w:pPr>
    </w:p>
    <w:p w14:paraId="5BB23E15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00481F2" w14:textId="77777777" w:rsidR="00AD7575" w:rsidRPr="00997F64" w:rsidRDefault="00AD7575" w:rsidP="00AD7575">
      <w:pPr>
        <w:pStyle w:val="subcap"/>
      </w:pPr>
      <w:r w:rsidRPr="00997F64">
        <w:lastRenderedPageBreak/>
        <w:t>ALL TERRITORIES</w:t>
      </w:r>
    </w:p>
    <w:p w14:paraId="27FA0458" w14:textId="77777777" w:rsidR="00AD7575" w:rsidRPr="00997F64" w:rsidRDefault="00AD7575" w:rsidP="00AD7575">
      <w:pPr>
        <w:pStyle w:val="isonormal"/>
      </w:pPr>
    </w:p>
    <w:p w14:paraId="3D857F3B" w14:textId="77777777" w:rsidR="00AD7575" w:rsidRPr="00997F64" w:rsidRDefault="00AD7575" w:rsidP="00AD7575">
      <w:pPr>
        <w:pStyle w:val="isonormal"/>
        <w:sectPr w:rsidR="00AD7575" w:rsidRPr="00997F64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56EDD6A" w14:textId="77777777" w:rsidR="00AD7575" w:rsidRPr="00997F64" w:rsidRDefault="00AD7575" w:rsidP="00AD7575">
      <w:pPr>
        <w:pStyle w:val="boxrule"/>
        <w:rPr>
          <w:b w:val="0"/>
        </w:rPr>
      </w:pPr>
      <w:r w:rsidRPr="00997F64">
        <w:t xml:space="preserve">249.  AUTO DEALERS – PREMIUM DEVELOPMENT </w:t>
      </w:r>
      <w:r w:rsidRPr="00997F64">
        <w:tab/>
      </w:r>
      <w:r w:rsidRPr="00997F64">
        <w:rPr>
          <w:b w:val="0"/>
        </w:rPr>
        <w:t>(Cont'd)</w:t>
      </w:r>
    </w:p>
    <w:p w14:paraId="49310353" w14:textId="77777777" w:rsidR="00AD7575" w:rsidRPr="00997F64" w:rsidRDefault="00AD7575" w:rsidP="00AD7575">
      <w:pPr>
        <w:pStyle w:val="isonormal"/>
      </w:pPr>
    </w:p>
    <w:p w14:paraId="78595C7E" w14:textId="77777777" w:rsidR="00AD7575" w:rsidRPr="00997F64" w:rsidRDefault="00AD7575" w:rsidP="00AD7575">
      <w:pPr>
        <w:pStyle w:val="isonormal"/>
        <w:sectPr w:rsidR="00AD7575" w:rsidRPr="00997F64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AD7575" w:rsidRPr="00997F64" w14:paraId="4B9E6903" w14:textId="77777777" w:rsidTr="004E64AF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E49B5" w14:textId="09AC92FA" w:rsidR="00AD7575" w:rsidRPr="00997F64" w:rsidRDefault="00AD7575" w:rsidP="004E64AF">
            <w:pPr>
              <w:pStyle w:val="tablehead"/>
            </w:pPr>
            <w:r w:rsidRPr="00997F64">
              <w:t>COMPREHENSIVE</w:t>
            </w:r>
            <w:r w:rsidRPr="00AD7575">
              <w:rPr>
                <w:sz w:val="20"/>
              </w:rPr>
              <w:t>*</w:t>
            </w:r>
          </w:p>
        </w:tc>
      </w:tr>
      <w:tr w:rsidR="00AD7575" w:rsidRPr="00997F64" w14:paraId="745382AA" w14:textId="77777777" w:rsidTr="004E64AF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2F8424" w14:textId="77777777" w:rsidR="00AD7575" w:rsidRPr="00997F64" w:rsidRDefault="00AD7575" w:rsidP="004E64AF">
            <w:pPr>
              <w:pStyle w:val="tablehead"/>
            </w:pPr>
          </w:p>
          <w:p w14:paraId="14ED09B6" w14:textId="77777777" w:rsidR="00AD7575" w:rsidRPr="00997F64" w:rsidRDefault="00AD7575" w:rsidP="004E64AF">
            <w:pPr>
              <w:pStyle w:val="tablehead"/>
            </w:pPr>
            <w:r w:rsidRPr="00997F64">
              <w:br/>
              <w:t>Territory</w:t>
            </w:r>
            <w:r w:rsidRPr="00997F64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A3A2C" w14:textId="77777777" w:rsidR="00AD7575" w:rsidRPr="00997F64" w:rsidRDefault="00AD7575" w:rsidP="004E64AF">
            <w:pPr>
              <w:pStyle w:val="tablehead"/>
            </w:pPr>
            <w:r w:rsidRPr="00997F64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68686" w14:textId="77777777" w:rsidR="00AD7575" w:rsidRPr="00997F64" w:rsidRDefault="00AD7575" w:rsidP="004E64AF">
            <w:pPr>
              <w:pStyle w:val="tablehead"/>
            </w:pPr>
            <w:r w:rsidRPr="00997F64">
              <w:t>Miscellaneous Type Vehicles</w:t>
            </w:r>
          </w:p>
        </w:tc>
      </w:tr>
      <w:tr w:rsidR="00AD7575" w:rsidRPr="00997F64" w14:paraId="6BEC4350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2C8B89B" w14:textId="77777777" w:rsidR="00AD7575" w:rsidRPr="00997F64" w:rsidRDefault="00AD7575" w:rsidP="004E64AF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295EEE19" w14:textId="77777777" w:rsidR="00AD7575" w:rsidRPr="00997F64" w:rsidRDefault="00AD7575" w:rsidP="004E64AF">
            <w:pPr>
              <w:pStyle w:val="tablehead"/>
            </w:pPr>
            <w:r w:rsidRPr="00997F64">
              <w:br/>
            </w:r>
            <w:r w:rsidRPr="00997F64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39E0FC1D" w14:textId="77777777" w:rsidR="00AD7575" w:rsidRPr="00997F64" w:rsidRDefault="00AD7575" w:rsidP="004E64AF">
            <w:pPr>
              <w:pStyle w:val="tablehead"/>
            </w:pPr>
            <w:r w:rsidRPr="00997F64">
              <w:br/>
              <w:t>Standard</w:t>
            </w:r>
            <w:r w:rsidRPr="00997F64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0734C5DF" w14:textId="77777777" w:rsidR="00AD7575" w:rsidRPr="00997F64" w:rsidRDefault="00AD7575" w:rsidP="004E64AF">
            <w:pPr>
              <w:pStyle w:val="tablehead"/>
            </w:pPr>
            <w:r w:rsidRPr="00997F64">
              <w:br/>
              <w:t>Non-Standard</w:t>
            </w:r>
            <w:r w:rsidRPr="00997F64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0E97AD9E" w14:textId="77777777" w:rsidR="00AD7575" w:rsidRPr="00997F64" w:rsidRDefault="00AD7575" w:rsidP="004E64AF">
            <w:pPr>
              <w:pStyle w:val="tablehead"/>
            </w:pPr>
            <w:r w:rsidRPr="00997F64">
              <w:br/>
            </w:r>
            <w:r w:rsidRPr="00997F64">
              <w:br/>
              <w:t>Buildings And Open Lots</w:t>
            </w:r>
          </w:p>
        </w:tc>
      </w:tr>
      <w:tr w:rsidR="00AD7575" w:rsidRPr="00997F64" w14:paraId="4A814295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61DF47C0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br/>
            </w:r>
            <w:r w:rsidRPr="00997F64">
              <w:br/>
              <w:t>101,124</w:t>
            </w:r>
          </w:p>
        </w:tc>
        <w:tc>
          <w:tcPr>
            <w:tcW w:w="1440" w:type="dxa"/>
            <w:tcBorders>
              <w:bottom w:val="nil"/>
            </w:tcBorders>
          </w:tcPr>
          <w:p w14:paraId="4DD07BF9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br/>
            </w:r>
            <w:r w:rsidRPr="00997F64">
              <w:br/>
              <w:t>$  0.60</w:t>
            </w:r>
          </w:p>
        </w:tc>
        <w:tc>
          <w:tcPr>
            <w:tcW w:w="1620" w:type="dxa"/>
            <w:tcBorders>
              <w:bottom w:val="nil"/>
            </w:tcBorders>
          </w:tcPr>
          <w:p w14:paraId="5230D686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br/>
            </w:r>
            <w:r w:rsidRPr="00997F64">
              <w:br/>
              <w:t>$  0.66</w:t>
            </w:r>
          </w:p>
        </w:tc>
        <w:tc>
          <w:tcPr>
            <w:tcW w:w="1440" w:type="dxa"/>
            <w:tcBorders>
              <w:bottom w:val="nil"/>
            </w:tcBorders>
          </w:tcPr>
          <w:p w14:paraId="36A2AF11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br/>
            </w:r>
            <w:r w:rsidRPr="00997F64">
              <w:br/>
              <w:t>$  0.72</w:t>
            </w:r>
          </w:p>
        </w:tc>
        <w:tc>
          <w:tcPr>
            <w:tcW w:w="3000" w:type="dxa"/>
            <w:tcBorders>
              <w:bottom w:val="nil"/>
            </w:tcBorders>
          </w:tcPr>
          <w:p w14:paraId="1A22F798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br/>
            </w:r>
            <w:r w:rsidRPr="00997F64">
              <w:br/>
              <w:t>$  0.49</w:t>
            </w:r>
          </w:p>
        </w:tc>
      </w:tr>
      <w:tr w:rsidR="00AD7575" w:rsidRPr="00997F64" w14:paraId="5D7D0132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5BE42917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t>120</w:t>
            </w:r>
          </w:p>
        </w:tc>
        <w:tc>
          <w:tcPr>
            <w:tcW w:w="1440" w:type="dxa"/>
            <w:tcBorders>
              <w:bottom w:val="nil"/>
            </w:tcBorders>
          </w:tcPr>
          <w:p w14:paraId="5B0944D3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t xml:space="preserve">   0.55</w:t>
            </w:r>
          </w:p>
        </w:tc>
        <w:tc>
          <w:tcPr>
            <w:tcW w:w="1620" w:type="dxa"/>
            <w:tcBorders>
              <w:bottom w:val="nil"/>
            </w:tcBorders>
          </w:tcPr>
          <w:p w14:paraId="0DA23AF5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t xml:space="preserve">   0.62</w:t>
            </w:r>
          </w:p>
        </w:tc>
        <w:tc>
          <w:tcPr>
            <w:tcW w:w="1440" w:type="dxa"/>
            <w:tcBorders>
              <w:bottom w:val="nil"/>
            </w:tcBorders>
          </w:tcPr>
          <w:p w14:paraId="23BC767D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t xml:space="preserve">   0.69</w:t>
            </w:r>
          </w:p>
        </w:tc>
        <w:tc>
          <w:tcPr>
            <w:tcW w:w="3000" w:type="dxa"/>
            <w:tcBorders>
              <w:bottom w:val="nil"/>
            </w:tcBorders>
          </w:tcPr>
          <w:p w14:paraId="101A56B4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t xml:space="preserve">   0.49</w:t>
            </w:r>
          </w:p>
        </w:tc>
      </w:tr>
      <w:tr w:rsidR="00AD7575" w:rsidRPr="00997F64" w14:paraId="7F5805F3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FA3B1C9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t>ALL OTHER</w:t>
            </w:r>
          </w:p>
        </w:tc>
        <w:tc>
          <w:tcPr>
            <w:tcW w:w="1440" w:type="dxa"/>
          </w:tcPr>
          <w:p w14:paraId="65E81E98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t xml:space="preserve">   0.41</w:t>
            </w:r>
          </w:p>
        </w:tc>
        <w:tc>
          <w:tcPr>
            <w:tcW w:w="1620" w:type="dxa"/>
          </w:tcPr>
          <w:p w14:paraId="14EA9E5D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t xml:space="preserve">   0.49</w:t>
            </w:r>
          </w:p>
        </w:tc>
        <w:tc>
          <w:tcPr>
            <w:tcW w:w="1440" w:type="dxa"/>
          </w:tcPr>
          <w:p w14:paraId="07CA13E8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t xml:space="preserve">   0.54</w:t>
            </w:r>
          </w:p>
        </w:tc>
        <w:tc>
          <w:tcPr>
            <w:tcW w:w="3000" w:type="dxa"/>
          </w:tcPr>
          <w:p w14:paraId="6E6A4EA5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t xml:space="preserve">   0.49</w:t>
            </w:r>
          </w:p>
        </w:tc>
      </w:tr>
      <w:tr w:rsidR="00AD7575" w:rsidRPr="00997F64" w14:paraId="77110154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EE93EC6" w14:textId="77777777" w:rsidR="00AD7575" w:rsidRPr="00997F64" w:rsidRDefault="00AD7575" w:rsidP="004E64AF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051A29BE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t xml:space="preserve">       </w:t>
            </w:r>
          </w:p>
        </w:tc>
        <w:tc>
          <w:tcPr>
            <w:tcW w:w="1620" w:type="dxa"/>
          </w:tcPr>
          <w:p w14:paraId="57C02295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t xml:space="preserve">       </w:t>
            </w:r>
          </w:p>
        </w:tc>
        <w:tc>
          <w:tcPr>
            <w:tcW w:w="1440" w:type="dxa"/>
          </w:tcPr>
          <w:p w14:paraId="00FB8FB1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t xml:space="preserve">       </w:t>
            </w:r>
          </w:p>
        </w:tc>
        <w:tc>
          <w:tcPr>
            <w:tcW w:w="3000" w:type="dxa"/>
          </w:tcPr>
          <w:p w14:paraId="4DC41972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t xml:space="preserve">       </w:t>
            </w:r>
          </w:p>
        </w:tc>
      </w:tr>
      <w:tr w:rsidR="00AD7575" w:rsidRPr="00997F64" w14:paraId="69DD2A3B" w14:textId="77777777" w:rsidTr="004E64A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26CF3CB" w14:textId="5E9C44D9" w:rsidR="00AD7575" w:rsidRPr="00997F64" w:rsidRDefault="00AD7575" w:rsidP="004E64AF">
            <w:pPr>
              <w:pStyle w:val="tabletext11"/>
              <w:jc w:val="right"/>
            </w:pPr>
            <w:r w:rsidRPr="00AD7575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D18B64" w14:textId="77777777" w:rsidR="00AD7575" w:rsidRPr="00997F64" w:rsidRDefault="00AD7575" w:rsidP="004E64AF">
            <w:pPr>
              <w:pStyle w:val="tabletext11"/>
            </w:pPr>
            <w:r w:rsidRPr="00997F64">
              <w:t>Theft and Mischief or Vandalism are subject to a $100 per car/$500 per occurrence deductible.</w:t>
            </w:r>
          </w:p>
        </w:tc>
      </w:tr>
      <w:tr w:rsidR="00AD7575" w:rsidRPr="00997F64" w14:paraId="26AAF942" w14:textId="77777777" w:rsidTr="004E64A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AA0E65" w14:textId="77777777" w:rsidR="00AD7575" w:rsidRPr="00997F64" w:rsidRDefault="00AD7575" w:rsidP="004E64AF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72749" w14:textId="77777777" w:rsidR="00AD7575" w:rsidRPr="00997F64" w:rsidRDefault="00AD7575" w:rsidP="004E64AF">
            <w:pPr>
              <w:pStyle w:val="tabletext11"/>
            </w:pPr>
            <w:r w:rsidRPr="00997F64">
              <w:t xml:space="preserve">See Rule </w:t>
            </w:r>
            <w:r w:rsidRPr="00997F64">
              <w:rPr>
                <w:b/>
              </w:rPr>
              <w:t>298.</w:t>
            </w:r>
            <w:r w:rsidRPr="00997F64">
              <w:t xml:space="preserve"> for additional deductible options.</w:t>
            </w:r>
          </w:p>
        </w:tc>
      </w:tr>
    </w:tbl>
    <w:p w14:paraId="08291573" w14:textId="77777777" w:rsidR="00AD7575" w:rsidRPr="00997F64" w:rsidRDefault="00AD7575" w:rsidP="00AD7575">
      <w:pPr>
        <w:pStyle w:val="isonormal"/>
      </w:pPr>
    </w:p>
    <w:p w14:paraId="2B28804C" w14:textId="77777777" w:rsidR="00AD7575" w:rsidRPr="00997F64" w:rsidRDefault="00AD7575" w:rsidP="00AD7575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AD7575" w:rsidRPr="00997F64" w14:paraId="5016B232" w14:textId="77777777" w:rsidTr="004E64AF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E9AD5" w14:textId="77777777" w:rsidR="00AD7575" w:rsidRPr="00997F64" w:rsidRDefault="00AD7575" w:rsidP="004E64AF">
            <w:pPr>
              <w:pStyle w:val="tablehead"/>
              <w:rPr>
                <w:b w:val="0"/>
              </w:rPr>
            </w:pPr>
            <w:r w:rsidRPr="00997F64">
              <w:t>BLANKET COLLISION</w:t>
            </w:r>
          </w:p>
        </w:tc>
      </w:tr>
      <w:tr w:rsidR="00AD7575" w:rsidRPr="00997F64" w14:paraId="2D7F0DC5" w14:textId="77777777" w:rsidTr="004E64AF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BF19AF" w14:textId="77777777" w:rsidR="00AD7575" w:rsidRPr="00997F64" w:rsidRDefault="00AD7575" w:rsidP="004E64AF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6B49092A" w14:textId="77777777" w:rsidR="00AD7575" w:rsidRPr="00997F64" w:rsidRDefault="00AD7575" w:rsidP="004E64AF">
            <w:pPr>
              <w:pStyle w:val="tablehead"/>
              <w:jc w:val="right"/>
            </w:pPr>
            <w:r w:rsidRPr="00997F64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6BF1921B" w14:textId="77777777" w:rsidR="00AD7575" w:rsidRPr="00997F64" w:rsidRDefault="00AD7575" w:rsidP="004E64AF">
            <w:pPr>
              <w:pStyle w:val="tablehead"/>
              <w:jc w:val="left"/>
            </w:pPr>
            <w:r w:rsidRPr="00997F64">
              <w:t>Reporting Form – Inventory Value</w:t>
            </w:r>
          </w:p>
        </w:tc>
      </w:tr>
      <w:tr w:rsidR="00AD7575" w:rsidRPr="00997F64" w14:paraId="1B0041D6" w14:textId="77777777" w:rsidTr="004E64AF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40110F" w14:textId="77777777" w:rsidR="00AD7575" w:rsidRPr="00997F64" w:rsidRDefault="00AD7575" w:rsidP="004E64AF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7ADB6C20" w14:textId="77777777" w:rsidR="00AD7575" w:rsidRPr="00997F64" w:rsidRDefault="00AD7575" w:rsidP="004E64AF">
            <w:pPr>
              <w:pStyle w:val="tablehead"/>
              <w:jc w:val="right"/>
            </w:pPr>
            <w:r w:rsidRPr="00997F64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4ECFF53F" w14:textId="77777777" w:rsidR="00AD7575" w:rsidRPr="00997F64" w:rsidRDefault="00AD7575" w:rsidP="004E64AF">
            <w:pPr>
              <w:pStyle w:val="tablehead"/>
              <w:jc w:val="left"/>
            </w:pPr>
            <w:r w:rsidRPr="00997F64">
              <w:t>Non–Reporting Form – Limit of Insurance</w:t>
            </w:r>
          </w:p>
        </w:tc>
      </w:tr>
      <w:tr w:rsidR="00AD7575" w:rsidRPr="00997F64" w14:paraId="60369270" w14:textId="77777777" w:rsidTr="004E64AF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A814F" w14:textId="77777777" w:rsidR="00AD7575" w:rsidRPr="00997F64" w:rsidRDefault="00AD7575" w:rsidP="004E64AF">
            <w:pPr>
              <w:pStyle w:val="tablehead"/>
            </w:pPr>
            <w:r w:rsidRPr="00997F64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FBA59" w14:textId="77777777" w:rsidR="00AD7575" w:rsidRPr="00997F64" w:rsidRDefault="00AD7575" w:rsidP="004E64AF">
            <w:pPr>
              <w:pStyle w:val="tablehead"/>
            </w:pPr>
            <w:r w:rsidRPr="00997F64">
              <w:t xml:space="preserve">First $ 50,000 </w:t>
            </w:r>
            <w:r w:rsidRPr="00997F64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CAB8C" w14:textId="77777777" w:rsidR="00AD7575" w:rsidRPr="00997F64" w:rsidRDefault="00AD7575" w:rsidP="004E64AF">
            <w:pPr>
              <w:pStyle w:val="tablehead"/>
            </w:pPr>
            <w:r w:rsidRPr="00997F64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DCAB7" w14:textId="77777777" w:rsidR="00AD7575" w:rsidRPr="00997F64" w:rsidRDefault="00AD7575" w:rsidP="004E64AF">
            <w:pPr>
              <w:pStyle w:val="tablehead"/>
            </w:pPr>
            <w:r w:rsidRPr="00997F64">
              <w:br/>
              <w:t>Over $ 100,000</w:t>
            </w:r>
          </w:p>
        </w:tc>
      </w:tr>
      <w:tr w:rsidR="00AD7575" w:rsidRPr="00997F64" w14:paraId="38A9B03D" w14:textId="77777777" w:rsidTr="004E64AF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CC93A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0772F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t>$  1.01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919FF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t>$  0.43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70FE5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t>$  0.19</w:t>
            </w:r>
          </w:p>
        </w:tc>
      </w:tr>
      <w:tr w:rsidR="00AD7575" w:rsidRPr="00997F64" w14:paraId="1A34536B" w14:textId="77777777" w:rsidTr="004E64AF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AEB4D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1CC54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t xml:space="preserve">   0.80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886D0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t xml:space="preserve">   0.33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89A4C" w14:textId="77777777" w:rsidR="00AD7575" w:rsidRPr="00997F64" w:rsidRDefault="00AD7575" w:rsidP="004E64AF">
            <w:pPr>
              <w:pStyle w:val="tabletext11"/>
              <w:jc w:val="center"/>
            </w:pPr>
            <w:r w:rsidRPr="00997F64">
              <w:t xml:space="preserve">   0.15</w:t>
            </w:r>
          </w:p>
        </w:tc>
      </w:tr>
      <w:tr w:rsidR="00AD7575" w:rsidRPr="00997F64" w14:paraId="3B69CC11" w14:textId="77777777" w:rsidTr="004E64A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70E272" w14:textId="77777777" w:rsidR="00AD7575" w:rsidRPr="00997F64" w:rsidRDefault="00AD7575" w:rsidP="004E64AF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C208E" w14:textId="77777777" w:rsidR="00AD7575" w:rsidRPr="00997F64" w:rsidRDefault="00AD7575" w:rsidP="004E64AF">
            <w:pPr>
              <w:pStyle w:val="tabletext11"/>
            </w:pPr>
            <w:r w:rsidRPr="00997F64">
              <w:t xml:space="preserve">See Rule </w:t>
            </w:r>
            <w:r w:rsidRPr="00997F64">
              <w:rPr>
                <w:b/>
              </w:rPr>
              <w:t>298.</w:t>
            </w:r>
            <w:r w:rsidRPr="00997F64">
              <w:t xml:space="preserve"> for additional deductible options.</w:t>
            </w:r>
          </w:p>
        </w:tc>
      </w:tr>
    </w:tbl>
    <w:p w14:paraId="5E78CF36" w14:textId="30BBB36F" w:rsidR="00AD7575" w:rsidRDefault="00AD7575" w:rsidP="00AD7575">
      <w:pPr>
        <w:pStyle w:val="isonormal"/>
      </w:pPr>
    </w:p>
    <w:p w14:paraId="2BDF7D65" w14:textId="37DA5DE3" w:rsidR="00AD7575" w:rsidRDefault="00AD7575" w:rsidP="00AD7575">
      <w:pPr>
        <w:pStyle w:val="isonormal"/>
        <w:jc w:val="left"/>
      </w:pPr>
    </w:p>
    <w:p w14:paraId="65AD7BCE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B738293" w14:textId="77777777" w:rsidR="00AD7575" w:rsidRPr="008436D3" w:rsidRDefault="00AD7575" w:rsidP="00AD7575">
      <w:pPr>
        <w:pStyle w:val="subcap"/>
      </w:pPr>
      <w:r w:rsidRPr="008436D3">
        <w:lastRenderedPageBreak/>
        <w:t>ALL TERRITORIES</w:t>
      </w:r>
    </w:p>
    <w:p w14:paraId="29651B18" w14:textId="77777777" w:rsidR="00AD7575" w:rsidRPr="008436D3" w:rsidRDefault="00AD7575" w:rsidP="00AD7575">
      <w:pPr>
        <w:pStyle w:val="isonormal"/>
      </w:pPr>
    </w:p>
    <w:p w14:paraId="26CD2B75" w14:textId="77777777" w:rsidR="00AD7575" w:rsidRPr="008436D3" w:rsidRDefault="00AD7575" w:rsidP="00AD7575">
      <w:pPr>
        <w:pStyle w:val="isonormal"/>
        <w:sectPr w:rsidR="00AD7575" w:rsidRPr="008436D3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808E2C6" w14:textId="77777777" w:rsidR="00AD7575" w:rsidRPr="008436D3" w:rsidRDefault="00AD7575" w:rsidP="00AD7575">
      <w:pPr>
        <w:pStyle w:val="boxrule"/>
      </w:pPr>
      <w:r w:rsidRPr="008436D3">
        <w:t xml:space="preserve">255.  </w:t>
      </w:r>
      <w:bookmarkStart w:id="4" w:name="Rule55"/>
      <w:bookmarkEnd w:id="4"/>
      <w:r w:rsidRPr="008436D3">
        <w:t xml:space="preserve">GARAGEKEEPERS' INSURANCE – PREMIUM </w:t>
      </w:r>
      <w:r w:rsidRPr="008436D3">
        <w:tab/>
        <w:t>DEVELOPMENT</w:t>
      </w:r>
    </w:p>
    <w:p w14:paraId="77F09367" w14:textId="77777777" w:rsidR="00AD7575" w:rsidRPr="008436D3" w:rsidRDefault="00AD7575" w:rsidP="00AD7575">
      <w:pPr>
        <w:pStyle w:val="isonormal"/>
      </w:pPr>
    </w:p>
    <w:p w14:paraId="6353CF93" w14:textId="77777777" w:rsidR="00AD7575" w:rsidRPr="008436D3" w:rsidRDefault="00AD7575" w:rsidP="00AD7575">
      <w:pPr>
        <w:pStyle w:val="isonormal"/>
        <w:sectPr w:rsidR="00AD7575" w:rsidRPr="008436D3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AD7575" w:rsidRPr="008436D3" w14:paraId="75E470DC" w14:textId="77777777" w:rsidTr="004E64AF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F2FAB" w14:textId="77777777" w:rsidR="00AD7575" w:rsidRPr="008436D3" w:rsidRDefault="00AD7575" w:rsidP="004E64AF">
            <w:pPr>
              <w:pStyle w:val="tablehead"/>
            </w:pPr>
            <w:r w:rsidRPr="008436D3">
              <w:t>GARAGEKEEPERS’ – OTHER THAN COLLISION</w:t>
            </w:r>
            <w:r w:rsidRPr="008436D3">
              <w:rPr>
                <w:rFonts w:ascii="Symbol" w:hAnsi="Symbol"/>
              </w:rPr>
              <w:t></w:t>
            </w:r>
          </w:p>
        </w:tc>
      </w:tr>
      <w:tr w:rsidR="00AD7575" w:rsidRPr="008436D3" w14:paraId="370D4C0D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7CA9B89" w14:textId="77777777" w:rsidR="00AD7575" w:rsidRPr="008436D3" w:rsidRDefault="00AD7575" w:rsidP="004E64AF">
            <w:pPr>
              <w:pStyle w:val="tablehead"/>
            </w:pPr>
            <w:r w:rsidRPr="008436D3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BDBB1A" w14:textId="77777777" w:rsidR="00AD7575" w:rsidRPr="008436D3" w:rsidRDefault="00AD7575" w:rsidP="004E64AF">
            <w:pPr>
              <w:pStyle w:val="tablehead"/>
            </w:pPr>
            <w:r w:rsidRPr="008436D3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3BF903E" w14:textId="77777777" w:rsidR="00AD7575" w:rsidRPr="008436D3" w:rsidRDefault="00AD7575" w:rsidP="004E64AF">
            <w:pPr>
              <w:pStyle w:val="tablehead"/>
            </w:pPr>
            <w:r w:rsidRPr="008436D3">
              <w:t>Comprehensive</w:t>
            </w:r>
          </w:p>
        </w:tc>
      </w:tr>
      <w:tr w:rsidR="00AD7575" w:rsidRPr="008436D3" w14:paraId="6164223B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142B6B0A" w14:textId="77777777" w:rsidR="00AD7575" w:rsidRPr="008436D3" w:rsidRDefault="00AD7575" w:rsidP="004E64AF">
            <w:pPr>
              <w:pStyle w:val="tablehead"/>
            </w:pPr>
            <w:r w:rsidRPr="008436D3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B609B7" w14:textId="77777777" w:rsidR="00AD7575" w:rsidRPr="008436D3" w:rsidRDefault="00AD7575" w:rsidP="004E64AF">
            <w:pPr>
              <w:pStyle w:val="tablehead"/>
            </w:pPr>
            <w:r w:rsidRPr="008436D3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9F9C54" w14:textId="77777777" w:rsidR="00AD7575" w:rsidRPr="008436D3" w:rsidRDefault="00AD7575" w:rsidP="004E64AF">
            <w:pPr>
              <w:pStyle w:val="tablehead"/>
            </w:pPr>
            <w:r w:rsidRPr="008436D3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3D1D1C" w14:textId="77777777" w:rsidR="00AD7575" w:rsidRPr="008436D3" w:rsidRDefault="00AD7575" w:rsidP="004E64AF">
            <w:pPr>
              <w:pStyle w:val="tablehead"/>
            </w:pPr>
            <w:r w:rsidRPr="008436D3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3925F70" w14:textId="77777777" w:rsidR="00AD7575" w:rsidRPr="008436D3" w:rsidRDefault="00AD7575" w:rsidP="004E64AF">
            <w:pPr>
              <w:pStyle w:val="tablehead"/>
            </w:pPr>
            <w:r w:rsidRPr="008436D3">
              <w:t>Direct (Primary)</w:t>
            </w:r>
          </w:p>
        </w:tc>
      </w:tr>
      <w:tr w:rsidR="00AD7575" w:rsidRPr="008436D3" w14:paraId="0A1A4F86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598211CA" w14:textId="77777777" w:rsidR="00AD7575" w:rsidRPr="008436D3" w:rsidRDefault="00AD7575" w:rsidP="004E64AF">
            <w:pPr>
              <w:pStyle w:val="tabletext11"/>
              <w:jc w:val="right"/>
            </w:pPr>
            <w:r w:rsidRPr="008436D3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6DF162D9" w14:textId="77777777" w:rsidR="00AD7575" w:rsidRPr="008436D3" w:rsidRDefault="00AD7575" w:rsidP="004E64AF">
            <w:pPr>
              <w:pStyle w:val="tabletext11"/>
              <w:jc w:val="center"/>
            </w:pPr>
            <w:r w:rsidRPr="008436D3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06A1152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>$    23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027659B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>$    31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71DDF2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>$    28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5C89AB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>$    37</w:t>
            </w:r>
          </w:p>
        </w:tc>
      </w:tr>
      <w:tr w:rsidR="00AD7575" w:rsidRPr="008436D3" w14:paraId="7A42F067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E697876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F03DC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27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3E337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36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09C16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32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0A912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44</w:t>
            </w:r>
          </w:p>
        </w:tc>
      </w:tr>
      <w:tr w:rsidR="00AD7575" w:rsidRPr="008436D3" w14:paraId="7DBFD05B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50D8997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44E88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31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587CE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7BFDA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37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7FC1E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50</w:t>
            </w:r>
          </w:p>
        </w:tc>
      </w:tr>
      <w:tr w:rsidR="00AD7575" w:rsidRPr="008436D3" w14:paraId="735D475B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2A91B82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12C28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38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7E3E2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E178F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46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ACD93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61</w:t>
            </w:r>
          </w:p>
        </w:tc>
      </w:tr>
      <w:tr w:rsidR="00AD7575" w:rsidRPr="008436D3" w14:paraId="784DC01D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C876EC9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1F141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13B75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2C01B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54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0CC64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72</w:t>
            </w:r>
          </w:p>
        </w:tc>
      </w:tr>
      <w:tr w:rsidR="00AD7575" w:rsidRPr="008436D3" w14:paraId="37A5E602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9D003AE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A20D3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50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A06BC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67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12A19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8C5B8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81</w:t>
            </w:r>
          </w:p>
        </w:tc>
      </w:tr>
      <w:tr w:rsidR="00AD7575" w:rsidRPr="008436D3" w14:paraId="4EC11DBB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2759D1C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938D4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5E805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81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2DAD7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72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22779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98</w:t>
            </w:r>
          </w:p>
        </w:tc>
      </w:tr>
      <w:tr w:rsidR="00AD7575" w:rsidRPr="008436D3" w14:paraId="5762BF7A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19E616E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C9247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75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4750D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102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B4398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91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D1030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122</w:t>
            </w:r>
          </w:p>
        </w:tc>
      </w:tr>
      <w:tr w:rsidR="00AD7575" w:rsidRPr="008436D3" w14:paraId="65E5A54F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2589473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3AD30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 89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7C0C4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120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ADDC4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107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A9BBF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145</w:t>
            </w:r>
          </w:p>
        </w:tc>
      </w:tr>
      <w:tr w:rsidR="00AD7575" w:rsidRPr="008436D3" w14:paraId="044EEDF0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603A702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AD35D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102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B763F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137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41219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122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7204C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165</w:t>
            </w:r>
          </w:p>
        </w:tc>
      </w:tr>
      <w:tr w:rsidR="00AD7575" w:rsidRPr="008436D3" w14:paraId="6A6E7D5C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30ABA12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132FC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125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DBD59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169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5C3F7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150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BC342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203</w:t>
            </w:r>
          </w:p>
        </w:tc>
      </w:tr>
      <w:tr w:rsidR="00AD7575" w:rsidRPr="008436D3" w14:paraId="49BF7050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BCC3014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D3A31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148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E5C38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199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491D6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177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B68C7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239</w:t>
            </w:r>
          </w:p>
        </w:tc>
      </w:tr>
      <w:tr w:rsidR="00AD7575" w:rsidRPr="008436D3" w14:paraId="290AF3F8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0448B9F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D3571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170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8125B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230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512E3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204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26289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276</w:t>
            </w:r>
          </w:p>
        </w:tc>
      </w:tr>
      <w:tr w:rsidR="00AD7575" w:rsidRPr="008436D3" w14:paraId="19D506D7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43E2E89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C1584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210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210F8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283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1AD6C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251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6D779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339</w:t>
            </w:r>
          </w:p>
        </w:tc>
      </w:tr>
      <w:tr w:rsidR="00AD7575" w:rsidRPr="008436D3" w14:paraId="53E5E102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C741D55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5F456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246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B5265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332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4CDA6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295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234F1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398</w:t>
            </w:r>
          </w:p>
        </w:tc>
      </w:tr>
      <w:tr w:rsidR="00AD7575" w:rsidRPr="008436D3" w14:paraId="598F0098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4F5F34D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3A830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283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823C4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382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0C004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340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31A92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459</w:t>
            </w:r>
          </w:p>
        </w:tc>
      </w:tr>
      <w:tr w:rsidR="00AD7575" w:rsidRPr="008436D3" w14:paraId="37429EEF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E16B1D7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17127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340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EBC29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460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54650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408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74799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551</w:t>
            </w:r>
          </w:p>
        </w:tc>
      </w:tr>
      <w:tr w:rsidR="00AD7575" w:rsidRPr="008436D3" w14:paraId="14F06EAA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1D81550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6536A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431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AC992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582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3CB7D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517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2785E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698</w:t>
            </w:r>
          </w:p>
        </w:tc>
      </w:tr>
      <w:tr w:rsidR="00AD7575" w:rsidRPr="008436D3" w14:paraId="66D92BBE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6D2324B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04C7A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522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2A702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705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DC486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627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94FD9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846</w:t>
            </w:r>
          </w:p>
        </w:tc>
      </w:tr>
      <w:tr w:rsidR="00AD7575" w:rsidRPr="008436D3" w14:paraId="6C58FAB3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470183A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E3ABE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612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06469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826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904BC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734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76C0D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991</w:t>
            </w:r>
          </w:p>
        </w:tc>
      </w:tr>
      <w:tr w:rsidR="00AD7575" w:rsidRPr="008436D3" w14:paraId="5EEEB8F9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C9685E9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C103E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783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7D0C5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1057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102E3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940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898E8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1269</w:t>
            </w:r>
          </w:p>
        </w:tc>
      </w:tr>
      <w:tr w:rsidR="00AD7575" w:rsidRPr="008436D3" w14:paraId="58F88F14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73B073F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1A6BE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 949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6C355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1282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0548A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1139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828F9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1538</w:t>
            </w:r>
          </w:p>
        </w:tc>
      </w:tr>
      <w:tr w:rsidR="00AD7575" w:rsidRPr="008436D3" w14:paraId="265D6913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295DC10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83DEF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1111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CD7C9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1500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F0B51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1333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1FF56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1800</w:t>
            </w:r>
          </w:p>
        </w:tc>
      </w:tr>
      <w:tr w:rsidR="00AD7575" w:rsidRPr="008436D3" w14:paraId="6A0BCFBC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894C7DB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4011D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1417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B863C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1913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97754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1701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38897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2296</w:t>
            </w:r>
          </w:p>
        </w:tc>
      </w:tr>
      <w:tr w:rsidR="00AD7575" w:rsidRPr="008436D3" w14:paraId="2BDE20BD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22D590E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E4E4C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1693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E75C7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2285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927AA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2031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377F6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2742</w:t>
            </w:r>
          </w:p>
        </w:tc>
      </w:tr>
      <w:tr w:rsidR="00AD7575" w:rsidRPr="008436D3" w14:paraId="6C29DF56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39ABC9E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2B796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1915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9EC8E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2586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4CF1E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2299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A68F9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3103</w:t>
            </w:r>
          </w:p>
        </w:tc>
      </w:tr>
      <w:tr w:rsidR="00AD7575" w:rsidRPr="008436D3" w14:paraId="28D6DA42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D69E001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34049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2086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5F3A8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2817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14448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2504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55D3E" w14:textId="77777777" w:rsidR="00AD7575" w:rsidRPr="008436D3" w:rsidRDefault="00AD7575" w:rsidP="004E64AF">
            <w:pPr>
              <w:pStyle w:val="tabletext11"/>
              <w:tabs>
                <w:tab w:val="decimal" w:pos="1080"/>
              </w:tabs>
              <w:jc w:val="both"/>
            </w:pPr>
            <w:r w:rsidRPr="008436D3">
              <w:t xml:space="preserve">   3380</w:t>
            </w:r>
          </w:p>
        </w:tc>
      </w:tr>
      <w:tr w:rsidR="00AD7575" w:rsidRPr="008436D3" w14:paraId="4273A2B6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57FDB6F" w14:textId="77777777" w:rsidR="00AD7575" w:rsidRPr="008436D3" w:rsidRDefault="00AD7575" w:rsidP="004E64AF">
            <w:pPr>
              <w:pStyle w:val="tabletext11"/>
              <w:jc w:val="center"/>
            </w:pPr>
            <w:r w:rsidRPr="008436D3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251219C7" w14:textId="77777777" w:rsidR="00AD7575" w:rsidRPr="008436D3" w:rsidRDefault="00AD7575" w:rsidP="004E64AF">
            <w:pPr>
              <w:pStyle w:val="tabletext11"/>
              <w:jc w:val="center"/>
            </w:pPr>
          </w:p>
        </w:tc>
      </w:tr>
      <w:tr w:rsidR="00AD7575" w:rsidRPr="008436D3" w14:paraId="1D515EF2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935FB87" w14:textId="77777777" w:rsidR="00AD7575" w:rsidRPr="008436D3" w:rsidRDefault="00AD7575" w:rsidP="004E64AF">
            <w:pPr>
              <w:pStyle w:val="tabletext11"/>
              <w:tabs>
                <w:tab w:val="decimal" w:pos="1160"/>
              </w:tabs>
            </w:pPr>
            <w:r w:rsidRPr="008436D3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56FF5AF5" w14:textId="77777777" w:rsidR="00AD7575" w:rsidRPr="008436D3" w:rsidRDefault="00AD7575" w:rsidP="004E64AF">
            <w:pPr>
              <w:pStyle w:val="tabletext11"/>
              <w:jc w:val="center"/>
            </w:pPr>
            <w:r w:rsidRPr="008436D3">
              <w:t>Refer to Company</w:t>
            </w:r>
          </w:p>
        </w:tc>
      </w:tr>
      <w:tr w:rsidR="00AD7575" w:rsidRPr="008436D3" w14:paraId="71CDC5DB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55B419A4" w14:textId="77777777" w:rsidR="00AD7575" w:rsidRPr="008436D3" w:rsidRDefault="00AD7575" w:rsidP="004E64AF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79489D77" w14:textId="77777777" w:rsidR="00AD7575" w:rsidRPr="008436D3" w:rsidRDefault="00AD7575" w:rsidP="004E64AF">
            <w:pPr>
              <w:pStyle w:val="tabletext11"/>
              <w:jc w:val="center"/>
              <w:rPr>
                <w:b/>
              </w:rPr>
            </w:pPr>
            <w:r w:rsidRPr="008436D3">
              <w:rPr>
                <w:b/>
              </w:rPr>
              <w:t>Direct Coverage (Excess)</w:t>
            </w:r>
          </w:p>
        </w:tc>
      </w:tr>
      <w:tr w:rsidR="00AD7575" w:rsidRPr="008436D3" w14:paraId="22F8D319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7E2C447D" w14:textId="77777777" w:rsidR="00AD7575" w:rsidRPr="008436D3" w:rsidRDefault="00AD7575" w:rsidP="004E64AF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034C58D7" w14:textId="77777777" w:rsidR="00AD7575" w:rsidRPr="008436D3" w:rsidRDefault="00AD7575" w:rsidP="004E64AF">
            <w:pPr>
              <w:pStyle w:val="tabletext11"/>
              <w:jc w:val="center"/>
            </w:pPr>
            <w:r w:rsidRPr="008436D3">
              <w:t>Specified Causes Of Loss – Multiply the Legal Liability premium by 1.15.</w:t>
            </w:r>
          </w:p>
        </w:tc>
      </w:tr>
      <w:tr w:rsidR="00AD7575" w:rsidRPr="008436D3" w14:paraId="3482A133" w14:textId="77777777" w:rsidTr="004E64A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C73941" w14:textId="77777777" w:rsidR="00AD7575" w:rsidRPr="008436D3" w:rsidRDefault="00AD7575" w:rsidP="004E64AF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C54EA" w14:textId="77777777" w:rsidR="00AD7575" w:rsidRPr="008436D3" w:rsidRDefault="00AD7575" w:rsidP="004E64AF">
            <w:pPr>
              <w:pStyle w:val="tabletext11"/>
              <w:jc w:val="center"/>
            </w:pPr>
            <w:r w:rsidRPr="008436D3">
              <w:t>Comprehensive – Multiply the Legal Liability premium by 1.15.</w:t>
            </w:r>
          </w:p>
        </w:tc>
      </w:tr>
      <w:tr w:rsidR="00AD7575" w:rsidRPr="008436D3" w14:paraId="62C6DFFC" w14:textId="77777777" w:rsidTr="004E64A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6EF5AD" w14:textId="19922120" w:rsidR="00AD7575" w:rsidRPr="008436D3" w:rsidRDefault="00AD7575" w:rsidP="004E64AF">
            <w:pPr>
              <w:pStyle w:val="tabletext11"/>
              <w:jc w:val="right"/>
            </w:pPr>
            <w:r w:rsidRPr="00AD7575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D3A0A6" w14:textId="77777777" w:rsidR="00AD7575" w:rsidRPr="008436D3" w:rsidRDefault="00AD7575" w:rsidP="004E64AF">
            <w:pPr>
              <w:pStyle w:val="tabletext11"/>
            </w:pPr>
            <w:r w:rsidRPr="008436D3">
              <w:t>Theft and Mischief or Vandalism are subject to a $100 per car/$500 per occurrence deductible.</w:t>
            </w:r>
          </w:p>
        </w:tc>
      </w:tr>
      <w:tr w:rsidR="00AD7575" w:rsidRPr="008436D3" w14:paraId="283BD625" w14:textId="77777777" w:rsidTr="004E64A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BC508" w14:textId="77777777" w:rsidR="00AD7575" w:rsidRPr="008436D3" w:rsidRDefault="00AD7575" w:rsidP="004E64AF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26865" w14:textId="77777777" w:rsidR="00AD7575" w:rsidRPr="008436D3" w:rsidRDefault="00AD7575" w:rsidP="004E64AF">
            <w:pPr>
              <w:pStyle w:val="tabletext11"/>
            </w:pPr>
            <w:r w:rsidRPr="008436D3">
              <w:t xml:space="preserve">See Rule </w:t>
            </w:r>
            <w:r w:rsidRPr="008436D3">
              <w:rPr>
                <w:b/>
              </w:rPr>
              <w:t>298.</w:t>
            </w:r>
            <w:r w:rsidRPr="008436D3">
              <w:t xml:space="preserve"> for additional deductible options.</w:t>
            </w:r>
          </w:p>
        </w:tc>
      </w:tr>
    </w:tbl>
    <w:p w14:paraId="4F50B145" w14:textId="0BCB35AA" w:rsidR="00AD7575" w:rsidRDefault="00AD7575" w:rsidP="00AD7575">
      <w:pPr>
        <w:pStyle w:val="isonormal"/>
      </w:pPr>
    </w:p>
    <w:p w14:paraId="0DD67907" w14:textId="77EDB2D8" w:rsidR="00AD7575" w:rsidRDefault="00AD7575" w:rsidP="00AD7575">
      <w:pPr>
        <w:pStyle w:val="isonormal"/>
        <w:jc w:val="left"/>
      </w:pPr>
    </w:p>
    <w:p w14:paraId="27DD600C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2BA76C3" w14:textId="77777777" w:rsidR="00AD7575" w:rsidRPr="00AF5A44" w:rsidRDefault="00AD7575" w:rsidP="00AD7575">
      <w:pPr>
        <w:pStyle w:val="subcap"/>
      </w:pPr>
      <w:r w:rsidRPr="00AF5A44">
        <w:lastRenderedPageBreak/>
        <w:t>ALL TERRITORIES</w:t>
      </w:r>
    </w:p>
    <w:p w14:paraId="766AFED6" w14:textId="77777777" w:rsidR="00AD7575" w:rsidRPr="00AF5A44" w:rsidRDefault="00AD7575" w:rsidP="00AD7575">
      <w:pPr>
        <w:pStyle w:val="isonormal"/>
      </w:pPr>
    </w:p>
    <w:p w14:paraId="01BF5C72" w14:textId="77777777" w:rsidR="00AD7575" w:rsidRPr="00AF5A44" w:rsidRDefault="00AD7575" w:rsidP="00AD7575">
      <w:pPr>
        <w:pStyle w:val="isonormal"/>
        <w:sectPr w:rsidR="00AD7575" w:rsidRPr="00AF5A44" w:rsidSect="00AD7575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54A28E7" w14:textId="77777777" w:rsidR="00AD7575" w:rsidRPr="00AF5A44" w:rsidRDefault="00AD7575" w:rsidP="00AD7575">
      <w:pPr>
        <w:pStyle w:val="boxrule"/>
      </w:pPr>
      <w:r w:rsidRPr="00AF5A44">
        <w:t xml:space="preserve">255.  GARAGEKEEPERS' INSURANCE – PREMIUM </w:t>
      </w:r>
      <w:r w:rsidRPr="00AF5A44">
        <w:tab/>
        <w:t xml:space="preserve">DEVELOPMENT </w:t>
      </w:r>
      <w:r w:rsidRPr="00AF5A44">
        <w:rPr>
          <w:b w:val="0"/>
        </w:rPr>
        <w:t>(Cont'd)</w:t>
      </w:r>
    </w:p>
    <w:p w14:paraId="290FF532" w14:textId="77777777" w:rsidR="00AD7575" w:rsidRPr="00AF5A44" w:rsidRDefault="00AD7575" w:rsidP="00AD7575">
      <w:pPr>
        <w:pStyle w:val="isonormal"/>
      </w:pPr>
    </w:p>
    <w:p w14:paraId="643E5062" w14:textId="77777777" w:rsidR="00AD7575" w:rsidRPr="00AF5A44" w:rsidRDefault="00AD7575" w:rsidP="00AD7575">
      <w:pPr>
        <w:pStyle w:val="isonormal"/>
        <w:sectPr w:rsidR="00AD7575" w:rsidRPr="00AF5A44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AD7575" w:rsidRPr="00AF5A44" w14:paraId="759B9A3B" w14:textId="77777777" w:rsidTr="004E64AF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EBBE8" w14:textId="77777777" w:rsidR="00AD7575" w:rsidRPr="00AF5A44" w:rsidRDefault="00AD7575" w:rsidP="004E64AF">
            <w:pPr>
              <w:pStyle w:val="tablehead"/>
            </w:pPr>
            <w:r w:rsidRPr="00AF5A44">
              <w:t>GARAGEKEEPERS’ – COLLISION</w:t>
            </w:r>
          </w:p>
        </w:tc>
      </w:tr>
      <w:tr w:rsidR="00AD7575" w:rsidRPr="00AF5A44" w14:paraId="2E31E8A3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D78B94D" w14:textId="77777777" w:rsidR="00AD7575" w:rsidRPr="00AF5A44" w:rsidRDefault="00AD7575" w:rsidP="004E64AF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4B69A027" w14:textId="77777777" w:rsidR="00AD7575" w:rsidRPr="00AF5A44" w:rsidRDefault="00AD7575" w:rsidP="004E64AF">
            <w:pPr>
              <w:pStyle w:val="tablehead"/>
            </w:pPr>
            <w:r w:rsidRPr="00AF5A44">
              <w:t>Deductibles</w:t>
            </w:r>
          </w:p>
        </w:tc>
      </w:tr>
      <w:tr w:rsidR="00AD7575" w:rsidRPr="00AF5A44" w14:paraId="5FB3C69A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BB68157" w14:textId="77777777" w:rsidR="00AD7575" w:rsidRPr="00AF5A44" w:rsidRDefault="00AD7575" w:rsidP="004E64AF">
            <w:pPr>
              <w:pStyle w:val="tablehead"/>
            </w:pPr>
            <w:r w:rsidRPr="00AF5A44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CD56D" w14:textId="77777777" w:rsidR="00AD7575" w:rsidRPr="00AF5A44" w:rsidRDefault="00AD7575" w:rsidP="004E64AF">
            <w:pPr>
              <w:pStyle w:val="tablehead"/>
            </w:pPr>
            <w:r w:rsidRPr="00AF5A44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482E0" w14:textId="77777777" w:rsidR="00AD7575" w:rsidRPr="00AF5A44" w:rsidRDefault="00AD7575" w:rsidP="004E64AF">
            <w:pPr>
              <w:pStyle w:val="tablehead"/>
            </w:pPr>
            <w:r w:rsidRPr="00AF5A44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257DA1C5" w14:textId="77777777" w:rsidR="00AD7575" w:rsidRPr="00AF5A44" w:rsidRDefault="00AD7575" w:rsidP="004E64AF">
            <w:pPr>
              <w:pStyle w:val="tablehead"/>
            </w:pPr>
            <w:r w:rsidRPr="00AF5A44">
              <w:t>$ 500</w:t>
            </w:r>
          </w:p>
        </w:tc>
      </w:tr>
      <w:tr w:rsidR="00AD7575" w:rsidRPr="00AF5A44" w14:paraId="2522C6F8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0ED6D917" w14:textId="77777777" w:rsidR="00AD7575" w:rsidRPr="00AF5A44" w:rsidRDefault="00AD7575" w:rsidP="004E64AF">
            <w:pPr>
              <w:pStyle w:val="tablehead"/>
            </w:pPr>
            <w:r w:rsidRPr="00AF5A44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3530458" w14:textId="77777777" w:rsidR="00AD7575" w:rsidRPr="00AF5A44" w:rsidRDefault="00AD7575" w:rsidP="004E64AF">
            <w:pPr>
              <w:pStyle w:val="tablehead"/>
            </w:pPr>
            <w:r w:rsidRPr="00AF5A44">
              <w:t>Legal</w:t>
            </w:r>
            <w:r w:rsidRPr="00AF5A44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2DA9EA1" w14:textId="77777777" w:rsidR="00AD7575" w:rsidRPr="00AF5A44" w:rsidRDefault="00AD7575" w:rsidP="004E64AF">
            <w:pPr>
              <w:pStyle w:val="tablehead"/>
            </w:pPr>
            <w:r w:rsidRPr="00AF5A44">
              <w:t>Direct</w:t>
            </w:r>
            <w:r w:rsidRPr="00AF5A44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804473B" w14:textId="77777777" w:rsidR="00AD7575" w:rsidRPr="00AF5A44" w:rsidRDefault="00AD7575" w:rsidP="004E64AF">
            <w:pPr>
              <w:pStyle w:val="tablehead"/>
            </w:pPr>
            <w:r w:rsidRPr="00AF5A44">
              <w:t>Legal</w:t>
            </w:r>
            <w:r w:rsidRPr="00AF5A44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72D5383" w14:textId="77777777" w:rsidR="00AD7575" w:rsidRPr="00AF5A44" w:rsidRDefault="00AD7575" w:rsidP="004E64AF">
            <w:pPr>
              <w:pStyle w:val="tablehead"/>
            </w:pPr>
            <w:r w:rsidRPr="00AF5A44">
              <w:t>Direct</w:t>
            </w:r>
            <w:r w:rsidRPr="00AF5A44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0E9B876" w14:textId="77777777" w:rsidR="00AD7575" w:rsidRPr="00AF5A44" w:rsidRDefault="00AD7575" w:rsidP="004E64AF">
            <w:pPr>
              <w:pStyle w:val="tablehead"/>
            </w:pPr>
            <w:r w:rsidRPr="00AF5A44">
              <w:t>Legal</w:t>
            </w:r>
            <w:r w:rsidRPr="00AF5A44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415641B0" w14:textId="77777777" w:rsidR="00AD7575" w:rsidRPr="00AF5A44" w:rsidRDefault="00AD7575" w:rsidP="004E64AF">
            <w:pPr>
              <w:pStyle w:val="tablehead"/>
            </w:pPr>
            <w:r w:rsidRPr="00AF5A44">
              <w:t>Direct</w:t>
            </w:r>
            <w:r w:rsidRPr="00AF5A44">
              <w:br/>
              <w:t>(Primary)</w:t>
            </w:r>
          </w:p>
        </w:tc>
      </w:tr>
      <w:tr w:rsidR="00AD7575" w:rsidRPr="00AF5A44" w14:paraId="646A2F9A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4237DD41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42FD330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>$    38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9C5CAB3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>$    51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FE3561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>$    25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52A9D9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>$    33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4ABAFB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>$    19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DF3FE29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>$    26</w:t>
            </w:r>
          </w:p>
        </w:tc>
      </w:tr>
      <w:tr w:rsidR="00AD7575" w:rsidRPr="00AF5A44" w14:paraId="11E57BAD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8B11670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6AB52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71A18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0D221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9F370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CD30C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C995884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30</w:t>
            </w:r>
          </w:p>
        </w:tc>
      </w:tr>
      <w:tr w:rsidR="00AD7575" w:rsidRPr="00AF5A44" w14:paraId="412A78F9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BC64669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7E436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AE30E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5583E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7194A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212C3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CB68574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34</w:t>
            </w:r>
          </w:p>
        </w:tc>
      </w:tr>
      <w:tr w:rsidR="00AD7575" w:rsidRPr="00AF5A44" w14:paraId="56C44193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56FCD63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71C23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F6E5D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86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9C52C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DE539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FBD68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E6228CE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43</w:t>
            </w:r>
          </w:p>
        </w:tc>
      </w:tr>
      <w:tr w:rsidR="00AD7575" w:rsidRPr="00AF5A44" w14:paraId="2CD57F01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2147CF8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B0465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46969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CCF5D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C041F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6CADD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6816392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51</w:t>
            </w:r>
          </w:p>
        </w:tc>
      </w:tr>
      <w:tr w:rsidR="00AD7575" w:rsidRPr="00AF5A44" w14:paraId="6CF9D192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5760E3A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C77C5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BC352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0D2EA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848B4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9F83B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F94DD47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61</w:t>
            </w:r>
          </w:p>
        </w:tc>
      </w:tr>
      <w:tr w:rsidR="00AD7575" w:rsidRPr="00AF5A44" w14:paraId="48066ECA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6E9B3A4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D801C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86A5E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57AD4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5F953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AA49E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0AA1577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72</w:t>
            </w:r>
          </w:p>
        </w:tc>
      </w:tr>
      <w:tr w:rsidR="00AD7575" w:rsidRPr="00AF5A44" w14:paraId="61AC05C7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9D51F43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D2C0D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FB8FA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828E2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54CAE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B7C3D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259FF82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92</w:t>
            </w:r>
          </w:p>
        </w:tc>
      </w:tr>
      <w:tr w:rsidR="00AD7575" w:rsidRPr="00AF5A44" w14:paraId="1A17CE03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F667E2F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39137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160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6B10A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216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2A01A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104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4EC9F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66E3F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8504299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108</w:t>
            </w:r>
          </w:p>
        </w:tc>
      </w:tr>
      <w:tr w:rsidR="00AD7575" w:rsidRPr="00AF5A44" w14:paraId="31B15762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E47082F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1A44E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180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904C7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243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901DC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93E45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158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6C5BD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 90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6DCDA59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122</w:t>
            </w:r>
          </w:p>
        </w:tc>
      </w:tr>
      <w:tr w:rsidR="00AD7575" w:rsidRPr="00AF5A44" w14:paraId="21509E8D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B721647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D8D2A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226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D6957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305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EE35B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4EF1B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5AF81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E0AD9C2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153</w:t>
            </w:r>
          </w:p>
        </w:tc>
      </w:tr>
      <w:tr w:rsidR="00AD7575" w:rsidRPr="00AF5A44" w14:paraId="60B92E2C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CDF4E1B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43535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272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9EC19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367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35D9D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B2468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239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0717C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64E9BBC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184</w:t>
            </w:r>
          </w:p>
        </w:tc>
      </w:tr>
      <w:tr w:rsidR="00AD7575" w:rsidRPr="00AF5A44" w14:paraId="7BE71090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B2D34A3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92535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312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553D9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421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E6D65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203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7930F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274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17858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F12B644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211</w:t>
            </w:r>
          </w:p>
        </w:tc>
      </w:tr>
      <w:tr w:rsidR="00AD7575" w:rsidRPr="00AF5A44" w14:paraId="53FDCCD8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A73578D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2A425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390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01D2C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526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BF2E2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253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19009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342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F6B22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195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F1DC43B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263</w:t>
            </w:r>
          </w:p>
        </w:tc>
      </w:tr>
      <w:tr w:rsidR="00AD7575" w:rsidRPr="00AF5A44" w14:paraId="2337433A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AA86A43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1667B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468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543DD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632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9648E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304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36B4E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411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899BA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234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A8E614A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316</w:t>
            </w:r>
          </w:p>
        </w:tc>
      </w:tr>
      <w:tr w:rsidR="00AD7575" w:rsidRPr="00AF5A44" w14:paraId="2D0FA7A4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A1ADEC4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0BEC0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540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29269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729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784A2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351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8276C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474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D3BB8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270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8A8C161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364</w:t>
            </w:r>
          </w:p>
        </w:tc>
      </w:tr>
      <w:tr w:rsidR="00AD7575" w:rsidRPr="00AF5A44" w14:paraId="0B6C0635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C9F0CA7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546DA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646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BC70E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872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01DDB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420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6361E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567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71BC0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323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3108285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436</w:t>
            </w:r>
          </w:p>
        </w:tc>
      </w:tr>
      <w:tr w:rsidR="00AD7575" w:rsidRPr="00AF5A44" w14:paraId="7A4A58A9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A36C338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C1C61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822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97155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1110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D9747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534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170FC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721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8467F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411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FC52C88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555</w:t>
            </w:r>
          </w:p>
        </w:tc>
      </w:tr>
      <w:tr w:rsidR="00AD7575" w:rsidRPr="00AF5A44" w14:paraId="4EFA2331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1385258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BB2B1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996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2F709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1345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BD9BB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647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C9D05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874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0AA99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498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7ED8AFE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672</w:t>
            </w:r>
          </w:p>
        </w:tc>
      </w:tr>
      <w:tr w:rsidR="00AD7575" w:rsidRPr="00AF5A44" w14:paraId="530B0131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D24DE5F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3DEF8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1168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D9EB2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1577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DDAE4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759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360ED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1025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A46EE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584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72FE258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788</w:t>
            </w:r>
          </w:p>
        </w:tc>
      </w:tr>
      <w:tr w:rsidR="00AD7575" w:rsidRPr="00AF5A44" w14:paraId="0F176943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839899E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163EB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1508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2E8F6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2036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02739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980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D77DF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1323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C6866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754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08DE858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1018</w:t>
            </w:r>
          </w:p>
        </w:tc>
      </w:tr>
      <w:tr w:rsidR="00AD7575" w:rsidRPr="00AF5A44" w14:paraId="528E4038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02DFB65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2132E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1842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69C1D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2487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FB430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1197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0835C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1616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C25E2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 921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DC61131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1243</w:t>
            </w:r>
          </w:p>
        </w:tc>
      </w:tr>
      <w:tr w:rsidR="00AD7575" w:rsidRPr="00AF5A44" w14:paraId="19211785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6427FC2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C0008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2156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A027B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2911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DFEC7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1401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3E6D0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1892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AC78E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1078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9F64E28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1455</w:t>
            </w:r>
          </w:p>
        </w:tc>
      </w:tr>
      <w:tr w:rsidR="00AD7575" w:rsidRPr="00AF5A44" w14:paraId="49415821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5900BA1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AEFD0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2742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ECD9C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3702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2CBB6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1782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DF0A3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2406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5903B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1371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C5AFA4D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1851</w:t>
            </w:r>
          </w:p>
        </w:tc>
      </w:tr>
      <w:tr w:rsidR="00AD7575" w:rsidRPr="00AF5A44" w14:paraId="52A8D703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ADEC313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EAEFA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3288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BAF6C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4439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58CCA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2137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6F0F6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2885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6BD18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1644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C51369B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2219</w:t>
            </w:r>
          </w:p>
        </w:tc>
      </w:tr>
      <w:tr w:rsidR="00AD7575" w:rsidRPr="00AF5A44" w14:paraId="67422FDA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24D6DED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EDCC9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3752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8F3FF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5065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54379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2439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A3786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3292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0DCDA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1876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6F59AD9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2533</w:t>
            </w:r>
          </w:p>
        </w:tc>
      </w:tr>
      <w:tr w:rsidR="00AD7575" w:rsidRPr="00AF5A44" w14:paraId="4C11B80E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132A0CC" w14:textId="77777777" w:rsidR="00AD7575" w:rsidRPr="00AF5A44" w:rsidRDefault="00AD7575" w:rsidP="004E64AF">
            <w:pPr>
              <w:pStyle w:val="tabletext11"/>
              <w:tabs>
                <w:tab w:val="decimal" w:pos="1000"/>
              </w:tabs>
            </w:pPr>
            <w:r w:rsidRPr="00AF5A44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FB3D0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4088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1F63A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5519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FC35F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2657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6E51C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3587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03599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2044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514DA91" w14:textId="77777777" w:rsidR="00AD7575" w:rsidRPr="00AF5A44" w:rsidRDefault="00AD7575" w:rsidP="004E64AF">
            <w:pPr>
              <w:pStyle w:val="tabletext11"/>
              <w:tabs>
                <w:tab w:val="decimal" w:pos="800"/>
              </w:tabs>
            </w:pPr>
            <w:r w:rsidRPr="00AF5A44">
              <w:t xml:space="preserve">   2759</w:t>
            </w:r>
          </w:p>
        </w:tc>
      </w:tr>
      <w:tr w:rsidR="00AD7575" w:rsidRPr="00AF5A44" w14:paraId="07E0C50C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ECEC095" w14:textId="77777777" w:rsidR="00AD7575" w:rsidRPr="00AF5A44" w:rsidRDefault="00AD7575" w:rsidP="004E64AF">
            <w:pPr>
              <w:pStyle w:val="tabletext11"/>
              <w:jc w:val="center"/>
            </w:pPr>
            <w:r w:rsidRPr="00AF5A44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3CBF099E" w14:textId="77777777" w:rsidR="00AD7575" w:rsidRPr="00AF5A44" w:rsidRDefault="00AD7575" w:rsidP="004E64AF">
            <w:pPr>
              <w:pStyle w:val="tabletext11"/>
              <w:jc w:val="center"/>
            </w:pPr>
          </w:p>
        </w:tc>
      </w:tr>
      <w:tr w:rsidR="00AD7575" w:rsidRPr="00AF5A44" w14:paraId="12C9CD54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4F41E3F" w14:textId="77777777" w:rsidR="00AD7575" w:rsidRPr="00AF5A44" w:rsidRDefault="00AD7575" w:rsidP="004E64AF">
            <w:pPr>
              <w:pStyle w:val="tabletext11"/>
              <w:jc w:val="center"/>
            </w:pPr>
            <w:r w:rsidRPr="00AF5A44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34393C44" w14:textId="77777777" w:rsidR="00AD7575" w:rsidRPr="00AF5A44" w:rsidRDefault="00AD7575" w:rsidP="004E64AF">
            <w:pPr>
              <w:pStyle w:val="tabletext11"/>
              <w:jc w:val="center"/>
            </w:pPr>
            <w:r w:rsidRPr="00AF5A44">
              <w:t>Refer to Company</w:t>
            </w:r>
          </w:p>
        </w:tc>
      </w:tr>
      <w:tr w:rsidR="00AD7575" w:rsidRPr="00AF5A44" w14:paraId="6692BE75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2D6D413" w14:textId="77777777" w:rsidR="00AD7575" w:rsidRPr="00AF5A44" w:rsidRDefault="00AD7575" w:rsidP="004E64AF">
            <w:pPr>
              <w:pStyle w:val="tabletext11"/>
              <w:jc w:val="center"/>
              <w:rPr>
                <w:b/>
              </w:rPr>
            </w:pPr>
            <w:r w:rsidRPr="00AF5A44">
              <w:rPr>
                <w:b/>
              </w:rPr>
              <w:t>Direct Coverage (Excess)</w:t>
            </w:r>
          </w:p>
        </w:tc>
      </w:tr>
      <w:tr w:rsidR="00AD7575" w:rsidRPr="00AF5A44" w14:paraId="1C06E8CB" w14:textId="77777777" w:rsidTr="004E64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26A17B60" w14:textId="77777777" w:rsidR="00AD7575" w:rsidRPr="00AF5A44" w:rsidRDefault="00AD7575" w:rsidP="004E64AF">
            <w:pPr>
              <w:pStyle w:val="tabletext11"/>
              <w:jc w:val="center"/>
            </w:pPr>
            <w:r w:rsidRPr="00AF5A44">
              <w:t>Multiply the Legal Liability premium for the desired deductible by 1.15.</w:t>
            </w:r>
          </w:p>
        </w:tc>
      </w:tr>
      <w:tr w:rsidR="00AD7575" w:rsidRPr="00AF5A44" w14:paraId="171898D3" w14:textId="77777777" w:rsidTr="004E64A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501D8232" w14:textId="77777777" w:rsidR="00AD7575" w:rsidRPr="00AF5A44" w:rsidRDefault="00AD7575" w:rsidP="004E64AF">
            <w:pPr>
              <w:pStyle w:val="tabletext11"/>
            </w:pPr>
            <w:r w:rsidRPr="00AF5A44">
              <w:t>For additional coverages, refer to company.</w:t>
            </w:r>
          </w:p>
        </w:tc>
      </w:tr>
    </w:tbl>
    <w:p w14:paraId="74F2F63C" w14:textId="684AF479" w:rsidR="00AD7575" w:rsidRDefault="00AD7575" w:rsidP="00AD7575">
      <w:pPr>
        <w:pStyle w:val="isonormal"/>
      </w:pPr>
    </w:p>
    <w:p w14:paraId="1E91B694" w14:textId="5715FF77" w:rsidR="00AD7575" w:rsidRDefault="00AD7575" w:rsidP="00AD7575">
      <w:pPr>
        <w:pStyle w:val="isonormal"/>
        <w:jc w:val="left"/>
      </w:pPr>
    </w:p>
    <w:p w14:paraId="639FF839" w14:textId="77777777" w:rsidR="00AD7575" w:rsidRDefault="00AD7575" w:rsidP="00AD7575">
      <w:pPr>
        <w:pStyle w:val="isonormal"/>
        <w:sectPr w:rsidR="00AD7575" w:rsidSect="00AD7575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B02986D" w14:textId="77777777" w:rsidR="00AD7575" w:rsidRPr="00F249B4" w:rsidRDefault="00AD7575" w:rsidP="00AD7575">
      <w:pPr>
        <w:pStyle w:val="boxrule"/>
        <w:rPr>
          <w:ins w:id="5" w:author="Author"/>
        </w:rPr>
      </w:pPr>
      <w:ins w:id="6" w:author="Author">
        <w:r w:rsidRPr="00F249B4">
          <w:lastRenderedPageBreak/>
          <w:t>225.  PREMIUM DEVELOPMENT – ZONE-RATED AUTOS</w:t>
        </w:r>
      </w:ins>
    </w:p>
    <w:p w14:paraId="7D9E3F6C" w14:textId="77777777" w:rsidR="00AD7575" w:rsidRPr="00F249B4" w:rsidRDefault="00AD7575" w:rsidP="00AD7575">
      <w:pPr>
        <w:pStyle w:val="isonormal"/>
        <w:rPr>
          <w:ins w:id="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74"/>
        <w:gridCol w:w="990"/>
        <w:gridCol w:w="1476"/>
        <w:gridCol w:w="997"/>
        <w:gridCol w:w="1471"/>
      </w:tblGrid>
      <w:tr w:rsidR="00AD7575" w:rsidRPr="00F249B4" w14:paraId="2B357483" w14:textId="77777777" w:rsidTr="004E64AF">
        <w:trPr>
          <w:cantSplit/>
          <w:trHeight w:val="190"/>
          <w:ins w:id="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F40A6C" w14:textId="77777777" w:rsidR="00AD7575" w:rsidRPr="00F249B4" w:rsidRDefault="00AD7575" w:rsidP="004E64AF">
            <w:pPr>
              <w:pStyle w:val="tablehead"/>
              <w:rPr>
                <w:ins w:id="9" w:author="Author"/>
              </w:rPr>
            </w:pPr>
          </w:p>
        </w:tc>
        <w:tc>
          <w:tcPr>
            <w:tcW w:w="100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09233" w14:textId="77777777" w:rsidR="00AD7575" w:rsidRPr="00F249B4" w:rsidRDefault="00AD7575" w:rsidP="004E64AF">
            <w:pPr>
              <w:pStyle w:val="tablehead"/>
              <w:rPr>
                <w:ins w:id="10" w:author="Author"/>
              </w:rPr>
            </w:pPr>
            <w:ins w:id="11" w:author="Author">
              <w:r w:rsidRPr="00F249B4">
                <w:t xml:space="preserve">Zone-rating Table </w:t>
              </w:r>
              <w:r w:rsidRPr="00F249B4">
                <w:rPr>
                  <w:rFonts w:cs="Arial"/>
                </w:rPr>
                <w:t>–</w:t>
              </w:r>
              <w:r w:rsidRPr="00F249B4">
                <w:t xml:space="preserve"> Zone 01 (Atlanta) Combinations</w:t>
              </w:r>
            </w:ins>
          </w:p>
        </w:tc>
      </w:tr>
      <w:tr w:rsidR="00AD7575" w:rsidRPr="00F249B4" w14:paraId="742F5E7E" w14:textId="77777777" w:rsidTr="004E64AF">
        <w:trPr>
          <w:cantSplit/>
          <w:trHeight w:val="190"/>
          <w:ins w:id="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C39218" w14:textId="77777777" w:rsidR="00AD7575" w:rsidRPr="00F249B4" w:rsidRDefault="00AD7575" w:rsidP="004E64AF">
            <w:pPr>
              <w:pStyle w:val="tablehead"/>
              <w:rPr>
                <w:ins w:id="13" w:author="Author"/>
              </w:rPr>
            </w:pPr>
            <w:ins w:id="14" w:author="Author">
              <w:r w:rsidRPr="00F249B4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867A7" w14:textId="77777777" w:rsidR="00AD7575" w:rsidRPr="00F249B4" w:rsidRDefault="00AD7575" w:rsidP="004E64AF">
            <w:pPr>
              <w:pStyle w:val="tablehead"/>
              <w:rPr>
                <w:ins w:id="15" w:author="Author"/>
              </w:rPr>
            </w:pPr>
            <w:ins w:id="16" w:author="Author">
              <w:r w:rsidRPr="00F249B4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D4FB3" w14:textId="77777777" w:rsidR="00AD7575" w:rsidRPr="00F249B4" w:rsidRDefault="00AD7575" w:rsidP="004E64AF">
            <w:pPr>
              <w:pStyle w:val="tablehead"/>
              <w:rPr>
                <w:ins w:id="17" w:author="Author"/>
              </w:rPr>
            </w:pPr>
            <w:ins w:id="18" w:author="Author">
              <w:r w:rsidRPr="00F249B4">
                <w:br/>
                <w:t>Description</w:t>
              </w:r>
            </w:ins>
          </w:p>
        </w:tc>
        <w:tc>
          <w:tcPr>
            <w:tcW w:w="2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784A9" w14:textId="77777777" w:rsidR="00AD7575" w:rsidRPr="00F249B4" w:rsidRDefault="00AD7575" w:rsidP="004E64AF">
            <w:pPr>
              <w:pStyle w:val="tablehead"/>
              <w:rPr>
                <w:ins w:id="19" w:author="Author"/>
              </w:rPr>
            </w:pPr>
            <w:ins w:id="20" w:author="Author">
              <w:r w:rsidRPr="00F249B4">
                <w:t xml:space="preserve">$100,000 </w:t>
              </w:r>
              <w:r w:rsidRPr="00F249B4">
                <w:br/>
                <w:t>Liability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8F9D2" w14:textId="77777777" w:rsidR="00AD7575" w:rsidRPr="00F249B4" w:rsidRDefault="00AD7575" w:rsidP="004E64AF">
            <w:pPr>
              <w:pStyle w:val="tablehead"/>
              <w:rPr>
                <w:ins w:id="21" w:author="Author"/>
              </w:rPr>
            </w:pPr>
            <w:ins w:id="22" w:author="Author">
              <w:r w:rsidRPr="00F249B4">
                <w:t>$500 Deductible</w:t>
              </w:r>
              <w:r w:rsidRPr="00F249B4">
                <w:br/>
                <w:t>Collision</w:t>
              </w:r>
            </w:ins>
          </w:p>
        </w:tc>
        <w:tc>
          <w:tcPr>
            <w:tcW w:w="2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4D07F" w14:textId="77777777" w:rsidR="00AD7575" w:rsidRPr="00F249B4" w:rsidRDefault="00AD7575" w:rsidP="004E64AF">
            <w:pPr>
              <w:pStyle w:val="tablehead"/>
              <w:rPr>
                <w:ins w:id="23" w:author="Author"/>
              </w:rPr>
            </w:pPr>
            <w:ins w:id="24" w:author="Author">
              <w:r w:rsidRPr="00F249B4">
                <w:t>$500 Deductible</w:t>
              </w:r>
              <w:r w:rsidRPr="00F249B4">
                <w:br/>
                <w:t>Comprehensive</w:t>
              </w:r>
            </w:ins>
          </w:p>
        </w:tc>
      </w:tr>
      <w:tr w:rsidR="00AD7575" w:rsidRPr="00F249B4" w14:paraId="22EEFAA7" w14:textId="77777777" w:rsidTr="004E64AF">
        <w:trPr>
          <w:cantSplit/>
          <w:trHeight w:val="190"/>
          <w:ins w:id="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48F71E" w14:textId="77777777" w:rsidR="00AD7575" w:rsidRPr="00F249B4" w:rsidRDefault="00AD7575" w:rsidP="004E64AF">
            <w:pPr>
              <w:pStyle w:val="tabletext00"/>
              <w:rPr>
                <w:ins w:id="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D10BF" w14:textId="77777777" w:rsidR="00AD7575" w:rsidRPr="00F249B4" w:rsidRDefault="00AD7575" w:rsidP="004E64AF">
            <w:pPr>
              <w:pStyle w:val="tabletext00"/>
              <w:jc w:val="center"/>
              <w:rPr>
                <w:ins w:id="27" w:author="Author"/>
              </w:rPr>
            </w:pPr>
            <w:ins w:id="28" w:author="Author">
              <w:r w:rsidRPr="00F249B4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81080" w14:textId="77777777" w:rsidR="00AD7575" w:rsidRPr="00F249B4" w:rsidRDefault="00AD7575" w:rsidP="004E64AF">
            <w:pPr>
              <w:pStyle w:val="tabletext00"/>
              <w:rPr>
                <w:ins w:id="29" w:author="Author"/>
              </w:rPr>
            </w:pPr>
            <w:ins w:id="30" w:author="Author">
              <w:r w:rsidRPr="00F249B4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5E09A5" w14:textId="77777777" w:rsidR="00AD7575" w:rsidRPr="00F249B4" w:rsidRDefault="00AD7575" w:rsidP="004E64AF">
            <w:pPr>
              <w:pStyle w:val="tabletext00"/>
              <w:jc w:val="right"/>
              <w:rPr>
                <w:ins w:id="31" w:author="Author"/>
              </w:rPr>
            </w:pPr>
            <w:ins w:id="32" w:author="Author">
              <w:r w:rsidRPr="00F249B4">
                <w:t>$</w:t>
              </w:r>
            </w:ins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A4D52F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33" w:author="Author"/>
              </w:rPr>
            </w:pPr>
            <w:ins w:id="34" w:author="Author">
              <w:r w:rsidRPr="00F249B4">
                <w:t>2055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93488A" w14:textId="77777777" w:rsidR="00AD7575" w:rsidRPr="00F249B4" w:rsidRDefault="00AD7575" w:rsidP="004E64AF">
            <w:pPr>
              <w:pStyle w:val="tabletext00"/>
              <w:jc w:val="right"/>
              <w:rPr>
                <w:ins w:id="35" w:author="Author"/>
              </w:rPr>
            </w:pPr>
            <w:ins w:id="36" w:author="Author">
              <w:r w:rsidRPr="00F249B4">
                <w:t>$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528F28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37" w:author="Author"/>
              </w:rPr>
            </w:pPr>
            <w:ins w:id="38" w:author="Author">
              <w:r w:rsidRPr="00F249B4">
                <w:t>671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4AADC7" w14:textId="77777777" w:rsidR="00AD7575" w:rsidRPr="00F249B4" w:rsidRDefault="00AD7575" w:rsidP="004E64AF">
            <w:pPr>
              <w:pStyle w:val="tabletext00"/>
              <w:jc w:val="right"/>
              <w:rPr>
                <w:ins w:id="39" w:author="Author"/>
              </w:rPr>
            </w:pPr>
            <w:ins w:id="40" w:author="Author">
              <w:r w:rsidRPr="00F249B4">
                <w:t>$</w:t>
              </w:r>
            </w:ins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F96045" w14:textId="77777777" w:rsidR="00AD7575" w:rsidRPr="00F249B4" w:rsidRDefault="00AD7575" w:rsidP="004E64AF">
            <w:pPr>
              <w:pStyle w:val="tabletext00"/>
              <w:rPr>
                <w:ins w:id="41" w:author="Author"/>
              </w:rPr>
            </w:pPr>
            <w:ins w:id="42" w:author="Author">
              <w:r w:rsidRPr="00F249B4">
                <w:t>261</w:t>
              </w:r>
            </w:ins>
          </w:p>
        </w:tc>
      </w:tr>
      <w:tr w:rsidR="00AD7575" w:rsidRPr="00F249B4" w14:paraId="0D419E11" w14:textId="77777777" w:rsidTr="004E64AF">
        <w:trPr>
          <w:cantSplit/>
          <w:trHeight w:val="190"/>
          <w:ins w:id="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12AC5D" w14:textId="77777777" w:rsidR="00AD7575" w:rsidRPr="00F249B4" w:rsidRDefault="00AD7575" w:rsidP="004E64AF">
            <w:pPr>
              <w:pStyle w:val="tabletext00"/>
              <w:rPr>
                <w:ins w:id="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B4180" w14:textId="77777777" w:rsidR="00AD7575" w:rsidRPr="00F249B4" w:rsidRDefault="00AD7575" w:rsidP="004E64AF">
            <w:pPr>
              <w:pStyle w:val="tabletext00"/>
              <w:jc w:val="center"/>
              <w:rPr>
                <w:ins w:id="45" w:author="Author"/>
              </w:rPr>
            </w:pPr>
            <w:ins w:id="46" w:author="Author">
              <w:r w:rsidRPr="00F249B4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CC3E9" w14:textId="77777777" w:rsidR="00AD7575" w:rsidRPr="00F249B4" w:rsidRDefault="00AD7575" w:rsidP="004E64AF">
            <w:pPr>
              <w:pStyle w:val="tabletext00"/>
              <w:rPr>
                <w:ins w:id="47" w:author="Author"/>
              </w:rPr>
            </w:pPr>
            <w:ins w:id="48" w:author="Author">
              <w:r w:rsidRPr="00F249B4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B49796" w14:textId="77777777" w:rsidR="00AD7575" w:rsidRPr="00F249B4" w:rsidRDefault="00AD7575" w:rsidP="004E64AF">
            <w:pPr>
              <w:pStyle w:val="tabletext00"/>
              <w:jc w:val="right"/>
              <w:rPr>
                <w:ins w:id="4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283C72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50" w:author="Author"/>
              </w:rPr>
            </w:pPr>
            <w:ins w:id="51" w:author="Author">
              <w:r w:rsidRPr="00F249B4"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A3AB12" w14:textId="77777777" w:rsidR="00AD7575" w:rsidRPr="00F249B4" w:rsidRDefault="00AD7575" w:rsidP="004E64AF">
            <w:pPr>
              <w:pStyle w:val="tabletext00"/>
              <w:jc w:val="right"/>
              <w:rPr>
                <w:ins w:id="5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E69A39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53" w:author="Author"/>
              </w:rPr>
            </w:pPr>
            <w:ins w:id="54" w:author="Author">
              <w:r w:rsidRPr="00F249B4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B73787" w14:textId="77777777" w:rsidR="00AD7575" w:rsidRPr="00F249B4" w:rsidRDefault="00AD7575" w:rsidP="004E64AF">
            <w:pPr>
              <w:pStyle w:val="tabletext00"/>
              <w:jc w:val="right"/>
              <w:rPr>
                <w:ins w:id="5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DA0012" w14:textId="77777777" w:rsidR="00AD7575" w:rsidRPr="00F249B4" w:rsidRDefault="00AD7575" w:rsidP="004E64AF">
            <w:pPr>
              <w:pStyle w:val="tabletext00"/>
              <w:rPr>
                <w:ins w:id="56" w:author="Author"/>
              </w:rPr>
            </w:pPr>
            <w:ins w:id="57" w:author="Author">
              <w:r w:rsidRPr="00F249B4">
                <w:t>251</w:t>
              </w:r>
            </w:ins>
          </w:p>
        </w:tc>
      </w:tr>
      <w:tr w:rsidR="00AD7575" w:rsidRPr="00F249B4" w14:paraId="77A48BB3" w14:textId="77777777" w:rsidTr="004E64AF">
        <w:trPr>
          <w:cantSplit/>
          <w:trHeight w:val="190"/>
          <w:ins w:id="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599877" w14:textId="77777777" w:rsidR="00AD7575" w:rsidRPr="00F249B4" w:rsidRDefault="00AD7575" w:rsidP="004E64AF">
            <w:pPr>
              <w:pStyle w:val="tabletext00"/>
              <w:rPr>
                <w:ins w:id="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AE019" w14:textId="77777777" w:rsidR="00AD7575" w:rsidRPr="00F249B4" w:rsidRDefault="00AD7575" w:rsidP="004E64AF">
            <w:pPr>
              <w:pStyle w:val="tabletext00"/>
              <w:jc w:val="center"/>
              <w:rPr>
                <w:ins w:id="60" w:author="Author"/>
              </w:rPr>
            </w:pPr>
            <w:ins w:id="61" w:author="Author">
              <w:r w:rsidRPr="00F249B4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41B3E" w14:textId="77777777" w:rsidR="00AD7575" w:rsidRPr="00F249B4" w:rsidRDefault="00AD7575" w:rsidP="004E64AF">
            <w:pPr>
              <w:pStyle w:val="tabletext00"/>
              <w:rPr>
                <w:ins w:id="62" w:author="Author"/>
              </w:rPr>
            </w:pPr>
            <w:ins w:id="63" w:author="Author">
              <w:r w:rsidRPr="00F249B4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85CC40" w14:textId="77777777" w:rsidR="00AD7575" w:rsidRPr="00F249B4" w:rsidRDefault="00AD7575" w:rsidP="004E64AF">
            <w:pPr>
              <w:pStyle w:val="tabletext00"/>
              <w:jc w:val="right"/>
              <w:rPr>
                <w:ins w:id="6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F98BF8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65" w:author="Author"/>
              </w:rPr>
            </w:pPr>
            <w:ins w:id="66" w:author="Author">
              <w:r w:rsidRPr="00F249B4">
                <w:t>2185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7B5EF8" w14:textId="77777777" w:rsidR="00AD7575" w:rsidRPr="00F249B4" w:rsidRDefault="00AD7575" w:rsidP="004E64AF">
            <w:pPr>
              <w:pStyle w:val="tabletext00"/>
              <w:jc w:val="right"/>
              <w:rPr>
                <w:ins w:id="6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F71A93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68" w:author="Author"/>
              </w:rPr>
            </w:pPr>
            <w:ins w:id="69" w:author="Author">
              <w:r w:rsidRPr="00F249B4"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C34201" w14:textId="77777777" w:rsidR="00AD7575" w:rsidRPr="00F249B4" w:rsidRDefault="00AD7575" w:rsidP="004E64AF">
            <w:pPr>
              <w:pStyle w:val="tabletext00"/>
              <w:jc w:val="right"/>
              <w:rPr>
                <w:ins w:id="7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C820F0" w14:textId="77777777" w:rsidR="00AD7575" w:rsidRPr="00F249B4" w:rsidRDefault="00AD7575" w:rsidP="004E64AF">
            <w:pPr>
              <w:pStyle w:val="tabletext00"/>
              <w:rPr>
                <w:ins w:id="71" w:author="Author"/>
              </w:rPr>
            </w:pPr>
            <w:ins w:id="72" w:author="Author">
              <w:r w:rsidRPr="00F249B4">
                <w:t>243</w:t>
              </w:r>
            </w:ins>
          </w:p>
        </w:tc>
      </w:tr>
      <w:tr w:rsidR="00AD7575" w:rsidRPr="00F249B4" w14:paraId="368DDFFC" w14:textId="77777777" w:rsidTr="004E64AF">
        <w:trPr>
          <w:cantSplit/>
          <w:trHeight w:val="190"/>
          <w:ins w:id="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903D3F" w14:textId="77777777" w:rsidR="00AD7575" w:rsidRPr="00F249B4" w:rsidRDefault="00AD7575" w:rsidP="004E64AF">
            <w:pPr>
              <w:pStyle w:val="tabletext00"/>
              <w:rPr>
                <w:ins w:id="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A9763" w14:textId="77777777" w:rsidR="00AD7575" w:rsidRPr="00F249B4" w:rsidRDefault="00AD7575" w:rsidP="004E64AF">
            <w:pPr>
              <w:pStyle w:val="tabletext00"/>
              <w:jc w:val="center"/>
              <w:rPr>
                <w:ins w:id="75" w:author="Author"/>
              </w:rPr>
            </w:pPr>
            <w:ins w:id="76" w:author="Author">
              <w:r w:rsidRPr="00F249B4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EBAC3" w14:textId="77777777" w:rsidR="00AD7575" w:rsidRPr="00F249B4" w:rsidRDefault="00AD7575" w:rsidP="004E64AF">
            <w:pPr>
              <w:pStyle w:val="tabletext00"/>
              <w:rPr>
                <w:ins w:id="77" w:author="Author"/>
              </w:rPr>
            </w:pPr>
            <w:ins w:id="78" w:author="Author">
              <w:r w:rsidRPr="00F249B4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AF7FD0" w14:textId="77777777" w:rsidR="00AD7575" w:rsidRPr="00F249B4" w:rsidRDefault="00AD7575" w:rsidP="004E64AF">
            <w:pPr>
              <w:pStyle w:val="tabletext00"/>
              <w:jc w:val="right"/>
              <w:rPr>
                <w:ins w:id="7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C73883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80" w:author="Author"/>
              </w:rPr>
            </w:pPr>
            <w:ins w:id="81" w:author="Author">
              <w:r w:rsidRPr="00F249B4"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CFCD70" w14:textId="77777777" w:rsidR="00AD7575" w:rsidRPr="00F249B4" w:rsidRDefault="00AD7575" w:rsidP="004E64AF">
            <w:pPr>
              <w:pStyle w:val="tabletext00"/>
              <w:jc w:val="right"/>
              <w:rPr>
                <w:ins w:id="8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08FEFB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83" w:author="Author"/>
              </w:rPr>
            </w:pPr>
            <w:ins w:id="84" w:author="Author">
              <w:r w:rsidRPr="00F249B4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2AACFC" w14:textId="77777777" w:rsidR="00AD7575" w:rsidRPr="00F249B4" w:rsidRDefault="00AD7575" w:rsidP="004E64AF">
            <w:pPr>
              <w:pStyle w:val="tabletext00"/>
              <w:jc w:val="right"/>
              <w:rPr>
                <w:ins w:id="8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3B3C86" w14:textId="77777777" w:rsidR="00AD7575" w:rsidRPr="00F249B4" w:rsidRDefault="00AD7575" w:rsidP="004E64AF">
            <w:pPr>
              <w:pStyle w:val="tabletext00"/>
              <w:rPr>
                <w:ins w:id="86" w:author="Author"/>
              </w:rPr>
            </w:pPr>
            <w:ins w:id="87" w:author="Author">
              <w:r w:rsidRPr="00F249B4">
                <w:t>251</w:t>
              </w:r>
            </w:ins>
          </w:p>
        </w:tc>
      </w:tr>
      <w:tr w:rsidR="00AD7575" w:rsidRPr="00F249B4" w14:paraId="24890AD8" w14:textId="77777777" w:rsidTr="004E64AF">
        <w:trPr>
          <w:cantSplit/>
          <w:trHeight w:val="190"/>
          <w:ins w:id="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D69166" w14:textId="77777777" w:rsidR="00AD7575" w:rsidRPr="00F249B4" w:rsidRDefault="00AD7575" w:rsidP="004E64AF">
            <w:pPr>
              <w:pStyle w:val="tabletext00"/>
              <w:rPr>
                <w:ins w:id="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4E180" w14:textId="77777777" w:rsidR="00AD7575" w:rsidRPr="00F249B4" w:rsidRDefault="00AD7575" w:rsidP="004E64AF">
            <w:pPr>
              <w:pStyle w:val="tabletext00"/>
              <w:jc w:val="center"/>
              <w:rPr>
                <w:ins w:id="90" w:author="Author"/>
              </w:rPr>
            </w:pPr>
            <w:ins w:id="91" w:author="Author">
              <w:r w:rsidRPr="00F249B4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BD79E" w14:textId="77777777" w:rsidR="00AD7575" w:rsidRPr="00F249B4" w:rsidRDefault="00AD7575" w:rsidP="004E64AF">
            <w:pPr>
              <w:pStyle w:val="tabletext00"/>
              <w:rPr>
                <w:ins w:id="92" w:author="Author"/>
              </w:rPr>
            </w:pPr>
            <w:ins w:id="93" w:author="Author">
              <w:r w:rsidRPr="00F249B4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ABCCCC" w14:textId="77777777" w:rsidR="00AD7575" w:rsidRPr="00F249B4" w:rsidRDefault="00AD7575" w:rsidP="004E64AF">
            <w:pPr>
              <w:pStyle w:val="tabletext00"/>
              <w:jc w:val="right"/>
              <w:rPr>
                <w:ins w:id="9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DC8673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95" w:author="Author"/>
              </w:rPr>
            </w:pPr>
            <w:ins w:id="96" w:author="Author">
              <w:r w:rsidRPr="00F249B4">
                <w:t>2055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1EC98A" w14:textId="77777777" w:rsidR="00AD7575" w:rsidRPr="00F249B4" w:rsidRDefault="00AD7575" w:rsidP="004E64AF">
            <w:pPr>
              <w:pStyle w:val="tabletext00"/>
              <w:jc w:val="right"/>
              <w:rPr>
                <w:ins w:id="9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266BDB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98" w:author="Author"/>
              </w:rPr>
            </w:pPr>
            <w:ins w:id="99" w:author="Author">
              <w:r w:rsidRPr="00F249B4">
                <w:t>671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04774B" w14:textId="77777777" w:rsidR="00AD7575" w:rsidRPr="00F249B4" w:rsidRDefault="00AD7575" w:rsidP="004E64AF">
            <w:pPr>
              <w:pStyle w:val="tabletext00"/>
              <w:jc w:val="right"/>
              <w:rPr>
                <w:ins w:id="10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613DB4" w14:textId="77777777" w:rsidR="00AD7575" w:rsidRPr="00F249B4" w:rsidRDefault="00AD7575" w:rsidP="004E64AF">
            <w:pPr>
              <w:pStyle w:val="tabletext00"/>
              <w:rPr>
                <w:ins w:id="101" w:author="Author"/>
              </w:rPr>
            </w:pPr>
            <w:ins w:id="102" w:author="Author">
              <w:r w:rsidRPr="00F249B4">
                <w:t>261</w:t>
              </w:r>
            </w:ins>
          </w:p>
        </w:tc>
      </w:tr>
      <w:tr w:rsidR="00AD7575" w:rsidRPr="00F249B4" w14:paraId="27784C64" w14:textId="77777777" w:rsidTr="004E64AF">
        <w:trPr>
          <w:cantSplit/>
          <w:trHeight w:val="190"/>
          <w:ins w:id="1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71BBE3" w14:textId="77777777" w:rsidR="00AD7575" w:rsidRPr="00F249B4" w:rsidRDefault="00AD7575" w:rsidP="004E64AF">
            <w:pPr>
              <w:pStyle w:val="tabletext00"/>
              <w:rPr>
                <w:ins w:id="1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1CEE0" w14:textId="77777777" w:rsidR="00AD7575" w:rsidRPr="00F249B4" w:rsidRDefault="00AD7575" w:rsidP="004E64AF">
            <w:pPr>
              <w:pStyle w:val="tabletext00"/>
              <w:jc w:val="center"/>
              <w:rPr>
                <w:ins w:id="105" w:author="Author"/>
              </w:rPr>
            </w:pPr>
            <w:ins w:id="106" w:author="Author">
              <w:r w:rsidRPr="00F249B4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A584B" w14:textId="77777777" w:rsidR="00AD7575" w:rsidRPr="00F249B4" w:rsidRDefault="00AD7575" w:rsidP="004E64AF">
            <w:pPr>
              <w:pStyle w:val="tabletext00"/>
              <w:rPr>
                <w:ins w:id="107" w:author="Author"/>
              </w:rPr>
            </w:pPr>
            <w:ins w:id="108" w:author="Author">
              <w:r w:rsidRPr="00F249B4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0A04E5" w14:textId="77777777" w:rsidR="00AD7575" w:rsidRPr="00F249B4" w:rsidRDefault="00AD7575" w:rsidP="004E64AF">
            <w:pPr>
              <w:pStyle w:val="tabletext00"/>
              <w:jc w:val="right"/>
              <w:rPr>
                <w:ins w:id="10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6AA240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10" w:author="Author"/>
              </w:rPr>
            </w:pPr>
            <w:ins w:id="111" w:author="Author">
              <w:r w:rsidRPr="00F249B4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DF6204" w14:textId="77777777" w:rsidR="00AD7575" w:rsidRPr="00F249B4" w:rsidRDefault="00AD7575" w:rsidP="004E64AF">
            <w:pPr>
              <w:pStyle w:val="tabletext00"/>
              <w:jc w:val="right"/>
              <w:rPr>
                <w:ins w:id="11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C01B74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13" w:author="Author"/>
              </w:rPr>
            </w:pPr>
            <w:ins w:id="114" w:author="Author">
              <w:r w:rsidRPr="00F249B4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EA0F79" w14:textId="77777777" w:rsidR="00AD7575" w:rsidRPr="00F249B4" w:rsidRDefault="00AD7575" w:rsidP="004E64AF">
            <w:pPr>
              <w:pStyle w:val="tabletext00"/>
              <w:jc w:val="right"/>
              <w:rPr>
                <w:ins w:id="11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608919" w14:textId="77777777" w:rsidR="00AD7575" w:rsidRPr="00F249B4" w:rsidRDefault="00AD7575" w:rsidP="004E64AF">
            <w:pPr>
              <w:pStyle w:val="tabletext00"/>
              <w:rPr>
                <w:ins w:id="116" w:author="Author"/>
              </w:rPr>
            </w:pPr>
            <w:ins w:id="117" w:author="Author">
              <w:r w:rsidRPr="00F249B4">
                <w:t>254</w:t>
              </w:r>
            </w:ins>
          </w:p>
        </w:tc>
      </w:tr>
      <w:tr w:rsidR="00AD7575" w:rsidRPr="00F249B4" w14:paraId="71597932" w14:textId="77777777" w:rsidTr="004E64AF">
        <w:trPr>
          <w:cantSplit/>
          <w:trHeight w:val="190"/>
          <w:ins w:id="1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1756AB" w14:textId="77777777" w:rsidR="00AD7575" w:rsidRPr="00F249B4" w:rsidRDefault="00AD7575" w:rsidP="004E64AF">
            <w:pPr>
              <w:pStyle w:val="tabletext00"/>
              <w:rPr>
                <w:ins w:id="1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4BCC2" w14:textId="77777777" w:rsidR="00AD7575" w:rsidRPr="00F249B4" w:rsidRDefault="00AD7575" w:rsidP="004E64AF">
            <w:pPr>
              <w:pStyle w:val="tabletext00"/>
              <w:jc w:val="center"/>
              <w:rPr>
                <w:ins w:id="120" w:author="Author"/>
              </w:rPr>
            </w:pPr>
            <w:ins w:id="121" w:author="Author">
              <w:r w:rsidRPr="00F249B4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A21C4" w14:textId="77777777" w:rsidR="00AD7575" w:rsidRPr="00F249B4" w:rsidRDefault="00AD7575" w:rsidP="004E64AF">
            <w:pPr>
              <w:pStyle w:val="tabletext00"/>
              <w:rPr>
                <w:ins w:id="122" w:author="Author"/>
              </w:rPr>
            </w:pPr>
            <w:ins w:id="123" w:author="Author">
              <w:r w:rsidRPr="00F249B4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DE1407" w14:textId="77777777" w:rsidR="00AD7575" w:rsidRPr="00F249B4" w:rsidRDefault="00AD7575" w:rsidP="004E64AF">
            <w:pPr>
              <w:pStyle w:val="tabletext00"/>
              <w:jc w:val="right"/>
              <w:rPr>
                <w:ins w:id="12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B31061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25" w:author="Author"/>
              </w:rPr>
            </w:pPr>
            <w:ins w:id="126" w:author="Author">
              <w:r w:rsidRPr="00F249B4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885027" w14:textId="77777777" w:rsidR="00AD7575" w:rsidRPr="00F249B4" w:rsidRDefault="00AD7575" w:rsidP="004E64AF">
            <w:pPr>
              <w:pStyle w:val="tabletext00"/>
              <w:jc w:val="right"/>
              <w:rPr>
                <w:ins w:id="12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77A5C2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28" w:author="Author"/>
              </w:rPr>
            </w:pPr>
            <w:ins w:id="129" w:author="Author">
              <w:r w:rsidRPr="00F249B4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1EE927" w14:textId="77777777" w:rsidR="00AD7575" w:rsidRPr="00F249B4" w:rsidRDefault="00AD7575" w:rsidP="004E64AF">
            <w:pPr>
              <w:pStyle w:val="tabletext00"/>
              <w:jc w:val="right"/>
              <w:rPr>
                <w:ins w:id="13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E369AA" w14:textId="77777777" w:rsidR="00AD7575" w:rsidRPr="00F249B4" w:rsidRDefault="00AD7575" w:rsidP="004E64AF">
            <w:pPr>
              <w:pStyle w:val="tabletext00"/>
              <w:rPr>
                <w:ins w:id="131" w:author="Author"/>
              </w:rPr>
            </w:pPr>
            <w:ins w:id="132" w:author="Author">
              <w:r w:rsidRPr="00F249B4">
                <w:t>254</w:t>
              </w:r>
            </w:ins>
          </w:p>
        </w:tc>
      </w:tr>
      <w:tr w:rsidR="00AD7575" w:rsidRPr="00F249B4" w14:paraId="2BFE701C" w14:textId="77777777" w:rsidTr="004E64AF">
        <w:trPr>
          <w:cantSplit/>
          <w:trHeight w:val="190"/>
          <w:ins w:id="1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8B5639" w14:textId="77777777" w:rsidR="00AD7575" w:rsidRPr="00F249B4" w:rsidRDefault="00AD7575" w:rsidP="004E64AF">
            <w:pPr>
              <w:pStyle w:val="tabletext00"/>
              <w:rPr>
                <w:ins w:id="1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78147" w14:textId="77777777" w:rsidR="00AD7575" w:rsidRPr="00F249B4" w:rsidRDefault="00AD7575" w:rsidP="004E64AF">
            <w:pPr>
              <w:pStyle w:val="tabletext00"/>
              <w:jc w:val="center"/>
              <w:rPr>
                <w:ins w:id="135" w:author="Author"/>
              </w:rPr>
            </w:pPr>
            <w:ins w:id="136" w:author="Author">
              <w:r w:rsidRPr="00F249B4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75FF4" w14:textId="77777777" w:rsidR="00AD7575" w:rsidRPr="00F249B4" w:rsidRDefault="00AD7575" w:rsidP="004E64AF">
            <w:pPr>
              <w:pStyle w:val="tabletext00"/>
              <w:rPr>
                <w:ins w:id="137" w:author="Author"/>
              </w:rPr>
            </w:pPr>
            <w:ins w:id="138" w:author="Author">
              <w:r w:rsidRPr="00F249B4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18E157" w14:textId="77777777" w:rsidR="00AD7575" w:rsidRPr="00F249B4" w:rsidRDefault="00AD7575" w:rsidP="004E64AF">
            <w:pPr>
              <w:pStyle w:val="tabletext00"/>
              <w:jc w:val="right"/>
              <w:rPr>
                <w:ins w:id="13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89AE4F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40" w:author="Author"/>
              </w:rPr>
            </w:pPr>
            <w:ins w:id="141" w:author="Author">
              <w:r w:rsidRPr="00F249B4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F0CF29" w14:textId="77777777" w:rsidR="00AD7575" w:rsidRPr="00F249B4" w:rsidRDefault="00AD7575" w:rsidP="004E64AF">
            <w:pPr>
              <w:pStyle w:val="tabletext00"/>
              <w:jc w:val="right"/>
              <w:rPr>
                <w:ins w:id="14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483627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43" w:author="Author"/>
              </w:rPr>
            </w:pPr>
            <w:ins w:id="144" w:author="Author">
              <w:r w:rsidRPr="00F249B4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526356" w14:textId="77777777" w:rsidR="00AD7575" w:rsidRPr="00F249B4" w:rsidRDefault="00AD7575" w:rsidP="004E64AF">
            <w:pPr>
              <w:pStyle w:val="tabletext00"/>
              <w:jc w:val="right"/>
              <w:rPr>
                <w:ins w:id="14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B9CD1C" w14:textId="77777777" w:rsidR="00AD7575" w:rsidRPr="00F249B4" w:rsidRDefault="00AD7575" w:rsidP="004E64AF">
            <w:pPr>
              <w:pStyle w:val="tabletext00"/>
              <w:rPr>
                <w:ins w:id="146" w:author="Author"/>
              </w:rPr>
            </w:pPr>
            <w:ins w:id="147" w:author="Author">
              <w:r w:rsidRPr="00F249B4">
                <w:t>254</w:t>
              </w:r>
            </w:ins>
          </w:p>
        </w:tc>
      </w:tr>
      <w:tr w:rsidR="00AD7575" w:rsidRPr="00F249B4" w14:paraId="661BB15A" w14:textId="77777777" w:rsidTr="004E64AF">
        <w:trPr>
          <w:cantSplit/>
          <w:trHeight w:val="190"/>
          <w:ins w:id="1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1F99D8" w14:textId="77777777" w:rsidR="00AD7575" w:rsidRPr="00F249B4" w:rsidRDefault="00AD7575" w:rsidP="004E64AF">
            <w:pPr>
              <w:pStyle w:val="tabletext00"/>
              <w:rPr>
                <w:ins w:id="1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DCBBB" w14:textId="77777777" w:rsidR="00AD7575" w:rsidRPr="00F249B4" w:rsidRDefault="00AD7575" w:rsidP="004E64AF">
            <w:pPr>
              <w:pStyle w:val="tabletext00"/>
              <w:jc w:val="center"/>
              <w:rPr>
                <w:ins w:id="150" w:author="Author"/>
              </w:rPr>
            </w:pPr>
            <w:ins w:id="151" w:author="Author">
              <w:r w:rsidRPr="00F249B4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DC416" w14:textId="77777777" w:rsidR="00AD7575" w:rsidRPr="00F249B4" w:rsidRDefault="00AD7575" w:rsidP="004E64AF">
            <w:pPr>
              <w:pStyle w:val="tabletext00"/>
              <w:rPr>
                <w:ins w:id="152" w:author="Author"/>
              </w:rPr>
            </w:pPr>
            <w:ins w:id="153" w:author="Author">
              <w:r w:rsidRPr="00F249B4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386333" w14:textId="77777777" w:rsidR="00AD7575" w:rsidRPr="00F249B4" w:rsidRDefault="00AD7575" w:rsidP="004E64AF">
            <w:pPr>
              <w:pStyle w:val="tabletext00"/>
              <w:jc w:val="right"/>
              <w:rPr>
                <w:ins w:id="15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4261E3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55" w:author="Author"/>
              </w:rPr>
            </w:pPr>
            <w:ins w:id="156" w:author="Author">
              <w:r w:rsidRPr="00F249B4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B20A73" w14:textId="77777777" w:rsidR="00AD7575" w:rsidRPr="00F249B4" w:rsidRDefault="00AD7575" w:rsidP="004E64AF">
            <w:pPr>
              <w:pStyle w:val="tabletext00"/>
              <w:jc w:val="right"/>
              <w:rPr>
                <w:ins w:id="15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478E1C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58" w:author="Author"/>
              </w:rPr>
            </w:pPr>
            <w:ins w:id="159" w:author="Author">
              <w:r w:rsidRPr="00F249B4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2381B7" w14:textId="77777777" w:rsidR="00AD7575" w:rsidRPr="00F249B4" w:rsidRDefault="00AD7575" w:rsidP="004E64AF">
            <w:pPr>
              <w:pStyle w:val="tabletext00"/>
              <w:jc w:val="right"/>
              <w:rPr>
                <w:ins w:id="16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343680" w14:textId="77777777" w:rsidR="00AD7575" w:rsidRPr="00F249B4" w:rsidRDefault="00AD7575" w:rsidP="004E64AF">
            <w:pPr>
              <w:pStyle w:val="tabletext00"/>
              <w:rPr>
                <w:ins w:id="161" w:author="Author"/>
              </w:rPr>
            </w:pPr>
            <w:ins w:id="162" w:author="Author">
              <w:r w:rsidRPr="00F249B4">
                <w:t>267</w:t>
              </w:r>
            </w:ins>
          </w:p>
        </w:tc>
      </w:tr>
      <w:tr w:rsidR="00AD7575" w:rsidRPr="00F249B4" w14:paraId="2F20407C" w14:textId="77777777" w:rsidTr="004E64AF">
        <w:trPr>
          <w:cantSplit/>
          <w:trHeight w:val="190"/>
          <w:ins w:id="1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6FB644" w14:textId="77777777" w:rsidR="00AD7575" w:rsidRPr="00F249B4" w:rsidRDefault="00AD7575" w:rsidP="004E64AF">
            <w:pPr>
              <w:pStyle w:val="tabletext00"/>
              <w:rPr>
                <w:ins w:id="1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0301D" w14:textId="77777777" w:rsidR="00AD7575" w:rsidRPr="00F249B4" w:rsidRDefault="00AD7575" w:rsidP="004E64AF">
            <w:pPr>
              <w:pStyle w:val="tabletext00"/>
              <w:jc w:val="center"/>
              <w:rPr>
                <w:ins w:id="165" w:author="Author"/>
              </w:rPr>
            </w:pPr>
            <w:ins w:id="166" w:author="Author">
              <w:r w:rsidRPr="00F249B4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2811C" w14:textId="77777777" w:rsidR="00AD7575" w:rsidRPr="00F249B4" w:rsidRDefault="00AD7575" w:rsidP="004E64AF">
            <w:pPr>
              <w:pStyle w:val="tabletext00"/>
              <w:rPr>
                <w:ins w:id="167" w:author="Author"/>
              </w:rPr>
            </w:pPr>
            <w:ins w:id="168" w:author="Author">
              <w:r w:rsidRPr="00F249B4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8FC7F9" w14:textId="77777777" w:rsidR="00AD7575" w:rsidRPr="00F249B4" w:rsidRDefault="00AD7575" w:rsidP="004E64AF">
            <w:pPr>
              <w:pStyle w:val="tabletext00"/>
              <w:jc w:val="right"/>
              <w:rPr>
                <w:ins w:id="16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F742CB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70" w:author="Author"/>
              </w:rPr>
            </w:pPr>
            <w:ins w:id="171" w:author="Author">
              <w:r w:rsidRPr="00F249B4">
                <w:t>2688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CA58F4" w14:textId="77777777" w:rsidR="00AD7575" w:rsidRPr="00F249B4" w:rsidRDefault="00AD7575" w:rsidP="004E64AF">
            <w:pPr>
              <w:pStyle w:val="tabletext00"/>
              <w:jc w:val="right"/>
              <w:rPr>
                <w:ins w:id="17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C3336C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73" w:author="Author"/>
              </w:rPr>
            </w:pPr>
            <w:ins w:id="174" w:author="Author">
              <w:r w:rsidRPr="00F249B4"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98AB92" w14:textId="77777777" w:rsidR="00AD7575" w:rsidRPr="00F249B4" w:rsidRDefault="00AD7575" w:rsidP="004E64AF">
            <w:pPr>
              <w:pStyle w:val="tabletext00"/>
              <w:jc w:val="right"/>
              <w:rPr>
                <w:ins w:id="17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FAEB43" w14:textId="77777777" w:rsidR="00AD7575" w:rsidRPr="00F249B4" w:rsidRDefault="00AD7575" w:rsidP="004E64AF">
            <w:pPr>
              <w:pStyle w:val="tabletext00"/>
              <w:rPr>
                <w:ins w:id="176" w:author="Author"/>
              </w:rPr>
            </w:pPr>
            <w:ins w:id="177" w:author="Author">
              <w:r w:rsidRPr="00F249B4">
                <w:t>266</w:t>
              </w:r>
            </w:ins>
          </w:p>
        </w:tc>
      </w:tr>
      <w:tr w:rsidR="00AD7575" w:rsidRPr="00F249B4" w14:paraId="1FFCAD39" w14:textId="77777777" w:rsidTr="004E64AF">
        <w:trPr>
          <w:cantSplit/>
          <w:trHeight w:val="190"/>
          <w:ins w:id="1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56920B" w14:textId="77777777" w:rsidR="00AD7575" w:rsidRPr="00F249B4" w:rsidRDefault="00AD7575" w:rsidP="004E64AF">
            <w:pPr>
              <w:pStyle w:val="tabletext00"/>
              <w:rPr>
                <w:ins w:id="1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D5DEE" w14:textId="77777777" w:rsidR="00AD7575" w:rsidRPr="00F249B4" w:rsidRDefault="00AD7575" w:rsidP="004E64AF">
            <w:pPr>
              <w:pStyle w:val="tabletext00"/>
              <w:jc w:val="center"/>
              <w:rPr>
                <w:ins w:id="180" w:author="Author"/>
              </w:rPr>
            </w:pPr>
            <w:ins w:id="181" w:author="Author">
              <w:r w:rsidRPr="00F249B4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93434" w14:textId="77777777" w:rsidR="00AD7575" w:rsidRPr="00F249B4" w:rsidRDefault="00AD7575" w:rsidP="004E64AF">
            <w:pPr>
              <w:pStyle w:val="tabletext00"/>
              <w:rPr>
                <w:ins w:id="182" w:author="Author"/>
              </w:rPr>
            </w:pPr>
            <w:ins w:id="183" w:author="Author">
              <w:r w:rsidRPr="00F249B4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D45FF7" w14:textId="77777777" w:rsidR="00AD7575" w:rsidRPr="00F249B4" w:rsidRDefault="00AD7575" w:rsidP="004E64AF">
            <w:pPr>
              <w:pStyle w:val="tabletext00"/>
              <w:jc w:val="right"/>
              <w:rPr>
                <w:ins w:id="18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7285F5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85" w:author="Author"/>
              </w:rPr>
            </w:pPr>
            <w:ins w:id="186" w:author="Author">
              <w:r w:rsidRPr="00F249B4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89F254" w14:textId="77777777" w:rsidR="00AD7575" w:rsidRPr="00F249B4" w:rsidRDefault="00AD7575" w:rsidP="004E64AF">
            <w:pPr>
              <w:pStyle w:val="tabletext00"/>
              <w:jc w:val="right"/>
              <w:rPr>
                <w:ins w:id="18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2250B1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88" w:author="Author"/>
              </w:rPr>
            </w:pPr>
            <w:ins w:id="189" w:author="Author">
              <w:r w:rsidRPr="00F249B4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7E576A" w14:textId="77777777" w:rsidR="00AD7575" w:rsidRPr="00F249B4" w:rsidRDefault="00AD7575" w:rsidP="004E64AF">
            <w:pPr>
              <w:pStyle w:val="tabletext00"/>
              <w:jc w:val="right"/>
              <w:rPr>
                <w:ins w:id="19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EC516D" w14:textId="77777777" w:rsidR="00AD7575" w:rsidRPr="00F249B4" w:rsidRDefault="00AD7575" w:rsidP="004E64AF">
            <w:pPr>
              <w:pStyle w:val="tabletext00"/>
              <w:rPr>
                <w:ins w:id="191" w:author="Author"/>
              </w:rPr>
            </w:pPr>
            <w:ins w:id="192" w:author="Author">
              <w:r w:rsidRPr="00F249B4">
                <w:t>254</w:t>
              </w:r>
            </w:ins>
          </w:p>
        </w:tc>
      </w:tr>
      <w:tr w:rsidR="00AD7575" w:rsidRPr="00F249B4" w14:paraId="106D54E4" w14:textId="77777777" w:rsidTr="004E64AF">
        <w:trPr>
          <w:cantSplit/>
          <w:trHeight w:val="190"/>
          <w:ins w:id="1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8E2964" w14:textId="77777777" w:rsidR="00AD7575" w:rsidRPr="00F249B4" w:rsidRDefault="00AD7575" w:rsidP="004E64AF">
            <w:pPr>
              <w:pStyle w:val="tabletext00"/>
              <w:rPr>
                <w:ins w:id="1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6B852" w14:textId="77777777" w:rsidR="00AD7575" w:rsidRPr="00F249B4" w:rsidRDefault="00AD7575" w:rsidP="004E64AF">
            <w:pPr>
              <w:pStyle w:val="tabletext00"/>
              <w:jc w:val="center"/>
              <w:rPr>
                <w:ins w:id="195" w:author="Author"/>
              </w:rPr>
            </w:pPr>
            <w:ins w:id="196" w:author="Author">
              <w:r w:rsidRPr="00F249B4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9F735" w14:textId="77777777" w:rsidR="00AD7575" w:rsidRPr="00F249B4" w:rsidRDefault="00AD7575" w:rsidP="004E64AF">
            <w:pPr>
              <w:pStyle w:val="tabletext00"/>
              <w:rPr>
                <w:ins w:id="197" w:author="Author"/>
              </w:rPr>
            </w:pPr>
            <w:ins w:id="198" w:author="Author">
              <w:r w:rsidRPr="00F249B4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3D88CA" w14:textId="77777777" w:rsidR="00AD7575" w:rsidRPr="00F249B4" w:rsidRDefault="00AD7575" w:rsidP="004E64AF">
            <w:pPr>
              <w:pStyle w:val="tabletext00"/>
              <w:jc w:val="right"/>
              <w:rPr>
                <w:ins w:id="19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B593BD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200" w:author="Author"/>
              </w:rPr>
            </w:pPr>
            <w:ins w:id="201" w:author="Author">
              <w:r w:rsidRPr="00F249B4">
                <w:t>2185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F171EE" w14:textId="77777777" w:rsidR="00AD7575" w:rsidRPr="00F249B4" w:rsidRDefault="00AD7575" w:rsidP="004E64AF">
            <w:pPr>
              <w:pStyle w:val="tabletext00"/>
              <w:jc w:val="right"/>
              <w:rPr>
                <w:ins w:id="20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ACA11C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203" w:author="Author"/>
              </w:rPr>
            </w:pPr>
            <w:ins w:id="204" w:author="Author">
              <w:r w:rsidRPr="00F249B4"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AD8D5B" w14:textId="77777777" w:rsidR="00AD7575" w:rsidRPr="00F249B4" w:rsidRDefault="00AD7575" w:rsidP="004E64AF">
            <w:pPr>
              <w:pStyle w:val="tabletext00"/>
              <w:jc w:val="right"/>
              <w:rPr>
                <w:ins w:id="20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14C243" w14:textId="77777777" w:rsidR="00AD7575" w:rsidRPr="00F249B4" w:rsidRDefault="00AD7575" w:rsidP="004E64AF">
            <w:pPr>
              <w:pStyle w:val="tabletext00"/>
              <w:rPr>
                <w:ins w:id="206" w:author="Author"/>
              </w:rPr>
            </w:pPr>
            <w:ins w:id="207" w:author="Author">
              <w:r w:rsidRPr="00F249B4">
                <w:t>243</w:t>
              </w:r>
            </w:ins>
          </w:p>
        </w:tc>
      </w:tr>
      <w:tr w:rsidR="00AD7575" w:rsidRPr="00F249B4" w14:paraId="77B59732" w14:textId="77777777" w:rsidTr="004E64AF">
        <w:trPr>
          <w:cantSplit/>
          <w:trHeight w:val="190"/>
          <w:ins w:id="2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5E6C6B" w14:textId="77777777" w:rsidR="00AD7575" w:rsidRPr="00F249B4" w:rsidRDefault="00AD7575" w:rsidP="004E64AF">
            <w:pPr>
              <w:pStyle w:val="tabletext00"/>
              <w:rPr>
                <w:ins w:id="2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22A8D" w14:textId="77777777" w:rsidR="00AD7575" w:rsidRPr="00F249B4" w:rsidRDefault="00AD7575" w:rsidP="004E64AF">
            <w:pPr>
              <w:pStyle w:val="tabletext00"/>
              <w:jc w:val="center"/>
              <w:rPr>
                <w:ins w:id="210" w:author="Author"/>
              </w:rPr>
            </w:pPr>
            <w:ins w:id="211" w:author="Author">
              <w:r w:rsidRPr="00F249B4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7295B" w14:textId="77777777" w:rsidR="00AD7575" w:rsidRPr="00F249B4" w:rsidRDefault="00AD7575" w:rsidP="004E64AF">
            <w:pPr>
              <w:pStyle w:val="tabletext00"/>
              <w:rPr>
                <w:ins w:id="212" w:author="Author"/>
              </w:rPr>
            </w:pPr>
            <w:ins w:id="213" w:author="Author">
              <w:r w:rsidRPr="00F249B4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5A6280" w14:textId="77777777" w:rsidR="00AD7575" w:rsidRPr="00F249B4" w:rsidRDefault="00AD7575" w:rsidP="004E64AF">
            <w:pPr>
              <w:pStyle w:val="tabletext00"/>
              <w:jc w:val="right"/>
              <w:rPr>
                <w:ins w:id="21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818532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215" w:author="Author"/>
              </w:rPr>
            </w:pPr>
            <w:ins w:id="216" w:author="Author">
              <w:r w:rsidRPr="00F249B4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DF8797" w14:textId="77777777" w:rsidR="00AD7575" w:rsidRPr="00F249B4" w:rsidRDefault="00AD7575" w:rsidP="004E64AF">
            <w:pPr>
              <w:pStyle w:val="tabletext00"/>
              <w:jc w:val="right"/>
              <w:rPr>
                <w:ins w:id="21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616237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218" w:author="Author"/>
              </w:rPr>
            </w:pPr>
            <w:ins w:id="219" w:author="Author">
              <w:r w:rsidRPr="00F249B4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018E92" w14:textId="77777777" w:rsidR="00AD7575" w:rsidRPr="00F249B4" w:rsidRDefault="00AD7575" w:rsidP="004E64AF">
            <w:pPr>
              <w:pStyle w:val="tabletext00"/>
              <w:jc w:val="right"/>
              <w:rPr>
                <w:ins w:id="22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C723CF" w14:textId="77777777" w:rsidR="00AD7575" w:rsidRPr="00F249B4" w:rsidRDefault="00AD7575" w:rsidP="004E64AF">
            <w:pPr>
              <w:pStyle w:val="tabletext00"/>
              <w:rPr>
                <w:ins w:id="221" w:author="Author"/>
              </w:rPr>
            </w:pPr>
            <w:ins w:id="222" w:author="Author">
              <w:r w:rsidRPr="00F249B4">
                <w:t>267</w:t>
              </w:r>
            </w:ins>
          </w:p>
        </w:tc>
      </w:tr>
      <w:tr w:rsidR="00AD7575" w:rsidRPr="00F249B4" w14:paraId="444F6CF9" w14:textId="77777777" w:rsidTr="004E64AF">
        <w:trPr>
          <w:cantSplit/>
          <w:trHeight w:val="190"/>
          <w:ins w:id="2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765D57" w14:textId="77777777" w:rsidR="00AD7575" w:rsidRPr="00F249B4" w:rsidRDefault="00AD7575" w:rsidP="004E64AF">
            <w:pPr>
              <w:pStyle w:val="tabletext00"/>
              <w:rPr>
                <w:ins w:id="2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795F8" w14:textId="77777777" w:rsidR="00AD7575" w:rsidRPr="00F249B4" w:rsidRDefault="00AD7575" w:rsidP="004E64AF">
            <w:pPr>
              <w:pStyle w:val="tabletext00"/>
              <w:jc w:val="center"/>
              <w:rPr>
                <w:ins w:id="225" w:author="Author"/>
              </w:rPr>
            </w:pPr>
            <w:ins w:id="226" w:author="Author">
              <w:r w:rsidRPr="00F249B4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109E2" w14:textId="77777777" w:rsidR="00AD7575" w:rsidRPr="00F249B4" w:rsidRDefault="00AD7575" w:rsidP="004E64AF">
            <w:pPr>
              <w:pStyle w:val="tabletext00"/>
              <w:rPr>
                <w:ins w:id="227" w:author="Author"/>
              </w:rPr>
            </w:pPr>
            <w:ins w:id="228" w:author="Author">
              <w:r w:rsidRPr="00F249B4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95052F" w14:textId="77777777" w:rsidR="00AD7575" w:rsidRPr="00F249B4" w:rsidRDefault="00AD7575" w:rsidP="004E64AF">
            <w:pPr>
              <w:pStyle w:val="tabletext00"/>
              <w:jc w:val="right"/>
              <w:rPr>
                <w:ins w:id="22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F4ACFE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230" w:author="Author"/>
              </w:rPr>
            </w:pPr>
            <w:ins w:id="231" w:author="Author">
              <w:r w:rsidRPr="00F249B4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9D9311" w14:textId="77777777" w:rsidR="00AD7575" w:rsidRPr="00F249B4" w:rsidRDefault="00AD7575" w:rsidP="004E64AF">
            <w:pPr>
              <w:pStyle w:val="tabletext00"/>
              <w:jc w:val="right"/>
              <w:rPr>
                <w:ins w:id="23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1FEAAF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233" w:author="Author"/>
              </w:rPr>
            </w:pPr>
            <w:ins w:id="234" w:author="Author">
              <w:r w:rsidRPr="00F249B4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7B30EA" w14:textId="77777777" w:rsidR="00AD7575" w:rsidRPr="00F249B4" w:rsidRDefault="00AD7575" w:rsidP="004E64AF">
            <w:pPr>
              <w:pStyle w:val="tabletext00"/>
              <w:jc w:val="right"/>
              <w:rPr>
                <w:ins w:id="23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1045B8" w14:textId="77777777" w:rsidR="00AD7575" w:rsidRPr="00F249B4" w:rsidRDefault="00AD7575" w:rsidP="004E64AF">
            <w:pPr>
              <w:pStyle w:val="tabletext00"/>
              <w:rPr>
                <w:ins w:id="236" w:author="Author"/>
              </w:rPr>
            </w:pPr>
            <w:ins w:id="237" w:author="Author">
              <w:r w:rsidRPr="00F249B4">
                <w:t>254</w:t>
              </w:r>
            </w:ins>
          </w:p>
        </w:tc>
      </w:tr>
      <w:tr w:rsidR="00AD7575" w:rsidRPr="00F249B4" w14:paraId="5701B601" w14:textId="77777777" w:rsidTr="004E64AF">
        <w:trPr>
          <w:cantSplit/>
          <w:trHeight w:val="190"/>
          <w:ins w:id="2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147116" w14:textId="77777777" w:rsidR="00AD7575" w:rsidRPr="00F249B4" w:rsidRDefault="00AD7575" w:rsidP="004E64AF">
            <w:pPr>
              <w:pStyle w:val="tabletext00"/>
              <w:rPr>
                <w:ins w:id="2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330A8" w14:textId="77777777" w:rsidR="00AD7575" w:rsidRPr="00F249B4" w:rsidRDefault="00AD7575" w:rsidP="004E64AF">
            <w:pPr>
              <w:pStyle w:val="tabletext00"/>
              <w:jc w:val="center"/>
              <w:rPr>
                <w:ins w:id="240" w:author="Author"/>
              </w:rPr>
            </w:pPr>
            <w:ins w:id="241" w:author="Author">
              <w:r w:rsidRPr="00F249B4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E8ACD" w14:textId="77777777" w:rsidR="00AD7575" w:rsidRPr="00F249B4" w:rsidRDefault="00AD7575" w:rsidP="004E64AF">
            <w:pPr>
              <w:pStyle w:val="tabletext00"/>
              <w:rPr>
                <w:ins w:id="242" w:author="Author"/>
              </w:rPr>
            </w:pPr>
            <w:ins w:id="243" w:author="Author">
              <w:r w:rsidRPr="00F249B4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0FB849" w14:textId="77777777" w:rsidR="00AD7575" w:rsidRPr="00F249B4" w:rsidRDefault="00AD7575" w:rsidP="004E64AF">
            <w:pPr>
              <w:pStyle w:val="tabletext00"/>
              <w:jc w:val="right"/>
              <w:rPr>
                <w:ins w:id="24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1D8BE1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245" w:author="Author"/>
              </w:rPr>
            </w:pPr>
            <w:ins w:id="246" w:author="Author">
              <w:r w:rsidRPr="00F249B4">
                <w:t>2055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8C1BE3" w14:textId="77777777" w:rsidR="00AD7575" w:rsidRPr="00F249B4" w:rsidRDefault="00AD7575" w:rsidP="004E64AF">
            <w:pPr>
              <w:pStyle w:val="tabletext00"/>
              <w:jc w:val="right"/>
              <w:rPr>
                <w:ins w:id="24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16DBE8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248" w:author="Author"/>
              </w:rPr>
            </w:pPr>
            <w:ins w:id="249" w:author="Author">
              <w:r w:rsidRPr="00F249B4">
                <w:t>671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FF4AA5" w14:textId="77777777" w:rsidR="00AD7575" w:rsidRPr="00F249B4" w:rsidRDefault="00AD7575" w:rsidP="004E64AF">
            <w:pPr>
              <w:pStyle w:val="tabletext00"/>
              <w:jc w:val="right"/>
              <w:rPr>
                <w:ins w:id="25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DF5D0E" w14:textId="77777777" w:rsidR="00AD7575" w:rsidRPr="00F249B4" w:rsidRDefault="00AD7575" w:rsidP="004E64AF">
            <w:pPr>
              <w:pStyle w:val="tabletext00"/>
              <w:rPr>
                <w:ins w:id="251" w:author="Author"/>
              </w:rPr>
            </w:pPr>
            <w:ins w:id="252" w:author="Author">
              <w:r w:rsidRPr="00F249B4">
                <w:t>261</w:t>
              </w:r>
            </w:ins>
          </w:p>
        </w:tc>
      </w:tr>
      <w:tr w:rsidR="00AD7575" w:rsidRPr="00F249B4" w14:paraId="355B0FC6" w14:textId="77777777" w:rsidTr="004E64AF">
        <w:trPr>
          <w:cantSplit/>
          <w:trHeight w:val="190"/>
          <w:ins w:id="2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B02EFC" w14:textId="77777777" w:rsidR="00AD7575" w:rsidRPr="00F249B4" w:rsidRDefault="00AD7575" w:rsidP="004E64AF">
            <w:pPr>
              <w:pStyle w:val="tabletext00"/>
              <w:rPr>
                <w:ins w:id="2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76598" w14:textId="77777777" w:rsidR="00AD7575" w:rsidRPr="00F249B4" w:rsidRDefault="00AD7575" w:rsidP="004E64AF">
            <w:pPr>
              <w:pStyle w:val="tabletext00"/>
              <w:jc w:val="center"/>
              <w:rPr>
                <w:ins w:id="255" w:author="Author"/>
              </w:rPr>
            </w:pPr>
            <w:ins w:id="256" w:author="Author">
              <w:r w:rsidRPr="00F249B4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14F5C" w14:textId="77777777" w:rsidR="00AD7575" w:rsidRPr="00F249B4" w:rsidRDefault="00AD7575" w:rsidP="004E64AF">
            <w:pPr>
              <w:pStyle w:val="tabletext00"/>
              <w:rPr>
                <w:ins w:id="257" w:author="Author"/>
              </w:rPr>
            </w:pPr>
            <w:ins w:id="258" w:author="Author">
              <w:r w:rsidRPr="00F249B4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DE5FC6" w14:textId="77777777" w:rsidR="00AD7575" w:rsidRPr="00F249B4" w:rsidRDefault="00AD7575" w:rsidP="004E64AF">
            <w:pPr>
              <w:pStyle w:val="tabletext00"/>
              <w:jc w:val="right"/>
              <w:rPr>
                <w:ins w:id="25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0D2997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260" w:author="Author"/>
              </w:rPr>
            </w:pPr>
            <w:ins w:id="261" w:author="Author">
              <w:r w:rsidRPr="00F249B4"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0146AC" w14:textId="77777777" w:rsidR="00AD7575" w:rsidRPr="00F249B4" w:rsidRDefault="00AD7575" w:rsidP="004E64AF">
            <w:pPr>
              <w:pStyle w:val="tabletext00"/>
              <w:jc w:val="right"/>
              <w:rPr>
                <w:ins w:id="26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00EC88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263" w:author="Author"/>
              </w:rPr>
            </w:pPr>
            <w:ins w:id="264" w:author="Author">
              <w:r w:rsidRPr="00F249B4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7EF227" w14:textId="77777777" w:rsidR="00AD7575" w:rsidRPr="00F249B4" w:rsidRDefault="00AD7575" w:rsidP="004E64AF">
            <w:pPr>
              <w:pStyle w:val="tabletext00"/>
              <w:jc w:val="right"/>
              <w:rPr>
                <w:ins w:id="26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1C865A" w14:textId="77777777" w:rsidR="00AD7575" w:rsidRPr="00F249B4" w:rsidRDefault="00AD7575" w:rsidP="004E64AF">
            <w:pPr>
              <w:pStyle w:val="tabletext00"/>
              <w:rPr>
                <w:ins w:id="266" w:author="Author"/>
              </w:rPr>
            </w:pPr>
            <w:ins w:id="267" w:author="Author">
              <w:r w:rsidRPr="00F249B4">
                <w:t>243</w:t>
              </w:r>
            </w:ins>
          </w:p>
        </w:tc>
      </w:tr>
      <w:tr w:rsidR="00AD7575" w:rsidRPr="00F249B4" w14:paraId="0655250D" w14:textId="77777777" w:rsidTr="004E64AF">
        <w:trPr>
          <w:cantSplit/>
          <w:trHeight w:val="190"/>
          <w:ins w:id="2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78FA0C" w14:textId="77777777" w:rsidR="00AD7575" w:rsidRPr="00F249B4" w:rsidRDefault="00AD7575" w:rsidP="004E64AF">
            <w:pPr>
              <w:pStyle w:val="tabletext00"/>
              <w:rPr>
                <w:ins w:id="2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D4D0B" w14:textId="77777777" w:rsidR="00AD7575" w:rsidRPr="00F249B4" w:rsidRDefault="00AD7575" w:rsidP="004E64AF">
            <w:pPr>
              <w:pStyle w:val="tabletext00"/>
              <w:jc w:val="center"/>
              <w:rPr>
                <w:ins w:id="270" w:author="Author"/>
              </w:rPr>
            </w:pPr>
            <w:ins w:id="271" w:author="Author">
              <w:r w:rsidRPr="00F249B4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158B2" w14:textId="77777777" w:rsidR="00AD7575" w:rsidRPr="00F249B4" w:rsidRDefault="00AD7575" w:rsidP="004E64AF">
            <w:pPr>
              <w:pStyle w:val="tabletext00"/>
              <w:rPr>
                <w:ins w:id="272" w:author="Author"/>
              </w:rPr>
            </w:pPr>
            <w:ins w:id="273" w:author="Author">
              <w:r w:rsidRPr="00F249B4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545E65" w14:textId="77777777" w:rsidR="00AD7575" w:rsidRPr="00F249B4" w:rsidRDefault="00AD7575" w:rsidP="004E64AF">
            <w:pPr>
              <w:pStyle w:val="tabletext00"/>
              <w:jc w:val="right"/>
              <w:rPr>
                <w:ins w:id="27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B633F3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275" w:author="Author"/>
              </w:rPr>
            </w:pPr>
            <w:ins w:id="276" w:author="Author">
              <w:r w:rsidRPr="00F249B4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F3DEFA" w14:textId="77777777" w:rsidR="00AD7575" w:rsidRPr="00F249B4" w:rsidRDefault="00AD7575" w:rsidP="004E64AF">
            <w:pPr>
              <w:pStyle w:val="tabletext00"/>
              <w:jc w:val="right"/>
              <w:rPr>
                <w:ins w:id="27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BDCD4D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278" w:author="Author"/>
              </w:rPr>
            </w:pPr>
            <w:ins w:id="279" w:author="Author">
              <w:r w:rsidRPr="00F249B4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79CA73" w14:textId="77777777" w:rsidR="00AD7575" w:rsidRPr="00F249B4" w:rsidRDefault="00AD7575" w:rsidP="004E64AF">
            <w:pPr>
              <w:pStyle w:val="tabletext00"/>
              <w:jc w:val="right"/>
              <w:rPr>
                <w:ins w:id="28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58A8EC" w14:textId="77777777" w:rsidR="00AD7575" w:rsidRPr="00F249B4" w:rsidRDefault="00AD7575" w:rsidP="004E64AF">
            <w:pPr>
              <w:pStyle w:val="tabletext00"/>
              <w:rPr>
                <w:ins w:id="281" w:author="Author"/>
              </w:rPr>
            </w:pPr>
            <w:ins w:id="282" w:author="Author">
              <w:r w:rsidRPr="00F249B4">
                <w:t>267</w:t>
              </w:r>
            </w:ins>
          </w:p>
        </w:tc>
      </w:tr>
      <w:tr w:rsidR="00AD7575" w:rsidRPr="00F249B4" w14:paraId="0039D2F6" w14:textId="77777777" w:rsidTr="004E64AF">
        <w:trPr>
          <w:cantSplit/>
          <w:trHeight w:val="190"/>
          <w:ins w:id="2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7B29DC" w14:textId="77777777" w:rsidR="00AD7575" w:rsidRPr="00F249B4" w:rsidRDefault="00AD7575" w:rsidP="004E64AF">
            <w:pPr>
              <w:pStyle w:val="tabletext00"/>
              <w:rPr>
                <w:ins w:id="2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19100" w14:textId="77777777" w:rsidR="00AD7575" w:rsidRPr="00F249B4" w:rsidRDefault="00AD7575" w:rsidP="004E64AF">
            <w:pPr>
              <w:pStyle w:val="tabletext00"/>
              <w:jc w:val="center"/>
              <w:rPr>
                <w:ins w:id="285" w:author="Author"/>
              </w:rPr>
            </w:pPr>
            <w:ins w:id="286" w:author="Author">
              <w:r w:rsidRPr="00F249B4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469B1" w14:textId="77777777" w:rsidR="00AD7575" w:rsidRPr="00F249B4" w:rsidRDefault="00AD7575" w:rsidP="004E64AF">
            <w:pPr>
              <w:pStyle w:val="tabletext00"/>
              <w:rPr>
                <w:ins w:id="287" w:author="Author"/>
              </w:rPr>
            </w:pPr>
            <w:ins w:id="288" w:author="Author">
              <w:r w:rsidRPr="00F249B4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F78A15" w14:textId="77777777" w:rsidR="00AD7575" w:rsidRPr="00F249B4" w:rsidRDefault="00AD7575" w:rsidP="004E64AF">
            <w:pPr>
              <w:pStyle w:val="tabletext00"/>
              <w:jc w:val="right"/>
              <w:rPr>
                <w:ins w:id="28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793F37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290" w:author="Author"/>
              </w:rPr>
            </w:pPr>
            <w:ins w:id="291" w:author="Author">
              <w:r w:rsidRPr="00F249B4">
                <w:t>2241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7AF6ED" w14:textId="77777777" w:rsidR="00AD7575" w:rsidRPr="00F249B4" w:rsidRDefault="00AD7575" w:rsidP="004E64AF">
            <w:pPr>
              <w:pStyle w:val="tabletext00"/>
              <w:jc w:val="right"/>
              <w:rPr>
                <w:ins w:id="29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5FA2B0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293" w:author="Author"/>
              </w:rPr>
            </w:pPr>
            <w:ins w:id="294" w:author="Author">
              <w:r w:rsidRPr="00F249B4">
                <w:t>931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F10372" w14:textId="77777777" w:rsidR="00AD7575" w:rsidRPr="00F249B4" w:rsidRDefault="00AD7575" w:rsidP="004E64AF">
            <w:pPr>
              <w:pStyle w:val="tabletext00"/>
              <w:jc w:val="right"/>
              <w:rPr>
                <w:ins w:id="29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1DE728" w14:textId="77777777" w:rsidR="00AD7575" w:rsidRPr="00F249B4" w:rsidRDefault="00AD7575" w:rsidP="004E64AF">
            <w:pPr>
              <w:pStyle w:val="tabletext00"/>
              <w:rPr>
                <w:ins w:id="296" w:author="Author"/>
              </w:rPr>
            </w:pPr>
            <w:ins w:id="297" w:author="Author">
              <w:r w:rsidRPr="00F249B4">
                <w:t>343</w:t>
              </w:r>
            </w:ins>
          </w:p>
        </w:tc>
      </w:tr>
      <w:tr w:rsidR="00AD7575" w:rsidRPr="00F249B4" w14:paraId="0572905E" w14:textId="77777777" w:rsidTr="004E64AF">
        <w:trPr>
          <w:cantSplit/>
          <w:trHeight w:val="190"/>
          <w:ins w:id="2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5ECA5C" w14:textId="77777777" w:rsidR="00AD7575" w:rsidRPr="00F249B4" w:rsidRDefault="00AD7575" w:rsidP="004E64AF">
            <w:pPr>
              <w:pStyle w:val="tabletext00"/>
              <w:rPr>
                <w:ins w:id="2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5FE98" w14:textId="77777777" w:rsidR="00AD7575" w:rsidRPr="00F249B4" w:rsidRDefault="00AD7575" w:rsidP="004E64AF">
            <w:pPr>
              <w:pStyle w:val="tabletext00"/>
              <w:jc w:val="center"/>
              <w:rPr>
                <w:ins w:id="300" w:author="Author"/>
              </w:rPr>
            </w:pPr>
            <w:ins w:id="301" w:author="Author">
              <w:r w:rsidRPr="00F249B4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4E6E9" w14:textId="77777777" w:rsidR="00AD7575" w:rsidRPr="00F249B4" w:rsidRDefault="00AD7575" w:rsidP="004E64AF">
            <w:pPr>
              <w:pStyle w:val="tabletext00"/>
              <w:rPr>
                <w:ins w:id="302" w:author="Author"/>
              </w:rPr>
            </w:pPr>
            <w:ins w:id="303" w:author="Author">
              <w:r w:rsidRPr="00F249B4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9B3C60" w14:textId="77777777" w:rsidR="00AD7575" w:rsidRPr="00F249B4" w:rsidRDefault="00AD7575" w:rsidP="004E64AF">
            <w:pPr>
              <w:pStyle w:val="tabletext00"/>
              <w:jc w:val="right"/>
              <w:rPr>
                <w:ins w:id="30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6836DE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305" w:author="Author"/>
              </w:rPr>
            </w:pPr>
            <w:ins w:id="306" w:author="Author">
              <w:r w:rsidRPr="00F249B4">
                <w:t>2050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0DD691" w14:textId="77777777" w:rsidR="00AD7575" w:rsidRPr="00F249B4" w:rsidRDefault="00AD7575" w:rsidP="004E64AF">
            <w:pPr>
              <w:pStyle w:val="tabletext00"/>
              <w:jc w:val="right"/>
              <w:rPr>
                <w:ins w:id="30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ED2C28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308" w:author="Author"/>
              </w:rPr>
            </w:pPr>
            <w:ins w:id="309" w:author="Author">
              <w:r w:rsidRPr="00F249B4">
                <w:t>709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C3A5D8" w14:textId="77777777" w:rsidR="00AD7575" w:rsidRPr="00F249B4" w:rsidRDefault="00AD7575" w:rsidP="004E64AF">
            <w:pPr>
              <w:pStyle w:val="tabletext00"/>
              <w:jc w:val="right"/>
              <w:rPr>
                <w:ins w:id="31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BE027F" w14:textId="77777777" w:rsidR="00AD7575" w:rsidRPr="00F249B4" w:rsidRDefault="00AD7575" w:rsidP="004E64AF">
            <w:pPr>
              <w:pStyle w:val="tabletext00"/>
              <w:rPr>
                <w:ins w:id="311" w:author="Author"/>
              </w:rPr>
            </w:pPr>
            <w:ins w:id="312" w:author="Author">
              <w:r w:rsidRPr="00F249B4">
                <w:t>283</w:t>
              </w:r>
            </w:ins>
          </w:p>
        </w:tc>
      </w:tr>
      <w:tr w:rsidR="00AD7575" w:rsidRPr="00F249B4" w14:paraId="790CAE6C" w14:textId="77777777" w:rsidTr="004E64AF">
        <w:trPr>
          <w:cantSplit/>
          <w:trHeight w:val="190"/>
          <w:ins w:id="3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190B8A" w14:textId="77777777" w:rsidR="00AD7575" w:rsidRPr="00F249B4" w:rsidRDefault="00AD7575" w:rsidP="004E64AF">
            <w:pPr>
              <w:pStyle w:val="tabletext00"/>
              <w:rPr>
                <w:ins w:id="3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C791C" w14:textId="77777777" w:rsidR="00AD7575" w:rsidRPr="00F249B4" w:rsidRDefault="00AD7575" w:rsidP="004E64AF">
            <w:pPr>
              <w:pStyle w:val="tabletext00"/>
              <w:jc w:val="center"/>
              <w:rPr>
                <w:ins w:id="315" w:author="Author"/>
              </w:rPr>
            </w:pPr>
            <w:ins w:id="316" w:author="Author">
              <w:r w:rsidRPr="00F249B4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F080E" w14:textId="77777777" w:rsidR="00AD7575" w:rsidRPr="00F249B4" w:rsidRDefault="00AD7575" w:rsidP="004E64AF">
            <w:pPr>
              <w:pStyle w:val="tabletext00"/>
              <w:rPr>
                <w:ins w:id="317" w:author="Author"/>
              </w:rPr>
            </w:pPr>
            <w:ins w:id="318" w:author="Author">
              <w:r w:rsidRPr="00F249B4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84D59C" w14:textId="77777777" w:rsidR="00AD7575" w:rsidRPr="00F249B4" w:rsidRDefault="00AD7575" w:rsidP="004E64AF">
            <w:pPr>
              <w:pStyle w:val="tabletext00"/>
              <w:jc w:val="right"/>
              <w:rPr>
                <w:ins w:id="31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0370F4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320" w:author="Author"/>
              </w:rPr>
            </w:pPr>
            <w:ins w:id="321" w:author="Author">
              <w:r w:rsidRPr="00F249B4">
                <w:t>2050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110BB9" w14:textId="77777777" w:rsidR="00AD7575" w:rsidRPr="00F249B4" w:rsidRDefault="00AD7575" w:rsidP="004E64AF">
            <w:pPr>
              <w:pStyle w:val="tabletext00"/>
              <w:jc w:val="right"/>
              <w:rPr>
                <w:ins w:id="32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FB6BD5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323" w:author="Author"/>
              </w:rPr>
            </w:pPr>
            <w:ins w:id="324" w:author="Author">
              <w:r w:rsidRPr="00F249B4">
                <w:t>709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64A9FD" w14:textId="77777777" w:rsidR="00AD7575" w:rsidRPr="00F249B4" w:rsidRDefault="00AD7575" w:rsidP="004E64AF">
            <w:pPr>
              <w:pStyle w:val="tabletext00"/>
              <w:jc w:val="right"/>
              <w:rPr>
                <w:ins w:id="32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DA2010" w14:textId="77777777" w:rsidR="00AD7575" w:rsidRPr="00F249B4" w:rsidRDefault="00AD7575" w:rsidP="004E64AF">
            <w:pPr>
              <w:pStyle w:val="tabletext00"/>
              <w:rPr>
                <w:ins w:id="326" w:author="Author"/>
              </w:rPr>
            </w:pPr>
            <w:ins w:id="327" w:author="Author">
              <w:r w:rsidRPr="00F249B4">
                <w:t>283</w:t>
              </w:r>
            </w:ins>
          </w:p>
        </w:tc>
      </w:tr>
      <w:tr w:rsidR="00AD7575" w:rsidRPr="00F249B4" w14:paraId="7D6BDBA6" w14:textId="77777777" w:rsidTr="004E64AF">
        <w:trPr>
          <w:cantSplit/>
          <w:trHeight w:val="190"/>
          <w:ins w:id="3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8C504E" w14:textId="77777777" w:rsidR="00AD7575" w:rsidRPr="00F249B4" w:rsidRDefault="00AD7575" w:rsidP="004E64AF">
            <w:pPr>
              <w:pStyle w:val="tabletext00"/>
              <w:rPr>
                <w:ins w:id="3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1AFE7" w14:textId="77777777" w:rsidR="00AD7575" w:rsidRPr="00F249B4" w:rsidRDefault="00AD7575" w:rsidP="004E64AF">
            <w:pPr>
              <w:pStyle w:val="tabletext00"/>
              <w:jc w:val="center"/>
              <w:rPr>
                <w:ins w:id="330" w:author="Author"/>
              </w:rPr>
            </w:pPr>
            <w:ins w:id="331" w:author="Author">
              <w:r w:rsidRPr="00F249B4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61C96" w14:textId="77777777" w:rsidR="00AD7575" w:rsidRPr="00F249B4" w:rsidRDefault="00AD7575" w:rsidP="004E64AF">
            <w:pPr>
              <w:pStyle w:val="tabletext00"/>
              <w:rPr>
                <w:ins w:id="332" w:author="Author"/>
              </w:rPr>
            </w:pPr>
            <w:ins w:id="333" w:author="Author">
              <w:r w:rsidRPr="00F249B4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B3A771" w14:textId="77777777" w:rsidR="00AD7575" w:rsidRPr="00F249B4" w:rsidRDefault="00AD7575" w:rsidP="004E64AF">
            <w:pPr>
              <w:pStyle w:val="tabletext00"/>
              <w:jc w:val="right"/>
              <w:rPr>
                <w:ins w:id="33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2B8B1D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335" w:author="Author"/>
              </w:rPr>
            </w:pPr>
            <w:ins w:id="336" w:author="Author">
              <w:r w:rsidRPr="00F249B4">
                <w:t>2055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84DB7C" w14:textId="77777777" w:rsidR="00AD7575" w:rsidRPr="00F249B4" w:rsidRDefault="00AD7575" w:rsidP="004E64AF">
            <w:pPr>
              <w:pStyle w:val="tabletext00"/>
              <w:jc w:val="right"/>
              <w:rPr>
                <w:ins w:id="33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4F8F0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338" w:author="Author"/>
              </w:rPr>
            </w:pPr>
            <w:ins w:id="339" w:author="Author">
              <w:r w:rsidRPr="00F249B4">
                <w:t>671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2F07AD" w14:textId="77777777" w:rsidR="00AD7575" w:rsidRPr="00F249B4" w:rsidRDefault="00AD7575" w:rsidP="004E64AF">
            <w:pPr>
              <w:pStyle w:val="tabletext00"/>
              <w:jc w:val="right"/>
              <w:rPr>
                <w:ins w:id="34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462E51" w14:textId="77777777" w:rsidR="00AD7575" w:rsidRPr="00F249B4" w:rsidRDefault="00AD7575" w:rsidP="004E64AF">
            <w:pPr>
              <w:pStyle w:val="tabletext00"/>
              <w:rPr>
                <w:ins w:id="341" w:author="Author"/>
              </w:rPr>
            </w:pPr>
            <w:ins w:id="342" w:author="Author">
              <w:r w:rsidRPr="00F249B4">
                <w:t>261</w:t>
              </w:r>
            </w:ins>
          </w:p>
        </w:tc>
      </w:tr>
      <w:tr w:rsidR="00AD7575" w:rsidRPr="00F249B4" w14:paraId="5B171691" w14:textId="77777777" w:rsidTr="004E64AF">
        <w:trPr>
          <w:cantSplit/>
          <w:trHeight w:val="190"/>
          <w:ins w:id="3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D663D2" w14:textId="77777777" w:rsidR="00AD7575" w:rsidRPr="00F249B4" w:rsidRDefault="00AD7575" w:rsidP="004E64AF">
            <w:pPr>
              <w:pStyle w:val="tabletext00"/>
              <w:rPr>
                <w:ins w:id="3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03427" w14:textId="77777777" w:rsidR="00AD7575" w:rsidRPr="00F249B4" w:rsidRDefault="00AD7575" w:rsidP="004E64AF">
            <w:pPr>
              <w:pStyle w:val="tabletext00"/>
              <w:jc w:val="center"/>
              <w:rPr>
                <w:ins w:id="345" w:author="Author"/>
              </w:rPr>
            </w:pPr>
            <w:ins w:id="346" w:author="Author">
              <w:r w:rsidRPr="00F249B4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D6CDF" w14:textId="77777777" w:rsidR="00AD7575" w:rsidRPr="00F249B4" w:rsidRDefault="00AD7575" w:rsidP="004E64AF">
            <w:pPr>
              <w:pStyle w:val="tabletext00"/>
              <w:rPr>
                <w:ins w:id="347" w:author="Author"/>
              </w:rPr>
            </w:pPr>
            <w:ins w:id="348" w:author="Author">
              <w:r w:rsidRPr="00F249B4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668366" w14:textId="77777777" w:rsidR="00AD7575" w:rsidRPr="00F249B4" w:rsidRDefault="00AD7575" w:rsidP="004E64AF">
            <w:pPr>
              <w:pStyle w:val="tabletext00"/>
              <w:jc w:val="right"/>
              <w:rPr>
                <w:ins w:id="34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CBB879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350" w:author="Author"/>
              </w:rPr>
            </w:pPr>
            <w:ins w:id="351" w:author="Author">
              <w:r w:rsidRPr="00F249B4"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70BA51" w14:textId="77777777" w:rsidR="00AD7575" w:rsidRPr="00F249B4" w:rsidRDefault="00AD7575" w:rsidP="004E64AF">
            <w:pPr>
              <w:pStyle w:val="tabletext00"/>
              <w:jc w:val="right"/>
              <w:rPr>
                <w:ins w:id="35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A8B6C1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353" w:author="Author"/>
              </w:rPr>
            </w:pPr>
            <w:ins w:id="354" w:author="Author">
              <w:r w:rsidRPr="00F249B4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77D15F" w14:textId="77777777" w:rsidR="00AD7575" w:rsidRPr="00F249B4" w:rsidRDefault="00AD7575" w:rsidP="004E64AF">
            <w:pPr>
              <w:pStyle w:val="tabletext00"/>
              <w:jc w:val="right"/>
              <w:rPr>
                <w:ins w:id="35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A7F963" w14:textId="77777777" w:rsidR="00AD7575" w:rsidRPr="00F249B4" w:rsidRDefault="00AD7575" w:rsidP="004E64AF">
            <w:pPr>
              <w:pStyle w:val="tabletext00"/>
              <w:rPr>
                <w:ins w:id="356" w:author="Author"/>
              </w:rPr>
            </w:pPr>
            <w:ins w:id="357" w:author="Author">
              <w:r w:rsidRPr="00F249B4">
                <w:t>243</w:t>
              </w:r>
            </w:ins>
          </w:p>
        </w:tc>
      </w:tr>
      <w:tr w:rsidR="00AD7575" w:rsidRPr="00F249B4" w14:paraId="3544DE2A" w14:textId="77777777" w:rsidTr="004E64AF">
        <w:trPr>
          <w:cantSplit/>
          <w:trHeight w:val="190"/>
          <w:ins w:id="3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C99D15" w14:textId="77777777" w:rsidR="00AD7575" w:rsidRPr="00F249B4" w:rsidRDefault="00AD7575" w:rsidP="004E64AF">
            <w:pPr>
              <w:pStyle w:val="tabletext00"/>
              <w:rPr>
                <w:ins w:id="3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BF165" w14:textId="77777777" w:rsidR="00AD7575" w:rsidRPr="00F249B4" w:rsidRDefault="00AD7575" w:rsidP="004E64AF">
            <w:pPr>
              <w:pStyle w:val="tabletext00"/>
              <w:jc w:val="center"/>
              <w:rPr>
                <w:ins w:id="360" w:author="Author"/>
              </w:rPr>
            </w:pPr>
            <w:ins w:id="361" w:author="Author">
              <w:r w:rsidRPr="00F249B4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85D19" w14:textId="77777777" w:rsidR="00AD7575" w:rsidRPr="00F249B4" w:rsidRDefault="00AD7575" w:rsidP="004E64AF">
            <w:pPr>
              <w:pStyle w:val="tabletext00"/>
              <w:rPr>
                <w:ins w:id="362" w:author="Author"/>
              </w:rPr>
            </w:pPr>
            <w:ins w:id="363" w:author="Author">
              <w:r w:rsidRPr="00F249B4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6864C5" w14:textId="77777777" w:rsidR="00AD7575" w:rsidRPr="00F249B4" w:rsidRDefault="00AD7575" w:rsidP="004E64AF">
            <w:pPr>
              <w:pStyle w:val="tabletext00"/>
              <w:jc w:val="right"/>
              <w:rPr>
                <w:ins w:id="36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EEA77E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365" w:author="Author"/>
              </w:rPr>
            </w:pPr>
            <w:ins w:id="366" w:author="Author">
              <w:r w:rsidRPr="00F249B4"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9C6304" w14:textId="77777777" w:rsidR="00AD7575" w:rsidRPr="00F249B4" w:rsidRDefault="00AD7575" w:rsidP="004E64AF">
            <w:pPr>
              <w:pStyle w:val="tabletext00"/>
              <w:jc w:val="right"/>
              <w:rPr>
                <w:ins w:id="36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8F6CEB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368" w:author="Author"/>
              </w:rPr>
            </w:pPr>
            <w:ins w:id="369" w:author="Author">
              <w:r w:rsidRPr="00F249B4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522C64" w14:textId="77777777" w:rsidR="00AD7575" w:rsidRPr="00F249B4" w:rsidRDefault="00AD7575" w:rsidP="004E64AF">
            <w:pPr>
              <w:pStyle w:val="tabletext00"/>
              <w:jc w:val="right"/>
              <w:rPr>
                <w:ins w:id="37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7DDAEF" w14:textId="77777777" w:rsidR="00AD7575" w:rsidRPr="00F249B4" w:rsidRDefault="00AD7575" w:rsidP="004E64AF">
            <w:pPr>
              <w:pStyle w:val="tabletext00"/>
              <w:rPr>
                <w:ins w:id="371" w:author="Author"/>
              </w:rPr>
            </w:pPr>
            <w:ins w:id="372" w:author="Author">
              <w:r w:rsidRPr="00F249B4">
                <w:t>243</w:t>
              </w:r>
            </w:ins>
          </w:p>
        </w:tc>
      </w:tr>
      <w:tr w:rsidR="00AD7575" w:rsidRPr="00F249B4" w14:paraId="2E4A1EB0" w14:textId="77777777" w:rsidTr="004E64AF">
        <w:trPr>
          <w:cantSplit/>
          <w:trHeight w:val="190"/>
          <w:ins w:id="3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0BB4D8" w14:textId="77777777" w:rsidR="00AD7575" w:rsidRPr="00F249B4" w:rsidRDefault="00AD7575" w:rsidP="004E64AF">
            <w:pPr>
              <w:pStyle w:val="tabletext00"/>
              <w:rPr>
                <w:ins w:id="3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5962B" w14:textId="77777777" w:rsidR="00AD7575" w:rsidRPr="00F249B4" w:rsidRDefault="00AD7575" w:rsidP="004E64AF">
            <w:pPr>
              <w:pStyle w:val="tabletext00"/>
              <w:jc w:val="center"/>
              <w:rPr>
                <w:ins w:id="375" w:author="Author"/>
              </w:rPr>
            </w:pPr>
            <w:ins w:id="376" w:author="Author">
              <w:r w:rsidRPr="00F249B4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E9EFA" w14:textId="77777777" w:rsidR="00AD7575" w:rsidRPr="00F249B4" w:rsidRDefault="00AD7575" w:rsidP="004E64AF">
            <w:pPr>
              <w:pStyle w:val="tabletext00"/>
              <w:rPr>
                <w:ins w:id="377" w:author="Author"/>
              </w:rPr>
            </w:pPr>
            <w:ins w:id="378" w:author="Author">
              <w:r w:rsidRPr="00F249B4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25AEDE" w14:textId="77777777" w:rsidR="00AD7575" w:rsidRPr="00F249B4" w:rsidRDefault="00AD7575" w:rsidP="004E64AF">
            <w:pPr>
              <w:pStyle w:val="tabletext00"/>
              <w:jc w:val="right"/>
              <w:rPr>
                <w:ins w:id="37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B25085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380" w:author="Author"/>
              </w:rPr>
            </w:pPr>
            <w:ins w:id="381" w:author="Author">
              <w:r w:rsidRPr="00F249B4">
                <w:t>2050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C7B7F1" w14:textId="77777777" w:rsidR="00AD7575" w:rsidRPr="00F249B4" w:rsidRDefault="00AD7575" w:rsidP="004E64AF">
            <w:pPr>
              <w:pStyle w:val="tabletext00"/>
              <w:jc w:val="right"/>
              <w:rPr>
                <w:ins w:id="38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E83FD0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383" w:author="Author"/>
              </w:rPr>
            </w:pPr>
            <w:ins w:id="384" w:author="Author">
              <w:r w:rsidRPr="00F249B4">
                <w:t>709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E4EF4C" w14:textId="77777777" w:rsidR="00AD7575" w:rsidRPr="00F249B4" w:rsidRDefault="00AD7575" w:rsidP="004E64AF">
            <w:pPr>
              <w:pStyle w:val="tabletext00"/>
              <w:jc w:val="right"/>
              <w:rPr>
                <w:ins w:id="38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BCFD31" w14:textId="77777777" w:rsidR="00AD7575" w:rsidRPr="00F249B4" w:rsidRDefault="00AD7575" w:rsidP="004E64AF">
            <w:pPr>
              <w:pStyle w:val="tabletext00"/>
              <w:rPr>
                <w:ins w:id="386" w:author="Author"/>
              </w:rPr>
            </w:pPr>
            <w:ins w:id="387" w:author="Author">
              <w:r w:rsidRPr="00F249B4">
                <w:t>283</w:t>
              </w:r>
            </w:ins>
          </w:p>
        </w:tc>
      </w:tr>
      <w:tr w:rsidR="00AD7575" w:rsidRPr="00F249B4" w14:paraId="5E62DD2B" w14:textId="77777777" w:rsidTr="004E64AF">
        <w:trPr>
          <w:cantSplit/>
          <w:trHeight w:val="190"/>
          <w:ins w:id="3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881044" w14:textId="77777777" w:rsidR="00AD7575" w:rsidRPr="00F249B4" w:rsidRDefault="00AD7575" w:rsidP="004E64AF">
            <w:pPr>
              <w:pStyle w:val="tabletext00"/>
              <w:rPr>
                <w:ins w:id="3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4E1BC" w14:textId="77777777" w:rsidR="00AD7575" w:rsidRPr="00F249B4" w:rsidRDefault="00AD7575" w:rsidP="004E64AF">
            <w:pPr>
              <w:pStyle w:val="tabletext00"/>
              <w:jc w:val="center"/>
              <w:rPr>
                <w:ins w:id="390" w:author="Author"/>
              </w:rPr>
            </w:pPr>
            <w:ins w:id="391" w:author="Author">
              <w:r w:rsidRPr="00F249B4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4CBD3" w14:textId="77777777" w:rsidR="00AD7575" w:rsidRPr="00F249B4" w:rsidRDefault="00AD7575" w:rsidP="004E64AF">
            <w:pPr>
              <w:pStyle w:val="tabletext00"/>
              <w:rPr>
                <w:ins w:id="392" w:author="Author"/>
              </w:rPr>
            </w:pPr>
            <w:ins w:id="393" w:author="Author">
              <w:r w:rsidRPr="00F249B4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FC5863" w14:textId="77777777" w:rsidR="00AD7575" w:rsidRPr="00F249B4" w:rsidRDefault="00AD7575" w:rsidP="004E64AF">
            <w:pPr>
              <w:pStyle w:val="tabletext00"/>
              <w:jc w:val="right"/>
              <w:rPr>
                <w:ins w:id="39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D795D3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395" w:author="Author"/>
              </w:rPr>
            </w:pPr>
            <w:ins w:id="396" w:author="Author">
              <w:r w:rsidRPr="00F249B4">
                <w:t>2211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9B7A8B" w14:textId="77777777" w:rsidR="00AD7575" w:rsidRPr="00F249B4" w:rsidRDefault="00AD7575" w:rsidP="004E64AF">
            <w:pPr>
              <w:pStyle w:val="tabletext00"/>
              <w:jc w:val="right"/>
              <w:rPr>
                <w:ins w:id="39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B91DDB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398" w:author="Author"/>
              </w:rPr>
            </w:pPr>
            <w:ins w:id="399" w:author="Author">
              <w:r w:rsidRPr="00F249B4"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BB41F6" w14:textId="77777777" w:rsidR="00AD7575" w:rsidRPr="00F249B4" w:rsidRDefault="00AD7575" w:rsidP="004E64AF">
            <w:pPr>
              <w:pStyle w:val="tabletext00"/>
              <w:jc w:val="right"/>
              <w:rPr>
                <w:ins w:id="40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DE4753" w14:textId="77777777" w:rsidR="00AD7575" w:rsidRPr="00F249B4" w:rsidRDefault="00AD7575" w:rsidP="004E64AF">
            <w:pPr>
              <w:pStyle w:val="tabletext00"/>
              <w:rPr>
                <w:ins w:id="401" w:author="Author"/>
              </w:rPr>
            </w:pPr>
            <w:ins w:id="402" w:author="Author">
              <w:r w:rsidRPr="00F249B4">
                <w:t>231</w:t>
              </w:r>
            </w:ins>
          </w:p>
        </w:tc>
      </w:tr>
      <w:tr w:rsidR="00AD7575" w:rsidRPr="00F249B4" w14:paraId="1495FB72" w14:textId="77777777" w:rsidTr="004E64AF">
        <w:trPr>
          <w:cantSplit/>
          <w:trHeight w:val="190"/>
          <w:ins w:id="4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CBA64C" w14:textId="77777777" w:rsidR="00AD7575" w:rsidRPr="00F249B4" w:rsidRDefault="00AD7575" w:rsidP="004E64AF">
            <w:pPr>
              <w:pStyle w:val="tabletext00"/>
              <w:rPr>
                <w:ins w:id="4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765C2" w14:textId="77777777" w:rsidR="00AD7575" w:rsidRPr="00F249B4" w:rsidRDefault="00AD7575" w:rsidP="004E64AF">
            <w:pPr>
              <w:pStyle w:val="tabletext00"/>
              <w:jc w:val="center"/>
              <w:rPr>
                <w:ins w:id="405" w:author="Author"/>
              </w:rPr>
            </w:pPr>
            <w:ins w:id="406" w:author="Author">
              <w:r w:rsidRPr="00F249B4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7AD80" w14:textId="77777777" w:rsidR="00AD7575" w:rsidRPr="00F249B4" w:rsidRDefault="00AD7575" w:rsidP="004E64AF">
            <w:pPr>
              <w:pStyle w:val="tabletext00"/>
              <w:rPr>
                <w:ins w:id="407" w:author="Author"/>
              </w:rPr>
            </w:pPr>
            <w:ins w:id="408" w:author="Author">
              <w:r w:rsidRPr="00F249B4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57E22A" w14:textId="77777777" w:rsidR="00AD7575" w:rsidRPr="00F249B4" w:rsidRDefault="00AD7575" w:rsidP="004E64AF">
            <w:pPr>
              <w:pStyle w:val="tabletext00"/>
              <w:jc w:val="right"/>
              <w:rPr>
                <w:ins w:id="40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8C36DC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410" w:author="Author"/>
              </w:rPr>
            </w:pPr>
            <w:ins w:id="411" w:author="Author">
              <w:r w:rsidRPr="00F249B4"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2141FC" w14:textId="77777777" w:rsidR="00AD7575" w:rsidRPr="00F249B4" w:rsidRDefault="00AD7575" w:rsidP="004E64AF">
            <w:pPr>
              <w:pStyle w:val="tabletext00"/>
              <w:jc w:val="right"/>
              <w:rPr>
                <w:ins w:id="41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ED0C87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413" w:author="Author"/>
              </w:rPr>
            </w:pPr>
            <w:ins w:id="414" w:author="Author">
              <w:r w:rsidRPr="00F249B4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0688CA" w14:textId="77777777" w:rsidR="00AD7575" w:rsidRPr="00F249B4" w:rsidRDefault="00AD7575" w:rsidP="004E64AF">
            <w:pPr>
              <w:pStyle w:val="tabletext00"/>
              <w:jc w:val="right"/>
              <w:rPr>
                <w:ins w:id="41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BA5684" w14:textId="77777777" w:rsidR="00AD7575" w:rsidRPr="00F249B4" w:rsidRDefault="00AD7575" w:rsidP="004E64AF">
            <w:pPr>
              <w:pStyle w:val="tabletext00"/>
              <w:rPr>
                <w:ins w:id="416" w:author="Author"/>
              </w:rPr>
            </w:pPr>
            <w:ins w:id="417" w:author="Author">
              <w:r w:rsidRPr="00F249B4">
                <w:t>251</w:t>
              </w:r>
            </w:ins>
          </w:p>
        </w:tc>
      </w:tr>
      <w:tr w:rsidR="00AD7575" w:rsidRPr="00F249B4" w14:paraId="16ADB1C6" w14:textId="77777777" w:rsidTr="004E64AF">
        <w:trPr>
          <w:cantSplit/>
          <w:trHeight w:val="190"/>
          <w:ins w:id="4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DBF0B2" w14:textId="77777777" w:rsidR="00AD7575" w:rsidRPr="00F249B4" w:rsidRDefault="00AD7575" w:rsidP="004E64AF">
            <w:pPr>
              <w:pStyle w:val="tabletext00"/>
              <w:rPr>
                <w:ins w:id="4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DC3EB" w14:textId="77777777" w:rsidR="00AD7575" w:rsidRPr="00F249B4" w:rsidRDefault="00AD7575" w:rsidP="004E64AF">
            <w:pPr>
              <w:pStyle w:val="tabletext00"/>
              <w:jc w:val="center"/>
              <w:rPr>
                <w:ins w:id="420" w:author="Author"/>
              </w:rPr>
            </w:pPr>
            <w:ins w:id="421" w:author="Author">
              <w:r w:rsidRPr="00F249B4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1CD64" w14:textId="77777777" w:rsidR="00AD7575" w:rsidRPr="00F249B4" w:rsidRDefault="00AD7575" w:rsidP="004E64AF">
            <w:pPr>
              <w:pStyle w:val="tabletext00"/>
              <w:rPr>
                <w:ins w:id="422" w:author="Author"/>
              </w:rPr>
            </w:pPr>
            <w:ins w:id="423" w:author="Author">
              <w:r w:rsidRPr="00F249B4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711F97" w14:textId="77777777" w:rsidR="00AD7575" w:rsidRPr="00F249B4" w:rsidRDefault="00AD7575" w:rsidP="004E64AF">
            <w:pPr>
              <w:pStyle w:val="tabletext00"/>
              <w:jc w:val="right"/>
              <w:rPr>
                <w:ins w:id="42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D5A869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425" w:author="Author"/>
              </w:rPr>
            </w:pPr>
            <w:ins w:id="426" w:author="Author">
              <w:r w:rsidRPr="00F249B4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AACC10" w14:textId="77777777" w:rsidR="00AD7575" w:rsidRPr="00F249B4" w:rsidRDefault="00AD7575" w:rsidP="004E64AF">
            <w:pPr>
              <w:pStyle w:val="tabletext00"/>
              <w:jc w:val="right"/>
              <w:rPr>
                <w:ins w:id="42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636ED5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428" w:author="Author"/>
              </w:rPr>
            </w:pPr>
            <w:ins w:id="429" w:author="Author">
              <w:r w:rsidRPr="00F249B4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9FC63B" w14:textId="77777777" w:rsidR="00AD7575" w:rsidRPr="00F249B4" w:rsidRDefault="00AD7575" w:rsidP="004E64AF">
            <w:pPr>
              <w:pStyle w:val="tabletext00"/>
              <w:jc w:val="right"/>
              <w:rPr>
                <w:ins w:id="43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84B201" w14:textId="77777777" w:rsidR="00AD7575" w:rsidRPr="00F249B4" w:rsidRDefault="00AD7575" w:rsidP="004E64AF">
            <w:pPr>
              <w:pStyle w:val="tabletext00"/>
              <w:rPr>
                <w:ins w:id="431" w:author="Author"/>
              </w:rPr>
            </w:pPr>
            <w:ins w:id="432" w:author="Author">
              <w:r w:rsidRPr="00F249B4">
                <w:t>267</w:t>
              </w:r>
            </w:ins>
          </w:p>
        </w:tc>
      </w:tr>
      <w:tr w:rsidR="00AD7575" w:rsidRPr="00F249B4" w14:paraId="348F93C9" w14:textId="77777777" w:rsidTr="004E64AF">
        <w:trPr>
          <w:cantSplit/>
          <w:trHeight w:val="190"/>
          <w:ins w:id="4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89B181" w14:textId="77777777" w:rsidR="00AD7575" w:rsidRPr="00F249B4" w:rsidRDefault="00AD7575" w:rsidP="004E64AF">
            <w:pPr>
              <w:pStyle w:val="tabletext00"/>
              <w:rPr>
                <w:ins w:id="4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B5AA8" w14:textId="77777777" w:rsidR="00AD7575" w:rsidRPr="00F249B4" w:rsidRDefault="00AD7575" w:rsidP="004E64AF">
            <w:pPr>
              <w:pStyle w:val="tabletext00"/>
              <w:jc w:val="center"/>
              <w:rPr>
                <w:ins w:id="435" w:author="Author"/>
              </w:rPr>
            </w:pPr>
            <w:ins w:id="436" w:author="Author">
              <w:r w:rsidRPr="00F249B4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1D318" w14:textId="77777777" w:rsidR="00AD7575" w:rsidRPr="00F249B4" w:rsidRDefault="00AD7575" w:rsidP="004E64AF">
            <w:pPr>
              <w:pStyle w:val="tabletext00"/>
              <w:rPr>
                <w:ins w:id="437" w:author="Author"/>
              </w:rPr>
            </w:pPr>
            <w:ins w:id="438" w:author="Author">
              <w:r w:rsidRPr="00F249B4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8C276B" w14:textId="77777777" w:rsidR="00AD7575" w:rsidRPr="00F249B4" w:rsidRDefault="00AD7575" w:rsidP="004E64AF">
            <w:pPr>
              <w:pStyle w:val="tabletext00"/>
              <w:jc w:val="right"/>
              <w:rPr>
                <w:ins w:id="43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D11CB2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440" w:author="Author"/>
              </w:rPr>
            </w:pPr>
            <w:ins w:id="441" w:author="Author">
              <w:r w:rsidRPr="00F249B4"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46B6EC" w14:textId="77777777" w:rsidR="00AD7575" w:rsidRPr="00F249B4" w:rsidRDefault="00AD7575" w:rsidP="004E64AF">
            <w:pPr>
              <w:pStyle w:val="tabletext00"/>
              <w:jc w:val="right"/>
              <w:rPr>
                <w:ins w:id="44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E468E7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443" w:author="Author"/>
              </w:rPr>
            </w:pPr>
            <w:ins w:id="444" w:author="Author">
              <w:r w:rsidRPr="00F249B4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9958B5" w14:textId="77777777" w:rsidR="00AD7575" w:rsidRPr="00F249B4" w:rsidRDefault="00AD7575" w:rsidP="004E64AF">
            <w:pPr>
              <w:pStyle w:val="tabletext00"/>
              <w:jc w:val="right"/>
              <w:rPr>
                <w:ins w:id="44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ECFC16" w14:textId="77777777" w:rsidR="00AD7575" w:rsidRPr="00F249B4" w:rsidRDefault="00AD7575" w:rsidP="004E64AF">
            <w:pPr>
              <w:pStyle w:val="tabletext00"/>
              <w:rPr>
                <w:ins w:id="446" w:author="Author"/>
              </w:rPr>
            </w:pPr>
            <w:ins w:id="447" w:author="Author">
              <w:r w:rsidRPr="00F249B4">
                <w:t>243</w:t>
              </w:r>
            </w:ins>
          </w:p>
        </w:tc>
      </w:tr>
      <w:tr w:rsidR="00AD7575" w:rsidRPr="00F249B4" w14:paraId="5D4C6E27" w14:textId="77777777" w:rsidTr="004E64AF">
        <w:trPr>
          <w:cantSplit/>
          <w:trHeight w:val="190"/>
          <w:ins w:id="4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255DEA" w14:textId="77777777" w:rsidR="00AD7575" w:rsidRPr="00F249B4" w:rsidRDefault="00AD7575" w:rsidP="004E64AF">
            <w:pPr>
              <w:pStyle w:val="tabletext00"/>
              <w:rPr>
                <w:ins w:id="4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08FF5" w14:textId="77777777" w:rsidR="00AD7575" w:rsidRPr="00F249B4" w:rsidRDefault="00AD7575" w:rsidP="004E64AF">
            <w:pPr>
              <w:pStyle w:val="tabletext00"/>
              <w:jc w:val="center"/>
              <w:rPr>
                <w:ins w:id="450" w:author="Author"/>
              </w:rPr>
            </w:pPr>
            <w:ins w:id="451" w:author="Author">
              <w:r w:rsidRPr="00F249B4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F7B75" w14:textId="77777777" w:rsidR="00AD7575" w:rsidRPr="00F249B4" w:rsidRDefault="00AD7575" w:rsidP="004E64AF">
            <w:pPr>
              <w:pStyle w:val="tabletext00"/>
              <w:rPr>
                <w:ins w:id="452" w:author="Author"/>
              </w:rPr>
            </w:pPr>
            <w:ins w:id="453" w:author="Author">
              <w:r w:rsidRPr="00F249B4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5FECA2" w14:textId="77777777" w:rsidR="00AD7575" w:rsidRPr="00F249B4" w:rsidRDefault="00AD7575" w:rsidP="004E64AF">
            <w:pPr>
              <w:pStyle w:val="tabletext00"/>
              <w:jc w:val="right"/>
              <w:rPr>
                <w:ins w:id="45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05AE03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455" w:author="Author"/>
              </w:rPr>
            </w:pPr>
            <w:ins w:id="456" w:author="Author">
              <w:r w:rsidRPr="00F249B4">
                <w:t>2688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F1748B" w14:textId="77777777" w:rsidR="00AD7575" w:rsidRPr="00F249B4" w:rsidRDefault="00AD7575" w:rsidP="004E64AF">
            <w:pPr>
              <w:pStyle w:val="tabletext00"/>
              <w:jc w:val="right"/>
              <w:rPr>
                <w:ins w:id="45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10CEF6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458" w:author="Author"/>
              </w:rPr>
            </w:pPr>
            <w:ins w:id="459" w:author="Author">
              <w:r w:rsidRPr="00F249B4"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E0A4BC" w14:textId="77777777" w:rsidR="00AD7575" w:rsidRPr="00F249B4" w:rsidRDefault="00AD7575" w:rsidP="004E64AF">
            <w:pPr>
              <w:pStyle w:val="tabletext00"/>
              <w:jc w:val="right"/>
              <w:rPr>
                <w:ins w:id="46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1C9351" w14:textId="77777777" w:rsidR="00AD7575" w:rsidRPr="00F249B4" w:rsidRDefault="00AD7575" w:rsidP="004E64AF">
            <w:pPr>
              <w:pStyle w:val="tabletext00"/>
              <w:rPr>
                <w:ins w:id="461" w:author="Author"/>
              </w:rPr>
            </w:pPr>
            <w:ins w:id="462" w:author="Author">
              <w:r w:rsidRPr="00F249B4">
                <w:t>266</w:t>
              </w:r>
            </w:ins>
          </w:p>
        </w:tc>
      </w:tr>
      <w:tr w:rsidR="00AD7575" w:rsidRPr="00F249B4" w14:paraId="0C408A48" w14:textId="77777777" w:rsidTr="004E64AF">
        <w:trPr>
          <w:cantSplit/>
          <w:trHeight w:val="190"/>
          <w:ins w:id="4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2AC54E" w14:textId="77777777" w:rsidR="00AD7575" w:rsidRPr="00F249B4" w:rsidRDefault="00AD7575" w:rsidP="004E64AF">
            <w:pPr>
              <w:pStyle w:val="tabletext00"/>
              <w:rPr>
                <w:ins w:id="4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013D4" w14:textId="77777777" w:rsidR="00AD7575" w:rsidRPr="00F249B4" w:rsidRDefault="00AD7575" w:rsidP="004E64AF">
            <w:pPr>
              <w:pStyle w:val="tabletext00"/>
              <w:jc w:val="center"/>
              <w:rPr>
                <w:ins w:id="465" w:author="Author"/>
              </w:rPr>
            </w:pPr>
            <w:ins w:id="466" w:author="Author">
              <w:r w:rsidRPr="00F249B4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5ABB1" w14:textId="77777777" w:rsidR="00AD7575" w:rsidRPr="00F249B4" w:rsidRDefault="00AD7575" w:rsidP="004E64AF">
            <w:pPr>
              <w:pStyle w:val="tabletext00"/>
              <w:rPr>
                <w:ins w:id="467" w:author="Author"/>
              </w:rPr>
            </w:pPr>
            <w:ins w:id="468" w:author="Author">
              <w:r w:rsidRPr="00F249B4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7892EB" w14:textId="77777777" w:rsidR="00AD7575" w:rsidRPr="00F249B4" w:rsidRDefault="00AD7575" w:rsidP="004E64AF">
            <w:pPr>
              <w:pStyle w:val="tabletext00"/>
              <w:jc w:val="right"/>
              <w:rPr>
                <w:ins w:id="46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A9379C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470" w:author="Author"/>
              </w:rPr>
            </w:pPr>
            <w:ins w:id="471" w:author="Author">
              <w:r w:rsidRPr="00F249B4"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C7276D" w14:textId="77777777" w:rsidR="00AD7575" w:rsidRPr="00F249B4" w:rsidRDefault="00AD7575" w:rsidP="004E64AF">
            <w:pPr>
              <w:pStyle w:val="tabletext00"/>
              <w:jc w:val="right"/>
              <w:rPr>
                <w:ins w:id="47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404C93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473" w:author="Author"/>
              </w:rPr>
            </w:pPr>
            <w:ins w:id="474" w:author="Author">
              <w:r w:rsidRPr="00F249B4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C6844A" w14:textId="77777777" w:rsidR="00AD7575" w:rsidRPr="00F249B4" w:rsidRDefault="00AD7575" w:rsidP="004E64AF">
            <w:pPr>
              <w:pStyle w:val="tabletext00"/>
              <w:jc w:val="right"/>
              <w:rPr>
                <w:ins w:id="47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CDB90A" w14:textId="77777777" w:rsidR="00AD7575" w:rsidRPr="00F249B4" w:rsidRDefault="00AD7575" w:rsidP="004E64AF">
            <w:pPr>
              <w:pStyle w:val="tabletext00"/>
              <w:rPr>
                <w:ins w:id="476" w:author="Author"/>
              </w:rPr>
            </w:pPr>
            <w:ins w:id="477" w:author="Author">
              <w:r w:rsidRPr="00F249B4">
                <w:t>251</w:t>
              </w:r>
            </w:ins>
          </w:p>
        </w:tc>
      </w:tr>
      <w:tr w:rsidR="00AD7575" w:rsidRPr="00F249B4" w14:paraId="2DF9FD12" w14:textId="77777777" w:rsidTr="004E64AF">
        <w:trPr>
          <w:cantSplit/>
          <w:trHeight w:val="190"/>
          <w:ins w:id="4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0590E0" w14:textId="77777777" w:rsidR="00AD7575" w:rsidRPr="00F249B4" w:rsidRDefault="00AD7575" w:rsidP="004E64AF">
            <w:pPr>
              <w:pStyle w:val="tabletext00"/>
              <w:rPr>
                <w:ins w:id="4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39501" w14:textId="77777777" w:rsidR="00AD7575" w:rsidRPr="00F249B4" w:rsidRDefault="00AD7575" w:rsidP="004E64AF">
            <w:pPr>
              <w:pStyle w:val="tabletext00"/>
              <w:jc w:val="center"/>
              <w:rPr>
                <w:ins w:id="480" w:author="Author"/>
              </w:rPr>
            </w:pPr>
            <w:ins w:id="481" w:author="Author">
              <w:r w:rsidRPr="00F249B4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8009B" w14:textId="77777777" w:rsidR="00AD7575" w:rsidRPr="00F249B4" w:rsidRDefault="00AD7575" w:rsidP="004E64AF">
            <w:pPr>
              <w:pStyle w:val="tabletext00"/>
              <w:rPr>
                <w:ins w:id="482" w:author="Author"/>
              </w:rPr>
            </w:pPr>
            <w:ins w:id="483" w:author="Author">
              <w:r w:rsidRPr="00F249B4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CC31D3" w14:textId="77777777" w:rsidR="00AD7575" w:rsidRPr="00F249B4" w:rsidRDefault="00AD7575" w:rsidP="004E64AF">
            <w:pPr>
              <w:pStyle w:val="tabletext00"/>
              <w:jc w:val="right"/>
              <w:rPr>
                <w:ins w:id="48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A01443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485" w:author="Author"/>
              </w:rPr>
            </w:pPr>
            <w:ins w:id="486" w:author="Author">
              <w:r w:rsidRPr="00F249B4"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363969" w14:textId="77777777" w:rsidR="00AD7575" w:rsidRPr="00F249B4" w:rsidRDefault="00AD7575" w:rsidP="004E64AF">
            <w:pPr>
              <w:pStyle w:val="tabletext00"/>
              <w:jc w:val="right"/>
              <w:rPr>
                <w:ins w:id="48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4560A2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488" w:author="Author"/>
              </w:rPr>
            </w:pPr>
            <w:ins w:id="489" w:author="Author">
              <w:r w:rsidRPr="00F249B4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9931D7" w14:textId="77777777" w:rsidR="00AD7575" w:rsidRPr="00F249B4" w:rsidRDefault="00AD7575" w:rsidP="004E64AF">
            <w:pPr>
              <w:pStyle w:val="tabletext00"/>
              <w:jc w:val="right"/>
              <w:rPr>
                <w:ins w:id="49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1A0337" w14:textId="77777777" w:rsidR="00AD7575" w:rsidRPr="00F249B4" w:rsidRDefault="00AD7575" w:rsidP="004E64AF">
            <w:pPr>
              <w:pStyle w:val="tabletext00"/>
              <w:rPr>
                <w:ins w:id="491" w:author="Author"/>
              </w:rPr>
            </w:pPr>
            <w:ins w:id="492" w:author="Author">
              <w:r w:rsidRPr="00F249B4">
                <w:t>251</w:t>
              </w:r>
            </w:ins>
          </w:p>
        </w:tc>
      </w:tr>
      <w:tr w:rsidR="00AD7575" w:rsidRPr="00F249B4" w14:paraId="7032F90A" w14:textId="77777777" w:rsidTr="004E64AF">
        <w:trPr>
          <w:cantSplit/>
          <w:trHeight w:val="190"/>
          <w:ins w:id="4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6E55D5" w14:textId="77777777" w:rsidR="00AD7575" w:rsidRPr="00F249B4" w:rsidRDefault="00AD7575" w:rsidP="004E64AF">
            <w:pPr>
              <w:pStyle w:val="tabletext00"/>
              <w:rPr>
                <w:ins w:id="4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FB25C" w14:textId="77777777" w:rsidR="00AD7575" w:rsidRPr="00F249B4" w:rsidRDefault="00AD7575" w:rsidP="004E64AF">
            <w:pPr>
              <w:pStyle w:val="tabletext00"/>
              <w:jc w:val="center"/>
              <w:rPr>
                <w:ins w:id="495" w:author="Author"/>
              </w:rPr>
            </w:pPr>
            <w:ins w:id="496" w:author="Author">
              <w:r w:rsidRPr="00F249B4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A2F11" w14:textId="77777777" w:rsidR="00AD7575" w:rsidRPr="00F249B4" w:rsidRDefault="00AD7575" w:rsidP="004E64AF">
            <w:pPr>
              <w:pStyle w:val="tabletext00"/>
              <w:rPr>
                <w:ins w:id="497" w:author="Author"/>
              </w:rPr>
            </w:pPr>
            <w:ins w:id="498" w:author="Author">
              <w:r w:rsidRPr="00F249B4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7C6922" w14:textId="77777777" w:rsidR="00AD7575" w:rsidRPr="00F249B4" w:rsidRDefault="00AD7575" w:rsidP="004E64AF">
            <w:pPr>
              <w:pStyle w:val="tabletext00"/>
              <w:jc w:val="right"/>
              <w:rPr>
                <w:ins w:id="49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D9FB8C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500" w:author="Author"/>
              </w:rPr>
            </w:pPr>
            <w:ins w:id="501" w:author="Author">
              <w:r w:rsidRPr="00F249B4">
                <w:t>2241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93D431" w14:textId="77777777" w:rsidR="00AD7575" w:rsidRPr="00F249B4" w:rsidRDefault="00AD7575" w:rsidP="004E64AF">
            <w:pPr>
              <w:pStyle w:val="tabletext00"/>
              <w:jc w:val="right"/>
              <w:rPr>
                <w:ins w:id="50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404DB1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503" w:author="Author"/>
              </w:rPr>
            </w:pPr>
            <w:ins w:id="504" w:author="Author">
              <w:r w:rsidRPr="00F249B4">
                <w:t>931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F15CBC" w14:textId="77777777" w:rsidR="00AD7575" w:rsidRPr="00F249B4" w:rsidRDefault="00AD7575" w:rsidP="004E64AF">
            <w:pPr>
              <w:pStyle w:val="tabletext00"/>
              <w:jc w:val="right"/>
              <w:rPr>
                <w:ins w:id="50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7F858C" w14:textId="77777777" w:rsidR="00AD7575" w:rsidRPr="00F249B4" w:rsidRDefault="00AD7575" w:rsidP="004E64AF">
            <w:pPr>
              <w:pStyle w:val="tabletext00"/>
              <w:rPr>
                <w:ins w:id="506" w:author="Author"/>
              </w:rPr>
            </w:pPr>
            <w:ins w:id="507" w:author="Author">
              <w:r w:rsidRPr="00F249B4">
                <w:t>343</w:t>
              </w:r>
            </w:ins>
          </w:p>
        </w:tc>
      </w:tr>
      <w:tr w:rsidR="00AD7575" w:rsidRPr="00F249B4" w14:paraId="6C335527" w14:textId="77777777" w:rsidTr="004E64AF">
        <w:trPr>
          <w:cantSplit/>
          <w:trHeight w:val="190"/>
          <w:ins w:id="5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88E2C6" w14:textId="77777777" w:rsidR="00AD7575" w:rsidRPr="00F249B4" w:rsidRDefault="00AD7575" w:rsidP="004E64AF">
            <w:pPr>
              <w:pStyle w:val="tabletext00"/>
              <w:rPr>
                <w:ins w:id="5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0C6BC" w14:textId="77777777" w:rsidR="00AD7575" w:rsidRPr="00F249B4" w:rsidRDefault="00AD7575" w:rsidP="004E64AF">
            <w:pPr>
              <w:pStyle w:val="tabletext00"/>
              <w:jc w:val="center"/>
              <w:rPr>
                <w:ins w:id="510" w:author="Author"/>
              </w:rPr>
            </w:pPr>
            <w:ins w:id="511" w:author="Author">
              <w:r w:rsidRPr="00F249B4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4D710" w14:textId="77777777" w:rsidR="00AD7575" w:rsidRPr="00F249B4" w:rsidRDefault="00AD7575" w:rsidP="004E64AF">
            <w:pPr>
              <w:pStyle w:val="tabletext00"/>
              <w:rPr>
                <w:ins w:id="512" w:author="Author"/>
              </w:rPr>
            </w:pPr>
            <w:ins w:id="513" w:author="Author">
              <w:r w:rsidRPr="00F249B4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3B6691" w14:textId="77777777" w:rsidR="00AD7575" w:rsidRPr="00F249B4" w:rsidRDefault="00AD7575" w:rsidP="004E64AF">
            <w:pPr>
              <w:pStyle w:val="tabletext00"/>
              <w:jc w:val="right"/>
              <w:rPr>
                <w:ins w:id="51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DA95C7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515" w:author="Author"/>
              </w:rPr>
            </w:pPr>
            <w:ins w:id="516" w:author="Author">
              <w:r w:rsidRPr="00F249B4">
                <w:t>2055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B0C99C" w14:textId="77777777" w:rsidR="00AD7575" w:rsidRPr="00F249B4" w:rsidRDefault="00AD7575" w:rsidP="004E64AF">
            <w:pPr>
              <w:pStyle w:val="tabletext00"/>
              <w:jc w:val="right"/>
              <w:rPr>
                <w:ins w:id="51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33491A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518" w:author="Author"/>
              </w:rPr>
            </w:pPr>
            <w:ins w:id="519" w:author="Author">
              <w:r w:rsidRPr="00F249B4">
                <w:t>671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8845C8" w14:textId="77777777" w:rsidR="00AD7575" w:rsidRPr="00F249B4" w:rsidRDefault="00AD7575" w:rsidP="004E64AF">
            <w:pPr>
              <w:pStyle w:val="tabletext00"/>
              <w:jc w:val="right"/>
              <w:rPr>
                <w:ins w:id="52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E9F39B" w14:textId="77777777" w:rsidR="00AD7575" w:rsidRPr="00F249B4" w:rsidRDefault="00AD7575" w:rsidP="004E64AF">
            <w:pPr>
              <w:pStyle w:val="tabletext00"/>
              <w:rPr>
                <w:ins w:id="521" w:author="Author"/>
              </w:rPr>
            </w:pPr>
            <w:ins w:id="522" w:author="Author">
              <w:r w:rsidRPr="00F249B4">
                <w:t>261</w:t>
              </w:r>
            </w:ins>
          </w:p>
        </w:tc>
      </w:tr>
      <w:tr w:rsidR="00AD7575" w:rsidRPr="00F249B4" w14:paraId="7BA7551C" w14:textId="77777777" w:rsidTr="004E64AF">
        <w:trPr>
          <w:cantSplit/>
          <w:trHeight w:val="190"/>
          <w:ins w:id="5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569CD4" w14:textId="77777777" w:rsidR="00AD7575" w:rsidRPr="00F249B4" w:rsidRDefault="00AD7575" w:rsidP="004E64AF">
            <w:pPr>
              <w:pStyle w:val="tabletext00"/>
              <w:rPr>
                <w:ins w:id="5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B149A" w14:textId="77777777" w:rsidR="00AD7575" w:rsidRPr="00F249B4" w:rsidRDefault="00AD7575" w:rsidP="004E64AF">
            <w:pPr>
              <w:pStyle w:val="tabletext00"/>
              <w:jc w:val="center"/>
              <w:rPr>
                <w:ins w:id="525" w:author="Author"/>
              </w:rPr>
            </w:pPr>
            <w:ins w:id="526" w:author="Author">
              <w:r w:rsidRPr="00F249B4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262DC" w14:textId="77777777" w:rsidR="00AD7575" w:rsidRPr="00F249B4" w:rsidRDefault="00AD7575" w:rsidP="004E64AF">
            <w:pPr>
              <w:pStyle w:val="tabletext00"/>
              <w:rPr>
                <w:ins w:id="527" w:author="Author"/>
              </w:rPr>
            </w:pPr>
            <w:ins w:id="528" w:author="Author">
              <w:r w:rsidRPr="00F249B4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F78921" w14:textId="77777777" w:rsidR="00AD7575" w:rsidRPr="00F249B4" w:rsidRDefault="00AD7575" w:rsidP="004E64AF">
            <w:pPr>
              <w:pStyle w:val="tabletext00"/>
              <w:jc w:val="right"/>
              <w:rPr>
                <w:ins w:id="52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54B6E4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530" w:author="Author"/>
              </w:rPr>
            </w:pPr>
            <w:ins w:id="531" w:author="Author">
              <w:r w:rsidRPr="00F249B4"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F92511" w14:textId="77777777" w:rsidR="00AD7575" w:rsidRPr="00F249B4" w:rsidRDefault="00AD7575" w:rsidP="004E64AF">
            <w:pPr>
              <w:pStyle w:val="tabletext00"/>
              <w:jc w:val="right"/>
              <w:rPr>
                <w:ins w:id="53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0FC7A7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533" w:author="Author"/>
              </w:rPr>
            </w:pPr>
            <w:ins w:id="534" w:author="Author">
              <w:r w:rsidRPr="00F249B4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6B40A2" w14:textId="77777777" w:rsidR="00AD7575" w:rsidRPr="00F249B4" w:rsidRDefault="00AD7575" w:rsidP="004E64AF">
            <w:pPr>
              <w:pStyle w:val="tabletext00"/>
              <w:jc w:val="right"/>
              <w:rPr>
                <w:ins w:id="53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9B876E" w14:textId="77777777" w:rsidR="00AD7575" w:rsidRPr="00F249B4" w:rsidRDefault="00AD7575" w:rsidP="004E64AF">
            <w:pPr>
              <w:pStyle w:val="tabletext00"/>
              <w:rPr>
                <w:ins w:id="536" w:author="Author"/>
              </w:rPr>
            </w:pPr>
            <w:ins w:id="537" w:author="Author">
              <w:r w:rsidRPr="00F249B4">
                <w:t>243</w:t>
              </w:r>
            </w:ins>
          </w:p>
        </w:tc>
      </w:tr>
      <w:tr w:rsidR="00AD7575" w:rsidRPr="00F249B4" w14:paraId="740B8AE1" w14:textId="77777777" w:rsidTr="004E64AF">
        <w:trPr>
          <w:cantSplit/>
          <w:trHeight w:val="190"/>
          <w:ins w:id="5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78FE51" w14:textId="77777777" w:rsidR="00AD7575" w:rsidRPr="00F249B4" w:rsidRDefault="00AD7575" w:rsidP="004E64AF">
            <w:pPr>
              <w:pStyle w:val="tabletext00"/>
              <w:rPr>
                <w:ins w:id="5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1600B" w14:textId="77777777" w:rsidR="00AD7575" w:rsidRPr="00F249B4" w:rsidRDefault="00AD7575" w:rsidP="004E64AF">
            <w:pPr>
              <w:pStyle w:val="tabletext00"/>
              <w:jc w:val="center"/>
              <w:rPr>
                <w:ins w:id="540" w:author="Author"/>
              </w:rPr>
            </w:pPr>
            <w:ins w:id="541" w:author="Author">
              <w:r w:rsidRPr="00F249B4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E27B6" w14:textId="77777777" w:rsidR="00AD7575" w:rsidRPr="00F249B4" w:rsidRDefault="00AD7575" w:rsidP="004E64AF">
            <w:pPr>
              <w:pStyle w:val="tabletext00"/>
              <w:rPr>
                <w:ins w:id="542" w:author="Author"/>
              </w:rPr>
            </w:pPr>
            <w:ins w:id="543" w:author="Author">
              <w:r w:rsidRPr="00F249B4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966747" w14:textId="77777777" w:rsidR="00AD7575" w:rsidRPr="00F249B4" w:rsidRDefault="00AD7575" w:rsidP="004E64AF">
            <w:pPr>
              <w:pStyle w:val="tabletext00"/>
              <w:jc w:val="right"/>
              <w:rPr>
                <w:ins w:id="54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04F9CB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545" w:author="Author"/>
              </w:rPr>
            </w:pPr>
            <w:ins w:id="546" w:author="Author">
              <w:r w:rsidRPr="00F249B4">
                <w:t>2688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FA2E8" w14:textId="77777777" w:rsidR="00AD7575" w:rsidRPr="00F249B4" w:rsidRDefault="00AD7575" w:rsidP="004E64AF">
            <w:pPr>
              <w:pStyle w:val="tabletext00"/>
              <w:jc w:val="right"/>
              <w:rPr>
                <w:ins w:id="54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498709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548" w:author="Author"/>
              </w:rPr>
            </w:pPr>
            <w:ins w:id="549" w:author="Author">
              <w:r w:rsidRPr="00F249B4"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CE2C48" w14:textId="77777777" w:rsidR="00AD7575" w:rsidRPr="00F249B4" w:rsidRDefault="00AD7575" w:rsidP="004E64AF">
            <w:pPr>
              <w:pStyle w:val="tabletext00"/>
              <w:jc w:val="right"/>
              <w:rPr>
                <w:ins w:id="55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8568A0" w14:textId="77777777" w:rsidR="00AD7575" w:rsidRPr="00F249B4" w:rsidRDefault="00AD7575" w:rsidP="004E64AF">
            <w:pPr>
              <w:pStyle w:val="tabletext00"/>
              <w:rPr>
                <w:ins w:id="551" w:author="Author"/>
              </w:rPr>
            </w:pPr>
            <w:ins w:id="552" w:author="Author">
              <w:r w:rsidRPr="00F249B4">
                <w:t>266</w:t>
              </w:r>
            </w:ins>
          </w:p>
        </w:tc>
      </w:tr>
      <w:tr w:rsidR="00AD7575" w:rsidRPr="00F249B4" w14:paraId="333CAB6B" w14:textId="77777777" w:rsidTr="004E64AF">
        <w:trPr>
          <w:cantSplit/>
          <w:trHeight w:val="190"/>
          <w:ins w:id="5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DBC1E3" w14:textId="77777777" w:rsidR="00AD7575" w:rsidRPr="00F249B4" w:rsidRDefault="00AD7575" w:rsidP="004E64AF">
            <w:pPr>
              <w:pStyle w:val="tabletext00"/>
              <w:rPr>
                <w:ins w:id="5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A0DE2" w14:textId="77777777" w:rsidR="00AD7575" w:rsidRPr="00F249B4" w:rsidRDefault="00AD7575" w:rsidP="004E64AF">
            <w:pPr>
              <w:pStyle w:val="tabletext00"/>
              <w:jc w:val="center"/>
              <w:rPr>
                <w:ins w:id="555" w:author="Author"/>
              </w:rPr>
            </w:pPr>
            <w:ins w:id="556" w:author="Author">
              <w:r w:rsidRPr="00F249B4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39102" w14:textId="77777777" w:rsidR="00AD7575" w:rsidRPr="00F249B4" w:rsidRDefault="00AD7575" w:rsidP="004E64AF">
            <w:pPr>
              <w:pStyle w:val="tabletext00"/>
              <w:rPr>
                <w:ins w:id="557" w:author="Author"/>
              </w:rPr>
            </w:pPr>
            <w:ins w:id="558" w:author="Author">
              <w:r w:rsidRPr="00F249B4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3EE7F3" w14:textId="77777777" w:rsidR="00AD7575" w:rsidRPr="00F249B4" w:rsidRDefault="00AD7575" w:rsidP="004E64AF">
            <w:pPr>
              <w:pStyle w:val="tabletext00"/>
              <w:jc w:val="right"/>
              <w:rPr>
                <w:ins w:id="55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55102D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560" w:author="Author"/>
              </w:rPr>
            </w:pPr>
            <w:ins w:id="561" w:author="Author">
              <w:r w:rsidRPr="00F249B4">
                <w:t>2241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5A38FC" w14:textId="77777777" w:rsidR="00AD7575" w:rsidRPr="00F249B4" w:rsidRDefault="00AD7575" w:rsidP="004E64AF">
            <w:pPr>
              <w:pStyle w:val="tabletext00"/>
              <w:jc w:val="right"/>
              <w:rPr>
                <w:ins w:id="56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48DC96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563" w:author="Author"/>
              </w:rPr>
            </w:pPr>
            <w:ins w:id="564" w:author="Author">
              <w:r w:rsidRPr="00F249B4">
                <w:t>931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433371" w14:textId="77777777" w:rsidR="00AD7575" w:rsidRPr="00F249B4" w:rsidRDefault="00AD7575" w:rsidP="004E64AF">
            <w:pPr>
              <w:pStyle w:val="tabletext00"/>
              <w:jc w:val="right"/>
              <w:rPr>
                <w:ins w:id="56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1964CB" w14:textId="77777777" w:rsidR="00AD7575" w:rsidRPr="00F249B4" w:rsidRDefault="00AD7575" w:rsidP="004E64AF">
            <w:pPr>
              <w:pStyle w:val="tabletext00"/>
              <w:rPr>
                <w:ins w:id="566" w:author="Author"/>
              </w:rPr>
            </w:pPr>
            <w:ins w:id="567" w:author="Author">
              <w:r w:rsidRPr="00F249B4">
                <w:t>343</w:t>
              </w:r>
            </w:ins>
          </w:p>
        </w:tc>
      </w:tr>
      <w:tr w:rsidR="00AD7575" w:rsidRPr="00F249B4" w14:paraId="43146AD2" w14:textId="77777777" w:rsidTr="004E64AF">
        <w:trPr>
          <w:cantSplit/>
          <w:trHeight w:val="190"/>
          <w:ins w:id="5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890263" w14:textId="77777777" w:rsidR="00AD7575" w:rsidRPr="00F249B4" w:rsidRDefault="00AD7575" w:rsidP="004E64AF">
            <w:pPr>
              <w:pStyle w:val="tabletext00"/>
              <w:rPr>
                <w:ins w:id="5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D53A0" w14:textId="77777777" w:rsidR="00AD7575" w:rsidRPr="00F249B4" w:rsidRDefault="00AD7575" w:rsidP="004E64AF">
            <w:pPr>
              <w:pStyle w:val="tabletext00"/>
              <w:jc w:val="center"/>
              <w:rPr>
                <w:ins w:id="570" w:author="Author"/>
              </w:rPr>
            </w:pPr>
            <w:ins w:id="571" w:author="Author">
              <w:r w:rsidRPr="00F249B4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DFBC9" w14:textId="77777777" w:rsidR="00AD7575" w:rsidRPr="00F249B4" w:rsidRDefault="00AD7575" w:rsidP="004E64AF">
            <w:pPr>
              <w:pStyle w:val="tabletext00"/>
              <w:rPr>
                <w:ins w:id="572" w:author="Author"/>
              </w:rPr>
            </w:pPr>
            <w:ins w:id="573" w:author="Author">
              <w:r w:rsidRPr="00F249B4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E145FC" w14:textId="77777777" w:rsidR="00AD7575" w:rsidRPr="00F249B4" w:rsidRDefault="00AD7575" w:rsidP="004E64AF">
            <w:pPr>
              <w:pStyle w:val="tabletext00"/>
              <w:jc w:val="right"/>
              <w:rPr>
                <w:ins w:id="57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46809C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575" w:author="Author"/>
              </w:rPr>
            </w:pPr>
            <w:ins w:id="576" w:author="Author">
              <w:r w:rsidRPr="00F249B4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C08CA8" w14:textId="77777777" w:rsidR="00AD7575" w:rsidRPr="00F249B4" w:rsidRDefault="00AD7575" w:rsidP="004E64AF">
            <w:pPr>
              <w:pStyle w:val="tabletext00"/>
              <w:jc w:val="right"/>
              <w:rPr>
                <w:ins w:id="57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E0D468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578" w:author="Author"/>
              </w:rPr>
            </w:pPr>
            <w:ins w:id="579" w:author="Author">
              <w:r w:rsidRPr="00F249B4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418FA4" w14:textId="77777777" w:rsidR="00AD7575" w:rsidRPr="00F249B4" w:rsidRDefault="00AD7575" w:rsidP="004E64AF">
            <w:pPr>
              <w:pStyle w:val="tabletext00"/>
              <w:jc w:val="right"/>
              <w:rPr>
                <w:ins w:id="58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307C11" w14:textId="77777777" w:rsidR="00AD7575" w:rsidRPr="00F249B4" w:rsidRDefault="00AD7575" w:rsidP="004E64AF">
            <w:pPr>
              <w:pStyle w:val="tabletext00"/>
              <w:rPr>
                <w:ins w:id="581" w:author="Author"/>
              </w:rPr>
            </w:pPr>
            <w:ins w:id="582" w:author="Author">
              <w:r w:rsidRPr="00F249B4">
                <w:t>267</w:t>
              </w:r>
            </w:ins>
          </w:p>
        </w:tc>
      </w:tr>
      <w:tr w:rsidR="00AD7575" w:rsidRPr="00F249B4" w14:paraId="3637C9D1" w14:textId="77777777" w:rsidTr="004E64AF">
        <w:trPr>
          <w:cantSplit/>
          <w:trHeight w:val="190"/>
          <w:ins w:id="5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52E18B" w14:textId="77777777" w:rsidR="00AD7575" w:rsidRPr="00F249B4" w:rsidRDefault="00AD7575" w:rsidP="004E64AF">
            <w:pPr>
              <w:pStyle w:val="tabletext00"/>
              <w:rPr>
                <w:ins w:id="5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35082" w14:textId="77777777" w:rsidR="00AD7575" w:rsidRPr="00F249B4" w:rsidRDefault="00AD7575" w:rsidP="004E64AF">
            <w:pPr>
              <w:pStyle w:val="tabletext00"/>
              <w:jc w:val="center"/>
              <w:rPr>
                <w:ins w:id="585" w:author="Author"/>
              </w:rPr>
            </w:pPr>
            <w:ins w:id="586" w:author="Author">
              <w:r w:rsidRPr="00F249B4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48238" w14:textId="77777777" w:rsidR="00AD7575" w:rsidRPr="00F249B4" w:rsidRDefault="00AD7575" w:rsidP="004E64AF">
            <w:pPr>
              <w:pStyle w:val="tabletext00"/>
              <w:rPr>
                <w:ins w:id="587" w:author="Author"/>
              </w:rPr>
            </w:pPr>
            <w:ins w:id="588" w:author="Author">
              <w:r w:rsidRPr="00F249B4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144801" w14:textId="77777777" w:rsidR="00AD7575" w:rsidRPr="00F249B4" w:rsidRDefault="00AD7575" w:rsidP="004E64AF">
            <w:pPr>
              <w:pStyle w:val="tabletext00"/>
              <w:jc w:val="right"/>
              <w:rPr>
                <w:ins w:id="58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1B27E7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590" w:author="Author"/>
              </w:rPr>
            </w:pPr>
            <w:ins w:id="591" w:author="Author">
              <w:r w:rsidRPr="00F249B4">
                <w:t>2287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D6A515" w14:textId="77777777" w:rsidR="00AD7575" w:rsidRPr="00F249B4" w:rsidRDefault="00AD7575" w:rsidP="004E64AF">
            <w:pPr>
              <w:pStyle w:val="tabletext00"/>
              <w:jc w:val="right"/>
              <w:rPr>
                <w:ins w:id="59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87DA24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593" w:author="Author"/>
              </w:rPr>
            </w:pPr>
            <w:ins w:id="594" w:author="Author">
              <w:r w:rsidRPr="00F249B4">
                <w:t>931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C863CE" w14:textId="77777777" w:rsidR="00AD7575" w:rsidRPr="00F249B4" w:rsidRDefault="00AD7575" w:rsidP="004E64AF">
            <w:pPr>
              <w:pStyle w:val="tabletext00"/>
              <w:jc w:val="right"/>
              <w:rPr>
                <w:ins w:id="59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A9C6AE" w14:textId="77777777" w:rsidR="00AD7575" w:rsidRPr="00F249B4" w:rsidRDefault="00AD7575" w:rsidP="004E64AF">
            <w:pPr>
              <w:pStyle w:val="tabletext00"/>
              <w:rPr>
                <w:ins w:id="596" w:author="Author"/>
              </w:rPr>
            </w:pPr>
            <w:ins w:id="597" w:author="Author">
              <w:r w:rsidRPr="00F249B4">
                <w:t>354</w:t>
              </w:r>
            </w:ins>
          </w:p>
        </w:tc>
      </w:tr>
      <w:tr w:rsidR="00AD7575" w:rsidRPr="00F249B4" w14:paraId="1D9C56B1" w14:textId="77777777" w:rsidTr="004E64AF">
        <w:trPr>
          <w:cantSplit/>
          <w:trHeight w:val="190"/>
          <w:ins w:id="5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463124" w14:textId="77777777" w:rsidR="00AD7575" w:rsidRPr="00F249B4" w:rsidRDefault="00AD7575" w:rsidP="004E64AF">
            <w:pPr>
              <w:pStyle w:val="tabletext00"/>
              <w:rPr>
                <w:ins w:id="5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8003B" w14:textId="77777777" w:rsidR="00AD7575" w:rsidRPr="00F249B4" w:rsidRDefault="00AD7575" w:rsidP="004E64AF">
            <w:pPr>
              <w:pStyle w:val="tabletext00"/>
              <w:jc w:val="center"/>
              <w:rPr>
                <w:ins w:id="600" w:author="Author"/>
              </w:rPr>
            </w:pPr>
            <w:ins w:id="601" w:author="Author">
              <w:r w:rsidRPr="00F249B4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D9C38" w14:textId="77777777" w:rsidR="00AD7575" w:rsidRPr="00F249B4" w:rsidRDefault="00AD7575" w:rsidP="004E64AF">
            <w:pPr>
              <w:pStyle w:val="tabletext00"/>
              <w:rPr>
                <w:ins w:id="602" w:author="Author"/>
              </w:rPr>
            </w:pPr>
            <w:ins w:id="603" w:author="Author">
              <w:r w:rsidRPr="00F249B4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AEE072" w14:textId="77777777" w:rsidR="00AD7575" w:rsidRPr="00F249B4" w:rsidRDefault="00AD7575" w:rsidP="004E64AF">
            <w:pPr>
              <w:pStyle w:val="tabletext00"/>
              <w:jc w:val="right"/>
              <w:rPr>
                <w:ins w:id="60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E52F8F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605" w:author="Author"/>
              </w:rPr>
            </w:pPr>
            <w:ins w:id="606" w:author="Author">
              <w:r w:rsidRPr="00F249B4"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5E58FD" w14:textId="77777777" w:rsidR="00AD7575" w:rsidRPr="00F249B4" w:rsidRDefault="00AD7575" w:rsidP="004E64AF">
            <w:pPr>
              <w:pStyle w:val="tabletext00"/>
              <w:jc w:val="right"/>
              <w:rPr>
                <w:ins w:id="60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88CC29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608" w:author="Author"/>
              </w:rPr>
            </w:pPr>
            <w:ins w:id="609" w:author="Author">
              <w:r w:rsidRPr="00F249B4"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0D0A3F" w14:textId="77777777" w:rsidR="00AD7575" w:rsidRPr="00F249B4" w:rsidRDefault="00AD7575" w:rsidP="004E64AF">
            <w:pPr>
              <w:pStyle w:val="tabletext00"/>
              <w:jc w:val="right"/>
              <w:rPr>
                <w:ins w:id="61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4F0C6C" w14:textId="77777777" w:rsidR="00AD7575" w:rsidRPr="00F249B4" w:rsidRDefault="00AD7575" w:rsidP="004E64AF">
            <w:pPr>
              <w:pStyle w:val="tabletext00"/>
              <w:rPr>
                <w:ins w:id="611" w:author="Author"/>
              </w:rPr>
            </w:pPr>
            <w:ins w:id="612" w:author="Author">
              <w:r w:rsidRPr="00F249B4">
                <w:t>275</w:t>
              </w:r>
            </w:ins>
          </w:p>
        </w:tc>
      </w:tr>
      <w:tr w:rsidR="00AD7575" w:rsidRPr="00F249B4" w14:paraId="277F0774" w14:textId="77777777" w:rsidTr="004E64AF">
        <w:trPr>
          <w:cantSplit/>
          <w:trHeight w:val="190"/>
          <w:ins w:id="6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B67468" w14:textId="77777777" w:rsidR="00AD7575" w:rsidRPr="00F249B4" w:rsidRDefault="00AD7575" w:rsidP="004E64AF">
            <w:pPr>
              <w:pStyle w:val="tabletext00"/>
              <w:rPr>
                <w:ins w:id="6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C84C9" w14:textId="77777777" w:rsidR="00AD7575" w:rsidRPr="00F249B4" w:rsidRDefault="00AD7575" w:rsidP="004E64AF">
            <w:pPr>
              <w:pStyle w:val="tabletext00"/>
              <w:jc w:val="center"/>
              <w:rPr>
                <w:ins w:id="615" w:author="Author"/>
              </w:rPr>
            </w:pPr>
            <w:ins w:id="616" w:author="Author">
              <w:r w:rsidRPr="00F249B4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EE60A" w14:textId="77777777" w:rsidR="00AD7575" w:rsidRPr="00F249B4" w:rsidRDefault="00AD7575" w:rsidP="004E64AF">
            <w:pPr>
              <w:pStyle w:val="tabletext00"/>
              <w:rPr>
                <w:ins w:id="617" w:author="Author"/>
              </w:rPr>
            </w:pPr>
            <w:ins w:id="618" w:author="Author">
              <w:r w:rsidRPr="00F249B4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EBF15D" w14:textId="77777777" w:rsidR="00AD7575" w:rsidRPr="00F249B4" w:rsidRDefault="00AD7575" w:rsidP="004E64AF">
            <w:pPr>
              <w:pStyle w:val="tabletext00"/>
              <w:jc w:val="right"/>
              <w:rPr>
                <w:ins w:id="61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974D8E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620" w:author="Author"/>
              </w:rPr>
            </w:pPr>
            <w:ins w:id="621" w:author="Author">
              <w:r w:rsidRPr="00F249B4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873971" w14:textId="77777777" w:rsidR="00AD7575" w:rsidRPr="00F249B4" w:rsidRDefault="00AD7575" w:rsidP="004E64AF">
            <w:pPr>
              <w:pStyle w:val="tabletext00"/>
              <w:jc w:val="right"/>
              <w:rPr>
                <w:ins w:id="62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B3A3BA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623" w:author="Author"/>
              </w:rPr>
            </w:pPr>
            <w:ins w:id="624" w:author="Author">
              <w:r w:rsidRPr="00F249B4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9D0431" w14:textId="77777777" w:rsidR="00AD7575" w:rsidRPr="00F249B4" w:rsidRDefault="00AD7575" w:rsidP="004E64AF">
            <w:pPr>
              <w:pStyle w:val="tabletext00"/>
              <w:jc w:val="right"/>
              <w:rPr>
                <w:ins w:id="62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B69BAC" w14:textId="77777777" w:rsidR="00AD7575" w:rsidRPr="00F249B4" w:rsidRDefault="00AD7575" w:rsidP="004E64AF">
            <w:pPr>
              <w:pStyle w:val="tabletext00"/>
              <w:rPr>
                <w:ins w:id="626" w:author="Author"/>
              </w:rPr>
            </w:pPr>
            <w:ins w:id="627" w:author="Author">
              <w:r w:rsidRPr="00F249B4">
                <w:t>251</w:t>
              </w:r>
            </w:ins>
          </w:p>
        </w:tc>
      </w:tr>
      <w:tr w:rsidR="00AD7575" w:rsidRPr="00F249B4" w14:paraId="649B9489" w14:textId="77777777" w:rsidTr="004E64AF">
        <w:trPr>
          <w:cantSplit/>
          <w:trHeight w:val="190"/>
          <w:ins w:id="6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4DAB41" w14:textId="77777777" w:rsidR="00AD7575" w:rsidRPr="00F249B4" w:rsidRDefault="00AD7575" w:rsidP="004E64AF">
            <w:pPr>
              <w:pStyle w:val="tabletext00"/>
              <w:rPr>
                <w:ins w:id="6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FCCB4" w14:textId="77777777" w:rsidR="00AD7575" w:rsidRPr="00F249B4" w:rsidRDefault="00AD7575" w:rsidP="004E64AF">
            <w:pPr>
              <w:pStyle w:val="tabletext00"/>
              <w:jc w:val="center"/>
              <w:rPr>
                <w:ins w:id="630" w:author="Author"/>
              </w:rPr>
            </w:pPr>
            <w:ins w:id="631" w:author="Author">
              <w:r w:rsidRPr="00F249B4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D0B68" w14:textId="77777777" w:rsidR="00AD7575" w:rsidRPr="00F249B4" w:rsidRDefault="00AD7575" w:rsidP="004E64AF">
            <w:pPr>
              <w:pStyle w:val="tabletext00"/>
              <w:rPr>
                <w:ins w:id="632" w:author="Author"/>
              </w:rPr>
            </w:pPr>
            <w:ins w:id="633" w:author="Author">
              <w:r w:rsidRPr="00F249B4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BB4B8E" w14:textId="77777777" w:rsidR="00AD7575" w:rsidRPr="00F249B4" w:rsidRDefault="00AD7575" w:rsidP="004E64AF">
            <w:pPr>
              <w:pStyle w:val="tabletext00"/>
              <w:jc w:val="right"/>
              <w:rPr>
                <w:ins w:id="63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4E57F5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635" w:author="Author"/>
              </w:rPr>
            </w:pPr>
            <w:ins w:id="636" w:author="Author">
              <w:r w:rsidRPr="00F249B4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914445" w14:textId="77777777" w:rsidR="00AD7575" w:rsidRPr="00F249B4" w:rsidRDefault="00AD7575" w:rsidP="004E64AF">
            <w:pPr>
              <w:pStyle w:val="tabletext00"/>
              <w:jc w:val="right"/>
              <w:rPr>
                <w:ins w:id="63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F4E50F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638" w:author="Author"/>
              </w:rPr>
            </w:pPr>
            <w:ins w:id="639" w:author="Author">
              <w:r w:rsidRPr="00F249B4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0429B2" w14:textId="77777777" w:rsidR="00AD7575" w:rsidRPr="00F249B4" w:rsidRDefault="00AD7575" w:rsidP="004E64AF">
            <w:pPr>
              <w:pStyle w:val="tabletext00"/>
              <w:jc w:val="right"/>
              <w:rPr>
                <w:ins w:id="64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C062CF" w14:textId="77777777" w:rsidR="00AD7575" w:rsidRPr="00F249B4" w:rsidRDefault="00AD7575" w:rsidP="004E64AF">
            <w:pPr>
              <w:pStyle w:val="tabletext00"/>
              <w:rPr>
                <w:ins w:id="641" w:author="Author"/>
              </w:rPr>
            </w:pPr>
            <w:ins w:id="642" w:author="Author">
              <w:r w:rsidRPr="00F249B4">
                <w:t>276</w:t>
              </w:r>
            </w:ins>
          </w:p>
        </w:tc>
      </w:tr>
      <w:tr w:rsidR="00AD7575" w:rsidRPr="00F249B4" w14:paraId="39317783" w14:textId="77777777" w:rsidTr="004E64AF">
        <w:trPr>
          <w:cantSplit/>
          <w:trHeight w:val="190"/>
          <w:ins w:id="6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9E36FE" w14:textId="77777777" w:rsidR="00AD7575" w:rsidRPr="00F249B4" w:rsidRDefault="00AD7575" w:rsidP="004E64AF">
            <w:pPr>
              <w:pStyle w:val="tabletext00"/>
              <w:rPr>
                <w:ins w:id="6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08557" w14:textId="77777777" w:rsidR="00AD7575" w:rsidRPr="00F249B4" w:rsidRDefault="00AD7575" w:rsidP="004E64AF">
            <w:pPr>
              <w:pStyle w:val="tabletext00"/>
              <w:jc w:val="center"/>
              <w:rPr>
                <w:ins w:id="645" w:author="Author"/>
              </w:rPr>
            </w:pPr>
            <w:ins w:id="646" w:author="Author">
              <w:r w:rsidRPr="00F249B4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836FF" w14:textId="77777777" w:rsidR="00AD7575" w:rsidRPr="00F249B4" w:rsidRDefault="00AD7575" w:rsidP="004E64AF">
            <w:pPr>
              <w:pStyle w:val="tabletext00"/>
              <w:rPr>
                <w:ins w:id="647" w:author="Author"/>
              </w:rPr>
            </w:pPr>
            <w:ins w:id="648" w:author="Author">
              <w:r w:rsidRPr="00F249B4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6286B0" w14:textId="77777777" w:rsidR="00AD7575" w:rsidRPr="00F249B4" w:rsidRDefault="00AD7575" w:rsidP="004E64AF">
            <w:pPr>
              <w:pStyle w:val="tabletext00"/>
              <w:jc w:val="right"/>
              <w:rPr>
                <w:ins w:id="64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D5F4AA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650" w:author="Author"/>
              </w:rPr>
            </w:pPr>
            <w:ins w:id="651" w:author="Author">
              <w:r w:rsidRPr="00F249B4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17F8CC" w14:textId="77777777" w:rsidR="00AD7575" w:rsidRPr="00F249B4" w:rsidRDefault="00AD7575" w:rsidP="004E64AF">
            <w:pPr>
              <w:pStyle w:val="tabletext00"/>
              <w:jc w:val="right"/>
              <w:rPr>
                <w:ins w:id="65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B0782F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653" w:author="Author"/>
              </w:rPr>
            </w:pPr>
            <w:ins w:id="654" w:author="Author">
              <w:r w:rsidRPr="00F249B4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FF8741" w14:textId="77777777" w:rsidR="00AD7575" w:rsidRPr="00F249B4" w:rsidRDefault="00AD7575" w:rsidP="004E64AF">
            <w:pPr>
              <w:pStyle w:val="tabletext00"/>
              <w:jc w:val="right"/>
              <w:rPr>
                <w:ins w:id="65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F49CD5" w14:textId="77777777" w:rsidR="00AD7575" w:rsidRPr="00F249B4" w:rsidRDefault="00AD7575" w:rsidP="004E64AF">
            <w:pPr>
              <w:pStyle w:val="tabletext00"/>
              <w:rPr>
                <w:ins w:id="656" w:author="Author"/>
              </w:rPr>
            </w:pPr>
            <w:ins w:id="657" w:author="Author">
              <w:r w:rsidRPr="00F249B4">
                <w:t>263</w:t>
              </w:r>
            </w:ins>
          </w:p>
        </w:tc>
      </w:tr>
      <w:tr w:rsidR="00AD7575" w:rsidRPr="00F249B4" w14:paraId="59F9833C" w14:textId="77777777" w:rsidTr="004E64AF">
        <w:trPr>
          <w:cantSplit/>
          <w:trHeight w:val="190"/>
          <w:ins w:id="6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C2B83A" w14:textId="77777777" w:rsidR="00AD7575" w:rsidRPr="00F249B4" w:rsidRDefault="00AD7575" w:rsidP="004E64AF">
            <w:pPr>
              <w:pStyle w:val="tabletext00"/>
              <w:rPr>
                <w:ins w:id="6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26887" w14:textId="77777777" w:rsidR="00AD7575" w:rsidRPr="00F249B4" w:rsidRDefault="00AD7575" w:rsidP="004E64AF">
            <w:pPr>
              <w:pStyle w:val="tabletext00"/>
              <w:jc w:val="center"/>
              <w:rPr>
                <w:ins w:id="660" w:author="Author"/>
              </w:rPr>
            </w:pPr>
            <w:ins w:id="661" w:author="Author">
              <w:r w:rsidRPr="00F249B4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0EC9F" w14:textId="77777777" w:rsidR="00AD7575" w:rsidRPr="00F249B4" w:rsidRDefault="00AD7575" w:rsidP="004E64AF">
            <w:pPr>
              <w:pStyle w:val="tabletext00"/>
              <w:rPr>
                <w:ins w:id="662" w:author="Author"/>
              </w:rPr>
            </w:pPr>
            <w:ins w:id="663" w:author="Author">
              <w:r w:rsidRPr="00F249B4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5240B0" w14:textId="77777777" w:rsidR="00AD7575" w:rsidRPr="00F249B4" w:rsidRDefault="00AD7575" w:rsidP="004E64AF">
            <w:pPr>
              <w:pStyle w:val="tabletext00"/>
              <w:jc w:val="right"/>
              <w:rPr>
                <w:ins w:id="66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88913B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665" w:author="Author"/>
              </w:rPr>
            </w:pPr>
            <w:ins w:id="666" w:author="Author">
              <w:r w:rsidRPr="00F249B4">
                <w:t>2092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38507C" w14:textId="77777777" w:rsidR="00AD7575" w:rsidRPr="00F249B4" w:rsidRDefault="00AD7575" w:rsidP="004E64AF">
            <w:pPr>
              <w:pStyle w:val="tabletext00"/>
              <w:jc w:val="right"/>
              <w:rPr>
                <w:ins w:id="66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748CE7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668" w:author="Author"/>
              </w:rPr>
            </w:pPr>
            <w:ins w:id="669" w:author="Author">
              <w:r w:rsidRPr="00F249B4">
                <w:t>709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4E241B" w14:textId="77777777" w:rsidR="00AD7575" w:rsidRPr="00F249B4" w:rsidRDefault="00AD7575" w:rsidP="004E64AF">
            <w:pPr>
              <w:pStyle w:val="tabletext00"/>
              <w:jc w:val="right"/>
              <w:rPr>
                <w:ins w:id="67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CBDD66" w14:textId="77777777" w:rsidR="00AD7575" w:rsidRPr="00F249B4" w:rsidRDefault="00AD7575" w:rsidP="004E64AF">
            <w:pPr>
              <w:pStyle w:val="tabletext00"/>
              <w:rPr>
                <w:ins w:id="671" w:author="Author"/>
              </w:rPr>
            </w:pPr>
            <w:ins w:id="672" w:author="Author">
              <w:r w:rsidRPr="00F249B4">
                <w:t>293</w:t>
              </w:r>
            </w:ins>
          </w:p>
        </w:tc>
      </w:tr>
      <w:tr w:rsidR="00AD7575" w:rsidRPr="00F249B4" w14:paraId="5087EE9D" w14:textId="77777777" w:rsidTr="004E64AF">
        <w:trPr>
          <w:cantSplit/>
          <w:trHeight w:val="190"/>
          <w:ins w:id="6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2C699D" w14:textId="77777777" w:rsidR="00AD7575" w:rsidRPr="00F249B4" w:rsidRDefault="00AD7575" w:rsidP="004E64AF">
            <w:pPr>
              <w:pStyle w:val="tabletext00"/>
              <w:rPr>
                <w:ins w:id="6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C9D8D" w14:textId="77777777" w:rsidR="00AD7575" w:rsidRPr="00F249B4" w:rsidRDefault="00AD7575" w:rsidP="004E64AF">
            <w:pPr>
              <w:pStyle w:val="tabletext00"/>
              <w:jc w:val="center"/>
              <w:rPr>
                <w:ins w:id="675" w:author="Author"/>
              </w:rPr>
            </w:pPr>
            <w:ins w:id="676" w:author="Author">
              <w:r w:rsidRPr="00F249B4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50B2F" w14:textId="77777777" w:rsidR="00AD7575" w:rsidRPr="00F249B4" w:rsidRDefault="00AD7575" w:rsidP="004E64AF">
            <w:pPr>
              <w:pStyle w:val="tabletext00"/>
              <w:rPr>
                <w:ins w:id="677" w:author="Author"/>
              </w:rPr>
            </w:pPr>
            <w:ins w:id="678" w:author="Author">
              <w:r w:rsidRPr="00F249B4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DABF33" w14:textId="77777777" w:rsidR="00AD7575" w:rsidRPr="00F249B4" w:rsidRDefault="00AD7575" w:rsidP="004E64AF">
            <w:pPr>
              <w:pStyle w:val="tabletext00"/>
              <w:jc w:val="right"/>
              <w:rPr>
                <w:ins w:id="67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E5D90C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680" w:author="Author"/>
              </w:rPr>
            </w:pPr>
            <w:ins w:id="681" w:author="Author">
              <w:r w:rsidRPr="00F249B4">
                <w:t>2256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C4932E" w14:textId="77777777" w:rsidR="00AD7575" w:rsidRPr="00F249B4" w:rsidRDefault="00AD7575" w:rsidP="004E64AF">
            <w:pPr>
              <w:pStyle w:val="tabletext00"/>
              <w:jc w:val="right"/>
              <w:rPr>
                <w:ins w:id="68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4EFBE4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683" w:author="Author"/>
              </w:rPr>
            </w:pPr>
            <w:ins w:id="684" w:author="Author">
              <w:r w:rsidRPr="00F249B4"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222BCD" w14:textId="77777777" w:rsidR="00AD7575" w:rsidRPr="00F249B4" w:rsidRDefault="00AD7575" w:rsidP="004E64AF">
            <w:pPr>
              <w:pStyle w:val="tabletext00"/>
              <w:jc w:val="right"/>
              <w:rPr>
                <w:ins w:id="68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F72660" w14:textId="77777777" w:rsidR="00AD7575" w:rsidRPr="00F249B4" w:rsidRDefault="00AD7575" w:rsidP="004E64AF">
            <w:pPr>
              <w:pStyle w:val="tabletext00"/>
              <w:rPr>
                <w:ins w:id="686" w:author="Author"/>
              </w:rPr>
            </w:pPr>
            <w:ins w:id="687" w:author="Author">
              <w:r w:rsidRPr="00F249B4">
                <w:t>239</w:t>
              </w:r>
            </w:ins>
          </w:p>
        </w:tc>
      </w:tr>
      <w:tr w:rsidR="00AD7575" w:rsidRPr="00F249B4" w14:paraId="480C0398" w14:textId="77777777" w:rsidTr="004E64AF">
        <w:trPr>
          <w:cantSplit/>
          <w:trHeight w:val="190"/>
          <w:ins w:id="6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D9F0A7" w14:textId="77777777" w:rsidR="00AD7575" w:rsidRPr="00F249B4" w:rsidRDefault="00AD7575" w:rsidP="004E64AF">
            <w:pPr>
              <w:pStyle w:val="tabletext00"/>
              <w:rPr>
                <w:ins w:id="6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1F490" w14:textId="77777777" w:rsidR="00AD7575" w:rsidRPr="00F249B4" w:rsidRDefault="00AD7575" w:rsidP="004E64AF">
            <w:pPr>
              <w:pStyle w:val="tabletext00"/>
              <w:jc w:val="center"/>
              <w:rPr>
                <w:ins w:id="690" w:author="Author"/>
              </w:rPr>
            </w:pPr>
            <w:ins w:id="691" w:author="Author">
              <w:r w:rsidRPr="00F249B4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FED23" w14:textId="77777777" w:rsidR="00AD7575" w:rsidRPr="00F249B4" w:rsidRDefault="00AD7575" w:rsidP="004E64AF">
            <w:pPr>
              <w:pStyle w:val="tabletext00"/>
              <w:rPr>
                <w:ins w:id="692" w:author="Author"/>
              </w:rPr>
            </w:pPr>
            <w:ins w:id="693" w:author="Author">
              <w:r w:rsidRPr="00F249B4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7933BA" w14:textId="77777777" w:rsidR="00AD7575" w:rsidRPr="00F249B4" w:rsidRDefault="00AD7575" w:rsidP="004E64AF">
            <w:pPr>
              <w:pStyle w:val="tabletext00"/>
              <w:jc w:val="right"/>
              <w:rPr>
                <w:ins w:id="69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C24283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695" w:author="Author"/>
              </w:rPr>
            </w:pPr>
            <w:ins w:id="696" w:author="Author">
              <w:r w:rsidRPr="00F249B4">
                <w:t>2097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7E4A32" w14:textId="77777777" w:rsidR="00AD7575" w:rsidRPr="00F249B4" w:rsidRDefault="00AD7575" w:rsidP="004E64AF">
            <w:pPr>
              <w:pStyle w:val="tabletext00"/>
              <w:jc w:val="right"/>
              <w:rPr>
                <w:ins w:id="69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F13941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698" w:author="Author"/>
              </w:rPr>
            </w:pPr>
            <w:ins w:id="699" w:author="Author">
              <w:r w:rsidRPr="00F249B4">
                <w:t>671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2E4B55" w14:textId="77777777" w:rsidR="00AD7575" w:rsidRPr="00F249B4" w:rsidRDefault="00AD7575" w:rsidP="004E64AF">
            <w:pPr>
              <w:pStyle w:val="tabletext00"/>
              <w:jc w:val="right"/>
              <w:rPr>
                <w:ins w:id="70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0CB1C0" w14:textId="77777777" w:rsidR="00AD7575" w:rsidRPr="00F249B4" w:rsidRDefault="00AD7575" w:rsidP="004E64AF">
            <w:pPr>
              <w:pStyle w:val="tabletext00"/>
              <w:rPr>
                <w:ins w:id="701" w:author="Author"/>
              </w:rPr>
            </w:pPr>
            <w:ins w:id="702" w:author="Author">
              <w:r w:rsidRPr="00F249B4">
                <w:t>270</w:t>
              </w:r>
            </w:ins>
          </w:p>
        </w:tc>
      </w:tr>
      <w:tr w:rsidR="00AD7575" w:rsidRPr="00F249B4" w14:paraId="338902AB" w14:textId="77777777" w:rsidTr="004E64AF">
        <w:trPr>
          <w:cantSplit/>
          <w:trHeight w:val="190"/>
          <w:ins w:id="7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F2A6FA" w14:textId="77777777" w:rsidR="00AD7575" w:rsidRPr="00F249B4" w:rsidRDefault="00AD7575" w:rsidP="004E64AF">
            <w:pPr>
              <w:pStyle w:val="tabletext00"/>
              <w:rPr>
                <w:ins w:id="7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C869B" w14:textId="77777777" w:rsidR="00AD7575" w:rsidRPr="00F249B4" w:rsidRDefault="00AD7575" w:rsidP="004E64AF">
            <w:pPr>
              <w:pStyle w:val="tabletext00"/>
              <w:jc w:val="center"/>
              <w:rPr>
                <w:ins w:id="705" w:author="Author"/>
              </w:rPr>
            </w:pPr>
            <w:ins w:id="706" w:author="Author">
              <w:r w:rsidRPr="00F249B4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4D494" w14:textId="77777777" w:rsidR="00AD7575" w:rsidRPr="00F249B4" w:rsidRDefault="00AD7575" w:rsidP="004E64AF">
            <w:pPr>
              <w:pStyle w:val="tabletext00"/>
              <w:rPr>
                <w:ins w:id="707" w:author="Author"/>
              </w:rPr>
            </w:pPr>
            <w:ins w:id="708" w:author="Author">
              <w:r w:rsidRPr="00F249B4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1C1DBD" w14:textId="77777777" w:rsidR="00AD7575" w:rsidRPr="00F249B4" w:rsidRDefault="00AD7575" w:rsidP="004E64AF">
            <w:pPr>
              <w:pStyle w:val="tabletext00"/>
              <w:jc w:val="right"/>
              <w:rPr>
                <w:ins w:id="70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ADABC2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710" w:author="Author"/>
              </w:rPr>
            </w:pPr>
            <w:ins w:id="711" w:author="Author">
              <w:r w:rsidRPr="00F249B4">
                <w:t>2155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A311FC" w14:textId="77777777" w:rsidR="00AD7575" w:rsidRPr="00F249B4" w:rsidRDefault="00AD7575" w:rsidP="004E64AF">
            <w:pPr>
              <w:pStyle w:val="tabletext00"/>
              <w:jc w:val="right"/>
              <w:rPr>
                <w:ins w:id="71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F5C896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713" w:author="Author"/>
              </w:rPr>
            </w:pPr>
            <w:ins w:id="714" w:author="Author">
              <w:r w:rsidRPr="00F249B4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1D0CBE" w14:textId="77777777" w:rsidR="00AD7575" w:rsidRPr="00F249B4" w:rsidRDefault="00AD7575" w:rsidP="004E64AF">
            <w:pPr>
              <w:pStyle w:val="tabletext00"/>
              <w:jc w:val="right"/>
              <w:rPr>
                <w:ins w:id="71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7E9E3B" w14:textId="77777777" w:rsidR="00AD7575" w:rsidRPr="00F249B4" w:rsidRDefault="00AD7575" w:rsidP="004E64AF">
            <w:pPr>
              <w:pStyle w:val="tabletext00"/>
              <w:rPr>
                <w:ins w:id="716" w:author="Author"/>
              </w:rPr>
            </w:pPr>
            <w:ins w:id="717" w:author="Author">
              <w:r w:rsidRPr="00F249B4">
                <w:t>259</w:t>
              </w:r>
            </w:ins>
          </w:p>
        </w:tc>
      </w:tr>
      <w:tr w:rsidR="00AD7575" w:rsidRPr="00F249B4" w14:paraId="605CABDB" w14:textId="77777777" w:rsidTr="004E64AF">
        <w:trPr>
          <w:cantSplit/>
          <w:trHeight w:val="190"/>
          <w:ins w:id="7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382DAB" w14:textId="77777777" w:rsidR="00AD7575" w:rsidRPr="00F249B4" w:rsidRDefault="00AD7575" w:rsidP="004E64AF">
            <w:pPr>
              <w:pStyle w:val="tabletext00"/>
              <w:rPr>
                <w:ins w:id="7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CC0E7" w14:textId="77777777" w:rsidR="00AD7575" w:rsidRPr="00F249B4" w:rsidRDefault="00AD7575" w:rsidP="004E64AF">
            <w:pPr>
              <w:pStyle w:val="tabletext00"/>
              <w:jc w:val="center"/>
              <w:rPr>
                <w:ins w:id="720" w:author="Author"/>
              </w:rPr>
            </w:pPr>
            <w:ins w:id="721" w:author="Author">
              <w:r w:rsidRPr="00F249B4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13834" w14:textId="77777777" w:rsidR="00AD7575" w:rsidRPr="00F249B4" w:rsidRDefault="00AD7575" w:rsidP="004E64AF">
            <w:pPr>
              <w:pStyle w:val="tabletext00"/>
              <w:rPr>
                <w:ins w:id="722" w:author="Author"/>
              </w:rPr>
            </w:pPr>
            <w:ins w:id="723" w:author="Author">
              <w:r w:rsidRPr="00F249B4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961E5F" w14:textId="77777777" w:rsidR="00AD7575" w:rsidRPr="00F249B4" w:rsidRDefault="00AD7575" w:rsidP="004E64AF">
            <w:pPr>
              <w:pStyle w:val="tabletext00"/>
              <w:jc w:val="right"/>
              <w:rPr>
                <w:ins w:id="72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18098B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725" w:author="Author"/>
              </w:rPr>
            </w:pPr>
            <w:ins w:id="726" w:author="Author">
              <w:r w:rsidRPr="00F249B4"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32C39B" w14:textId="77777777" w:rsidR="00AD7575" w:rsidRPr="00F249B4" w:rsidRDefault="00AD7575" w:rsidP="004E64AF">
            <w:pPr>
              <w:pStyle w:val="tabletext00"/>
              <w:jc w:val="right"/>
              <w:rPr>
                <w:ins w:id="72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86EE4C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728" w:author="Author"/>
              </w:rPr>
            </w:pPr>
            <w:ins w:id="729" w:author="Author">
              <w:r w:rsidRPr="00F249B4"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709D0B" w14:textId="77777777" w:rsidR="00AD7575" w:rsidRPr="00F249B4" w:rsidRDefault="00AD7575" w:rsidP="004E64AF">
            <w:pPr>
              <w:pStyle w:val="tabletext00"/>
              <w:jc w:val="right"/>
              <w:rPr>
                <w:ins w:id="73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459B1E" w14:textId="77777777" w:rsidR="00AD7575" w:rsidRPr="00F249B4" w:rsidRDefault="00AD7575" w:rsidP="004E64AF">
            <w:pPr>
              <w:pStyle w:val="tabletext00"/>
              <w:rPr>
                <w:ins w:id="731" w:author="Author"/>
              </w:rPr>
            </w:pPr>
            <w:ins w:id="732" w:author="Author">
              <w:r w:rsidRPr="00F249B4">
                <w:t>252</w:t>
              </w:r>
            </w:ins>
          </w:p>
        </w:tc>
      </w:tr>
    </w:tbl>
    <w:p w14:paraId="5E39E838" w14:textId="77777777" w:rsidR="00AD7575" w:rsidRPr="00F249B4" w:rsidRDefault="00AD7575" w:rsidP="00AD7575">
      <w:pPr>
        <w:pStyle w:val="tablecaption"/>
        <w:rPr>
          <w:ins w:id="733" w:author="Author"/>
        </w:rPr>
      </w:pPr>
      <w:ins w:id="734" w:author="Author">
        <w:r w:rsidRPr="00F249B4">
          <w:t xml:space="preserve">Table 225.F.#1(LC) Zone-rating Table </w:t>
        </w:r>
        <w:r w:rsidRPr="00F249B4">
          <w:rPr>
            <w:rFonts w:cs="Arial"/>
          </w:rPr>
          <w:t>–</w:t>
        </w:r>
        <w:r w:rsidRPr="00F249B4">
          <w:t xml:space="preserve"> Zone 01 (Atlanta) Combinations Loss Costs</w:t>
        </w:r>
      </w:ins>
    </w:p>
    <w:p w14:paraId="6E8E8941" w14:textId="77777777" w:rsidR="00AD7575" w:rsidRPr="00F249B4" w:rsidRDefault="00AD7575" w:rsidP="00AD7575">
      <w:pPr>
        <w:pStyle w:val="isonormal"/>
        <w:rPr>
          <w:ins w:id="735" w:author="Author"/>
        </w:rPr>
      </w:pPr>
    </w:p>
    <w:p w14:paraId="6D346571" w14:textId="49CB99E6" w:rsidR="00AD7575" w:rsidRPr="00F249B4" w:rsidRDefault="007D463D" w:rsidP="00AD7575">
      <w:pPr>
        <w:pStyle w:val="space8"/>
        <w:rPr>
          <w:ins w:id="736" w:author="Author"/>
        </w:rPr>
      </w:pPr>
      <w:r>
        <w:br w:type="page"/>
      </w: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600"/>
        <w:gridCol w:w="2080"/>
        <w:gridCol w:w="994"/>
        <w:gridCol w:w="1474"/>
        <w:gridCol w:w="990"/>
        <w:gridCol w:w="1476"/>
        <w:gridCol w:w="997"/>
        <w:gridCol w:w="1471"/>
        <w:gridCol w:w="13"/>
      </w:tblGrid>
      <w:tr w:rsidR="00AD7575" w:rsidRPr="00F249B4" w14:paraId="7E188BF5" w14:textId="77777777" w:rsidTr="004E64AF">
        <w:trPr>
          <w:cantSplit/>
          <w:trHeight w:val="190"/>
          <w:ins w:id="737" w:author="Author"/>
        </w:trPr>
        <w:tc>
          <w:tcPr>
            <w:tcW w:w="200" w:type="dxa"/>
            <w:hideMark/>
          </w:tcPr>
          <w:p w14:paraId="0E24905F" w14:textId="77777777" w:rsidR="00AD7575" w:rsidRPr="00F249B4" w:rsidRDefault="00AD7575" w:rsidP="004E64AF">
            <w:pPr>
              <w:pStyle w:val="tablehead"/>
              <w:rPr>
                <w:ins w:id="738" w:author="Author"/>
              </w:rPr>
            </w:pPr>
          </w:p>
        </w:tc>
        <w:tc>
          <w:tcPr>
            <w:tcW w:w="100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C34AC7" w14:textId="77777777" w:rsidR="00AD7575" w:rsidRPr="00F249B4" w:rsidRDefault="00AD7575" w:rsidP="004E64AF">
            <w:pPr>
              <w:pStyle w:val="tablehead"/>
              <w:rPr>
                <w:ins w:id="739" w:author="Author"/>
              </w:rPr>
            </w:pPr>
            <w:ins w:id="740" w:author="Author">
              <w:r w:rsidRPr="00F249B4">
                <w:t xml:space="preserve">Zone-rating Table </w:t>
              </w:r>
              <w:r w:rsidRPr="00F249B4">
                <w:rPr>
                  <w:rFonts w:cs="Arial"/>
                </w:rPr>
                <w:t>–</w:t>
              </w:r>
              <w:r w:rsidRPr="00F249B4">
                <w:t xml:space="preserve"> Zone 47 (Southeast) Combinations</w:t>
              </w:r>
            </w:ins>
          </w:p>
        </w:tc>
      </w:tr>
      <w:tr w:rsidR="00AD7575" w:rsidRPr="00F249B4" w14:paraId="10700056" w14:textId="77777777" w:rsidTr="004E64AF">
        <w:trPr>
          <w:gridAfter w:val="1"/>
          <w:wAfter w:w="11" w:type="dxa"/>
          <w:cantSplit/>
          <w:trHeight w:val="190"/>
          <w:ins w:id="741" w:author="Author"/>
        </w:trPr>
        <w:tc>
          <w:tcPr>
            <w:tcW w:w="200" w:type="dxa"/>
            <w:hideMark/>
          </w:tcPr>
          <w:p w14:paraId="0EBE23C7" w14:textId="77777777" w:rsidR="00AD7575" w:rsidRPr="00F249B4" w:rsidRDefault="00AD7575" w:rsidP="004E64AF">
            <w:pPr>
              <w:pStyle w:val="tablehead"/>
              <w:rPr>
                <w:ins w:id="742" w:author="Author"/>
              </w:rPr>
            </w:pPr>
            <w:ins w:id="743" w:author="Author">
              <w:r w:rsidRPr="00F249B4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6F40D1" w14:textId="77777777" w:rsidR="00AD7575" w:rsidRPr="00F249B4" w:rsidRDefault="00AD7575" w:rsidP="004E64AF">
            <w:pPr>
              <w:pStyle w:val="tablehead"/>
              <w:rPr>
                <w:ins w:id="744" w:author="Author"/>
              </w:rPr>
            </w:pPr>
            <w:ins w:id="745" w:author="Author">
              <w:r w:rsidRPr="00F249B4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165C41" w14:textId="77777777" w:rsidR="00AD7575" w:rsidRPr="00F249B4" w:rsidRDefault="00AD7575" w:rsidP="004E64AF">
            <w:pPr>
              <w:pStyle w:val="tablehead"/>
              <w:rPr>
                <w:ins w:id="746" w:author="Author"/>
              </w:rPr>
            </w:pPr>
            <w:ins w:id="747" w:author="Author">
              <w:r w:rsidRPr="00F249B4">
                <w:br/>
                <w:t>Description</w:t>
              </w:r>
            </w:ins>
          </w:p>
        </w:tc>
        <w:tc>
          <w:tcPr>
            <w:tcW w:w="2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DE0AA6" w14:textId="77777777" w:rsidR="00AD7575" w:rsidRPr="00F249B4" w:rsidRDefault="00AD7575" w:rsidP="004E64AF">
            <w:pPr>
              <w:pStyle w:val="tablehead"/>
              <w:rPr>
                <w:ins w:id="748" w:author="Author"/>
              </w:rPr>
            </w:pPr>
            <w:ins w:id="749" w:author="Author">
              <w:r w:rsidRPr="00F249B4">
                <w:t xml:space="preserve">$100,000 </w:t>
              </w:r>
              <w:r w:rsidRPr="00F249B4">
                <w:br/>
                <w:t>Liability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4B3E66" w14:textId="77777777" w:rsidR="00AD7575" w:rsidRPr="00F249B4" w:rsidRDefault="00AD7575" w:rsidP="004E64AF">
            <w:pPr>
              <w:pStyle w:val="tablehead"/>
              <w:rPr>
                <w:ins w:id="750" w:author="Author"/>
              </w:rPr>
            </w:pPr>
            <w:ins w:id="751" w:author="Author">
              <w:r w:rsidRPr="00F249B4">
                <w:t>$500 Deductible</w:t>
              </w:r>
              <w:r w:rsidRPr="00F249B4">
                <w:br/>
                <w:t>Collision</w:t>
              </w:r>
            </w:ins>
          </w:p>
        </w:tc>
        <w:tc>
          <w:tcPr>
            <w:tcW w:w="2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A59C74" w14:textId="77777777" w:rsidR="00AD7575" w:rsidRPr="00F249B4" w:rsidRDefault="00AD7575" w:rsidP="004E64AF">
            <w:pPr>
              <w:pStyle w:val="tablehead"/>
              <w:rPr>
                <w:ins w:id="752" w:author="Author"/>
              </w:rPr>
            </w:pPr>
            <w:ins w:id="753" w:author="Author">
              <w:r w:rsidRPr="00F249B4">
                <w:t>$500 Deductible</w:t>
              </w:r>
              <w:r w:rsidRPr="00F249B4">
                <w:br/>
                <w:t>Comprehensive</w:t>
              </w:r>
            </w:ins>
          </w:p>
        </w:tc>
      </w:tr>
      <w:tr w:rsidR="00AD7575" w:rsidRPr="00F249B4" w14:paraId="21A066BF" w14:textId="77777777" w:rsidTr="004E64AF">
        <w:trPr>
          <w:gridAfter w:val="1"/>
          <w:wAfter w:w="13" w:type="dxa"/>
          <w:cantSplit/>
          <w:trHeight w:val="190"/>
          <w:ins w:id="754" w:author="Author"/>
        </w:trPr>
        <w:tc>
          <w:tcPr>
            <w:tcW w:w="200" w:type="dxa"/>
          </w:tcPr>
          <w:p w14:paraId="33C98FD3" w14:textId="77777777" w:rsidR="00AD7575" w:rsidRPr="00F249B4" w:rsidRDefault="00AD7575" w:rsidP="004E64AF">
            <w:pPr>
              <w:pStyle w:val="tabletext00"/>
              <w:rPr>
                <w:ins w:id="7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9F6E6A" w14:textId="77777777" w:rsidR="00AD7575" w:rsidRPr="00F249B4" w:rsidRDefault="00AD7575" w:rsidP="004E64AF">
            <w:pPr>
              <w:pStyle w:val="tabletext00"/>
              <w:jc w:val="center"/>
              <w:rPr>
                <w:ins w:id="756" w:author="Author"/>
              </w:rPr>
            </w:pPr>
            <w:ins w:id="757" w:author="Author">
              <w:r w:rsidRPr="00F249B4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5BAD67" w14:textId="77777777" w:rsidR="00AD7575" w:rsidRPr="00F249B4" w:rsidRDefault="00AD7575" w:rsidP="004E64AF">
            <w:pPr>
              <w:pStyle w:val="tabletext00"/>
              <w:rPr>
                <w:ins w:id="758" w:author="Author"/>
              </w:rPr>
            </w:pPr>
            <w:ins w:id="759" w:author="Author">
              <w:r w:rsidRPr="00F249B4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1181A8B" w14:textId="77777777" w:rsidR="00AD7575" w:rsidRPr="00F249B4" w:rsidRDefault="00AD7575" w:rsidP="004E64AF">
            <w:pPr>
              <w:pStyle w:val="tabletext00"/>
              <w:jc w:val="right"/>
              <w:rPr>
                <w:ins w:id="760" w:author="Author"/>
              </w:rPr>
            </w:pPr>
            <w:ins w:id="761" w:author="Author">
              <w:r w:rsidRPr="00F249B4">
                <w:t>$</w:t>
              </w:r>
            </w:ins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4BEFCF9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762" w:author="Author"/>
              </w:rPr>
            </w:pPr>
            <w:ins w:id="763" w:author="Author">
              <w:r w:rsidRPr="00F249B4">
                <w:t>2097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DFB91F4" w14:textId="77777777" w:rsidR="00AD7575" w:rsidRPr="00F249B4" w:rsidRDefault="00AD7575" w:rsidP="004E64AF">
            <w:pPr>
              <w:pStyle w:val="tabletext00"/>
              <w:jc w:val="right"/>
              <w:rPr>
                <w:ins w:id="764" w:author="Author"/>
              </w:rPr>
            </w:pPr>
            <w:ins w:id="765" w:author="Author">
              <w:r w:rsidRPr="00F249B4">
                <w:t>$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71B3D82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766" w:author="Author"/>
              </w:rPr>
            </w:pPr>
            <w:ins w:id="767" w:author="Author">
              <w:r w:rsidRPr="00F249B4">
                <w:t>671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B1369D6" w14:textId="77777777" w:rsidR="00AD7575" w:rsidRPr="00F249B4" w:rsidRDefault="00AD7575" w:rsidP="004E64AF">
            <w:pPr>
              <w:pStyle w:val="tabletext00"/>
              <w:jc w:val="right"/>
              <w:rPr>
                <w:ins w:id="768" w:author="Author"/>
              </w:rPr>
            </w:pPr>
            <w:ins w:id="769" w:author="Author">
              <w:r w:rsidRPr="00F249B4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2D006C5" w14:textId="77777777" w:rsidR="00AD7575" w:rsidRPr="00F249B4" w:rsidRDefault="00AD7575" w:rsidP="004E64AF">
            <w:pPr>
              <w:pStyle w:val="tabletext00"/>
              <w:rPr>
                <w:ins w:id="770" w:author="Author"/>
              </w:rPr>
            </w:pPr>
            <w:ins w:id="771" w:author="Author">
              <w:r w:rsidRPr="00F249B4">
                <w:t>270</w:t>
              </w:r>
            </w:ins>
          </w:p>
        </w:tc>
      </w:tr>
      <w:tr w:rsidR="00AD7575" w:rsidRPr="00F249B4" w14:paraId="68859A43" w14:textId="77777777" w:rsidTr="004E64AF">
        <w:trPr>
          <w:gridAfter w:val="1"/>
          <w:wAfter w:w="13" w:type="dxa"/>
          <w:cantSplit/>
          <w:trHeight w:val="190"/>
          <w:ins w:id="772" w:author="Author"/>
        </w:trPr>
        <w:tc>
          <w:tcPr>
            <w:tcW w:w="200" w:type="dxa"/>
          </w:tcPr>
          <w:p w14:paraId="21926330" w14:textId="77777777" w:rsidR="00AD7575" w:rsidRPr="00F249B4" w:rsidRDefault="00AD7575" w:rsidP="004E64AF">
            <w:pPr>
              <w:pStyle w:val="tabletext00"/>
              <w:rPr>
                <w:ins w:id="7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F3EBF4" w14:textId="77777777" w:rsidR="00AD7575" w:rsidRPr="00F249B4" w:rsidRDefault="00AD7575" w:rsidP="004E64AF">
            <w:pPr>
              <w:pStyle w:val="tabletext00"/>
              <w:jc w:val="center"/>
              <w:rPr>
                <w:ins w:id="774" w:author="Author"/>
              </w:rPr>
            </w:pPr>
            <w:ins w:id="775" w:author="Author">
              <w:r w:rsidRPr="00F249B4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F9601" w14:textId="77777777" w:rsidR="00AD7575" w:rsidRPr="00F249B4" w:rsidRDefault="00AD7575" w:rsidP="004E64AF">
            <w:pPr>
              <w:pStyle w:val="tabletext00"/>
              <w:rPr>
                <w:ins w:id="776" w:author="Author"/>
              </w:rPr>
            </w:pPr>
            <w:ins w:id="777" w:author="Author">
              <w:r w:rsidRPr="00F249B4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1A7E33" w14:textId="77777777" w:rsidR="00AD7575" w:rsidRPr="00F249B4" w:rsidRDefault="00AD7575" w:rsidP="004E64AF">
            <w:pPr>
              <w:pStyle w:val="tabletext00"/>
              <w:jc w:val="right"/>
              <w:rPr>
                <w:ins w:id="77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D68628F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779" w:author="Author"/>
              </w:rPr>
            </w:pPr>
            <w:ins w:id="780" w:author="Author">
              <w:r w:rsidRPr="00F249B4">
                <w:t>2155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9A07DB" w14:textId="77777777" w:rsidR="00AD7575" w:rsidRPr="00F249B4" w:rsidRDefault="00AD7575" w:rsidP="004E64AF">
            <w:pPr>
              <w:pStyle w:val="tabletext00"/>
              <w:jc w:val="right"/>
              <w:rPr>
                <w:ins w:id="78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82C126F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782" w:author="Author"/>
              </w:rPr>
            </w:pPr>
            <w:ins w:id="783" w:author="Author">
              <w:r w:rsidRPr="00F249B4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CBF6CE" w14:textId="77777777" w:rsidR="00AD7575" w:rsidRPr="00F249B4" w:rsidRDefault="00AD7575" w:rsidP="004E64AF">
            <w:pPr>
              <w:pStyle w:val="tabletext00"/>
              <w:jc w:val="right"/>
              <w:rPr>
                <w:ins w:id="7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4C80571" w14:textId="77777777" w:rsidR="00AD7575" w:rsidRPr="00F249B4" w:rsidRDefault="00AD7575" w:rsidP="004E64AF">
            <w:pPr>
              <w:pStyle w:val="tabletext00"/>
              <w:rPr>
                <w:ins w:id="785" w:author="Author"/>
              </w:rPr>
            </w:pPr>
            <w:ins w:id="786" w:author="Author">
              <w:r w:rsidRPr="00F249B4">
                <w:t>259</w:t>
              </w:r>
            </w:ins>
          </w:p>
        </w:tc>
      </w:tr>
      <w:tr w:rsidR="00AD7575" w:rsidRPr="00F249B4" w14:paraId="26F8528A" w14:textId="77777777" w:rsidTr="004E64AF">
        <w:trPr>
          <w:gridAfter w:val="1"/>
          <w:wAfter w:w="13" w:type="dxa"/>
          <w:cantSplit/>
          <w:trHeight w:val="190"/>
          <w:ins w:id="787" w:author="Author"/>
        </w:trPr>
        <w:tc>
          <w:tcPr>
            <w:tcW w:w="200" w:type="dxa"/>
          </w:tcPr>
          <w:p w14:paraId="687BF0DA" w14:textId="77777777" w:rsidR="00AD7575" w:rsidRPr="00F249B4" w:rsidRDefault="00AD7575" w:rsidP="004E64AF">
            <w:pPr>
              <w:pStyle w:val="tabletext00"/>
              <w:rPr>
                <w:ins w:id="7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D3C657" w14:textId="77777777" w:rsidR="00AD7575" w:rsidRPr="00F249B4" w:rsidRDefault="00AD7575" w:rsidP="004E64AF">
            <w:pPr>
              <w:pStyle w:val="tabletext00"/>
              <w:jc w:val="center"/>
              <w:rPr>
                <w:ins w:id="789" w:author="Author"/>
              </w:rPr>
            </w:pPr>
            <w:ins w:id="790" w:author="Author">
              <w:r w:rsidRPr="00F249B4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6CEE11" w14:textId="77777777" w:rsidR="00AD7575" w:rsidRPr="00F249B4" w:rsidRDefault="00AD7575" w:rsidP="004E64AF">
            <w:pPr>
              <w:pStyle w:val="tabletext00"/>
              <w:rPr>
                <w:ins w:id="791" w:author="Author"/>
              </w:rPr>
            </w:pPr>
            <w:ins w:id="792" w:author="Author">
              <w:r w:rsidRPr="00F249B4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F5E2C2" w14:textId="77777777" w:rsidR="00AD7575" w:rsidRPr="00F249B4" w:rsidRDefault="00AD7575" w:rsidP="004E64AF">
            <w:pPr>
              <w:pStyle w:val="tabletext00"/>
              <w:jc w:val="right"/>
              <w:rPr>
                <w:ins w:id="79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5090B7D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794" w:author="Author"/>
              </w:rPr>
            </w:pPr>
            <w:ins w:id="795" w:author="Author">
              <w:r w:rsidRPr="00F249B4"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0A7A2C" w14:textId="77777777" w:rsidR="00AD7575" w:rsidRPr="00F249B4" w:rsidRDefault="00AD7575" w:rsidP="004E64AF">
            <w:pPr>
              <w:pStyle w:val="tabletext00"/>
              <w:jc w:val="right"/>
              <w:rPr>
                <w:ins w:id="79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7FDD9EE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797" w:author="Author"/>
              </w:rPr>
            </w:pPr>
            <w:ins w:id="798" w:author="Author">
              <w:r w:rsidRPr="00F249B4"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9E412D" w14:textId="77777777" w:rsidR="00AD7575" w:rsidRPr="00F249B4" w:rsidRDefault="00AD7575" w:rsidP="004E64AF">
            <w:pPr>
              <w:pStyle w:val="tabletext00"/>
              <w:jc w:val="right"/>
              <w:rPr>
                <w:ins w:id="7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2371A49" w14:textId="77777777" w:rsidR="00AD7575" w:rsidRPr="00F249B4" w:rsidRDefault="00AD7575" w:rsidP="004E64AF">
            <w:pPr>
              <w:pStyle w:val="tabletext00"/>
              <w:rPr>
                <w:ins w:id="800" w:author="Author"/>
              </w:rPr>
            </w:pPr>
            <w:ins w:id="801" w:author="Author">
              <w:r w:rsidRPr="00F249B4">
                <w:t>252</w:t>
              </w:r>
            </w:ins>
          </w:p>
        </w:tc>
      </w:tr>
      <w:tr w:rsidR="00AD7575" w:rsidRPr="00F249B4" w14:paraId="4461E904" w14:textId="77777777" w:rsidTr="004E64AF">
        <w:trPr>
          <w:gridAfter w:val="1"/>
          <w:wAfter w:w="13" w:type="dxa"/>
          <w:cantSplit/>
          <w:trHeight w:val="190"/>
          <w:ins w:id="802" w:author="Author"/>
        </w:trPr>
        <w:tc>
          <w:tcPr>
            <w:tcW w:w="200" w:type="dxa"/>
          </w:tcPr>
          <w:p w14:paraId="1F834C48" w14:textId="77777777" w:rsidR="00AD7575" w:rsidRPr="00F249B4" w:rsidRDefault="00AD7575" w:rsidP="004E64AF">
            <w:pPr>
              <w:pStyle w:val="tabletext00"/>
              <w:rPr>
                <w:ins w:id="8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1218F6" w14:textId="77777777" w:rsidR="00AD7575" w:rsidRPr="00F249B4" w:rsidRDefault="00AD7575" w:rsidP="004E64AF">
            <w:pPr>
              <w:pStyle w:val="tabletext00"/>
              <w:jc w:val="center"/>
              <w:rPr>
                <w:ins w:id="804" w:author="Author"/>
              </w:rPr>
            </w:pPr>
            <w:ins w:id="805" w:author="Author">
              <w:r w:rsidRPr="00F249B4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544EB0" w14:textId="77777777" w:rsidR="00AD7575" w:rsidRPr="00F249B4" w:rsidRDefault="00AD7575" w:rsidP="004E64AF">
            <w:pPr>
              <w:pStyle w:val="tabletext00"/>
              <w:rPr>
                <w:ins w:id="806" w:author="Author"/>
              </w:rPr>
            </w:pPr>
            <w:ins w:id="807" w:author="Author">
              <w:r w:rsidRPr="00F249B4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5B8E0D" w14:textId="77777777" w:rsidR="00AD7575" w:rsidRPr="00F249B4" w:rsidRDefault="00AD7575" w:rsidP="004E64AF">
            <w:pPr>
              <w:pStyle w:val="tabletext00"/>
              <w:jc w:val="right"/>
              <w:rPr>
                <w:ins w:id="80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C6579F0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809" w:author="Author"/>
              </w:rPr>
            </w:pPr>
            <w:ins w:id="810" w:author="Author">
              <w:r w:rsidRPr="00F249B4">
                <w:t>2155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03D7A2" w14:textId="77777777" w:rsidR="00AD7575" w:rsidRPr="00F249B4" w:rsidRDefault="00AD7575" w:rsidP="004E64AF">
            <w:pPr>
              <w:pStyle w:val="tabletext00"/>
              <w:jc w:val="right"/>
              <w:rPr>
                <w:ins w:id="81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A744DD2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812" w:author="Author"/>
              </w:rPr>
            </w:pPr>
            <w:ins w:id="813" w:author="Author">
              <w:r w:rsidRPr="00F249B4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DA67C1" w14:textId="77777777" w:rsidR="00AD7575" w:rsidRPr="00F249B4" w:rsidRDefault="00AD7575" w:rsidP="004E64AF">
            <w:pPr>
              <w:pStyle w:val="tabletext00"/>
              <w:jc w:val="right"/>
              <w:rPr>
                <w:ins w:id="8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CB1141" w14:textId="77777777" w:rsidR="00AD7575" w:rsidRPr="00F249B4" w:rsidRDefault="00AD7575" w:rsidP="004E64AF">
            <w:pPr>
              <w:pStyle w:val="tabletext00"/>
              <w:rPr>
                <w:ins w:id="815" w:author="Author"/>
              </w:rPr>
            </w:pPr>
            <w:ins w:id="816" w:author="Author">
              <w:r w:rsidRPr="00F249B4">
                <w:t>259</w:t>
              </w:r>
            </w:ins>
          </w:p>
        </w:tc>
      </w:tr>
      <w:tr w:rsidR="00AD7575" w:rsidRPr="00F249B4" w14:paraId="3AF3CBBC" w14:textId="77777777" w:rsidTr="004E64AF">
        <w:trPr>
          <w:gridAfter w:val="1"/>
          <w:wAfter w:w="13" w:type="dxa"/>
          <w:cantSplit/>
          <w:trHeight w:val="190"/>
          <w:ins w:id="817" w:author="Author"/>
        </w:trPr>
        <w:tc>
          <w:tcPr>
            <w:tcW w:w="200" w:type="dxa"/>
          </w:tcPr>
          <w:p w14:paraId="7B3528C6" w14:textId="77777777" w:rsidR="00AD7575" w:rsidRPr="00F249B4" w:rsidRDefault="00AD7575" w:rsidP="004E64AF">
            <w:pPr>
              <w:pStyle w:val="tabletext00"/>
              <w:rPr>
                <w:ins w:id="8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6A2A77" w14:textId="77777777" w:rsidR="00AD7575" w:rsidRPr="00F249B4" w:rsidRDefault="00AD7575" w:rsidP="004E64AF">
            <w:pPr>
              <w:pStyle w:val="tabletext00"/>
              <w:jc w:val="center"/>
              <w:rPr>
                <w:ins w:id="819" w:author="Author"/>
              </w:rPr>
            </w:pPr>
            <w:ins w:id="820" w:author="Author">
              <w:r w:rsidRPr="00F249B4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EBFEDC" w14:textId="77777777" w:rsidR="00AD7575" w:rsidRPr="00F249B4" w:rsidRDefault="00AD7575" w:rsidP="004E64AF">
            <w:pPr>
              <w:pStyle w:val="tabletext00"/>
              <w:rPr>
                <w:ins w:id="821" w:author="Author"/>
              </w:rPr>
            </w:pPr>
            <w:ins w:id="822" w:author="Author">
              <w:r w:rsidRPr="00F249B4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9CF96B" w14:textId="77777777" w:rsidR="00AD7575" w:rsidRPr="00F249B4" w:rsidRDefault="00AD7575" w:rsidP="004E64AF">
            <w:pPr>
              <w:pStyle w:val="tabletext00"/>
              <w:jc w:val="right"/>
              <w:rPr>
                <w:ins w:id="82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91939E3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824" w:author="Author"/>
              </w:rPr>
            </w:pPr>
            <w:ins w:id="825" w:author="Author">
              <w:r w:rsidRPr="00F249B4">
                <w:t>2097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CEA643" w14:textId="77777777" w:rsidR="00AD7575" w:rsidRPr="00F249B4" w:rsidRDefault="00AD7575" w:rsidP="004E64AF">
            <w:pPr>
              <w:pStyle w:val="tabletext00"/>
              <w:jc w:val="right"/>
              <w:rPr>
                <w:ins w:id="82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DCD284B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827" w:author="Author"/>
              </w:rPr>
            </w:pPr>
            <w:ins w:id="828" w:author="Author">
              <w:r w:rsidRPr="00F249B4">
                <w:t>671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8F7175" w14:textId="77777777" w:rsidR="00AD7575" w:rsidRPr="00F249B4" w:rsidRDefault="00AD7575" w:rsidP="004E64AF">
            <w:pPr>
              <w:pStyle w:val="tabletext00"/>
              <w:jc w:val="right"/>
              <w:rPr>
                <w:ins w:id="8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4004F6D" w14:textId="77777777" w:rsidR="00AD7575" w:rsidRPr="00F249B4" w:rsidRDefault="00AD7575" w:rsidP="004E64AF">
            <w:pPr>
              <w:pStyle w:val="tabletext00"/>
              <w:rPr>
                <w:ins w:id="830" w:author="Author"/>
              </w:rPr>
            </w:pPr>
            <w:ins w:id="831" w:author="Author">
              <w:r w:rsidRPr="00F249B4">
                <w:t>270</w:t>
              </w:r>
            </w:ins>
          </w:p>
        </w:tc>
      </w:tr>
      <w:tr w:rsidR="00AD7575" w:rsidRPr="00F249B4" w14:paraId="57E97A00" w14:textId="77777777" w:rsidTr="004E64AF">
        <w:trPr>
          <w:gridAfter w:val="1"/>
          <w:wAfter w:w="13" w:type="dxa"/>
          <w:cantSplit/>
          <w:trHeight w:val="190"/>
          <w:ins w:id="832" w:author="Author"/>
        </w:trPr>
        <w:tc>
          <w:tcPr>
            <w:tcW w:w="200" w:type="dxa"/>
          </w:tcPr>
          <w:p w14:paraId="35DBBB8C" w14:textId="77777777" w:rsidR="00AD7575" w:rsidRPr="00F249B4" w:rsidRDefault="00AD7575" w:rsidP="004E64AF">
            <w:pPr>
              <w:pStyle w:val="tabletext00"/>
              <w:rPr>
                <w:ins w:id="8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B6B1F1" w14:textId="77777777" w:rsidR="00AD7575" w:rsidRPr="00F249B4" w:rsidRDefault="00AD7575" w:rsidP="004E64AF">
            <w:pPr>
              <w:pStyle w:val="tabletext00"/>
              <w:jc w:val="center"/>
              <w:rPr>
                <w:ins w:id="834" w:author="Author"/>
              </w:rPr>
            </w:pPr>
            <w:ins w:id="835" w:author="Author">
              <w:r w:rsidRPr="00F249B4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D53A5B" w14:textId="77777777" w:rsidR="00AD7575" w:rsidRPr="00F249B4" w:rsidRDefault="00AD7575" w:rsidP="004E64AF">
            <w:pPr>
              <w:pStyle w:val="tabletext00"/>
              <w:rPr>
                <w:ins w:id="836" w:author="Author"/>
              </w:rPr>
            </w:pPr>
            <w:ins w:id="837" w:author="Author">
              <w:r w:rsidRPr="00F249B4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2C5355" w14:textId="77777777" w:rsidR="00AD7575" w:rsidRPr="00F249B4" w:rsidRDefault="00AD7575" w:rsidP="004E64AF">
            <w:pPr>
              <w:pStyle w:val="tabletext00"/>
              <w:jc w:val="right"/>
              <w:rPr>
                <w:ins w:id="83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285A60B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839" w:author="Author"/>
              </w:rPr>
            </w:pPr>
            <w:ins w:id="840" w:author="Author">
              <w:r w:rsidRPr="00F249B4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3FC1E2" w14:textId="77777777" w:rsidR="00AD7575" w:rsidRPr="00F249B4" w:rsidRDefault="00AD7575" w:rsidP="004E64AF">
            <w:pPr>
              <w:pStyle w:val="tabletext00"/>
              <w:jc w:val="right"/>
              <w:rPr>
                <w:ins w:id="84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4FDE10B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842" w:author="Author"/>
              </w:rPr>
            </w:pPr>
            <w:ins w:id="843" w:author="Author">
              <w:r w:rsidRPr="00F249B4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AF2E5F" w14:textId="77777777" w:rsidR="00AD7575" w:rsidRPr="00F249B4" w:rsidRDefault="00AD7575" w:rsidP="004E64AF">
            <w:pPr>
              <w:pStyle w:val="tabletext00"/>
              <w:jc w:val="right"/>
              <w:rPr>
                <w:ins w:id="8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D92E861" w14:textId="77777777" w:rsidR="00AD7575" w:rsidRPr="00F249B4" w:rsidRDefault="00AD7575" w:rsidP="004E64AF">
            <w:pPr>
              <w:pStyle w:val="tabletext00"/>
              <w:rPr>
                <w:ins w:id="845" w:author="Author"/>
              </w:rPr>
            </w:pPr>
            <w:ins w:id="846" w:author="Author">
              <w:r w:rsidRPr="00F249B4">
                <w:t>263</w:t>
              </w:r>
            </w:ins>
          </w:p>
        </w:tc>
      </w:tr>
      <w:tr w:rsidR="00AD7575" w:rsidRPr="00F249B4" w14:paraId="52F6577F" w14:textId="77777777" w:rsidTr="004E64AF">
        <w:trPr>
          <w:gridAfter w:val="1"/>
          <w:wAfter w:w="13" w:type="dxa"/>
          <w:cantSplit/>
          <w:trHeight w:val="190"/>
          <w:ins w:id="847" w:author="Author"/>
        </w:trPr>
        <w:tc>
          <w:tcPr>
            <w:tcW w:w="200" w:type="dxa"/>
          </w:tcPr>
          <w:p w14:paraId="32FA24A6" w14:textId="77777777" w:rsidR="00AD7575" w:rsidRPr="00F249B4" w:rsidRDefault="00AD7575" w:rsidP="004E64AF">
            <w:pPr>
              <w:pStyle w:val="tabletext00"/>
              <w:rPr>
                <w:ins w:id="8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5CB531" w14:textId="77777777" w:rsidR="00AD7575" w:rsidRPr="00F249B4" w:rsidRDefault="00AD7575" w:rsidP="004E64AF">
            <w:pPr>
              <w:pStyle w:val="tabletext00"/>
              <w:jc w:val="center"/>
              <w:rPr>
                <w:ins w:id="849" w:author="Author"/>
              </w:rPr>
            </w:pPr>
            <w:ins w:id="850" w:author="Author">
              <w:r w:rsidRPr="00F249B4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9FFE2E" w14:textId="77777777" w:rsidR="00AD7575" w:rsidRPr="00F249B4" w:rsidRDefault="00AD7575" w:rsidP="004E64AF">
            <w:pPr>
              <w:pStyle w:val="tabletext00"/>
              <w:rPr>
                <w:ins w:id="851" w:author="Author"/>
              </w:rPr>
            </w:pPr>
            <w:ins w:id="852" w:author="Author">
              <w:r w:rsidRPr="00F249B4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E6FB56" w14:textId="77777777" w:rsidR="00AD7575" w:rsidRPr="00F249B4" w:rsidRDefault="00AD7575" w:rsidP="004E64AF">
            <w:pPr>
              <w:pStyle w:val="tabletext00"/>
              <w:jc w:val="right"/>
              <w:rPr>
                <w:ins w:id="85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844D6CC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854" w:author="Author"/>
              </w:rPr>
            </w:pPr>
            <w:ins w:id="855" w:author="Author">
              <w:r w:rsidRPr="00F249B4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F15809" w14:textId="77777777" w:rsidR="00AD7575" w:rsidRPr="00F249B4" w:rsidRDefault="00AD7575" w:rsidP="004E64AF">
            <w:pPr>
              <w:pStyle w:val="tabletext00"/>
              <w:jc w:val="right"/>
              <w:rPr>
                <w:ins w:id="85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CCAF190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857" w:author="Author"/>
              </w:rPr>
            </w:pPr>
            <w:ins w:id="858" w:author="Author">
              <w:r w:rsidRPr="00F249B4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A2062A" w14:textId="77777777" w:rsidR="00AD7575" w:rsidRPr="00F249B4" w:rsidRDefault="00AD7575" w:rsidP="004E64AF">
            <w:pPr>
              <w:pStyle w:val="tabletext00"/>
              <w:jc w:val="right"/>
              <w:rPr>
                <w:ins w:id="8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2D365D5" w14:textId="77777777" w:rsidR="00AD7575" w:rsidRPr="00F249B4" w:rsidRDefault="00AD7575" w:rsidP="004E64AF">
            <w:pPr>
              <w:pStyle w:val="tabletext00"/>
              <w:rPr>
                <w:ins w:id="860" w:author="Author"/>
              </w:rPr>
            </w:pPr>
            <w:ins w:id="861" w:author="Author">
              <w:r w:rsidRPr="00F249B4">
                <w:t>263</w:t>
              </w:r>
            </w:ins>
          </w:p>
        </w:tc>
      </w:tr>
      <w:tr w:rsidR="00AD7575" w:rsidRPr="00F249B4" w14:paraId="23813738" w14:textId="77777777" w:rsidTr="004E64AF">
        <w:trPr>
          <w:gridAfter w:val="1"/>
          <w:wAfter w:w="13" w:type="dxa"/>
          <w:cantSplit/>
          <w:trHeight w:val="190"/>
          <w:ins w:id="862" w:author="Author"/>
        </w:trPr>
        <w:tc>
          <w:tcPr>
            <w:tcW w:w="200" w:type="dxa"/>
          </w:tcPr>
          <w:p w14:paraId="4F87890A" w14:textId="77777777" w:rsidR="00AD7575" w:rsidRPr="00F249B4" w:rsidRDefault="00AD7575" w:rsidP="004E64AF">
            <w:pPr>
              <w:pStyle w:val="tabletext00"/>
              <w:rPr>
                <w:ins w:id="8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A11FAC" w14:textId="77777777" w:rsidR="00AD7575" w:rsidRPr="00F249B4" w:rsidRDefault="00AD7575" w:rsidP="004E64AF">
            <w:pPr>
              <w:pStyle w:val="tabletext00"/>
              <w:jc w:val="center"/>
              <w:rPr>
                <w:ins w:id="864" w:author="Author"/>
              </w:rPr>
            </w:pPr>
            <w:ins w:id="865" w:author="Author">
              <w:r w:rsidRPr="00F249B4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48D78F" w14:textId="77777777" w:rsidR="00AD7575" w:rsidRPr="00F249B4" w:rsidRDefault="00AD7575" w:rsidP="004E64AF">
            <w:pPr>
              <w:pStyle w:val="tabletext00"/>
              <w:rPr>
                <w:ins w:id="866" w:author="Author"/>
              </w:rPr>
            </w:pPr>
            <w:ins w:id="867" w:author="Author">
              <w:r w:rsidRPr="00F249B4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826D22" w14:textId="77777777" w:rsidR="00AD7575" w:rsidRPr="00F249B4" w:rsidRDefault="00AD7575" w:rsidP="004E64AF">
            <w:pPr>
              <w:pStyle w:val="tabletext00"/>
              <w:jc w:val="right"/>
              <w:rPr>
                <w:ins w:id="86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8A15F35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869" w:author="Author"/>
              </w:rPr>
            </w:pPr>
            <w:ins w:id="870" w:author="Author">
              <w:r w:rsidRPr="00F249B4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CE5462" w14:textId="77777777" w:rsidR="00AD7575" w:rsidRPr="00F249B4" w:rsidRDefault="00AD7575" w:rsidP="004E64AF">
            <w:pPr>
              <w:pStyle w:val="tabletext00"/>
              <w:jc w:val="right"/>
              <w:rPr>
                <w:ins w:id="87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3883588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872" w:author="Author"/>
              </w:rPr>
            </w:pPr>
            <w:ins w:id="873" w:author="Author">
              <w:r w:rsidRPr="00F249B4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7A54AE" w14:textId="77777777" w:rsidR="00AD7575" w:rsidRPr="00F249B4" w:rsidRDefault="00AD7575" w:rsidP="004E64AF">
            <w:pPr>
              <w:pStyle w:val="tabletext00"/>
              <w:jc w:val="right"/>
              <w:rPr>
                <w:ins w:id="8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F0F92D8" w14:textId="77777777" w:rsidR="00AD7575" w:rsidRPr="00F249B4" w:rsidRDefault="00AD7575" w:rsidP="004E64AF">
            <w:pPr>
              <w:pStyle w:val="tabletext00"/>
              <w:rPr>
                <w:ins w:id="875" w:author="Author"/>
              </w:rPr>
            </w:pPr>
            <w:ins w:id="876" w:author="Author">
              <w:r w:rsidRPr="00F249B4">
                <w:t>263</w:t>
              </w:r>
            </w:ins>
          </w:p>
        </w:tc>
      </w:tr>
      <w:tr w:rsidR="00AD7575" w:rsidRPr="00F249B4" w14:paraId="1BD5A863" w14:textId="77777777" w:rsidTr="004E64AF">
        <w:trPr>
          <w:gridAfter w:val="1"/>
          <w:wAfter w:w="13" w:type="dxa"/>
          <w:cantSplit/>
          <w:trHeight w:val="190"/>
          <w:ins w:id="877" w:author="Author"/>
        </w:trPr>
        <w:tc>
          <w:tcPr>
            <w:tcW w:w="200" w:type="dxa"/>
          </w:tcPr>
          <w:p w14:paraId="2F303583" w14:textId="77777777" w:rsidR="00AD7575" w:rsidRPr="00F249B4" w:rsidRDefault="00AD7575" w:rsidP="004E64AF">
            <w:pPr>
              <w:pStyle w:val="tabletext00"/>
              <w:rPr>
                <w:ins w:id="8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81B815" w14:textId="77777777" w:rsidR="00AD7575" w:rsidRPr="00F249B4" w:rsidRDefault="00AD7575" w:rsidP="004E64AF">
            <w:pPr>
              <w:pStyle w:val="tabletext00"/>
              <w:jc w:val="center"/>
              <w:rPr>
                <w:ins w:id="879" w:author="Author"/>
              </w:rPr>
            </w:pPr>
            <w:ins w:id="880" w:author="Author">
              <w:r w:rsidRPr="00F249B4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7FE121" w14:textId="77777777" w:rsidR="00AD7575" w:rsidRPr="00F249B4" w:rsidRDefault="00AD7575" w:rsidP="004E64AF">
            <w:pPr>
              <w:pStyle w:val="tabletext00"/>
              <w:rPr>
                <w:ins w:id="881" w:author="Author"/>
              </w:rPr>
            </w:pPr>
            <w:ins w:id="882" w:author="Author">
              <w:r w:rsidRPr="00F249B4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ECB796" w14:textId="77777777" w:rsidR="00AD7575" w:rsidRPr="00F249B4" w:rsidRDefault="00AD7575" w:rsidP="004E64AF">
            <w:pPr>
              <w:pStyle w:val="tabletext00"/>
              <w:jc w:val="right"/>
              <w:rPr>
                <w:ins w:id="88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E4BAE10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884" w:author="Author"/>
              </w:rPr>
            </w:pPr>
            <w:ins w:id="885" w:author="Author">
              <w:r w:rsidRPr="00F249B4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617AF8" w14:textId="77777777" w:rsidR="00AD7575" w:rsidRPr="00F249B4" w:rsidRDefault="00AD7575" w:rsidP="004E64AF">
            <w:pPr>
              <w:pStyle w:val="tabletext00"/>
              <w:jc w:val="right"/>
              <w:rPr>
                <w:ins w:id="88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EB7704E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887" w:author="Author"/>
              </w:rPr>
            </w:pPr>
            <w:ins w:id="888" w:author="Author">
              <w:r w:rsidRPr="00F249B4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5C55F9" w14:textId="77777777" w:rsidR="00AD7575" w:rsidRPr="00F249B4" w:rsidRDefault="00AD7575" w:rsidP="004E64AF">
            <w:pPr>
              <w:pStyle w:val="tabletext00"/>
              <w:jc w:val="right"/>
              <w:rPr>
                <w:ins w:id="8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75B1231" w14:textId="77777777" w:rsidR="00AD7575" w:rsidRPr="00F249B4" w:rsidRDefault="00AD7575" w:rsidP="004E64AF">
            <w:pPr>
              <w:pStyle w:val="tabletext00"/>
              <w:rPr>
                <w:ins w:id="890" w:author="Author"/>
              </w:rPr>
            </w:pPr>
            <w:ins w:id="891" w:author="Author">
              <w:r w:rsidRPr="00F249B4">
                <w:t>276</w:t>
              </w:r>
            </w:ins>
          </w:p>
        </w:tc>
      </w:tr>
      <w:tr w:rsidR="00AD7575" w:rsidRPr="00F249B4" w14:paraId="6E5252D3" w14:textId="77777777" w:rsidTr="004E64AF">
        <w:trPr>
          <w:gridAfter w:val="1"/>
          <w:wAfter w:w="13" w:type="dxa"/>
          <w:cantSplit/>
          <w:trHeight w:val="190"/>
          <w:ins w:id="892" w:author="Author"/>
        </w:trPr>
        <w:tc>
          <w:tcPr>
            <w:tcW w:w="200" w:type="dxa"/>
          </w:tcPr>
          <w:p w14:paraId="6EA9957C" w14:textId="77777777" w:rsidR="00AD7575" w:rsidRPr="00F249B4" w:rsidRDefault="00AD7575" w:rsidP="004E64AF">
            <w:pPr>
              <w:pStyle w:val="tabletext00"/>
              <w:rPr>
                <w:ins w:id="8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D8A6BC" w14:textId="77777777" w:rsidR="00AD7575" w:rsidRPr="00F249B4" w:rsidRDefault="00AD7575" w:rsidP="004E64AF">
            <w:pPr>
              <w:pStyle w:val="tabletext00"/>
              <w:jc w:val="center"/>
              <w:rPr>
                <w:ins w:id="894" w:author="Author"/>
              </w:rPr>
            </w:pPr>
            <w:ins w:id="895" w:author="Author">
              <w:r w:rsidRPr="00F249B4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8181B1" w14:textId="77777777" w:rsidR="00AD7575" w:rsidRPr="00F249B4" w:rsidRDefault="00AD7575" w:rsidP="004E64AF">
            <w:pPr>
              <w:pStyle w:val="tabletext00"/>
              <w:rPr>
                <w:ins w:id="896" w:author="Author"/>
              </w:rPr>
            </w:pPr>
            <w:ins w:id="897" w:author="Author">
              <w:r w:rsidRPr="00F249B4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5945D5" w14:textId="77777777" w:rsidR="00AD7575" w:rsidRPr="00F249B4" w:rsidRDefault="00AD7575" w:rsidP="004E64AF">
            <w:pPr>
              <w:pStyle w:val="tabletext00"/>
              <w:jc w:val="right"/>
              <w:rPr>
                <w:ins w:id="89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6D8D0C0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899" w:author="Author"/>
              </w:rPr>
            </w:pPr>
            <w:ins w:id="900" w:author="Author">
              <w:r w:rsidRPr="00F249B4"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CD1D76" w14:textId="77777777" w:rsidR="00AD7575" w:rsidRPr="00F249B4" w:rsidRDefault="00AD7575" w:rsidP="004E64AF">
            <w:pPr>
              <w:pStyle w:val="tabletext00"/>
              <w:jc w:val="right"/>
              <w:rPr>
                <w:ins w:id="90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5EFE4D3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902" w:author="Author"/>
              </w:rPr>
            </w:pPr>
            <w:ins w:id="903" w:author="Author">
              <w:r w:rsidRPr="00F249B4"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2A4BE4" w14:textId="77777777" w:rsidR="00AD7575" w:rsidRPr="00F249B4" w:rsidRDefault="00AD7575" w:rsidP="004E64AF">
            <w:pPr>
              <w:pStyle w:val="tabletext00"/>
              <w:jc w:val="right"/>
              <w:rPr>
                <w:ins w:id="9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4AE507B" w14:textId="77777777" w:rsidR="00AD7575" w:rsidRPr="00F249B4" w:rsidRDefault="00AD7575" w:rsidP="004E64AF">
            <w:pPr>
              <w:pStyle w:val="tabletext00"/>
              <w:rPr>
                <w:ins w:id="905" w:author="Author"/>
              </w:rPr>
            </w:pPr>
            <w:ins w:id="906" w:author="Author">
              <w:r w:rsidRPr="00F249B4">
                <w:t>275</w:t>
              </w:r>
            </w:ins>
          </w:p>
        </w:tc>
      </w:tr>
      <w:tr w:rsidR="00AD7575" w:rsidRPr="00F249B4" w14:paraId="2D7C2AEE" w14:textId="77777777" w:rsidTr="004E64AF">
        <w:trPr>
          <w:gridAfter w:val="1"/>
          <w:wAfter w:w="13" w:type="dxa"/>
          <w:cantSplit/>
          <w:trHeight w:val="190"/>
          <w:ins w:id="907" w:author="Author"/>
        </w:trPr>
        <w:tc>
          <w:tcPr>
            <w:tcW w:w="200" w:type="dxa"/>
          </w:tcPr>
          <w:p w14:paraId="6740682E" w14:textId="77777777" w:rsidR="00AD7575" w:rsidRPr="00F249B4" w:rsidRDefault="00AD7575" w:rsidP="004E64AF">
            <w:pPr>
              <w:pStyle w:val="tabletext00"/>
              <w:rPr>
                <w:ins w:id="9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E98C8C" w14:textId="77777777" w:rsidR="00AD7575" w:rsidRPr="00F249B4" w:rsidRDefault="00AD7575" w:rsidP="004E64AF">
            <w:pPr>
              <w:pStyle w:val="tabletext00"/>
              <w:jc w:val="center"/>
              <w:rPr>
                <w:ins w:id="909" w:author="Author"/>
              </w:rPr>
            </w:pPr>
            <w:ins w:id="910" w:author="Author">
              <w:r w:rsidRPr="00F249B4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C1968D" w14:textId="77777777" w:rsidR="00AD7575" w:rsidRPr="00F249B4" w:rsidRDefault="00AD7575" w:rsidP="004E64AF">
            <w:pPr>
              <w:pStyle w:val="tabletext00"/>
              <w:rPr>
                <w:ins w:id="911" w:author="Author"/>
              </w:rPr>
            </w:pPr>
            <w:ins w:id="912" w:author="Author">
              <w:r w:rsidRPr="00F249B4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B961D6" w14:textId="77777777" w:rsidR="00AD7575" w:rsidRPr="00F249B4" w:rsidRDefault="00AD7575" w:rsidP="004E64AF">
            <w:pPr>
              <w:pStyle w:val="tabletext00"/>
              <w:jc w:val="right"/>
              <w:rPr>
                <w:ins w:id="91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1EB1494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914" w:author="Author"/>
              </w:rPr>
            </w:pPr>
            <w:ins w:id="915" w:author="Author">
              <w:r w:rsidRPr="00F249B4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813055" w14:textId="77777777" w:rsidR="00AD7575" w:rsidRPr="00F249B4" w:rsidRDefault="00AD7575" w:rsidP="004E64AF">
            <w:pPr>
              <w:pStyle w:val="tabletext00"/>
              <w:jc w:val="right"/>
              <w:rPr>
                <w:ins w:id="91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127FA0E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917" w:author="Author"/>
              </w:rPr>
            </w:pPr>
            <w:ins w:id="918" w:author="Author">
              <w:r w:rsidRPr="00F249B4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B0C860" w14:textId="77777777" w:rsidR="00AD7575" w:rsidRPr="00F249B4" w:rsidRDefault="00AD7575" w:rsidP="004E64AF">
            <w:pPr>
              <w:pStyle w:val="tabletext00"/>
              <w:jc w:val="right"/>
              <w:rPr>
                <w:ins w:id="9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A03C3D1" w14:textId="77777777" w:rsidR="00AD7575" w:rsidRPr="00F249B4" w:rsidRDefault="00AD7575" w:rsidP="004E64AF">
            <w:pPr>
              <w:pStyle w:val="tabletext00"/>
              <w:rPr>
                <w:ins w:id="920" w:author="Author"/>
              </w:rPr>
            </w:pPr>
            <w:ins w:id="921" w:author="Author">
              <w:r w:rsidRPr="00F249B4">
                <w:t>263</w:t>
              </w:r>
            </w:ins>
          </w:p>
        </w:tc>
      </w:tr>
      <w:tr w:rsidR="00AD7575" w:rsidRPr="00F249B4" w14:paraId="5769176D" w14:textId="77777777" w:rsidTr="004E64AF">
        <w:trPr>
          <w:gridAfter w:val="1"/>
          <w:wAfter w:w="13" w:type="dxa"/>
          <w:cantSplit/>
          <w:trHeight w:val="190"/>
          <w:ins w:id="922" w:author="Author"/>
        </w:trPr>
        <w:tc>
          <w:tcPr>
            <w:tcW w:w="200" w:type="dxa"/>
          </w:tcPr>
          <w:p w14:paraId="0F87A58F" w14:textId="77777777" w:rsidR="00AD7575" w:rsidRPr="00F249B4" w:rsidRDefault="00AD7575" w:rsidP="004E64AF">
            <w:pPr>
              <w:pStyle w:val="tabletext00"/>
              <w:rPr>
                <w:ins w:id="9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E72228" w14:textId="77777777" w:rsidR="00AD7575" w:rsidRPr="00F249B4" w:rsidRDefault="00AD7575" w:rsidP="004E64AF">
            <w:pPr>
              <w:pStyle w:val="tabletext00"/>
              <w:jc w:val="center"/>
              <w:rPr>
                <w:ins w:id="924" w:author="Author"/>
              </w:rPr>
            </w:pPr>
            <w:ins w:id="925" w:author="Author">
              <w:r w:rsidRPr="00F249B4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16561C" w14:textId="77777777" w:rsidR="00AD7575" w:rsidRPr="00F249B4" w:rsidRDefault="00AD7575" w:rsidP="004E64AF">
            <w:pPr>
              <w:pStyle w:val="tabletext00"/>
              <w:rPr>
                <w:ins w:id="926" w:author="Author"/>
              </w:rPr>
            </w:pPr>
            <w:ins w:id="927" w:author="Author">
              <w:r w:rsidRPr="00F249B4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F25A7F" w14:textId="77777777" w:rsidR="00AD7575" w:rsidRPr="00F249B4" w:rsidRDefault="00AD7575" w:rsidP="004E64AF">
            <w:pPr>
              <w:pStyle w:val="tabletext00"/>
              <w:jc w:val="right"/>
              <w:rPr>
                <w:ins w:id="92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6868A63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929" w:author="Author"/>
              </w:rPr>
            </w:pPr>
            <w:ins w:id="930" w:author="Author">
              <w:r w:rsidRPr="00F249B4"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77C00C" w14:textId="77777777" w:rsidR="00AD7575" w:rsidRPr="00F249B4" w:rsidRDefault="00AD7575" w:rsidP="004E64AF">
            <w:pPr>
              <w:pStyle w:val="tabletext00"/>
              <w:jc w:val="right"/>
              <w:rPr>
                <w:ins w:id="93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70F5C29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932" w:author="Author"/>
              </w:rPr>
            </w:pPr>
            <w:ins w:id="933" w:author="Author">
              <w:r w:rsidRPr="00F249B4"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4F5587" w14:textId="77777777" w:rsidR="00AD7575" w:rsidRPr="00F249B4" w:rsidRDefault="00AD7575" w:rsidP="004E64AF">
            <w:pPr>
              <w:pStyle w:val="tabletext00"/>
              <w:jc w:val="right"/>
              <w:rPr>
                <w:ins w:id="9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5910491" w14:textId="77777777" w:rsidR="00AD7575" w:rsidRPr="00F249B4" w:rsidRDefault="00AD7575" w:rsidP="004E64AF">
            <w:pPr>
              <w:pStyle w:val="tabletext00"/>
              <w:rPr>
                <w:ins w:id="935" w:author="Author"/>
              </w:rPr>
            </w:pPr>
            <w:ins w:id="936" w:author="Author">
              <w:r w:rsidRPr="00F249B4">
                <w:t>252</w:t>
              </w:r>
            </w:ins>
          </w:p>
        </w:tc>
      </w:tr>
      <w:tr w:rsidR="00AD7575" w:rsidRPr="00F249B4" w14:paraId="1934A1E4" w14:textId="77777777" w:rsidTr="004E64AF">
        <w:trPr>
          <w:gridAfter w:val="1"/>
          <w:wAfter w:w="13" w:type="dxa"/>
          <w:cantSplit/>
          <w:trHeight w:val="190"/>
          <w:ins w:id="937" w:author="Author"/>
        </w:trPr>
        <w:tc>
          <w:tcPr>
            <w:tcW w:w="200" w:type="dxa"/>
          </w:tcPr>
          <w:p w14:paraId="75B48809" w14:textId="77777777" w:rsidR="00AD7575" w:rsidRPr="00F249B4" w:rsidRDefault="00AD7575" w:rsidP="004E64AF">
            <w:pPr>
              <w:pStyle w:val="tabletext00"/>
              <w:rPr>
                <w:ins w:id="9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D3C080" w14:textId="77777777" w:rsidR="00AD7575" w:rsidRPr="00F249B4" w:rsidRDefault="00AD7575" w:rsidP="004E64AF">
            <w:pPr>
              <w:pStyle w:val="tabletext00"/>
              <w:jc w:val="center"/>
              <w:rPr>
                <w:ins w:id="939" w:author="Author"/>
              </w:rPr>
            </w:pPr>
            <w:ins w:id="940" w:author="Author">
              <w:r w:rsidRPr="00F249B4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8CB276" w14:textId="77777777" w:rsidR="00AD7575" w:rsidRPr="00F249B4" w:rsidRDefault="00AD7575" w:rsidP="004E64AF">
            <w:pPr>
              <w:pStyle w:val="tabletext00"/>
              <w:rPr>
                <w:ins w:id="941" w:author="Author"/>
              </w:rPr>
            </w:pPr>
            <w:ins w:id="942" w:author="Author">
              <w:r w:rsidRPr="00F249B4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A7290B" w14:textId="77777777" w:rsidR="00AD7575" w:rsidRPr="00F249B4" w:rsidRDefault="00AD7575" w:rsidP="004E64AF">
            <w:pPr>
              <w:pStyle w:val="tabletext00"/>
              <w:jc w:val="right"/>
              <w:rPr>
                <w:ins w:id="94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ADE4C1B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944" w:author="Author"/>
              </w:rPr>
            </w:pPr>
            <w:ins w:id="945" w:author="Author">
              <w:r w:rsidRPr="00F249B4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1AA217" w14:textId="77777777" w:rsidR="00AD7575" w:rsidRPr="00F249B4" w:rsidRDefault="00AD7575" w:rsidP="004E64AF">
            <w:pPr>
              <w:pStyle w:val="tabletext00"/>
              <w:jc w:val="right"/>
              <w:rPr>
                <w:ins w:id="94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1C936FB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947" w:author="Author"/>
              </w:rPr>
            </w:pPr>
            <w:ins w:id="948" w:author="Author">
              <w:r w:rsidRPr="00F249B4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4F00F2" w14:textId="77777777" w:rsidR="00AD7575" w:rsidRPr="00F249B4" w:rsidRDefault="00AD7575" w:rsidP="004E64AF">
            <w:pPr>
              <w:pStyle w:val="tabletext00"/>
              <w:jc w:val="right"/>
              <w:rPr>
                <w:ins w:id="9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4E3FB82" w14:textId="77777777" w:rsidR="00AD7575" w:rsidRPr="00F249B4" w:rsidRDefault="00AD7575" w:rsidP="004E64AF">
            <w:pPr>
              <w:pStyle w:val="tabletext00"/>
              <w:rPr>
                <w:ins w:id="950" w:author="Author"/>
              </w:rPr>
            </w:pPr>
            <w:ins w:id="951" w:author="Author">
              <w:r w:rsidRPr="00F249B4">
                <w:t>276</w:t>
              </w:r>
            </w:ins>
          </w:p>
        </w:tc>
      </w:tr>
      <w:tr w:rsidR="00AD7575" w:rsidRPr="00F249B4" w14:paraId="0F75F942" w14:textId="77777777" w:rsidTr="004E64AF">
        <w:trPr>
          <w:gridAfter w:val="1"/>
          <w:wAfter w:w="13" w:type="dxa"/>
          <w:cantSplit/>
          <w:trHeight w:val="190"/>
          <w:ins w:id="952" w:author="Author"/>
        </w:trPr>
        <w:tc>
          <w:tcPr>
            <w:tcW w:w="200" w:type="dxa"/>
          </w:tcPr>
          <w:p w14:paraId="13335E61" w14:textId="77777777" w:rsidR="00AD7575" w:rsidRPr="00F249B4" w:rsidRDefault="00AD7575" w:rsidP="004E64AF">
            <w:pPr>
              <w:pStyle w:val="tabletext00"/>
              <w:rPr>
                <w:ins w:id="9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B86BB5" w14:textId="77777777" w:rsidR="00AD7575" w:rsidRPr="00F249B4" w:rsidRDefault="00AD7575" w:rsidP="004E64AF">
            <w:pPr>
              <w:pStyle w:val="tabletext00"/>
              <w:jc w:val="center"/>
              <w:rPr>
                <w:ins w:id="954" w:author="Author"/>
              </w:rPr>
            </w:pPr>
            <w:ins w:id="955" w:author="Author">
              <w:r w:rsidRPr="00F249B4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08C8A3" w14:textId="77777777" w:rsidR="00AD7575" w:rsidRPr="00F249B4" w:rsidRDefault="00AD7575" w:rsidP="004E64AF">
            <w:pPr>
              <w:pStyle w:val="tabletext00"/>
              <w:rPr>
                <w:ins w:id="956" w:author="Author"/>
              </w:rPr>
            </w:pPr>
            <w:ins w:id="957" w:author="Author">
              <w:r w:rsidRPr="00F249B4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05CC70" w14:textId="77777777" w:rsidR="00AD7575" w:rsidRPr="00F249B4" w:rsidRDefault="00AD7575" w:rsidP="004E64AF">
            <w:pPr>
              <w:pStyle w:val="tabletext00"/>
              <w:jc w:val="right"/>
              <w:rPr>
                <w:ins w:id="95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780B981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959" w:author="Author"/>
              </w:rPr>
            </w:pPr>
            <w:ins w:id="960" w:author="Author">
              <w:r w:rsidRPr="00F249B4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597B61" w14:textId="77777777" w:rsidR="00AD7575" w:rsidRPr="00F249B4" w:rsidRDefault="00AD7575" w:rsidP="004E64AF">
            <w:pPr>
              <w:pStyle w:val="tabletext00"/>
              <w:jc w:val="right"/>
              <w:rPr>
                <w:ins w:id="96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3DF1933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962" w:author="Author"/>
              </w:rPr>
            </w:pPr>
            <w:ins w:id="963" w:author="Author">
              <w:r w:rsidRPr="00F249B4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D66EA6" w14:textId="77777777" w:rsidR="00AD7575" w:rsidRPr="00F249B4" w:rsidRDefault="00AD7575" w:rsidP="004E64AF">
            <w:pPr>
              <w:pStyle w:val="tabletext00"/>
              <w:jc w:val="right"/>
              <w:rPr>
                <w:ins w:id="9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D5FCE30" w14:textId="77777777" w:rsidR="00AD7575" w:rsidRPr="00F249B4" w:rsidRDefault="00AD7575" w:rsidP="004E64AF">
            <w:pPr>
              <w:pStyle w:val="tabletext00"/>
              <w:rPr>
                <w:ins w:id="965" w:author="Author"/>
              </w:rPr>
            </w:pPr>
            <w:ins w:id="966" w:author="Author">
              <w:r w:rsidRPr="00F249B4">
                <w:t>263</w:t>
              </w:r>
            </w:ins>
          </w:p>
        </w:tc>
      </w:tr>
      <w:tr w:rsidR="00AD7575" w:rsidRPr="00F249B4" w14:paraId="46A6FBC4" w14:textId="77777777" w:rsidTr="004E64AF">
        <w:trPr>
          <w:gridAfter w:val="1"/>
          <w:wAfter w:w="13" w:type="dxa"/>
          <w:cantSplit/>
          <w:trHeight w:val="190"/>
          <w:ins w:id="967" w:author="Author"/>
        </w:trPr>
        <w:tc>
          <w:tcPr>
            <w:tcW w:w="200" w:type="dxa"/>
          </w:tcPr>
          <w:p w14:paraId="3BE80928" w14:textId="77777777" w:rsidR="00AD7575" w:rsidRPr="00F249B4" w:rsidRDefault="00AD7575" w:rsidP="004E64AF">
            <w:pPr>
              <w:pStyle w:val="tabletext00"/>
              <w:rPr>
                <w:ins w:id="9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B41581" w14:textId="77777777" w:rsidR="00AD7575" w:rsidRPr="00F249B4" w:rsidRDefault="00AD7575" w:rsidP="004E64AF">
            <w:pPr>
              <w:pStyle w:val="tabletext00"/>
              <w:jc w:val="center"/>
              <w:rPr>
                <w:ins w:id="969" w:author="Author"/>
              </w:rPr>
            </w:pPr>
            <w:ins w:id="970" w:author="Author">
              <w:r w:rsidRPr="00F249B4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A9C4C3" w14:textId="77777777" w:rsidR="00AD7575" w:rsidRPr="00F249B4" w:rsidRDefault="00AD7575" w:rsidP="004E64AF">
            <w:pPr>
              <w:pStyle w:val="tabletext00"/>
              <w:rPr>
                <w:ins w:id="971" w:author="Author"/>
              </w:rPr>
            </w:pPr>
            <w:ins w:id="972" w:author="Author">
              <w:r w:rsidRPr="00F249B4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EE50F1" w14:textId="77777777" w:rsidR="00AD7575" w:rsidRPr="00F249B4" w:rsidRDefault="00AD7575" w:rsidP="004E64AF">
            <w:pPr>
              <w:pStyle w:val="tabletext00"/>
              <w:jc w:val="right"/>
              <w:rPr>
                <w:ins w:id="97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AA4212A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974" w:author="Author"/>
              </w:rPr>
            </w:pPr>
            <w:ins w:id="975" w:author="Author">
              <w:r w:rsidRPr="00F249B4">
                <w:t>2097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992C96" w14:textId="77777777" w:rsidR="00AD7575" w:rsidRPr="00F249B4" w:rsidRDefault="00AD7575" w:rsidP="004E64AF">
            <w:pPr>
              <w:pStyle w:val="tabletext00"/>
              <w:jc w:val="right"/>
              <w:rPr>
                <w:ins w:id="97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05058A6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977" w:author="Author"/>
              </w:rPr>
            </w:pPr>
            <w:ins w:id="978" w:author="Author">
              <w:r w:rsidRPr="00F249B4">
                <w:t>671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65B032" w14:textId="77777777" w:rsidR="00AD7575" w:rsidRPr="00F249B4" w:rsidRDefault="00AD7575" w:rsidP="004E64AF">
            <w:pPr>
              <w:pStyle w:val="tabletext00"/>
              <w:jc w:val="right"/>
              <w:rPr>
                <w:ins w:id="9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9254A7A" w14:textId="77777777" w:rsidR="00AD7575" w:rsidRPr="00F249B4" w:rsidRDefault="00AD7575" w:rsidP="004E64AF">
            <w:pPr>
              <w:pStyle w:val="tabletext00"/>
              <w:rPr>
                <w:ins w:id="980" w:author="Author"/>
              </w:rPr>
            </w:pPr>
            <w:ins w:id="981" w:author="Author">
              <w:r w:rsidRPr="00F249B4">
                <w:t>270</w:t>
              </w:r>
            </w:ins>
          </w:p>
        </w:tc>
      </w:tr>
      <w:tr w:rsidR="00AD7575" w:rsidRPr="00F249B4" w14:paraId="04444A2C" w14:textId="77777777" w:rsidTr="004E64AF">
        <w:trPr>
          <w:gridAfter w:val="1"/>
          <w:wAfter w:w="13" w:type="dxa"/>
          <w:cantSplit/>
          <w:trHeight w:val="190"/>
          <w:ins w:id="982" w:author="Author"/>
        </w:trPr>
        <w:tc>
          <w:tcPr>
            <w:tcW w:w="200" w:type="dxa"/>
          </w:tcPr>
          <w:p w14:paraId="0F15790E" w14:textId="77777777" w:rsidR="00AD7575" w:rsidRPr="00F249B4" w:rsidRDefault="00AD7575" w:rsidP="004E64AF">
            <w:pPr>
              <w:pStyle w:val="tabletext00"/>
              <w:rPr>
                <w:ins w:id="9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D1C250" w14:textId="77777777" w:rsidR="00AD7575" w:rsidRPr="00F249B4" w:rsidRDefault="00AD7575" w:rsidP="004E64AF">
            <w:pPr>
              <w:pStyle w:val="tabletext00"/>
              <w:jc w:val="center"/>
              <w:rPr>
                <w:ins w:id="984" w:author="Author"/>
              </w:rPr>
            </w:pPr>
            <w:ins w:id="985" w:author="Author">
              <w:r w:rsidRPr="00F249B4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1841B2" w14:textId="77777777" w:rsidR="00AD7575" w:rsidRPr="00F249B4" w:rsidRDefault="00AD7575" w:rsidP="004E64AF">
            <w:pPr>
              <w:pStyle w:val="tabletext00"/>
              <w:rPr>
                <w:ins w:id="986" w:author="Author"/>
              </w:rPr>
            </w:pPr>
            <w:ins w:id="987" w:author="Author">
              <w:r w:rsidRPr="00F249B4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9CF9D9" w14:textId="77777777" w:rsidR="00AD7575" w:rsidRPr="00F249B4" w:rsidRDefault="00AD7575" w:rsidP="004E64AF">
            <w:pPr>
              <w:pStyle w:val="tabletext00"/>
              <w:jc w:val="right"/>
              <w:rPr>
                <w:ins w:id="98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D29A570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989" w:author="Author"/>
              </w:rPr>
            </w:pPr>
            <w:ins w:id="990" w:author="Author">
              <w:r w:rsidRPr="00F249B4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BCAEF3" w14:textId="77777777" w:rsidR="00AD7575" w:rsidRPr="00F249B4" w:rsidRDefault="00AD7575" w:rsidP="004E64AF">
            <w:pPr>
              <w:pStyle w:val="tabletext00"/>
              <w:jc w:val="right"/>
              <w:rPr>
                <w:ins w:id="99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E908474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992" w:author="Author"/>
              </w:rPr>
            </w:pPr>
            <w:ins w:id="993" w:author="Author">
              <w:r w:rsidRPr="00F249B4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3650BA" w14:textId="77777777" w:rsidR="00AD7575" w:rsidRPr="00F249B4" w:rsidRDefault="00AD7575" w:rsidP="004E64AF">
            <w:pPr>
              <w:pStyle w:val="tabletext00"/>
              <w:jc w:val="right"/>
              <w:rPr>
                <w:ins w:id="9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3C3A958" w14:textId="77777777" w:rsidR="00AD7575" w:rsidRPr="00F249B4" w:rsidRDefault="00AD7575" w:rsidP="004E64AF">
            <w:pPr>
              <w:pStyle w:val="tabletext00"/>
              <w:rPr>
                <w:ins w:id="995" w:author="Author"/>
              </w:rPr>
            </w:pPr>
            <w:ins w:id="996" w:author="Author">
              <w:r w:rsidRPr="00F249B4">
                <w:t>251</w:t>
              </w:r>
            </w:ins>
          </w:p>
        </w:tc>
      </w:tr>
      <w:tr w:rsidR="00AD7575" w:rsidRPr="00F249B4" w14:paraId="74BBF679" w14:textId="77777777" w:rsidTr="004E64AF">
        <w:trPr>
          <w:gridAfter w:val="1"/>
          <w:wAfter w:w="13" w:type="dxa"/>
          <w:cantSplit/>
          <w:trHeight w:val="190"/>
          <w:ins w:id="997" w:author="Author"/>
        </w:trPr>
        <w:tc>
          <w:tcPr>
            <w:tcW w:w="200" w:type="dxa"/>
          </w:tcPr>
          <w:p w14:paraId="4ADE2C1C" w14:textId="77777777" w:rsidR="00AD7575" w:rsidRPr="00F249B4" w:rsidRDefault="00AD7575" w:rsidP="004E64AF">
            <w:pPr>
              <w:pStyle w:val="tabletext00"/>
              <w:rPr>
                <w:ins w:id="9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4F1BDE" w14:textId="77777777" w:rsidR="00AD7575" w:rsidRPr="00F249B4" w:rsidRDefault="00AD7575" w:rsidP="004E64AF">
            <w:pPr>
              <w:pStyle w:val="tabletext00"/>
              <w:jc w:val="center"/>
              <w:rPr>
                <w:ins w:id="999" w:author="Author"/>
              </w:rPr>
            </w:pPr>
            <w:ins w:id="1000" w:author="Author">
              <w:r w:rsidRPr="00F249B4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ECEA7E" w14:textId="77777777" w:rsidR="00AD7575" w:rsidRPr="00F249B4" w:rsidRDefault="00AD7575" w:rsidP="004E64AF">
            <w:pPr>
              <w:pStyle w:val="tabletext00"/>
              <w:rPr>
                <w:ins w:id="1001" w:author="Author"/>
              </w:rPr>
            </w:pPr>
            <w:ins w:id="1002" w:author="Author">
              <w:r w:rsidRPr="00F249B4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CAB42" w14:textId="77777777" w:rsidR="00AD7575" w:rsidRPr="00F249B4" w:rsidRDefault="00AD7575" w:rsidP="004E64AF">
            <w:pPr>
              <w:pStyle w:val="tabletext00"/>
              <w:jc w:val="right"/>
              <w:rPr>
                <w:ins w:id="100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672C165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004" w:author="Author"/>
              </w:rPr>
            </w:pPr>
            <w:ins w:id="1005" w:author="Author">
              <w:r w:rsidRPr="00F249B4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71FEEF" w14:textId="77777777" w:rsidR="00AD7575" w:rsidRPr="00F249B4" w:rsidRDefault="00AD7575" w:rsidP="004E64AF">
            <w:pPr>
              <w:pStyle w:val="tabletext00"/>
              <w:jc w:val="right"/>
              <w:rPr>
                <w:ins w:id="100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F4DD5FC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007" w:author="Author"/>
              </w:rPr>
            </w:pPr>
            <w:ins w:id="1008" w:author="Author">
              <w:r w:rsidRPr="00F249B4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172978" w14:textId="77777777" w:rsidR="00AD7575" w:rsidRPr="00F249B4" w:rsidRDefault="00AD7575" w:rsidP="004E64AF">
            <w:pPr>
              <w:pStyle w:val="tabletext00"/>
              <w:jc w:val="right"/>
              <w:rPr>
                <w:ins w:id="10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B9EC36C" w14:textId="77777777" w:rsidR="00AD7575" w:rsidRPr="00F249B4" w:rsidRDefault="00AD7575" w:rsidP="004E64AF">
            <w:pPr>
              <w:pStyle w:val="tabletext00"/>
              <w:rPr>
                <w:ins w:id="1010" w:author="Author"/>
              </w:rPr>
            </w:pPr>
            <w:ins w:id="1011" w:author="Author">
              <w:r w:rsidRPr="00F249B4">
                <w:t>276</w:t>
              </w:r>
            </w:ins>
          </w:p>
        </w:tc>
      </w:tr>
      <w:tr w:rsidR="00AD7575" w:rsidRPr="00F249B4" w14:paraId="1504F623" w14:textId="77777777" w:rsidTr="004E64AF">
        <w:trPr>
          <w:gridAfter w:val="1"/>
          <w:wAfter w:w="13" w:type="dxa"/>
          <w:cantSplit/>
          <w:trHeight w:val="190"/>
          <w:ins w:id="1012" w:author="Author"/>
        </w:trPr>
        <w:tc>
          <w:tcPr>
            <w:tcW w:w="200" w:type="dxa"/>
          </w:tcPr>
          <w:p w14:paraId="69EB83E7" w14:textId="77777777" w:rsidR="00AD7575" w:rsidRPr="00F249B4" w:rsidRDefault="00AD7575" w:rsidP="004E64AF">
            <w:pPr>
              <w:pStyle w:val="tabletext00"/>
              <w:rPr>
                <w:ins w:id="10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30302E" w14:textId="77777777" w:rsidR="00AD7575" w:rsidRPr="00F249B4" w:rsidRDefault="00AD7575" w:rsidP="004E64AF">
            <w:pPr>
              <w:pStyle w:val="tabletext00"/>
              <w:jc w:val="center"/>
              <w:rPr>
                <w:ins w:id="1014" w:author="Author"/>
              </w:rPr>
            </w:pPr>
            <w:ins w:id="1015" w:author="Author">
              <w:r w:rsidRPr="00F249B4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B50078" w14:textId="77777777" w:rsidR="00AD7575" w:rsidRPr="00F249B4" w:rsidRDefault="00AD7575" w:rsidP="004E64AF">
            <w:pPr>
              <w:pStyle w:val="tabletext00"/>
              <w:rPr>
                <w:ins w:id="1016" w:author="Author"/>
              </w:rPr>
            </w:pPr>
            <w:ins w:id="1017" w:author="Author">
              <w:r w:rsidRPr="00F249B4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DFD86F" w14:textId="77777777" w:rsidR="00AD7575" w:rsidRPr="00F249B4" w:rsidRDefault="00AD7575" w:rsidP="004E64AF">
            <w:pPr>
              <w:pStyle w:val="tabletext00"/>
              <w:jc w:val="right"/>
              <w:rPr>
                <w:ins w:id="101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A7ECFD3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019" w:author="Author"/>
              </w:rPr>
            </w:pPr>
            <w:ins w:id="1020" w:author="Author">
              <w:r w:rsidRPr="00F249B4">
                <w:t>2287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F79FA8" w14:textId="77777777" w:rsidR="00AD7575" w:rsidRPr="00F249B4" w:rsidRDefault="00AD7575" w:rsidP="004E64AF">
            <w:pPr>
              <w:pStyle w:val="tabletext00"/>
              <w:jc w:val="right"/>
              <w:rPr>
                <w:ins w:id="102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FB4A6E0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022" w:author="Author"/>
              </w:rPr>
            </w:pPr>
            <w:ins w:id="1023" w:author="Author">
              <w:r w:rsidRPr="00F249B4">
                <w:t>931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72DE15" w14:textId="77777777" w:rsidR="00AD7575" w:rsidRPr="00F249B4" w:rsidRDefault="00AD7575" w:rsidP="004E64AF">
            <w:pPr>
              <w:pStyle w:val="tabletext00"/>
              <w:jc w:val="right"/>
              <w:rPr>
                <w:ins w:id="10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1BE8519" w14:textId="77777777" w:rsidR="00AD7575" w:rsidRPr="00F249B4" w:rsidRDefault="00AD7575" w:rsidP="004E64AF">
            <w:pPr>
              <w:pStyle w:val="tabletext00"/>
              <w:rPr>
                <w:ins w:id="1025" w:author="Author"/>
              </w:rPr>
            </w:pPr>
            <w:ins w:id="1026" w:author="Author">
              <w:r w:rsidRPr="00F249B4">
                <w:t>354</w:t>
              </w:r>
            </w:ins>
          </w:p>
        </w:tc>
      </w:tr>
      <w:tr w:rsidR="00AD7575" w:rsidRPr="00F249B4" w14:paraId="5B37382F" w14:textId="77777777" w:rsidTr="004E64AF">
        <w:trPr>
          <w:gridAfter w:val="1"/>
          <w:wAfter w:w="13" w:type="dxa"/>
          <w:cantSplit/>
          <w:trHeight w:val="190"/>
          <w:ins w:id="1027" w:author="Author"/>
        </w:trPr>
        <w:tc>
          <w:tcPr>
            <w:tcW w:w="200" w:type="dxa"/>
          </w:tcPr>
          <w:p w14:paraId="7A636AC9" w14:textId="77777777" w:rsidR="00AD7575" w:rsidRPr="00F249B4" w:rsidRDefault="00AD7575" w:rsidP="004E64AF">
            <w:pPr>
              <w:pStyle w:val="tabletext00"/>
              <w:rPr>
                <w:ins w:id="10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04AB90" w14:textId="77777777" w:rsidR="00AD7575" w:rsidRPr="00F249B4" w:rsidRDefault="00AD7575" w:rsidP="004E64AF">
            <w:pPr>
              <w:pStyle w:val="tabletext00"/>
              <w:jc w:val="center"/>
              <w:rPr>
                <w:ins w:id="1029" w:author="Author"/>
              </w:rPr>
            </w:pPr>
            <w:ins w:id="1030" w:author="Author">
              <w:r w:rsidRPr="00F249B4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36879B" w14:textId="77777777" w:rsidR="00AD7575" w:rsidRPr="00F249B4" w:rsidRDefault="00AD7575" w:rsidP="004E64AF">
            <w:pPr>
              <w:pStyle w:val="tabletext00"/>
              <w:rPr>
                <w:ins w:id="1031" w:author="Author"/>
              </w:rPr>
            </w:pPr>
            <w:ins w:id="1032" w:author="Author">
              <w:r w:rsidRPr="00F249B4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FD2C69" w14:textId="77777777" w:rsidR="00AD7575" w:rsidRPr="00F249B4" w:rsidRDefault="00AD7575" w:rsidP="004E64AF">
            <w:pPr>
              <w:pStyle w:val="tabletext00"/>
              <w:jc w:val="right"/>
              <w:rPr>
                <w:ins w:id="103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69D8F96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034" w:author="Author"/>
              </w:rPr>
            </w:pPr>
            <w:ins w:id="1035" w:author="Author">
              <w:r w:rsidRPr="00F249B4">
                <w:t>2092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9A465B" w14:textId="77777777" w:rsidR="00AD7575" w:rsidRPr="00F249B4" w:rsidRDefault="00AD7575" w:rsidP="004E64AF">
            <w:pPr>
              <w:pStyle w:val="tabletext00"/>
              <w:jc w:val="right"/>
              <w:rPr>
                <w:ins w:id="103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A89FB3C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037" w:author="Author"/>
              </w:rPr>
            </w:pPr>
            <w:ins w:id="1038" w:author="Author">
              <w:r w:rsidRPr="00F249B4">
                <w:t>709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77EF1B" w14:textId="77777777" w:rsidR="00AD7575" w:rsidRPr="00F249B4" w:rsidRDefault="00AD7575" w:rsidP="004E64AF">
            <w:pPr>
              <w:pStyle w:val="tabletext00"/>
              <w:jc w:val="right"/>
              <w:rPr>
                <w:ins w:id="10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61CD57F" w14:textId="77777777" w:rsidR="00AD7575" w:rsidRPr="00F249B4" w:rsidRDefault="00AD7575" w:rsidP="004E64AF">
            <w:pPr>
              <w:pStyle w:val="tabletext00"/>
              <w:rPr>
                <w:ins w:id="1040" w:author="Author"/>
              </w:rPr>
            </w:pPr>
            <w:ins w:id="1041" w:author="Author">
              <w:r w:rsidRPr="00F249B4">
                <w:t>293</w:t>
              </w:r>
            </w:ins>
          </w:p>
        </w:tc>
      </w:tr>
      <w:tr w:rsidR="00AD7575" w:rsidRPr="00F249B4" w14:paraId="737EAD69" w14:textId="77777777" w:rsidTr="004E64AF">
        <w:trPr>
          <w:gridAfter w:val="1"/>
          <w:wAfter w:w="13" w:type="dxa"/>
          <w:cantSplit/>
          <w:trHeight w:val="190"/>
          <w:ins w:id="1042" w:author="Author"/>
        </w:trPr>
        <w:tc>
          <w:tcPr>
            <w:tcW w:w="200" w:type="dxa"/>
          </w:tcPr>
          <w:p w14:paraId="7073551D" w14:textId="77777777" w:rsidR="00AD7575" w:rsidRPr="00F249B4" w:rsidRDefault="00AD7575" w:rsidP="004E64AF">
            <w:pPr>
              <w:pStyle w:val="tabletext00"/>
              <w:rPr>
                <w:ins w:id="10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9524E9" w14:textId="77777777" w:rsidR="00AD7575" w:rsidRPr="00F249B4" w:rsidRDefault="00AD7575" w:rsidP="004E64AF">
            <w:pPr>
              <w:pStyle w:val="tabletext00"/>
              <w:jc w:val="center"/>
              <w:rPr>
                <w:ins w:id="1044" w:author="Author"/>
              </w:rPr>
            </w:pPr>
            <w:ins w:id="1045" w:author="Author">
              <w:r w:rsidRPr="00F249B4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B5BD5C" w14:textId="77777777" w:rsidR="00AD7575" w:rsidRPr="00F249B4" w:rsidRDefault="00AD7575" w:rsidP="004E64AF">
            <w:pPr>
              <w:pStyle w:val="tabletext00"/>
              <w:rPr>
                <w:ins w:id="1046" w:author="Author"/>
              </w:rPr>
            </w:pPr>
            <w:ins w:id="1047" w:author="Author">
              <w:r w:rsidRPr="00F249B4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2E4D88" w14:textId="77777777" w:rsidR="00AD7575" w:rsidRPr="00F249B4" w:rsidRDefault="00AD7575" w:rsidP="004E64AF">
            <w:pPr>
              <w:pStyle w:val="tabletext00"/>
              <w:jc w:val="right"/>
              <w:rPr>
                <w:ins w:id="104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96155D1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049" w:author="Author"/>
              </w:rPr>
            </w:pPr>
            <w:ins w:id="1050" w:author="Author">
              <w:r w:rsidRPr="00F249B4">
                <w:t>2092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25EC9F" w14:textId="77777777" w:rsidR="00AD7575" w:rsidRPr="00F249B4" w:rsidRDefault="00AD7575" w:rsidP="004E64AF">
            <w:pPr>
              <w:pStyle w:val="tabletext00"/>
              <w:jc w:val="right"/>
              <w:rPr>
                <w:ins w:id="105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7F3645B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052" w:author="Author"/>
              </w:rPr>
            </w:pPr>
            <w:ins w:id="1053" w:author="Author">
              <w:r w:rsidRPr="00F249B4">
                <w:t>709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5DD3AC" w14:textId="77777777" w:rsidR="00AD7575" w:rsidRPr="00F249B4" w:rsidRDefault="00AD7575" w:rsidP="004E64AF">
            <w:pPr>
              <w:pStyle w:val="tabletext00"/>
              <w:jc w:val="right"/>
              <w:rPr>
                <w:ins w:id="10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D8E3472" w14:textId="77777777" w:rsidR="00AD7575" w:rsidRPr="00F249B4" w:rsidRDefault="00AD7575" w:rsidP="004E64AF">
            <w:pPr>
              <w:pStyle w:val="tabletext00"/>
              <w:rPr>
                <w:ins w:id="1055" w:author="Author"/>
              </w:rPr>
            </w:pPr>
            <w:ins w:id="1056" w:author="Author">
              <w:r w:rsidRPr="00F249B4">
                <w:t>293</w:t>
              </w:r>
            </w:ins>
          </w:p>
        </w:tc>
      </w:tr>
      <w:tr w:rsidR="00AD7575" w:rsidRPr="00F249B4" w14:paraId="551AA3EE" w14:textId="77777777" w:rsidTr="004E64AF">
        <w:trPr>
          <w:gridAfter w:val="1"/>
          <w:wAfter w:w="13" w:type="dxa"/>
          <w:cantSplit/>
          <w:trHeight w:val="190"/>
          <w:ins w:id="1057" w:author="Author"/>
        </w:trPr>
        <w:tc>
          <w:tcPr>
            <w:tcW w:w="200" w:type="dxa"/>
          </w:tcPr>
          <w:p w14:paraId="5DCF9798" w14:textId="77777777" w:rsidR="00AD7575" w:rsidRPr="00F249B4" w:rsidRDefault="00AD7575" w:rsidP="004E64AF">
            <w:pPr>
              <w:pStyle w:val="tabletext00"/>
              <w:rPr>
                <w:ins w:id="10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F78532" w14:textId="77777777" w:rsidR="00AD7575" w:rsidRPr="00F249B4" w:rsidRDefault="00AD7575" w:rsidP="004E64AF">
            <w:pPr>
              <w:pStyle w:val="tabletext00"/>
              <w:jc w:val="center"/>
              <w:rPr>
                <w:ins w:id="1059" w:author="Author"/>
              </w:rPr>
            </w:pPr>
            <w:ins w:id="1060" w:author="Author">
              <w:r w:rsidRPr="00F249B4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DCD58" w14:textId="77777777" w:rsidR="00AD7575" w:rsidRPr="00F249B4" w:rsidRDefault="00AD7575" w:rsidP="004E64AF">
            <w:pPr>
              <w:pStyle w:val="tabletext00"/>
              <w:rPr>
                <w:ins w:id="1061" w:author="Author"/>
              </w:rPr>
            </w:pPr>
            <w:ins w:id="1062" w:author="Author">
              <w:r w:rsidRPr="00F249B4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7B7E4F" w14:textId="77777777" w:rsidR="00AD7575" w:rsidRPr="00F249B4" w:rsidRDefault="00AD7575" w:rsidP="004E64AF">
            <w:pPr>
              <w:pStyle w:val="tabletext00"/>
              <w:jc w:val="right"/>
              <w:rPr>
                <w:ins w:id="106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5A998A2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064" w:author="Author"/>
              </w:rPr>
            </w:pPr>
            <w:ins w:id="1065" w:author="Author">
              <w:r w:rsidRPr="00F249B4">
                <w:t>2097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51431C" w14:textId="77777777" w:rsidR="00AD7575" w:rsidRPr="00F249B4" w:rsidRDefault="00AD7575" w:rsidP="004E64AF">
            <w:pPr>
              <w:pStyle w:val="tabletext00"/>
              <w:jc w:val="right"/>
              <w:rPr>
                <w:ins w:id="106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6887538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067" w:author="Author"/>
              </w:rPr>
            </w:pPr>
            <w:ins w:id="1068" w:author="Author">
              <w:r w:rsidRPr="00F249B4">
                <w:t>671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05BC56" w14:textId="77777777" w:rsidR="00AD7575" w:rsidRPr="00F249B4" w:rsidRDefault="00AD7575" w:rsidP="004E64AF">
            <w:pPr>
              <w:pStyle w:val="tabletext00"/>
              <w:jc w:val="right"/>
              <w:rPr>
                <w:ins w:id="10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31704A8" w14:textId="77777777" w:rsidR="00AD7575" w:rsidRPr="00F249B4" w:rsidRDefault="00AD7575" w:rsidP="004E64AF">
            <w:pPr>
              <w:pStyle w:val="tabletext00"/>
              <w:rPr>
                <w:ins w:id="1070" w:author="Author"/>
              </w:rPr>
            </w:pPr>
            <w:ins w:id="1071" w:author="Author">
              <w:r w:rsidRPr="00F249B4">
                <w:t>270</w:t>
              </w:r>
            </w:ins>
          </w:p>
        </w:tc>
      </w:tr>
      <w:tr w:rsidR="00AD7575" w:rsidRPr="00F249B4" w14:paraId="686F0AFD" w14:textId="77777777" w:rsidTr="004E64AF">
        <w:trPr>
          <w:gridAfter w:val="1"/>
          <w:wAfter w:w="13" w:type="dxa"/>
          <w:cantSplit/>
          <w:trHeight w:val="190"/>
          <w:ins w:id="1072" w:author="Author"/>
        </w:trPr>
        <w:tc>
          <w:tcPr>
            <w:tcW w:w="200" w:type="dxa"/>
          </w:tcPr>
          <w:p w14:paraId="7A0FC7E2" w14:textId="77777777" w:rsidR="00AD7575" w:rsidRPr="00F249B4" w:rsidRDefault="00AD7575" w:rsidP="004E64AF">
            <w:pPr>
              <w:pStyle w:val="tabletext00"/>
              <w:rPr>
                <w:ins w:id="10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7434EB" w14:textId="77777777" w:rsidR="00AD7575" w:rsidRPr="00F249B4" w:rsidRDefault="00AD7575" w:rsidP="004E64AF">
            <w:pPr>
              <w:pStyle w:val="tabletext00"/>
              <w:jc w:val="center"/>
              <w:rPr>
                <w:ins w:id="1074" w:author="Author"/>
              </w:rPr>
            </w:pPr>
            <w:ins w:id="1075" w:author="Author">
              <w:r w:rsidRPr="00F249B4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1EF31C" w14:textId="77777777" w:rsidR="00AD7575" w:rsidRPr="00F249B4" w:rsidRDefault="00AD7575" w:rsidP="004E64AF">
            <w:pPr>
              <w:pStyle w:val="tabletext00"/>
              <w:rPr>
                <w:ins w:id="1076" w:author="Author"/>
              </w:rPr>
            </w:pPr>
            <w:ins w:id="1077" w:author="Author">
              <w:r w:rsidRPr="00F249B4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616DE9" w14:textId="77777777" w:rsidR="00AD7575" w:rsidRPr="00F249B4" w:rsidRDefault="00AD7575" w:rsidP="004E64AF">
            <w:pPr>
              <w:pStyle w:val="tabletext00"/>
              <w:jc w:val="right"/>
              <w:rPr>
                <w:ins w:id="107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9C25D56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079" w:author="Author"/>
              </w:rPr>
            </w:pPr>
            <w:ins w:id="1080" w:author="Author">
              <w:r w:rsidRPr="00F249B4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836FFA" w14:textId="77777777" w:rsidR="00AD7575" w:rsidRPr="00F249B4" w:rsidRDefault="00AD7575" w:rsidP="004E64AF">
            <w:pPr>
              <w:pStyle w:val="tabletext00"/>
              <w:jc w:val="right"/>
              <w:rPr>
                <w:ins w:id="108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D6BAB73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082" w:author="Author"/>
              </w:rPr>
            </w:pPr>
            <w:ins w:id="1083" w:author="Author">
              <w:r w:rsidRPr="00F249B4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9D4E9F" w14:textId="77777777" w:rsidR="00AD7575" w:rsidRPr="00F249B4" w:rsidRDefault="00AD7575" w:rsidP="004E64AF">
            <w:pPr>
              <w:pStyle w:val="tabletext00"/>
              <w:jc w:val="right"/>
              <w:rPr>
                <w:ins w:id="10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BDDD631" w14:textId="77777777" w:rsidR="00AD7575" w:rsidRPr="00F249B4" w:rsidRDefault="00AD7575" w:rsidP="004E64AF">
            <w:pPr>
              <w:pStyle w:val="tabletext00"/>
              <w:rPr>
                <w:ins w:id="1085" w:author="Author"/>
              </w:rPr>
            </w:pPr>
            <w:ins w:id="1086" w:author="Author">
              <w:r w:rsidRPr="00F249B4">
                <w:t>251</w:t>
              </w:r>
            </w:ins>
          </w:p>
        </w:tc>
      </w:tr>
      <w:tr w:rsidR="00AD7575" w:rsidRPr="00F249B4" w14:paraId="2CAD2B68" w14:textId="77777777" w:rsidTr="004E64AF">
        <w:trPr>
          <w:gridAfter w:val="1"/>
          <w:wAfter w:w="13" w:type="dxa"/>
          <w:cantSplit/>
          <w:trHeight w:val="190"/>
          <w:ins w:id="1087" w:author="Author"/>
        </w:trPr>
        <w:tc>
          <w:tcPr>
            <w:tcW w:w="200" w:type="dxa"/>
          </w:tcPr>
          <w:p w14:paraId="0705690D" w14:textId="77777777" w:rsidR="00AD7575" w:rsidRPr="00F249B4" w:rsidRDefault="00AD7575" w:rsidP="004E64AF">
            <w:pPr>
              <w:pStyle w:val="tabletext00"/>
              <w:rPr>
                <w:ins w:id="10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9BC2BB" w14:textId="77777777" w:rsidR="00AD7575" w:rsidRPr="00F249B4" w:rsidRDefault="00AD7575" w:rsidP="004E64AF">
            <w:pPr>
              <w:pStyle w:val="tabletext00"/>
              <w:jc w:val="center"/>
              <w:rPr>
                <w:ins w:id="1089" w:author="Author"/>
              </w:rPr>
            </w:pPr>
            <w:ins w:id="1090" w:author="Author">
              <w:r w:rsidRPr="00F249B4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8A63CF" w14:textId="77777777" w:rsidR="00AD7575" w:rsidRPr="00F249B4" w:rsidRDefault="00AD7575" w:rsidP="004E64AF">
            <w:pPr>
              <w:pStyle w:val="tabletext00"/>
              <w:rPr>
                <w:ins w:id="1091" w:author="Author"/>
              </w:rPr>
            </w:pPr>
            <w:ins w:id="1092" w:author="Author">
              <w:r w:rsidRPr="00F249B4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240159" w14:textId="77777777" w:rsidR="00AD7575" w:rsidRPr="00F249B4" w:rsidRDefault="00AD7575" w:rsidP="004E64AF">
            <w:pPr>
              <w:pStyle w:val="tabletext00"/>
              <w:jc w:val="right"/>
              <w:rPr>
                <w:ins w:id="109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35484A1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094" w:author="Author"/>
              </w:rPr>
            </w:pPr>
            <w:ins w:id="1095" w:author="Author">
              <w:r w:rsidRPr="00F249B4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70F167" w14:textId="77777777" w:rsidR="00AD7575" w:rsidRPr="00F249B4" w:rsidRDefault="00AD7575" w:rsidP="004E64AF">
            <w:pPr>
              <w:pStyle w:val="tabletext00"/>
              <w:jc w:val="right"/>
              <w:rPr>
                <w:ins w:id="109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3E9B8E3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097" w:author="Author"/>
              </w:rPr>
            </w:pPr>
            <w:ins w:id="1098" w:author="Author">
              <w:r w:rsidRPr="00F249B4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66A659" w14:textId="77777777" w:rsidR="00AD7575" w:rsidRPr="00F249B4" w:rsidRDefault="00AD7575" w:rsidP="004E64AF">
            <w:pPr>
              <w:pStyle w:val="tabletext00"/>
              <w:jc w:val="right"/>
              <w:rPr>
                <w:ins w:id="10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5085B8F" w14:textId="77777777" w:rsidR="00AD7575" w:rsidRPr="00F249B4" w:rsidRDefault="00AD7575" w:rsidP="004E64AF">
            <w:pPr>
              <w:pStyle w:val="tabletext00"/>
              <w:rPr>
                <w:ins w:id="1100" w:author="Author"/>
              </w:rPr>
            </w:pPr>
            <w:ins w:id="1101" w:author="Author">
              <w:r w:rsidRPr="00F249B4">
                <w:t>251</w:t>
              </w:r>
            </w:ins>
          </w:p>
        </w:tc>
      </w:tr>
      <w:tr w:rsidR="00AD7575" w:rsidRPr="00F249B4" w14:paraId="7DEB5321" w14:textId="77777777" w:rsidTr="004E64AF">
        <w:trPr>
          <w:gridAfter w:val="1"/>
          <w:wAfter w:w="13" w:type="dxa"/>
          <w:cantSplit/>
          <w:trHeight w:val="190"/>
          <w:ins w:id="1102" w:author="Author"/>
        </w:trPr>
        <w:tc>
          <w:tcPr>
            <w:tcW w:w="200" w:type="dxa"/>
          </w:tcPr>
          <w:p w14:paraId="0A66FFF0" w14:textId="77777777" w:rsidR="00AD7575" w:rsidRPr="00F249B4" w:rsidRDefault="00AD7575" w:rsidP="004E64AF">
            <w:pPr>
              <w:pStyle w:val="tabletext00"/>
              <w:rPr>
                <w:ins w:id="11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7554C8" w14:textId="77777777" w:rsidR="00AD7575" w:rsidRPr="00F249B4" w:rsidRDefault="00AD7575" w:rsidP="004E64AF">
            <w:pPr>
              <w:pStyle w:val="tabletext00"/>
              <w:jc w:val="center"/>
              <w:rPr>
                <w:ins w:id="1104" w:author="Author"/>
              </w:rPr>
            </w:pPr>
            <w:ins w:id="1105" w:author="Author">
              <w:r w:rsidRPr="00F249B4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425825" w14:textId="77777777" w:rsidR="00AD7575" w:rsidRPr="00F249B4" w:rsidRDefault="00AD7575" w:rsidP="004E64AF">
            <w:pPr>
              <w:pStyle w:val="tabletext00"/>
              <w:rPr>
                <w:ins w:id="1106" w:author="Author"/>
              </w:rPr>
            </w:pPr>
            <w:ins w:id="1107" w:author="Author">
              <w:r w:rsidRPr="00F249B4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3C54F8" w14:textId="77777777" w:rsidR="00AD7575" w:rsidRPr="00F249B4" w:rsidRDefault="00AD7575" w:rsidP="004E64AF">
            <w:pPr>
              <w:pStyle w:val="tabletext00"/>
              <w:jc w:val="right"/>
              <w:rPr>
                <w:ins w:id="110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D945330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109" w:author="Author"/>
              </w:rPr>
            </w:pPr>
            <w:ins w:id="1110" w:author="Author">
              <w:r w:rsidRPr="00F249B4">
                <w:t>2092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48088B" w14:textId="77777777" w:rsidR="00AD7575" w:rsidRPr="00F249B4" w:rsidRDefault="00AD7575" w:rsidP="004E64AF">
            <w:pPr>
              <w:pStyle w:val="tabletext00"/>
              <w:jc w:val="right"/>
              <w:rPr>
                <w:ins w:id="111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C7C877F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112" w:author="Author"/>
              </w:rPr>
            </w:pPr>
            <w:ins w:id="1113" w:author="Author">
              <w:r w:rsidRPr="00F249B4">
                <w:t>709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670C85" w14:textId="77777777" w:rsidR="00AD7575" w:rsidRPr="00F249B4" w:rsidRDefault="00AD7575" w:rsidP="004E64AF">
            <w:pPr>
              <w:pStyle w:val="tabletext00"/>
              <w:jc w:val="right"/>
              <w:rPr>
                <w:ins w:id="11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C582E0C" w14:textId="77777777" w:rsidR="00AD7575" w:rsidRPr="00F249B4" w:rsidRDefault="00AD7575" w:rsidP="004E64AF">
            <w:pPr>
              <w:pStyle w:val="tabletext00"/>
              <w:rPr>
                <w:ins w:id="1115" w:author="Author"/>
              </w:rPr>
            </w:pPr>
            <w:ins w:id="1116" w:author="Author">
              <w:r w:rsidRPr="00F249B4">
                <w:t>293</w:t>
              </w:r>
            </w:ins>
          </w:p>
        </w:tc>
      </w:tr>
      <w:tr w:rsidR="00AD7575" w:rsidRPr="00F249B4" w14:paraId="77769BB6" w14:textId="77777777" w:rsidTr="004E64AF">
        <w:trPr>
          <w:gridAfter w:val="1"/>
          <w:wAfter w:w="13" w:type="dxa"/>
          <w:cantSplit/>
          <w:trHeight w:val="190"/>
          <w:ins w:id="1117" w:author="Author"/>
        </w:trPr>
        <w:tc>
          <w:tcPr>
            <w:tcW w:w="200" w:type="dxa"/>
          </w:tcPr>
          <w:p w14:paraId="47E111D9" w14:textId="77777777" w:rsidR="00AD7575" w:rsidRPr="00F249B4" w:rsidRDefault="00AD7575" w:rsidP="004E64AF">
            <w:pPr>
              <w:pStyle w:val="tabletext00"/>
              <w:rPr>
                <w:ins w:id="11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768B39" w14:textId="77777777" w:rsidR="00AD7575" w:rsidRPr="00F249B4" w:rsidRDefault="00AD7575" w:rsidP="004E64AF">
            <w:pPr>
              <w:pStyle w:val="tabletext00"/>
              <w:jc w:val="center"/>
              <w:rPr>
                <w:ins w:id="1119" w:author="Author"/>
              </w:rPr>
            </w:pPr>
            <w:ins w:id="1120" w:author="Author">
              <w:r w:rsidRPr="00F249B4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C7D7EE" w14:textId="77777777" w:rsidR="00AD7575" w:rsidRPr="00F249B4" w:rsidRDefault="00AD7575" w:rsidP="004E64AF">
            <w:pPr>
              <w:pStyle w:val="tabletext00"/>
              <w:rPr>
                <w:ins w:id="1121" w:author="Author"/>
              </w:rPr>
            </w:pPr>
            <w:ins w:id="1122" w:author="Author">
              <w:r w:rsidRPr="00F249B4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B3B793" w14:textId="77777777" w:rsidR="00AD7575" w:rsidRPr="00F249B4" w:rsidRDefault="00AD7575" w:rsidP="004E64AF">
            <w:pPr>
              <w:pStyle w:val="tabletext00"/>
              <w:jc w:val="right"/>
              <w:rPr>
                <w:ins w:id="112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09674D2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124" w:author="Author"/>
              </w:rPr>
            </w:pPr>
            <w:ins w:id="1125" w:author="Author">
              <w:r w:rsidRPr="00F249B4">
                <w:t>2256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0C5DC7" w14:textId="77777777" w:rsidR="00AD7575" w:rsidRPr="00F249B4" w:rsidRDefault="00AD7575" w:rsidP="004E64AF">
            <w:pPr>
              <w:pStyle w:val="tabletext00"/>
              <w:jc w:val="right"/>
              <w:rPr>
                <w:ins w:id="112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0766BB1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127" w:author="Author"/>
              </w:rPr>
            </w:pPr>
            <w:ins w:id="1128" w:author="Author">
              <w:r w:rsidRPr="00F249B4"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0E3B51" w14:textId="77777777" w:rsidR="00AD7575" w:rsidRPr="00F249B4" w:rsidRDefault="00AD7575" w:rsidP="004E64AF">
            <w:pPr>
              <w:pStyle w:val="tabletext00"/>
              <w:jc w:val="right"/>
              <w:rPr>
                <w:ins w:id="11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F068059" w14:textId="77777777" w:rsidR="00AD7575" w:rsidRPr="00F249B4" w:rsidRDefault="00AD7575" w:rsidP="004E64AF">
            <w:pPr>
              <w:pStyle w:val="tabletext00"/>
              <w:rPr>
                <w:ins w:id="1130" w:author="Author"/>
              </w:rPr>
            </w:pPr>
            <w:ins w:id="1131" w:author="Author">
              <w:r w:rsidRPr="00F249B4">
                <w:t>239</w:t>
              </w:r>
            </w:ins>
          </w:p>
        </w:tc>
      </w:tr>
      <w:tr w:rsidR="00AD7575" w:rsidRPr="00F249B4" w14:paraId="56E23B07" w14:textId="77777777" w:rsidTr="004E64AF">
        <w:trPr>
          <w:gridAfter w:val="1"/>
          <w:wAfter w:w="13" w:type="dxa"/>
          <w:cantSplit/>
          <w:trHeight w:val="190"/>
          <w:ins w:id="1132" w:author="Author"/>
        </w:trPr>
        <w:tc>
          <w:tcPr>
            <w:tcW w:w="200" w:type="dxa"/>
          </w:tcPr>
          <w:p w14:paraId="1C409CF7" w14:textId="77777777" w:rsidR="00AD7575" w:rsidRPr="00F249B4" w:rsidRDefault="00AD7575" w:rsidP="004E64AF">
            <w:pPr>
              <w:pStyle w:val="tabletext00"/>
              <w:rPr>
                <w:ins w:id="11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D26F57" w14:textId="77777777" w:rsidR="00AD7575" w:rsidRPr="00F249B4" w:rsidRDefault="00AD7575" w:rsidP="004E64AF">
            <w:pPr>
              <w:pStyle w:val="tabletext00"/>
              <w:jc w:val="center"/>
              <w:rPr>
                <w:ins w:id="1134" w:author="Author"/>
              </w:rPr>
            </w:pPr>
            <w:ins w:id="1135" w:author="Author">
              <w:r w:rsidRPr="00F249B4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0664FA" w14:textId="77777777" w:rsidR="00AD7575" w:rsidRPr="00F249B4" w:rsidRDefault="00AD7575" w:rsidP="004E64AF">
            <w:pPr>
              <w:pStyle w:val="tabletext00"/>
              <w:rPr>
                <w:ins w:id="1136" w:author="Author"/>
              </w:rPr>
            </w:pPr>
            <w:ins w:id="1137" w:author="Author">
              <w:r w:rsidRPr="00F249B4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5C94C7" w14:textId="77777777" w:rsidR="00AD7575" w:rsidRPr="00F249B4" w:rsidRDefault="00AD7575" w:rsidP="004E64AF">
            <w:pPr>
              <w:pStyle w:val="tabletext00"/>
              <w:jc w:val="right"/>
              <w:rPr>
                <w:ins w:id="113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7C4547B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139" w:author="Author"/>
              </w:rPr>
            </w:pPr>
            <w:ins w:id="1140" w:author="Author">
              <w:r w:rsidRPr="00F249B4">
                <w:t>2155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E9E9BF" w14:textId="77777777" w:rsidR="00AD7575" w:rsidRPr="00F249B4" w:rsidRDefault="00AD7575" w:rsidP="004E64AF">
            <w:pPr>
              <w:pStyle w:val="tabletext00"/>
              <w:jc w:val="right"/>
              <w:rPr>
                <w:ins w:id="114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5B91B61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142" w:author="Author"/>
              </w:rPr>
            </w:pPr>
            <w:ins w:id="1143" w:author="Author">
              <w:r w:rsidRPr="00F249B4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5C2DA8" w14:textId="77777777" w:rsidR="00AD7575" w:rsidRPr="00F249B4" w:rsidRDefault="00AD7575" w:rsidP="004E64AF">
            <w:pPr>
              <w:pStyle w:val="tabletext00"/>
              <w:jc w:val="right"/>
              <w:rPr>
                <w:ins w:id="11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506291" w14:textId="77777777" w:rsidR="00AD7575" w:rsidRPr="00F249B4" w:rsidRDefault="00AD7575" w:rsidP="004E64AF">
            <w:pPr>
              <w:pStyle w:val="tabletext00"/>
              <w:rPr>
                <w:ins w:id="1145" w:author="Author"/>
              </w:rPr>
            </w:pPr>
            <w:ins w:id="1146" w:author="Author">
              <w:r w:rsidRPr="00F249B4">
                <w:t>259</w:t>
              </w:r>
            </w:ins>
          </w:p>
        </w:tc>
      </w:tr>
      <w:tr w:rsidR="00AD7575" w:rsidRPr="00F249B4" w14:paraId="062653F5" w14:textId="77777777" w:rsidTr="004E64AF">
        <w:trPr>
          <w:gridAfter w:val="1"/>
          <w:wAfter w:w="13" w:type="dxa"/>
          <w:cantSplit/>
          <w:trHeight w:val="190"/>
          <w:ins w:id="1147" w:author="Author"/>
        </w:trPr>
        <w:tc>
          <w:tcPr>
            <w:tcW w:w="200" w:type="dxa"/>
          </w:tcPr>
          <w:p w14:paraId="3FFF5A2D" w14:textId="77777777" w:rsidR="00AD7575" w:rsidRPr="00F249B4" w:rsidRDefault="00AD7575" w:rsidP="004E64AF">
            <w:pPr>
              <w:pStyle w:val="tabletext00"/>
              <w:rPr>
                <w:ins w:id="11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3359FF" w14:textId="77777777" w:rsidR="00AD7575" w:rsidRPr="00F249B4" w:rsidRDefault="00AD7575" w:rsidP="004E64AF">
            <w:pPr>
              <w:pStyle w:val="tabletext00"/>
              <w:jc w:val="center"/>
              <w:rPr>
                <w:ins w:id="1149" w:author="Author"/>
              </w:rPr>
            </w:pPr>
            <w:ins w:id="1150" w:author="Author">
              <w:r w:rsidRPr="00F249B4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1069D2" w14:textId="77777777" w:rsidR="00AD7575" w:rsidRPr="00F249B4" w:rsidRDefault="00AD7575" w:rsidP="004E64AF">
            <w:pPr>
              <w:pStyle w:val="tabletext00"/>
              <w:rPr>
                <w:ins w:id="1151" w:author="Author"/>
              </w:rPr>
            </w:pPr>
            <w:ins w:id="1152" w:author="Author">
              <w:r w:rsidRPr="00F249B4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B8837D" w14:textId="77777777" w:rsidR="00AD7575" w:rsidRPr="00F249B4" w:rsidRDefault="00AD7575" w:rsidP="004E64AF">
            <w:pPr>
              <w:pStyle w:val="tabletext00"/>
              <w:jc w:val="right"/>
              <w:rPr>
                <w:ins w:id="115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0994952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154" w:author="Author"/>
              </w:rPr>
            </w:pPr>
            <w:ins w:id="1155" w:author="Author">
              <w:r w:rsidRPr="00F249B4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9EB2BF" w14:textId="77777777" w:rsidR="00AD7575" w:rsidRPr="00F249B4" w:rsidRDefault="00AD7575" w:rsidP="004E64AF">
            <w:pPr>
              <w:pStyle w:val="tabletext00"/>
              <w:jc w:val="right"/>
              <w:rPr>
                <w:ins w:id="115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A3C08B4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157" w:author="Author"/>
              </w:rPr>
            </w:pPr>
            <w:ins w:id="1158" w:author="Author">
              <w:r w:rsidRPr="00F249B4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26A787" w14:textId="77777777" w:rsidR="00AD7575" w:rsidRPr="00F249B4" w:rsidRDefault="00AD7575" w:rsidP="004E64AF">
            <w:pPr>
              <w:pStyle w:val="tabletext00"/>
              <w:jc w:val="right"/>
              <w:rPr>
                <w:ins w:id="11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F59A1E" w14:textId="77777777" w:rsidR="00AD7575" w:rsidRPr="00F249B4" w:rsidRDefault="00AD7575" w:rsidP="004E64AF">
            <w:pPr>
              <w:pStyle w:val="tabletext00"/>
              <w:rPr>
                <w:ins w:id="1160" w:author="Author"/>
              </w:rPr>
            </w:pPr>
            <w:ins w:id="1161" w:author="Author">
              <w:r w:rsidRPr="00F249B4">
                <w:t>276</w:t>
              </w:r>
            </w:ins>
          </w:p>
        </w:tc>
      </w:tr>
      <w:tr w:rsidR="00AD7575" w:rsidRPr="00F249B4" w14:paraId="7A738700" w14:textId="77777777" w:rsidTr="004E64AF">
        <w:trPr>
          <w:gridAfter w:val="1"/>
          <w:wAfter w:w="13" w:type="dxa"/>
          <w:cantSplit/>
          <w:trHeight w:val="190"/>
          <w:ins w:id="1162" w:author="Author"/>
        </w:trPr>
        <w:tc>
          <w:tcPr>
            <w:tcW w:w="200" w:type="dxa"/>
          </w:tcPr>
          <w:p w14:paraId="076F966E" w14:textId="77777777" w:rsidR="00AD7575" w:rsidRPr="00F249B4" w:rsidRDefault="00AD7575" w:rsidP="004E64AF">
            <w:pPr>
              <w:pStyle w:val="tabletext00"/>
              <w:rPr>
                <w:ins w:id="11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EAA4D2" w14:textId="77777777" w:rsidR="00AD7575" w:rsidRPr="00F249B4" w:rsidRDefault="00AD7575" w:rsidP="004E64AF">
            <w:pPr>
              <w:pStyle w:val="tabletext00"/>
              <w:jc w:val="center"/>
              <w:rPr>
                <w:ins w:id="1164" w:author="Author"/>
              </w:rPr>
            </w:pPr>
            <w:ins w:id="1165" w:author="Author">
              <w:r w:rsidRPr="00F249B4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C1E23B" w14:textId="77777777" w:rsidR="00AD7575" w:rsidRPr="00F249B4" w:rsidRDefault="00AD7575" w:rsidP="004E64AF">
            <w:pPr>
              <w:pStyle w:val="tabletext00"/>
              <w:rPr>
                <w:ins w:id="1166" w:author="Author"/>
              </w:rPr>
            </w:pPr>
            <w:ins w:id="1167" w:author="Author">
              <w:r w:rsidRPr="00F249B4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10D863" w14:textId="77777777" w:rsidR="00AD7575" w:rsidRPr="00F249B4" w:rsidRDefault="00AD7575" w:rsidP="004E64AF">
            <w:pPr>
              <w:pStyle w:val="tabletext00"/>
              <w:jc w:val="right"/>
              <w:rPr>
                <w:ins w:id="116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04A1778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169" w:author="Author"/>
              </w:rPr>
            </w:pPr>
            <w:ins w:id="1170" w:author="Author">
              <w:r w:rsidRPr="00F249B4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7337B3" w14:textId="77777777" w:rsidR="00AD7575" w:rsidRPr="00F249B4" w:rsidRDefault="00AD7575" w:rsidP="004E64AF">
            <w:pPr>
              <w:pStyle w:val="tabletext00"/>
              <w:jc w:val="right"/>
              <w:rPr>
                <w:ins w:id="117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02CB773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172" w:author="Author"/>
              </w:rPr>
            </w:pPr>
            <w:ins w:id="1173" w:author="Author">
              <w:r w:rsidRPr="00F249B4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86A67F" w14:textId="77777777" w:rsidR="00AD7575" w:rsidRPr="00F249B4" w:rsidRDefault="00AD7575" w:rsidP="004E64AF">
            <w:pPr>
              <w:pStyle w:val="tabletext00"/>
              <w:jc w:val="right"/>
              <w:rPr>
                <w:ins w:id="11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EAE294E" w14:textId="77777777" w:rsidR="00AD7575" w:rsidRPr="00F249B4" w:rsidRDefault="00AD7575" w:rsidP="004E64AF">
            <w:pPr>
              <w:pStyle w:val="tabletext00"/>
              <w:rPr>
                <w:ins w:id="1175" w:author="Author"/>
              </w:rPr>
            </w:pPr>
            <w:ins w:id="1176" w:author="Author">
              <w:r w:rsidRPr="00F249B4">
                <w:t>251</w:t>
              </w:r>
            </w:ins>
          </w:p>
        </w:tc>
      </w:tr>
      <w:tr w:rsidR="00AD7575" w:rsidRPr="00F249B4" w14:paraId="20CC415F" w14:textId="77777777" w:rsidTr="004E64AF">
        <w:trPr>
          <w:gridAfter w:val="1"/>
          <w:wAfter w:w="13" w:type="dxa"/>
          <w:cantSplit/>
          <w:trHeight w:val="190"/>
          <w:ins w:id="1177" w:author="Author"/>
        </w:trPr>
        <w:tc>
          <w:tcPr>
            <w:tcW w:w="200" w:type="dxa"/>
          </w:tcPr>
          <w:p w14:paraId="3D0EF9F8" w14:textId="77777777" w:rsidR="00AD7575" w:rsidRPr="00F249B4" w:rsidRDefault="00AD7575" w:rsidP="004E64AF">
            <w:pPr>
              <w:pStyle w:val="tabletext00"/>
              <w:rPr>
                <w:ins w:id="11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987963" w14:textId="77777777" w:rsidR="00AD7575" w:rsidRPr="00F249B4" w:rsidRDefault="00AD7575" w:rsidP="004E64AF">
            <w:pPr>
              <w:pStyle w:val="tabletext00"/>
              <w:jc w:val="center"/>
              <w:rPr>
                <w:ins w:id="1179" w:author="Author"/>
              </w:rPr>
            </w:pPr>
            <w:ins w:id="1180" w:author="Author">
              <w:r w:rsidRPr="00F249B4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7579B9" w14:textId="77777777" w:rsidR="00AD7575" w:rsidRPr="00F249B4" w:rsidRDefault="00AD7575" w:rsidP="004E64AF">
            <w:pPr>
              <w:pStyle w:val="tabletext00"/>
              <w:rPr>
                <w:ins w:id="1181" w:author="Author"/>
              </w:rPr>
            </w:pPr>
            <w:ins w:id="1182" w:author="Author">
              <w:r w:rsidRPr="00F249B4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CB6EDF" w14:textId="77777777" w:rsidR="00AD7575" w:rsidRPr="00F249B4" w:rsidRDefault="00AD7575" w:rsidP="004E64AF">
            <w:pPr>
              <w:pStyle w:val="tabletext00"/>
              <w:jc w:val="right"/>
              <w:rPr>
                <w:ins w:id="118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669487C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184" w:author="Author"/>
              </w:rPr>
            </w:pPr>
            <w:ins w:id="1185" w:author="Author">
              <w:r w:rsidRPr="00F249B4"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0EB768" w14:textId="77777777" w:rsidR="00AD7575" w:rsidRPr="00F249B4" w:rsidRDefault="00AD7575" w:rsidP="004E64AF">
            <w:pPr>
              <w:pStyle w:val="tabletext00"/>
              <w:jc w:val="right"/>
              <w:rPr>
                <w:ins w:id="118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F9EDC16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187" w:author="Author"/>
              </w:rPr>
            </w:pPr>
            <w:ins w:id="1188" w:author="Author">
              <w:r w:rsidRPr="00F249B4"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6E0085" w14:textId="77777777" w:rsidR="00AD7575" w:rsidRPr="00F249B4" w:rsidRDefault="00AD7575" w:rsidP="004E64AF">
            <w:pPr>
              <w:pStyle w:val="tabletext00"/>
              <w:jc w:val="right"/>
              <w:rPr>
                <w:ins w:id="11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316E7EE" w14:textId="77777777" w:rsidR="00AD7575" w:rsidRPr="00F249B4" w:rsidRDefault="00AD7575" w:rsidP="004E64AF">
            <w:pPr>
              <w:pStyle w:val="tabletext00"/>
              <w:rPr>
                <w:ins w:id="1190" w:author="Author"/>
              </w:rPr>
            </w:pPr>
            <w:ins w:id="1191" w:author="Author">
              <w:r w:rsidRPr="00F249B4">
                <w:t>275</w:t>
              </w:r>
            </w:ins>
          </w:p>
        </w:tc>
      </w:tr>
      <w:tr w:rsidR="00AD7575" w:rsidRPr="00F249B4" w14:paraId="3E4F2E0B" w14:textId="77777777" w:rsidTr="004E64AF">
        <w:trPr>
          <w:gridAfter w:val="1"/>
          <w:wAfter w:w="13" w:type="dxa"/>
          <w:cantSplit/>
          <w:trHeight w:val="190"/>
          <w:ins w:id="1192" w:author="Author"/>
        </w:trPr>
        <w:tc>
          <w:tcPr>
            <w:tcW w:w="200" w:type="dxa"/>
          </w:tcPr>
          <w:p w14:paraId="56F49DEC" w14:textId="77777777" w:rsidR="00AD7575" w:rsidRPr="00F249B4" w:rsidRDefault="00AD7575" w:rsidP="004E64AF">
            <w:pPr>
              <w:pStyle w:val="tabletext00"/>
              <w:rPr>
                <w:ins w:id="11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5B515D" w14:textId="77777777" w:rsidR="00AD7575" w:rsidRPr="00F249B4" w:rsidRDefault="00AD7575" w:rsidP="004E64AF">
            <w:pPr>
              <w:pStyle w:val="tabletext00"/>
              <w:jc w:val="center"/>
              <w:rPr>
                <w:ins w:id="1194" w:author="Author"/>
              </w:rPr>
            </w:pPr>
            <w:ins w:id="1195" w:author="Author">
              <w:r w:rsidRPr="00F249B4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4CFC1B" w14:textId="77777777" w:rsidR="00AD7575" w:rsidRPr="00F249B4" w:rsidRDefault="00AD7575" w:rsidP="004E64AF">
            <w:pPr>
              <w:pStyle w:val="tabletext00"/>
              <w:rPr>
                <w:ins w:id="1196" w:author="Author"/>
              </w:rPr>
            </w:pPr>
            <w:ins w:id="1197" w:author="Author">
              <w:r w:rsidRPr="00F249B4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706ECD" w14:textId="77777777" w:rsidR="00AD7575" w:rsidRPr="00F249B4" w:rsidRDefault="00AD7575" w:rsidP="004E64AF">
            <w:pPr>
              <w:pStyle w:val="tabletext00"/>
              <w:jc w:val="right"/>
              <w:rPr>
                <w:ins w:id="119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7578F65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199" w:author="Author"/>
              </w:rPr>
            </w:pPr>
            <w:ins w:id="1200" w:author="Author">
              <w:r w:rsidRPr="00F249B4">
                <w:t>2155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24DA79" w14:textId="77777777" w:rsidR="00AD7575" w:rsidRPr="00F249B4" w:rsidRDefault="00AD7575" w:rsidP="004E64AF">
            <w:pPr>
              <w:pStyle w:val="tabletext00"/>
              <w:jc w:val="right"/>
              <w:rPr>
                <w:ins w:id="120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1DE4A6B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202" w:author="Author"/>
              </w:rPr>
            </w:pPr>
            <w:ins w:id="1203" w:author="Author">
              <w:r w:rsidRPr="00F249B4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D9CB61" w14:textId="77777777" w:rsidR="00AD7575" w:rsidRPr="00F249B4" w:rsidRDefault="00AD7575" w:rsidP="004E64AF">
            <w:pPr>
              <w:pStyle w:val="tabletext00"/>
              <w:jc w:val="right"/>
              <w:rPr>
                <w:ins w:id="12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95C2047" w14:textId="77777777" w:rsidR="00AD7575" w:rsidRPr="00F249B4" w:rsidRDefault="00AD7575" w:rsidP="004E64AF">
            <w:pPr>
              <w:pStyle w:val="tabletext00"/>
              <w:rPr>
                <w:ins w:id="1205" w:author="Author"/>
              </w:rPr>
            </w:pPr>
            <w:ins w:id="1206" w:author="Author">
              <w:r w:rsidRPr="00F249B4">
                <w:t>259</w:t>
              </w:r>
            </w:ins>
          </w:p>
        </w:tc>
      </w:tr>
      <w:tr w:rsidR="00AD7575" w:rsidRPr="00F249B4" w14:paraId="73545CA0" w14:textId="77777777" w:rsidTr="004E64AF">
        <w:trPr>
          <w:gridAfter w:val="1"/>
          <w:wAfter w:w="13" w:type="dxa"/>
          <w:cantSplit/>
          <w:trHeight w:val="190"/>
          <w:ins w:id="1207" w:author="Author"/>
        </w:trPr>
        <w:tc>
          <w:tcPr>
            <w:tcW w:w="200" w:type="dxa"/>
          </w:tcPr>
          <w:p w14:paraId="7EA62533" w14:textId="77777777" w:rsidR="00AD7575" w:rsidRPr="00F249B4" w:rsidRDefault="00AD7575" w:rsidP="004E64AF">
            <w:pPr>
              <w:pStyle w:val="tabletext00"/>
              <w:rPr>
                <w:ins w:id="12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EE0120" w14:textId="77777777" w:rsidR="00AD7575" w:rsidRPr="00F249B4" w:rsidRDefault="00AD7575" w:rsidP="004E64AF">
            <w:pPr>
              <w:pStyle w:val="tabletext00"/>
              <w:jc w:val="center"/>
              <w:rPr>
                <w:ins w:id="1209" w:author="Author"/>
              </w:rPr>
            </w:pPr>
            <w:ins w:id="1210" w:author="Author">
              <w:r w:rsidRPr="00F249B4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DFC2C" w14:textId="77777777" w:rsidR="00AD7575" w:rsidRPr="00F249B4" w:rsidRDefault="00AD7575" w:rsidP="004E64AF">
            <w:pPr>
              <w:pStyle w:val="tabletext00"/>
              <w:rPr>
                <w:ins w:id="1211" w:author="Author"/>
              </w:rPr>
            </w:pPr>
            <w:ins w:id="1212" w:author="Author">
              <w:r w:rsidRPr="00F249B4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AFEBC4" w14:textId="77777777" w:rsidR="00AD7575" w:rsidRPr="00F249B4" w:rsidRDefault="00AD7575" w:rsidP="004E64AF">
            <w:pPr>
              <w:pStyle w:val="tabletext00"/>
              <w:jc w:val="right"/>
              <w:rPr>
                <w:ins w:id="121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BF4987E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214" w:author="Author"/>
              </w:rPr>
            </w:pPr>
            <w:ins w:id="1215" w:author="Author">
              <w:r w:rsidRPr="00F249B4">
                <w:t>2155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8AEEE4" w14:textId="77777777" w:rsidR="00AD7575" w:rsidRPr="00F249B4" w:rsidRDefault="00AD7575" w:rsidP="004E64AF">
            <w:pPr>
              <w:pStyle w:val="tabletext00"/>
              <w:jc w:val="right"/>
              <w:rPr>
                <w:ins w:id="121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9FB87DA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217" w:author="Author"/>
              </w:rPr>
            </w:pPr>
            <w:ins w:id="1218" w:author="Author">
              <w:r w:rsidRPr="00F249B4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97AD09" w14:textId="77777777" w:rsidR="00AD7575" w:rsidRPr="00F249B4" w:rsidRDefault="00AD7575" w:rsidP="004E64AF">
            <w:pPr>
              <w:pStyle w:val="tabletext00"/>
              <w:jc w:val="right"/>
              <w:rPr>
                <w:ins w:id="12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2D5E8E4" w14:textId="77777777" w:rsidR="00AD7575" w:rsidRPr="00F249B4" w:rsidRDefault="00AD7575" w:rsidP="004E64AF">
            <w:pPr>
              <w:pStyle w:val="tabletext00"/>
              <w:rPr>
                <w:ins w:id="1220" w:author="Author"/>
              </w:rPr>
            </w:pPr>
            <w:ins w:id="1221" w:author="Author">
              <w:r w:rsidRPr="00F249B4">
                <w:t>259</w:t>
              </w:r>
            </w:ins>
          </w:p>
        </w:tc>
      </w:tr>
      <w:tr w:rsidR="00AD7575" w:rsidRPr="00F249B4" w14:paraId="1DC48264" w14:textId="77777777" w:rsidTr="004E64AF">
        <w:trPr>
          <w:gridAfter w:val="1"/>
          <w:wAfter w:w="13" w:type="dxa"/>
          <w:cantSplit/>
          <w:trHeight w:val="190"/>
          <w:ins w:id="1222" w:author="Author"/>
        </w:trPr>
        <w:tc>
          <w:tcPr>
            <w:tcW w:w="200" w:type="dxa"/>
          </w:tcPr>
          <w:p w14:paraId="06725240" w14:textId="77777777" w:rsidR="00AD7575" w:rsidRPr="00F249B4" w:rsidRDefault="00AD7575" w:rsidP="004E64AF">
            <w:pPr>
              <w:pStyle w:val="tabletext00"/>
              <w:rPr>
                <w:ins w:id="12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CA18EB" w14:textId="77777777" w:rsidR="00AD7575" w:rsidRPr="00F249B4" w:rsidRDefault="00AD7575" w:rsidP="004E64AF">
            <w:pPr>
              <w:pStyle w:val="tabletext00"/>
              <w:jc w:val="center"/>
              <w:rPr>
                <w:ins w:id="1224" w:author="Author"/>
              </w:rPr>
            </w:pPr>
            <w:ins w:id="1225" w:author="Author">
              <w:r w:rsidRPr="00F249B4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2AEDFF" w14:textId="77777777" w:rsidR="00AD7575" w:rsidRPr="00F249B4" w:rsidRDefault="00AD7575" w:rsidP="004E64AF">
            <w:pPr>
              <w:pStyle w:val="tabletext00"/>
              <w:rPr>
                <w:ins w:id="1226" w:author="Author"/>
              </w:rPr>
            </w:pPr>
            <w:ins w:id="1227" w:author="Author">
              <w:r w:rsidRPr="00F249B4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F94EF1" w14:textId="77777777" w:rsidR="00AD7575" w:rsidRPr="00F249B4" w:rsidRDefault="00AD7575" w:rsidP="004E64AF">
            <w:pPr>
              <w:pStyle w:val="tabletext00"/>
              <w:jc w:val="right"/>
              <w:rPr>
                <w:ins w:id="122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2563E54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229" w:author="Author"/>
              </w:rPr>
            </w:pPr>
            <w:ins w:id="1230" w:author="Author">
              <w:r w:rsidRPr="00F249B4">
                <w:t>2287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A200FE" w14:textId="77777777" w:rsidR="00AD7575" w:rsidRPr="00F249B4" w:rsidRDefault="00AD7575" w:rsidP="004E64AF">
            <w:pPr>
              <w:pStyle w:val="tabletext00"/>
              <w:jc w:val="right"/>
              <w:rPr>
                <w:ins w:id="123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F0D005E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232" w:author="Author"/>
              </w:rPr>
            </w:pPr>
            <w:ins w:id="1233" w:author="Author">
              <w:r w:rsidRPr="00F249B4">
                <w:t>931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D3E5CC" w14:textId="77777777" w:rsidR="00AD7575" w:rsidRPr="00F249B4" w:rsidRDefault="00AD7575" w:rsidP="004E64AF">
            <w:pPr>
              <w:pStyle w:val="tabletext00"/>
              <w:jc w:val="right"/>
              <w:rPr>
                <w:ins w:id="12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C23A02C" w14:textId="77777777" w:rsidR="00AD7575" w:rsidRPr="00F249B4" w:rsidRDefault="00AD7575" w:rsidP="004E64AF">
            <w:pPr>
              <w:pStyle w:val="tabletext00"/>
              <w:rPr>
                <w:ins w:id="1235" w:author="Author"/>
              </w:rPr>
            </w:pPr>
            <w:ins w:id="1236" w:author="Author">
              <w:r w:rsidRPr="00F249B4">
                <w:t>354</w:t>
              </w:r>
            </w:ins>
          </w:p>
        </w:tc>
      </w:tr>
      <w:tr w:rsidR="00AD7575" w:rsidRPr="00F249B4" w14:paraId="07A4C41E" w14:textId="77777777" w:rsidTr="004E64AF">
        <w:trPr>
          <w:gridAfter w:val="1"/>
          <w:wAfter w:w="13" w:type="dxa"/>
          <w:cantSplit/>
          <w:trHeight w:val="190"/>
          <w:ins w:id="1237" w:author="Author"/>
        </w:trPr>
        <w:tc>
          <w:tcPr>
            <w:tcW w:w="200" w:type="dxa"/>
          </w:tcPr>
          <w:p w14:paraId="16CAF7F8" w14:textId="77777777" w:rsidR="00AD7575" w:rsidRPr="00F249B4" w:rsidRDefault="00AD7575" w:rsidP="004E64AF">
            <w:pPr>
              <w:pStyle w:val="tabletext00"/>
              <w:rPr>
                <w:ins w:id="12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979D12" w14:textId="77777777" w:rsidR="00AD7575" w:rsidRPr="00F249B4" w:rsidRDefault="00AD7575" w:rsidP="004E64AF">
            <w:pPr>
              <w:pStyle w:val="tabletext00"/>
              <w:jc w:val="center"/>
              <w:rPr>
                <w:ins w:id="1239" w:author="Author"/>
              </w:rPr>
            </w:pPr>
            <w:ins w:id="1240" w:author="Author">
              <w:r w:rsidRPr="00F249B4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7162F3" w14:textId="77777777" w:rsidR="00AD7575" w:rsidRPr="00F249B4" w:rsidRDefault="00AD7575" w:rsidP="004E64AF">
            <w:pPr>
              <w:pStyle w:val="tabletext00"/>
              <w:rPr>
                <w:ins w:id="1241" w:author="Author"/>
              </w:rPr>
            </w:pPr>
            <w:ins w:id="1242" w:author="Author">
              <w:r w:rsidRPr="00F249B4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EDF2F3" w14:textId="77777777" w:rsidR="00AD7575" w:rsidRPr="00F249B4" w:rsidRDefault="00AD7575" w:rsidP="004E64AF">
            <w:pPr>
              <w:pStyle w:val="tabletext00"/>
              <w:jc w:val="right"/>
              <w:rPr>
                <w:ins w:id="124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58E129E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244" w:author="Author"/>
              </w:rPr>
            </w:pPr>
            <w:ins w:id="1245" w:author="Author">
              <w:r w:rsidRPr="00F249B4">
                <w:t>2097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6D1609" w14:textId="77777777" w:rsidR="00AD7575" w:rsidRPr="00F249B4" w:rsidRDefault="00AD7575" w:rsidP="004E64AF">
            <w:pPr>
              <w:pStyle w:val="tabletext00"/>
              <w:jc w:val="right"/>
              <w:rPr>
                <w:ins w:id="124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F31A8E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247" w:author="Author"/>
              </w:rPr>
            </w:pPr>
            <w:ins w:id="1248" w:author="Author">
              <w:r w:rsidRPr="00F249B4">
                <w:t>671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4E97C6" w14:textId="77777777" w:rsidR="00AD7575" w:rsidRPr="00F249B4" w:rsidRDefault="00AD7575" w:rsidP="004E64AF">
            <w:pPr>
              <w:pStyle w:val="tabletext00"/>
              <w:jc w:val="right"/>
              <w:rPr>
                <w:ins w:id="12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02146C5" w14:textId="77777777" w:rsidR="00AD7575" w:rsidRPr="00F249B4" w:rsidRDefault="00AD7575" w:rsidP="004E64AF">
            <w:pPr>
              <w:pStyle w:val="tabletext00"/>
              <w:rPr>
                <w:ins w:id="1250" w:author="Author"/>
              </w:rPr>
            </w:pPr>
            <w:ins w:id="1251" w:author="Author">
              <w:r w:rsidRPr="00F249B4">
                <w:t>270</w:t>
              </w:r>
            </w:ins>
          </w:p>
        </w:tc>
      </w:tr>
      <w:tr w:rsidR="00AD7575" w:rsidRPr="00F249B4" w14:paraId="42627602" w14:textId="77777777" w:rsidTr="004E64AF">
        <w:trPr>
          <w:gridAfter w:val="1"/>
          <w:wAfter w:w="13" w:type="dxa"/>
          <w:cantSplit/>
          <w:trHeight w:val="190"/>
          <w:ins w:id="1252" w:author="Author"/>
        </w:trPr>
        <w:tc>
          <w:tcPr>
            <w:tcW w:w="200" w:type="dxa"/>
          </w:tcPr>
          <w:p w14:paraId="5704707D" w14:textId="77777777" w:rsidR="00AD7575" w:rsidRPr="00F249B4" w:rsidRDefault="00AD7575" w:rsidP="004E64AF">
            <w:pPr>
              <w:pStyle w:val="tabletext00"/>
              <w:rPr>
                <w:ins w:id="12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5C5116" w14:textId="77777777" w:rsidR="00AD7575" w:rsidRPr="00F249B4" w:rsidRDefault="00AD7575" w:rsidP="004E64AF">
            <w:pPr>
              <w:pStyle w:val="tabletext00"/>
              <w:jc w:val="center"/>
              <w:rPr>
                <w:ins w:id="1254" w:author="Author"/>
              </w:rPr>
            </w:pPr>
            <w:ins w:id="1255" w:author="Author">
              <w:r w:rsidRPr="00F249B4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9FA57D" w14:textId="77777777" w:rsidR="00AD7575" w:rsidRPr="00F249B4" w:rsidRDefault="00AD7575" w:rsidP="004E64AF">
            <w:pPr>
              <w:pStyle w:val="tabletext00"/>
              <w:rPr>
                <w:ins w:id="1256" w:author="Author"/>
              </w:rPr>
            </w:pPr>
            <w:ins w:id="1257" w:author="Author">
              <w:r w:rsidRPr="00F249B4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9C86DA" w14:textId="77777777" w:rsidR="00AD7575" w:rsidRPr="00F249B4" w:rsidRDefault="00AD7575" w:rsidP="004E64AF">
            <w:pPr>
              <w:pStyle w:val="tabletext00"/>
              <w:jc w:val="right"/>
              <w:rPr>
                <w:ins w:id="125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AEE15E3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259" w:author="Author"/>
              </w:rPr>
            </w:pPr>
            <w:ins w:id="1260" w:author="Author">
              <w:r w:rsidRPr="00F249B4"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CA8440" w14:textId="77777777" w:rsidR="00AD7575" w:rsidRPr="00F249B4" w:rsidRDefault="00AD7575" w:rsidP="004E64AF">
            <w:pPr>
              <w:pStyle w:val="tabletext00"/>
              <w:jc w:val="right"/>
              <w:rPr>
                <w:ins w:id="126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6405C8C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262" w:author="Author"/>
              </w:rPr>
            </w:pPr>
            <w:ins w:id="1263" w:author="Author">
              <w:r w:rsidRPr="00F249B4"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2B43C4" w14:textId="77777777" w:rsidR="00AD7575" w:rsidRPr="00F249B4" w:rsidRDefault="00AD7575" w:rsidP="004E64AF">
            <w:pPr>
              <w:pStyle w:val="tabletext00"/>
              <w:jc w:val="right"/>
              <w:rPr>
                <w:ins w:id="12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CD3BF65" w14:textId="77777777" w:rsidR="00AD7575" w:rsidRPr="00F249B4" w:rsidRDefault="00AD7575" w:rsidP="004E64AF">
            <w:pPr>
              <w:pStyle w:val="tabletext00"/>
              <w:rPr>
                <w:ins w:id="1265" w:author="Author"/>
              </w:rPr>
            </w:pPr>
            <w:ins w:id="1266" w:author="Author">
              <w:r w:rsidRPr="00F249B4">
                <w:t>251</w:t>
              </w:r>
            </w:ins>
          </w:p>
        </w:tc>
      </w:tr>
      <w:tr w:rsidR="00AD7575" w:rsidRPr="00F249B4" w14:paraId="20FD2272" w14:textId="77777777" w:rsidTr="004E64AF">
        <w:trPr>
          <w:gridAfter w:val="1"/>
          <w:wAfter w:w="13" w:type="dxa"/>
          <w:cantSplit/>
          <w:trHeight w:val="190"/>
          <w:ins w:id="1267" w:author="Author"/>
        </w:trPr>
        <w:tc>
          <w:tcPr>
            <w:tcW w:w="200" w:type="dxa"/>
          </w:tcPr>
          <w:p w14:paraId="56560F47" w14:textId="77777777" w:rsidR="00AD7575" w:rsidRPr="00F249B4" w:rsidRDefault="00AD7575" w:rsidP="004E64AF">
            <w:pPr>
              <w:pStyle w:val="tabletext00"/>
              <w:rPr>
                <w:ins w:id="12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950DDB" w14:textId="77777777" w:rsidR="00AD7575" w:rsidRPr="00F249B4" w:rsidRDefault="00AD7575" w:rsidP="004E64AF">
            <w:pPr>
              <w:pStyle w:val="tabletext00"/>
              <w:jc w:val="center"/>
              <w:rPr>
                <w:ins w:id="1269" w:author="Author"/>
              </w:rPr>
            </w:pPr>
            <w:ins w:id="1270" w:author="Author">
              <w:r w:rsidRPr="00F249B4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415615" w14:textId="77777777" w:rsidR="00AD7575" w:rsidRPr="00F249B4" w:rsidRDefault="00AD7575" w:rsidP="004E64AF">
            <w:pPr>
              <w:pStyle w:val="tabletext00"/>
              <w:rPr>
                <w:ins w:id="1271" w:author="Author"/>
              </w:rPr>
            </w:pPr>
            <w:ins w:id="1272" w:author="Author">
              <w:r w:rsidRPr="00F249B4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90676E" w14:textId="77777777" w:rsidR="00AD7575" w:rsidRPr="00F249B4" w:rsidRDefault="00AD7575" w:rsidP="004E64AF">
            <w:pPr>
              <w:pStyle w:val="tabletext00"/>
              <w:jc w:val="right"/>
              <w:rPr>
                <w:ins w:id="127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EDCADEB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274" w:author="Author"/>
              </w:rPr>
            </w:pPr>
            <w:ins w:id="1275" w:author="Author">
              <w:r w:rsidRPr="00F249B4"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08EABC" w14:textId="77777777" w:rsidR="00AD7575" w:rsidRPr="00F249B4" w:rsidRDefault="00AD7575" w:rsidP="004E64AF">
            <w:pPr>
              <w:pStyle w:val="tabletext00"/>
              <w:jc w:val="right"/>
              <w:rPr>
                <w:ins w:id="127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8220A63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277" w:author="Author"/>
              </w:rPr>
            </w:pPr>
            <w:ins w:id="1278" w:author="Author">
              <w:r w:rsidRPr="00F249B4"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F53481" w14:textId="77777777" w:rsidR="00AD7575" w:rsidRPr="00F249B4" w:rsidRDefault="00AD7575" w:rsidP="004E64AF">
            <w:pPr>
              <w:pStyle w:val="tabletext00"/>
              <w:jc w:val="right"/>
              <w:rPr>
                <w:ins w:id="12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5EC3014" w14:textId="77777777" w:rsidR="00AD7575" w:rsidRPr="00F249B4" w:rsidRDefault="00AD7575" w:rsidP="004E64AF">
            <w:pPr>
              <w:pStyle w:val="tabletext00"/>
              <w:rPr>
                <w:ins w:id="1280" w:author="Author"/>
              </w:rPr>
            </w:pPr>
            <w:ins w:id="1281" w:author="Author">
              <w:r w:rsidRPr="00F249B4">
                <w:t>275</w:t>
              </w:r>
            </w:ins>
          </w:p>
        </w:tc>
      </w:tr>
      <w:tr w:rsidR="00AD7575" w:rsidRPr="00F249B4" w14:paraId="027380E5" w14:textId="77777777" w:rsidTr="004E64AF">
        <w:trPr>
          <w:gridAfter w:val="1"/>
          <w:wAfter w:w="13" w:type="dxa"/>
          <w:cantSplit/>
          <w:trHeight w:val="190"/>
          <w:ins w:id="1282" w:author="Author"/>
        </w:trPr>
        <w:tc>
          <w:tcPr>
            <w:tcW w:w="200" w:type="dxa"/>
          </w:tcPr>
          <w:p w14:paraId="2A1F2537" w14:textId="77777777" w:rsidR="00AD7575" w:rsidRPr="00F249B4" w:rsidRDefault="00AD7575" w:rsidP="004E64AF">
            <w:pPr>
              <w:pStyle w:val="tabletext00"/>
              <w:rPr>
                <w:ins w:id="12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E3727F" w14:textId="77777777" w:rsidR="00AD7575" w:rsidRPr="00F249B4" w:rsidRDefault="00AD7575" w:rsidP="004E64AF">
            <w:pPr>
              <w:pStyle w:val="tabletext00"/>
              <w:jc w:val="center"/>
              <w:rPr>
                <w:ins w:id="1284" w:author="Author"/>
              </w:rPr>
            </w:pPr>
            <w:ins w:id="1285" w:author="Author">
              <w:r w:rsidRPr="00F249B4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AC1880" w14:textId="77777777" w:rsidR="00AD7575" w:rsidRPr="00F249B4" w:rsidRDefault="00AD7575" w:rsidP="004E64AF">
            <w:pPr>
              <w:pStyle w:val="tabletext00"/>
              <w:rPr>
                <w:ins w:id="1286" w:author="Author"/>
              </w:rPr>
            </w:pPr>
            <w:ins w:id="1287" w:author="Author">
              <w:r w:rsidRPr="00F249B4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34C057" w14:textId="77777777" w:rsidR="00AD7575" w:rsidRPr="00F249B4" w:rsidRDefault="00AD7575" w:rsidP="004E64AF">
            <w:pPr>
              <w:pStyle w:val="tabletext00"/>
              <w:jc w:val="right"/>
              <w:rPr>
                <w:ins w:id="128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6C39B48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289" w:author="Author"/>
              </w:rPr>
            </w:pPr>
            <w:ins w:id="1290" w:author="Author">
              <w:r w:rsidRPr="00F249B4">
                <w:t>2287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28CC2F" w14:textId="77777777" w:rsidR="00AD7575" w:rsidRPr="00F249B4" w:rsidRDefault="00AD7575" w:rsidP="004E64AF">
            <w:pPr>
              <w:pStyle w:val="tabletext00"/>
              <w:jc w:val="right"/>
              <w:rPr>
                <w:ins w:id="129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D2DF54D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292" w:author="Author"/>
              </w:rPr>
            </w:pPr>
            <w:ins w:id="1293" w:author="Author">
              <w:r w:rsidRPr="00F249B4">
                <w:t>931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2856B9" w14:textId="77777777" w:rsidR="00AD7575" w:rsidRPr="00F249B4" w:rsidRDefault="00AD7575" w:rsidP="004E64AF">
            <w:pPr>
              <w:pStyle w:val="tabletext00"/>
              <w:jc w:val="right"/>
              <w:rPr>
                <w:ins w:id="12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193E98C" w14:textId="77777777" w:rsidR="00AD7575" w:rsidRPr="00F249B4" w:rsidRDefault="00AD7575" w:rsidP="004E64AF">
            <w:pPr>
              <w:pStyle w:val="tabletext00"/>
              <w:rPr>
                <w:ins w:id="1295" w:author="Author"/>
              </w:rPr>
            </w:pPr>
            <w:ins w:id="1296" w:author="Author">
              <w:r w:rsidRPr="00F249B4">
                <w:t>354</w:t>
              </w:r>
            </w:ins>
          </w:p>
        </w:tc>
      </w:tr>
      <w:tr w:rsidR="00AD7575" w:rsidRPr="00F249B4" w14:paraId="72C805CE" w14:textId="77777777" w:rsidTr="004E64AF">
        <w:trPr>
          <w:gridAfter w:val="1"/>
          <w:wAfter w:w="13" w:type="dxa"/>
          <w:cantSplit/>
          <w:trHeight w:val="190"/>
          <w:ins w:id="1297" w:author="Author"/>
        </w:trPr>
        <w:tc>
          <w:tcPr>
            <w:tcW w:w="200" w:type="dxa"/>
          </w:tcPr>
          <w:p w14:paraId="24248D49" w14:textId="77777777" w:rsidR="00AD7575" w:rsidRPr="00F249B4" w:rsidRDefault="00AD7575" w:rsidP="004E64AF">
            <w:pPr>
              <w:pStyle w:val="tabletext00"/>
              <w:rPr>
                <w:ins w:id="12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4CF6ED" w14:textId="77777777" w:rsidR="00AD7575" w:rsidRPr="00F249B4" w:rsidRDefault="00AD7575" w:rsidP="004E64AF">
            <w:pPr>
              <w:pStyle w:val="tabletext00"/>
              <w:jc w:val="center"/>
              <w:rPr>
                <w:ins w:id="1299" w:author="Author"/>
              </w:rPr>
            </w:pPr>
            <w:ins w:id="1300" w:author="Author">
              <w:r w:rsidRPr="00F249B4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A99E92" w14:textId="77777777" w:rsidR="00AD7575" w:rsidRPr="00F249B4" w:rsidRDefault="00AD7575" w:rsidP="004E64AF">
            <w:pPr>
              <w:pStyle w:val="tabletext00"/>
              <w:rPr>
                <w:ins w:id="1301" w:author="Author"/>
              </w:rPr>
            </w:pPr>
            <w:ins w:id="1302" w:author="Author">
              <w:r w:rsidRPr="00F249B4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34EA8D" w14:textId="77777777" w:rsidR="00AD7575" w:rsidRPr="00F249B4" w:rsidRDefault="00AD7575" w:rsidP="004E64AF">
            <w:pPr>
              <w:pStyle w:val="tabletext00"/>
              <w:jc w:val="right"/>
              <w:rPr>
                <w:ins w:id="130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F17272B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304" w:author="Author"/>
              </w:rPr>
            </w:pPr>
            <w:ins w:id="1305" w:author="Author">
              <w:r w:rsidRPr="00F249B4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4697E1" w14:textId="77777777" w:rsidR="00AD7575" w:rsidRPr="00F249B4" w:rsidRDefault="00AD7575" w:rsidP="004E64AF">
            <w:pPr>
              <w:pStyle w:val="tabletext00"/>
              <w:jc w:val="right"/>
              <w:rPr>
                <w:ins w:id="130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D3D64EF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307" w:author="Author"/>
              </w:rPr>
            </w:pPr>
            <w:ins w:id="1308" w:author="Author">
              <w:r w:rsidRPr="00F249B4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5608A1" w14:textId="77777777" w:rsidR="00AD7575" w:rsidRPr="00F249B4" w:rsidRDefault="00AD7575" w:rsidP="004E64AF">
            <w:pPr>
              <w:pStyle w:val="tabletext00"/>
              <w:jc w:val="right"/>
              <w:rPr>
                <w:ins w:id="13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A95E03B" w14:textId="77777777" w:rsidR="00AD7575" w:rsidRPr="00F249B4" w:rsidRDefault="00AD7575" w:rsidP="004E64AF">
            <w:pPr>
              <w:pStyle w:val="tabletext00"/>
              <w:rPr>
                <w:ins w:id="1310" w:author="Author"/>
              </w:rPr>
            </w:pPr>
            <w:ins w:id="1311" w:author="Author">
              <w:r w:rsidRPr="00F249B4">
                <w:t>276</w:t>
              </w:r>
            </w:ins>
          </w:p>
        </w:tc>
      </w:tr>
      <w:tr w:rsidR="00AD7575" w:rsidRPr="00F249B4" w14:paraId="356CB283" w14:textId="77777777" w:rsidTr="004E64AF">
        <w:trPr>
          <w:gridAfter w:val="1"/>
          <w:wAfter w:w="13" w:type="dxa"/>
          <w:cantSplit/>
          <w:trHeight w:val="190"/>
          <w:ins w:id="1312" w:author="Author"/>
        </w:trPr>
        <w:tc>
          <w:tcPr>
            <w:tcW w:w="200" w:type="dxa"/>
          </w:tcPr>
          <w:p w14:paraId="7E93AFE3" w14:textId="77777777" w:rsidR="00AD7575" w:rsidRPr="00F249B4" w:rsidRDefault="00AD7575" w:rsidP="004E64AF">
            <w:pPr>
              <w:pStyle w:val="tabletext00"/>
              <w:rPr>
                <w:ins w:id="13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CF81A4" w14:textId="77777777" w:rsidR="00AD7575" w:rsidRPr="00F249B4" w:rsidRDefault="00AD7575" w:rsidP="004E64AF">
            <w:pPr>
              <w:pStyle w:val="tabletext00"/>
              <w:jc w:val="center"/>
              <w:rPr>
                <w:ins w:id="1314" w:author="Author"/>
              </w:rPr>
            </w:pPr>
            <w:ins w:id="1315" w:author="Author">
              <w:r w:rsidRPr="00F249B4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AD32E3" w14:textId="77777777" w:rsidR="00AD7575" w:rsidRPr="00F249B4" w:rsidRDefault="00AD7575" w:rsidP="004E64AF">
            <w:pPr>
              <w:pStyle w:val="tabletext00"/>
              <w:rPr>
                <w:ins w:id="1316" w:author="Author"/>
              </w:rPr>
            </w:pPr>
            <w:ins w:id="1317" w:author="Author">
              <w:r w:rsidRPr="00F249B4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862528" w14:textId="77777777" w:rsidR="00AD7575" w:rsidRPr="00F249B4" w:rsidRDefault="00AD7575" w:rsidP="004E64AF">
            <w:pPr>
              <w:pStyle w:val="tabletext00"/>
              <w:jc w:val="right"/>
              <w:rPr>
                <w:ins w:id="131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D4C2F4C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319" w:author="Author"/>
              </w:rPr>
            </w:pPr>
            <w:ins w:id="1320" w:author="Author">
              <w:r w:rsidRPr="00F249B4">
                <w:t>2392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BF4031" w14:textId="77777777" w:rsidR="00AD7575" w:rsidRPr="00F249B4" w:rsidRDefault="00AD7575" w:rsidP="004E64AF">
            <w:pPr>
              <w:pStyle w:val="tabletext00"/>
              <w:jc w:val="right"/>
              <w:rPr>
                <w:ins w:id="132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A0E5982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322" w:author="Author"/>
              </w:rPr>
            </w:pPr>
            <w:ins w:id="1323" w:author="Author">
              <w:r w:rsidRPr="00F249B4">
                <w:t>1058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8CDBE5" w14:textId="77777777" w:rsidR="00AD7575" w:rsidRPr="00F249B4" w:rsidRDefault="00AD7575" w:rsidP="004E64AF">
            <w:pPr>
              <w:pStyle w:val="tabletext00"/>
              <w:jc w:val="right"/>
              <w:rPr>
                <w:ins w:id="13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DDCA9D9" w14:textId="77777777" w:rsidR="00AD7575" w:rsidRPr="00F249B4" w:rsidRDefault="00AD7575" w:rsidP="004E64AF">
            <w:pPr>
              <w:pStyle w:val="tabletext00"/>
              <w:rPr>
                <w:ins w:id="1325" w:author="Author"/>
              </w:rPr>
            </w:pPr>
            <w:ins w:id="1326" w:author="Author">
              <w:r w:rsidRPr="00F249B4">
                <w:t>361</w:t>
              </w:r>
            </w:ins>
          </w:p>
        </w:tc>
      </w:tr>
      <w:tr w:rsidR="00AD7575" w:rsidRPr="00F249B4" w14:paraId="1BCE0959" w14:textId="77777777" w:rsidTr="004E64AF">
        <w:trPr>
          <w:gridAfter w:val="1"/>
          <w:wAfter w:w="13" w:type="dxa"/>
          <w:cantSplit/>
          <w:trHeight w:val="190"/>
          <w:ins w:id="1327" w:author="Author"/>
        </w:trPr>
        <w:tc>
          <w:tcPr>
            <w:tcW w:w="200" w:type="dxa"/>
          </w:tcPr>
          <w:p w14:paraId="26092CC6" w14:textId="77777777" w:rsidR="00AD7575" w:rsidRPr="00F249B4" w:rsidRDefault="00AD7575" w:rsidP="004E64AF">
            <w:pPr>
              <w:pStyle w:val="tabletext00"/>
              <w:rPr>
                <w:ins w:id="13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0771F5" w14:textId="77777777" w:rsidR="00AD7575" w:rsidRPr="00F249B4" w:rsidRDefault="00AD7575" w:rsidP="004E64AF">
            <w:pPr>
              <w:pStyle w:val="tabletext00"/>
              <w:jc w:val="center"/>
              <w:rPr>
                <w:ins w:id="1329" w:author="Author"/>
              </w:rPr>
            </w:pPr>
            <w:ins w:id="1330" w:author="Author">
              <w:r w:rsidRPr="00F249B4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ABAF87" w14:textId="77777777" w:rsidR="00AD7575" w:rsidRPr="00F249B4" w:rsidRDefault="00AD7575" w:rsidP="004E64AF">
            <w:pPr>
              <w:pStyle w:val="tabletext00"/>
              <w:rPr>
                <w:ins w:id="1331" w:author="Author"/>
              </w:rPr>
            </w:pPr>
            <w:ins w:id="1332" w:author="Author">
              <w:r w:rsidRPr="00F249B4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799A9E" w14:textId="77777777" w:rsidR="00AD7575" w:rsidRPr="00F249B4" w:rsidRDefault="00AD7575" w:rsidP="004E64AF">
            <w:pPr>
              <w:pStyle w:val="tabletext00"/>
              <w:jc w:val="right"/>
              <w:rPr>
                <w:ins w:id="133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A2D91AB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334" w:author="Author"/>
              </w:rPr>
            </w:pPr>
            <w:ins w:id="1335" w:author="Author">
              <w:r w:rsidRPr="00F249B4">
                <w:t>2869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3A00BF" w14:textId="77777777" w:rsidR="00AD7575" w:rsidRPr="00F249B4" w:rsidRDefault="00AD7575" w:rsidP="004E64AF">
            <w:pPr>
              <w:pStyle w:val="tabletext00"/>
              <w:jc w:val="right"/>
              <w:rPr>
                <w:ins w:id="133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93B7F00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337" w:author="Author"/>
              </w:rPr>
            </w:pPr>
            <w:ins w:id="1338" w:author="Author">
              <w:r w:rsidRPr="00F249B4">
                <w:t>1129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83CDC9" w14:textId="77777777" w:rsidR="00AD7575" w:rsidRPr="00F249B4" w:rsidRDefault="00AD7575" w:rsidP="004E64AF">
            <w:pPr>
              <w:pStyle w:val="tabletext00"/>
              <w:jc w:val="right"/>
              <w:rPr>
                <w:ins w:id="13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D7A66FF" w14:textId="77777777" w:rsidR="00AD7575" w:rsidRPr="00F249B4" w:rsidRDefault="00AD7575" w:rsidP="004E64AF">
            <w:pPr>
              <w:pStyle w:val="tabletext00"/>
              <w:rPr>
                <w:ins w:id="1340" w:author="Author"/>
              </w:rPr>
            </w:pPr>
            <w:ins w:id="1341" w:author="Author">
              <w:r w:rsidRPr="00F249B4">
                <w:t>281</w:t>
              </w:r>
            </w:ins>
          </w:p>
        </w:tc>
      </w:tr>
      <w:tr w:rsidR="00AD7575" w:rsidRPr="00F249B4" w14:paraId="0E66BC32" w14:textId="77777777" w:rsidTr="004E64AF">
        <w:trPr>
          <w:gridAfter w:val="1"/>
          <w:wAfter w:w="13" w:type="dxa"/>
          <w:cantSplit/>
          <w:trHeight w:val="190"/>
          <w:ins w:id="1342" w:author="Author"/>
        </w:trPr>
        <w:tc>
          <w:tcPr>
            <w:tcW w:w="200" w:type="dxa"/>
          </w:tcPr>
          <w:p w14:paraId="4A496476" w14:textId="77777777" w:rsidR="00AD7575" w:rsidRPr="00F249B4" w:rsidRDefault="00AD7575" w:rsidP="004E64AF">
            <w:pPr>
              <w:pStyle w:val="tabletext00"/>
              <w:rPr>
                <w:ins w:id="13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9FE77E" w14:textId="77777777" w:rsidR="00AD7575" w:rsidRPr="00F249B4" w:rsidRDefault="00AD7575" w:rsidP="004E64AF">
            <w:pPr>
              <w:pStyle w:val="tabletext00"/>
              <w:jc w:val="center"/>
              <w:rPr>
                <w:ins w:id="1344" w:author="Author"/>
              </w:rPr>
            </w:pPr>
            <w:ins w:id="1345" w:author="Author">
              <w:r w:rsidRPr="00F249B4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80CACE" w14:textId="77777777" w:rsidR="00AD7575" w:rsidRPr="00F249B4" w:rsidRDefault="00AD7575" w:rsidP="004E64AF">
            <w:pPr>
              <w:pStyle w:val="tabletext00"/>
              <w:rPr>
                <w:ins w:id="1346" w:author="Author"/>
              </w:rPr>
            </w:pPr>
            <w:ins w:id="1347" w:author="Author">
              <w:r w:rsidRPr="00F249B4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F10864" w14:textId="77777777" w:rsidR="00AD7575" w:rsidRPr="00F249B4" w:rsidRDefault="00AD7575" w:rsidP="004E64AF">
            <w:pPr>
              <w:pStyle w:val="tabletext00"/>
              <w:jc w:val="right"/>
              <w:rPr>
                <w:ins w:id="134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9DBD013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349" w:author="Author"/>
              </w:rPr>
            </w:pPr>
            <w:ins w:id="1350" w:author="Author">
              <w:r w:rsidRPr="00F249B4">
                <w:t>2299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CA4A89" w14:textId="77777777" w:rsidR="00AD7575" w:rsidRPr="00F249B4" w:rsidRDefault="00AD7575" w:rsidP="004E64AF">
            <w:pPr>
              <w:pStyle w:val="tabletext00"/>
              <w:jc w:val="right"/>
              <w:rPr>
                <w:ins w:id="135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B9A373E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352" w:author="Author"/>
              </w:rPr>
            </w:pPr>
            <w:ins w:id="1353" w:author="Author">
              <w:r w:rsidRPr="00F249B4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463EAF" w14:textId="77777777" w:rsidR="00AD7575" w:rsidRPr="00F249B4" w:rsidRDefault="00AD7575" w:rsidP="004E64AF">
            <w:pPr>
              <w:pStyle w:val="tabletext00"/>
              <w:jc w:val="right"/>
              <w:rPr>
                <w:ins w:id="13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FDF8E67" w14:textId="77777777" w:rsidR="00AD7575" w:rsidRPr="00F249B4" w:rsidRDefault="00AD7575" w:rsidP="004E64AF">
            <w:pPr>
              <w:pStyle w:val="tabletext00"/>
              <w:rPr>
                <w:ins w:id="1355" w:author="Author"/>
              </w:rPr>
            </w:pPr>
            <w:ins w:id="1356" w:author="Author">
              <w:r w:rsidRPr="00F249B4">
                <w:t>255</w:t>
              </w:r>
            </w:ins>
          </w:p>
        </w:tc>
      </w:tr>
      <w:tr w:rsidR="00AD7575" w:rsidRPr="00F249B4" w14:paraId="7E11CC07" w14:textId="77777777" w:rsidTr="004E64AF">
        <w:trPr>
          <w:gridAfter w:val="1"/>
          <w:wAfter w:w="13" w:type="dxa"/>
          <w:cantSplit/>
          <w:trHeight w:val="190"/>
          <w:ins w:id="1357" w:author="Author"/>
        </w:trPr>
        <w:tc>
          <w:tcPr>
            <w:tcW w:w="200" w:type="dxa"/>
          </w:tcPr>
          <w:p w14:paraId="164E752D" w14:textId="77777777" w:rsidR="00AD7575" w:rsidRPr="00F249B4" w:rsidRDefault="00AD7575" w:rsidP="004E64AF">
            <w:pPr>
              <w:pStyle w:val="tabletext00"/>
              <w:rPr>
                <w:ins w:id="13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F1FCDD" w14:textId="77777777" w:rsidR="00AD7575" w:rsidRPr="00F249B4" w:rsidRDefault="00AD7575" w:rsidP="004E64AF">
            <w:pPr>
              <w:pStyle w:val="tabletext00"/>
              <w:jc w:val="center"/>
              <w:rPr>
                <w:ins w:id="1359" w:author="Author"/>
              </w:rPr>
            </w:pPr>
            <w:ins w:id="1360" w:author="Author">
              <w:r w:rsidRPr="00F249B4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7E88FF" w14:textId="77777777" w:rsidR="00AD7575" w:rsidRPr="00F249B4" w:rsidRDefault="00AD7575" w:rsidP="004E64AF">
            <w:pPr>
              <w:pStyle w:val="tabletext00"/>
              <w:rPr>
                <w:ins w:id="1361" w:author="Author"/>
              </w:rPr>
            </w:pPr>
            <w:ins w:id="1362" w:author="Author">
              <w:r w:rsidRPr="00F249B4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5A68E4" w14:textId="77777777" w:rsidR="00AD7575" w:rsidRPr="00F249B4" w:rsidRDefault="00AD7575" w:rsidP="004E64AF">
            <w:pPr>
              <w:pStyle w:val="tabletext00"/>
              <w:jc w:val="right"/>
              <w:rPr>
                <w:ins w:id="136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476CCE4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364" w:author="Author"/>
              </w:rPr>
            </w:pPr>
            <w:ins w:id="1365" w:author="Author">
              <w:r w:rsidRPr="00F249B4">
                <w:t>2262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9F2D68" w14:textId="77777777" w:rsidR="00AD7575" w:rsidRPr="00F249B4" w:rsidRDefault="00AD7575" w:rsidP="004E64AF">
            <w:pPr>
              <w:pStyle w:val="tabletext00"/>
              <w:jc w:val="right"/>
              <w:rPr>
                <w:ins w:id="136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9DBBCF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367" w:author="Author"/>
              </w:rPr>
            </w:pPr>
            <w:ins w:id="1368" w:author="Author">
              <w:r w:rsidRPr="00F249B4">
                <w:t>969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3AC38C" w14:textId="77777777" w:rsidR="00AD7575" w:rsidRPr="00F249B4" w:rsidRDefault="00AD7575" w:rsidP="004E64AF">
            <w:pPr>
              <w:pStyle w:val="tabletext00"/>
              <w:jc w:val="right"/>
              <w:rPr>
                <w:ins w:id="13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86CB968" w14:textId="77777777" w:rsidR="00AD7575" w:rsidRPr="00F249B4" w:rsidRDefault="00AD7575" w:rsidP="004E64AF">
            <w:pPr>
              <w:pStyle w:val="tabletext00"/>
              <w:rPr>
                <w:ins w:id="1370" w:author="Author"/>
              </w:rPr>
            </w:pPr>
            <w:ins w:id="1371" w:author="Author">
              <w:r w:rsidRPr="00F249B4">
                <w:t>282</w:t>
              </w:r>
            </w:ins>
          </w:p>
        </w:tc>
      </w:tr>
      <w:tr w:rsidR="00AD7575" w:rsidRPr="00F249B4" w14:paraId="3A0FDF9B" w14:textId="77777777" w:rsidTr="004E64AF">
        <w:trPr>
          <w:gridAfter w:val="1"/>
          <w:wAfter w:w="13" w:type="dxa"/>
          <w:cantSplit/>
          <w:trHeight w:val="190"/>
          <w:ins w:id="1372" w:author="Author"/>
        </w:trPr>
        <w:tc>
          <w:tcPr>
            <w:tcW w:w="200" w:type="dxa"/>
          </w:tcPr>
          <w:p w14:paraId="0BCD357D" w14:textId="77777777" w:rsidR="00AD7575" w:rsidRPr="00F249B4" w:rsidRDefault="00AD7575" w:rsidP="004E64AF">
            <w:pPr>
              <w:pStyle w:val="tabletext00"/>
              <w:rPr>
                <w:ins w:id="13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89A326" w14:textId="77777777" w:rsidR="00AD7575" w:rsidRPr="00F249B4" w:rsidRDefault="00AD7575" w:rsidP="004E64AF">
            <w:pPr>
              <w:pStyle w:val="tabletext00"/>
              <w:jc w:val="center"/>
              <w:rPr>
                <w:ins w:id="1374" w:author="Author"/>
              </w:rPr>
            </w:pPr>
            <w:ins w:id="1375" w:author="Author">
              <w:r w:rsidRPr="00F249B4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44BF1F" w14:textId="77777777" w:rsidR="00AD7575" w:rsidRPr="00F249B4" w:rsidRDefault="00AD7575" w:rsidP="004E64AF">
            <w:pPr>
              <w:pStyle w:val="tabletext00"/>
              <w:rPr>
                <w:ins w:id="1376" w:author="Author"/>
              </w:rPr>
            </w:pPr>
            <w:ins w:id="1377" w:author="Author">
              <w:r w:rsidRPr="00F249B4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64EBB2" w14:textId="77777777" w:rsidR="00AD7575" w:rsidRPr="00F249B4" w:rsidRDefault="00AD7575" w:rsidP="004E64AF">
            <w:pPr>
              <w:pStyle w:val="tabletext00"/>
              <w:jc w:val="right"/>
              <w:rPr>
                <w:ins w:id="137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7B2C0A4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379" w:author="Author"/>
              </w:rPr>
            </w:pPr>
            <w:ins w:id="1380" w:author="Author">
              <w:r w:rsidRPr="00F249B4">
                <w:t>1933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95172A" w14:textId="77777777" w:rsidR="00AD7575" w:rsidRPr="00F249B4" w:rsidRDefault="00AD7575" w:rsidP="004E64AF">
            <w:pPr>
              <w:pStyle w:val="tabletext00"/>
              <w:jc w:val="right"/>
              <w:rPr>
                <w:ins w:id="138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5A68574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382" w:author="Author"/>
              </w:rPr>
            </w:pPr>
            <w:ins w:id="1383" w:author="Author">
              <w:r w:rsidRPr="00F249B4"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5A978B" w14:textId="77777777" w:rsidR="00AD7575" w:rsidRPr="00F249B4" w:rsidRDefault="00AD7575" w:rsidP="004E64AF">
            <w:pPr>
              <w:pStyle w:val="tabletext00"/>
              <w:jc w:val="right"/>
              <w:rPr>
                <w:ins w:id="13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E74989E" w14:textId="77777777" w:rsidR="00AD7575" w:rsidRPr="00F249B4" w:rsidRDefault="00AD7575" w:rsidP="004E64AF">
            <w:pPr>
              <w:pStyle w:val="tabletext00"/>
              <w:rPr>
                <w:ins w:id="1385" w:author="Author"/>
              </w:rPr>
            </w:pPr>
            <w:ins w:id="1386" w:author="Author">
              <w:r w:rsidRPr="00F249B4">
                <w:t>267</w:t>
              </w:r>
            </w:ins>
          </w:p>
        </w:tc>
      </w:tr>
      <w:tr w:rsidR="00AD7575" w:rsidRPr="00F249B4" w14:paraId="402010C9" w14:textId="77777777" w:rsidTr="004E64AF">
        <w:trPr>
          <w:gridAfter w:val="1"/>
          <w:wAfter w:w="13" w:type="dxa"/>
          <w:cantSplit/>
          <w:trHeight w:val="190"/>
          <w:ins w:id="1387" w:author="Author"/>
        </w:trPr>
        <w:tc>
          <w:tcPr>
            <w:tcW w:w="200" w:type="dxa"/>
          </w:tcPr>
          <w:p w14:paraId="0E0220F7" w14:textId="77777777" w:rsidR="00AD7575" w:rsidRPr="00F249B4" w:rsidRDefault="00AD7575" w:rsidP="004E64AF">
            <w:pPr>
              <w:pStyle w:val="tabletext00"/>
              <w:rPr>
                <w:ins w:id="13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B76D8A" w14:textId="77777777" w:rsidR="00AD7575" w:rsidRPr="00F249B4" w:rsidRDefault="00AD7575" w:rsidP="004E64AF">
            <w:pPr>
              <w:pStyle w:val="tabletext00"/>
              <w:jc w:val="center"/>
              <w:rPr>
                <w:ins w:id="1389" w:author="Author"/>
              </w:rPr>
            </w:pPr>
            <w:ins w:id="1390" w:author="Author">
              <w:r w:rsidRPr="00F249B4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F1F763" w14:textId="77777777" w:rsidR="00AD7575" w:rsidRPr="00F249B4" w:rsidRDefault="00AD7575" w:rsidP="004E64AF">
            <w:pPr>
              <w:pStyle w:val="tabletext00"/>
              <w:rPr>
                <w:ins w:id="1391" w:author="Author"/>
              </w:rPr>
            </w:pPr>
            <w:ins w:id="1392" w:author="Author">
              <w:r w:rsidRPr="00F249B4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AC69E8" w14:textId="77777777" w:rsidR="00AD7575" w:rsidRPr="00F249B4" w:rsidRDefault="00AD7575" w:rsidP="004E64AF">
            <w:pPr>
              <w:pStyle w:val="tabletext00"/>
              <w:jc w:val="right"/>
              <w:rPr>
                <w:ins w:id="139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367CB10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394" w:author="Author"/>
              </w:rPr>
            </w:pPr>
            <w:ins w:id="1395" w:author="Author">
              <w:r w:rsidRPr="00F249B4">
                <w:t>2188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E60039" w14:textId="77777777" w:rsidR="00AD7575" w:rsidRPr="00F249B4" w:rsidRDefault="00AD7575" w:rsidP="004E64AF">
            <w:pPr>
              <w:pStyle w:val="tabletext00"/>
              <w:jc w:val="right"/>
              <w:rPr>
                <w:ins w:id="139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5A37BA0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397" w:author="Author"/>
              </w:rPr>
            </w:pPr>
            <w:ins w:id="1398" w:author="Author">
              <w:r w:rsidRPr="00F249B4">
                <w:t>805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CA78B3" w14:textId="77777777" w:rsidR="00AD7575" w:rsidRPr="00F249B4" w:rsidRDefault="00AD7575" w:rsidP="004E64AF">
            <w:pPr>
              <w:pStyle w:val="tabletext00"/>
              <w:jc w:val="right"/>
              <w:rPr>
                <w:ins w:id="13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1854120" w14:textId="77777777" w:rsidR="00AD7575" w:rsidRPr="00F249B4" w:rsidRDefault="00AD7575" w:rsidP="004E64AF">
            <w:pPr>
              <w:pStyle w:val="tabletext00"/>
              <w:rPr>
                <w:ins w:id="1400" w:author="Author"/>
              </w:rPr>
            </w:pPr>
            <w:ins w:id="1401" w:author="Author">
              <w:r w:rsidRPr="00F249B4">
                <w:t>299</w:t>
              </w:r>
            </w:ins>
          </w:p>
        </w:tc>
      </w:tr>
      <w:tr w:rsidR="00AD7575" w:rsidRPr="00F249B4" w14:paraId="5145B6D0" w14:textId="77777777" w:rsidTr="004E64AF">
        <w:trPr>
          <w:gridAfter w:val="1"/>
          <w:wAfter w:w="13" w:type="dxa"/>
          <w:cantSplit/>
          <w:trHeight w:val="190"/>
          <w:ins w:id="1402" w:author="Author"/>
        </w:trPr>
        <w:tc>
          <w:tcPr>
            <w:tcW w:w="200" w:type="dxa"/>
          </w:tcPr>
          <w:p w14:paraId="2930D6A6" w14:textId="77777777" w:rsidR="00AD7575" w:rsidRPr="00F249B4" w:rsidRDefault="00AD7575" w:rsidP="004E64AF">
            <w:pPr>
              <w:pStyle w:val="tabletext00"/>
              <w:rPr>
                <w:ins w:id="14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A759CC" w14:textId="77777777" w:rsidR="00AD7575" w:rsidRPr="00F249B4" w:rsidRDefault="00AD7575" w:rsidP="004E64AF">
            <w:pPr>
              <w:pStyle w:val="tabletext00"/>
              <w:jc w:val="center"/>
              <w:rPr>
                <w:ins w:id="1404" w:author="Author"/>
              </w:rPr>
            </w:pPr>
            <w:ins w:id="1405" w:author="Author">
              <w:r w:rsidRPr="00F249B4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2CC97E" w14:textId="77777777" w:rsidR="00AD7575" w:rsidRPr="00F249B4" w:rsidRDefault="00AD7575" w:rsidP="004E64AF">
            <w:pPr>
              <w:pStyle w:val="tabletext00"/>
              <w:rPr>
                <w:ins w:id="1406" w:author="Author"/>
              </w:rPr>
            </w:pPr>
            <w:ins w:id="1407" w:author="Author">
              <w:r w:rsidRPr="00F249B4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3AAD34" w14:textId="77777777" w:rsidR="00AD7575" w:rsidRPr="00F249B4" w:rsidRDefault="00AD7575" w:rsidP="004E64AF">
            <w:pPr>
              <w:pStyle w:val="tabletext00"/>
              <w:jc w:val="right"/>
              <w:rPr>
                <w:ins w:id="140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F139A34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409" w:author="Author"/>
              </w:rPr>
            </w:pPr>
            <w:ins w:id="1410" w:author="Author">
              <w:r w:rsidRPr="00F249B4">
                <w:t>2360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0F8F89" w14:textId="77777777" w:rsidR="00AD7575" w:rsidRPr="00F249B4" w:rsidRDefault="00AD7575" w:rsidP="004E64AF">
            <w:pPr>
              <w:pStyle w:val="tabletext00"/>
              <w:jc w:val="right"/>
              <w:rPr>
                <w:ins w:id="141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6026205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412" w:author="Author"/>
              </w:rPr>
            </w:pPr>
            <w:ins w:id="1413" w:author="Author">
              <w:r w:rsidRPr="00F249B4">
                <w:t>842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773F32" w14:textId="77777777" w:rsidR="00AD7575" w:rsidRPr="00F249B4" w:rsidRDefault="00AD7575" w:rsidP="004E64AF">
            <w:pPr>
              <w:pStyle w:val="tabletext00"/>
              <w:jc w:val="right"/>
              <w:rPr>
                <w:ins w:id="14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DC031DC" w14:textId="77777777" w:rsidR="00AD7575" w:rsidRPr="00F249B4" w:rsidRDefault="00AD7575" w:rsidP="004E64AF">
            <w:pPr>
              <w:pStyle w:val="tabletext00"/>
              <w:rPr>
                <w:ins w:id="1415" w:author="Author"/>
              </w:rPr>
            </w:pPr>
            <w:ins w:id="1416" w:author="Author">
              <w:r w:rsidRPr="00F249B4">
                <w:t>243</w:t>
              </w:r>
            </w:ins>
          </w:p>
        </w:tc>
      </w:tr>
      <w:tr w:rsidR="00AD7575" w:rsidRPr="00F249B4" w14:paraId="3EFAFC73" w14:textId="77777777" w:rsidTr="004E64AF">
        <w:trPr>
          <w:gridAfter w:val="1"/>
          <w:wAfter w:w="13" w:type="dxa"/>
          <w:cantSplit/>
          <w:trHeight w:val="190"/>
          <w:ins w:id="1417" w:author="Author"/>
        </w:trPr>
        <w:tc>
          <w:tcPr>
            <w:tcW w:w="200" w:type="dxa"/>
          </w:tcPr>
          <w:p w14:paraId="7A8326FF" w14:textId="77777777" w:rsidR="00AD7575" w:rsidRPr="00F249B4" w:rsidRDefault="00AD7575" w:rsidP="004E64AF">
            <w:pPr>
              <w:pStyle w:val="tabletext00"/>
              <w:rPr>
                <w:ins w:id="14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7BF1E3" w14:textId="77777777" w:rsidR="00AD7575" w:rsidRPr="00F249B4" w:rsidRDefault="00AD7575" w:rsidP="004E64AF">
            <w:pPr>
              <w:pStyle w:val="tabletext00"/>
              <w:jc w:val="center"/>
              <w:rPr>
                <w:ins w:id="1419" w:author="Author"/>
              </w:rPr>
            </w:pPr>
            <w:ins w:id="1420" w:author="Author">
              <w:r w:rsidRPr="00F249B4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FB3EA5" w14:textId="77777777" w:rsidR="00AD7575" w:rsidRPr="00F249B4" w:rsidRDefault="00AD7575" w:rsidP="004E64AF">
            <w:pPr>
              <w:pStyle w:val="tabletext00"/>
              <w:rPr>
                <w:ins w:id="1421" w:author="Author"/>
              </w:rPr>
            </w:pPr>
            <w:ins w:id="1422" w:author="Author">
              <w:r w:rsidRPr="00F249B4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9F2E16" w14:textId="77777777" w:rsidR="00AD7575" w:rsidRPr="00F249B4" w:rsidRDefault="00AD7575" w:rsidP="004E64AF">
            <w:pPr>
              <w:pStyle w:val="tabletext00"/>
              <w:jc w:val="right"/>
              <w:rPr>
                <w:ins w:id="142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BB7DC6E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424" w:author="Author"/>
              </w:rPr>
            </w:pPr>
            <w:ins w:id="1425" w:author="Author">
              <w:r w:rsidRPr="00F249B4">
                <w:t>2194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904B04" w14:textId="77777777" w:rsidR="00AD7575" w:rsidRPr="00F249B4" w:rsidRDefault="00AD7575" w:rsidP="004E64AF">
            <w:pPr>
              <w:pStyle w:val="tabletext00"/>
              <w:jc w:val="right"/>
              <w:rPr>
                <w:ins w:id="142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59AB73D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427" w:author="Author"/>
              </w:rPr>
            </w:pPr>
            <w:ins w:id="1428" w:author="Author">
              <w:r w:rsidRPr="00F249B4">
                <w:t>761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747062" w14:textId="77777777" w:rsidR="00AD7575" w:rsidRPr="00F249B4" w:rsidRDefault="00AD7575" w:rsidP="004E64AF">
            <w:pPr>
              <w:pStyle w:val="tabletext00"/>
              <w:jc w:val="right"/>
              <w:rPr>
                <w:ins w:id="14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D08358A" w14:textId="77777777" w:rsidR="00AD7575" w:rsidRPr="00F249B4" w:rsidRDefault="00AD7575" w:rsidP="004E64AF">
            <w:pPr>
              <w:pStyle w:val="tabletext00"/>
              <w:rPr>
                <w:ins w:id="1430" w:author="Author"/>
              </w:rPr>
            </w:pPr>
            <w:ins w:id="1431" w:author="Author">
              <w:r w:rsidRPr="00F249B4">
                <w:t>275</w:t>
              </w:r>
            </w:ins>
          </w:p>
        </w:tc>
      </w:tr>
      <w:tr w:rsidR="00AD7575" w:rsidRPr="00F249B4" w14:paraId="73B4D167" w14:textId="77777777" w:rsidTr="004E64AF">
        <w:trPr>
          <w:gridAfter w:val="1"/>
          <w:wAfter w:w="13" w:type="dxa"/>
          <w:cantSplit/>
          <w:trHeight w:val="190"/>
          <w:ins w:id="1432" w:author="Author"/>
        </w:trPr>
        <w:tc>
          <w:tcPr>
            <w:tcW w:w="200" w:type="dxa"/>
          </w:tcPr>
          <w:p w14:paraId="3DB3916F" w14:textId="77777777" w:rsidR="00AD7575" w:rsidRPr="00F249B4" w:rsidRDefault="00AD7575" w:rsidP="004E64AF">
            <w:pPr>
              <w:pStyle w:val="tabletext00"/>
              <w:rPr>
                <w:ins w:id="14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DF1802" w14:textId="77777777" w:rsidR="00AD7575" w:rsidRPr="00F249B4" w:rsidRDefault="00AD7575" w:rsidP="004E64AF">
            <w:pPr>
              <w:pStyle w:val="tabletext00"/>
              <w:jc w:val="center"/>
              <w:rPr>
                <w:ins w:id="1434" w:author="Author"/>
              </w:rPr>
            </w:pPr>
            <w:ins w:id="1435" w:author="Author">
              <w:r w:rsidRPr="00F249B4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A8BF8D" w14:textId="77777777" w:rsidR="00AD7575" w:rsidRPr="00F249B4" w:rsidRDefault="00AD7575" w:rsidP="004E64AF">
            <w:pPr>
              <w:pStyle w:val="tabletext00"/>
              <w:rPr>
                <w:ins w:id="1436" w:author="Author"/>
              </w:rPr>
            </w:pPr>
            <w:ins w:id="1437" w:author="Author">
              <w:r w:rsidRPr="00F249B4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C927E4" w14:textId="77777777" w:rsidR="00AD7575" w:rsidRPr="00F249B4" w:rsidRDefault="00AD7575" w:rsidP="004E64AF">
            <w:pPr>
              <w:pStyle w:val="tabletext00"/>
              <w:jc w:val="right"/>
              <w:rPr>
                <w:ins w:id="1438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10C1AFE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439" w:author="Author"/>
              </w:rPr>
            </w:pPr>
            <w:ins w:id="1440" w:author="Author">
              <w:r w:rsidRPr="00F249B4">
                <w:t>2254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74287D" w14:textId="77777777" w:rsidR="00AD7575" w:rsidRPr="00F249B4" w:rsidRDefault="00AD7575" w:rsidP="004E64AF">
            <w:pPr>
              <w:pStyle w:val="tabletext00"/>
              <w:jc w:val="right"/>
              <w:rPr>
                <w:ins w:id="1441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B420F51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442" w:author="Author"/>
              </w:rPr>
            </w:pPr>
            <w:ins w:id="1443" w:author="Author">
              <w:r w:rsidRPr="00F249B4">
                <w:t>927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525571" w14:textId="77777777" w:rsidR="00AD7575" w:rsidRPr="00F249B4" w:rsidRDefault="00AD7575" w:rsidP="004E64AF">
            <w:pPr>
              <w:pStyle w:val="tabletext00"/>
              <w:jc w:val="right"/>
              <w:rPr>
                <w:ins w:id="14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1A4A0AD" w14:textId="77777777" w:rsidR="00AD7575" w:rsidRPr="00F249B4" w:rsidRDefault="00AD7575" w:rsidP="004E64AF">
            <w:pPr>
              <w:pStyle w:val="tabletext00"/>
              <w:rPr>
                <w:ins w:id="1445" w:author="Author"/>
              </w:rPr>
            </w:pPr>
            <w:ins w:id="1446" w:author="Author">
              <w:r w:rsidRPr="00F249B4">
                <w:t>264</w:t>
              </w:r>
            </w:ins>
          </w:p>
        </w:tc>
      </w:tr>
      <w:tr w:rsidR="00AD7575" w:rsidRPr="00F249B4" w14:paraId="503C004E" w14:textId="77777777" w:rsidTr="004E64AF">
        <w:trPr>
          <w:gridAfter w:val="1"/>
          <w:wAfter w:w="13" w:type="dxa"/>
          <w:cantSplit/>
          <w:trHeight w:val="190"/>
          <w:ins w:id="1447" w:author="Author"/>
        </w:trPr>
        <w:tc>
          <w:tcPr>
            <w:tcW w:w="200" w:type="dxa"/>
          </w:tcPr>
          <w:p w14:paraId="7AD26456" w14:textId="77777777" w:rsidR="00AD7575" w:rsidRPr="00F249B4" w:rsidRDefault="00AD7575" w:rsidP="004E64AF">
            <w:pPr>
              <w:pStyle w:val="tabletext00"/>
              <w:rPr>
                <w:ins w:id="14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602443" w14:textId="77777777" w:rsidR="00AD7575" w:rsidRPr="00F249B4" w:rsidRDefault="00AD7575" w:rsidP="004E64AF">
            <w:pPr>
              <w:pStyle w:val="tabletext00"/>
              <w:jc w:val="center"/>
              <w:rPr>
                <w:ins w:id="1449" w:author="Author"/>
              </w:rPr>
            </w:pPr>
            <w:ins w:id="1450" w:author="Author">
              <w:r w:rsidRPr="00F249B4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5C0345" w14:textId="77777777" w:rsidR="00AD7575" w:rsidRPr="00F249B4" w:rsidRDefault="00AD7575" w:rsidP="004E64AF">
            <w:pPr>
              <w:pStyle w:val="tabletext00"/>
              <w:rPr>
                <w:ins w:id="1451" w:author="Author"/>
              </w:rPr>
            </w:pPr>
            <w:ins w:id="1452" w:author="Author">
              <w:r w:rsidRPr="00F249B4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F63B52" w14:textId="77777777" w:rsidR="00AD7575" w:rsidRPr="00F249B4" w:rsidRDefault="00AD7575" w:rsidP="004E64AF">
            <w:pPr>
              <w:pStyle w:val="tabletext00"/>
              <w:jc w:val="right"/>
              <w:rPr>
                <w:ins w:id="1453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44E76AD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454" w:author="Author"/>
              </w:rPr>
            </w:pPr>
            <w:ins w:id="1455" w:author="Author">
              <w:r w:rsidRPr="00F249B4">
                <w:t>2331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2BCC67" w14:textId="77777777" w:rsidR="00AD7575" w:rsidRPr="00F249B4" w:rsidRDefault="00AD7575" w:rsidP="004E64AF">
            <w:pPr>
              <w:pStyle w:val="tabletext00"/>
              <w:jc w:val="right"/>
              <w:rPr>
                <w:ins w:id="1456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84D4125" w14:textId="77777777" w:rsidR="00AD7575" w:rsidRPr="00F249B4" w:rsidRDefault="00AD7575" w:rsidP="004E64AF">
            <w:pPr>
              <w:pStyle w:val="tabletext00"/>
              <w:tabs>
                <w:tab w:val="decimal" w:pos="400"/>
              </w:tabs>
              <w:rPr>
                <w:ins w:id="1457" w:author="Author"/>
              </w:rPr>
            </w:pPr>
            <w:ins w:id="1458" w:author="Author">
              <w:r w:rsidRPr="00F249B4">
                <w:t>886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C8E4FD" w14:textId="77777777" w:rsidR="00AD7575" w:rsidRPr="00F249B4" w:rsidRDefault="00AD7575" w:rsidP="004E64AF">
            <w:pPr>
              <w:pStyle w:val="tabletext00"/>
              <w:jc w:val="right"/>
              <w:rPr>
                <w:ins w:id="14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40573E6" w14:textId="77777777" w:rsidR="00AD7575" w:rsidRPr="00F249B4" w:rsidRDefault="00AD7575" w:rsidP="004E64AF">
            <w:pPr>
              <w:pStyle w:val="tabletext00"/>
              <w:rPr>
                <w:ins w:id="1460" w:author="Author"/>
              </w:rPr>
            </w:pPr>
            <w:ins w:id="1461" w:author="Author">
              <w:r w:rsidRPr="00F249B4">
                <w:t>257</w:t>
              </w:r>
            </w:ins>
          </w:p>
        </w:tc>
      </w:tr>
    </w:tbl>
    <w:p w14:paraId="01F65ED0" w14:textId="09600AFE" w:rsidR="00AD7575" w:rsidRDefault="00AD7575" w:rsidP="00AD7575">
      <w:pPr>
        <w:pStyle w:val="tablecaption"/>
      </w:pPr>
      <w:ins w:id="1462" w:author="Author">
        <w:r w:rsidRPr="00F249B4">
          <w:t xml:space="preserve">Table 225.F.#2(LC) Zone-rating Table </w:t>
        </w:r>
        <w:r w:rsidRPr="00F249B4">
          <w:rPr>
            <w:rFonts w:cs="Arial"/>
          </w:rPr>
          <w:t>–</w:t>
        </w:r>
        <w:r w:rsidRPr="00F249B4">
          <w:t xml:space="preserve"> Zone 47 (Southeast) Combinations Loss Costs</w:t>
        </w:r>
      </w:ins>
    </w:p>
    <w:p w14:paraId="449257F6" w14:textId="3D456038" w:rsidR="00AD7575" w:rsidRDefault="00AD7575" w:rsidP="00AD7575">
      <w:pPr>
        <w:pStyle w:val="isonormal"/>
        <w:jc w:val="left"/>
      </w:pPr>
    </w:p>
    <w:p w14:paraId="0AED930B" w14:textId="77777777" w:rsidR="00AD7575" w:rsidRDefault="00AD7575" w:rsidP="00AD7575">
      <w:pPr>
        <w:pStyle w:val="isonormal"/>
        <w:sectPr w:rsidR="00AD7575" w:rsidSect="00AD7575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572ED48D" w14:textId="77777777" w:rsidR="00AD7575" w:rsidRPr="00AF16B2" w:rsidRDefault="00AD7575" w:rsidP="00AD7575">
      <w:pPr>
        <w:pStyle w:val="boxrule"/>
        <w:rPr>
          <w:ins w:id="1463" w:author="Author"/>
        </w:rPr>
      </w:pPr>
      <w:ins w:id="1464" w:author="Author">
        <w:r w:rsidRPr="00AF16B2">
          <w:lastRenderedPageBreak/>
          <w:t>249.  AUTO DEALERS – PREMIUM DEVELOPMENT FOR COMMON COVERAGES</w:t>
        </w:r>
      </w:ins>
    </w:p>
    <w:p w14:paraId="3A9D10F8" w14:textId="77777777" w:rsidR="00AD7575" w:rsidRPr="00AF16B2" w:rsidRDefault="00AD7575" w:rsidP="00AD7575">
      <w:pPr>
        <w:pStyle w:val="isonormal"/>
        <w:rPr>
          <w:ins w:id="146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10"/>
        <w:gridCol w:w="2390"/>
      </w:tblGrid>
      <w:tr w:rsidR="00AD7575" w:rsidRPr="00AF16B2" w14:paraId="30F19760" w14:textId="77777777" w:rsidTr="004E64AF">
        <w:trPr>
          <w:cantSplit/>
          <w:trHeight w:val="190"/>
          <w:ins w:id="1466" w:author="Author"/>
        </w:trPr>
        <w:tc>
          <w:tcPr>
            <w:tcW w:w="200" w:type="dxa"/>
          </w:tcPr>
          <w:p w14:paraId="36A0DB94" w14:textId="77777777" w:rsidR="00AD7575" w:rsidRPr="00AF16B2" w:rsidRDefault="00AD7575" w:rsidP="004E64AF">
            <w:pPr>
              <w:pStyle w:val="tablehead"/>
              <w:rPr>
                <w:ins w:id="1467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147C4E" w14:textId="77777777" w:rsidR="00AD7575" w:rsidRPr="00AF16B2" w:rsidRDefault="00AD7575" w:rsidP="004E64AF">
            <w:pPr>
              <w:pStyle w:val="tablehead"/>
              <w:rPr>
                <w:ins w:id="1468" w:author="Author"/>
              </w:rPr>
            </w:pPr>
            <w:ins w:id="1469" w:author="Author">
              <w:r w:rsidRPr="00AF16B2">
                <w:t>Acts, Errors Or Omissions Base Loss Cost</w:t>
              </w:r>
            </w:ins>
          </w:p>
        </w:tc>
      </w:tr>
      <w:tr w:rsidR="00AD7575" w:rsidRPr="00AF16B2" w14:paraId="47297A57" w14:textId="77777777" w:rsidTr="004E64AF">
        <w:trPr>
          <w:cantSplit/>
          <w:trHeight w:val="190"/>
          <w:ins w:id="1470" w:author="Author"/>
        </w:trPr>
        <w:tc>
          <w:tcPr>
            <w:tcW w:w="200" w:type="dxa"/>
          </w:tcPr>
          <w:p w14:paraId="3F490BF3" w14:textId="77777777" w:rsidR="00AD7575" w:rsidRPr="00AF16B2" w:rsidRDefault="00AD7575" w:rsidP="004E64AF">
            <w:pPr>
              <w:pStyle w:val="tabletext11"/>
              <w:rPr>
                <w:ins w:id="1471" w:author="Author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</w:tcBorders>
            <w:hideMark/>
          </w:tcPr>
          <w:p w14:paraId="705C4D74" w14:textId="77777777" w:rsidR="00AD7575" w:rsidRPr="00AF16B2" w:rsidRDefault="00AD7575" w:rsidP="004E64AF">
            <w:pPr>
              <w:pStyle w:val="tabletext11"/>
              <w:jc w:val="right"/>
              <w:rPr>
                <w:ins w:id="1472" w:author="Author"/>
              </w:rPr>
            </w:pPr>
            <w:ins w:id="1473" w:author="Author">
              <w:r w:rsidRPr="00AF16B2">
                <w:t>$</w:t>
              </w:r>
            </w:ins>
          </w:p>
        </w:tc>
        <w:tc>
          <w:tcPr>
            <w:tcW w:w="2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01455BA" w14:textId="77777777" w:rsidR="00AD7575" w:rsidRPr="00AF16B2" w:rsidRDefault="00AD7575" w:rsidP="004E64AF">
            <w:pPr>
              <w:pStyle w:val="tabletext11"/>
              <w:rPr>
                <w:ins w:id="1474" w:author="Author"/>
              </w:rPr>
            </w:pPr>
            <w:ins w:id="1475" w:author="Author">
              <w:r w:rsidRPr="00AF16B2">
                <w:t>41</w:t>
              </w:r>
            </w:ins>
          </w:p>
        </w:tc>
      </w:tr>
    </w:tbl>
    <w:p w14:paraId="1D47372C" w14:textId="77777777" w:rsidR="00AD7575" w:rsidRPr="00AF16B2" w:rsidRDefault="00AD7575" w:rsidP="00AD7575">
      <w:pPr>
        <w:pStyle w:val="tablecaption"/>
        <w:rPr>
          <w:ins w:id="1476" w:author="Author"/>
        </w:rPr>
      </w:pPr>
      <w:ins w:id="1477" w:author="Author">
        <w:r w:rsidRPr="00AF16B2">
          <w:t>Table 249.F.2.a.(LC) Acts, Errors Or Omissions Liability Coverages Loss Cost</w:t>
        </w:r>
      </w:ins>
    </w:p>
    <w:p w14:paraId="501C451C" w14:textId="77777777" w:rsidR="00AD7575" w:rsidRPr="00AF16B2" w:rsidRDefault="00AD7575" w:rsidP="00AD7575">
      <w:pPr>
        <w:pStyle w:val="isonormal"/>
        <w:rPr>
          <w:ins w:id="1478" w:author="Author"/>
        </w:rPr>
      </w:pPr>
    </w:p>
    <w:p w14:paraId="679430DD" w14:textId="77777777" w:rsidR="00AD7575" w:rsidRPr="00AF16B2" w:rsidRDefault="00AD7575" w:rsidP="00AD7575">
      <w:pPr>
        <w:pStyle w:val="blocktext1"/>
        <w:rPr>
          <w:ins w:id="1479" w:author="Author"/>
        </w:rPr>
      </w:pPr>
      <w:ins w:id="1480" w:author="Author">
        <w:r w:rsidRPr="00AF16B2">
          <w:t xml:space="preserve">Table </w:t>
        </w:r>
        <w:r w:rsidRPr="00AF16B2">
          <w:rPr>
            <w:b/>
            <w:bCs/>
          </w:rPr>
          <w:t>249.G.1.(LC)</w:t>
        </w:r>
        <w:r w:rsidRPr="00AF16B2">
          <w:t xml:space="preserve"> is replaced by the following:</w:t>
        </w:r>
      </w:ins>
    </w:p>
    <w:p w14:paraId="3B238B7E" w14:textId="77777777" w:rsidR="00AD7575" w:rsidRPr="00AF16B2" w:rsidRDefault="00AD7575" w:rsidP="00AD7575">
      <w:pPr>
        <w:pStyle w:val="space4"/>
        <w:rPr>
          <w:ins w:id="148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1030"/>
        <w:gridCol w:w="1370"/>
      </w:tblGrid>
      <w:tr w:rsidR="00AD7575" w:rsidRPr="00AF16B2" w14:paraId="73AE46FC" w14:textId="77777777" w:rsidTr="004E64AF">
        <w:trPr>
          <w:cantSplit/>
          <w:trHeight w:val="190"/>
          <w:ins w:id="1482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5DAB2841" w14:textId="77777777" w:rsidR="00AD7575" w:rsidRPr="00AF16B2" w:rsidRDefault="00AD7575" w:rsidP="004E64AF">
            <w:pPr>
              <w:pStyle w:val="tablehead"/>
              <w:rPr>
                <w:ins w:id="1483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342A65" w14:textId="77777777" w:rsidR="00AD7575" w:rsidRPr="00AF16B2" w:rsidRDefault="00AD7575" w:rsidP="004E64AF">
            <w:pPr>
              <w:pStyle w:val="tablehead"/>
              <w:rPr>
                <w:ins w:id="1484" w:author="Author"/>
              </w:rPr>
            </w:pPr>
            <w:ins w:id="1485" w:author="Author">
              <w:r w:rsidRPr="00AF16B2">
                <w:t>Mileage</w:t>
              </w:r>
            </w:ins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4B23EF" w14:textId="77777777" w:rsidR="00AD7575" w:rsidRPr="00AF16B2" w:rsidRDefault="00AD7575" w:rsidP="004E64AF">
            <w:pPr>
              <w:pStyle w:val="tablehead"/>
              <w:rPr>
                <w:ins w:id="1486" w:author="Author"/>
              </w:rPr>
            </w:pPr>
            <w:ins w:id="1487" w:author="Author">
              <w:r w:rsidRPr="00AF16B2">
                <w:t xml:space="preserve">Liability Base Loss Cost Per Driver, Per Trip </w:t>
              </w:r>
            </w:ins>
          </w:p>
        </w:tc>
      </w:tr>
      <w:tr w:rsidR="00AD7575" w:rsidRPr="00AF16B2" w14:paraId="57BB36FD" w14:textId="77777777" w:rsidTr="004E64AF">
        <w:trPr>
          <w:cantSplit/>
          <w:trHeight w:val="190"/>
          <w:ins w:id="1488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7FE63677" w14:textId="77777777" w:rsidR="00AD7575" w:rsidRPr="00AF16B2" w:rsidRDefault="00AD7575" w:rsidP="004E64AF">
            <w:pPr>
              <w:pStyle w:val="tabletext11"/>
              <w:rPr>
                <w:ins w:id="1489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47C6D" w14:textId="77777777" w:rsidR="00AD7575" w:rsidRPr="00AF16B2" w:rsidRDefault="00AD7575" w:rsidP="004E64AF">
            <w:pPr>
              <w:pStyle w:val="tabletext11"/>
              <w:jc w:val="center"/>
              <w:rPr>
                <w:ins w:id="1490" w:author="Author"/>
              </w:rPr>
            </w:pPr>
            <w:ins w:id="1491" w:author="Author">
              <w:r w:rsidRPr="00AF16B2">
                <w:t>51 – 200 Miles</w:t>
              </w:r>
            </w:ins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E62B8E" w14:textId="77777777" w:rsidR="00AD7575" w:rsidRPr="00AF16B2" w:rsidRDefault="00AD7575" w:rsidP="004E64AF">
            <w:pPr>
              <w:pStyle w:val="tabletext11"/>
              <w:jc w:val="right"/>
              <w:rPr>
                <w:ins w:id="1492" w:author="Author"/>
              </w:rPr>
            </w:pPr>
            <w:ins w:id="1493" w:author="Author">
              <w:r w:rsidRPr="00AF16B2">
                <w:t>$</w:t>
              </w:r>
            </w:ins>
          </w:p>
        </w:tc>
        <w:tc>
          <w:tcPr>
            <w:tcW w:w="1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21A4C6" w14:textId="77777777" w:rsidR="00AD7575" w:rsidRPr="00AF16B2" w:rsidRDefault="00AD7575" w:rsidP="004E64AF">
            <w:pPr>
              <w:pStyle w:val="tabletext11"/>
              <w:tabs>
                <w:tab w:val="decimal" w:pos="200"/>
              </w:tabs>
              <w:rPr>
                <w:ins w:id="1494" w:author="Author"/>
              </w:rPr>
            </w:pPr>
            <w:ins w:id="1495" w:author="Author">
              <w:r w:rsidRPr="00AF16B2">
                <w:t>7</w:t>
              </w:r>
            </w:ins>
          </w:p>
        </w:tc>
      </w:tr>
      <w:tr w:rsidR="00AD7575" w:rsidRPr="00AF16B2" w14:paraId="513529A3" w14:textId="77777777" w:rsidTr="004E64AF">
        <w:trPr>
          <w:cantSplit/>
          <w:trHeight w:val="190"/>
          <w:ins w:id="1496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443979CD" w14:textId="77777777" w:rsidR="00AD7575" w:rsidRPr="00AF16B2" w:rsidRDefault="00AD7575" w:rsidP="004E64AF">
            <w:pPr>
              <w:pStyle w:val="tabletext11"/>
              <w:rPr>
                <w:ins w:id="1497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28AE8" w14:textId="77777777" w:rsidR="00AD7575" w:rsidRPr="00AF16B2" w:rsidRDefault="00AD7575" w:rsidP="004E64AF">
            <w:pPr>
              <w:pStyle w:val="tabletext11"/>
              <w:jc w:val="center"/>
              <w:rPr>
                <w:ins w:id="1498" w:author="Author"/>
              </w:rPr>
            </w:pPr>
            <w:ins w:id="1499" w:author="Author">
              <w:r w:rsidRPr="00AF16B2">
                <w:t>Over 200 Miles</w:t>
              </w:r>
            </w:ins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97D387" w14:textId="77777777" w:rsidR="00AD7575" w:rsidRPr="00AF16B2" w:rsidRDefault="00AD7575" w:rsidP="004E64AF">
            <w:pPr>
              <w:pStyle w:val="tabletext11"/>
              <w:rPr>
                <w:ins w:id="1500" w:author="Author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9AB597" w14:textId="77777777" w:rsidR="00AD7575" w:rsidRPr="00AF16B2" w:rsidRDefault="00AD7575" w:rsidP="004E64AF">
            <w:pPr>
              <w:pStyle w:val="tabletext11"/>
              <w:tabs>
                <w:tab w:val="decimal" w:pos="200"/>
              </w:tabs>
              <w:rPr>
                <w:ins w:id="1501" w:author="Author"/>
              </w:rPr>
            </w:pPr>
            <w:ins w:id="1502" w:author="Author">
              <w:r w:rsidRPr="00AF16B2">
                <w:t>10</w:t>
              </w:r>
            </w:ins>
          </w:p>
        </w:tc>
      </w:tr>
    </w:tbl>
    <w:p w14:paraId="7F8B2C80" w14:textId="77777777" w:rsidR="00AD7575" w:rsidRPr="00AF16B2" w:rsidRDefault="00AD7575" w:rsidP="00AD7575">
      <w:pPr>
        <w:pStyle w:val="tablecaption"/>
        <w:rPr>
          <w:ins w:id="1503" w:author="Author"/>
        </w:rPr>
      </w:pPr>
      <w:ins w:id="1504" w:author="Author">
        <w:r w:rsidRPr="00AF16B2">
          <w:t>Table 249.G.1.(LC) Pick Up Or Delivery Of Autos Loss Costs</w:t>
        </w:r>
      </w:ins>
    </w:p>
    <w:p w14:paraId="193725FC" w14:textId="77777777" w:rsidR="00AD7575" w:rsidRPr="00AF16B2" w:rsidRDefault="00AD7575" w:rsidP="00AD7575">
      <w:pPr>
        <w:pStyle w:val="isonormal"/>
        <w:rPr>
          <w:ins w:id="1505" w:author="Author"/>
        </w:rPr>
      </w:pPr>
    </w:p>
    <w:p w14:paraId="73B8F535" w14:textId="77777777" w:rsidR="00AD7575" w:rsidRPr="00AF16B2" w:rsidRDefault="00AD7575" w:rsidP="00AD7575">
      <w:pPr>
        <w:pStyle w:val="blocktext1"/>
        <w:rPr>
          <w:ins w:id="1506" w:author="Author"/>
        </w:rPr>
      </w:pPr>
      <w:ins w:id="1507" w:author="Author">
        <w:r w:rsidRPr="00AF16B2">
          <w:t xml:space="preserve">Tables </w:t>
        </w:r>
        <w:r w:rsidRPr="00AF16B2">
          <w:rPr>
            <w:b/>
            <w:bCs/>
          </w:rPr>
          <w:t>24</w:t>
        </w:r>
        <w:r w:rsidRPr="00AF16B2">
          <w:rPr>
            <w:b/>
          </w:rPr>
          <w:t>9.M.1.(LC)</w:t>
        </w:r>
        <w:r w:rsidRPr="00AF16B2">
          <w:t xml:space="preserve"> and </w:t>
        </w:r>
        <w:r w:rsidRPr="00AF16B2">
          <w:rPr>
            <w:b/>
            <w:bCs/>
          </w:rPr>
          <w:t>24</w:t>
        </w:r>
        <w:r w:rsidRPr="00AF16B2">
          <w:rPr>
            <w:b/>
          </w:rPr>
          <w:t>9.M.2.(LC)</w:t>
        </w:r>
        <w:r w:rsidRPr="00AF16B2">
          <w:t xml:space="preserve"> are replaced by the following:</w:t>
        </w:r>
      </w:ins>
    </w:p>
    <w:p w14:paraId="19A3E918" w14:textId="77777777" w:rsidR="00AD7575" w:rsidRPr="00AF16B2" w:rsidRDefault="00AD7575" w:rsidP="00AD7575">
      <w:pPr>
        <w:pStyle w:val="space4"/>
        <w:rPr>
          <w:ins w:id="1508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766"/>
        <w:gridCol w:w="663"/>
        <w:gridCol w:w="663"/>
        <w:gridCol w:w="663"/>
        <w:gridCol w:w="663"/>
        <w:gridCol w:w="664"/>
        <w:gridCol w:w="663"/>
        <w:gridCol w:w="663"/>
        <w:gridCol w:w="663"/>
        <w:gridCol w:w="663"/>
        <w:gridCol w:w="663"/>
        <w:gridCol w:w="674"/>
      </w:tblGrid>
      <w:tr w:rsidR="00AD7575" w:rsidRPr="00AF16B2" w14:paraId="7E850A51" w14:textId="77777777" w:rsidTr="004E64AF">
        <w:trPr>
          <w:cantSplit/>
          <w:trHeight w:val="190"/>
          <w:ins w:id="1509" w:author="Author"/>
        </w:trPr>
        <w:tc>
          <w:tcPr>
            <w:tcW w:w="200" w:type="dxa"/>
          </w:tcPr>
          <w:p w14:paraId="4031F47E" w14:textId="77777777" w:rsidR="00AD7575" w:rsidRPr="00AF16B2" w:rsidRDefault="00AD7575" w:rsidP="004E64AF">
            <w:pPr>
              <w:pStyle w:val="tablehead"/>
              <w:rPr>
                <w:ins w:id="1510" w:author="Author"/>
              </w:rPr>
            </w:pPr>
          </w:p>
        </w:tc>
        <w:tc>
          <w:tcPr>
            <w:tcW w:w="1008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D5725" w14:textId="77777777" w:rsidR="00AD7575" w:rsidRPr="00AF16B2" w:rsidRDefault="00AD7575" w:rsidP="004E64AF">
            <w:pPr>
              <w:pStyle w:val="tablehead"/>
              <w:rPr>
                <w:ins w:id="1511" w:author="Author"/>
              </w:rPr>
            </w:pPr>
            <w:ins w:id="1512" w:author="Author">
              <w:r w:rsidRPr="00AF16B2">
                <w:t xml:space="preserve">Individual Coverage Drive-away Collision Per Car, Per Trip </w:t>
              </w:r>
            </w:ins>
          </w:p>
        </w:tc>
      </w:tr>
      <w:tr w:rsidR="00AD7575" w:rsidRPr="00AF16B2" w14:paraId="53373CEC" w14:textId="77777777" w:rsidTr="004E64AF">
        <w:trPr>
          <w:cantSplit/>
          <w:trHeight w:val="190"/>
          <w:ins w:id="1513" w:author="Author"/>
        </w:trPr>
        <w:tc>
          <w:tcPr>
            <w:tcW w:w="200" w:type="dxa"/>
          </w:tcPr>
          <w:p w14:paraId="50E9CA7F" w14:textId="77777777" w:rsidR="00AD7575" w:rsidRPr="00AF16B2" w:rsidRDefault="00AD7575" w:rsidP="004E64AF">
            <w:pPr>
              <w:pStyle w:val="tablehead"/>
              <w:rPr>
                <w:ins w:id="1514" w:author="Author"/>
              </w:rPr>
            </w:pPr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40A5AC1" w14:textId="77777777" w:rsidR="00AD7575" w:rsidRPr="00AF16B2" w:rsidRDefault="00AD7575" w:rsidP="004E64AF">
            <w:pPr>
              <w:pStyle w:val="tablehead"/>
              <w:rPr>
                <w:ins w:id="1515" w:author="Author"/>
              </w:rPr>
            </w:pPr>
            <w:ins w:id="1516" w:author="Author">
              <w:r w:rsidRPr="00AF16B2">
                <w:t>Price New At</w:t>
              </w:r>
              <w:r w:rsidRPr="00AF16B2">
                <w:br/>
                <w:t>Factory To Dealer</w:t>
              </w:r>
            </w:ins>
          </w:p>
        </w:tc>
        <w:tc>
          <w:tcPr>
            <w:tcW w:w="807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8782E" w14:textId="77777777" w:rsidR="00AD7575" w:rsidRPr="00AF16B2" w:rsidRDefault="00AD7575" w:rsidP="004E64AF">
            <w:pPr>
              <w:pStyle w:val="tablehead"/>
              <w:rPr>
                <w:ins w:id="1517" w:author="Author"/>
              </w:rPr>
            </w:pPr>
            <w:ins w:id="1518" w:author="Author">
              <w:r w:rsidRPr="00AF16B2">
                <w:t>Loss Costs For Mileage And Deductible – All Territories, Types, Makes And Age Groups</w:t>
              </w:r>
            </w:ins>
          </w:p>
        </w:tc>
      </w:tr>
      <w:tr w:rsidR="00AD7575" w:rsidRPr="00AF16B2" w14:paraId="55BEC658" w14:textId="77777777" w:rsidTr="004E64AF">
        <w:trPr>
          <w:cantSplit/>
          <w:trHeight w:val="190"/>
          <w:ins w:id="1519" w:author="Author"/>
        </w:trPr>
        <w:tc>
          <w:tcPr>
            <w:tcW w:w="200" w:type="dxa"/>
          </w:tcPr>
          <w:p w14:paraId="09291D21" w14:textId="77777777" w:rsidR="00AD7575" w:rsidRPr="00AF16B2" w:rsidRDefault="00AD7575" w:rsidP="004E64AF">
            <w:pPr>
              <w:pStyle w:val="tablehead"/>
              <w:rPr>
                <w:ins w:id="1520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4F23FA" w14:textId="77777777" w:rsidR="00AD7575" w:rsidRPr="00AF16B2" w:rsidRDefault="00AD7575" w:rsidP="004E64AF">
            <w:pPr>
              <w:pStyle w:val="tablehead"/>
              <w:rPr>
                <w:ins w:id="1521" w:author="Author"/>
              </w:rPr>
            </w:pPr>
          </w:p>
        </w:tc>
        <w:tc>
          <w:tcPr>
            <w:tcW w:w="20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3EF02" w14:textId="77777777" w:rsidR="00AD7575" w:rsidRPr="00AF16B2" w:rsidRDefault="00AD7575" w:rsidP="004E64AF">
            <w:pPr>
              <w:pStyle w:val="tablehead"/>
              <w:rPr>
                <w:ins w:id="1522" w:author="Author"/>
              </w:rPr>
            </w:pPr>
            <w:ins w:id="1523" w:author="Author">
              <w:r w:rsidRPr="00AF16B2">
                <w:t>0 – 500 Miles</w:t>
              </w:r>
            </w:ins>
          </w:p>
        </w:tc>
        <w:tc>
          <w:tcPr>
            <w:tcW w:w="1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4FA9D" w14:textId="77777777" w:rsidR="00AD7575" w:rsidRPr="00AF16B2" w:rsidRDefault="00AD7575" w:rsidP="004E64AF">
            <w:pPr>
              <w:pStyle w:val="tablehead"/>
              <w:rPr>
                <w:ins w:id="1524" w:author="Author"/>
              </w:rPr>
            </w:pPr>
            <w:ins w:id="1525" w:author="Author">
              <w:r w:rsidRPr="00AF16B2">
                <w:t>501 – 1,000 Miles</w:t>
              </w:r>
            </w:ins>
          </w:p>
        </w:tc>
        <w:tc>
          <w:tcPr>
            <w:tcW w:w="19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F3F89" w14:textId="77777777" w:rsidR="00AD7575" w:rsidRPr="00AF16B2" w:rsidRDefault="00AD7575" w:rsidP="004E64AF">
            <w:pPr>
              <w:pStyle w:val="tablehead"/>
              <w:rPr>
                <w:ins w:id="1526" w:author="Author"/>
              </w:rPr>
            </w:pPr>
            <w:ins w:id="1527" w:author="Author">
              <w:r w:rsidRPr="00AF16B2">
                <w:t>1,001 – 1,500 Miles</w:t>
              </w:r>
            </w:ins>
          </w:p>
        </w:tc>
        <w:tc>
          <w:tcPr>
            <w:tcW w:w="2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55731" w14:textId="77777777" w:rsidR="00AD7575" w:rsidRPr="00AF16B2" w:rsidRDefault="00AD7575" w:rsidP="004E64AF">
            <w:pPr>
              <w:pStyle w:val="tablehead"/>
              <w:rPr>
                <w:ins w:id="1528" w:author="Author"/>
              </w:rPr>
            </w:pPr>
            <w:ins w:id="1529" w:author="Author">
              <w:r w:rsidRPr="00AF16B2">
                <w:t>Over 1,500 Miles</w:t>
              </w:r>
            </w:ins>
          </w:p>
        </w:tc>
      </w:tr>
      <w:tr w:rsidR="00AD7575" w:rsidRPr="00AF16B2" w14:paraId="3AA34F2C" w14:textId="77777777" w:rsidTr="004E64AF">
        <w:trPr>
          <w:cantSplit/>
          <w:trHeight w:val="190"/>
          <w:ins w:id="1530" w:author="Author"/>
        </w:trPr>
        <w:tc>
          <w:tcPr>
            <w:tcW w:w="200" w:type="dxa"/>
          </w:tcPr>
          <w:p w14:paraId="12CC0C1E" w14:textId="77777777" w:rsidR="00AD7575" w:rsidRPr="00AF16B2" w:rsidRDefault="00AD7575" w:rsidP="004E64AF">
            <w:pPr>
              <w:pStyle w:val="tablehead"/>
              <w:rPr>
                <w:ins w:id="1531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8F98ED3" w14:textId="77777777" w:rsidR="00AD7575" w:rsidRPr="00AF16B2" w:rsidRDefault="00AD7575" w:rsidP="004E64AF">
            <w:pPr>
              <w:pStyle w:val="tablehead"/>
              <w:rPr>
                <w:ins w:id="1532" w:author="Author"/>
              </w:rPr>
            </w:pP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</w:tcBorders>
          </w:tcPr>
          <w:p w14:paraId="58E909C5" w14:textId="77777777" w:rsidR="00AD7575" w:rsidRPr="00AF16B2" w:rsidRDefault="00AD7575" w:rsidP="004E64AF">
            <w:pPr>
              <w:pStyle w:val="tablehead"/>
              <w:rPr>
                <w:ins w:id="1533" w:author="Author"/>
              </w:rPr>
            </w:pPr>
            <w:ins w:id="1534" w:author="Author">
              <w:r w:rsidRPr="00AF16B2">
                <w:t>$100</w:t>
              </w:r>
            </w:ins>
          </w:p>
        </w:tc>
        <w:tc>
          <w:tcPr>
            <w:tcW w:w="663" w:type="dxa"/>
            <w:tcBorders>
              <w:top w:val="single" w:sz="6" w:space="0" w:color="auto"/>
            </w:tcBorders>
          </w:tcPr>
          <w:p w14:paraId="7F28B197" w14:textId="77777777" w:rsidR="00AD7575" w:rsidRPr="00AF16B2" w:rsidRDefault="00AD7575" w:rsidP="004E64AF">
            <w:pPr>
              <w:pStyle w:val="tablehead"/>
              <w:rPr>
                <w:ins w:id="1535" w:author="Author"/>
              </w:rPr>
            </w:pPr>
            <w:ins w:id="1536" w:author="Author">
              <w:r w:rsidRPr="00AF16B2">
                <w:t>$250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731E4B1" w14:textId="77777777" w:rsidR="00AD7575" w:rsidRPr="00AF16B2" w:rsidRDefault="00AD7575" w:rsidP="004E64AF">
            <w:pPr>
              <w:pStyle w:val="tablehead"/>
              <w:rPr>
                <w:ins w:id="1537" w:author="Author"/>
              </w:rPr>
            </w:pPr>
            <w:ins w:id="1538" w:author="Author">
              <w:r w:rsidRPr="00AF16B2">
                <w:t>$500</w:t>
              </w:r>
            </w:ins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301F3770" w14:textId="77777777" w:rsidR="00AD7575" w:rsidRPr="00AF16B2" w:rsidRDefault="00AD7575" w:rsidP="004E64AF">
            <w:pPr>
              <w:pStyle w:val="tablehead"/>
              <w:rPr>
                <w:ins w:id="1539" w:author="Author"/>
              </w:rPr>
            </w:pPr>
            <w:ins w:id="1540" w:author="Author">
              <w:r w:rsidRPr="00AF16B2">
                <w:t>$100</w:t>
              </w:r>
            </w:ins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389E950F" w14:textId="77777777" w:rsidR="00AD7575" w:rsidRPr="00AF16B2" w:rsidRDefault="00AD7575" w:rsidP="004E64AF">
            <w:pPr>
              <w:pStyle w:val="tablehead"/>
              <w:rPr>
                <w:ins w:id="1541" w:author="Author"/>
              </w:rPr>
            </w:pPr>
            <w:ins w:id="1542" w:author="Author">
              <w:r w:rsidRPr="00AF16B2">
                <w:t>$250</w:t>
              </w:r>
            </w:ins>
          </w:p>
        </w:tc>
        <w:tc>
          <w:tcPr>
            <w:tcW w:w="664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36C94454" w14:textId="77777777" w:rsidR="00AD7575" w:rsidRPr="00AF16B2" w:rsidRDefault="00AD7575" w:rsidP="004E64AF">
            <w:pPr>
              <w:pStyle w:val="tablehead"/>
              <w:rPr>
                <w:ins w:id="1543" w:author="Author"/>
              </w:rPr>
            </w:pPr>
            <w:ins w:id="1544" w:author="Author">
              <w:r w:rsidRPr="00AF16B2">
                <w:t>$500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</w:tcBorders>
          </w:tcPr>
          <w:p w14:paraId="624F2939" w14:textId="77777777" w:rsidR="00AD7575" w:rsidRPr="00AF16B2" w:rsidRDefault="00AD7575" w:rsidP="004E64AF">
            <w:pPr>
              <w:pStyle w:val="tablehead"/>
              <w:rPr>
                <w:ins w:id="1545" w:author="Author"/>
              </w:rPr>
            </w:pPr>
            <w:ins w:id="1546" w:author="Author">
              <w:r w:rsidRPr="00AF16B2">
                <w:t>$100</w:t>
              </w:r>
            </w:ins>
          </w:p>
        </w:tc>
        <w:tc>
          <w:tcPr>
            <w:tcW w:w="663" w:type="dxa"/>
            <w:tcBorders>
              <w:top w:val="single" w:sz="6" w:space="0" w:color="auto"/>
            </w:tcBorders>
          </w:tcPr>
          <w:p w14:paraId="11ED6054" w14:textId="77777777" w:rsidR="00AD7575" w:rsidRPr="00AF16B2" w:rsidRDefault="00AD7575" w:rsidP="004E64AF">
            <w:pPr>
              <w:pStyle w:val="tablehead"/>
              <w:rPr>
                <w:ins w:id="1547" w:author="Author"/>
              </w:rPr>
            </w:pPr>
            <w:ins w:id="1548" w:author="Author">
              <w:r w:rsidRPr="00AF16B2">
                <w:t>$250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952A37" w14:textId="77777777" w:rsidR="00AD7575" w:rsidRPr="00AF16B2" w:rsidRDefault="00AD7575" w:rsidP="004E64AF">
            <w:pPr>
              <w:pStyle w:val="tablehead"/>
              <w:rPr>
                <w:ins w:id="1549" w:author="Author"/>
              </w:rPr>
            </w:pPr>
            <w:ins w:id="1550" w:author="Author">
              <w:r w:rsidRPr="00AF16B2">
                <w:t>$500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</w:tcBorders>
          </w:tcPr>
          <w:p w14:paraId="2781668F" w14:textId="77777777" w:rsidR="00AD7575" w:rsidRPr="00AF16B2" w:rsidRDefault="00AD7575" w:rsidP="004E64AF">
            <w:pPr>
              <w:pStyle w:val="tablehead"/>
              <w:rPr>
                <w:ins w:id="1551" w:author="Author"/>
              </w:rPr>
            </w:pPr>
            <w:ins w:id="1552" w:author="Author">
              <w:r w:rsidRPr="00AF16B2">
                <w:t>$100</w:t>
              </w:r>
            </w:ins>
          </w:p>
        </w:tc>
        <w:tc>
          <w:tcPr>
            <w:tcW w:w="663" w:type="dxa"/>
            <w:tcBorders>
              <w:top w:val="single" w:sz="6" w:space="0" w:color="auto"/>
            </w:tcBorders>
          </w:tcPr>
          <w:p w14:paraId="2A4848FA" w14:textId="77777777" w:rsidR="00AD7575" w:rsidRPr="00AF16B2" w:rsidRDefault="00AD7575" w:rsidP="004E64AF">
            <w:pPr>
              <w:pStyle w:val="tablehead"/>
              <w:rPr>
                <w:ins w:id="1553" w:author="Author"/>
              </w:rPr>
            </w:pPr>
            <w:ins w:id="1554" w:author="Author">
              <w:r w:rsidRPr="00AF16B2">
                <w:t>$250</w:t>
              </w:r>
            </w:ins>
          </w:p>
        </w:tc>
        <w:tc>
          <w:tcPr>
            <w:tcW w:w="67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246E2C" w14:textId="77777777" w:rsidR="00AD7575" w:rsidRPr="00AF16B2" w:rsidRDefault="00AD7575" w:rsidP="004E64AF">
            <w:pPr>
              <w:pStyle w:val="tablehead"/>
              <w:rPr>
                <w:ins w:id="1555" w:author="Author"/>
              </w:rPr>
            </w:pPr>
            <w:ins w:id="1556" w:author="Author">
              <w:r w:rsidRPr="00AF16B2">
                <w:t>$500</w:t>
              </w:r>
            </w:ins>
          </w:p>
        </w:tc>
      </w:tr>
      <w:tr w:rsidR="00AD7575" w:rsidRPr="00AF16B2" w14:paraId="102289D4" w14:textId="77777777" w:rsidTr="004E64AF">
        <w:trPr>
          <w:cantSplit/>
          <w:trHeight w:val="190"/>
          <w:ins w:id="1557" w:author="Author"/>
        </w:trPr>
        <w:tc>
          <w:tcPr>
            <w:tcW w:w="200" w:type="dxa"/>
          </w:tcPr>
          <w:p w14:paraId="262125E0" w14:textId="77777777" w:rsidR="00AD7575" w:rsidRPr="00AF16B2" w:rsidRDefault="00AD7575" w:rsidP="004E64AF">
            <w:pPr>
              <w:pStyle w:val="tabletext11"/>
              <w:rPr>
                <w:ins w:id="1558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B6C283" w14:textId="77777777" w:rsidR="00AD7575" w:rsidRPr="00AF16B2" w:rsidRDefault="00AD7575" w:rsidP="004E64AF">
            <w:pPr>
              <w:pStyle w:val="tabletext11"/>
              <w:rPr>
                <w:ins w:id="1559" w:author="Author"/>
              </w:rPr>
            </w:pPr>
            <w:ins w:id="1560" w:author="Author">
              <w:r w:rsidRPr="00AF16B2">
                <w:t>$</w:t>
              </w:r>
            </w:ins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E510802" w14:textId="77777777" w:rsidR="00AD7575" w:rsidRPr="00AF16B2" w:rsidRDefault="00AD7575" w:rsidP="004E64AF">
            <w:pPr>
              <w:pStyle w:val="tabletext11"/>
              <w:tabs>
                <w:tab w:val="decimal" w:pos="560"/>
              </w:tabs>
              <w:rPr>
                <w:ins w:id="1561" w:author="Author"/>
              </w:rPr>
            </w:pPr>
            <w:ins w:id="1562" w:author="Author">
              <w:r w:rsidRPr="00AF16B2">
                <w:t>0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65AD2E8F" w14:textId="77777777" w:rsidR="00AD7575" w:rsidRPr="00AF16B2" w:rsidRDefault="00AD7575" w:rsidP="004E64AF">
            <w:pPr>
              <w:pStyle w:val="tabletext11"/>
              <w:rPr>
                <w:ins w:id="1563" w:author="Author"/>
              </w:rPr>
            </w:pPr>
            <w:ins w:id="1564" w:author="Author">
              <w:r w:rsidRPr="00AF16B2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E00B20" w14:textId="77777777" w:rsidR="00AD7575" w:rsidRPr="00AF16B2" w:rsidRDefault="00AD7575" w:rsidP="004E64AF">
            <w:pPr>
              <w:pStyle w:val="tabletext11"/>
              <w:tabs>
                <w:tab w:val="decimal" w:pos="560"/>
              </w:tabs>
              <w:rPr>
                <w:ins w:id="1565" w:author="Author"/>
              </w:rPr>
            </w:pPr>
            <w:ins w:id="1566" w:author="Author">
              <w:r w:rsidRPr="00AF16B2">
                <w:t>7,500</w:t>
              </w:r>
            </w:ins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17A90A" w14:textId="77777777" w:rsidR="00AD7575" w:rsidRPr="00AF16B2" w:rsidRDefault="00AD7575" w:rsidP="004E64AF">
            <w:pPr>
              <w:pStyle w:val="tabletext11"/>
              <w:tabs>
                <w:tab w:val="decimal" w:pos="60"/>
              </w:tabs>
              <w:rPr>
                <w:ins w:id="1567" w:author="Author"/>
              </w:rPr>
            </w:pPr>
            <w:ins w:id="1568" w:author="Author">
              <w:r w:rsidRPr="00AF16B2">
                <w:t>$ 4.05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3BC9303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569" w:author="Author"/>
              </w:rPr>
            </w:pPr>
            <w:ins w:id="1570" w:author="Author">
              <w:r w:rsidRPr="00AF16B2">
                <w:t>$ 2.42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60C4A4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571" w:author="Author"/>
              </w:rPr>
            </w:pPr>
            <w:ins w:id="1572" w:author="Author">
              <w:r w:rsidRPr="00AF16B2">
                <w:t>$ 1.82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64864C" w14:textId="77777777" w:rsidR="00AD7575" w:rsidRPr="00AF16B2" w:rsidRDefault="00AD7575" w:rsidP="004E64AF">
            <w:pPr>
              <w:pStyle w:val="tabletext11"/>
              <w:tabs>
                <w:tab w:val="decimal" w:pos="280"/>
              </w:tabs>
              <w:rPr>
                <w:ins w:id="1573" w:author="Author"/>
              </w:rPr>
            </w:pPr>
            <w:ins w:id="1574" w:author="Author">
              <w:r w:rsidRPr="00AF16B2">
                <w:t>$ 6.74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E80C65C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575" w:author="Author"/>
              </w:rPr>
            </w:pPr>
            <w:ins w:id="1576" w:author="Author">
              <w:r w:rsidRPr="00AF16B2">
                <w:t>$ 4.05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468C77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577" w:author="Author"/>
              </w:rPr>
            </w:pPr>
            <w:ins w:id="1578" w:author="Author">
              <w:r w:rsidRPr="00AF16B2">
                <w:t>$ 3.03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87914A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579" w:author="Author"/>
              </w:rPr>
            </w:pPr>
            <w:ins w:id="1580" w:author="Author">
              <w:r w:rsidRPr="00AF16B2">
                <w:t>$ 8.96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9DD987A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581" w:author="Author"/>
              </w:rPr>
            </w:pPr>
            <w:ins w:id="1582" w:author="Author">
              <w:r w:rsidRPr="00AF16B2">
                <w:t>$ 5.38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2F5CF0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583" w:author="Author"/>
              </w:rPr>
            </w:pPr>
            <w:ins w:id="1584" w:author="Author">
              <w:r w:rsidRPr="00AF16B2">
                <w:t>$ 4.03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0D03C9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585" w:author="Author"/>
              </w:rPr>
            </w:pPr>
            <w:ins w:id="1586" w:author="Author">
              <w:r w:rsidRPr="00AF16B2">
                <w:t>$11.22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F56EA05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587" w:author="Author"/>
              </w:rPr>
            </w:pPr>
            <w:ins w:id="1588" w:author="Author">
              <w:r w:rsidRPr="00AF16B2">
                <w:t>$ 6.74</w:t>
              </w:r>
            </w:ins>
          </w:p>
        </w:tc>
        <w:tc>
          <w:tcPr>
            <w:tcW w:w="6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5C9DE8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589" w:author="Author"/>
              </w:rPr>
            </w:pPr>
            <w:ins w:id="1590" w:author="Author">
              <w:r w:rsidRPr="00AF16B2">
                <w:t>$ 5.05</w:t>
              </w:r>
            </w:ins>
          </w:p>
        </w:tc>
      </w:tr>
      <w:tr w:rsidR="00AD7575" w:rsidRPr="00AF16B2" w14:paraId="2B5C4D82" w14:textId="77777777" w:rsidTr="004E64AF">
        <w:trPr>
          <w:cantSplit/>
          <w:trHeight w:val="190"/>
          <w:ins w:id="1591" w:author="Author"/>
        </w:trPr>
        <w:tc>
          <w:tcPr>
            <w:tcW w:w="200" w:type="dxa"/>
          </w:tcPr>
          <w:p w14:paraId="180E3481" w14:textId="77777777" w:rsidR="00AD7575" w:rsidRPr="00AF16B2" w:rsidRDefault="00AD7575" w:rsidP="004E64AF">
            <w:pPr>
              <w:pStyle w:val="tabletext11"/>
              <w:rPr>
                <w:ins w:id="1592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00EBF6" w14:textId="77777777" w:rsidR="00AD7575" w:rsidRPr="00AF16B2" w:rsidRDefault="00AD7575" w:rsidP="004E64AF">
            <w:pPr>
              <w:pStyle w:val="tabletext11"/>
              <w:rPr>
                <w:ins w:id="1593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26937EC" w14:textId="77777777" w:rsidR="00AD7575" w:rsidRPr="00AF16B2" w:rsidRDefault="00AD7575" w:rsidP="004E64AF">
            <w:pPr>
              <w:pStyle w:val="tabletext11"/>
              <w:tabs>
                <w:tab w:val="decimal" w:pos="560"/>
              </w:tabs>
              <w:rPr>
                <w:ins w:id="1594" w:author="Author"/>
              </w:rPr>
            </w:pPr>
            <w:ins w:id="1595" w:author="Author">
              <w:r w:rsidRPr="00AF16B2">
                <w:t>7,501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799346CD" w14:textId="77777777" w:rsidR="00AD7575" w:rsidRPr="00AF16B2" w:rsidRDefault="00AD7575" w:rsidP="004E64AF">
            <w:pPr>
              <w:pStyle w:val="tabletext11"/>
              <w:rPr>
                <w:ins w:id="1596" w:author="Author"/>
              </w:rPr>
            </w:pPr>
            <w:ins w:id="1597" w:author="Author">
              <w:r w:rsidRPr="00AF16B2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102029" w14:textId="77777777" w:rsidR="00AD7575" w:rsidRPr="00AF16B2" w:rsidRDefault="00AD7575" w:rsidP="004E64AF">
            <w:pPr>
              <w:pStyle w:val="tabletext11"/>
              <w:tabs>
                <w:tab w:val="decimal" w:pos="560"/>
              </w:tabs>
              <w:rPr>
                <w:ins w:id="1598" w:author="Author"/>
              </w:rPr>
            </w:pPr>
            <w:ins w:id="1599" w:author="Author">
              <w:r w:rsidRPr="00AF16B2">
                <w:t>15,000</w:t>
              </w:r>
            </w:ins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AE77C5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00" w:author="Author"/>
              </w:rPr>
            </w:pPr>
            <w:ins w:id="1601" w:author="Author">
              <w:r w:rsidRPr="00AF16B2">
                <w:t>5.84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335A738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02" w:author="Author"/>
              </w:rPr>
            </w:pPr>
            <w:ins w:id="1603" w:author="Author">
              <w:r w:rsidRPr="00AF16B2">
                <w:t>3.51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5CE356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04" w:author="Author"/>
              </w:rPr>
            </w:pPr>
            <w:ins w:id="1605" w:author="Author">
              <w:r w:rsidRPr="00AF16B2">
                <w:t>2.63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8A4BD6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06" w:author="Author"/>
              </w:rPr>
            </w:pPr>
            <w:ins w:id="1607" w:author="Author">
              <w:r w:rsidRPr="00AF16B2">
                <w:t>9.70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E8C124E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08" w:author="Author"/>
              </w:rPr>
            </w:pPr>
            <w:ins w:id="1609" w:author="Author">
              <w:r w:rsidRPr="00AF16B2">
                <w:t>5.81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A711B4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10" w:author="Author"/>
              </w:rPr>
            </w:pPr>
            <w:ins w:id="1611" w:author="Author">
              <w:r w:rsidRPr="00AF16B2">
                <w:t>4.37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5EF84A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12" w:author="Author"/>
              </w:rPr>
            </w:pPr>
            <w:ins w:id="1613" w:author="Author">
              <w:r w:rsidRPr="00AF16B2">
                <w:t>12.93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867F6D1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14" w:author="Author"/>
              </w:rPr>
            </w:pPr>
            <w:ins w:id="1615" w:author="Author">
              <w:r w:rsidRPr="00AF16B2">
                <w:t>7.76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7471C9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16" w:author="Author"/>
              </w:rPr>
            </w:pPr>
            <w:ins w:id="1617" w:author="Author">
              <w:r w:rsidRPr="00AF16B2">
                <w:t>5.82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3E1F42" w14:textId="77777777" w:rsidR="00AD7575" w:rsidRPr="00AF16B2" w:rsidRDefault="00AD7575" w:rsidP="004E64AF">
            <w:pPr>
              <w:pStyle w:val="tabletext11"/>
              <w:tabs>
                <w:tab w:val="decimal" w:pos="290"/>
              </w:tabs>
              <w:rPr>
                <w:ins w:id="1618" w:author="Author"/>
              </w:rPr>
            </w:pPr>
            <w:ins w:id="1619" w:author="Author">
              <w:r w:rsidRPr="00AF16B2">
                <w:t>16.17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F420EC0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20" w:author="Author"/>
              </w:rPr>
            </w:pPr>
            <w:ins w:id="1621" w:author="Author">
              <w:r w:rsidRPr="00AF16B2">
                <w:t>9.70</w:t>
              </w:r>
            </w:ins>
          </w:p>
        </w:tc>
        <w:tc>
          <w:tcPr>
            <w:tcW w:w="6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3CCB9F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22" w:author="Author"/>
              </w:rPr>
            </w:pPr>
            <w:ins w:id="1623" w:author="Author">
              <w:r w:rsidRPr="00AF16B2">
                <w:t>7.28</w:t>
              </w:r>
            </w:ins>
          </w:p>
        </w:tc>
      </w:tr>
      <w:tr w:rsidR="00AD7575" w:rsidRPr="00AF16B2" w14:paraId="7A4EE229" w14:textId="77777777" w:rsidTr="004E64AF">
        <w:trPr>
          <w:cantSplit/>
          <w:trHeight w:val="190"/>
          <w:ins w:id="1624" w:author="Author"/>
        </w:trPr>
        <w:tc>
          <w:tcPr>
            <w:tcW w:w="200" w:type="dxa"/>
          </w:tcPr>
          <w:p w14:paraId="0F16374A" w14:textId="77777777" w:rsidR="00AD7575" w:rsidRPr="00AF16B2" w:rsidRDefault="00AD7575" w:rsidP="004E64AF">
            <w:pPr>
              <w:pStyle w:val="tabletext11"/>
              <w:rPr>
                <w:ins w:id="1625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53DB29" w14:textId="77777777" w:rsidR="00AD7575" w:rsidRPr="00AF16B2" w:rsidRDefault="00AD7575" w:rsidP="004E64AF">
            <w:pPr>
              <w:pStyle w:val="tabletext11"/>
              <w:rPr>
                <w:ins w:id="1626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60BA676" w14:textId="77777777" w:rsidR="00AD7575" w:rsidRPr="00AF16B2" w:rsidRDefault="00AD7575" w:rsidP="004E64AF">
            <w:pPr>
              <w:pStyle w:val="tabletext11"/>
              <w:tabs>
                <w:tab w:val="decimal" w:pos="560"/>
              </w:tabs>
              <w:rPr>
                <w:ins w:id="1627" w:author="Author"/>
              </w:rPr>
            </w:pPr>
            <w:ins w:id="1628" w:author="Author">
              <w:r w:rsidRPr="00AF16B2">
                <w:t>15,001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47FDCC4B" w14:textId="77777777" w:rsidR="00AD7575" w:rsidRPr="00AF16B2" w:rsidRDefault="00AD7575" w:rsidP="004E64AF">
            <w:pPr>
              <w:pStyle w:val="tabletext11"/>
              <w:rPr>
                <w:ins w:id="1629" w:author="Author"/>
              </w:rPr>
            </w:pPr>
            <w:ins w:id="1630" w:author="Author">
              <w:r w:rsidRPr="00AF16B2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932166" w14:textId="77777777" w:rsidR="00AD7575" w:rsidRPr="00AF16B2" w:rsidRDefault="00AD7575" w:rsidP="004E64AF">
            <w:pPr>
              <w:pStyle w:val="tabletext11"/>
              <w:tabs>
                <w:tab w:val="decimal" w:pos="560"/>
              </w:tabs>
              <w:rPr>
                <w:ins w:id="1631" w:author="Author"/>
              </w:rPr>
            </w:pPr>
            <w:ins w:id="1632" w:author="Author">
              <w:r w:rsidRPr="00AF16B2">
                <w:t>25,000</w:t>
              </w:r>
            </w:ins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754330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33" w:author="Author"/>
              </w:rPr>
            </w:pPr>
            <w:ins w:id="1634" w:author="Author">
              <w:r w:rsidRPr="00AF16B2">
                <w:t>8.14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69F491A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35" w:author="Author"/>
              </w:rPr>
            </w:pPr>
            <w:ins w:id="1636" w:author="Author">
              <w:r w:rsidRPr="00AF16B2">
                <w:t>4.87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C43AEC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37" w:author="Author"/>
              </w:rPr>
            </w:pPr>
            <w:ins w:id="1638" w:author="Author">
              <w:r w:rsidRPr="00AF16B2">
                <w:t>3.66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15265B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39" w:author="Author"/>
              </w:rPr>
            </w:pPr>
            <w:ins w:id="1640" w:author="Author">
              <w:r w:rsidRPr="00AF16B2">
                <w:t>13.49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C6D5ADB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41" w:author="Author"/>
              </w:rPr>
            </w:pPr>
            <w:ins w:id="1642" w:author="Author">
              <w:r w:rsidRPr="00AF16B2">
                <w:t>8.11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436FAE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43" w:author="Author"/>
              </w:rPr>
            </w:pPr>
            <w:ins w:id="1644" w:author="Author">
              <w:r w:rsidRPr="00AF16B2">
                <w:t>6.07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20443F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45" w:author="Author"/>
              </w:rPr>
            </w:pPr>
            <w:ins w:id="1646" w:author="Author">
              <w:r w:rsidRPr="00AF16B2">
                <w:t>17.96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8E6FD28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47" w:author="Author"/>
              </w:rPr>
            </w:pPr>
            <w:ins w:id="1648" w:author="Author">
              <w:r w:rsidRPr="00AF16B2">
                <w:t>10.79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8A99F5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49" w:author="Author"/>
              </w:rPr>
            </w:pPr>
            <w:ins w:id="1650" w:author="Author">
              <w:r w:rsidRPr="00AF16B2">
                <w:t>8.08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412F36" w14:textId="77777777" w:rsidR="00AD7575" w:rsidRPr="00AF16B2" w:rsidRDefault="00AD7575" w:rsidP="004E64AF">
            <w:pPr>
              <w:pStyle w:val="tabletext11"/>
              <w:tabs>
                <w:tab w:val="decimal" w:pos="290"/>
              </w:tabs>
              <w:rPr>
                <w:ins w:id="1651" w:author="Author"/>
              </w:rPr>
            </w:pPr>
            <w:ins w:id="1652" w:author="Author">
              <w:r w:rsidRPr="00AF16B2">
                <w:t>22.44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FBCF0FA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53" w:author="Author"/>
              </w:rPr>
            </w:pPr>
            <w:ins w:id="1654" w:author="Author">
              <w:r w:rsidRPr="00AF16B2">
                <w:t>13.48</w:t>
              </w:r>
            </w:ins>
          </w:p>
        </w:tc>
        <w:tc>
          <w:tcPr>
            <w:tcW w:w="6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756FCC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55" w:author="Author"/>
              </w:rPr>
            </w:pPr>
            <w:ins w:id="1656" w:author="Author">
              <w:r w:rsidRPr="00AF16B2">
                <w:t>10.10</w:t>
              </w:r>
            </w:ins>
          </w:p>
        </w:tc>
      </w:tr>
      <w:tr w:rsidR="00AD7575" w:rsidRPr="00AF16B2" w14:paraId="5AA0CA43" w14:textId="77777777" w:rsidTr="004E64AF">
        <w:trPr>
          <w:cantSplit/>
          <w:trHeight w:val="190"/>
          <w:ins w:id="1657" w:author="Author"/>
        </w:trPr>
        <w:tc>
          <w:tcPr>
            <w:tcW w:w="200" w:type="dxa"/>
          </w:tcPr>
          <w:p w14:paraId="3F47453E" w14:textId="77777777" w:rsidR="00AD7575" w:rsidRPr="00AF16B2" w:rsidRDefault="00AD7575" w:rsidP="004E64AF">
            <w:pPr>
              <w:pStyle w:val="tabletext11"/>
              <w:rPr>
                <w:ins w:id="1658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38293A" w14:textId="77777777" w:rsidR="00AD7575" w:rsidRPr="00AF16B2" w:rsidRDefault="00AD7575" w:rsidP="004E64AF">
            <w:pPr>
              <w:pStyle w:val="tabletext11"/>
              <w:rPr>
                <w:ins w:id="1659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1925769" w14:textId="77777777" w:rsidR="00AD7575" w:rsidRPr="00AF16B2" w:rsidRDefault="00AD7575" w:rsidP="004E64AF">
            <w:pPr>
              <w:pStyle w:val="tabletext11"/>
              <w:tabs>
                <w:tab w:val="decimal" w:pos="560"/>
              </w:tabs>
              <w:rPr>
                <w:ins w:id="1660" w:author="Author"/>
              </w:rPr>
            </w:pPr>
            <w:ins w:id="1661" w:author="Author">
              <w:r w:rsidRPr="00AF16B2">
                <w:t>25,001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6630199B" w14:textId="77777777" w:rsidR="00AD7575" w:rsidRPr="00AF16B2" w:rsidRDefault="00AD7575" w:rsidP="004E64AF">
            <w:pPr>
              <w:pStyle w:val="tabletext11"/>
              <w:rPr>
                <w:ins w:id="1662" w:author="Author"/>
              </w:rPr>
            </w:pPr>
            <w:ins w:id="1663" w:author="Author">
              <w:r w:rsidRPr="00AF16B2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532D91" w14:textId="77777777" w:rsidR="00AD7575" w:rsidRPr="00AF16B2" w:rsidRDefault="00AD7575" w:rsidP="004E64AF">
            <w:pPr>
              <w:pStyle w:val="tabletext11"/>
              <w:tabs>
                <w:tab w:val="decimal" w:pos="560"/>
              </w:tabs>
              <w:rPr>
                <w:ins w:id="1664" w:author="Author"/>
              </w:rPr>
            </w:pPr>
            <w:ins w:id="1665" w:author="Author">
              <w:r w:rsidRPr="00AF16B2">
                <w:t>40,000</w:t>
              </w:r>
            </w:ins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080C50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66" w:author="Author"/>
              </w:rPr>
            </w:pPr>
            <w:ins w:id="1667" w:author="Author">
              <w:r w:rsidRPr="00AF16B2">
                <w:t>9.86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7CD1D79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68" w:author="Author"/>
              </w:rPr>
            </w:pPr>
            <w:ins w:id="1669" w:author="Author">
              <w:r w:rsidRPr="00AF16B2">
                <w:t>5.92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F07E95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70" w:author="Author"/>
              </w:rPr>
            </w:pPr>
            <w:ins w:id="1671" w:author="Author">
              <w:r w:rsidRPr="00AF16B2">
                <w:t>4.43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34C284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72" w:author="Author"/>
              </w:rPr>
            </w:pPr>
            <w:ins w:id="1673" w:author="Author">
              <w:r w:rsidRPr="00AF16B2">
                <w:t>16.40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6171820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74" w:author="Author"/>
              </w:rPr>
            </w:pPr>
            <w:ins w:id="1675" w:author="Author">
              <w:r w:rsidRPr="00AF16B2">
                <w:t>9.86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0549C2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76" w:author="Author"/>
              </w:rPr>
            </w:pPr>
            <w:ins w:id="1677" w:author="Author">
              <w:r w:rsidRPr="00AF16B2">
                <w:t>7.38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EB71EA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78" w:author="Author"/>
              </w:rPr>
            </w:pPr>
            <w:ins w:id="1679" w:author="Author">
              <w:r w:rsidRPr="00AF16B2">
                <w:t>21.82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B7E0111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80" w:author="Author"/>
              </w:rPr>
            </w:pPr>
            <w:ins w:id="1681" w:author="Author">
              <w:r w:rsidRPr="00AF16B2">
                <w:t>13.09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FBA198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82" w:author="Author"/>
              </w:rPr>
            </w:pPr>
            <w:ins w:id="1683" w:author="Author">
              <w:r w:rsidRPr="00AF16B2">
                <w:t>9.82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733BCD" w14:textId="77777777" w:rsidR="00AD7575" w:rsidRPr="00AF16B2" w:rsidRDefault="00AD7575" w:rsidP="004E64AF">
            <w:pPr>
              <w:pStyle w:val="tabletext11"/>
              <w:tabs>
                <w:tab w:val="decimal" w:pos="290"/>
              </w:tabs>
              <w:rPr>
                <w:ins w:id="1684" w:author="Author"/>
              </w:rPr>
            </w:pPr>
            <w:ins w:id="1685" w:author="Author">
              <w:r w:rsidRPr="00AF16B2">
                <w:t>27.28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2CA23C8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86" w:author="Author"/>
              </w:rPr>
            </w:pPr>
            <w:ins w:id="1687" w:author="Author">
              <w:r w:rsidRPr="00AF16B2">
                <w:t>16.37</w:t>
              </w:r>
            </w:ins>
          </w:p>
        </w:tc>
        <w:tc>
          <w:tcPr>
            <w:tcW w:w="6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CB7052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88" w:author="Author"/>
              </w:rPr>
            </w:pPr>
            <w:ins w:id="1689" w:author="Author">
              <w:r w:rsidRPr="00AF16B2">
                <w:t>12.28</w:t>
              </w:r>
            </w:ins>
          </w:p>
        </w:tc>
      </w:tr>
      <w:tr w:rsidR="00AD7575" w:rsidRPr="00AF16B2" w14:paraId="15F0BCC9" w14:textId="77777777" w:rsidTr="004E64AF">
        <w:trPr>
          <w:cantSplit/>
          <w:trHeight w:val="190"/>
          <w:ins w:id="1690" w:author="Author"/>
        </w:trPr>
        <w:tc>
          <w:tcPr>
            <w:tcW w:w="200" w:type="dxa"/>
          </w:tcPr>
          <w:p w14:paraId="657C6054" w14:textId="77777777" w:rsidR="00AD7575" w:rsidRPr="00AF16B2" w:rsidRDefault="00AD7575" w:rsidP="004E64AF">
            <w:pPr>
              <w:pStyle w:val="tabletext11"/>
              <w:rPr>
                <w:ins w:id="1691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88573F" w14:textId="77777777" w:rsidR="00AD7575" w:rsidRPr="00AF16B2" w:rsidRDefault="00AD7575" w:rsidP="004E64AF">
            <w:pPr>
              <w:pStyle w:val="tabletext11"/>
              <w:rPr>
                <w:ins w:id="1692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C87F8D5" w14:textId="77777777" w:rsidR="00AD7575" w:rsidRPr="00AF16B2" w:rsidRDefault="00AD7575" w:rsidP="004E64AF">
            <w:pPr>
              <w:pStyle w:val="tabletext11"/>
              <w:tabs>
                <w:tab w:val="decimal" w:pos="560"/>
              </w:tabs>
              <w:rPr>
                <w:ins w:id="1693" w:author="Author"/>
              </w:rPr>
            </w:pPr>
            <w:ins w:id="1694" w:author="Author">
              <w:r w:rsidRPr="00AF16B2">
                <w:t>40,001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6761E169" w14:textId="77777777" w:rsidR="00AD7575" w:rsidRPr="00AF16B2" w:rsidRDefault="00AD7575" w:rsidP="004E64AF">
            <w:pPr>
              <w:pStyle w:val="tabletext11"/>
              <w:rPr>
                <w:ins w:id="1695" w:author="Author"/>
              </w:rPr>
            </w:pPr>
            <w:ins w:id="1696" w:author="Author">
              <w:r w:rsidRPr="00AF16B2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1177C6" w14:textId="77777777" w:rsidR="00AD7575" w:rsidRPr="00AF16B2" w:rsidRDefault="00AD7575" w:rsidP="004E64AF">
            <w:pPr>
              <w:pStyle w:val="tabletext11"/>
              <w:tabs>
                <w:tab w:val="decimal" w:pos="560"/>
              </w:tabs>
              <w:rPr>
                <w:ins w:id="1697" w:author="Author"/>
              </w:rPr>
            </w:pPr>
            <w:ins w:id="1698" w:author="Author">
              <w:r w:rsidRPr="00AF16B2">
                <w:t>65,000</w:t>
              </w:r>
            </w:ins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2CBFB9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699" w:author="Author"/>
              </w:rPr>
            </w:pPr>
            <w:ins w:id="1700" w:author="Author">
              <w:r w:rsidRPr="00AF16B2">
                <w:t>13.79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DC3D90C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701" w:author="Author"/>
              </w:rPr>
            </w:pPr>
            <w:ins w:id="1702" w:author="Author">
              <w:r w:rsidRPr="00AF16B2">
                <w:t>8.28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6A8E14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703" w:author="Author"/>
              </w:rPr>
            </w:pPr>
            <w:ins w:id="1704" w:author="Author">
              <w:r w:rsidRPr="00AF16B2">
                <w:t>6.21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D984AF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705" w:author="Author"/>
              </w:rPr>
            </w:pPr>
            <w:ins w:id="1706" w:author="Author">
              <w:r w:rsidRPr="00AF16B2">
                <w:t>22.95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2C40B3C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707" w:author="Author"/>
              </w:rPr>
            </w:pPr>
            <w:ins w:id="1708" w:author="Author">
              <w:r w:rsidRPr="00AF16B2">
                <w:t>13.77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EFD895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709" w:author="Author"/>
              </w:rPr>
            </w:pPr>
            <w:ins w:id="1710" w:author="Author">
              <w:r w:rsidRPr="00AF16B2">
                <w:t>10.33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54B987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711" w:author="Author"/>
              </w:rPr>
            </w:pPr>
            <w:ins w:id="1712" w:author="Author">
              <w:r w:rsidRPr="00AF16B2">
                <w:t>30.55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65E2B04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713" w:author="Author"/>
              </w:rPr>
            </w:pPr>
            <w:ins w:id="1714" w:author="Author">
              <w:r w:rsidRPr="00AF16B2">
                <w:t>18.33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A4EA0E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715" w:author="Author"/>
              </w:rPr>
            </w:pPr>
            <w:ins w:id="1716" w:author="Author">
              <w:r w:rsidRPr="00AF16B2">
                <w:t>13.75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B3FE5F" w14:textId="77777777" w:rsidR="00AD7575" w:rsidRPr="00AF16B2" w:rsidRDefault="00AD7575" w:rsidP="004E64AF">
            <w:pPr>
              <w:pStyle w:val="tabletext11"/>
              <w:tabs>
                <w:tab w:val="decimal" w:pos="290"/>
              </w:tabs>
              <w:rPr>
                <w:ins w:id="1717" w:author="Author"/>
              </w:rPr>
            </w:pPr>
            <w:ins w:id="1718" w:author="Author">
              <w:r w:rsidRPr="00AF16B2">
                <w:t>38.18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E322979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719" w:author="Author"/>
              </w:rPr>
            </w:pPr>
            <w:ins w:id="1720" w:author="Author">
              <w:r w:rsidRPr="00AF16B2">
                <w:t>22.91</w:t>
              </w:r>
            </w:ins>
          </w:p>
        </w:tc>
        <w:tc>
          <w:tcPr>
            <w:tcW w:w="6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6DF22E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721" w:author="Author"/>
              </w:rPr>
            </w:pPr>
            <w:ins w:id="1722" w:author="Author">
              <w:r w:rsidRPr="00AF16B2">
                <w:t>17.18</w:t>
              </w:r>
            </w:ins>
          </w:p>
        </w:tc>
      </w:tr>
      <w:tr w:rsidR="00AD7575" w:rsidRPr="00AF16B2" w14:paraId="71D1A868" w14:textId="77777777" w:rsidTr="004E64AF">
        <w:trPr>
          <w:cantSplit/>
          <w:trHeight w:val="190"/>
          <w:ins w:id="1723" w:author="Author"/>
        </w:trPr>
        <w:tc>
          <w:tcPr>
            <w:tcW w:w="200" w:type="dxa"/>
          </w:tcPr>
          <w:p w14:paraId="4F87180D" w14:textId="77777777" w:rsidR="00AD7575" w:rsidRPr="00AF16B2" w:rsidRDefault="00AD7575" w:rsidP="004E64AF">
            <w:pPr>
              <w:pStyle w:val="tabletext11"/>
              <w:rPr>
                <w:ins w:id="1724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B28AEF" w14:textId="77777777" w:rsidR="00AD7575" w:rsidRPr="00AF16B2" w:rsidRDefault="00AD7575" w:rsidP="004E64AF">
            <w:pPr>
              <w:pStyle w:val="tabletext11"/>
              <w:rPr>
                <w:ins w:id="1725" w:author="Author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88AEFE" w14:textId="77777777" w:rsidR="00AD7575" w:rsidRPr="00AF16B2" w:rsidRDefault="00AD7575" w:rsidP="004E64AF">
            <w:pPr>
              <w:pStyle w:val="tabletext11"/>
              <w:tabs>
                <w:tab w:val="decimal" w:pos="1360"/>
              </w:tabs>
              <w:rPr>
                <w:ins w:id="1726" w:author="Author"/>
              </w:rPr>
            </w:pPr>
            <w:ins w:id="1727" w:author="Author">
              <w:r w:rsidRPr="00AF16B2">
                <w:t>Over $65,000</w:t>
              </w:r>
            </w:ins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AE1AA4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728" w:author="Author"/>
              </w:rPr>
            </w:pPr>
            <w:ins w:id="1729" w:author="Author">
              <w:r w:rsidRPr="00AF16B2">
                <w:t>17.26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840F3A6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730" w:author="Author"/>
              </w:rPr>
            </w:pPr>
            <w:ins w:id="1731" w:author="Author">
              <w:r w:rsidRPr="00AF16B2">
                <w:t>10.36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CFFAB3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732" w:author="Author"/>
              </w:rPr>
            </w:pPr>
            <w:ins w:id="1733" w:author="Author">
              <w:r w:rsidRPr="00AF16B2">
                <w:t>7.77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D1853C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734" w:author="Author"/>
              </w:rPr>
            </w:pPr>
            <w:ins w:id="1735" w:author="Author">
              <w:r w:rsidRPr="00AF16B2">
                <w:t>28.71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FF13153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736" w:author="Author"/>
              </w:rPr>
            </w:pPr>
            <w:ins w:id="1737" w:author="Author">
              <w:r w:rsidRPr="00AF16B2">
                <w:t>17.23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FE37F6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738" w:author="Author"/>
              </w:rPr>
            </w:pPr>
            <w:ins w:id="1739" w:author="Author">
              <w:r w:rsidRPr="00AF16B2">
                <w:t>12.92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B5A70B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740" w:author="Author"/>
              </w:rPr>
            </w:pPr>
            <w:ins w:id="1741" w:author="Author">
              <w:r w:rsidRPr="00AF16B2">
                <w:t>38.18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CD62032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742" w:author="Author"/>
              </w:rPr>
            </w:pPr>
            <w:ins w:id="1743" w:author="Author">
              <w:r w:rsidRPr="00AF16B2">
                <w:t>22.91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9DF7C8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744" w:author="Author"/>
              </w:rPr>
            </w:pPr>
            <w:ins w:id="1745" w:author="Author">
              <w:r w:rsidRPr="00AF16B2">
                <w:t>17.18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37706D" w14:textId="77777777" w:rsidR="00AD7575" w:rsidRPr="00AF16B2" w:rsidRDefault="00AD7575" w:rsidP="004E64AF">
            <w:pPr>
              <w:pStyle w:val="tabletext11"/>
              <w:tabs>
                <w:tab w:val="decimal" w:pos="290"/>
              </w:tabs>
              <w:rPr>
                <w:ins w:id="1746" w:author="Author"/>
              </w:rPr>
            </w:pPr>
            <w:ins w:id="1747" w:author="Author">
              <w:r w:rsidRPr="00AF16B2">
                <w:t>47.72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9E0C4FE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748" w:author="Author"/>
              </w:rPr>
            </w:pPr>
            <w:ins w:id="1749" w:author="Author">
              <w:r w:rsidRPr="00AF16B2">
                <w:t>28.63</w:t>
              </w:r>
            </w:ins>
          </w:p>
        </w:tc>
        <w:tc>
          <w:tcPr>
            <w:tcW w:w="6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F1EB04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750" w:author="Author"/>
              </w:rPr>
            </w:pPr>
            <w:ins w:id="1751" w:author="Author">
              <w:r w:rsidRPr="00AF16B2">
                <w:t>21.48</w:t>
              </w:r>
            </w:ins>
          </w:p>
        </w:tc>
      </w:tr>
    </w:tbl>
    <w:p w14:paraId="13368137" w14:textId="77777777" w:rsidR="00AD7575" w:rsidRPr="00AF16B2" w:rsidRDefault="00AD7575" w:rsidP="00AD7575">
      <w:pPr>
        <w:pStyle w:val="tablecaption"/>
        <w:rPr>
          <w:ins w:id="1752" w:author="Author"/>
        </w:rPr>
      </w:pPr>
      <w:ins w:id="1753" w:author="Author">
        <w:r w:rsidRPr="00AF16B2">
          <w:t>Table 249.M.1.(LC) Individual Coverage Drive-away Collision Loss Costs</w:t>
        </w:r>
      </w:ins>
    </w:p>
    <w:p w14:paraId="2D07CFF5" w14:textId="77777777" w:rsidR="00AD7575" w:rsidRPr="00AF16B2" w:rsidRDefault="00AD7575" w:rsidP="00AD7575">
      <w:pPr>
        <w:pStyle w:val="isonormal"/>
        <w:rPr>
          <w:ins w:id="1754" w:author="Author"/>
        </w:rPr>
      </w:pPr>
    </w:p>
    <w:p w14:paraId="1FC1AD97" w14:textId="77777777" w:rsidR="00AD7575" w:rsidRPr="00AF16B2" w:rsidRDefault="00AD7575" w:rsidP="00AD7575">
      <w:pPr>
        <w:pStyle w:val="space8"/>
        <w:rPr>
          <w:ins w:id="1755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766"/>
        <w:gridCol w:w="663"/>
        <w:gridCol w:w="664"/>
        <w:gridCol w:w="663"/>
        <w:gridCol w:w="663"/>
        <w:gridCol w:w="664"/>
        <w:gridCol w:w="663"/>
        <w:gridCol w:w="663"/>
        <w:gridCol w:w="664"/>
        <w:gridCol w:w="663"/>
        <w:gridCol w:w="663"/>
        <w:gridCol w:w="665"/>
      </w:tblGrid>
      <w:tr w:rsidR="00AD7575" w:rsidRPr="00AF16B2" w14:paraId="0D75C29A" w14:textId="77777777" w:rsidTr="004E64AF">
        <w:trPr>
          <w:cantSplit/>
          <w:trHeight w:val="190"/>
          <w:ins w:id="1756" w:author="Author"/>
        </w:trPr>
        <w:tc>
          <w:tcPr>
            <w:tcW w:w="200" w:type="dxa"/>
          </w:tcPr>
          <w:p w14:paraId="642D4D8C" w14:textId="77777777" w:rsidR="00AD7575" w:rsidRPr="00AF16B2" w:rsidRDefault="00AD7575" w:rsidP="004E64AF">
            <w:pPr>
              <w:pStyle w:val="tablehead"/>
              <w:rPr>
                <w:ins w:id="1757" w:author="Author"/>
              </w:rPr>
            </w:pPr>
          </w:p>
        </w:tc>
        <w:tc>
          <w:tcPr>
            <w:tcW w:w="1008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4EFF1" w14:textId="77777777" w:rsidR="00AD7575" w:rsidRPr="00AF16B2" w:rsidRDefault="00AD7575" w:rsidP="004E64AF">
            <w:pPr>
              <w:pStyle w:val="tablehead"/>
              <w:rPr>
                <w:ins w:id="1758" w:author="Author"/>
              </w:rPr>
            </w:pPr>
            <w:ins w:id="1759" w:author="Author">
              <w:r w:rsidRPr="00AF16B2">
                <w:t>Blanket Coverage Drive-away Collision Per Car, Per Trip</w:t>
              </w:r>
            </w:ins>
          </w:p>
        </w:tc>
      </w:tr>
      <w:tr w:rsidR="00AD7575" w:rsidRPr="00AF16B2" w14:paraId="2F1827D6" w14:textId="77777777" w:rsidTr="004E64AF">
        <w:trPr>
          <w:cantSplit/>
          <w:trHeight w:val="190"/>
          <w:ins w:id="1760" w:author="Author"/>
        </w:trPr>
        <w:tc>
          <w:tcPr>
            <w:tcW w:w="200" w:type="dxa"/>
          </w:tcPr>
          <w:p w14:paraId="79B73D72" w14:textId="77777777" w:rsidR="00AD7575" w:rsidRPr="00AF16B2" w:rsidRDefault="00AD7575" w:rsidP="004E64AF">
            <w:pPr>
              <w:pStyle w:val="tablehead"/>
              <w:rPr>
                <w:ins w:id="1761" w:author="Author"/>
              </w:rPr>
            </w:pPr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5BD44C4" w14:textId="77777777" w:rsidR="00AD7575" w:rsidRPr="00AF16B2" w:rsidRDefault="00AD7575" w:rsidP="004E64AF">
            <w:pPr>
              <w:pStyle w:val="tablehead"/>
              <w:rPr>
                <w:ins w:id="1762" w:author="Author"/>
              </w:rPr>
            </w:pPr>
            <w:ins w:id="1763" w:author="Author">
              <w:r w:rsidRPr="00AF16B2">
                <w:t>Price New At</w:t>
              </w:r>
              <w:r w:rsidRPr="00AF16B2">
                <w:br/>
                <w:t>Factory To Dealer</w:t>
              </w:r>
            </w:ins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3BA8A" w14:textId="77777777" w:rsidR="00AD7575" w:rsidRPr="00AF16B2" w:rsidRDefault="00AD7575" w:rsidP="004E64AF">
            <w:pPr>
              <w:pStyle w:val="tablehead"/>
              <w:rPr>
                <w:ins w:id="1764" w:author="Author"/>
              </w:rPr>
            </w:pPr>
            <w:ins w:id="1765" w:author="Author">
              <w:r w:rsidRPr="00AF16B2">
                <w:t>Loss Costs For Mileage And Deductible – All Territories, Types, Makes And Age Groups</w:t>
              </w:r>
            </w:ins>
          </w:p>
        </w:tc>
      </w:tr>
      <w:tr w:rsidR="00AD7575" w:rsidRPr="00AF16B2" w14:paraId="42C21C9B" w14:textId="77777777" w:rsidTr="004E64AF">
        <w:trPr>
          <w:cantSplit/>
          <w:trHeight w:val="190"/>
          <w:ins w:id="1766" w:author="Author"/>
        </w:trPr>
        <w:tc>
          <w:tcPr>
            <w:tcW w:w="200" w:type="dxa"/>
          </w:tcPr>
          <w:p w14:paraId="4CBCFF34" w14:textId="77777777" w:rsidR="00AD7575" w:rsidRPr="00AF16B2" w:rsidRDefault="00AD7575" w:rsidP="004E64AF">
            <w:pPr>
              <w:pStyle w:val="tablehead"/>
              <w:rPr>
                <w:ins w:id="1767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974C27" w14:textId="77777777" w:rsidR="00AD7575" w:rsidRPr="00AF16B2" w:rsidRDefault="00AD7575" w:rsidP="004E64AF">
            <w:pPr>
              <w:pStyle w:val="tablehead"/>
              <w:rPr>
                <w:ins w:id="1768" w:author="Author"/>
              </w:rPr>
            </w:pPr>
          </w:p>
        </w:tc>
        <w:tc>
          <w:tcPr>
            <w:tcW w:w="20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13AFB" w14:textId="77777777" w:rsidR="00AD7575" w:rsidRPr="00AF16B2" w:rsidRDefault="00AD7575" w:rsidP="004E64AF">
            <w:pPr>
              <w:pStyle w:val="tablehead"/>
              <w:rPr>
                <w:ins w:id="1769" w:author="Author"/>
              </w:rPr>
            </w:pPr>
            <w:ins w:id="1770" w:author="Author">
              <w:r w:rsidRPr="00AF16B2">
                <w:t>51 – 500 Miles</w:t>
              </w:r>
            </w:ins>
          </w:p>
        </w:tc>
        <w:tc>
          <w:tcPr>
            <w:tcW w:w="1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05540" w14:textId="77777777" w:rsidR="00AD7575" w:rsidRPr="00AF16B2" w:rsidRDefault="00AD7575" w:rsidP="004E64AF">
            <w:pPr>
              <w:pStyle w:val="tablehead"/>
              <w:rPr>
                <w:ins w:id="1771" w:author="Author"/>
              </w:rPr>
            </w:pPr>
            <w:ins w:id="1772" w:author="Author">
              <w:r w:rsidRPr="00AF16B2">
                <w:t>501 – 1,000 Miles</w:t>
              </w:r>
            </w:ins>
          </w:p>
        </w:tc>
        <w:tc>
          <w:tcPr>
            <w:tcW w:w="1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33637" w14:textId="77777777" w:rsidR="00AD7575" w:rsidRPr="00AF16B2" w:rsidRDefault="00AD7575" w:rsidP="004E64AF">
            <w:pPr>
              <w:pStyle w:val="tablehead"/>
              <w:rPr>
                <w:ins w:id="1773" w:author="Author"/>
              </w:rPr>
            </w:pPr>
            <w:ins w:id="1774" w:author="Author">
              <w:r w:rsidRPr="00AF16B2">
                <w:t>1,001 – 1,500 Miles</w:t>
              </w:r>
            </w:ins>
          </w:p>
        </w:tc>
        <w:tc>
          <w:tcPr>
            <w:tcW w:w="1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3BE23" w14:textId="77777777" w:rsidR="00AD7575" w:rsidRPr="00AF16B2" w:rsidRDefault="00AD7575" w:rsidP="004E64AF">
            <w:pPr>
              <w:pStyle w:val="tablehead"/>
              <w:rPr>
                <w:ins w:id="1775" w:author="Author"/>
              </w:rPr>
            </w:pPr>
            <w:ins w:id="1776" w:author="Author">
              <w:r w:rsidRPr="00AF16B2">
                <w:t>Over 1,500 Miles</w:t>
              </w:r>
            </w:ins>
          </w:p>
        </w:tc>
      </w:tr>
      <w:tr w:rsidR="00AD7575" w:rsidRPr="00AF16B2" w14:paraId="104B558E" w14:textId="77777777" w:rsidTr="004E64AF">
        <w:trPr>
          <w:cantSplit/>
          <w:trHeight w:val="190"/>
          <w:ins w:id="1777" w:author="Author"/>
        </w:trPr>
        <w:tc>
          <w:tcPr>
            <w:tcW w:w="200" w:type="dxa"/>
          </w:tcPr>
          <w:p w14:paraId="2BD0429F" w14:textId="77777777" w:rsidR="00AD7575" w:rsidRPr="00AF16B2" w:rsidRDefault="00AD7575" w:rsidP="004E64AF">
            <w:pPr>
              <w:pStyle w:val="tablehead"/>
              <w:rPr>
                <w:ins w:id="1778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F989F35" w14:textId="77777777" w:rsidR="00AD7575" w:rsidRPr="00AF16B2" w:rsidRDefault="00AD7575" w:rsidP="004E64AF">
            <w:pPr>
              <w:pStyle w:val="tablehead"/>
              <w:rPr>
                <w:ins w:id="1779" w:author="Author"/>
              </w:rPr>
            </w:pP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</w:tcBorders>
          </w:tcPr>
          <w:p w14:paraId="4D209F1A" w14:textId="77777777" w:rsidR="00AD7575" w:rsidRPr="00AF16B2" w:rsidRDefault="00AD7575" w:rsidP="004E64AF">
            <w:pPr>
              <w:pStyle w:val="tablehead"/>
              <w:rPr>
                <w:ins w:id="1780" w:author="Author"/>
              </w:rPr>
            </w:pPr>
            <w:ins w:id="1781" w:author="Author">
              <w:r w:rsidRPr="00AF16B2">
                <w:t>$100</w:t>
              </w:r>
            </w:ins>
          </w:p>
        </w:tc>
        <w:tc>
          <w:tcPr>
            <w:tcW w:w="663" w:type="dxa"/>
            <w:tcBorders>
              <w:top w:val="single" w:sz="6" w:space="0" w:color="auto"/>
            </w:tcBorders>
          </w:tcPr>
          <w:p w14:paraId="7784832E" w14:textId="77777777" w:rsidR="00AD7575" w:rsidRPr="00AF16B2" w:rsidRDefault="00AD7575" w:rsidP="004E64AF">
            <w:pPr>
              <w:pStyle w:val="tablehead"/>
              <w:rPr>
                <w:ins w:id="1782" w:author="Author"/>
              </w:rPr>
            </w:pPr>
            <w:ins w:id="1783" w:author="Author">
              <w:r w:rsidRPr="00AF16B2">
                <w:t>$250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A97AA4" w14:textId="77777777" w:rsidR="00AD7575" w:rsidRPr="00AF16B2" w:rsidRDefault="00AD7575" w:rsidP="004E64AF">
            <w:pPr>
              <w:pStyle w:val="tablehead"/>
              <w:rPr>
                <w:ins w:id="1784" w:author="Author"/>
              </w:rPr>
            </w:pPr>
            <w:ins w:id="1785" w:author="Author">
              <w:r w:rsidRPr="00AF16B2">
                <w:t>$500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</w:tcBorders>
          </w:tcPr>
          <w:p w14:paraId="4DD2B407" w14:textId="77777777" w:rsidR="00AD7575" w:rsidRPr="00AF16B2" w:rsidRDefault="00AD7575" w:rsidP="004E64AF">
            <w:pPr>
              <w:pStyle w:val="tablehead"/>
              <w:rPr>
                <w:ins w:id="1786" w:author="Author"/>
              </w:rPr>
            </w:pPr>
            <w:ins w:id="1787" w:author="Author">
              <w:r w:rsidRPr="00AF16B2">
                <w:t>$100</w:t>
              </w:r>
            </w:ins>
          </w:p>
        </w:tc>
        <w:tc>
          <w:tcPr>
            <w:tcW w:w="663" w:type="dxa"/>
            <w:tcBorders>
              <w:top w:val="single" w:sz="6" w:space="0" w:color="auto"/>
            </w:tcBorders>
          </w:tcPr>
          <w:p w14:paraId="27515134" w14:textId="77777777" w:rsidR="00AD7575" w:rsidRPr="00AF16B2" w:rsidRDefault="00AD7575" w:rsidP="004E64AF">
            <w:pPr>
              <w:pStyle w:val="tablehead"/>
              <w:rPr>
                <w:ins w:id="1788" w:author="Author"/>
              </w:rPr>
            </w:pPr>
            <w:ins w:id="1789" w:author="Author">
              <w:r w:rsidRPr="00AF16B2">
                <w:t>$250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A4F780" w14:textId="77777777" w:rsidR="00AD7575" w:rsidRPr="00AF16B2" w:rsidRDefault="00AD7575" w:rsidP="004E64AF">
            <w:pPr>
              <w:pStyle w:val="tablehead"/>
              <w:rPr>
                <w:ins w:id="1790" w:author="Author"/>
              </w:rPr>
            </w:pPr>
            <w:ins w:id="1791" w:author="Author">
              <w:r w:rsidRPr="00AF16B2">
                <w:t>$500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</w:tcBorders>
          </w:tcPr>
          <w:p w14:paraId="54B7F1DE" w14:textId="77777777" w:rsidR="00AD7575" w:rsidRPr="00AF16B2" w:rsidRDefault="00AD7575" w:rsidP="004E64AF">
            <w:pPr>
              <w:pStyle w:val="tablehead"/>
              <w:rPr>
                <w:ins w:id="1792" w:author="Author"/>
              </w:rPr>
            </w:pPr>
            <w:ins w:id="1793" w:author="Author">
              <w:r w:rsidRPr="00AF16B2">
                <w:t>$100</w:t>
              </w:r>
            </w:ins>
          </w:p>
        </w:tc>
        <w:tc>
          <w:tcPr>
            <w:tcW w:w="663" w:type="dxa"/>
            <w:tcBorders>
              <w:top w:val="single" w:sz="6" w:space="0" w:color="auto"/>
            </w:tcBorders>
          </w:tcPr>
          <w:p w14:paraId="2FC6C1F8" w14:textId="77777777" w:rsidR="00AD7575" w:rsidRPr="00AF16B2" w:rsidRDefault="00AD7575" w:rsidP="004E64AF">
            <w:pPr>
              <w:pStyle w:val="tablehead"/>
              <w:rPr>
                <w:ins w:id="1794" w:author="Author"/>
              </w:rPr>
            </w:pPr>
            <w:ins w:id="1795" w:author="Author">
              <w:r w:rsidRPr="00AF16B2">
                <w:t>$250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0C0548" w14:textId="77777777" w:rsidR="00AD7575" w:rsidRPr="00AF16B2" w:rsidRDefault="00AD7575" w:rsidP="004E64AF">
            <w:pPr>
              <w:pStyle w:val="tablehead"/>
              <w:rPr>
                <w:ins w:id="1796" w:author="Author"/>
              </w:rPr>
            </w:pPr>
            <w:ins w:id="1797" w:author="Author">
              <w:r w:rsidRPr="00AF16B2">
                <w:t>$500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</w:tcBorders>
          </w:tcPr>
          <w:p w14:paraId="23339238" w14:textId="77777777" w:rsidR="00AD7575" w:rsidRPr="00AF16B2" w:rsidRDefault="00AD7575" w:rsidP="004E64AF">
            <w:pPr>
              <w:pStyle w:val="tablehead"/>
              <w:rPr>
                <w:ins w:id="1798" w:author="Author"/>
              </w:rPr>
            </w:pPr>
            <w:ins w:id="1799" w:author="Author">
              <w:r w:rsidRPr="00AF16B2">
                <w:t>$100</w:t>
              </w:r>
            </w:ins>
          </w:p>
        </w:tc>
        <w:tc>
          <w:tcPr>
            <w:tcW w:w="663" w:type="dxa"/>
            <w:tcBorders>
              <w:top w:val="single" w:sz="6" w:space="0" w:color="auto"/>
            </w:tcBorders>
          </w:tcPr>
          <w:p w14:paraId="0C7D39F3" w14:textId="77777777" w:rsidR="00AD7575" w:rsidRPr="00AF16B2" w:rsidRDefault="00AD7575" w:rsidP="004E64AF">
            <w:pPr>
              <w:pStyle w:val="tablehead"/>
              <w:rPr>
                <w:ins w:id="1800" w:author="Author"/>
              </w:rPr>
            </w:pPr>
            <w:ins w:id="1801" w:author="Author">
              <w:r w:rsidRPr="00AF16B2">
                <w:t>$250</w:t>
              </w:r>
            </w:ins>
          </w:p>
        </w:tc>
        <w:tc>
          <w:tcPr>
            <w:tcW w:w="66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24DD52" w14:textId="77777777" w:rsidR="00AD7575" w:rsidRPr="00AF16B2" w:rsidRDefault="00AD7575" w:rsidP="004E64AF">
            <w:pPr>
              <w:pStyle w:val="tablehead"/>
              <w:rPr>
                <w:ins w:id="1802" w:author="Author"/>
              </w:rPr>
            </w:pPr>
            <w:ins w:id="1803" w:author="Author">
              <w:r w:rsidRPr="00AF16B2">
                <w:t>$500</w:t>
              </w:r>
            </w:ins>
          </w:p>
        </w:tc>
      </w:tr>
      <w:tr w:rsidR="00AD7575" w:rsidRPr="00AF16B2" w14:paraId="08E3EA73" w14:textId="77777777" w:rsidTr="004E64AF">
        <w:trPr>
          <w:cantSplit/>
          <w:trHeight w:val="190"/>
          <w:ins w:id="1804" w:author="Author"/>
        </w:trPr>
        <w:tc>
          <w:tcPr>
            <w:tcW w:w="200" w:type="dxa"/>
          </w:tcPr>
          <w:p w14:paraId="351DD5FE" w14:textId="77777777" w:rsidR="00AD7575" w:rsidRPr="00AF16B2" w:rsidRDefault="00AD7575" w:rsidP="004E64AF">
            <w:pPr>
              <w:pStyle w:val="tabletext11"/>
              <w:rPr>
                <w:ins w:id="1805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A74DF5" w14:textId="77777777" w:rsidR="00AD7575" w:rsidRPr="00AF16B2" w:rsidRDefault="00AD7575" w:rsidP="004E64AF">
            <w:pPr>
              <w:pStyle w:val="tabletext11"/>
              <w:rPr>
                <w:ins w:id="1806" w:author="Author"/>
              </w:rPr>
            </w:pPr>
            <w:ins w:id="1807" w:author="Author">
              <w:r w:rsidRPr="00AF16B2">
                <w:t>$</w:t>
              </w:r>
            </w:ins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166A44B" w14:textId="77777777" w:rsidR="00AD7575" w:rsidRPr="00AF16B2" w:rsidRDefault="00AD7575" w:rsidP="004E64AF">
            <w:pPr>
              <w:pStyle w:val="tabletext11"/>
              <w:tabs>
                <w:tab w:val="decimal" w:pos="560"/>
              </w:tabs>
              <w:rPr>
                <w:ins w:id="1808" w:author="Author"/>
              </w:rPr>
            </w:pPr>
            <w:ins w:id="1809" w:author="Author">
              <w:r w:rsidRPr="00AF16B2">
                <w:t>0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49B9A77D" w14:textId="77777777" w:rsidR="00AD7575" w:rsidRPr="00AF16B2" w:rsidRDefault="00AD7575" w:rsidP="004E64AF">
            <w:pPr>
              <w:pStyle w:val="tabletext11"/>
              <w:rPr>
                <w:ins w:id="1810" w:author="Author"/>
              </w:rPr>
            </w:pPr>
            <w:ins w:id="1811" w:author="Author">
              <w:r w:rsidRPr="00AF16B2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5B42DE" w14:textId="77777777" w:rsidR="00AD7575" w:rsidRPr="00AF16B2" w:rsidRDefault="00AD7575" w:rsidP="004E64AF">
            <w:pPr>
              <w:pStyle w:val="tabletext11"/>
              <w:tabs>
                <w:tab w:val="decimal" w:pos="560"/>
              </w:tabs>
              <w:rPr>
                <w:ins w:id="1812" w:author="Author"/>
              </w:rPr>
            </w:pPr>
            <w:ins w:id="1813" w:author="Author">
              <w:r w:rsidRPr="00AF16B2">
                <w:t>7,500</w:t>
              </w:r>
            </w:ins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214466" w14:textId="77777777" w:rsidR="00AD7575" w:rsidRPr="00AF16B2" w:rsidRDefault="00AD7575" w:rsidP="004E64AF">
            <w:pPr>
              <w:pStyle w:val="tabletext11"/>
              <w:tabs>
                <w:tab w:val="decimal" w:pos="120"/>
              </w:tabs>
              <w:rPr>
                <w:ins w:id="1814" w:author="Author"/>
              </w:rPr>
            </w:pPr>
            <w:ins w:id="1815" w:author="Author">
              <w:r w:rsidRPr="00AF16B2">
                <w:t>$ 2.07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149B95F" w14:textId="77777777" w:rsidR="00AD7575" w:rsidRPr="00AF16B2" w:rsidRDefault="00AD7575" w:rsidP="004E64AF">
            <w:pPr>
              <w:pStyle w:val="tabletext11"/>
              <w:tabs>
                <w:tab w:val="decimal" w:pos="180"/>
              </w:tabs>
              <w:rPr>
                <w:ins w:id="1816" w:author="Author"/>
              </w:rPr>
            </w:pPr>
            <w:ins w:id="1817" w:author="Author">
              <w:r w:rsidRPr="00AF16B2">
                <w:t>$ 1.25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5953D1" w14:textId="77777777" w:rsidR="00AD7575" w:rsidRPr="00AF16B2" w:rsidRDefault="00AD7575" w:rsidP="004E64AF">
            <w:pPr>
              <w:pStyle w:val="tabletext11"/>
              <w:tabs>
                <w:tab w:val="decimal" w:pos="180"/>
              </w:tabs>
              <w:rPr>
                <w:ins w:id="1818" w:author="Author"/>
              </w:rPr>
            </w:pPr>
            <w:ins w:id="1819" w:author="Author">
              <w:r w:rsidRPr="00AF16B2">
                <w:t>$ 0.93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F15EC1" w14:textId="77777777" w:rsidR="00AD7575" w:rsidRPr="00AF16B2" w:rsidRDefault="00AD7575" w:rsidP="004E64AF">
            <w:pPr>
              <w:pStyle w:val="tabletext11"/>
              <w:tabs>
                <w:tab w:val="decimal" w:pos="200"/>
              </w:tabs>
              <w:rPr>
                <w:ins w:id="1820" w:author="Author"/>
              </w:rPr>
            </w:pPr>
            <w:ins w:id="1821" w:author="Author">
              <w:r w:rsidRPr="00AF16B2">
                <w:t>$ 3.39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3CCE630" w14:textId="77777777" w:rsidR="00AD7575" w:rsidRPr="00AF16B2" w:rsidRDefault="00AD7575" w:rsidP="004E64AF">
            <w:pPr>
              <w:pStyle w:val="tabletext11"/>
              <w:tabs>
                <w:tab w:val="decimal" w:pos="200"/>
              </w:tabs>
              <w:rPr>
                <w:ins w:id="1822" w:author="Author"/>
              </w:rPr>
            </w:pPr>
            <w:ins w:id="1823" w:author="Author">
              <w:r w:rsidRPr="00AF16B2">
                <w:t>$ 2.02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A76B45" w14:textId="77777777" w:rsidR="00AD7575" w:rsidRPr="00AF16B2" w:rsidRDefault="00AD7575" w:rsidP="004E64AF">
            <w:pPr>
              <w:pStyle w:val="tabletext11"/>
              <w:tabs>
                <w:tab w:val="decimal" w:pos="200"/>
              </w:tabs>
              <w:rPr>
                <w:ins w:id="1824" w:author="Author"/>
              </w:rPr>
            </w:pPr>
            <w:ins w:id="1825" w:author="Author">
              <w:r w:rsidRPr="00AF16B2">
                <w:t>$ 1.53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CB19DF" w14:textId="77777777" w:rsidR="00AD7575" w:rsidRPr="00AF16B2" w:rsidRDefault="00AD7575" w:rsidP="004E64AF">
            <w:pPr>
              <w:pStyle w:val="tabletext11"/>
              <w:tabs>
                <w:tab w:val="decimal" w:pos="200"/>
              </w:tabs>
              <w:rPr>
                <w:ins w:id="1826" w:author="Author"/>
              </w:rPr>
            </w:pPr>
            <w:ins w:id="1827" w:author="Author">
              <w:r w:rsidRPr="00AF16B2">
                <w:t>$ 4.52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DAC57C1" w14:textId="77777777" w:rsidR="00AD7575" w:rsidRPr="00AF16B2" w:rsidRDefault="00AD7575" w:rsidP="004E64AF">
            <w:pPr>
              <w:pStyle w:val="tabletext11"/>
              <w:tabs>
                <w:tab w:val="decimal" w:pos="200"/>
              </w:tabs>
              <w:rPr>
                <w:ins w:id="1828" w:author="Author"/>
              </w:rPr>
            </w:pPr>
            <w:ins w:id="1829" w:author="Author">
              <w:r w:rsidRPr="00AF16B2">
                <w:t>$ 2.72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AF557E" w14:textId="77777777" w:rsidR="00AD7575" w:rsidRPr="00AF16B2" w:rsidRDefault="00AD7575" w:rsidP="004E64AF">
            <w:pPr>
              <w:pStyle w:val="tabletext11"/>
              <w:tabs>
                <w:tab w:val="decimal" w:pos="200"/>
              </w:tabs>
              <w:rPr>
                <w:ins w:id="1830" w:author="Author"/>
              </w:rPr>
            </w:pPr>
            <w:ins w:id="1831" w:author="Author">
              <w:r w:rsidRPr="00AF16B2">
                <w:t>$ 2.04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6F761A" w14:textId="77777777" w:rsidR="00AD7575" w:rsidRPr="00AF16B2" w:rsidRDefault="00AD7575" w:rsidP="004E64AF">
            <w:pPr>
              <w:pStyle w:val="tabletext11"/>
              <w:tabs>
                <w:tab w:val="decimal" w:pos="200"/>
              </w:tabs>
              <w:rPr>
                <w:ins w:id="1832" w:author="Author"/>
              </w:rPr>
            </w:pPr>
            <w:ins w:id="1833" w:author="Author">
              <w:r w:rsidRPr="00AF16B2">
                <w:t>$ 5.61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B12872F" w14:textId="77777777" w:rsidR="00AD7575" w:rsidRPr="00AF16B2" w:rsidRDefault="00AD7575" w:rsidP="004E64AF">
            <w:pPr>
              <w:pStyle w:val="tabletext11"/>
              <w:tabs>
                <w:tab w:val="decimal" w:pos="200"/>
              </w:tabs>
              <w:rPr>
                <w:ins w:id="1834" w:author="Author"/>
              </w:rPr>
            </w:pPr>
            <w:ins w:id="1835" w:author="Author">
              <w:r w:rsidRPr="00AF16B2">
                <w:t>$ 3.35</w:t>
              </w:r>
            </w:ins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D8D158" w14:textId="77777777" w:rsidR="00AD7575" w:rsidRPr="00AF16B2" w:rsidRDefault="00AD7575" w:rsidP="004E64AF">
            <w:pPr>
              <w:pStyle w:val="tabletext11"/>
              <w:tabs>
                <w:tab w:val="decimal" w:pos="200"/>
              </w:tabs>
              <w:rPr>
                <w:ins w:id="1836" w:author="Author"/>
              </w:rPr>
            </w:pPr>
            <w:ins w:id="1837" w:author="Author">
              <w:r w:rsidRPr="00AF16B2">
                <w:t>$ 2.53</w:t>
              </w:r>
            </w:ins>
          </w:p>
        </w:tc>
      </w:tr>
      <w:tr w:rsidR="00AD7575" w:rsidRPr="00AF16B2" w14:paraId="4DDD1B8C" w14:textId="77777777" w:rsidTr="004E64AF">
        <w:trPr>
          <w:cantSplit/>
          <w:trHeight w:val="190"/>
          <w:ins w:id="1838" w:author="Author"/>
        </w:trPr>
        <w:tc>
          <w:tcPr>
            <w:tcW w:w="200" w:type="dxa"/>
          </w:tcPr>
          <w:p w14:paraId="2AA5EA36" w14:textId="77777777" w:rsidR="00AD7575" w:rsidRPr="00AF16B2" w:rsidRDefault="00AD7575" w:rsidP="004E64AF">
            <w:pPr>
              <w:pStyle w:val="tabletext11"/>
              <w:rPr>
                <w:ins w:id="1839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16E871" w14:textId="77777777" w:rsidR="00AD7575" w:rsidRPr="00AF16B2" w:rsidRDefault="00AD7575" w:rsidP="004E64AF">
            <w:pPr>
              <w:pStyle w:val="tabletext11"/>
              <w:rPr>
                <w:ins w:id="1840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BE01430" w14:textId="77777777" w:rsidR="00AD7575" w:rsidRPr="00AF16B2" w:rsidRDefault="00AD7575" w:rsidP="004E64AF">
            <w:pPr>
              <w:pStyle w:val="tabletext11"/>
              <w:tabs>
                <w:tab w:val="decimal" w:pos="560"/>
              </w:tabs>
              <w:rPr>
                <w:ins w:id="1841" w:author="Author"/>
              </w:rPr>
            </w:pPr>
            <w:ins w:id="1842" w:author="Author">
              <w:r w:rsidRPr="00AF16B2">
                <w:t>7,501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7E7346CE" w14:textId="77777777" w:rsidR="00AD7575" w:rsidRPr="00AF16B2" w:rsidRDefault="00AD7575" w:rsidP="004E64AF">
            <w:pPr>
              <w:pStyle w:val="tabletext11"/>
              <w:rPr>
                <w:ins w:id="1843" w:author="Author"/>
              </w:rPr>
            </w:pPr>
            <w:ins w:id="1844" w:author="Author">
              <w:r w:rsidRPr="00AF16B2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705715" w14:textId="77777777" w:rsidR="00AD7575" w:rsidRPr="00AF16B2" w:rsidRDefault="00AD7575" w:rsidP="004E64AF">
            <w:pPr>
              <w:pStyle w:val="tabletext11"/>
              <w:tabs>
                <w:tab w:val="decimal" w:pos="560"/>
              </w:tabs>
              <w:rPr>
                <w:ins w:id="1845" w:author="Author"/>
              </w:rPr>
            </w:pPr>
            <w:ins w:id="1846" w:author="Author">
              <w:r w:rsidRPr="00AF16B2">
                <w:t>15,000</w:t>
              </w:r>
            </w:ins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C9790D" w14:textId="77777777" w:rsidR="00AD7575" w:rsidRPr="00AF16B2" w:rsidRDefault="00AD7575" w:rsidP="004E64AF">
            <w:pPr>
              <w:pStyle w:val="tabletext11"/>
              <w:tabs>
                <w:tab w:val="decimal" w:pos="105"/>
              </w:tabs>
              <w:jc w:val="center"/>
              <w:rPr>
                <w:ins w:id="1847" w:author="Author"/>
              </w:rPr>
            </w:pPr>
            <w:ins w:id="1848" w:author="Author">
              <w:r w:rsidRPr="00AF16B2">
                <w:t>2.92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B35B8F3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849" w:author="Author"/>
              </w:rPr>
            </w:pPr>
            <w:ins w:id="1850" w:author="Author">
              <w:r w:rsidRPr="00AF16B2">
                <w:t>1.75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04F1DB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851" w:author="Author"/>
              </w:rPr>
            </w:pPr>
            <w:ins w:id="1852" w:author="Author">
              <w:r w:rsidRPr="00AF16B2">
                <w:t>1.32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BF4583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853" w:author="Author"/>
              </w:rPr>
            </w:pPr>
            <w:ins w:id="1854" w:author="Author">
              <w:r w:rsidRPr="00AF16B2">
                <w:t>4.87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BDA7C3F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855" w:author="Author"/>
              </w:rPr>
            </w:pPr>
            <w:ins w:id="1856" w:author="Author">
              <w:r w:rsidRPr="00AF16B2">
                <w:t>2.92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DD4590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857" w:author="Author"/>
              </w:rPr>
            </w:pPr>
            <w:ins w:id="1858" w:author="Author">
              <w:r w:rsidRPr="00AF16B2">
                <w:t>2.19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C2ACDB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859" w:author="Author"/>
              </w:rPr>
            </w:pPr>
            <w:ins w:id="1860" w:author="Author">
              <w:r w:rsidRPr="00AF16B2">
                <w:t>6.47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D6E3E08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861" w:author="Author"/>
              </w:rPr>
            </w:pPr>
            <w:ins w:id="1862" w:author="Author">
              <w:r w:rsidRPr="00AF16B2">
                <w:t>3.90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4E5EBE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863" w:author="Author"/>
              </w:rPr>
            </w:pPr>
            <w:ins w:id="1864" w:author="Author">
              <w:r w:rsidRPr="00AF16B2">
                <w:t>2.92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9594D0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865" w:author="Author"/>
              </w:rPr>
            </w:pPr>
            <w:ins w:id="1866" w:author="Author">
              <w:r w:rsidRPr="00AF16B2">
                <w:t>8.11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B7AB7B8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867" w:author="Author"/>
              </w:rPr>
            </w:pPr>
            <w:ins w:id="1868" w:author="Author">
              <w:r w:rsidRPr="00AF16B2">
                <w:t>4.87</w:t>
              </w:r>
            </w:ins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E6E49C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869" w:author="Author"/>
              </w:rPr>
            </w:pPr>
            <w:ins w:id="1870" w:author="Author">
              <w:r w:rsidRPr="00AF16B2">
                <w:t>3.65</w:t>
              </w:r>
            </w:ins>
          </w:p>
        </w:tc>
      </w:tr>
      <w:tr w:rsidR="00AD7575" w:rsidRPr="00AF16B2" w14:paraId="7FEC6705" w14:textId="77777777" w:rsidTr="004E64AF">
        <w:trPr>
          <w:cantSplit/>
          <w:trHeight w:val="190"/>
          <w:ins w:id="1871" w:author="Author"/>
        </w:trPr>
        <w:tc>
          <w:tcPr>
            <w:tcW w:w="200" w:type="dxa"/>
          </w:tcPr>
          <w:p w14:paraId="3676B2D6" w14:textId="77777777" w:rsidR="00AD7575" w:rsidRPr="00AF16B2" w:rsidRDefault="00AD7575" w:rsidP="004E64AF">
            <w:pPr>
              <w:pStyle w:val="tabletext11"/>
              <w:rPr>
                <w:ins w:id="1872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B78194" w14:textId="77777777" w:rsidR="00AD7575" w:rsidRPr="00AF16B2" w:rsidRDefault="00AD7575" w:rsidP="004E64AF">
            <w:pPr>
              <w:pStyle w:val="tabletext11"/>
              <w:rPr>
                <w:ins w:id="1873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4F2C954" w14:textId="77777777" w:rsidR="00AD7575" w:rsidRPr="00AF16B2" w:rsidRDefault="00AD7575" w:rsidP="004E64AF">
            <w:pPr>
              <w:pStyle w:val="tabletext11"/>
              <w:tabs>
                <w:tab w:val="decimal" w:pos="560"/>
              </w:tabs>
              <w:rPr>
                <w:ins w:id="1874" w:author="Author"/>
              </w:rPr>
            </w:pPr>
            <w:ins w:id="1875" w:author="Author">
              <w:r w:rsidRPr="00AF16B2">
                <w:t>15,001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01228F10" w14:textId="77777777" w:rsidR="00AD7575" w:rsidRPr="00AF16B2" w:rsidRDefault="00AD7575" w:rsidP="004E64AF">
            <w:pPr>
              <w:pStyle w:val="tabletext11"/>
              <w:rPr>
                <w:ins w:id="1876" w:author="Author"/>
              </w:rPr>
            </w:pPr>
            <w:ins w:id="1877" w:author="Author">
              <w:r w:rsidRPr="00AF16B2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D70060" w14:textId="77777777" w:rsidR="00AD7575" w:rsidRPr="00AF16B2" w:rsidRDefault="00AD7575" w:rsidP="004E64AF">
            <w:pPr>
              <w:pStyle w:val="tabletext11"/>
              <w:tabs>
                <w:tab w:val="decimal" w:pos="560"/>
              </w:tabs>
              <w:rPr>
                <w:ins w:id="1878" w:author="Author"/>
              </w:rPr>
            </w:pPr>
            <w:ins w:id="1879" w:author="Author">
              <w:r w:rsidRPr="00AF16B2">
                <w:t>25,000</w:t>
              </w:r>
            </w:ins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36391E" w14:textId="77777777" w:rsidR="00AD7575" w:rsidRPr="00AF16B2" w:rsidRDefault="00AD7575" w:rsidP="004E64AF">
            <w:pPr>
              <w:pStyle w:val="tabletext11"/>
              <w:tabs>
                <w:tab w:val="decimal" w:pos="105"/>
              </w:tabs>
              <w:jc w:val="center"/>
              <w:rPr>
                <w:ins w:id="1880" w:author="Author"/>
              </w:rPr>
            </w:pPr>
            <w:ins w:id="1881" w:author="Author">
              <w:r w:rsidRPr="00AF16B2">
                <w:t>4.05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F3A1BDC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882" w:author="Author"/>
              </w:rPr>
            </w:pPr>
            <w:ins w:id="1883" w:author="Author">
              <w:r w:rsidRPr="00AF16B2">
                <w:t>2.42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4BB4EB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884" w:author="Author"/>
              </w:rPr>
            </w:pPr>
            <w:ins w:id="1885" w:author="Author">
              <w:r w:rsidRPr="00AF16B2">
                <w:t>1.82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6867BA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886" w:author="Author"/>
              </w:rPr>
            </w:pPr>
            <w:ins w:id="1887" w:author="Author">
              <w:r w:rsidRPr="00AF16B2">
                <w:t>6.78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2600192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888" w:author="Author"/>
              </w:rPr>
            </w:pPr>
            <w:ins w:id="1889" w:author="Author">
              <w:r w:rsidRPr="00AF16B2">
                <w:t>4.05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28FDF4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890" w:author="Author"/>
              </w:rPr>
            </w:pPr>
            <w:ins w:id="1891" w:author="Author">
              <w:r w:rsidRPr="00AF16B2">
                <w:t>3.06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A35129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892" w:author="Author"/>
              </w:rPr>
            </w:pPr>
            <w:ins w:id="1893" w:author="Author">
              <w:r w:rsidRPr="00AF16B2">
                <w:t>8.96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F6D625D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894" w:author="Author"/>
              </w:rPr>
            </w:pPr>
            <w:ins w:id="1895" w:author="Author">
              <w:r w:rsidRPr="00AF16B2">
                <w:t>5.38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638D22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896" w:author="Author"/>
              </w:rPr>
            </w:pPr>
            <w:ins w:id="1897" w:author="Author">
              <w:r w:rsidRPr="00AF16B2">
                <w:t>4.03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2A3B39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898" w:author="Author"/>
              </w:rPr>
            </w:pPr>
            <w:ins w:id="1899" w:author="Author">
              <w:r w:rsidRPr="00AF16B2">
                <w:t>11.22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F2EECCB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00" w:author="Author"/>
              </w:rPr>
            </w:pPr>
            <w:ins w:id="1901" w:author="Author">
              <w:r w:rsidRPr="00AF16B2">
                <w:t>6.74</w:t>
              </w:r>
            </w:ins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3F27F3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02" w:author="Author"/>
              </w:rPr>
            </w:pPr>
            <w:ins w:id="1903" w:author="Author">
              <w:r w:rsidRPr="00AF16B2">
                <w:t>5.05</w:t>
              </w:r>
            </w:ins>
          </w:p>
        </w:tc>
      </w:tr>
      <w:tr w:rsidR="00AD7575" w:rsidRPr="00AF16B2" w14:paraId="48AB0587" w14:textId="77777777" w:rsidTr="004E64AF">
        <w:trPr>
          <w:cantSplit/>
          <w:trHeight w:val="190"/>
          <w:ins w:id="1904" w:author="Author"/>
        </w:trPr>
        <w:tc>
          <w:tcPr>
            <w:tcW w:w="200" w:type="dxa"/>
          </w:tcPr>
          <w:p w14:paraId="2B39318A" w14:textId="77777777" w:rsidR="00AD7575" w:rsidRPr="00AF16B2" w:rsidRDefault="00AD7575" w:rsidP="004E64AF">
            <w:pPr>
              <w:pStyle w:val="tabletext11"/>
              <w:rPr>
                <w:ins w:id="1905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2E4563" w14:textId="77777777" w:rsidR="00AD7575" w:rsidRPr="00AF16B2" w:rsidRDefault="00AD7575" w:rsidP="004E64AF">
            <w:pPr>
              <w:pStyle w:val="tabletext11"/>
              <w:rPr>
                <w:ins w:id="1906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628C108" w14:textId="77777777" w:rsidR="00AD7575" w:rsidRPr="00AF16B2" w:rsidRDefault="00AD7575" w:rsidP="004E64AF">
            <w:pPr>
              <w:pStyle w:val="tabletext11"/>
              <w:tabs>
                <w:tab w:val="decimal" w:pos="560"/>
              </w:tabs>
              <w:rPr>
                <w:ins w:id="1907" w:author="Author"/>
              </w:rPr>
            </w:pPr>
            <w:ins w:id="1908" w:author="Author">
              <w:r w:rsidRPr="00AF16B2">
                <w:t>25,001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04821020" w14:textId="77777777" w:rsidR="00AD7575" w:rsidRPr="00AF16B2" w:rsidRDefault="00AD7575" w:rsidP="004E64AF">
            <w:pPr>
              <w:pStyle w:val="tabletext11"/>
              <w:rPr>
                <w:ins w:id="1909" w:author="Author"/>
              </w:rPr>
            </w:pPr>
            <w:ins w:id="1910" w:author="Author">
              <w:r w:rsidRPr="00AF16B2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B1424B" w14:textId="77777777" w:rsidR="00AD7575" w:rsidRPr="00AF16B2" w:rsidRDefault="00AD7575" w:rsidP="004E64AF">
            <w:pPr>
              <w:pStyle w:val="tabletext11"/>
              <w:tabs>
                <w:tab w:val="decimal" w:pos="560"/>
              </w:tabs>
              <w:rPr>
                <w:ins w:id="1911" w:author="Author"/>
              </w:rPr>
            </w:pPr>
            <w:ins w:id="1912" w:author="Author">
              <w:r w:rsidRPr="00AF16B2">
                <w:t>40,000</w:t>
              </w:r>
            </w:ins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48E03C" w14:textId="77777777" w:rsidR="00AD7575" w:rsidRPr="00AF16B2" w:rsidRDefault="00AD7575" w:rsidP="004E64AF">
            <w:pPr>
              <w:pStyle w:val="tabletext11"/>
              <w:tabs>
                <w:tab w:val="decimal" w:pos="105"/>
              </w:tabs>
              <w:jc w:val="center"/>
              <w:rPr>
                <w:ins w:id="1913" w:author="Author"/>
              </w:rPr>
            </w:pPr>
            <w:ins w:id="1914" w:author="Author">
              <w:r w:rsidRPr="00AF16B2">
                <w:t>4.95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1CF1EFD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15" w:author="Author"/>
              </w:rPr>
            </w:pPr>
            <w:ins w:id="1916" w:author="Author">
              <w:r w:rsidRPr="00AF16B2">
                <w:t>2.96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E4846F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17" w:author="Author"/>
              </w:rPr>
            </w:pPr>
            <w:ins w:id="1918" w:author="Author">
              <w:r w:rsidRPr="00AF16B2">
                <w:t>2.23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B97CD3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19" w:author="Author"/>
              </w:rPr>
            </w:pPr>
            <w:ins w:id="1920" w:author="Author">
              <w:r w:rsidRPr="00AF16B2">
                <w:t>8.22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4F69713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21" w:author="Author"/>
              </w:rPr>
            </w:pPr>
            <w:ins w:id="1922" w:author="Author">
              <w:r w:rsidRPr="00AF16B2">
                <w:t>4.95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0E8760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23" w:author="Author"/>
              </w:rPr>
            </w:pPr>
            <w:ins w:id="1924" w:author="Author">
              <w:r w:rsidRPr="00AF16B2">
                <w:t>3.70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6C2EB0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25" w:author="Author"/>
              </w:rPr>
            </w:pPr>
            <w:ins w:id="1926" w:author="Author">
              <w:r w:rsidRPr="00AF16B2">
                <w:t>10.91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447F458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27" w:author="Author"/>
              </w:rPr>
            </w:pPr>
            <w:ins w:id="1928" w:author="Author">
              <w:r w:rsidRPr="00AF16B2">
                <w:t>6.54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75CF14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29" w:author="Author"/>
              </w:rPr>
            </w:pPr>
            <w:ins w:id="1930" w:author="Author">
              <w:r w:rsidRPr="00AF16B2">
                <w:t>4.91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95F673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31" w:author="Author"/>
              </w:rPr>
            </w:pPr>
            <w:ins w:id="1932" w:author="Author">
              <w:r w:rsidRPr="00AF16B2">
                <w:t>13.63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D1C7EDB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33" w:author="Author"/>
              </w:rPr>
            </w:pPr>
            <w:ins w:id="1934" w:author="Author">
              <w:r w:rsidRPr="00AF16B2">
                <w:t>8.18</w:t>
              </w:r>
            </w:ins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3B72AD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35" w:author="Author"/>
              </w:rPr>
            </w:pPr>
            <w:ins w:id="1936" w:author="Author">
              <w:r w:rsidRPr="00AF16B2">
                <w:t>6.14</w:t>
              </w:r>
            </w:ins>
          </w:p>
        </w:tc>
      </w:tr>
      <w:tr w:rsidR="00AD7575" w:rsidRPr="00AF16B2" w14:paraId="7C494F9D" w14:textId="77777777" w:rsidTr="004E64AF">
        <w:trPr>
          <w:cantSplit/>
          <w:trHeight w:val="190"/>
          <w:ins w:id="1937" w:author="Author"/>
        </w:trPr>
        <w:tc>
          <w:tcPr>
            <w:tcW w:w="200" w:type="dxa"/>
          </w:tcPr>
          <w:p w14:paraId="63FFEC19" w14:textId="77777777" w:rsidR="00AD7575" w:rsidRPr="00AF16B2" w:rsidRDefault="00AD7575" w:rsidP="004E64AF">
            <w:pPr>
              <w:pStyle w:val="tabletext11"/>
              <w:rPr>
                <w:ins w:id="1938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117609" w14:textId="77777777" w:rsidR="00AD7575" w:rsidRPr="00AF16B2" w:rsidRDefault="00AD7575" w:rsidP="004E64AF">
            <w:pPr>
              <w:pStyle w:val="tabletext11"/>
              <w:rPr>
                <w:ins w:id="1939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4EA3A3E" w14:textId="77777777" w:rsidR="00AD7575" w:rsidRPr="00AF16B2" w:rsidRDefault="00AD7575" w:rsidP="004E64AF">
            <w:pPr>
              <w:pStyle w:val="tabletext11"/>
              <w:tabs>
                <w:tab w:val="decimal" w:pos="560"/>
              </w:tabs>
              <w:rPr>
                <w:ins w:id="1940" w:author="Author"/>
              </w:rPr>
            </w:pPr>
            <w:ins w:id="1941" w:author="Author">
              <w:r w:rsidRPr="00AF16B2">
                <w:t>40,001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58C949D8" w14:textId="77777777" w:rsidR="00AD7575" w:rsidRPr="00AF16B2" w:rsidRDefault="00AD7575" w:rsidP="004E64AF">
            <w:pPr>
              <w:pStyle w:val="tabletext11"/>
              <w:rPr>
                <w:ins w:id="1942" w:author="Author"/>
              </w:rPr>
            </w:pPr>
            <w:ins w:id="1943" w:author="Author">
              <w:r w:rsidRPr="00AF16B2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22BDE8" w14:textId="77777777" w:rsidR="00AD7575" w:rsidRPr="00AF16B2" w:rsidRDefault="00AD7575" w:rsidP="004E64AF">
            <w:pPr>
              <w:pStyle w:val="tabletext11"/>
              <w:tabs>
                <w:tab w:val="decimal" w:pos="560"/>
              </w:tabs>
              <w:rPr>
                <w:ins w:id="1944" w:author="Author"/>
              </w:rPr>
            </w:pPr>
            <w:ins w:id="1945" w:author="Author">
              <w:r w:rsidRPr="00AF16B2">
                <w:t>65,000</w:t>
              </w:r>
            </w:ins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DC5055" w14:textId="77777777" w:rsidR="00AD7575" w:rsidRPr="00AF16B2" w:rsidRDefault="00AD7575" w:rsidP="004E64AF">
            <w:pPr>
              <w:pStyle w:val="tabletext11"/>
              <w:tabs>
                <w:tab w:val="decimal" w:pos="116"/>
              </w:tabs>
              <w:jc w:val="center"/>
              <w:rPr>
                <w:ins w:id="1946" w:author="Author"/>
              </w:rPr>
            </w:pPr>
            <w:ins w:id="1947" w:author="Author">
              <w:r w:rsidRPr="00AF16B2">
                <w:t>6.94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702D207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48" w:author="Author"/>
              </w:rPr>
            </w:pPr>
            <w:ins w:id="1949" w:author="Author">
              <w:r w:rsidRPr="00AF16B2">
                <w:t>4.16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4027D8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50" w:author="Author"/>
              </w:rPr>
            </w:pPr>
            <w:ins w:id="1951" w:author="Author">
              <w:r w:rsidRPr="00AF16B2">
                <w:t>3.12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454004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52" w:author="Author"/>
              </w:rPr>
            </w:pPr>
            <w:ins w:id="1953" w:author="Author">
              <w:r w:rsidRPr="00AF16B2">
                <w:t>11.49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5B5BC49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54" w:author="Author"/>
              </w:rPr>
            </w:pPr>
            <w:ins w:id="1955" w:author="Author">
              <w:r w:rsidRPr="00AF16B2">
                <w:t>6.89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051D68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56" w:author="Author"/>
              </w:rPr>
            </w:pPr>
            <w:ins w:id="1957" w:author="Author">
              <w:r w:rsidRPr="00AF16B2">
                <w:t>5.17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45CCF0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58" w:author="Author"/>
              </w:rPr>
            </w:pPr>
            <w:ins w:id="1959" w:author="Author">
              <w:r w:rsidRPr="00AF16B2">
                <w:t>15.27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BD3E8D4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60" w:author="Author"/>
              </w:rPr>
            </w:pPr>
            <w:ins w:id="1961" w:author="Author">
              <w:r w:rsidRPr="00AF16B2">
                <w:t>9.16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97FE74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62" w:author="Author"/>
              </w:rPr>
            </w:pPr>
            <w:ins w:id="1963" w:author="Author">
              <w:r w:rsidRPr="00AF16B2">
                <w:t>6.87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09A87E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64" w:author="Author"/>
              </w:rPr>
            </w:pPr>
            <w:ins w:id="1965" w:author="Author">
              <w:r w:rsidRPr="00AF16B2">
                <w:t>19.09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A91C975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66" w:author="Author"/>
              </w:rPr>
            </w:pPr>
            <w:ins w:id="1967" w:author="Author">
              <w:r w:rsidRPr="00AF16B2">
                <w:t>11.45</w:t>
              </w:r>
            </w:ins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EA659F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68" w:author="Author"/>
              </w:rPr>
            </w:pPr>
            <w:ins w:id="1969" w:author="Author">
              <w:r w:rsidRPr="00AF16B2">
                <w:t>8.59</w:t>
              </w:r>
            </w:ins>
          </w:p>
        </w:tc>
      </w:tr>
      <w:tr w:rsidR="00AD7575" w:rsidRPr="00AF16B2" w14:paraId="105B0A7E" w14:textId="77777777" w:rsidTr="004E64AF">
        <w:trPr>
          <w:cantSplit/>
          <w:trHeight w:val="190"/>
          <w:ins w:id="1970" w:author="Author"/>
        </w:trPr>
        <w:tc>
          <w:tcPr>
            <w:tcW w:w="200" w:type="dxa"/>
          </w:tcPr>
          <w:p w14:paraId="2380257C" w14:textId="77777777" w:rsidR="00AD7575" w:rsidRPr="00AF16B2" w:rsidRDefault="00AD7575" w:rsidP="004E64AF">
            <w:pPr>
              <w:pStyle w:val="tabletext11"/>
              <w:rPr>
                <w:ins w:id="1971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2ACBCF" w14:textId="77777777" w:rsidR="00AD7575" w:rsidRPr="00AF16B2" w:rsidRDefault="00AD7575" w:rsidP="004E64AF">
            <w:pPr>
              <w:pStyle w:val="tabletext11"/>
              <w:rPr>
                <w:ins w:id="1972" w:author="Author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D97BCC" w14:textId="77777777" w:rsidR="00AD7575" w:rsidRPr="00AF16B2" w:rsidRDefault="00AD7575" w:rsidP="004E64AF">
            <w:pPr>
              <w:pStyle w:val="tabletext11"/>
              <w:tabs>
                <w:tab w:val="decimal" w:pos="1360"/>
              </w:tabs>
              <w:rPr>
                <w:ins w:id="1973" w:author="Author"/>
              </w:rPr>
            </w:pPr>
            <w:ins w:id="1974" w:author="Author">
              <w:r w:rsidRPr="00AF16B2">
                <w:t>Over $65,000</w:t>
              </w:r>
            </w:ins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6F1268" w14:textId="77777777" w:rsidR="00AD7575" w:rsidRPr="00AF16B2" w:rsidRDefault="00AD7575" w:rsidP="004E64AF">
            <w:pPr>
              <w:pStyle w:val="tabletext11"/>
              <w:tabs>
                <w:tab w:val="decimal" w:pos="116"/>
              </w:tabs>
              <w:jc w:val="center"/>
              <w:rPr>
                <w:ins w:id="1975" w:author="Author"/>
              </w:rPr>
            </w:pPr>
            <w:ins w:id="1976" w:author="Author">
              <w:r w:rsidRPr="00AF16B2">
                <w:t>8.65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C21FCB2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77" w:author="Author"/>
              </w:rPr>
            </w:pPr>
            <w:ins w:id="1978" w:author="Author">
              <w:r w:rsidRPr="00AF16B2">
                <w:t>5.19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E7F522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79" w:author="Author"/>
              </w:rPr>
            </w:pPr>
            <w:ins w:id="1980" w:author="Author">
              <w:r w:rsidRPr="00AF16B2">
                <w:t>3.89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B3E33C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81" w:author="Author"/>
              </w:rPr>
            </w:pPr>
            <w:ins w:id="1982" w:author="Author">
              <w:r w:rsidRPr="00AF16B2">
                <w:t>14.38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7212C04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83" w:author="Author"/>
              </w:rPr>
            </w:pPr>
            <w:ins w:id="1984" w:author="Author">
              <w:r w:rsidRPr="00AF16B2">
                <w:t>8.63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A290A2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85" w:author="Author"/>
              </w:rPr>
            </w:pPr>
            <w:ins w:id="1986" w:author="Author">
              <w:r w:rsidRPr="00AF16B2">
                <w:t>6.47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93885E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87" w:author="Author"/>
              </w:rPr>
            </w:pPr>
            <w:ins w:id="1988" w:author="Author">
              <w:r w:rsidRPr="00AF16B2">
                <w:t>19.09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FE35F1B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89" w:author="Author"/>
              </w:rPr>
            </w:pPr>
            <w:ins w:id="1990" w:author="Author">
              <w:r w:rsidRPr="00AF16B2">
                <w:t>11.45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C46A4C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91" w:author="Author"/>
              </w:rPr>
            </w:pPr>
            <w:ins w:id="1992" w:author="Author">
              <w:r w:rsidRPr="00AF16B2">
                <w:t>8.59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2EB722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93" w:author="Author"/>
              </w:rPr>
            </w:pPr>
            <w:ins w:id="1994" w:author="Author">
              <w:r w:rsidRPr="00AF16B2">
                <w:t>23.88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D345ECD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95" w:author="Author"/>
              </w:rPr>
            </w:pPr>
            <w:ins w:id="1996" w:author="Author">
              <w:r w:rsidRPr="00AF16B2">
                <w:t>14.33</w:t>
              </w:r>
            </w:ins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25DB4D" w14:textId="77777777" w:rsidR="00AD7575" w:rsidRPr="00AF16B2" w:rsidRDefault="00AD7575" w:rsidP="004E64AF">
            <w:pPr>
              <w:pStyle w:val="tabletext11"/>
              <w:tabs>
                <w:tab w:val="decimal" w:pos="260"/>
              </w:tabs>
              <w:rPr>
                <w:ins w:id="1997" w:author="Author"/>
              </w:rPr>
            </w:pPr>
            <w:ins w:id="1998" w:author="Author">
              <w:r w:rsidRPr="00AF16B2">
                <w:t>10.74</w:t>
              </w:r>
            </w:ins>
          </w:p>
        </w:tc>
      </w:tr>
    </w:tbl>
    <w:p w14:paraId="298914BE" w14:textId="76FB6C8A" w:rsidR="00AD7575" w:rsidRDefault="00AD7575" w:rsidP="00AD7575">
      <w:pPr>
        <w:pStyle w:val="tablecaption"/>
      </w:pPr>
      <w:ins w:id="1999" w:author="Author">
        <w:r w:rsidRPr="00AF16B2">
          <w:t>Table 249.M.2.(LC) Blanket Coverage Drive-away Collision Loss Costs</w:t>
        </w:r>
      </w:ins>
    </w:p>
    <w:p w14:paraId="267FE671" w14:textId="13B83DB8" w:rsidR="00AD7575" w:rsidRDefault="00AD7575" w:rsidP="00AD7575">
      <w:pPr>
        <w:pStyle w:val="isonormal"/>
        <w:jc w:val="left"/>
      </w:pPr>
    </w:p>
    <w:p w14:paraId="75681EA0" w14:textId="77777777" w:rsidR="00AD7575" w:rsidRDefault="00AD7575" w:rsidP="00AD7575">
      <w:pPr>
        <w:pStyle w:val="isonormal"/>
        <w:sectPr w:rsidR="00AD7575" w:rsidSect="00AD7575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366BC9ED" w14:textId="77777777" w:rsidR="00AD7575" w:rsidRPr="006A2DA6" w:rsidRDefault="00AD7575" w:rsidP="00AD7575">
      <w:pPr>
        <w:pStyle w:val="boxrule"/>
        <w:rPr>
          <w:ins w:id="2000" w:author="Author"/>
        </w:rPr>
      </w:pPr>
      <w:ins w:id="2001" w:author="Author">
        <w:r w:rsidRPr="006A2DA6">
          <w:lastRenderedPageBreak/>
          <w:t>270.  FINANCED AUTOS</w:t>
        </w:r>
      </w:ins>
    </w:p>
    <w:p w14:paraId="602E4EDB" w14:textId="77777777" w:rsidR="00AD7575" w:rsidRPr="006A2DA6" w:rsidRDefault="00AD7575" w:rsidP="00AD7575">
      <w:pPr>
        <w:pStyle w:val="isonormal"/>
        <w:rPr>
          <w:ins w:id="2002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02"/>
        <w:gridCol w:w="483"/>
        <w:gridCol w:w="223"/>
        <w:gridCol w:w="293"/>
        <w:gridCol w:w="474"/>
        <w:gridCol w:w="241"/>
        <w:gridCol w:w="284"/>
        <w:gridCol w:w="465"/>
        <w:gridCol w:w="259"/>
        <w:gridCol w:w="275"/>
        <w:gridCol w:w="456"/>
        <w:gridCol w:w="277"/>
        <w:gridCol w:w="311"/>
        <w:gridCol w:w="492"/>
        <w:gridCol w:w="205"/>
        <w:gridCol w:w="302"/>
        <w:gridCol w:w="483"/>
        <w:gridCol w:w="223"/>
        <w:gridCol w:w="293"/>
        <w:gridCol w:w="474"/>
        <w:gridCol w:w="241"/>
        <w:gridCol w:w="284"/>
        <w:gridCol w:w="465"/>
        <w:gridCol w:w="259"/>
      </w:tblGrid>
      <w:tr w:rsidR="00AD7575" w:rsidRPr="006A2DA6" w14:paraId="4C4CB405" w14:textId="77777777" w:rsidTr="004E64AF">
        <w:trPr>
          <w:cantSplit/>
          <w:trHeight w:val="190"/>
          <w:ins w:id="2003" w:author="Author"/>
        </w:trPr>
        <w:tc>
          <w:tcPr>
            <w:tcW w:w="200" w:type="dxa"/>
          </w:tcPr>
          <w:p w14:paraId="6B940584" w14:textId="77777777" w:rsidR="00AD7575" w:rsidRPr="006A2DA6" w:rsidRDefault="00AD7575" w:rsidP="004E64AF">
            <w:pPr>
              <w:pStyle w:val="tablehead"/>
              <w:rPr>
                <w:ins w:id="2004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A4909E" w14:textId="77777777" w:rsidR="00AD7575" w:rsidRPr="006A2DA6" w:rsidRDefault="00AD7575" w:rsidP="004E64AF">
            <w:pPr>
              <w:pStyle w:val="tablehead"/>
              <w:rPr>
                <w:ins w:id="2005" w:author="Author"/>
              </w:rPr>
            </w:pPr>
            <w:ins w:id="2006" w:author="Author">
              <w:r w:rsidRPr="006A2DA6">
                <w:t>Single Interest Coverage</w:t>
              </w:r>
            </w:ins>
          </w:p>
        </w:tc>
      </w:tr>
      <w:tr w:rsidR="00AD7575" w:rsidRPr="006A2DA6" w14:paraId="67622E8D" w14:textId="77777777" w:rsidTr="004E64AF">
        <w:trPr>
          <w:cantSplit/>
          <w:trHeight w:val="190"/>
          <w:ins w:id="2007" w:author="Author"/>
        </w:trPr>
        <w:tc>
          <w:tcPr>
            <w:tcW w:w="200" w:type="dxa"/>
            <w:vMerge w:val="restart"/>
          </w:tcPr>
          <w:p w14:paraId="35A30D9E" w14:textId="77777777" w:rsidR="00AD7575" w:rsidRPr="006A2DA6" w:rsidRDefault="00AD7575" w:rsidP="004E64AF">
            <w:pPr>
              <w:pStyle w:val="tablehead"/>
              <w:rPr>
                <w:ins w:id="2008" w:author="Author"/>
              </w:rPr>
            </w:pPr>
            <w:ins w:id="2009" w:author="Author">
              <w:r w:rsidRPr="006A2DA6">
                <w:br/>
              </w:r>
              <w:r w:rsidRPr="006A2DA6">
                <w:br/>
              </w:r>
              <w:r w:rsidRPr="006A2DA6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4E2C28" w14:textId="77777777" w:rsidR="00AD7575" w:rsidRPr="006A2DA6" w:rsidRDefault="00AD7575" w:rsidP="004E64AF">
            <w:pPr>
              <w:pStyle w:val="tablehead"/>
              <w:rPr>
                <w:ins w:id="2010" w:author="Author"/>
              </w:rPr>
            </w:pPr>
            <w:ins w:id="2011" w:author="Author">
              <w:r w:rsidRPr="006A2DA6">
                <w:t>Original Unpaid</w:t>
              </w:r>
              <w:r w:rsidRPr="006A2DA6">
                <w:br/>
                <w:t>Balance Including</w:t>
              </w:r>
              <w:r w:rsidRPr="006A2DA6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00D87F" w14:textId="77777777" w:rsidR="00AD7575" w:rsidRPr="006A2DA6" w:rsidRDefault="00AD7575" w:rsidP="004E64AF">
            <w:pPr>
              <w:pStyle w:val="tablehead"/>
              <w:rPr>
                <w:ins w:id="2012" w:author="Author"/>
              </w:rPr>
            </w:pPr>
            <w:ins w:id="2013" w:author="Author">
              <w:r w:rsidRPr="006A2DA6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7E2B12" w14:textId="77777777" w:rsidR="00AD7575" w:rsidRPr="006A2DA6" w:rsidRDefault="00AD7575" w:rsidP="004E64AF">
            <w:pPr>
              <w:pStyle w:val="tablehead"/>
              <w:rPr>
                <w:ins w:id="2014" w:author="Author"/>
              </w:rPr>
            </w:pPr>
            <w:ins w:id="2015" w:author="Author">
              <w:r w:rsidRPr="006A2DA6"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472E73" w14:textId="77777777" w:rsidR="00AD7575" w:rsidRPr="006A2DA6" w:rsidRDefault="00AD7575" w:rsidP="004E64AF">
            <w:pPr>
              <w:pStyle w:val="tablehead"/>
              <w:rPr>
                <w:ins w:id="2016" w:author="Author"/>
              </w:rPr>
            </w:pPr>
            <w:ins w:id="2017" w:author="Author">
              <w:r w:rsidRPr="006A2DA6"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CDD49D" w14:textId="77777777" w:rsidR="00AD7575" w:rsidRPr="006A2DA6" w:rsidRDefault="00AD7575" w:rsidP="004E64AF">
            <w:pPr>
              <w:pStyle w:val="tablehead"/>
              <w:rPr>
                <w:ins w:id="2018" w:author="Author"/>
              </w:rPr>
            </w:pPr>
            <w:ins w:id="2019" w:author="Author">
              <w:r w:rsidRPr="006A2DA6">
                <w:t>Conversion,</w:t>
              </w:r>
              <w:r w:rsidRPr="006A2DA6">
                <w:br/>
                <w:t>Embezzlement</w:t>
              </w:r>
              <w:r w:rsidRPr="006A2DA6">
                <w:br/>
                <w:t>And Secretion</w:t>
              </w:r>
            </w:ins>
          </w:p>
        </w:tc>
      </w:tr>
      <w:tr w:rsidR="00AD7575" w:rsidRPr="006A2DA6" w14:paraId="357B9385" w14:textId="77777777" w:rsidTr="004E64AF">
        <w:trPr>
          <w:cantSplit/>
          <w:trHeight w:val="190"/>
          <w:ins w:id="2020" w:author="Author"/>
        </w:trPr>
        <w:tc>
          <w:tcPr>
            <w:tcW w:w="200" w:type="dxa"/>
            <w:vMerge/>
          </w:tcPr>
          <w:p w14:paraId="3CA0B4CF" w14:textId="77777777" w:rsidR="00AD7575" w:rsidRPr="006A2DA6" w:rsidRDefault="00AD7575" w:rsidP="004E64AF">
            <w:pPr>
              <w:pStyle w:val="tablehead"/>
              <w:rPr>
                <w:ins w:id="2021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53E04" w14:textId="77777777" w:rsidR="00AD7575" w:rsidRPr="006A2DA6" w:rsidRDefault="00AD7575" w:rsidP="004E64AF">
            <w:pPr>
              <w:pStyle w:val="tablehead"/>
              <w:rPr>
                <w:ins w:id="2022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76910F9" w14:textId="77777777" w:rsidR="00AD7575" w:rsidRPr="006A2DA6" w:rsidRDefault="00AD7575" w:rsidP="004E64AF">
            <w:pPr>
              <w:pStyle w:val="tablehead"/>
              <w:rPr>
                <w:ins w:id="2023" w:author="Author"/>
              </w:rPr>
            </w:pPr>
            <w:ins w:id="2024" w:author="Author">
              <w:r w:rsidRPr="006A2DA6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BCDB20" w14:textId="77777777" w:rsidR="00AD7575" w:rsidRPr="006A2DA6" w:rsidRDefault="00AD7575" w:rsidP="004E64AF">
            <w:pPr>
              <w:pStyle w:val="tablehead"/>
              <w:rPr>
                <w:ins w:id="2025" w:author="Author"/>
              </w:rPr>
            </w:pPr>
            <w:ins w:id="2026" w:author="Author">
              <w:r w:rsidRPr="006A2DA6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2F3D15" w14:textId="77777777" w:rsidR="00AD7575" w:rsidRPr="006A2DA6" w:rsidRDefault="00AD7575" w:rsidP="004E64AF">
            <w:pPr>
              <w:pStyle w:val="tablehead"/>
              <w:rPr>
                <w:ins w:id="2027" w:author="Author"/>
              </w:rPr>
            </w:pPr>
            <w:ins w:id="2028" w:author="Author">
              <w:r w:rsidRPr="006A2DA6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471C07" w14:textId="77777777" w:rsidR="00AD7575" w:rsidRPr="006A2DA6" w:rsidRDefault="00AD7575" w:rsidP="004E64AF">
            <w:pPr>
              <w:pStyle w:val="tablehead"/>
              <w:rPr>
                <w:ins w:id="2029" w:author="Author"/>
              </w:rPr>
            </w:pPr>
            <w:ins w:id="2030" w:author="Author">
              <w:r w:rsidRPr="006A2DA6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0B2ABB" w14:textId="77777777" w:rsidR="00AD7575" w:rsidRPr="006A2DA6" w:rsidRDefault="00AD7575" w:rsidP="004E64AF">
            <w:pPr>
              <w:pStyle w:val="tablehead"/>
              <w:rPr>
                <w:ins w:id="2031" w:author="Author"/>
              </w:rPr>
            </w:pPr>
            <w:ins w:id="2032" w:author="Author">
              <w:r w:rsidRPr="006A2DA6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73413E" w14:textId="77777777" w:rsidR="00AD7575" w:rsidRPr="006A2DA6" w:rsidRDefault="00AD7575" w:rsidP="004E64AF">
            <w:pPr>
              <w:pStyle w:val="tablehead"/>
              <w:rPr>
                <w:ins w:id="2033" w:author="Author"/>
              </w:rPr>
            </w:pPr>
            <w:ins w:id="2034" w:author="Author">
              <w:r w:rsidRPr="006A2DA6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9AC45C" w14:textId="77777777" w:rsidR="00AD7575" w:rsidRPr="006A2DA6" w:rsidRDefault="00AD7575" w:rsidP="004E64AF">
            <w:pPr>
              <w:pStyle w:val="tablehead"/>
              <w:rPr>
                <w:ins w:id="2035" w:author="Author"/>
              </w:rPr>
            </w:pPr>
            <w:ins w:id="2036" w:author="Author">
              <w:r w:rsidRPr="006A2DA6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6BD949" w14:textId="77777777" w:rsidR="00AD7575" w:rsidRPr="006A2DA6" w:rsidRDefault="00AD7575" w:rsidP="004E64AF">
            <w:pPr>
              <w:pStyle w:val="tablehead"/>
              <w:rPr>
                <w:ins w:id="2037" w:author="Author"/>
              </w:rPr>
            </w:pPr>
            <w:ins w:id="2038" w:author="Author">
              <w:r w:rsidRPr="006A2DA6">
                <w:t>Used</w:t>
              </w:r>
            </w:ins>
          </w:p>
        </w:tc>
      </w:tr>
      <w:tr w:rsidR="00AD7575" w:rsidRPr="006A2DA6" w14:paraId="69D63260" w14:textId="77777777" w:rsidTr="004E64AF">
        <w:trPr>
          <w:cantSplit/>
          <w:trHeight w:val="190"/>
          <w:ins w:id="2039" w:author="Author"/>
        </w:trPr>
        <w:tc>
          <w:tcPr>
            <w:tcW w:w="200" w:type="dxa"/>
          </w:tcPr>
          <w:p w14:paraId="60D73287" w14:textId="77777777" w:rsidR="00AD7575" w:rsidRPr="006A2DA6" w:rsidRDefault="00AD7575" w:rsidP="004E64AF">
            <w:pPr>
              <w:pStyle w:val="tabletext11"/>
              <w:jc w:val="right"/>
              <w:rPr>
                <w:ins w:id="2040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BA3D62" w14:textId="77777777" w:rsidR="00AD7575" w:rsidRPr="006A2DA6" w:rsidRDefault="00AD7575" w:rsidP="004E64AF">
            <w:pPr>
              <w:pStyle w:val="tabletext11"/>
              <w:jc w:val="right"/>
              <w:rPr>
                <w:ins w:id="2041" w:author="Author"/>
              </w:rPr>
            </w:pPr>
            <w:ins w:id="2042" w:author="Author">
              <w:r w:rsidRPr="006A2DA6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5D1B85D" w14:textId="77777777" w:rsidR="00AD7575" w:rsidRPr="006A2DA6" w:rsidRDefault="00AD7575" w:rsidP="004E64AF">
            <w:pPr>
              <w:pStyle w:val="tabletext11"/>
              <w:jc w:val="right"/>
              <w:rPr>
                <w:ins w:id="2043" w:author="Author"/>
              </w:rPr>
            </w:pPr>
            <w:ins w:id="2044" w:author="Author">
              <w:r w:rsidRPr="006A2DA6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99A8082" w14:textId="77777777" w:rsidR="00AD7575" w:rsidRPr="006A2DA6" w:rsidRDefault="00AD7575" w:rsidP="004E64AF">
            <w:pPr>
              <w:pStyle w:val="tabletext11"/>
              <w:jc w:val="right"/>
              <w:rPr>
                <w:ins w:id="2045" w:author="Author"/>
              </w:rPr>
            </w:pPr>
            <w:ins w:id="2046" w:author="Author">
              <w:r w:rsidRPr="006A2DA6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40C1F6" w14:textId="77777777" w:rsidR="00AD7575" w:rsidRPr="006A2DA6" w:rsidRDefault="00AD7575" w:rsidP="004E64AF">
            <w:pPr>
              <w:pStyle w:val="tabletext11"/>
              <w:rPr>
                <w:ins w:id="2047" w:author="Author"/>
              </w:rPr>
            </w:pPr>
            <w:ins w:id="2048" w:author="Author">
              <w:r w:rsidRPr="006A2DA6">
                <w:t>1,500</w:t>
              </w:r>
            </w:ins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A5DBFD3" w14:textId="77777777" w:rsidR="00AD7575" w:rsidRPr="006A2DA6" w:rsidRDefault="00AD7575" w:rsidP="004E64AF">
            <w:pPr>
              <w:pStyle w:val="tabletext11"/>
              <w:jc w:val="right"/>
              <w:rPr>
                <w:ins w:id="2049" w:author="Author"/>
              </w:rPr>
            </w:pPr>
            <w:ins w:id="2050" w:author="Author">
              <w:r w:rsidRPr="006A2DA6">
                <w:t>$</w:t>
              </w:r>
            </w:ins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7994EA19" w14:textId="77777777" w:rsidR="00AD7575" w:rsidRPr="006A2DA6" w:rsidRDefault="00AD7575" w:rsidP="004E64AF">
            <w:pPr>
              <w:pStyle w:val="tabletext11"/>
              <w:jc w:val="right"/>
              <w:rPr>
                <w:ins w:id="2051" w:author="Author"/>
              </w:rPr>
            </w:pPr>
            <w:ins w:id="2052" w:author="Author">
              <w:r w:rsidRPr="006A2DA6">
                <w:t>12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E5C960" w14:textId="77777777" w:rsidR="00AD7575" w:rsidRPr="006A2DA6" w:rsidRDefault="00AD7575" w:rsidP="004E64AF">
            <w:pPr>
              <w:pStyle w:val="tabletext11"/>
              <w:jc w:val="right"/>
              <w:rPr>
                <w:ins w:id="2053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A6B514C" w14:textId="77777777" w:rsidR="00AD7575" w:rsidRPr="006A2DA6" w:rsidRDefault="00AD7575" w:rsidP="004E64AF">
            <w:pPr>
              <w:pStyle w:val="tabletext11"/>
              <w:jc w:val="right"/>
              <w:rPr>
                <w:ins w:id="2054" w:author="Author"/>
              </w:rPr>
            </w:pPr>
            <w:ins w:id="2055" w:author="Author">
              <w:r w:rsidRPr="006A2DA6">
                <w:t>$</w:t>
              </w:r>
            </w:ins>
          </w:p>
        </w:tc>
        <w:tc>
          <w:tcPr>
            <w:tcW w:w="47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321AC041" w14:textId="77777777" w:rsidR="00AD7575" w:rsidRPr="006A2DA6" w:rsidRDefault="00AD7575" w:rsidP="004E64AF">
            <w:pPr>
              <w:pStyle w:val="tabletext11"/>
              <w:jc w:val="right"/>
              <w:rPr>
                <w:ins w:id="2056" w:author="Author"/>
              </w:rPr>
            </w:pPr>
            <w:ins w:id="2057" w:author="Author">
              <w:r w:rsidRPr="006A2DA6">
                <w:t>13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4E49D1" w14:textId="77777777" w:rsidR="00AD7575" w:rsidRPr="006A2DA6" w:rsidRDefault="00AD7575" w:rsidP="004E64AF">
            <w:pPr>
              <w:pStyle w:val="tabletext11"/>
              <w:jc w:val="right"/>
              <w:rPr>
                <w:ins w:id="2058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172A65A" w14:textId="77777777" w:rsidR="00AD7575" w:rsidRPr="006A2DA6" w:rsidRDefault="00AD7575" w:rsidP="004E64AF">
            <w:pPr>
              <w:pStyle w:val="tabletext11"/>
              <w:jc w:val="right"/>
              <w:rPr>
                <w:ins w:id="2059" w:author="Author"/>
              </w:rPr>
            </w:pPr>
            <w:ins w:id="2060" w:author="Author">
              <w:r w:rsidRPr="006A2DA6">
                <w:t>$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466492DA" w14:textId="77777777" w:rsidR="00AD7575" w:rsidRPr="006A2DA6" w:rsidRDefault="00AD7575" w:rsidP="004E64AF">
            <w:pPr>
              <w:pStyle w:val="tabletext11"/>
              <w:jc w:val="right"/>
              <w:rPr>
                <w:ins w:id="2061" w:author="Author"/>
              </w:rPr>
            </w:pPr>
            <w:ins w:id="2062" w:author="Author">
              <w:r w:rsidRPr="006A2DA6">
                <w:t>23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628BF7" w14:textId="77777777" w:rsidR="00AD7575" w:rsidRPr="006A2DA6" w:rsidRDefault="00AD7575" w:rsidP="004E64AF">
            <w:pPr>
              <w:pStyle w:val="tabletext11"/>
              <w:jc w:val="right"/>
              <w:rPr>
                <w:ins w:id="2063" w:author="Author"/>
              </w:rPr>
            </w:pP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EA0433F" w14:textId="77777777" w:rsidR="00AD7575" w:rsidRPr="006A2DA6" w:rsidRDefault="00AD7575" w:rsidP="004E64AF">
            <w:pPr>
              <w:pStyle w:val="tabletext11"/>
              <w:jc w:val="right"/>
              <w:rPr>
                <w:ins w:id="2064" w:author="Author"/>
              </w:rPr>
            </w:pPr>
            <w:ins w:id="2065" w:author="Author">
              <w:r w:rsidRPr="006A2DA6">
                <w:t>$</w:t>
              </w:r>
            </w:ins>
          </w:p>
        </w:tc>
        <w:tc>
          <w:tcPr>
            <w:tcW w:w="456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55408A6C" w14:textId="77777777" w:rsidR="00AD7575" w:rsidRPr="006A2DA6" w:rsidRDefault="00AD7575" w:rsidP="004E64AF">
            <w:pPr>
              <w:pStyle w:val="tabletext11"/>
              <w:jc w:val="right"/>
              <w:rPr>
                <w:ins w:id="2066" w:author="Author"/>
              </w:rPr>
            </w:pPr>
            <w:ins w:id="2067" w:author="Author">
              <w:r w:rsidRPr="006A2DA6">
                <w:t>24</w:t>
              </w:r>
            </w:ins>
          </w:p>
        </w:tc>
        <w:tc>
          <w:tcPr>
            <w:tcW w:w="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0B3677" w14:textId="77777777" w:rsidR="00AD7575" w:rsidRPr="006A2DA6" w:rsidRDefault="00AD7575" w:rsidP="004E64AF">
            <w:pPr>
              <w:pStyle w:val="tabletext11"/>
              <w:jc w:val="right"/>
              <w:rPr>
                <w:ins w:id="2068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13535EA" w14:textId="77777777" w:rsidR="00AD7575" w:rsidRPr="006A2DA6" w:rsidRDefault="00AD7575" w:rsidP="004E64AF">
            <w:pPr>
              <w:pStyle w:val="tabletext11"/>
              <w:jc w:val="right"/>
              <w:rPr>
                <w:ins w:id="2069" w:author="Author"/>
              </w:rPr>
            </w:pPr>
            <w:ins w:id="2070" w:author="Author">
              <w:r w:rsidRPr="006A2DA6">
                <w:t>$</w:t>
              </w:r>
            </w:ins>
          </w:p>
        </w:tc>
        <w:tc>
          <w:tcPr>
            <w:tcW w:w="492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0162452D" w14:textId="77777777" w:rsidR="00AD7575" w:rsidRPr="006A2DA6" w:rsidRDefault="00AD7575" w:rsidP="004E64AF">
            <w:pPr>
              <w:pStyle w:val="tabletext11"/>
              <w:jc w:val="right"/>
              <w:rPr>
                <w:ins w:id="2071" w:author="Author"/>
              </w:rPr>
            </w:pPr>
            <w:ins w:id="2072" w:author="Author">
              <w:r w:rsidRPr="006A2DA6">
                <w:t>7</w:t>
              </w:r>
            </w:ins>
          </w:p>
        </w:tc>
        <w:tc>
          <w:tcPr>
            <w:tcW w:w="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0489CB" w14:textId="77777777" w:rsidR="00AD7575" w:rsidRPr="006A2DA6" w:rsidRDefault="00AD7575" w:rsidP="004E64AF">
            <w:pPr>
              <w:pStyle w:val="tabletext11"/>
              <w:jc w:val="right"/>
              <w:rPr>
                <w:ins w:id="2073" w:author="Author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326FE4C" w14:textId="77777777" w:rsidR="00AD7575" w:rsidRPr="006A2DA6" w:rsidRDefault="00AD7575" w:rsidP="004E64AF">
            <w:pPr>
              <w:pStyle w:val="tabletext11"/>
              <w:jc w:val="right"/>
              <w:rPr>
                <w:ins w:id="2074" w:author="Author"/>
              </w:rPr>
            </w:pPr>
            <w:ins w:id="2075" w:author="Author">
              <w:r w:rsidRPr="006A2DA6">
                <w:t>$</w:t>
              </w:r>
            </w:ins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39F68EE0" w14:textId="77777777" w:rsidR="00AD7575" w:rsidRPr="006A2DA6" w:rsidRDefault="00AD7575" w:rsidP="004E64AF">
            <w:pPr>
              <w:pStyle w:val="tabletext11"/>
              <w:jc w:val="right"/>
              <w:rPr>
                <w:ins w:id="2076" w:author="Author"/>
              </w:rPr>
            </w:pPr>
            <w:ins w:id="2077" w:author="Author">
              <w:r w:rsidRPr="006A2DA6">
                <w:t>7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D400C4" w14:textId="77777777" w:rsidR="00AD7575" w:rsidRPr="006A2DA6" w:rsidRDefault="00AD7575" w:rsidP="004E64AF">
            <w:pPr>
              <w:pStyle w:val="tabletext11"/>
              <w:jc w:val="right"/>
              <w:rPr>
                <w:ins w:id="2078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A2E2D6D" w14:textId="77777777" w:rsidR="00AD7575" w:rsidRPr="006A2DA6" w:rsidRDefault="00AD7575" w:rsidP="004E64AF">
            <w:pPr>
              <w:pStyle w:val="tabletext11"/>
              <w:jc w:val="right"/>
              <w:rPr>
                <w:ins w:id="2079" w:author="Author"/>
              </w:rPr>
            </w:pPr>
            <w:ins w:id="2080" w:author="Author">
              <w:r w:rsidRPr="006A2DA6">
                <w:t>$</w:t>
              </w:r>
            </w:ins>
          </w:p>
        </w:tc>
        <w:tc>
          <w:tcPr>
            <w:tcW w:w="47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3891A0B7" w14:textId="77777777" w:rsidR="00AD7575" w:rsidRPr="006A2DA6" w:rsidRDefault="00AD7575" w:rsidP="004E64AF">
            <w:pPr>
              <w:pStyle w:val="tabletext11"/>
              <w:jc w:val="right"/>
              <w:rPr>
                <w:ins w:id="2081" w:author="Author"/>
              </w:rPr>
            </w:pPr>
            <w:ins w:id="2082" w:author="Author">
              <w:r w:rsidRPr="006A2DA6">
                <w:t>4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CF5875" w14:textId="77777777" w:rsidR="00AD7575" w:rsidRPr="006A2DA6" w:rsidRDefault="00AD7575" w:rsidP="004E64AF">
            <w:pPr>
              <w:pStyle w:val="tabletext11"/>
              <w:jc w:val="right"/>
              <w:rPr>
                <w:ins w:id="2083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E816163" w14:textId="77777777" w:rsidR="00AD7575" w:rsidRPr="006A2DA6" w:rsidRDefault="00AD7575" w:rsidP="004E64AF">
            <w:pPr>
              <w:pStyle w:val="tabletext11"/>
              <w:jc w:val="right"/>
              <w:rPr>
                <w:ins w:id="2084" w:author="Author"/>
              </w:rPr>
            </w:pPr>
            <w:ins w:id="2085" w:author="Author">
              <w:r w:rsidRPr="006A2DA6">
                <w:t>$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0481E77D" w14:textId="77777777" w:rsidR="00AD7575" w:rsidRPr="006A2DA6" w:rsidRDefault="00AD7575" w:rsidP="004E64AF">
            <w:pPr>
              <w:pStyle w:val="tabletext11"/>
              <w:jc w:val="right"/>
              <w:rPr>
                <w:ins w:id="2086" w:author="Author"/>
              </w:rPr>
            </w:pPr>
            <w:ins w:id="2087" w:author="Author">
              <w:r w:rsidRPr="006A2DA6">
                <w:t>5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9A55B2" w14:textId="77777777" w:rsidR="00AD7575" w:rsidRPr="006A2DA6" w:rsidRDefault="00AD7575" w:rsidP="004E64AF">
            <w:pPr>
              <w:pStyle w:val="tabletext11"/>
              <w:jc w:val="right"/>
              <w:rPr>
                <w:ins w:id="2088" w:author="Author"/>
              </w:rPr>
            </w:pPr>
          </w:p>
        </w:tc>
      </w:tr>
      <w:tr w:rsidR="00AD7575" w:rsidRPr="006A2DA6" w14:paraId="3DB956EF" w14:textId="77777777" w:rsidTr="004E64AF">
        <w:trPr>
          <w:cantSplit/>
          <w:trHeight w:val="190"/>
          <w:ins w:id="2089" w:author="Author"/>
        </w:trPr>
        <w:tc>
          <w:tcPr>
            <w:tcW w:w="200" w:type="dxa"/>
          </w:tcPr>
          <w:p w14:paraId="59578D3A" w14:textId="77777777" w:rsidR="00AD7575" w:rsidRPr="006A2DA6" w:rsidRDefault="00AD7575" w:rsidP="004E64AF">
            <w:pPr>
              <w:pStyle w:val="tabletext11"/>
              <w:jc w:val="right"/>
              <w:rPr>
                <w:ins w:id="2090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D1C9AF" w14:textId="77777777" w:rsidR="00AD7575" w:rsidRPr="006A2DA6" w:rsidRDefault="00AD7575" w:rsidP="004E64AF">
            <w:pPr>
              <w:pStyle w:val="tabletext11"/>
              <w:jc w:val="right"/>
              <w:rPr>
                <w:ins w:id="2091" w:author="Author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132E95C" w14:textId="77777777" w:rsidR="00AD7575" w:rsidRPr="006A2DA6" w:rsidRDefault="00AD7575" w:rsidP="004E64AF">
            <w:pPr>
              <w:pStyle w:val="tabletext11"/>
              <w:jc w:val="right"/>
              <w:rPr>
                <w:ins w:id="2092" w:author="Author"/>
              </w:rPr>
            </w:pPr>
            <w:ins w:id="2093" w:author="Author">
              <w:r w:rsidRPr="006A2DA6">
                <w:t>1,501</w:t>
              </w:r>
            </w:ins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92F3D66" w14:textId="77777777" w:rsidR="00AD7575" w:rsidRPr="006A2DA6" w:rsidRDefault="00AD7575" w:rsidP="004E64AF">
            <w:pPr>
              <w:pStyle w:val="tabletext11"/>
              <w:jc w:val="right"/>
              <w:rPr>
                <w:ins w:id="2094" w:author="Author"/>
              </w:rPr>
            </w:pPr>
            <w:ins w:id="2095" w:author="Author">
              <w:r w:rsidRPr="006A2DA6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5336C3" w14:textId="77777777" w:rsidR="00AD7575" w:rsidRPr="006A2DA6" w:rsidRDefault="00AD7575" w:rsidP="004E64AF">
            <w:pPr>
              <w:pStyle w:val="tabletext11"/>
              <w:rPr>
                <w:ins w:id="2096" w:author="Author"/>
              </w:rPr>
            </w:pPr>
            <w:ins w:id="2097" w:author="Author">
              <w:r w:rsidRPr="006A2DA6">
                <w:t>2,000</w:t>
              </w:r>
            </w:ins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768C655" w14:textId="77777777" w:rsidR="00AD7575" w:rsidRPr="006A2DA6" w:rsidRDefault="00AD7575" w:rsidP="004E64AF">
            <w:pPr>
              <w:pStyle w:val="tabletext11"/>
              <w:jc w:val="right"/>
              <w:rPr>
                <w:ins w:id="2098" w:author="Author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398D8F82" w14:textId="77777777" w:rsidR="00AD7575" w:rsidRPr="006A2DA6" w:rsidRDefault="00AD7575" w:rsidP="004E64AF">
            <w:pPr>
              <w:pStyle w:val="tabletext11"/>
              <w:jc w:val="right"/>
              <w:rPr>
                <w:ins w:id="2099" w:author="Author"/>
              </w:rPr>
            </w:pPr>
            <w:ins w:id="2100" w:author="Author">
              <w:r w:rsidRPr="006A2DA6">
                <w:t>14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C745E5" w14:textId="77777777" w:rsidR="00AD7575" w:rsidRPr="006A2DA6" w:rsidRDefault="00AD7575" w:rsidP="004E64AF">
            <w:pPr>
              <w:pStyle w:val="tabletext11"/>
              <w:jc w:val="right"/>
              <w:rPr>
                <w:ins w:id="2101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5D1299A" w14:textId="77777777" w:rsidR="00AD7575" w:rsidRPr="006A2DA6" w:rsidRDefault="00AD7575" w:rsidP="004E64AF">
            <w:pPr>
              <w:pStyle w:val="tabletext11"/>
              <w:jc w:val="right"/>
              <w:rPr>
                <w:ins w:id="2102" w:author="Author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6435B064" w14:textId="77777777" w:rsidR="00AD7575" w:rsidRPr="006A2DA6" w:rsidRDefault="00AD7575" w:rsidP="004E64AF">
            <w:pPr>
              <w:pStyle w:val="tabletext11"/>
              <w:jc w:val="right"/>
              <w:rPr>
                <w:ins w:id="2103" w:author="Author"/>
              </w:rPr>
            </w:pPr>
            <w:ins w:id="2104" w:author="Author">
              <w:r w:rsidRPr="006A2DA6">
                <w:t>15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BCD60C" w14:textId="77777777" w:rsidR="00AD7575" w:rsidRPr="006A2DA6" w:rsidRDefault="00AD7575" w:rsidP="004E64AF">
            <w:pPr>
              <w:pStyle w:val="tabletext11"/>
              <w:jc w:val="right"/>
              <w:rPr>
                <w:ins w:id="2105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96C95E0" w14:textId="77777777" w:rsidR="00AD7575" w:rsidRPr="006A2DA6" w:rsidRDefault="00AD7575" w:rsidP="004E64AF">
            <w:pPr>
              <w:pStyle w:val="tabletext11"/>
              <w:jc w:val="right"/>
              <w:rPr>
                <w:ins w:id="2106" w:author="Author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15BE949C" w14:textId="77777777" w:rsidR="00AD7575" w:rsidRPr="006A2DA6" w:rsidRDefault="00AD7575" w:rsidP="004E64AF">
            <w:pPr>
              <w:pStyle w:val="tabletext11"/>
              <w:jc w:val="right"/>
              <w:rPr>
                <w:ins w:id="2107" w:author="Author"/>
              </w:rPr>
            </w:pPr>
            <w:ins w:id="2108" w:author="Author">
              <w:r w:rsidRPr="006A2DA6">
                <w:t>26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57DD2B" w14:textId="77777777" w:rsidR="00AD7575" w:rsidRPr="006A2DA6" w:rsidRDefault="00AD7575" w:rsidP="004E64AF">
            <w:pPr>
              <w:pStyle w:val="tabletext11"/>
              <w:jc w:val="right"/>
              <w:rPr>
                <w:ins w:id="2109" w:author="Author"/>
              </w:rPr>
            </w:pP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4CC92D1" w14:textId="77777777" w:rsidR="00AD7575" w:rsidRPr="006A2DA6" w:rsidRDefault="00AD7575" w:rsidP="004E64AF">
            <w:pPr>
              <w:pStyle w:val="tabletext11"/>
              <w:jc w:val="right"/>
              <w:rPr>
                <w:ins w:id="2110" w:author="Author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37290763" w14:textId="77777777" w:rsidR="00AD7575" w:rsidRPr="006A2DA6" w:rsidRDefault="00AD7575" w:rsidP="004E64AF">
            <w:pPr>
              <w:pStyle w:val="tabletext11"/>
              <w:jc w:val="right"/>
              <w:rPr>
                <w:ins w:id="2111" w:author="Author"/>
              </w:rPr>
            </w:pPr>
            <w:ins w:id="2112" w:author="Author">
              <w:r w:rsidRPr="006A2DA6">
                <w:t>27</w:t>
              </w:r>
            </w:ins>
          </w:p>
        </w:tc>
        <w:tc>
          <w:tcPr>
            <w:tcW w:w="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0D21EE" w14:textId="77777777" w:rsidR="00AD7575" w:rsidRPr="006A2DA6" w:rsidRDefault="00AD7575" w:rsidP="004E64AF">
            <w:pPr>
              <w:pStyle w:val="tabletext11"/>
              <w:jc w:val="right"/>
              <w:rPr>
                <w:ins w:id="2113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EDB6D71" w14:textId="77777777" w:rsidR="00AD7575" w:rsidRPr="006A2DA6" w:rsidRDefault="00AD7575" w:rsidP="004E64AF">
            <w:pPr>
              <w:pStyle w:val="tabletext11"/>
              <w:jc w:val="right"/>
              <w:rPr>
                <w:ins w:id="2114" w:author="Author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23027AEB" w14:textId="77777777" w:rsidR="00AD7575" w:rsidRPr="006A2DA6" w:rsidRDefault="00AD7575" w:rsidP="004E64AF">
            <w:pPr>
              <w:pStyle w:val="tabletext11"/>
              <w:jc w:val="right"/>
              <w:rPr>
                <w:ins w:id="2115" w:author="Author"/>
              </w:rPr>
            </w:pPr>
            <w:ins w:id="2116" w:author="Author">
              <w:r w:rsidRPr="006A2DA6">
                <w:t>8</w:t>
              </w:r>
            </w:ins>
          </w:p>
        </w:tc>
        <w:tc>
          <w:tcPr>
            <w:tcW w:w="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324E4E" w14:textId="77777777" w:rsidR="00AD7575" w:rsidRPr="006A2DA6" w:rsidRDefault="00AD7575" w:rsidP="004E64AF">
            <w:pPr>
              <w:pStyle w:val="tabletext11"/>
              <w:jc w:val="right"/>
              <w:rPr>
                <w:ins w:id="2117" w:author="Author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1F2E45E" w14:textId="77777777" w:rsidR="00AD7575" w:rsidRPr="006A2DA6" w:rsidRDefault="00AD7575" w:rsidP="004E64AF">
            <w:pPr>
              <w:pStyle w:val="tabletext11"/>
              <w:jc w:val="right"/>
              <w:rPr>
                <w:ins w:id="2118" w:author="Author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0E2FE8C8" w14:textId="77777777" w:rsidR="00AD7575" w:rsidRPr="006A2DA6" w:rsidRDefault="00AD7575" w:rsidP="004E64AF">
            <w:pPr>
              <w:pStyle w:val="tabletext11"/>
              <w:jc w:val="right"/>
              <w:rPr>
                <w:ins w:id="2119" w:author="Author"/>
              </w:rPr>
            </w:pPr>
            <w:ins w:id="2120" w:author="Author">
              <w:r w:rsidRPr="006A2DA6">
                <w:t>8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01F33B" w14:textId="77777777" w:rsidR="00AD7575" w:rsidRPr="006A2DA6" w:rsidRDefault="00AD7575" w:rsidP="004E64AF">
            <w:pPr>
              <w:pStyle w:val="tabletext11"/>
              <w:jc w:val="right"/>
              <w:rPr>
                <w:ins w:id="2121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8DD0F93" w14:textId="77777777" w:rsidR="00AD7575" w:rsidRPr="006A2DA6" w:rsidRDefault="00AD7575" w:rsidP="004E64AF">
            <w:pPr>
              <w:pStyle w:val="tabletext11"/>
              <w:jc w:val="right"/>
              <w:rPr>
                <w:ins w:id="2122" w:author="Author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03AB5EE3" w14:textId="77777777" w:rsidR="00AD7575" w:rsidRPr="006A2DA6" w:rsidRDefault="00AD7575" w:rsidP="004E64AF">
            <w:pPr>
              <w:pStyle w:val="tabletext11"/>
              <w:jc w:val="right"/>
              <w:rPr>
                <w:ins w:id="2123" w:author="Author"/>
              </w:rPr>
            </w:pPr>
            <w:ins w:id="2124" w:author="Author">
              <w:r w:rsidRPr="006A2DA6">
                <w:t>5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63CDD4" w14:textId="77777777" w:rsidR="00AD7575" w:rsidRPr="006A2DA6" w:rsidRDefault="00AD7575" w:rsidP="004E64AF">
            <w:pPr>
              <w:pStyle w:val="tabletext11"/>
              <w:jc w:val="right"/>
              <w:rPr>
                <w:ins w:id="2125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FDC3406" w14:textId="77777777" w:rsidR="00AD7575" w:rsidRPr="006A2DA6" w:rsidRDefault="00AD7575" w:rsidP="004E64AF">
            <w:pPr>
              <w:pStyle w:val="tabletext11"/>
              <w:jc w:val="right"/>
              <w:rPr>
                <w:ins w:id="2126" w:author="Author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6DC4CD9A" w14:textId="77777777" w:rsidR="00AD7575" w:rsidRPr="006A2DA6" w:rsidRDefault="00AD7575" w:rsidP="004E64AF">
            <w:pPr>
              <w:pStyle w:val="tabletext11"/>
              <w:jc w:val="right"/>
              <w:rPr>
                <w:ins w:id="2127" w:author="Author"/>
              </w:rPr>
            </w:pPr>
            <w:ins w:id="2128" w:author="Author">
              <w:r w:rsidRPr="006A2DA6">
                <w:t>5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107DDD" w14:textId="77777777" w:rsidR="00AD7575" w:rsidRPr="006A2DA6" w:rsidRDefault="00AD7575" w:rsidP="004E64AF">
            <w:pPr>
              <w:pStyle w:val="tabletext11"/>
              <w:jc w:val="right"/>
              <w:rPr>
                <w:ins w:id="2129" w:author="Author"/>
              </w:rPr>
            </w:pPr>
          </w:p>
        </w:tc>
      </w:tr>
      <w:tr w:rsidR="00AD7575" w:rsidRPr="006A2DA6" w14:paraId="1483A70E" w14:textId="77777777" w:rsidTr="004E64AF">
        <w:trPr>
          <w:cantSplit/>
          <w:trHeight w:val="190"/>
          <w:ins w:id="2130" w:author="Author"/>
        </w:trPr>
        <w:tc>
          <w:tcPr>
            <w:tcW w:w="200" w:type="dxa"/>
          </w:tcPr>
          <w:p w14:paraId="0A48EBE4" w14:textId="77777777" w:rsidR="00AD7575" w:rsidRPr="006A2DA6" w:rsidRDefault="00AD7575" w:rsidP="004E64AF">
            <w:pPr>
              <w:pStyle w:val="tabletext11"/>
              <w:jc w:val="right"/>
              <w:rPr>
                <w:ins w:id="2131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8E2DDF" w14:textId="77777777" w:rsidR="00AD7575" w:rsidRPr="006A2DA6" w:rsidRDefault="00AD7575" w:rsidP="004E64AF">
            <w:pPr>
              <w:pStyle w:val="tabletext11"/>
              <w:jc w:val="right"/>
              <w:rPr>
                <w:ins w:id="2132" w:author="Author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B8285A7" w14:textId="77777777" w:rsidR="00AD7575" w:rsidRPr="006A2DA6" w:rsidRDefault="00AD7575" w:rsidP="004E64AF">
            <w:pPr>
              <w:pStyle w:val="tabletext11"/>
              <w:jc w:val="right"/>
              <w:rPr>
                <w:ins w:id="2133" w:author="Author"/>
              </w:rPr>
            </w:pPr>
            <w:ins w:id="2134" w:author="Author">
              <w:r w:rsidRPr="006A2DA6">
                <w:t>2,001</w:t>
              </w:r>
            </w:ins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94E0FA4" w14:textId="77777777" w:rsidR="00AD7575" w:rsidRPr="006A2DA6" w:rsidRDefault="00AD7575" w:rsidP="004E64AF">
            <w:pPr>
              <w:pStyle w:val="tabletext11"/>
              <w:jc w:val="right"/>
              <w:rPr>
                <w:ins w:id="2135" w:author="Author"/>
              </w:rPr>
            </w:pPr>
            <w:ins w:id="2136" w:author="Author">
              <w:r w:rsidRPr="006A2DA6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BAD45A" w14:textId="77777777" w:rsidR="00AD7575" w:rsidRPr="006A2DA6" w:rsidRDefault="00AD7575" w:rsidP="004E64AF">
            <w:pPr>
              <w:pStyle w:val="tabletext11"/>
              <w:rPr>
                <w:ins w:id="2137" w:author="Author"/>
              </w:rPr>
            </w:pPr>
            <w:ins w:id="2138" w:author="Author">
              <w:r w:rsidRPr="006A2DA6">
                <w:t>2,500</w:t>
              </w:r>
            </w:ins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4716F5D" w14:textId="77777777" w:rsidR="00AD7575" w:rsidRPr="006A2DA6" w:rsidRDefault="00AD7575" w:rsidP="004E64AF">
            <w:pPr>
              <w:pStyle w:val="tabletext11"/>
              <w:jc w:val="right"/>
              <w:rPr>
                <w:ins w:id="2139" w:author="Author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6ECA277C" w14:textId="77777777" w:rsidR="00AD7575" w:rsidRPr="006A2DA6" w:rsidRDefault="00AD7575" w:rsidP="004E64AF">
            <w:pPr>
              <w:pStyle w:val="tabletext11"/>
              <w:jc w:val="right"/>
              <w:rPr>
                <w:ins w:id="2140" w:author="Author"/>
              </w:rPr>
            </w:pPr>
            <w:ins w:id="2141" w:author="Author">
              <w:r w:rsidRPr="006A2DA6">
                <w:t>16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59C50B" w14:textId="77777777" w:rsidR="00AD7575" w:rsidRPr="006A2DA6" w:rsidRDefault="00AD7575" w:rsidP="004E64AF">
            <w:pPr>
              <w:pStyle w:val="tabletext11"/>
              <w:jc w:val="right"/>
              <w:rPr>
                <w:ins w:id="2142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AE920B7" w14:textId="77777777" w:rsidR="00AD7575" w:rsidRPr="006A2DA6" w:rsidRDefault="00AD7575" w:rsidP="004E64AF">
            <w:pPr>
              <w:pStyle w:val="tabletext11"/>
              <w:jc w:val="right"/>
              <w:rPr>
                <w:ins w:id="2143" w:author="Author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5C9917FF" w14:textId="77777777" w:rsidR="00AD7575" w:rsidRPr="006A2DA6" w:rsidRDefault="00AD7575" w:rsidP="004E64AF">
            <w:pPr>
              <w:pStyle w:val="tabletext11"/>
              <w:jc w:val="right"/>
              <w:rPr>
                <w:ins w:id="2144" w:author="Author"/>
              </w:rPr>
            </w:pPr>
            <w:ins w:id="2145" w:author="Author">
              <w:r w:rsidRPr="006A2DA6">
                <w:t>17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3A73DD" w14:textId="77777777" w:rsidR="00AD7575" w:rsidRPr="006A2DA6" w:rsidRDefault="00AD7575" w:rsidP="004E64AF">
            <w:pPr>
              <w:pStyle w:val="tabletext11"/>
              <w:jc w:val="right"/>
              <w:rPr>
                <w:ins w:id="2146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57BEA81" w14:textId="77777777" w:rsidR="00AD7575" w:rsidRPr="006A2DA6" w:rsidRDefault="00AD7575" w:rsidP="004E64AF">
            <w:pPr>
              <w:pStyle w:val="tabletext11"/>
              <w:jc w:val="right"/>
              <w:rPr>
                <w:ins w:id="2147" w:author="Author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2DE05592" w14:textId="77777777" w:rsidR="00AD7575" w:rsidRPr="006A2DA6" w:rsidRDefault="00AD7575" w:rsidP="004E64AF">
            <w:pPr>
              <w:pStyle w:val="tabletext11"/>
              <w:jc w:val="right"/>
              <w:rPr>
                <w:ins w:id="2148" w:author="Author"/>
              </w:rPr>
            </w:pPr>
            <w:ins w:id="2149" w:author="Author">
              <w:r w:rsidRPr="006A2DA6">
                <w:t>30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3F7B83" w14:textId="77777777" w:rsidR="00AD7575" w:rsidRPr="006A2DA6" w:rsidRDefault="00AD7575" w:rsidP="004E64AF">
            <w:pPr>
              <w:pStyle w:val="tabletext11"/>
              <w:jc w:val="right"/>
              <w:rPr>
                <w:ins w:id="2150" w:author="Author"/>
              </w:rPr>
            </w:pP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8721048" w14:textId="77777777" w:rsidR="00AD7575" w:rsidRPr="006A2DA6" w:rsidRDefault="00AD7575" w:rsidP="004E64AF">
            <w:pPr>
              <w:pStyle w:val="tabletext11"/>
              <w:jc w:val="right"/>
              <w:rPr>
                <w:ins w:id="2151" w:author="Author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3AE75CC5" w14:textId="77777777" w:rsidR="00AD7575" w:rsidRPr="006A2DA6" w:rsidRDefault="00AD7575" w:rsidP="004E64AF">
            <w:pPr>
              <w:pStyle w:val="tabletext11"/>
              <w:jc w:val="right"/>
              <w:rPr>
                <w:ins w:id="2152" w:author="Author"/>
              </w:rPr>
            </w:pPr>
            <w:ins w:id="2153" w:author="Author">
              <w:r w:rsidRPr="006A2DA6">
                <w:t>31</w:t>
              </w:r>
            </w:ins>
          </w:p>
        </w:tc>
        <w:tc>
          <w:tcPr>
            <w:tcW w:w="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DEB766" w14:textId="77777777" w:rsidR="00AD7575" w:rsidRPr="006A2DA6" w:rsidRDefault="00AD7575" w:rsidP="004E64AF">
            <w:pPr>
              <w:pStyle w:val="tabletext11"/>
              <w:jc w:val="right"/>
              <w:rPr>
                <w:ins w:id="2154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32EA8FB" w14:textId="77777777" w:rsidR="00AD7575" w:rsidRPr="006A2DA6" w:rsidRDefault="00AD7575" w:rsidP="004E64AF">
            <w:pPr>
              <w:pStyle w:val="tabletext11"/>
              <w:jc w:val="right"/>
              <w:rPr>
                <w:ins w:id="2155" w:author="Author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601598B9" w14:textId="77777777" w:rsidR="00AD7575" w:rsidRPr="006A2DA6" w:rsidRDefault="00AD7575" w:rsidP="004E64AF">
            <w:pPr>
              <w:pStyle w:val="tabletext11"/>
              <w:jc w:val="right"/>
              <w:rPr>
                <w:ins w:id="2156" w:author="Author"/>
              </w:rPr>
            </w:pPr>
            <w:ins w:id="2157" w:author="Author">
              <w:r w:rsidRPr="006A2DA6">
                <w:t>9</w:t>
              </w:r>
            </w:ins>
          </w:p>
        </w:tc>
        <w:tc>
          <w:tcPr>
            <w:tcW w:w="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90CEA5" w14:textId="77777777" w:rsidR="00AD7575" w:rsidRPr="006A2DA6" w:rsidRDefault="00AD7575" w:rsidP="004E64AF">
            <w:pPr>
              <w:pStyle w:val="tabletext11"/>
              <w:jc w:val="right"/>
              <w:rPr>
                <w:ins w:id="2158" w:author="Author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95456D3" w14:textId="77777777" w:rsidR="00AD7575" w:rsidRPr="006A2DA6" w:rsidRDefault="00AD7575" w:rsidP="004E64AF">
            <w:pPr>
              <w:pStyle w:val="tabletext11"/>
              <w:jc w:val="right"/>
              <w:rPr>
                <w:ins w:id="2159" w:author="Author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4393B00C" w14:textId="77777777" w:rsidR="00AD7575" w:rsidRPr="006A2DA6" w:rsidRDefault="00AD7575" w:rsidP="004E64AF">
            <w:pPr>
              <w:pStyle w:val="tabletext11"/>
              <w:jc w:val="right"/>
              <w:rPr>
                <w:ins w:id="2160" w:author="Author"/>
              </w:rPr>
            </w:pPr>
            <w:ins w:id="2161" w:author="Author">
              <w:r w:rsidRPr="006A2DA6">
                <w:t>10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D59C92" w14:textId="77777777" w:rsidR="00AD7575" w:rsidRPr="006A2DA6" w:rsidRDefault="00AD7575" w:rsidP="004E64AF">
            <w:pPr>
              <w:pStyle w:val="tabletext11"/>
              <w:jc w:val="right"/>
              <w:rPr>
                <w:ins w:id="2162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4E44936" w14:textId="77777777" w:rsidR="00AD7575" w:rsidRPr="006A2DA6" w:rsidRDefault="00AD7575" w:rsidP="004E64AF">
            <w:pPr>
              <w:pStyle w:val="tabletext11"/>
              <w:jc w:val="right"/>
              <w:rPr>
                <w:ins w:id="2163" w:author="Author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44D94AA0" w14:textId="77777777" w:rsidR="00AD7575" w:rsidRPr="006A2DA6" w:rsidRDefault="00AD7575" w:rsidP="004E64AF">
            <w:pPr>
              <w:pStyle w:val="tabletext11"/>
              <w:jc w:val="right"/>
              <w:rPr>
                <w:ins w:id="2164" w:author="Author"/>
              </w:rPr>
            </w:pPr>
            <w:ins w:id="2165" w:author="Author">
              <w:r w:rsidRPr="006A2DA6">
                <w:t>6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10A3D4" w14:textId="77777777" w:rsidR="00AD7575" w:rsidRPr="006A2DA6" w:rsidRDefault="00AD7575" w:rsidP="004E64AF">
            <w:pPr>
              <w:pStyle w:val="tabletext11"/>
              <w:jc w:val="right"/>
              <w:rPr>
                <w:ins w:id="2166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C69F5B4" w14:textId="77777777" w:rsidR="00AD7575" w:rsidRPr="006A2DA6" w:rsidRDefault="00AD7575" w:rsidP="004E64AF">
            <w:pPr>
              <w:pStyle w:val="tabletext11"/>
              <w:jc w:val="right"/>
              <w:rPr>
                <w:ins w:id="2167" w:author="Author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2803AD45" w14:textId="77777777" w:rsidR="00AD7575" w:rsidRPr="006A2DA6" w:rsidRDefault="00AD7575" w:rsidP="004E64AF">
            <w:pPr>
              <w:pStyle w:val="tabletext11"/>
              <w:jc w:val="right"/>
              <w:rPr>
                <w:ins w:id="2168" w:author="Author"/>
              </w:rPr>
            </w:pPr>
            <w:ins w:id="2169" w:author="Author">
              <w:r w:rsidRPr="006A2DA6">
                <w:t>6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1AF05B" w14:textId="77777777" w:rsidR="00AD7575" w:rsidRPr="006A2DA6" w:rsidRDefault="00AD7575" w:rsidP="004E64AF">
            <w:pPr>
              <w:pStyle w:val="tabletext11"/>
              <w:jc w:val="right"/>
              <w:rPr>
                <w:ins w:id="2170" w:author="Author"/>
              </w:rPr>
            </w:pPr>
          </w:p>
        </w:tc>
      </w:tr>
      <w:tr w:rsidR="00AD7575" w:rsidRPr="006A2DA6" w14:paraId="73465C1D" w14:textId="77777777" w:rsidTr="004E64AF">
        <w:trPr>
          <w:cantSplit/>
          <w:trHeight w:val="190"/>
          <w:ins w:id="2171" w:author="Author"/>
        </w:trPr>
        <w:tc>
          <w:tcPr>
            <w:tcW w:w="200" w:type="dxa"/>
          </w:tcPr>
          <w:p w14:paraId="19AC8F51" w14:textId="77777777" w:rsidR="00AD7575" w:rsidRPr="006A2DA6" w:rsidRDefault="00AD7575" w:rsidP="004E64AF">
            <w:pPr>
              <w:pStyle w:val="tabletext11"/>
              <w:jc w:val="right"/>
              <w:rPr>
                <w:ins w:id="2172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02D7FE" w14:textId="77777777" w:rsidR="00AD7575" w:rsidRPr="006A2DA6" w:rsidRDefault="00AD7575" w:rsidP="004E64AF">
            <w:pPr>
              <w:pStyle w:val="tabletext11"/>
              <w:jc w:val="right"/>
              <w:rPr>
                <w:ins w:id="2173" w:author="Author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424DC46" w14:textId="77777777" w:rsidR="00AD7575" w:rsidRPr="006A2DA6" w:rsidRDefault="00AD7575" w:rsidP="004E64AF">
            <w:pPr>
              <w:pStyle w:val="tabletext11"/>
              <w:jc w:val="right"/>
              <w:rPr>
                <w:ins w:id="2174" w:author="Author"/>
              </w:rPr>
            </w:pPr>
            <w:ins w:id="2175" w:author="Author">
              <w:r w:rsidRPr="006A2DA6">
                <w:t>2,501</w:t>
              </w:r>
            </w:ins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52361B0" w14:textId="77777777" w:rsidR="00AD7575" w:rsidRPr="006A2DA6" w:rsidRDefault="00AD7575" w:rsidP="004E64AF">
            <w:pPr>
              <w:pStyle w:val="tabletext11"/>
              <w:jc w:val="right"/>
              <w:rPr>
                <w:ins w:id="2176" w:author="Author"/>
              </w:rPr>
            </w:pPr>
            <w:ins w:id="2177" w:author="Author">
              <w:r w:rsidRPr="006A2DA6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678B3B" w14:textId="77777777" w:rsidR="00AD7575" w:rsidRPr="006A2DA6" w:rsidRDefault="00AD7575" w:rsidP="004E64AF">
            <w:pPr>
              <w:pStyle w:val="tabletext11"/>
              <w:rPr>
                <w:ins w:id="2178" w:author="Author"/>
              </w:rPr>
            </w:pPr>
            <w:ins w:id="2179" w:author="Author">
              <w:r w:rsidRPr="006A2DA6">
                <w:t>3,000</w:t>
              </w:r>
            </w:ins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4553EA9" w14:textId="77777777" w:rsidR="00AD7575" w:rsidRPr="006A2DA6" w:rsidRDefault="00AD7575" w:rsidP="004E64AF">
            <w:pPr>
              <w:pStyle w:val="tabletext11"/>
              <w:jc w:val="right"/>
              <w:rPr>
                <w:ins w:id="2180" w:author="Author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1551A646" w14:textId="77777777" w:rsidR="00AD7575" w:rsidRPr="006A2DA6" w:rsidRDefault="00AD7575" w:rsidP="004E64AF">
            <w:pPr>
              <w:pStyle w:val="tabletext11"/>
              <w:jc w:val="right"/>
              <w:rPr>
                <w:ins w:id="2181" w:author="Author"/>
              </w:rPr>
            </w:pPr>
            <w:ins w:id="2182" w:author="Author">
              <w:r w:rsidRPr="006A2DA6">
                <w:t>18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648CD7" w14:textId="77777777" w:rsidR="00AD7575" w:rsidRPr="006A2DA6" w:rsidRDefault="00AD7575" w:rsidP="004E64AF">
            <w:pPr>
              <w:pStyle w:val="tabletext11"/>
              <w:jc w:val="right"/>
              <w:rPr>
                <w:ins w:id="2183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47C03E6" w14:textId="77777777" w:rsidR="00AD7575" w:rsidRPr="006A2DA6" w:rsidRDefault="00AD7575" w:rsidP="004E64AF">
            <w:pPr>
              <w:pStyle w:val="tabletext11"/>
              <w:jc w:val="right"/>
              <w:rPr>
                <w:ins w:id="2184" w:author="Author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64AE68B1" w14:textId="77777777" w:rsidR="00AD7575" w:rsidRPr="006A2DA6" w:rsidRDefault="00AD7575" w:rsidP="004E64AF">
            <w:pPr>
              <w:pStyle w:val="tabletext11"/>
              <w:jc w:val="right"/>
              <w:rPr>
                <w:ins w:id="2185" w:author="Author"/>
              </w:rPr>
            </w:pPr>
            <w:ins w:id="2186" w:author="Author">
              <w:r w:rsidRPr="006A2DA6">
                <w:t>20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F33BD9" w14:textId="77777777" w:rsidR="00AD7575" w:rsidRPr="006A2DA6" w:rsidRDefault="00AD7575" w:rsidP="004E64AF">
            <w:pPr>
              <w:pStyle w:val="tabletext11"/>
              <w:jc w:val="right"/>
              <w:rPr>
                <w:ins w:id="2187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B4BBCBD" w14:textId="77777777" w:rsidR="00AD7575" w:rsidRPr="006A2DA6" w:rsidRDefault="00AD7575" w:rsidP="004E64AF">
            <w:pPr>
              <w:pStyle w:val="tabletext11"/>
              <w:jc w:val="right"/>
              <w:rPr>
                <w:ins w:id="2188" w:author="Author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63946E62" w14:textId="77777777" w:rsidR="00AD7575" w:rsidRPr="006A2DA6" w:rsidRDefault="00AD7575" w:rsidP="004E64AF">
            <w:pPr>
              <w:pStyle w:val="tabletext11"/>
              <w:jc w:val="right"/>
              <w:rPr>
                <w:ins w:id="2189" w:author="Author"/>
              </w:rPr>
            </w:pPr>
            <w:ins w:id="2190" w:author="Author">
              <w:r w:rsidRPr="006A2DA6">
                <w:t>34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5B89A1" w14:textId="77777777" w:rsidR="00AD7575" w:rsidRPr="006A2DA6" w:rsidRDefault="00AD7575" w:rsidP="004E64AF">
            <w:pPr>
              <w:pStyle w:val="tabletext11"/>
              <w:jc w:val="right"/>
              <w:rPr>
                <w:ins w:id="2191" w:author="Author"/>
              </w:rPr>
            </w:pP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2BBD222" w14:textId="77777777" w:rsidR="00AD7575" w:rsidRPr="006A2DA6" w:rsidRDefault="00AD7575" w:rsidP="004E64AF">
            <w:pPr>
              <w:pStyle w:val="tabletext11"/>
              <w:jc w:val="right"/>
              <w:rPr>
                <w:ins w:id="2192" w:author="Author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5A794ABA" w14:textId="77777777" w:rsidR="00AD7575" w:rsidRPr="006A2DA6" w:rsidRDefault="00AD7575" w:rsidP="004E64AF">
            <w:pPr>
              <w:pStyle w:val="tabletext11"/>
              <w:jc w:val="right"/>
              <w:rPr>
                <w:ins w:id="2193" w:author="Author"/>
              </w:rPr>
            </w:pPr>
            <w:ins w:id="2194" w:author="Author">
              <w:r w:rsidRPr="006A2DA6">
                <w:t>36</w:t>
              </w:r>
            </w:ins>
          </w:p>
        </w:tc>
        <w:tc>
          <w:tcPr>
            <w:tcW w:w="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349C61" w14:textId="77777777" w:rsidR="00AD7575" w:rsidRPr="006A2DA6" w:rsidRDefault="00AD7575" w:rsidP="004E64AF">
            <w:pPr>
              <w:pStyle w:val="tabletext11"/>
              <w:jc w:val="right"/>
              <w:rPr>
                <w:ins w:id="2195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F603B22" w14:textId="77777777" w:rsidR="00AD7575" w:rsidRPr="006A2DA6" w:rsidRDefault="00AD7575" w:rsidP="004E64AF">
            <w:pPr>
              <w:pStyle w:val="tabletext11"/>
              <w:jc w:val="right"/>
              <w:rPr>
                <w:ins w:id="2196" w:author="Author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39C977F8" w14:textId="77777777" w:rsidR="00AD7575" w:rsidRPr="006A2DA6" w:rsidRDefault="00AD7575" w:rsidP="004E64AF">
            <w:pPr>
              <w:pStyle w:val="tabletext11"/>
              <w:jc w:val="right"/>
              <w:rPr>
                <w:ins w:id="2197" w:author="Author"/>
              </w:rPr>
            </w:pPr>
            <w:ins w:id="2198" w:author="Author">
              <w:r w:rsidRPr="006A2DA6">
                <w:t>10</w:t>
              </w:r>
            </w:ins>
          </w:p>
        </w:tc>
        <w:tc>
          <w:tcPr>
            <w:tcW w:w="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0C3F29" w14:textId="77777777" w:rsidR="00AD7575" w:rsidRPr="006A2DA6" w:rsidRDefault="00AD7575" w:rsidP="004E64AF">
            <w:pPr>
              <w:pStyle w:val="tabletext11"/>
              <w:jc w:val="right"/>
              <w:rPr>
                <w:ins w:id="2199" w:author="Author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DDFC81C" w14:textId="77777777" w:rsidR="00AD7575" w:rsidRPr="006A2DA6" w:rsidRDefault="00AD7575" w:rsidP="004E64AF">
            <w:pPr>
              <w:pStyle w:val="tabletext11"/>
              <w:jc w:val="right"/>
              <w:rPr>
                <w:ins w:id="2200" w:author="Author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1D0CA734" w14:textId="77777777" w:rsidR="00AD7575" w:rsidRPr="006A2DA6" w:rsidRDefault="00AD7575" w:rsidP="004E64AF">
            <w:pPr>
              <w:pStyle w:val="tabletext11"/>
              <w:jc w:val="right"/>
              <w:rPr>
                <w:ins w:id="2201" w:author="Author"/>
              </w:rPr>
            </w:pPr>
            <w:ins w:id="2202" w:author="Author">
              <w:r w:rsidRPr="006A2DA6">
                <w:t>11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772A58" w14:textId="77777777" w:rsidR="00AD7575" w:rsidRPr="006A2DA6" w:rsidRDefault="00AD7575" w:rsidP="004E64AF">
            <w:pPr>
              <w:pStyle w:val="tabletext11"/>
              <w:jc w:val="right"/>
              <w:rPr>
                <w:ins w:id="2203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BA02B24" w14:textId="77777777" w:rsidR="00AD7575" w:rsidRPr="006A2DA6" w:rsidRDefault="00AD7575" w:rsidP="004E64AF">
            <w:pPr>
              <w:pStyle w:val="tabletext11"/>
              <w:jc w:val="right"/>
              <w:rPr>
                <w:ins w:id="2204" w:author="Author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0AA3CE43" w14:textId="77777777" w:rsidR="00AD7575" w:rsidRPr="006A2DA6" w:rsidRDefault="00AD7575" w:rsidP="004E64AF">
            <w:pPr>
              <w:pStyle w:val="tabletext11"/>
              <w:jc w:val="right"/>
              <w:rPr>
                <w:ins w:id="2205" w:author="Author"/>
              </w:rPr>
            </w:pPr>
            <w:ins w:id="2206" w:author="Author">
              <w:r w:rsidRPr="006A2DA6">
                <w:t>7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2C8D12" w14:textId="77777777" w:rsidR="00AD7575" w:rsidRPr="006A2DA6" w:rsidRDefault="00AD7575" w:rsidP="004E64AF">
            <w:pPr>
              <w:pStyle w:val="tabletext11"/>
              <w:jc w:val="right"/>
              <w:rPr>
                <w:ins w:id="2207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D2CD63D" w14:textId="77777777" w:rsidR="00AD7575" w:rsidRPr="006A2DA6" w:rsidRDefault="00AD7575" w:rsidP="004E64AF">
            <w:pPr>
              <w:pStyle w:val="tabletext11"/>
              <w:jc w:val="right"/>
              <w:rPr>
                <w:ins w:id="2208" w:author="Author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4C23AED0" w14:textId="77777777" w:rsidR="00AD7575" w:rsidRPr="006A2DA6" w:rsidRDefault="00AD7575" w:rsidP="004E64AF">
            <w:pPr>
              <w:pStyle w:val="tabletext11"/>
              <w:jc w:val="right"/>
              <w:rPr>
                <w:ins w:id="2209" w:author="Author"/>
              </w:rPr>
            </w:pPr>
            <w:ins w:id="2210" w:author="Author">
              <w:r w:rsidRPr="006A2DA6">
                <w:t>7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F63470" w14:textId="77777777" w:rsidR="00AD7575" w:rsidRPr="006A2DA6" w:rsidRDefault="00AD7575" w:rsidP="004E64AF">
            <w:pPr>
              <w:pStyle w:val="tabletext11"/>
              <w:jc w:val="right"/>
              <w:rPr>
                <w:ins w:id="2211" w:author="Author"/>
              </w:rPr>
            </w:pPr>
          </w:p>
        </w:tc>
      </w:tr>
      <w:tr w:rsidR="00AD7575" w:rsidRPr="006A2DA6" w14:paraId="292AC2B2" w14:textId="77777777" w:rsidTr="004E64AF">
        <w:trPr>
          <w:cantSplit/>
          <w:trHeight w:val="190"/>
          <w:ins w:id="2212" w:author="Author"/>
        </w:trPr>
        <w:tc>
          <w:tcPr>
            <w:tcW w:w="200" w:type="dxa"/>
          </w:tcPr>
          <w:p w14:paraId="6D48C3E9" w14:textId="77777777" w:rsidR="00AD7575" w:rsidRPr="006A2DA6" w:rsidRDefault="00AD7575" w:rsidP="004E64AF">
            <w:pPr>
              <w:pStyle w:val="tabletext11"/>
              <w:jc w:val="right"/>
              <w:rPr>
                <w:ins w:id="2213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90B9C2" w14:textId="77777777" w:rsidR="00AD7575" w:rsidRPr="006A2DA6" w:rsidRDefault="00AD7575" w:rsidP="004E64AF">
            <w:pPr>
              <w:pStyle w:val="tabletext11"/>
              <w:jc w:val="right"/>
              <w:rPr>
                <w:ins w:id="2214" w:author="Author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A33018C" w14:textId="77777777" w:rsidR="00AD7575" w:rsidRPr="006A2DA6" w:rsidRDefault="00AD7575" w:rsidP="004E64AF">
            <w:pPr>
              <w:pStyle w:val="tabletext11"/>
              <w:jc w:val="right"/>
              <w:rPr>
                <w:ins w:id="2215" w:author="Author"/>
              </w:rPr>
            </w:pPr>
            <w:ins w:id="2216" w:author="Author">
              <w:r w:rsidRPr="006A2DA6">
                <w:t>3,001</w:t>
              </w:r>
            </w:ins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1CF28EF" w14:textId="77777777" w:rsidR="00AD7575" w:rsidRPr="006A2DA6" w:rsidRDefault="00AD7575" w:rsidP="004E64AF">
            <w:pPr>
              <w:pStyle w:val="tabletext11"/>
              <w:jc w:val="right"/>
              <w:rPr>
                <w:ins w:id="2217" w:author="Author"/>
              </w:rPr>
            </w:pPr>
            <w:ins w:id="2218" w:author="Author">
              <w:r w:rsidRPr="006A2DA6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6220D4" w14:textId="77777777" w:rsidR="00AD7575" w:rsidRPr="006A2DA6" w:rsidRDefault="00AD7575" w:rsidP="004E64AF">
            <w:pPr>
              <w:pStyle w:val="tabletext11"/>
              <w:rPr>
                <w:ins w:id="2219" w:author="Author"/>
              </w:rPr>
            </w:pPr>
            <w:ins w:id="2220" w:author="Author">
              <w:r w:rsidRPr="006A2DA6">
                <w:t>3,500</w:t>
              </w:r>
            </w:ins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6925436" w14:textId="77777777" w:rsidR="00AD7575" w:rsidRPr="006A2DA6" w:rsidRDefault="00AD7575" w:rsidP="004E64AF">
            <w:pPr>
              <w:pStyle w:val="tabletext11"/>
              <w:jc w:val="right"/>
              <w:rPr>
                <w:ins w:id="2221" w:author="Author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06B56460" w14:textId="77777777" w:rsidR="00AD7575" w:rsidRPr="006A2DA6" w:rsidRDefault="00AD7575" w:rsidP="004E64AF">
            <w:pPr>
              <w:pStyle w:val="tabletext11"/>
              <w:jc w:val="right"/>
              <w:rPr>
                <w:ins w:id="2222" w:author="Author"/>
              </w:rPr>
            </w:pPr>
            <w:ins w:id="2223" w:author="Author">
              <w:r w:rsidRPr="006A2DA6">
                <w:t>21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D878A9" w14:textId="77777777" w:rsidR="00AD7575" w:rsidRPr="006A2DA6" w:rsidRDefault="00AD7575" w:rsidP="004E64AF">
            <w:pPr>
              <w:pStyle w:val="tabletext11"/>
              <w:jc w:val="right"/>
              <w:rPr>
                <w:ins w:id="2224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699D7AA" w14:textId="77777777" w:rsidR="00AD7575" w:rsidRPr="006A2DA6" w:rsidRDefault="00AD7575" w:rsidP="004E64AF">
            <w:pPr>
              <w:pStyle w:val="tabletext11"/>
              <w:jc w:val="right"/>
              <w:rPr>
                <w:ins w:id="2225" w:author="Author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16F380BB" w14:textId="77777777" w:rsidR="00AD7575" w:rsidRPr="006A2DA6" w:rsidRDefault="00AD7575" w:rsidP="004E64AF">
            <w:pPr>
              <w:pStyle w:val="tabletext11"/>
              <w:jc w:val="right"/>
              <w:rPr>
                <w:ins w:id="2226" w:author="Author"/>
              </w:rPr>
            </w:pPr>
            <w:ins w:id="2227" w:author="Author">
              <w:r w:rsidRPr="006A2DA6">
                <w:t>23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9E55F6" w14:textId="77777777" w:rsidR="00AD7575" w:rsidRPr="006A2DA6" w:rsidRDefault="00AD7575" w:rsidP="004E64AF">
            <w:pPr>
              <w:pStyle w:val="tabletext11"/>
              <w:jc w:val="right"/>
              <w:rPr>
                <w:ins w:id="2228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354718B" w14:textId="77777777" w:rsidR="00AD7575" w:rsidRPr="006A2DA6" w:rsidRDefault="00AD7575" w:rsidP="004E64AF">
            <w:pPr>
              <w:pStyle w:val="tabletext11"/>
              <w:jc w:val="right"/>
              <w:rPr>
                <w:ins w:id="2229" w:author="Author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6994BDA8" w14:textId="77777777" w:rsidR="00AD7575" w:rsidRPr="006A2DA6" w:rsidRDefault="00AD7575" w:rsidP="004E64AF">
            <w:pPr>
              <w:pStyle w:val="tabletext11"/>
              <w:jc w:val="right"/>
              <w:rPr>
                <w:ins w:id="2230" w:author="Author"/>
              </w:rPr>
            </w:pPr>
            <w:ins w:id="2231" w:author="Author">
              <w:r w:rsidRPr="006A2DA6">
                <w:t>39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3CBFE9" w14:textId="77777777" w:rsidR="00AD7575" w:rsidRPr="006A2DA6" w:rsidRDefault="00AD7575" w:rsidP="004E64AF">
            <w:pPr>
              <w:pStyle w:val="tabletext11"/>
              <w:jc w:val="right"/>
              <w:rPr>
                <w:ins w:id="2232" w:author="Author"/>
              </w:rPr>
            </w:pP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79AF402" w14:textId="77777777" w:rsidR="00AD7575" w:rsidRPr="006A2DA6" w:rsidRDefault="00AD7575" w:rsidP="004E64AF">
            <w:pPr>
              <w:pStyle w:val="tabletext11"/>
              <w:jc w:val="right"/>
              <w:rPr>
                <w:ins w:id="2233" w:author="Author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6E8FCA90" w14:textId="77777777" w:rsidR="00AD7575" w:rsidRPr="006A2DA6" w:rsidRDefault="00AD7575" w:rsidP="004E64AF">
            <w:pPr>
              <w:pStyle w:val="tabletext11"/>
              <w:jc w:val="right"/>
              <w:rPr>
                <w:ins w:id="2234" w:author="Author"/>
              </w:rPr>
            </w:pPr>
            <w:ins w:id="2235" w:author="Author">
              <w:r w:rsidRPr="006A2DA6">
                <w:t>41</w:t>
              </w:r>
            </w:ins>
          </w:p>
        </w:tc>
        <w:tc>
          <w:tcPr>
            <w:tcW w:w="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5AEE5A" w14:textId="77777777" w:rsidR="00AD7575" w:rsidRPr="006A2DA6" w:rsidRDefault="00AD7575" w:rsidP="004E64AF">
            <w:pPr>
              <w:pStyle w:val="tabletext11"/>
              <w:jc w:val="right"/>
              <w:rPr>
                <w:ins w:id="2236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476A5DF" w14:textId="77777777" w:rsidR="00AD7575" w:rsidRPr="006A2DA6" w:rsidRDefault="00AD7575" w:rsidP="004E64AF">
            <w:pPr>
              <w:pStyle w:val="tabletext11"/>
              <w:jc w:val="right"/>
              <w:rPr>
                <w:ins w:id="2237" w:author="Author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16C6382D" w14:textId="77777777" w:rsidR="00AD7575" w:rsidRPr="006A2DA6" w:rsidRDefault="00AD7575" w:rsidP="004E64AF">
            <w:pPr>
              <w:pStyle w:val="tabletext11"/>
              <w:jc w:val="right"/>
              <w:rPr>
                <w:ins w:id="2238" w:author="Author"/>
              </w:rPr>
            </w:pPr>
            <w:ins w:id="2239" w:author="Author">
              <w:r w:rsidRPr="006A2DA6">
                <w:t>12</w:t>
              </w:r>
            </w:ins>
          </w:p>
        </w:tc>
        <w:tc>
          <w:tcPr>
            <w:tcW w:w="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65D9DC" w14:textId="77777777" w:rsidR="00AD7575" w:rsidRPr="006A2DA6" w:rsidRDefault="00AD7575" w:rsidP="004E64AF">
            <w:pPr>
              <w:pStyle w:val="tabletext11"/>
              <w:jc w:val="right"/>
              <w:rPr>
                <w:ins w:id="2240" w:author="Author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76399A6" w14:textId="77777777" w:rsidR="00AD7575" w:rsidRPr="006A2DA6" w:rsidRDefault="00AD7575" w:rsidP="004E64AF">
            <w:pPr>
              <w:pStyle w:val="tabletext11"/>
              <w:jc w:val="right"/>
              <w:rPr>
                <w:ins w:id="2241" w:author="Author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230A4F25" w14:textId="77777777" w:rsidR="00AD7575" w:rsidRPr="006A2DA6" w:rsidRDefault="00AD7575" w:rsidP="004E64AF">
            <w:pPr>
              <w:pStyle w:val="tabletext11"/>
              <w:jc w:val="right"/>
              <w:rPr>
                <w:ins w:id="2242" w:author="Author"/>
              </w:rPr>
            </w:pPr>
            <w:ins w:id="2243" w:author="Author">
              <w:r w:rsidRPr="006A2DA6">
                <w:t>12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8B101D" w14:textId="77777777" w:rsidR="00AD7575" w:rsidRPr="006A2DA6" w:rsidRDefault="00AD7575" w:rsidP="004E64AF">
            <w:pPr>
              <w:pStyle w:val="tabletext11"/>
              <w:jc w:val="right"/>
              <w:rPr>
                <w:ins w:id="2244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AF601ED" w14:textId="77777777" w:rsidR="00AD7575" w:rsidRPr="006A2DA6" w:rsidRDefault="00AD7575" w:rsidP="004E64AF">
            <w:pPr>
              <w:pStyle w:val="tabletext11"/>
              <w:jc w:val="right"/>
              <w:rPr>
                <w:ins w:id="2245" w:author="Author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0AB4AF54" w14:textId="77777777" w:rsidR="00AD7575" w:rsidRPr="006A2DA6" w:rsidRDefault="00AD7575" w:rsidP="004E64AF">
            <w:pPr>
              <w:pStyle w:val="tabletext11"/>
              <w:jc w:val="right"/>
              <w:rPr>
                <w:ins w:id="2246" w:author="Author"/>
              </w:rPr>
            </w:pPr>
            <w:ins w:id="2247" w:author="Author">
              <w:r w:rsidRPr="006A2DA6">
                <w:t>8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B6CEE7" w14:textId="77777777" w:rsidR="00AD7575" w:rsidRPr="006A2DA6" w:rsidRDefault="00AD7575" w:rsidP="004E64AF">
            <w:pPr>
              <w:pStyle w:val="tabletext11"/>
              <w:jc w:val="right"/>
              <w:rPr>
                <w:ins w:id="2248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02C6643" w14:textId="77777777" w:rsidR="00AD7575" w:rsidRPr="006A2DA6" w:rsidRDefault="00AD7575" w:rsidP="004E64AF">
            <w:pPr>
              <w:pStyle w:val="tabletext11"/>
              <w:jc w:val="right"/>
              <w:rPr>
                <w:ins w:id="2249" w:author="Author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125BD2DD" w14:textId="77777777" w:rsidR="00AD7575" w:rsidRPr="006A2DA6" w:rsidRDefault="00AD7575" w:rsidP="004E64AF">
            <w:pPr>
              <w:pStyle w:val="tabletext11"/>
              <w:jc w:val="right"/>
              <w:rPr>
                <w:ins w:id="2250" w:author="Author"/>
              </w:rPr>
            </w:pPr>
            <w:ins w:id="2251" w:author="Author">
              <w:r w:rsidRPr="006A2DA6">
                <w:t>8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B51670" w14:textId="77777777" w:rsidR="00AD7575" w:rsidRPr="006A2DA6" w:rsidRDefault="00AD7575" w:rsidP="004E64AF">
            <w:pPr>
              <w:pStyle w:val="tabletext11"/>
              <w:jc w:val="right"/>
              <w:rPr>
                <w:ins w:id="2252" w:author="Author"/>
              </w:rPr>
            </w:pPr>
          </w:p>
        </w:tc>
      </w:tr>
      <w:tr w:rsidR="00AD7575" w:rsidRPr="006A2DA6" w14:paraId="1B85A0EB" w14:textId="77777777" w:rsidTr="004E64AF">
        <w:trPr>
          <w:cantSplit/>
          <w:trHeight w:val="190"/>
          <w:ins w:id="2253" w:author="Author"/>
        </w:trPr>
        <w:tc>
          <w:tcPr>
            <w:tcW w:w="200" w:type="dxa"/>
          </w:tcPr>
          <w:p w14:paraId="687BF1BD" w14:textId="77777777" w:rsidR="00AD7575" w:rsidRPr="006A2DA6" w:rsidRDefault="00AD7575" w:rsidP="004E64AF">
            <w:pPr>
              <w:pStyle w:val="tabletext11"/>
              <w:jc w:val="right"/>
              <w:rPr>
                <w:ins w:id="2254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F5E002" w14:textId="77777777" w:rsidR="00AD7575" w:rsidRPr="006A2DA6" w:rsidRDefault="00AD7575" w:rsidP="004E64AF">
            <w:pPr>
              <w:pStyle w:val="tabletext11"/>
              <w:jc w:val="right"/>
              <w:rPr>
                <w:ins w:id="2255" w:author="Author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49FB2B2" w14:textId="77777777" w:rsidR="00AD7575" w:rsidRPr="006A2DA6" w:rsidRDefault="00AD7575" w:rsidP="004E64AF">
            <w:pPr>
              <w:pStyle w:val="tabletext11"/>
              <w:jc w:val="right"/>
              <w:rPr>
                <w:ins w:id="2256" w:author="Author"/>
              </w:rPr>
            </w:pPr>
            <w:ins w:id="2257" w:author="Author">
              <w:r w:rsidRPr="006A2DA6">
                <w:t>3,501</w:t>
              </w:r>
            </w:ins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D974E2D" w14:textId="77777777" w:rsidR="00AD7575" w:rsidRPr="006A2DA6" w:rsidRDefault="00AD7575" w:rsidP="004E64AF">
            <w:pPr>
              <w:pStyle w:val="tabletext11"/>
              <w:jc w:val="right"/>
              <w:rPr>
                <w:ins w:id="2258" w:author="Author"/>
              </w:rPr>
            </w:pPr>
            <w:ins w:id="2259" w:author="Author">
              <w:r w:rsidRPr="006A2DA6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9EE366" w14:textId="77777777" w:rsidR="00AD7575" w:rsidRPr="006A2DA6" w:rsidRDefault="00AD7575" w:rsidP="004E64AF">
            <w:pPr>
              <w:pStyle w:val="tabletext11"/>
              <w:rPr>
                <w:ins w:id="2260" w:author="Author"/>
              </w:rPr>
            </w:pPr>
            <w:ins w:id="2261" w:author="Author">
              <w:r w:rsidRPr="006A2DA6">
                <w:t>4,000</w:t>
              </w:r>
            </w:ins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A868BBC" w14:textId="77777777" w:rsidR="00AD7575" w:rsidRPr="006A2DA6" w:rsidRDefault="00AD7575" w:rsidP="004E64AF">
            <w:pPr>
              <w:pStyle w:val="tabletext11"/>
              <w:jc w:val="right"/>
              <w:rPr>
                <w:ins w:id="2262" w:author="Author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66AB704E" w14:textId="77777777" w:rsidR="00AD7575" w:rsidRPr="006A2DA6" w:rsidRDefault="00AD7575" w:rsidP="004E64AF">
            <w:pPr>
              <w:pStyle w:val="tabletext11"/>
              <w:jc w:val="right"/>
              <w:rPr>
                <w:ins w:id="2263" w:author="Author"/>
              </w:rPr>
            </w:pPr>
            <w:ins w:id="2264" w:author="Author">
              <w:r w:rsidRPr="006A2DA6">
                <w:t>24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004557" w14:textId="77777777" w:rsidR="00AD7575" w:rsidRPr="006A2DA6" w:rsidRDefault="00AD7575" w:rsidP="004E64AF">
            <w:pPr>
              <w:pStyle w:val="tabletext11"/>
              <w:jc w:val="right"/>
              <w:rPr>
                <w:ins w:id="2265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770EEC0" w14:textId="77777777" w:rsidR="00AD7575" w:rsidRPr="006A2DA6" w:rsidRDefault="00AD7575" w:rsidP="004E64AF">
            <w:pPr>
              <w:pStyle w:val="tabletext11"/>
              <w:jc w:val="right"/>
              <w:rPr>
                <w:ins w:id="2266" w:author="Author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228414EB" w14:textId="77777777" w:rsidR="00AD7575" w:rsidRPr="006A2DA6" w:rsidRDefault="00AD7575" w:rsidP="004E64AF">
            <w:pPr>
              <w:pStyle w:val="tabletext11"/>
              <w:jc w:val="right"/>
              <w:rPr>
                <w:ins w:id="2267" w:author="Author"/>
              </w:rPr>
            </w:pPr>
            <w:ins w:id="2268" w:author="Author">
              <w:r w:rsidRPr="006A2DA6">
                <w:t>26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2334B1" w14:textId="77777777" w:rsidR="00AD7575" w:rsidRPr="006A2DA6" w:rsidRDefault="00AD7575" w:rsidP="004E64AF">
            <w:pPr>
              <w:pStyle w:val="tabletext11"/>
              <w:jc w:val="right"/>
              <w:rPr>
                <w:ins w:id="2269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1A9426B" w14:textId="77777777" w:rsidR="00AD7575" w:rsidRPr="006A2DA6" w:rsidRDefault="00AD7575" w:rsidP="004E64AF">
            <w:pPr>
              <w:pStyle w:val="tabletext11"/>
              <w:jc w:val="right"/>
              <w:rPr>
                <w:ins w:id="2270" w:author="Author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7565CDB9" w14:textId="77777777" w:rsidR="00AD7575" w:rsidRPr="006A2DA6" w:rsidRDefault="00AD7575" w:rsidP="004E64AF">
            <w:pPr>
              <w:pStyle w:val="tabletext11"/>
              <w:jc w:val="right"/>
              <w:rPr>
                <w:ins w:id="2271" w:author="Author"/>
              </w:rPr>
            </w:pPr>
            <w:ins w:id="2272" w:author="Author">
              <w:r w:rsidRPr="006A2DA6">
                <w:t>44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921DA7" w14:textId="77777777" w:rsidR="00AD7575" w:rsidRPr="006A2DA6" w:rsidRDefault="00AD7575" w:rsidP="004E64AF">
            <w:pPr>
              <w:pStyle w:val="tabletext11"/>
              <w:jc w:val="right"/>
              <w:rPr>
                <w:ins w:id="2273" w:author="Author"/>
              </w:rPr>
            </w:pP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9887BCA" w14:textId="77777777" w:rsidR="00AD7575" w:rsidRPr="006A2DA6" w:rsidRDefault="00AD7575" w:rsidP="004E64AF">
            <w:pPr>
              <w:pStyle w:val="tabletext11"/>
              <w:jc w:val="right"/>
              <w:rPr>
                <w:ins w:id="2274" w:author="Author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1401D259" w14:textId="77777777" w:rsidR="00AD7575" w:rsidRPr="006A2DA6" w:rsidRDefault="00AD7575" w:rsidP="004E64AF">
            <w:pPr>
              <w:pStyle w:val="tabletext11"/>
              <w:jc w:val="right"/>
              <w:rPr>
                <w:ins w:id="2275" w:author="Author"/>
              </w:rPr>
            </w:pPr>
            <w:ins w:id="2276" w:author="Author">
              <w:r w:rsidRPr="006A2DA6">
                <w:t>46</w:t>
              </w:r>
            </w:ins>
          </w:p>
        </w:tc>
        <w:tc>
          <w:tcPr>
            <w:tcW w:w="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EF4B45" w14:textId="77777777" w:rsidR="00AD7575" w:rsidRPr="006A2DA6" w:rsidRDefault="00AD7575" w:rsidP="004E64AF">
            <w:pPr>
              <w:pStyle w:val="tabletext11"/>
              <w:jc w:val="right"/>
              <w:rPr>
                <w:ins w:id="2277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B274C9E" w14:textId="77777777" w:rsidR="00AD7575" w:rsidRPr="006A2DA6" w:rsidRDefault="00AD7575" w:rsidP="004E64AF">
            <w:pPr>
              <w:pStyle w:val="tabletext11"/>
              <w:jc w:val="right"/>
              <w:rPr>
                <w:ins w:id="2278" w:author="Author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7DB305DD" w14:textId="77777777" w:rsidR="00AD7575" w:rsidRPr="006A2DA6" w:rsidRDefault="00AD7575" w:rsidP="004E64AF">
            <w:pPr>
              <w:pStyle w:val="tabletext11"/>
              <w:jc w:val="right"/>
              <w:rPr>
                <w:ins w:id="2279" w:author="Author"/>
              </w:rPr>
            </w:pPr>
            <w:ins w:id="2280" w:author="Author">
              <w:r w:rsidRPr="006A2DA6">
                <w:t>13</w:t>
              </w:r>
            </w:ins>
          </w:p>
        </w:tc>
        <w:tc>
          <w:tcPr>
            <w:tcW w:w="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F4DF87" w14:textId="77777777" w:rsidR="00AD7575" w:rsidRPr="006A2DA6" w:rsidRDefault="00AD7575" w:rsidP="004E64AF">
            <w:pPr>
              <w:pStyle w:val="tabletext11"/>
              <w:jc w:val="right"/>
              <w:rPr>
                <w:ins w:id="2281" w:author="Author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8301BC7" w14:textId="77777777" w:rsidR="00AD7575" w:rsidRPr="006A2DA6" w:rsidRDefault="00AD7575" w:rsidP="004E64AF">
            <w:pPr>
              <w:pStyle w:val="tabletext11"/>
              <w:jc w:val="right"/>
              <w:rPr>
                <w:ins w:id="2282" w:author="Author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18A6840D" w14:textId="77777777" w:rsidR="00AD7575" w:rsidRPr="006A2DA6" w:rsidRDefault="00AD7575" w:rsidP="004E64AF">
            <w:pPr>
              <w:pStyle w:val="tabletext11"/>
              <w:jc w:val="right"/>
              <w:rPr>
                <w:ins w:id="2283" w:author="Author"/>
              </w:rPr>
            </w:pPr>
            <w:ins w:id="2284" w:author="Author">
              <w:r w:rsidRPr="006A2DA6">
                <w:t>14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24A9A2" w14:textId="77777777" w:rsidR="00AD7575" w:rsidRPr="006A2DA6" w:rsidRDefault="00AD7575" w:rsidP="004E64AF">
            <w:pPr>
              <w:pStyle w:val="tabletext11"/>
              <w:jc w:val="right"/>
              <w:rPr>
                <w:ins w:id="2285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48C8D8E" w14:textId="77777777" w:rsidR="00AD7575" w:rsidRPr="006A2DA6" w:rsidRDefault="00AD7575" w:rsidP="004E64AF">
            <w:pPr>
              <w:pStyle w:val="tabletext11"/>
              <w:jc w:val="right"/>
              <w:rPr>
                <w:ins w:id="2286" w:author="Author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7F1F7B64" w14:textId="77777777" w:rsidR="00AD7575" w:rsidRPr="006A2DA6" w:rsidRDefault="00AD7575" w:rsidP="004E64AF">
            <w:pPr>
              <w:pStyle w:val="tabletext11"/>
              <w:jc w:val="right"/>
              <w:rPr>
                <w:ins w:id="2287" w:author="Author"/>
              </w:rPr>
            </w:pPr>
            <w:ins w:id="2288" w:author="Author">
              <w:r w:rsidRPr="006A2DA6">
                <w:t>8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CDA05D" w14:textId="77777777" w:rsidR="00AD7575" w:rsidRPr="006A2DA6" w:rsidRDefault="00AD7575" w:rsidP="004E64AF">
            <w:pPr>
              <w:pStyle w:val="tabletext11"/>
              <w:jc w:val="right"/>
              <w:rPr>
                <w:ins w:id="2289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C8E057F" w14:textId="77777777" w:rsidR="00AD7575" w:rsidRPr="006A2DA6" w:rsidRDefault="00AD7575" w:rsidP="004E64AF">
            <w:pPr>
              <w:pStyle w:val="tabletext11"/>
              <w:jc w:val="right"/>
              <w:rPr>
                <w:ins w:id="2290" w:author="Author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1F75C0C4" w14:textId="77777777" w:rsidR="00AD7575" w:rsidRPr="006A2DA6" w:rsidRDefault="00AD7575" w:rsidP="004E64AF">
            <w:pPr>
              <w:pStyle w:val="tabletext11"/>
              <w:jc w:val="right"/>
              <w:rPr>
                <w:ins w:id="2291" w:author="Author"/>
              </w:rPr>
            </w:pPr>
            <w:ins w:id="2292" w:author="Author">
              <w:r w:rsidRPr="006A2DA6">
                <w:t>9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70DAC6" w14:textId="77777777" w:rsidR="00AD7575" w:rsidRPr="006A2DA6" w:rsidRDefault="00AD7575" w:rsidP="004E64AF">
            <w:pPr>
              <w:pStyle w:val="tabletext11"/>
              <w:jc w:val="right"/>
              <w:rPr>
                <w:ins w:id="2293" w:author="Author"/>
              </w:rPr>
            </w:pPr>
          </w:p>
        </w:tc>
      </w:tr>
      <w:tr w:rsidR="00AD7575" w:rsidRPr="006A2DA6" w14:paraId="57720E7B" w14:textId="77777777" w:rsidTr="004E64AF">
        <w:trPr>
          <w:cantSplit/>
          <w:trHeight w:val="190"/>
          <w:ins w:id="2294" w:author="Author"/>
        </w:trPr>
        <w:tc>
          <w:tcPr>
            <w:tcW w:w="200" w:type="dxa"/>
          </w:tcPr>
          <w:p w14:paraId="707B19AE" w14:textId="77777777" w:rsidR="00AD7575" w:rsidRPr="006A2DA6" w:rsidRDefault="00AD7575" w:rsidP="004E64AF">
            <w:pPr>
              <w:pStyle w:val="tabletext11"/>
              <w:jc w:val="right"/>
              <w:rPr>
                <w:ins w:id="2295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951EE6" w14:textId="77777777" w:rsidR="00AD7575" w:rsidRPr="006A2DA6" w:rsidRDefault="00AD7575" w:rsidP="004E64AF">
            <w:pPr>
              <w:pStyle w:val="tabletext11"/>
              <w:jc w:val="right"/>
              <w:rPr>
                <w:ins w:id="2296" w:author="Author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CCF2C9B" w14:textId="77777777" w:rsidR="00AD7575" w:rsidRPr="006A2DA6" w:rsidRDefault="00AD7575" w:rsidP="004E64AF">
            <w:pPr>
              <w:pStyle w:val="tabletext11"/>
              <w:jc w:val="right"/>
              <w:rPr>
                <w:ins w:id="2297" w:author="Author"/>
              </w:rPr>
            </w:pPr>
            <w:ins w:id="2298" w:author="Author">
              <w:r w:rsidRPr="006A2DA6">
                <w:t>4,001</w:t>
              </w:r>
            </w:ins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2EF01FC" w14:textId="77777777" w:rsidR="00AD7575" w:rsidRPr="006A2DA6" w:rsidRDefault="00AD7575" w:rsidP="004E64AF">
            <w:pPr>
              <w:pStyle w:val="tabletext11"/>
              <w:jc w:val="right"/>
              <w:rPr>
                <w:ins w:id="2299" w:author="Author"/>
              </w:rPr>
            </w:pPr>
            <w:ins w:id="2300" w:author="Author">
              <w:r w:rsidRPr="006A2DA6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2C0BEC" w14:textId="77777777" w:rsidR="00AD7575" w:rsidRPr="006A2DA6" w:rsidRDefault="00AD7575" w:rsidP="004E64AF">
            <w:pPr>
              <w:pStyle w:val="tabletext11"/>
              <w:rPr>
                <w:ins w:id="2301" w:author="Author"/>
              </w:rPr>
            </w:pPr>
            <w:ins w:id="2302" w:author="Author">
              <w:r w:rsidRPr="006A2DA6">
                <w:t>4,500</w:t>
              </w:r>
            </w:ins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2D21B60" w14:textId="77777777" w:rsidR="00AD7575" w:rsidRPr="006A2DA6" w:rsidRDefault="00AD7575" w:rsidP="004E64AF">
            <w:pPr>
              <w:pStyle w:val="tabletext11"/>
              <w:jc w:val="right"/>
              <w:rPr>
                <w:ins w:id="2303" w:author="Author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61710605" w14:textId="77777777" w:rsidR="00AD7575" w:rsidRPr="006A2DA6" w:rsidRDefault="00AD7575" w:rsidP="004E64AF">
            <w:pPr>
              <w:pStyle w:val="tabletext11"/>
              <w:jc w:val="right"/>
              <w:rPr>
                <w:ins w:id="2304" w:author="Author"/>
              </w:rPr>
            </w:pPr>
            <w:ins w:id="2305" w:author="Author">
              <w:r w:rsidRPr="006A2DA6">
                <w:t>26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00C6FB" w14:textId="77777777" w:rsidR="00AD7575" w:rsidRPr="006A2DA6" w:rsidRDefault="00AD7575" w:rsidP="004E64AF">
            <w:pPr>
              <w:pStyle w:val="tabletext11"/>
              <w:jc w:val="right"/>
              <w:rPr>
                <w:ins w:id="2306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0DE6ADE" w14:textId="77777777" w:rsidR="00AD7575" w:rsidRPr="006A2DA6" w:rsidRDefault="00AD7575" w:rsidP="004E64AF">
            <w:pPr>
              <w:pStyle w:val="tabletext11"/>
              <w:jc w:val="right"/>
              <w:rPr>
                <w:ins w:id="2307" w:author="Author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4FB69EC3" w14:textId="77777777" w:rsidR="00AD7575" w:rsidRPr="006A2DA6" w:rsidRDefault="00AD7575" w:rsidP="004E64AF">
            <w:pPr>
              <w:pStyle w:val="tabletext11"/>
              <w:jc w:val="right"/>
              <w:rPr>
                <w:ins w:id="2308" w:author="Author"/>
              </w:rPr>
            </w:pPr>
            <w:ins w:id="2309" w:author="Author">
              <w:r w:rsidRPr="006A2DA6">
                <w:t>27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F5900F" w14:textId="77777777" w:rsidR="00AD7575" w:rsidRPr="006A2DA6" w:rsidRDefault="00AD7575" w:rsidP="004E64AF">
            <w:pPr>
              <w:pStyle w:val="tabletext11"/>
              <w:jc w:val="right"/>
              <w:rPr>
                <w:ins w:id="2310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6A45489" w14:textId="77777777" w:rsidR="00AD7575" w:rsidRPr="006A2DA6" w:rsidRDefault="00AD7575" w:rsidP="004E64AF">
            <w:pPr>
              <w:pStyle w:val="tabletext11"/>
              <w:jc w:val="right"/>
              <w:rPr>
                <w:ins w:id="2311" w:author="Author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694BD160" w14:textId="77777777" w:rsidR="00AD7575" w:rsidRPr="006A2DA6" w:rsidRDefault="00AD7575" w:rsidP="004E64AF">
            <w:pPr>
              <w:pStyle w:val="tabletext11"/>
              <w:jc w:val="right"/>
              <w:rPr>
                <w:ins w:id="2312" w:author="Author"/>
              </w:rPr>
            </w:pPr>
            <w:ins w:id="2313" w:author="Author">
              <w:r w:rsidRPr="006A2DA6">
                <w:t>47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AC4644" w14:textId="77777777" w:rsidR="00AD7575" w:rsidRPr="006A2DA6" w:rsidRDefault="00AD7575" w:rsidP="004E64AF">
            <w:pPr>
              <w:pStyle w:val="tabletext11"/>
              <w:jc w:val="right"/>
              <w:rPr>
                <w:ins w:id="2314" w:author="Author"/>
              </w:rPr>
            </w:pP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81051E2" w14:textId="77777777" w:rsidR="00AD7575" w:rsidRPr="006A2DA6" w:rsidRDefault="00AD7575" w:rsidP="004E64AF">
            <w:pPr>
              <w:pStyle w:val="tabletext11"/>
              <w:jc w:val="right"/>
              <w:rPr>
                <w:ins w:id="2315" w:author="Author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452200E6" w14:textId="77777777" w:rsidR="00AD7575" w:rsidRPr="006A2DA6" w:rsidRDefault="00AD7575" w:rsidP="004E64AF">
            <w:pPr>
              <w:pStyle w:val="tabletext11"/>
              <w:jc w:val="right"/>
              <w:rPr>
                <w:ins w:id="2316" w:author="Author"/>
              </w:rPr>
            </w:pPr>
            <w:ins w:id="2317" w:author="Author">
              <w:r w:rsidRPr="006A2DA6">
                <w:t>49</w:t>
              </w:r>
            </w:ins>
          </w:p>
        </w:tc>
        <w:tc>
          <w:tcPr>
            <w:tcW w:w="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89616E" w14:textId="77777777" w:rsidR="00AD7575" w:rsidRPr="006A2DA6" w:rsidRDefault="00AD7575" w:rsidP="004E64AF">
            <w:pPr>
              <w:pStyle w:val="tabletext11"/>
              <w:jc w:val="right"/>
              <w:rPr>
                <w:ins w:id="2318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56B85B0" w14:textId="77777777" w:rsidR="00AD7575" w:rsidRPr="006A2DA6" w:rsidRDefault="00AD7575" w:rsidP="004E64AF">
            <w:pPr>
              <w:pStyle w:val="tabletext11"/>
              <w:jc w:val="right"/>
              <w:rPr>
                <w:ins w:id="2319" w:author="Author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68F48AC6" w14:textId="77777777" w:rsidR="00AD7575" w:rsidRPr="006A2DA6" w:rsidRDefault="00AD7575" w:rsidP="004E64AF">
            <w:pPr>
              <w:pStyle w:val="tabletext11"/>
              <w:jc w:val="right"/>
              <w:rPr>
                <w:ins w:id="2320" w:author="Author"/>
              </w:rPr>
            </w:pPr>
            <w:ins w:id="2321" w:author="Author">
              <w:r w:rsidRPr="006A2DA6">
                <w:t>14</w:t>
              </w:r>
            </w:ins>
          </w:p>
        </w:tc>
        <w:tc>
          <w:tcPr>
            <w:tcW w:w="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7CC5F8" w14:textId="77777777" w:rsidR="00AD7575" w:rsidRPr="006A2DA6" w:rsidRDefault="00AD7575" w:rsidP="004E64AF">
            <w:pPr>
              <w:pStyle w:val="tabletext11"/>
              <w:jc w:val="right"/>
              <w:rPr>
                <w:ins w:id="2322" w:author="Author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5C36E1F" w14:textId="77777777" w:rsidR="00AD7575" w:rsidRPr="006A2DA6" w:rsidRDefault="00AD7575" w:rsidP="004E64AF">
            <w:pPr>
              <w:pStyle w:val="tabletext11"/>
              <w:jc w:val="right"/>
              <w:rPr>
                <w:ins w:id="2323" w:author="Author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2564697D" w14:textId="77777777" w:rsidR="00AD7575" w:rsidRPr="006A2DA6" w:rsidRDefault="00AD7575" w:rsidP="004E64AF">
            <w:pPr>
              <w:pStyle w:val="tabletext11"/>
              <w:jc w:val="right"/>
              <w:rPr>
                <w:ins w:id="2324" w:author="Author"/>
              </w:rPr>
            </w:pPr>
            <w:ins w:id="2325" w:author="Author">
              <w:r w:rsidRPr="006A2DA6">
                <w:t>15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2FAC2A" w14:textId="77777777" w:rsidR="00AD7575" w:rsidRPr="006A2DA6" w:rsidRDefault="00AD7575" w:rsidP="004E64AF">
            <w:pPr>
              <w:pStyle w:val="tabletext11"/>
              <w:jc w:val="right"/>
              <w:rPr>
                <w:ins w:id="2326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7EC933B" w14:textId="77777777" w:rsidR="00AD7575" w:rsidRPr="006A2DA6" w:rsidRDefault="00AD7575" w:rsidP="004E64AF">
            <w:pPr>
              <w:pStyle w:val="tabletext11"/>
              <w:jc w:val="right"/>
              <w:rPr>
                <w:ins w:id="2327" w:author="Author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49D945AE" w14:textId="77777777" w:rsidR="00AD7575" w:rsidRPr="006A2DA6" w:rsidRDefault="00AD7575" w:rsidP="004E64AF">
            <w:pPr>
              <w:pStyle w:val="tabletext11"/>
              <w:jc w:val="right"/>
              <w:rPr>
                <w:ins w:id="2328" w:author="Author"/>
              </w:rPr>
            </w:pPr>
            <w:ins w:id="2329" w:author="Author">
              <w:r w:rsidRPr="006A2DA6">
                <w:t>9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52F8CE" w14:textId="77777777" w:rsidR="00AD7575" w:rsidRPr="006A2DA6" w:rsidRDefault="00AD7575" w:rsidP="004E64AF">
            <w:pPr>
              <w:pStyle w:val="tabletext11"/>
              <w:jc w:val="right"/>
              <w:rPr>
                <w:ins w:id="2330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D1FD373" w14:textId="77777777" w:rsidR="00AD7575" w:rsidRPr="006A2DA6" w:rsidRDefault="00AD7575" w:rsidP="004E64AF">
            <w:pPr>
              <w:pStyle w:val="tabletext11"/>
              <w:jc w:val="right"/>
              <w:rPr>
                <w:ins w:id="2331" w:author="Author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68FFA9BB" w14:textId="77777777" w:rsidR="00AD7575" w:rsidRPr="006A2DA6" w:rsidRDefault="00AD7575" w:rsidP="004E64AF">
            <w:pPr>
              <w:pStyle w:val="tabletext11"/>
              <w:jc w:val="right"/>
              <w:rPr>
                <w:ins w:id="2332" w:author="Author"/>
              </w:rPr>
            </w:pPr>
            <w:ins w:id="2333" w:author="Author">
              <w:r w:rsidRPr="006A2DA6">
                <w:t>10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1F6BA9" w14:textId="77777777" w:rsidR="00AD7575" w:rsidRPr="006A2DA6" w:rsidRDefault="00AD7575" w:rsidP="004E64AF">
            <w:pPr>
              <w:pStyle w:val="tabletext11"/>
              <w:jc w:val="right"/>
              <w:rPr>
                <w:ins w:id="2334" w:author="Author"/>
              </w:rPr>
            </w:pPr>
          </w:p>
        </w:tc>
      </w:tr>
      <w:tr w:rsidR="00AD7575" w:rsidRPr="006A2DA6" w14:paraId="71482B52" w14:textId="77777777" w:rsidTr="004E64AF">
        <w:trPr>
          <w:cantSplit/>
          <w:trHeight w:val="190"/>
          <w:ins w:id="2335" w:author="Author"/>
        </w:trPr>
        <w:tc>
          <w:tcPr>
            <w:tcW w:w="200" w:type="dxa"/>
          </w:tcPr>
          <w:p w14:paraId="4DA26797" w14:textId="77777777" w:rsidR="00AD7575" w:rsidRPr="006A2DA6" w:rsidRDefault="00AD7575" w:rsidP="004E64AF">
            <w:pPr>
              <w:pStyle w:val="tabletext11"/>
              <w:jc w:val="right"/>
              <w:rPr>
                <w:ins w:id="2336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6CDCB3" w14:textId="77777777" w:rsidR="00AD7575" w:rsidRPr="006A2DA6" w:rsidRDefault="00AD7575" w:rsidP="004E64AF">
            <w:pPr>
              <w:pStyle w:val="tabletext11"/>
              <w:jc w:val="right"/>
              <w:rPr>
                <w:ins w:id="2337" w:author="Author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D5BBEDA" w14:textId="77777777" w:rsidR="00AD7575" w:rsidRPr="006A2DA6" w:rsidRDefault="00AD7575" w:rsidP="004E64AF">
            <w:pPr>
              <w:pStyle w:val="tabletext11"/>
              <w:jc w:val="right"/>
              <w:rPr>
                <w:ins w:id="2338" w:author="Author"/>
              </w:rPr>
            </w:pPr>
            <w:ins w:id="2339" w:author="Author">
              <w:r w:rsidRPr="006A2DA6">
                <w:t>4,501</w:t>
              </w:r>
            </w:ins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3B5ACC0" w14:textId="77777777" w:rsidR="00AD7575" w:rsidRPr="006A2DA6" w:rsidRDefault="00AD7575" w:rsidP="004E64AF">
            <w:pPr>
              <w:pStyle w:val="tabletext11"/>
              <w:jc w:val="right"/>
              <w:rPr>
                <w:ins w:id="2340" w:author="Author"/>
              </w:rPr>
            </w:pPr>
            <w:ins w:id="2341" w:author="Author">
              <w:r w:rsidRPr="006A2DA6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B12FD2" w14:textId="77777777" w:rsidR="00AD7575" w:rsidRPr="006A2DA6" w:rsidRDefault="00AD7575" w:rsidP="004E64AF">
            <w:pPr>
              <w:pStyle w:val="tabletext11"/>
              <w:rPr>
                <w:ins w:id="2342" w:author="Author"/>
              </w:rPr>
            </w:pPr>
            <w:ins w:id="2343" w:author="Author">
              <w:r w:rsidRPr="006A2DA6">
                <w:t>5,000</w:t>
              </w:r>
            </w:ins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7845EAE" w14:textId="77777777" w:rsidR="00AD7575" w:rsidRPr="006A2DA6" w:rsidRDefault="00AD7575" w:rsidP="004E64AF">
            <w:pPr>
              <w:pStyle w:val="tabletext11"/>
              <w:jc w:val="right"/>
              <w:rPr>
                <w:ins w:id="2344" w:author="Author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2C313FC9" w14:textId="77777777" w:rsidR="00AD7575" w:rsidRPr="006A2DA6" w:rsidRDefault="00AD7575" w:rsidP="004E64AF">
            <w:pPr>
              <w:pStyle w:val="tabletext11"/>
              <w:jc w:val="right"/>
              <w:rPr>
                <w:ins w:id="2345" w:author="Author"/>
              </w:rPr>
            </w:pPr>
            <w:ins w:id="2346" w:author="Author">
              <w:r w:rsidRPr="006A2DA6">
                <w:t>30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68BE2F" w14:textId="77777777" w:rsidR="00AD7575" w:rsidRPr="006A2DA6" w:rsidRDefault="00AD7575" w:rsidP="004E64AF">
            <w:pPr>
              <w:pStyle w:val="tabletext11"/>
              <w:jc w:val="right"/>
              <w:rPr>
                <w:ins w:id="2347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5550BCE" w14:textId="77777777" w:rsidR="00AD7575" w:rsidRPr="006A2DA6" w:rsidRDefault="00AD7575" w:rsidP="004E64AF">
            <w:pPr>
              <w:pStyle w:val="tabletext11"/>
              <w:jc w:val="right"/>
              <w:rPr>
                <w:ins w:id="2348" w:author="Author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0AB2CC0F" w14:textId="77777777" w:rsidR="00AD7575" w:rsidRPr="006A2DA6" w:rsidRDefault="00AD7575" w:rsidP="004E64AF">
            <w:pPr>
              <w:pStyle w:val="tabletext11"/>
              <w:jc w:val="right"/>
              <w:rPr>
                <w:ins w:id="2349" w:author="Author"/>
              </w:rPr>
            </w:pPr>
            <w:ins w:id="2350" w:author="Author">
              <w:r w:rsidRPr="006A2DA6">
                <w:t>32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4B1659" w14:textId="77777777" w:rsidR="00AD7575" w:rsidRPr="006A2DA6" w:rsidRDefault="00AD7575" w:rsidP="004E64AF">
            <w:pPr>
              <w:pStyle w:val="tabletext11"/>
              <w:jc w:val="right"/>
              <w:rPr>
                <w:ins w:id="2351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3A4FEF7" w14:textId="77777777" w:rsidR="00AD7575" w:rsidRPr="006A2DA6" w:rsidRDefault="00AD7575" w:rsidP="004E64AF">
            <w:pPr>
              <w:pStyle w:val="tabletext11"/>
              <w:jc w:val="right"/>
              <w:rPr>
                <w:ins w:id="2352" w:author="Author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2BD63122" w14:textId="77777777" w:rsidR="00AD7575" w:rsidRPr="006A2DA6" w:rsidRDefault="00AD7575" w:rsidP="004E64AF">
            <w:pPr>
              <w:pStyle w:val="tabletext11"/>
              <w:jc w:val="right"/>
              <w:rPr>
                <w:ins w:id="2353" w:author="Author"/>
              </w:rPr>
            </w:pPr>
            <w:ins w:id="2354" w:author="Author">
              <w:r w:rsidRPr="006A2DA6">
                <w:t>55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27B24D" w14:textId="77777777" w:rsidR="00AD7575" w:rsidRPr="006A2DA6" w:rsidRDefault="00AD7575" w:rsidP="004E64AF">
            <w:pPr>
              <w:pStyle w:val="tabletext11"/>
              <w:jc w:val="right"/>
              <w:rPr>
                <w:ins w:id="2355" w:author="Author"/>
              </w:rPr>
            </w:pP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4F022B8" w14:textId="77777777" w:rsidR="00AD7575" w:rsidRPr="006A2DA6" w:rsidRDefault="00AD7575" w:rsidP="004E64AF">
            <w:pPr>
              <w:pStyle w:val="tabletext11"/>
              <w:jc w:val="right"/>
              <w:rPr>
                <w:ins w:id="2356" w:author="Author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7B70B226" w14:textId="77777777" w:rsidR="00AD7575" w:rsidRPr="006A2DA6" w:rsidRDefault="00AD7575" w:rsidP="004E64AF">
            <w:pPr>
              <w:pStyle w:val="tabletext11"/>
              <w:jc w:val="right"/>
              <w:rPr>
                <w:ins w:id="2357" w:author="Author"/>
              </w:rPr>
            </w:pPr>
            <w:ins w:id="2358" w:author="Author">
              <w:r w:rsidRPr="006A2DA6">
                <w:t>58</w:t>
              </w:r>
            </w:ins>
          </w:p>
        </w:tc>
        <w:tc>
          <w:tcPr>
            <w:tcW w:w="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6F5CAF" w14:textId="77777777" w:rsidR="00AD7575" w:rsidRPr="006A2DA6" w:rsidRDefault="00AD7575" w:rsidP="004E64AF">
            <w:pPr>
              <w:pStyle w:val="tabletext11"/>
              <w:jc w:val="right"/>
              <w:rPr>
                <w:ins w:id="2359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443693D" w14:textId="77777777" w:rsidR="00AD7575" w:rsidRPr="006A2DA6" w:rsidRDefault="00AD7575" w:rsidP="004E64AF">
            <w:pPr>
              <w:pStyle w:val="tabletext11"/>
              <w:jc w:val="right"/>
              <w:rPr>
                <w:ins w:id="2360" w:author="Author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4928FD76" w14:textId="77777777" w:rsidR="00AD7575" w:rsidRPr="006A2DA6" w:rsidRDefault="00AD7575" w:rsidP="004E64AF">
            <w:pPr>
              <w:pStyle w:val="tabletext11"/>
              <w:jc w:val="right"/>
              <w:rPr>
                <w:ins w:id="2361" w:author="Author"/>
              </w:rPr>
            </w:pPr>
            <w:ins w:id="2362" w:author="Author">
              <w:r w:rsidRPr="006A2DA6">
                <w:t>16</w:t>
              </w:r>
            </w:ins>
          </w:p>
        </w:tc>
        <w:tc>
          <w:tcPr>
            <w:tcW w:w="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906977" w14:textId="77777777" w:rsidR="00AD7575" w:rsidRPr="006A2DA6" w:rsidRDefault="00AD7575" w:rsidP="004E64AF">
            <w:pPr>
              <w:pStyle w:val="tabletext11"/>
              <w:jc w:val="right"/>
              <w:rPr>
                <w:ins w:id="2363" w:author="Author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32ACCA6" w14:textId="77777777" w:rsidR="00AD7575" w:rsidRPr="006A2DA6" w:rsidRDefault="00AD7575" w:rsidP="004E64AF">
            <w:pPr>
              <w:pStyle w:val="tabletext11"/>
              <w:jc w:val="right"/>
              <w:rPr>
                <w:ins w:id="2364" w:author="Author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4BF9F504" w14:textId="77777777" w:rsidR="00AD7575" w:rsidRPr="006A2DA6" w:rsidRDefault="00AD7575" w:rsidP="004E64AF">
            <w:pPr>
              <w:pStyle w:val="tabletext11"/>
              <w:jc w:val="right"/>
              <w:rPr>
                <w:ins w:id="2365" w:author="Author"/>
              </w:rPr>
            </w:pPr>
            <w:ins w:id="2366" w:author="Author">
              <w:r w:rsidRPr="006A2DA6">
                <w:t>17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3965E8" w14:textId="77777777" w:rsidR="00AD7575" w:rsidRPr="006A2DA6" w:rsidRDefault="00AD7575" w:rsidP="004E64AF">
            <w:pPr>
              <w:pStyle w:val="tabletext11"/>
              <w:jc w:val="right"/>
              <w:rPr>
                <w:ins w:id="2367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8074BBF" w14:textId="77777777" w:rsidR="00AD7575" w:rsidRPr="006A2DA6" w:rsidRDefault="00AD7575" w:rsidP="004E64AF">
            <w:pPr>
              <w:pStyle w:val="tabletext11"/>
              <w:jc w:val="right"/>
              <w:rPr>
                <w:ins w:id="2368" w:author="Author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7AF1CFC0" w14:textId="77777777" w:rsidR="00AD7575" w:rsidRPr="006A2DA6" w:rsidRDefault="00AD7575" w:rsidP="004E64AF">
            <w:pPr>
              <w:pStyle w:val="tabletext11"/>
              <w:jc w:val="right"/>
              <w:rPr>
                <w:ins w:id="2369" w:author="Author"/>
              </w:rPr>
            </w:pPr>
            <w:ins w:id="2370" w:author="Author">
              <w:r w:rsidRPr="006A2DA6">
                <w:t>11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BBF223" w14:textId="77777777" w:rsidR="00AD7575" w:rsidRPr="006A2DA6" w:rsidRDefault="00AD7575" w:rsidP="004E64AF">
            <w:pPr>
              <w:pStyle w:val="tabletext11"/>
              <w:jc w:val="right"/>
              <w:rPr>
                <w:ins w:id="2371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A44E615" w14:textId="77777777" w:rsidR="00AD7575" w:rsidRPr="006A2DA6" w:rsidRDefault="00AD7575" w:rsidP="004E64AF">
            <w:pPr>
              <w:pStyle w:val="tabletext11"/>
              <w:jc w:val="right"/>
              <w:rPr>
                <w:ins w:id="2372" w:author="Author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303B8467" w14:textId="77777777" w:rsidR="00AD7575" w:rsidRPr="006A2DA6" w:rsidRDefault="00AD7575" w:rsidP="004E64AF">
            <w:pPr>
              <w:pStyle w:val="tabletext11"/>
              <w:jc w:val="right"/>
              <w:rPr>
                <w:ins w:id="2373" w:author="Author"/>
              </w:rPr>
            </w:pPr>
            <w:ins w:id="2374" w:author="Author">
              <w:r w:rsidRPr="006A2DA6">
                <w:t>11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5335E9" w14:textId="77777777" w:rsidR="00AD7575" w:rsidRPr="006A2DA6" w:rsidRDefault="00AD7575" w:rsidP="004E64AF">
            <w:pPr>
              <w:pStyle w:val="tabletext11"/>
              <w:jc w:val="right"/>
              <w:rPr>
                <w:ins w:id="2375" w:author="Author"/>
              </w:rPr>
            </w:pPr>
          </w:p>
        </w:tc>
      </w:tr>
      <w:tr w:rsidR="00AD7575" w:rsidRPr="006A2DA6" w14:paraId="60DCDBCC" w14:textId="77777777" w:rsidTr="004E64AF">
        <w:trPr>
          <w:cantSplit/>
          <w:trHeight w:val="190"/>
          <w:ins w:id="2376" w:author="Author"/>
        </w:trPr>
        <w:tc>
          <w:tcPr>
            <w:tcW w:w="200" w:type="dxa"/>
          </w:tcPr>
          <w:p w14:paraId="78B2D668" w14:textId="77777777" w:rsidR="00AD7575" w:rsidRPr="006A2DA6" w:rsidRDefault="00AD7575" w:rsidP="004E64AF">
            <w:pPr>
              <w:pStyle w:val="tabletext11"/>
              <w:jc w:val="right"/>
              <w:rPr>
                <w:ins w:id="2377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D84A17" w14:textId="77777777" w:rsidR="00AD7575" w:rsidRPr="006A2DA6" w:rsidRDefault="00AD7575" w:rsidP="004E64AF">
            <w:pPr>
              <w:pStyle w:val="tabletext11"/>
              <w:jc w:val="right"/>
              <w:rPr>
                <w:ins w:id="2378" w:author="Author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79F4D5E" w14:textId="77777777" w:rsidR="00AD7575" w:rsidRPr="006A2DA6" w:rsidRDefault="00AD7575" w:rsidP="004E64AF">
            <w:pPr>
              <w:pStyle w:val="tabletext11"/>
              <w:jc w:val="right"/>
              <w:rPr>
                <w:ins w:id="2379" w:author="Author"/>
              </w:rPr>
            </w:pPr>
            <w:ins w:id="2380" w:author="Author">
              <w:r w:rsidRPr="006A2DA6">
                <w:t>5,001</w:t>
              </w:r>
            </w:ins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567D01D" w14:textId="77777777" w:rsidR="00AD7575" w:rsidRPr="006A2DA6" w:rsidRDefault="00AD7575" w:rsidP="004E64AF">
            <w:pPr>
              <w:pStyle w:val="tabletext11"/>
              <w:jc w:val="right"/>
              <w:rPr>
                <w:ins w:id="2381" w:author="Author"/>
              </w:rPr>
            </w:pPr>
            <w:ins w:id="2382" w:author="Author">
              <w:r w:rsidRPr="006A2DA6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A7AE85" w14:textId="77777777" w:rsidR="00AD7575" w:rsidRPr="006A2DA6" w:rsidRDefault="00AD7575" w:rsidP="004E64AF">
            <w:pPr>
              <w:pStyle w:val="tabletext11"/>
              <w:rPr>
                <w:ins w:id="2383" w:author="Author"/>
              </w:rPr>
            </w:pPr>
            <w:ins w:id="2384" w:author="Author">
              <w:r w:rsidRPr="006A2DA6">
                <w:t>6,000</w:t>
              </w:r>
            </w:ins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DDEF0D2" w14:textId="77777777" w:rsidR="00AD7575" w:rsidRPr="006A2DA6" w:rsidRDefault="00AD7575" w:rsidP="004E64AF">
            <w:pPr>
              <w:pStyle w:val="tabletext11"/>
              <w:jc w:val="right"/>
              <w:rPr>
                <w:ins w:id="2385" w:author="Author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5CC96D39" w14:textId="77777777" w:rsidR="00AD7575" w:rsidRPr="006A2DA6" w:rsidRDefault="00AD7575" w:rsidP="004E64AF">
            <w:pPr>
              <w:pStyle w:val="tabletext11"/>
              <w:jc w:val="right"/>
              <w:rPr>
                <w:ins w:id="2386" w:author="Author"/>
              </w:rPr>
            </w:pPr>
            <w:ins w:id="2387" w:author="Author">
              <w:r w:rsidRPr="006A2DA6">
                <w:t>35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7001BE" w14:textId="77777777" w:rsidR="00AD7575" w:rsidRPr="006A2DA6" w:rsidRDefault="00AD7575" w:rsidP="004E64AF">
            <w:pPr>
              <w:pStyle w:val="tabletext11"/>
              <w:jc w:val="right"/>
              <w:rPr>
                <w:ins w:id="2388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1FFAE4B" w14:textId="77777777" w:rsidR="00AD7575" w:rsidRPr="006A2DA6" w:rsidRDefault="00AD7575" w:rsidP="004E64AF">
            <w:pPr>
              <w:pStyle w:val="tabletext11"/>
              <w:jc w:val="right"/>
              <w:rPr>
                <w:ins w:id="2389" w:author="Author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48CE25AC" w14:textId="77777777" w:rsidR="00AD7575" w:rsidRPr="006A2DA6" w:rsidRDefault="00AD7575" w:rsidP="004E64AF">
            <w:pPr>
              <w:pStyle w:val="tabletext11"/>
              <w:jc w:val="right"/>
              <w:rPr>
                <w:ins w:id="2390" w:author="Author"/>
              </w:rPr>
            </w:pPr>
            <w:ins w:id="2391" w:author="Author">
              <w:r w:rsidRPr="006A2DA6">
                <w:t>37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881AB2" w14:textId="77777777" w:rsidR="00AD7575" w:rsidRPr="006A2DA6" w:rsidRDefault="00AD7575" w:rsidP="004E64AF">
            <w:pPr>
              <w:pStyle w:val="tabletext11"/>
              <w:jc w:val="right"/>
              <w:rPr>
                <w:ins w:id="2392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B74D5AA" w14:textId="77777777" w:rsidR="00AD7575" w:rsidRPr="006A2DA6" w:rsidRDefault="00AD7575" w:rsidP="004E64AF">
            <w:pPr>
              <w:pStyle w:val="tabletext11"/>
              <w:jc w:val="right"/>
              <w:rPr>
                <w:ins w:id="2393" w:author="Author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3C359AAC" w14:textId="77777777" w:rsidR="00AD7575" w:rsidRPr="006A2DA6" w:rsidRDefault="00AD7575" w:rsidP="004E64AF">
            <w:pPr>
              <w:pStyle w:val="tabletext11"/>
              <w:jc w:val="right"/>
              <w:rPr>
                <w:ins w:id="2394" w:author="Author"/>
              </w:rPr>
            </w:pPr>
            <w:ins w:id="2395" w:author="Author">
              <w:r w:rsidRPr="006A2DA6">
                <w:t>64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7B9000" w14:textId="77777777" w:rsidR="00AD7575" w:rsidRPr="006A2DA6" w:rsidRDefault="00AD7575" w:rsidP="004E64AF">
            <w:pPr>
              <w:pStyle w:val="tabletext11"/>
              <w:jc w:val="right"/>
              <w:rPr>
                <w:ins w:id="2396" w:author="Author"/>
              </w:rPr>
            </w:pP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2502FD5" w14:textId="77777777" w:rsidR="00AD7575" w:rsidRPr="006A2DA6" w:rsidRDefault="00AD7575" w:rsidP="004E64AF">
            <w:pPr>
              <w:pStyle w:val="tabletext11"/>
              <w:jc w:val="right"/>
              <w:rPr>
                <w:ins w:id="2397" w:author="Author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0947E483" w14:textId="77777777" w:rsidR="00AD7575" w:rsidRPr="006A2DA6" w:rsidRDefault="00AD7575" w:rsidP="004E64AF">
            <w:pPr>
              <w:pStyle w:val="tabletext11"/>
              <w:jc w:val="right"/>
              <w:rPr>
                <w:ins w:id="2398" w:author="Author"/>
              </w:rPr>
            </w:pPr>
            <w:ins w:id="2399" w:author="Author">
              <w:r w:rsidRPr="006A2DA6">
                <w:t>67</w:t>
              </w:r>
            </w:ins>
          </w:p>
        </w:tc>
        <w:tc>
          <w:tcPr>
            <w:tcW w:w="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1618E2" w14:textId="77777777" w:rsidR="00AD7575" w:rsidRPr="006A2DA6" w:rsidRDefault="00AD7575" w:rsidP="004E64AF">
            <w:pPr>
              <w:pStyle w:val="tabletext11"/>
              <w:jc w:val="right"/>
              <w:rPr>
                <w:ins w:id="2400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8C55EC8" w14:textId="77777777" w:rsidR="00AD7575" w:rsidRPr="006A2DA6" w:rsidRDefault="00AD7575" w:rsidP="004E64AF">
            <w:pPr>
              <w:pStyle w:val="tabletext11"/>
              <w:jc w:val="right"/>
              <w:rPr>
                <w:ins w:id="2401" w:author="Author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06D1FFD8" w14:textId="77777777" w:rsidR="00AD7575" w:rsidRPr="006A2DA6" w:rsidRDefault="00AD7575" w:rsidP="004E64AF">
            <w:pPr>
              <w:pStyle w:val="tabletext11"/>
              <w:jc w:val="right"/>
              <w:rPr>
                <w:ins w:id="2402" w:author="Author"/>
              </w:rPr>
            </w:pPr>
            <w:ins w:id="2403" w:author="Author">
              <w:r w:rsidRPr="006A2DA6">
                <w:t>19</w:t>
              </w:r>
            </w:ins>
          </w:p>
        </w:tc>
        <w:tc>
          <w:tcPr>
            <w:tcW w:w="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50A523" w14:textId="77777777" w:rsidR="00AD7575" w:rsidRPr="006A2DA6" w:rsidRDefault="00AD7575" w:rsidP="004E64AF">
            <w:pPr>
              <w:pStyle w:val="tabletext11"/>
              <w:jc w:val="right"/>
              <w:rPr>
                <w:ins w:id="2404" w:author="Author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DDBF4E0" w14:textId="77777777" w:rsidR="00AD7575" w:rsidRPr="006A2DA6" w:rsidRDefault="00AD7575" w:rsidP="004E64AF">
            <w:pPr>
              <w:pStyle w:val="tabletext11"/>
              <w:jc w:val="right"/>
              <w:rPr>
                <w:ins w:id="2405" w:author="Author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0A4E01F5" w14:textId="77777777" w:rsidR="00AD7575" w:rsidRPr="006A2DA6" w:rsidRDefault="00AD7575" w:rsidP="004E64AF">
            <w:pPr>
              <w:pStyle w:val="tabletext11"/>
              <w:jc w:val="right"/>
              <w:rPr>
                <w:ins w:id="2406" w:author="Author"/>
              </w:rPr>
            </w:pPr>
            <w:ins w:id="2407" w:author="Author">
              <w:r w:rsidRPr="006A2DA6">
                <w:t>20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ADB98A" w14:textId="77777777" w:rsidR="00AD7575" w:rsidRPr="006A2DA6" w:rsidRDefault="00AD7575" w:rsidP="004E64AF">
            <w:pPr>
              <w:pStyle w:val="tabletext11"/>
              <w:jc w:val="right"/>
              <w:rPr>
                <w:ins w:id="2408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CB3E369" w14:textId="77777777" w:rsidR="00AD7575" w:rsidRPr="006A2DA6" w:rsidRDefault="00AD7575" w:rsidP="004E64AF">
            <w:pPr>
              <w:pStyle w:val="tabletext11"/>
              <w:jc w:val="right"/>
              <w:rPr>
                <w:ins w:id="2409" w:author="Author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5C280BC9" w14:textId="77777777" w:rsidR="00AD7575" w:rsidRPr="006A2DA6" w:rsidRDefault="00AD7575" w:rsidP="004E64AF">
            <w:pPr>
              <w:pStyle w:val="tabletext11"/>
              <w:jc w:val="right"/>
              <w:rPr>
                <w:ins w:id="2410" w:author="Author"/>
              </w:rPr>
            </w:pPr>
            <w:ins w:id="2411" w:author="Author">
              <w:r w:rsidRPr="006A2DA6">
                <w:t>12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58F34B" w14:textId="77777777" w:rsidR="00AD7575" w:rsidRPr="006A2DA6" w:rsidRDefault="00AD7575" w:rsidP="004E64AF">
            <w:pPr>
              <w:pStyle w:val="tabletext11"/>
              <w:jc w:val="right"/>
              <w:rPr>
                <w:ins w:id="2412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A7A2C7B" w14:textId="77777777" w:rsidR="00AD7575" w:rsidRPr="006A2DA6" w:rsidRDefault="00AD7575" w:rsidP="004E64AF">
            <w:pPr>
              <w:pStyle w:val="tabletext11"/>
              <w:jc w:val="right"/>
              <w:rPr>
                <w:ins w:id="2413" w:author="Author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3C095947" w14:textId="77777777" w:rsidR="00AD7575" w:rsidRPr="006A2DA6" w:rsidRDefault="00AD7575" w:rsidP="004E64AF">
            <w:pPr>
              <w:pStyle w:val="tabletext11"/>
              <w:jc w:val="right"/>
              <w:rPr>
                <w:ins w:id="2414" w:author="Author"/>
              </w:rPr>
            </w:pPr>
            <w:ins w:id="2415" w:author="Author">
              <w:r w:rsidRPr="006A2DA6">
                <w:t>14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B2D687" w14:textId="77777777" w:rsidR="00AD7575" w:rsidRPr="006A2DA6" w:rsidRDefault="00AD7575" w:rsidP="004E64AF">
            <w:pPr>
              <w:pStyle w:val="tabletext11"/>
              <w:jc w:val="right"/>
              <w:rPr>
                <w:ins w:id="2416" w:author="Author"/>
              </w:rPr>
            </w:pPr>
          </w:p>
        </w:tc>
      </w:tr>
      <w:tr w:rsidR="00AD7575" w:rsidRPr="006A2DA6" w14:paraId="584CA0C5" w14:textId="77777777" w:rsidTr="004E64AF">
        <w:trPr>
          <w:cantSplit/>
          <w:trHeight w:val="190"/>
          <w:ins w:id="2417" w:author="Author"/>
        </w:trPr>
        <w:tc>
          <w:tcPr>
            <w:tcW w:w="200" w:type="dxa"/>
          </w:tcPr>
          <w:p w14:paraId="13E90A63" w14:textId="77777777" w:rsidR="00AD7575" w:rsidRPr="006A2DA6" w:rsidRDefault="00AD7575" w:rsidP="004E64AF">
            <w:pPr>
              <w:pStyle w:val="tabletext11"/>
              <w:jc w:val="right"/>
              <w:rPr>
                <w:ins w:id="2418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40334E" w14:textId="77777777" w:rsidR="00AD7575" w:rsidRPr="006A2DA6" w:rsidRDefault="00AD7575" w:rsidP="004E64AF">
            <w:pPr>
              <w:pStyle w:val="tabletext11"/>
              <w:jc w:val="right"/>
              <w:rPr>
                <w:ins w:id="2419" w:author="Author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FFD3225" w14:textId="77777777" w:rsidR="00AD7575" w:rsidRPr="006A2DA6" w:rsidRDefault="00AD7575" w:rsidP="004E64AF">
            <w:pPr>
              <w:pStyle w:val="tabletext11"/>
              <w:jc w:val="right"/>
              <w:rPr>
                <w:ins w:id="2420" w:author="Author"/>
              </w:rPr>
            </w:pPr>
            <w:ins w:id="2421" w:author="Author">
              <w:r w:rsidRPr="006A2DA6">
                <w:t>6,001</w:t>
              </w:r>
            </w:ins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F798431" w14:textId="77777777" w:rsidR="00AD7575" w:rsidRPr="006A2DA6" w:rsidRDefault="00AD7575" w:rsidP="004E64AF">
            <w:pPr>
              <w:pStyle w:val="tabletext11"/>
              <w:jc w:val="right"/>
              <w:rPr>
                <w:ins w:id="2422" w:author="Author"/>
              </w:rPr>
            </w:pPr>
            <w:ins w:id="2423" w:author="Author">
              <w:r w:rsidRPr="006A2DA6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D121F9" w14:textId="77777777" w:rsidR="00AD7575" w:rsidRPr="006A2DA6" w:rsidRDefault="00AD7575" w:rsidP="004E64AF">
            <w:pPr>
              <w:pStyle w:val="tabletext11"/>
              <w:rPr>
                <w:ins w:id="2424" w:author="Author"/>
              </w:rPr>
            </w:pPr>
            <w:ins w:id="2425" w:author="Author">
              <w:r w:rsidRPr="006A2DA6">
                <w:t>8,000</w:t>
              </w:r>
            </w:ins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910FC96" w14:textId="77777777" w:rsidR="00AD7575" w:rsidRPr="006A2DA6" w:rsidRDefault="00AD7575" w:rsidP="004E64AF">
            <w:pPr>
              <w:pStyle w:val="tabletext11"/>
              <w:jc w:val="right"/>
              <w:rPr>
                <w:ins w:id="2426" w:author="Author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7BB6E9FE" w14:textId="77777777" w:rsidR="00AD7575" w:rsidRPr="006A2DA6" w:rsidRDefault="00AD7575" w:rsidP="004E64AF">
            <w:pPr>
              <w:pStyle w:val="tabletext11"/>
              <w:jc w:val="right"/>
              <w:rPr>
                <w:ins w:id="2427" w:author="Author"/>
              </w:rPr>
            </w:pPr>
            <w:ins w:id="2428" w:author="Author">
              <w:r w:rsidRPr="006A2DA6">
                <w:t>46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3BBDDE" w14:textId="77777777" w:rsidR="00AD7575" w:rsidRPr="006A2DA6" w:rsidRDefault="00AD7575" w:rsidP="004E64AF">
            <w:pPr>
              <w:pStyle w:val="tabletext11"/>
              <w:jc w:val="right"/>
              <w:rPr>
                <w:ins w:id="2429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5EFCC96" w14:textId="77777777" w:rsidR="00AD7575" w:rsidRPr="006A2DA6" w:rsidRDefault="00AD7575" w:rsidP="004E64AF">
            <w:pPr>
              <w:pStyle w:val="tabletext11"/>
              <w:jc w:val="right"/>
              <w:rPr>
                <w:ins w:id="2430" w:author="Author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2B884F4A" w14:textId="77777777" w:rsidR="00AD7575" w:rsidRPr="006A2DA6" w:rsidRDefault="00AD7575" w:rsidP="004E64AF">
            <w:pPr>
              <w:pStyle w:val="tabletext11"/>
              <w:jc w:val="right"/>
              <w:rPr>
                <w:ins w:id="2431" w:author="Author"/>
              </w:rPr>
            </w:pPr>
            <w:ins w:id="2432" w:author="Author">
              <w:r w:rsidRPr="006A2DA6">
                <w:t>49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569796" w14:textId="77777777" w:rsidR="00AD7575" w:rsidRPr="006A2DA6" w:rsidRDefault="00AD7575" w:rsidP="004E64AF">
            <w:pPr>
              <w:pStyle w:val="tabletext11"/>
              <w:jc w:val="right"/>
              <w:rPr>
                <w:ins w:id="2433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00216D4" w14:textId="77777777" w:rsidR="00AD7575" w:rsidRPr="006A2DA6" w:rsidRDefault="00AD7575" w:rsidP="004E64AF">
            <w:pPr>
              <w:pStyle w:val="tabletext11"/>
              <w:jc w:val="right"/>
              <w:rPr>
                <w:ins w:id="2434" w:author="Author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2B32ABD8" w14:textId="77777777" w:rsidR="00AD7575" w:rsidRPr="006A2DA6" w:rsidRDefault="00AD7575" w:rsidP="004E64AF">
            <w:pPr>
              <w:pStyle w:val="tabletext11"/>
              <w:jc w:val="right"/>
              <w:rPr>
                <w:ins w:id="2435" w:author="Author"/>
              </w:rPr>
            </w:pPr>
            <w:ins w:id="2436" w:author="Author">
              <w:r w:rsidRPr="006A2DA6">
                <w:t>84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F7355D" w14:textId="77777777" w:rsidR="00AD7575" w:rsidRPr="006A2DA6" w:rsidRDefault="00AD7575" w:rsidP="004E64AF">
            <w:pPr>
              <w:pStyle w:val="tabletext11"/>
              <w:jc w:val="right"/>
              <w:rPr>
                <w:ins w:id="2437" w:author="Author"/>
              </w:rPr>
            </w:pP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3C71DF5" w14:textId="77777777" w:rsidR="00AD7575" w:rsidRPr="006A2DA6" w:rsidRDefault="00AD7575" w:rsidP="004E64AF">
            <w:pPr>
              <w:pStyle w:val="tabletext11"/>
              <w:jc w:val="right"/>
              <w:rPr>
                <w:ins w:id="2438" w:author="Author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58D50C6E" w14:textId="77777777" w:rsidR="00AD7575" w:rsidRPr="006A2DA6" w:rsidRDefault="00AD7575" w:rsidP="004E64AF">
            <w:pPr>
              <w:pStyle w:val="tabletext11"/>
              <w:jc w:val="right"/>
              <w:rPr>
                <w:ins w:id="2439" w:author="Author"/>
              </w:rPr>
            </w:pPr>
            <w:ins w:id="2440" w:author="Author">
              <w:r w:rsidRPr="006A2DA6">
                <w:t>89</w:t>
              </w:r>
            </w:ins>
          </w:p>
        </w:tc>
        <w:tc>
          <w:tcPr>
            <w:tcW w:w="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4ABC4B" w14:textId="77777777" w:rsidR="00AD7575" w:rsidRPr="006A2DA6" w:rsidRDefault="00AD7575" w:rsidP="004E64AF">
            <w:pPr>
              <w:pStyle w:val="tabletext11"/>
              <w:jc w:val="right"/>
              <w:rPr>
                <w:ins w:id="2441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E26450A" w14:textId="77777777" w:rsidR="00AD7575" w:rsidRPr="006A2DA6" w:rsidRDefault="00AD7575" w:rsidP="004E64AF">
            <w:pPr>
              <w:pStyle w:val="tabletext11"/>
              <w:jc w:val="right"/>
              <w:rPr>
                <w:ins w:id="2442" w:author="Author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2D336887" w14:textId="77777777" w:rsidR="00AD7575" w:rsidRPr="006A2DA6" w:rsidRDefault="00AD7575" w:rsidP="004E64AF">
            <w:pPr>
              <w:pStyle w:val="tabletext11"/>
              <w:jc w:val="right"/>
              <w:rPr>
                <w:ins w:id="2443" w:author="Author"/>
              </w:rPr>
            </w:pPr>
            <w:ins w:id="2444" w:author="Author">
              <w:r w:rsidRPr="006A2DA6">
                <w:t>25</w:t>
              </w:r>
            </w:ins>
          </w:p>
        </w:tc>
        <w:tc>
          <w:tcPr>
            <w:tcW w:w="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3DC761" w14:textId="77777777" w:rsidR="00AD7575" w:rsidRPr="006A2DA6" w:rsidRDefault="00AD7575" w:rsidP="004E64AF">
            <w:pPr>
              <w:pStyle w:val="tabletext11"/>
              <w:jc w:val="right"/>
              <w:rPr>
                <w:ins w:id="2445" w:author="Author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516A0E3" w14:textId="77777777" w:rsidR="00AD7575" w:rsidRPr="006A2DA6" w:rsidRDefault="00AD7575" w:rsidP="004E64AF">
            <w:pPr>
              <w:pStyle w:val="tabletext11"/>
              <w:jc w:val="right"/>
              <w:rPr>
                <w:ins w:id="2446" w:author="Author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30271DB3" w14:textId="77777777" w:rsidR="00AD7575" w:rsidRPr="006A2DA6" w:rsidRDefault="00AD7575" w:rsidP="004E64AF">
            <w:pPr>
              <w:pStyle w:val="tabletext11"/>
              <w:jc w:val="right"/>
              <w:rPr>
                <w:ins w:id="2447" w:author="Author"/>
              </w:rPr>
            </w:pPr>
            <w:ins w:id="2448" w:author="Author">
              <w:r w:rsidRPr="006A2DA6">
                <w:t>27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AB31D1" w14:textId="77777777" w:rsidR="00AD7575" w:rsidRPr="006A2DA6" w:rsidRDefault="00AD7575" w:rsidP="004E64AF">
            <w:pPr>
              <w:pStyle w:val="tabletext11"/>
              <w:jc w:val="right"/>
              <w:rPr>
                <w:ins w:id="2449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DA31E4E" w14:textId="77777777" w:rsidR="00AD7575" w:rsidRPr="006A2DA6" w:rsidRDefault="00AD7575" w:rsidP="004E64AF">
            <w:pPr>
              <w:pStyle w:val="tabletext11"/>
              <w:jc w:val="right"/>
              <w:rPr>
                <w:ins w:id="2450" w:author="Author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65CE6815" w14:textId="77777777" w:rsidR="00AD7575" w:rsidRPr="006A2DA6" w:rsidRDefault="00AD7575" w:rsidP="004E64AF">
            <w:pPr>
              <w:pStyle w:val="tabletext11"/>
              <w:jc w:val="right"/>
              <w:rPr>
                <w:ins w:id="2451" w:author="Author"/>
              </w:rPr>
            </w:pPr>
            <w:ins w:id="2452" w:author="Author">
              <w:r w:rsidRPr="006A2DA6">
                <w:t>16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7BCDFD" w14:textId="77777777" w:rsidR="00AD7575" w:rsidRPr="006A2DA6" w:rsidRDefault="00AD7575" w:rsidP="004E64AF">
            <w:pPr>
              <w:pStyle w:val="tabletext11"/>
              <w:jc w:val="right"/>
              <w:rPr>
                <w:ins w:id="2453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A9A2D04" w14:textId="77777777" w:rsidR="00AD7575" w:rsidRPr="006A2DA6" w:rsidRDefault="00AD7575" w:rsidP="004E64AF">
            <w:pPr>
              <w:pStyle w:val="tabletext11"/>
              <w:jc w:val="right"/>
              <w:rPr>
                <w:ins w:id="2454" w:author="Author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47BDBE95" w14:textId="77777777" w:rsidR="00AD7575" w:rsidRPr="006A2DA6" w:rsidRDefault="00AD7575" w:rsidP="004E64AF">
            <w:pPr>
              <w:pStyle w:val="tabletext11"/>
              <w:jc w:val="right"/>
              <w:rPr>
                <w:ins w:id="2455" w:author="Author"/>
              </w:rPr>
            </w:pPr>
            <w:ins w:id="2456" w:author="Author">
              <w:r w:rsidRPr="006A2DA6">
                <w:t>18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452295" w14:textId="77777777" w:rsidR="00AD7575" w:rsidRPr="006A2DA6" w:rsidRDefault="00AD7575" w:rsidP="004E64AF">
            <w:pPr>
              <w:pStyle w:val="tabletext11"/>
              <w:jc w:val="right"/>
              <w:rPr>
                <w:ins w:id="2457" w:author="Author"/>
              </w:rPr>
            </w:pPr>
          </w:p>
        </w:tc>
      </w:tr>
      <w:tr w:rsidR="00AD7575" w:rsidRPr="006A2DA6" w14:paraId="76289FBF" w14:textId="77777777" w:rsidTr="004E64AF">
        <w:trPr>
          <w:cantSplit/>
          <w:trHeight w:val="190"/>
          <w:ins w:id="2458" w:author="Author"/>
        </w:trPr>
        <w:tc>
          <w:tcPr>
            <w:tcW w:w="200" w:type="dxa"/>
          </w:tcPr>
          <w:p w14:paraId="0EC07BF6" w14:textId="77777777" w:rsidR="00AD7575" w:rsidRPr="006A2DA6" w:rsidRDefault="00AD7575" w:rsidP="004E64AF">
            <w:pPr>
              <w:pStyle w:val="tabletext11"/>
              <w:jc w:val="right"/>
              <w:rPr>
                <w:ins w:id="2459" w:author="Author"/>
              </w:rPr>
            </w:pPr>
          </w:p>
        </w:tc>
        <w:tc>
          <w:tcPr>
            <w:tcW w:w="20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05068" w14:textId="77777777" w:rsidR="00AD7575" w:rsidRPr="006A2DA6" w:rsidRDefault="00AD7575" w:rsidP="004E64AF">
            <w:pPr>
              <w:pStyle w:val="tabletext11"/>
              <w:jc w:val="center"/>
              <w:rPr>
                <w:ins w:id="2460" w:author="Author"/>
              </w:rPr>
            </w:pPr>
            <w:ins w:id="2461" w:author="Author">
              <w:r w:rsidRPr="006A2DA6">
                <w:t>Over 8,000 per $100</w:t>
              </w:r>
            </w:ins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EF9568F" w14:textId="77777777" w:rsidR="00AD7575" w:rsidRPr="006A2DA6" w:rsidRDefault="00AD7575" w:rsidP="004E64AF">
            <w:pPr>
              <w:pStyle w:val="tabletext11"/>
              <w:jc w:val="right"/>
              <w:rPr>
                <w:ins w:id="2462" w:author="Author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4E7A8F4E" w14:textId="77777777" w:rsidR="00AD7575" w:rsidRPr="006A2DA6" w:rsidRDefault="00AD7575" w:rsidP="004E64AF">
            <w:pPr>
              <w:pStyle w:val="tabletext11"/>
              <w:jc w:val="right"/>
              <w:rPr>
                <w:ins w:id="2463" w:author="Author"/>
              </w:rPr>
            </w:pPr>
            <w:ins w:id="2464" w:author="Author">
              <w:r w:rsidRPr="006A2DA6">
                <w:t>0.65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D877A1" w14:textId="77777777" w:rsidR="00AD7575" w:rsidRPr="006A2DA6" w:rsidRDefault="00AD7575" w:rsidP="004E64AF">
            <w:pPr>
              <w:pStyle w:val="tabletext11"/>
              <w:jc w:val="right"/>
              <w:rPr>
                <w:ins w:id="2465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1724297" w14:textId="77777777" w:rsidR="00AD7575" w:rsidRPr="006A2DA6" w:rsidRDefault="00AD7575" w:rsidP="004E64AF">
            <w:pPr>
              <w:pStyle w:val="tabletext11"/>
              <w:jc w:val="right"/>
              <w:rPr>
                <w:ins w:id="2466" w:author="Author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7771724B" w14:textId="77777777" w:rsidR="00AD7575" w:rsidRPr="006A2DA6" w:rsidRDefault="00AD7575" w:rsidP="004E64AF">
            <w:pPr>
              <w:pStyle w:val="tabletext11"/>
              <w:jc w:val="right"/>
              <w:rPr>
                <w:ins w:id="2467" w:author="Author"/>
              </w:rPr>
            </w:pPr>
            <w:ins w:id="2468" w:author="Author">
              <w:r w:rsidRPr="006A2DA6">
                <w:t>0.69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3AA679" w14:textId="77777777" w:rsidR="00AD7575" w:rsidRPr="006A2DA6" w:rsidRDefault="00AD7575" w:rsidP="004E64AF">
            <w:pPr>
              <w:pStyle w:val="tabletext11"/>
              <w:jc w:val="right"/>
              <w:rPr>
                <w:ins w:id="2469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3115A48" w14:textId="77777777" w:rsidR="00AD7575" w:rsidRPr="006A2DA6" w:rsidRDefault="00AD7575" w:rsidP="004E64AF">
            <w:pPr>
              <w:pStyle w:val="tabletext11"/>
              <w:jc w:val="right"/>
              <w:rPr>
                <w:ins w:id="2470" w:author="Author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6BC14C54" w14:textId="77777777" w:rsidR="00AD7575" w:rsidRPr="006A2DA6" w:rsidRDefault="00AD7575" w:rsidP="004E64AF">
            <w:pPr>
              <w:pStyle w:val="tabletext11"/>
              <w:jc w:val="right"/>
              <w:rPr>
                <w:ins w:id="2471" w:author="Author"/>
              </w:rPr>
            </w:pPr>
            <w:ins w:id="2472" w:author="Author">
              <w:r w:rsidRPr="006A2DA6">
                <w:t>1.20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9A19FD" w14:textId="77777777" w:rsidR="00AD7575" w:rsidRPr="006A2DA6" w:rsidRDefault="00AD7575" w:rsidP="004E64AF">
            <w:pPr>
              <w:pStyle w:val="tabletext11"/>
              <w:jc w:val="right"/>
              <w:rPr>
                <w:ins w:id="2473" w:author="Author"/>
              </w:rPr>
            </w:pP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FE3F945" w14:textId="77777777" w:rsidR="00AD7575" w:rsidRPr="006A2DA6" w:rsidRDefault="00AD7575" w:rsidP="004E64AF">
            <w:pPr>
              <w:pStyle w:val="tabletext11"/>
              <w:jc w:val="right"/>
              <w:rPr>
                <w:ins w:id="2474" w:author="Author"/>
              </w:rPr>
            </w:pPr>
          </w:p>
        </w:tc>
        <w:tc>
          <w:tcPr>
            <w:tcW w:w="456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27DE975F" w14:textId="77777777" w:rsidR="00AD7575" w:rsidRPr="006A2DA6" w:rsidRDefault="00AD7575" w:rsidP="004E64AF">
            <w:pPr>
              <w:pStyle w:val="tabletext11"/>
              <w:jc w:val="right"/>
              <w:rPr>
                <w:ins w:id="2475" w:author="Author"/>
              </w:rPr>
            </w:pPr>
            <w:ins w:id="2476" w:author="Author">
              <w:r w:rsidRPr="006A2DA6">
                <w:t>1.26</w:t>
              </w:r>
            </w:ins>
          </w:p>
        </w:tc>
        <w:tc>
          <w:tcPr>
            <w:tcW w:w="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61E00B" w14:textId="77777777" w:rsidR="00AD7575" w:rsidRPr="006A2DA6" w:rsidRDefault="00AD7575" w:rsidP="004E64AF">
            <w:pPr>
              <w:pStyle w:val="tabletext11"/>
              <w:jc w:val="right"/>
              <w:rPr>
                <w:ins w:id="2477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2DCD93E" w14:textId="77777777" w:rsidR="00AD7575" w:rsidRPr="006A2DA6" w:rsidRDefault="00AD7575" w:rsidP="004E64AF">
            <w:pPr>
              <w:pStyle w:val="tabletext11"/>
              <w:jc w:val="right"/>
              <w:rPr>
                <w:ins w:id="2478" w:author="Author"/>
              </w:rPr>
            </w:pPr>
          </w:p>
        </w:tc>
        <w:tc>
          <w:tcPr>
            <w:tcW w:w="492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2D86F1CC" w14:textId="77777777" w:rsidR="00AD7575" w:rsidRPr="006A2DA6" w:rsidRDefault="00AD7575" w:rsidP="004E64AF">
            <w:pPr>
              <w:pStyle w:val="tabletext11"/>
              <w:jc w:val="right"/>
              <w:rPr>
                <w:ins w:id="2479" w:author="Author"/>
              </w:rPr>
            </w:pPr>
            <w:ins w:id="2480" w:author="Author">
              <w:r w:rsidRPr="006A2DA6">
                <w:t>0.36</w:t>
              </w:r>
            </w:ins>
          </w:p>
        </w:tc>
        <w:tc>
          <w:tcPr>
            <w:tcW w:w="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F6E385" w14:textId="77777777" w:rsidR="00AD7575" w:rsidRPr="006A2DA6" w:rsidRDefault="00AD7575" w:rsidP="004E64AF">
            <w:pPr>
              <w:pStyle w:val="tabletext11"/>
              <w:jc w:val="right"/>
              <w:rPr>
                <w:ins w:id="2481" w:author="Author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68338F0" w14:textId="77777777" w:rsidR="00AD7575" w:rsidRPr="006A2DA6" w:rsidRDefault="00AD7575" w:rsidP="004E64AF">
            <w:pPr>
              <w:pStyle w:val="tabletext11"/>
              <w:jc w:val="right"/>
              <w:rPr>
                <w:ins w:id="2482" w:author="Author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432C1DF0" w14:textId="77777777" w:rsidR="00AD7575" w:rsidRPr="006A2DA6" w:rsidRDefault="00AD7575" w:rsidP="004E64AF">
            <w:pPr>
              <w:pStyle w:val="tabletext11"/>
              <w:jc w:val="right"/>
              <w:rPr>
                <w:ins w:id="2483" w:author="Author"/>
              </w:rPr>
            </w:pPr>
            <w:ins w:id="2484" w:author="Author">
              <w:r w:rsidRPr="006A2DA6">
                <w:t>0.37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85565C" w14:textId="77777777" w:rsidR="00AD7575" w:rsidRPr="006A2DA6" w:rsidRDefault="00AD7575" w:rsidP="004E64AF">
            <w:pPr>
              <w:pStyle w:val="tabletext11"/>
              <w:jc w:val="right"/>
              <w:rPr>
                <w:ins w:id="2485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C4EB68E" w14:textId="77777777" w:rsidR="00AD7575" w:rsidRPr="006A2DA6" w:rsidRDefault="00AD7575" w:rsidP="004E64AF">
            <w:pPr>
              <w:pStyle w:val="tabletext11"/>
              <w:jc w:val="right"/>
              <w:rPr>
                <w:ins w:id="2486" w:author="Author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62BE22BA" w14:textId="77777777" w:rsidR="00AD7575" w:rsidRPr="006A2DA6" w:rsidRDefault="00AD7575" w:rsidP="004E64AF">
            <w:pPr>
              <w:pStyle w:val="tabletext11"/>
              <w:jc w:val="right"/>
              <w:rPr>
                <w:ins w:id="2487" w:author="Author"/>
              </w:rPr>
            </w:pPr>
            <w:ins w:id="2488" w:author="Author">
              <w:r w:rsidRPr="006A2DA6">
                <w:t>0.23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471BCD" w14:textId="77777777" w:rsidR="00AD7575" w:rsidRPr="006A2DA6" w:rsidRDefault="00AD7575" w:rsidP="004E64AF">
            <w:pPr>
              <w:pStyle w:val="tabletext11"/>
              <w:jc w:val="right"/>
              <w:rPr>
                <w:ins w:id="2489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A026655" w14:textId="77777777" w:rsidR="00AD7575" w:rsidRPr="006A2DA6" w:rsidRDefault="00AD7575" w:rsidP="004E64AF">
            <w:pPr>
              <w:pStyle w:val="tabletext11"/>
              <w:jc w:val="right"/>
              <w:rPr>
                <w:ins w:id="2490" w:author="Author"/>
              </w:rPr>
            </w:pP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591CA311" w14:textId="77777777" w:rsidR="00AD7575" w:rsidRPr="006A2DA6" w:rsidRDefault="00AD7575" w:rsidP="004E64AF">
            <w:pPr>
              <w:pStyle w:val="tabletext11"/>
              <w:jc w:val="right"/>
              <w:rPr>
                <w:ins w:id="2491" w:author="Author"/>
              </w:rPr>
            </w:pPr>
            <w:ins w:id="2492" w:author="Author">
              <w:r w:rsidRPr="006A2DA6">
                <w:t>0.25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A8BB5D" w14:textId="77777777" w:rsidR="00AD7575" w:rsidRPr="006A2DA6" w:rsidRDefault="00AD7575" w:rsidP="004E64AF">
            <w:pPr>
              <w:pStyle w:val="tabletext11"/>
              <w:jc w:val="right"/>
              <w:rPr>
                <w:ins w:id="2493" w:author="Author"/>
              </w:rPr>
            </w:pPr>
          </w:p>
        </w:tc>
      </w:tr>
    </w:tbl>
    <w:p w14:paraId="1E2465F5" w14:textId="2B0187A0" w:rsidR="00AD7575" w:rsidRDefault="00AD7575" w:rsidP="00AD7575">
      <w:pPr>
        <w:pStyle w:val="tablecaption"/>
      </w:pPr>
      <w:ins w:id="2494" w:author="Author">
        <w:r w:rsidRPr="006A2DA6">
          <w:t>Table 270.C.2.c.(1)(LC) Single Interest Coverage Loss Costs</w:t>
        </w:r>
      </w:ins>
    </w:p>
    <w:p w14:paraId="74BCBEAB" w14:textId="07EB9325" w:rsidR="00AD7575" w:rsidRDefault="00AD7575" w:rsidP="00AD7575">
      <w:pPr>
        <w:pStyle w:val="isonormal"/>
        <w:jc w:val="left"/>
      </w:pPr>
    </w:p>
    <w:p w14:paraId="782B66E6" w14:textId="77777777" w:rsidR="00AD7575" w:rsidRDefault="00AD7575" w:rsidP="00AD7575">
      <w:pPr>
        <w:pStyle w:val="isonormal"/>
        <w:sectPr w:rsidR="00AD7575" w:rsidSect="00AD7575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3417895B" w14:textId="77777777" w:rsidR="00AD7575" w:rsidRPr="00D415ED" w:rsidRDefault="00AD7575" w:rsidP="00AD7575">
      <w:pPr>
        <w:pStyle w:val="boxrule"/>
        <w:rPr>
          <w:ins w:id="2495" w:author="Author"/>
        </w:rPr>
      </w:pPr>
      <w:ins w:id="2496" w:author="Author">
        <w:r w:rsidRPr="00D415ED">
          <w:lastRenderedPageBreak/>
          <w:t>277.  MOTORCYCLES</w:t>
        </w:r>
      </w:ins>
    </w:p>
    <w:p w14:paraId="05FD2F05" w14:textId="77777777" w:rsidR="00AD7575" w:rsidRPr="00D415ED" w:rsidRDefault="00AD7575" w:rsidP="00AD7575">
      <w:pPr>
        <w:pStyle w:val="blocktext1"/>
        <w:rPr>
          <w:ins w:id="2497" w:author="Author"/>
        </w:rPr>
      </w:pPr>
      <w:ins w:id="2498" w:author="Author">
        <w:r w:rsidRPr="00D415ED">
          <w:t xml:space="preserve">Table </w:t>
        </w:r>
        <w:r w:rsidRPr="00D415ED">
          <w:rPr>
            <w:b/>
            <w:bCs/>
          </w:rPr>
          <w:t>277.B.6.a.(LC)</w:t>
        </w:r>
        <w:r w:rsidRPr="00D415ED">
          <w:t xml:space="preserve"> is replaced by the following:</w:t>
        </w:r>
      </w:ins>
    </w:p>
    <w:p w14:paraId="5D0186D1" w14:textId="77777777" w:rsidR="00AD7575" w:rsidRPr="00D415ED" w:rsidRDefault="00AD7575" w:rsidP="00AD7575">
      <w:pPr>
        <w:pStyle w:val="space4"/>
        <w:rPr>
          <w:ins w:id="249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530"/>
        <w:gridCol w:w="1080"/>
        <w:gridCol w:w="1320"/>
      </w:tblGrid>
      <w:tr w:rsidR="00AD7575" w:rsidRPr="00D415ED" w14:paraId="50E10283" w14:textId="77777777" w:rsidTr="004E64AF">
        <w:trPr>
          <w:cantSplit/>
          <w:trHeight w:val="190"/>
          <w:ins w:id="2500" w:author="Author"/>
        </w:trPr>
        <w:tc>
          <w:tcPr>
            <w:tcW w:w="200" w:type="dxa"/>
          </w:tcPr>
          <w:p w14:paraId="1E9DDC04" w14:textId="77777777" w:rsidR="00AD7575" w:rsidRPr="00D415ED" w:rsidRDefault="00AD7575" w:rsidP="004E64AF">
            <w:pPr>
              <w:pStyle w:val="tablehead"/>
              <w:rPr>
                <w:ins w:id="2501" w:author="Author"/>
              </w:rPr>
            </w:pP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0E41FF" w14:textId="77777777" w:rsidR="00AD7575" w:rsidRPr="00D415ED" w:rsidRDefault="00AD7575" w:rsidP="004E64AF">
            <w:pPr>
              <w:pStyle w:val="tablehead"/>
              <w:rPr>
                <w:ins w:id="2502" w:author="Author"/>
              </w:rPr>
            </w:pPr>
            <w:ins w:id="2503" w:author="Author">
              <w:r w:rsidRPr="00D415ED">
                <w:t>Coverage</w:t>
              </w:r>
            </w:ins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06A47D" w14:textId="77777777" w:rsidR="00AD7575" w:rsidRPr="00D415ED" w:rsidRDefault="00AD7575" w:rsidP="004E64AF">
            <w:pPr>
              <w:pStyle w:val="tablehead"/>
              <w:rPr>
                <w:ins w:id="2504" w:author="Author"/>
              </w:rPr>
            </w:pPr>
            <w:ins w:id="2505" w:author="Author">
              <w:r w:rsidRPr="00D415ED">
                <w:t>Loss Cost Per $100</w:t>
              </w:r>
              <w:r w:rsidRPr="00D415ED">
                <w:br/>
                <w:t>Of Insurance</w:t>
              </w:r>
            </w:ins>
          </w:p>
        </w:tc>
      </w:tr>
      <w:tr w:rsidR="00AD7575" w:rsidRPr="00D415ED" w14:paraId="2B1506A0" w14:textId="77777777" w:rsidTr="004E64AF">
        <w:trPr>
          <w:cantSplit/>
          <w:trHeight w:val="190"/>
          <w:ins w:id="2506" w:author="Author"/>
        </w:trPr>
        <w:tc>
          <w:tcPr>
            <w:tcW w:w="200" w:type="dxa"/>
          </w:tcPr>
          <w:p w14:paraId="632A30C8" w14:textId="77777777" w:rsidR="00AD7575" w:rsidRPr="00D415ED" w:rsidRDefault="00AD7575" w:rsidP="004E64AF">
            <w:pPr>
              <w:pStyle w:val="tabletext11"/>
              <w:rPr>
                <w:ins w:id="2507" w:author="Author"/>
              </w:rPr>
            </w:pP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9E56A6" w14:textId="77777777" w:rsidR="00AD7575" w:rsidRPr="00D415ED" w:rsidRDefault="00AD7575" w:rsidP="004E64AF">
            <w:pPr>
              <w:pStyle w:val="tabletext11"/>
              <w:rPr>
                <w:ins w:id="2508" w:author="Author"/>
              </w:rPr>
            </w:pPr>
            <w:ins w:id="2509" w:author="Author">
              <w:r w:rsidRPr="00D415ED">
                <w:t xml:space="preserve">Fire </w:t>
              </w:r>
            </w:ins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</w:tcBorders>
          </w:tcPr>
          <w:p w14:paraId="296F1106" w14:textId="77777777" w:rsidR="00AD7575" w:rsidRPr="00D415ED" w:rsidRDefault="00AD7575" w:rsidP="004E64AF">
            <w:pPr>
              <w:pStyle w:val="tabletext11"/>
              <w:jc w:val="right"/>
              <w:rPr>
                <w:ins w:id="2510" w:author="Author"/>
              </w:rPr>
            </w:pPr>
            <w:ins w:id="2511" w:author="Author">
              <w:r w:rsidRPr="00D415ED">
                <w:t>$</w:t>
              </w:r>
            </w:ins>
          </w:p>
        </w:tc>
        <w:tc>
          <w:tcPr>
            <w:tcW w:w="132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ECCA2E" w14:textId="77777777" w:rsidR="00AD7575" w:rsidRPr="00D415ED" w:rsidRDefault="00AD7575" w:rsidP="004E64AF">
            <w:pPr>
              <w:pStyle w:val="tabletext11"/>
              <w:tabs>
                <w:tab w:val="decimal" w:pos="130"/>
              </w:tabs>
              <w:rPr>
                <w:ins w:id="2512" w:author="Author"/>
              </w:rPr>
            </w:pPr>
            <w:ins w:id="2513" w:author="Author">
              <w:r w:rsidRPr="00D415ED">
                <w:t>0.37</w:t>
              </w:r>
            </w:ins>
          </w:p>
        </w:tc>
      </w:tr>
      <w:tr w:rsidR="00AD7575" w:rsidRPr="00D415ED" w14:paraId="567235E9" w14:textId="77777777" w:rsidTr="004E64AF">
        <w:trPr>
          <w:cantSplit/>
          <w:trHeight w:val="190"/>
          <w:ins w:id="2514" w:author="Author"/>
        </w:trPr>
        <w:tc>
          <w:tcPr>
            <w:tcW w:w="200" w:type="dxa"/>
          </w:tcPr>
          <w:p w14:paraId="60ABFFA4" w14:textId="77777777" w:rsidR="00AD7575" w:rsidRPr="00D415ED" w:rsidRDefault="00AD7575" w:rsidP="004E64AF">
            <w:pPr>
              <w:pStyle w:val="tabletext11"/>
              <w:rPr>
                <w:ins w:id="2515" w:author="Author"/>
              </w:rPr>
            </w:pPr>
          </w:p>
        </w:tc>
        <w:tc>
          <w:tcPr>
            <w:tcW w:w="25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B1669" w14:textId="77777777" w:rsidR="00AD7575" w:rsidRPr="00D415ED" w:rsidRDefault="00AD7575" w:rsidP="004E64AF">
            <w:pPr>
              <w:pStyle w:val="tabletext11"/>
              <w:rPr>
                <w:ins w:id="2516" w:author="Author"/>
              </w:rPr>
            </w:pPr>
            <w:ins w:id="2517" w:author="Author">
              <w:r w:rsidRPr="00D415ED">
                <w:t>Fire And Theft</w:t>
              </w:r>
            </w:ins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</w:tcBorders>
          </w:tcPr>
          <w:p w14:paraId="2A17A033" w14:textId="77777777" w:rsidR="00AD7575" w:rsidRPr="00D415ED" w:rsidRDefault="00AD7575" w:rsidP="004E64AF">
            <w:pPr>
              <w:pStyle w:val="tabletext11"/>
              <w:rPr>
                <w:ins w:id="2518" w:author="Author"/>
              </w:rPr>
            </w:pPr>
          </w:p>
        </w:tc>
        <w:tc>
          <w:tcPr>
            <w:tcW w:w="132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698723" w14:textId="77777777" w:rsidR="00AD7575" w:rsidRPr="00D415ED" w:rsidRDefault="00AD7575" w:rsidP="004E64AF">
            <w:pPr>
              <w:pStyle w:val="tabletext11"/>
              <w:tabs>
                <w:tab w:val="decimal" w:pos="130"/>
              </w:tabs>
              <w:rPr>
                <w:ins w:id="2519" w:author="Author"/>
              </w:rPr>
            </w:pPr>
            <w:ins w:id="2520" w:author="Author">
              <w:r w:rsidRPr="00D415ED">
                <w:t>1.23</w:t>
              </w:r>
            </w:ins>
          </w:p>
        </w:tc>
      </w:tr>
    </w:tbl>
    <w:p w14:paraId="7378B101" w14:textId="0EE1208B" w:rsidR="00AD7575" w:rsidRDefault="00AD7575" w:rsidP="00AD7575">
      <w:pPr>
        <w:pStyle w:val="tablecaption"/>
      </w:pPr>
      <w:ins w:id="2521" w:author="Author">
        <w:r w:rsidRPr="00D415ED">
          <w:t>Table 277.B.6.a.(LC) Motorcycles Fire, Fire And Theft Physical Damage Coverages Loss Costs</w:t>
        </w:r>
      </w:ins>
    </w:p>
    <w:p w14:paraId="6DAA3C33" w14:textId="36D46A36" w:rsidR="00AD7575" w:rsidRDefault="00AD7575" w:rsidP="00AD7575">
      <w:pPr>
        <w:pStyle w:val="isonormal"/>
        <w:jc w:val="left"/>
      </w:pPr>
    </w:p>
    <w:p w14:paraId="02722237" w14:textId="77777777" w:rsidR="00AD7575" w:rsidRDefault="00AD7575" w:rsidP="00AD7575">
      <w:pPr>
        <w:pStyle w:val="isonormal"/>
        <w:sectPr w:rsidR="00AD7575" w:rsidSect="00AD7575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F97459C" w14:textId="77777777" w:rsidR="00AD7575" w:rsidRPr="00272172" w:rsidRDefault="00AD7575" w:rsidP="00AD7575">
      <w:pPr>
        <w:pStyle w:val="boxrule"/>
        <w:rPr>
          <w:ins w:id="2522" w:author="Author"/>
        </w:rPr>
      </w:pPr>
      <w:ins w:id="2523" w:author="Author">
        <w:r w:rsidRPr="00272172">
          <w:lastRenderedPageBreak/>
          <w:t>280.  SNOWMOBILES</w:t>
        </w:r>
      </w:ins>
    </w:p>
    <w:p w14:paraId="19566345" w14:textId="77777777" w:rsidR="00AD7575" w:rsidRPr="00272172" w:rsidRDefault="00AD7575" w:rsidP="00AD7575">
      <w:pPr>
        <w:pStyle w:val="blocktext1"/>
        <w:rPr>
          <w:ins w:id="2524" w:author="Author"/>
        </w:rPr>
      </w:pPr>
      <w:ins w:id="2525" w:author="Author">
        <w:r w:rsidRPr="00272172">
          <w:t xml:space="preserve">Table </w:t>
        </w:r>
        <w:r w:rsidRPr="00272172">
          <w:rPr>
            <w:b/>
            <w:bCs/>
          </w:rPr>
          <w:t>2</w:t>
        </w:r>
        <w:r w:rsidRPr="00272172">
          <w:rPr>
            <w:b/>
          </w:rPr>
          <w:t>80.B.2.a.(LC)</w:t>
        </w:r>
        <w:r w:rsidRPr="00272172">
          <w:t xml:space="preserve"> is replaced by the following:</w:t>
        </w:r>
      </w:ins>
    </w:p>
    <w:p w14:paraId="222B0058" w14:textId="77777777" w:rsidR="00AD7575" w:rsidRPr="00272172" w:rsidRDefault="00AD7575" w:rsidP="00AD7575">
      <w:pPr>
        <w:pStyle w:val="space4"/>
        <w:rPr>
          <w:ins w:id="252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260"/>
        <w:gridCol w:w="2540"/>
      </w:tblGrid>
      <w:tr w:rsidR="00AD7575" w:rsidRPr="00272172" w14:paraId="2F04D812" w14:textId="77777777" w:rsidTr="004E64AF">
        <w:trPr>
          <w:cantSplit/>
          <w:trHeight w:val="190"/>
          <w:ins w:id="2527" w:author="Author"/>
        </w:trPr>
        <w:tc>
          <w:tcPr>
            <w:tcW w:w="200" w:type="dxa"/>
          </w:tcPr>
          <w:p w14:paraId="66B9053C" w14:textId="77777777" w:rsidR="00AD7575" w:rsidRPr="00272172" w:rsidRDefault="00AD7575" w:rsidP="004E64AF">
            <w:pPr>
              <w:pStyle w:val="tablehead"/>
              <w:rPr>
                <w:ins w:id="2528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AC3C2" w14:textId="77777777" w:rsidR="00AD7575" w:rsidRPr="00272172" w:rsidRDefault="00AD7575" w:rsidP="004E64AF">
            <w:pPr>
              <w:pStyle w:val="tablehead"/>
              <w:rPr>
                <w:ins w:id="2529" w:author="Author"/>
              </w:rPr>
            </w:pPr>
            <w:ins w:id="2530" w:author="Author">
              <w:r w:rsidRPr="00272172">
                <w:t>$500 Limit Medical Payments Loss Cost</w:t>
              </w:r>
            </w:ins>
          </w:p>
        </w:tc>
      </w:tr>
      <w:tr w:rsidR="00AD7575" w:rsidRPr="00272172" w14:paraId="4476640A" w14:textId="77777777" w:rsidTr="004E64AF">
        <w:trPr>
          <w:cantSplit/>
          <w:trHeight w:val="190"/>
          <w:ins w:id="2531" w:author="Author"/>
        </w:trPr>
        <w:tc>
          <w:tcPr>
            <w:tcW w:w="200" w:type="dxa"/>
          </w:tcPr>
          <w:p w14:paraId="67E20846" w14:textId="77777777" w:rsidR="00AD7575" w:rsidRPr="00272172" w:rsidRDefault="00AD7575" w:rsidP="004E64AF">
            <w:pPr>
              <w:pStyle w:val="tabletext11"/>
              <w:rPr>
                <w:ins w:id="2532" w:author="Author"/>
              </w:rPr>
            </w:pP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64482F" w14:textId="77777777" w:rsidR="00AD7575" w:rsidRPr="00272172" w:rsidRDefault="00AD7575" w:rsidP="004E64AF">
            <w:pPr>
              <w:pStyle w:val="tabletext11"/>
              <w:jc w:val="right"/>
              <w:rPr>
                <w:ins w:id="2533" w:author="Author"/>
              </w:rPr>
            </w:pPr>
            <w:ins w:id="2534" w:author="Author">
              <w:r w:rsidRPr="00272172">
                <w:t>$</w:t>
              </w:r>
            </w:ins>
          </w:p>
        </w:tc>
        <w:tc>
          <w:tcPr>
            <w:tcW w:w="2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21C59" w14:textId="77777777" w:rsidR="00AD7575" w:rsidRPr="00272172" w:rsidRDefault="00AD7575" w:rsidP="004E64AF">
            <w:pPr>
              <w:pStyle w:val="tabletext11"/>
              <w:rPr>
                <w:ins w:id="2535" w:author="Author"/>
              </w:rPr>
            </w:pPr>
            <w:ins w:id="2536" w:author="Author">
              <w:r w:rsidRPr="00272172">
                <w:t>5</w:t>
              </w:r>
            </w:ins>
          </w:p>
        </w:tc>
      </w:tr>
    </w:tbl>
    <w:p w14:paraId="0DFB72DC" w14:textId="1887ABB3" w:rsidR="00AD7575" w:rsidRDefault="00AD7575" w:rsidP="00AD7575">
      <w:pPr>
        <w:pStyle w:val="tablecaption"/>
      </w:pPr>
      <w:ins w:id="2537" w:author="Author">
        <w:r w:rsidRPr="00272172">
          <w:t>Table 280.B.2.a.(LC) Snowmobiles Medical Payments Loss Cost</w:t>
        </w:r>
      </w:ins>
    </w:p>
    <w:p w14:paraId="27D2AD86" w14:textId="5857A9B2" w:rsidR="00AD7575" w:rsidRDefault="00AD7575" w:rsidP="00AD7575">
      <w:pPr>
        <w:pStyle w:val="isonormal"/>
        <w:jc w:val="left"/>
      </w:pPr>
    </w:p>
    <w:p w14:paraId="04CFC4D2" w14:textId="77777777" w:rsidR="00AD7575" w:rsidRDefault="00AD7575" w:rsidP="00AD7575">
      <w:pPr>
        <w:pStyle w:val="isonormal"/>
        <w:sectPr w:rsidR="00AD7575" w:rsidSect="00AD7575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31BE587F" w14:textId="77777777" w:rsidR="00AD7575" w:rsidRPr="001A3AB9" w:rsidRDefault="00AD7575" w:rsidP="00AD7575">
      <w:pPr>
        <w:pStyle w:val="boxrule"/>
        <w:rPr>
          <w:ins w:id="2538" w:author="Author"/>
        </w:rPr>
      </w:pPr>
      <w:ins w:id="2539" w:author="Author">
        <w:r w:rsidRPr="001A3AB9">
          <w:lastRenderedPageBreak/>
          <w:t>289.  NON-OWNERSHIP LIABILITY</w:t>
        </w:r>
      </w:ins>
    </w:p>
    <w:p w14:paraId="6E55E06B" w14:textId="77777777" w:rsidR="00AD7575" w:rsidRPr="001A3AB9" w:rsidRDefault="00AD7575" w:rsidP="00AD7575">
      <w:pPr>
        <w:pStyle w:val="isonormal"/>
        <w:rPr>
          <w:ins w:id="2540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AD7575" w:rsidRPr="001A3AB9" w14:paraId="71773D4B" w14:textId="77777777" w:rsidTr="004E64AF">
        <w:trPr>
          <w:cantSplit/>
          <w:trHeight w:val="190"/>
          <w:ins w:id="2541" w:author="Author"/>
        </w:trPr>
        <w:tc>
          <w:tcPr>
            <w:tcW w:w="200" w:type="dxa"/>
          </w:tcPr>
          <w:p w14:paraId="6F8F525E" w14:textId="77777777" w:rsidR="00AD7575" w:rsidRPr="001A3AB9" w:rsidRDefault="00AD7575" w:rsidP="004E64AF">
            <w:pPr>
              <w:pStyle w:val="tablehead"/>
              <w:rPr>
                <w:ins w:id="254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7D6C2" w14:textId="77777777" w:rsidR="00AD7575" w:rsidRPr="001A3AB9" w:rsidRDefault="00AD7575" w:rsidP="004E64AF">
            <w:pPr>
              <w:pStyle w:val="tablehead"/>
              <w:rPr>
                <w:ins w:id="2543" w:author="Author"/>
              </w:rPr>
            </w:pPr>
            <w:ins w:id="2544" w:author="Author">
              <w:r w:rsidRPr="001A3AB9">
                <w:t>Class</w:t>
              </w:r>
              <w:r w:rsidRPr="001A3AB9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6BF00" w14:textId="77777777" w:rsidR="00AD7575" w:rsidRPr="001A3AB9" w:rsidRDefault="00AD7575" w:rsidP="004E64AF">
            <w:pPr>
              <w:pStyle w:val="tablehead"/>
              <w:rPr>
                <w:ins w:id="2545" w:author="Author"/>
              </w:rPr>
            </w:pPr>
            <w:ins w:id="2546" w:author="Author">
              <w:r w:rsidRPr="001A3AB9">
                <w:t>Total Number Of</w:t>
              </w:r>
              <w:r w:rsidRPr="001A3AB9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A1368" w14:textId="77777777" w:rsidR="00AD7575" w:rsidRPr="001A3AB9" w:rsidRDefault="00AD7575" w:rsidP="004E64AF">
            <w:pPr>
              <w:pStyle w:val="tablehead"/>
              <w:rPr>
                <w:ins w:id="2547" w:author="Author"/>
              </w:rPr>
            </w:pPr>
            <w:ins w:id="2548" w:author="Author">
              <w:r w:rsidRPr="001A3AB9">
                <w:t>Liability Base</w:t>
              </w:r>
              <w:r w:rsidRPr="001A3AB9">
                <w:br/>
                <w:t>Loss Cost</w:t>
              </w:r>
            </w:ins>
          </w:p>
        </w:tc>
      </w:tr>
      <w:tr w:rsidR="00AD7575" w:rsidRPr="001A3AB9" w14:paraId="036B3AFB" w14:textId="77777777" w:rsidTr="004E64AF">
        <w:trPr>
          <w:cantSplit/>
          <w:trHeight w:val="190"/>
          <w:ins w:id="2549" w:author="Author"/>
        </w:trPr>
        <w:tc>
          <w:tcPr>
            <w:tcW w:w="200" w:type="dxa"/>
          </w:tcPr>
          <w:p w14:paraId="06774F26" w14:textId="77777777" w:rsidR="00AD7575" w:rsidRPr="001A3AB9" w:rsidRDefault="00AD7575" w:rsidP="004E64AF">
            <w:pPr>
              <w:pStyle w:val="tabletext11"/>
              <w:rPr>
                <w:ins w:id="255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2423AC" w14:textId="77777777" w:rsidR="00AD7575" w:rsidRPr="001A3AB9" w:rsidRDefault="00AD7575" w:rsidP="004E64AF">
            <w:pPr>
              <w:pStyle w:val="tabletext11"/>
              <w:jc w:val="center"/>
              <w:rPr>
                <w:ins w:id="2551" w:author="Author"/>
              </w:rPr>
            </w:pPr>
            <w:ins w:id="2552" w:author="Author">
              <w:r w:rsidRPr="001A3AB9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4779402C" w14:textId="77777777" w:rsidR="00AD7575" w:rsidRPr="001A3AB9" w:rsidRDefault="00AD7575" w:rsidP="004E64AF">
            <w:pPr>
              <w:pStyle w:val="tabletext11"/>
              <w:jc w:val="right"/>
              <w:rPr>
                <w:ins w:id="2553" w:author="Author"/>
              </w:rPr>
            </w:pPr>
            <w:ins w:id="2554" w:author="Author">
              <w:r w:rsidRPr="001A3AB9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119FA4CA" w14:textId="77777777" w:rsidR="00AD7575" w:rsidRPr="001A3AB9" w:rsidRDefault="00AD7575" w:rsidP="004E64AF">
            <w:pPr>
              <w:pStyle w:val="tabletext11"/>
              <w:jc w:val="both"/>
              <w:rPr>
                <w:ins w:id="2555" w:author="Author"/>
              </w:rPr>
            </w:pPr>
            <w:ins w:id="2556" w:author="Author">
              <w:r w:rsidRPr="001A3AB9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348193D4" w14:textId="77777777" w:rsidR="00AD7575" w:rsidRPr="001A3AB9" w:rsidRDefault="00AD7575" w:rsidP="004E64AF">
            <w:pPr>
              <w:pStyle w:val="tabletext11"/>
              <w:jc w:val="right"/>
              <w:rPr>
                <w:ins w:id="2557" w:author="Author"/>
              </w:rPr>
            </w:pPr>
            <w:ins w:id="2558" w:author="Author">
              <w:r w:rsidRPr="001A3AB9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10F990" w14:textId="77777777" w:rsidR="00AD7575" w:rsidRPr="001A3AB9" w:rsidRDefault="00AD7575" w:rsidP="004E64AF">
            <w:pPr>
              <w:pStyle w:val="tabletext11"/>
              <w:rPr>
                <w:ins w:id="255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8430971" w14:textId="77777777" w:rsidR="00AD7575" w:rsidRPr="001A3AB9" w:rsidRDefault="00AD7575" w:rsidP="004E64AF">
            <w:pPr>
              <w:pStyle w:val="tabletext11"/>
              <w:jc w:val="right"/>
              <w:rPr>
                <w:ins w:id="2560" w:author="Author"/>
              </w:rPr>
            </w:pPr>
            <w:ins w:id="2561" w:author="Author">
              <w:r w:rsidRPr="001A3AB9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2ECDFEC1" w14:textId="77777777" w:rsidR="00AD7575" w:rsidRPr="001A3AB9" w:rsidRDefault="00AD7575" w:rsidP="004E64AF">
            <w:pPr>
              <w:pStyle w:val="tabletext11"/>
              <w:tabs>
                <w:tab w:val="decimal" w:pos="340"/>
              </w:tabs>
              <w:jc w:val="right"/>
              <w:rPr>
                <w:ins w:id="2562" w:author="Author"/>
              </w:rPr>
            </w:pPr>
            <w:ins w:id="2563" w:author="Author">
              <w:r w:rsidRPr="001A3AB9">
                <w:t>57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FB30FA0" w14:textId="77777777" w:rsidR="00AD7575" w:rsidRPr="001A3AB9" w:rsidRDefault="00AD7575" w:rsidP="004E64AF">
            <w:pPr>
              <w:pStyle w:val="tabletext11"/>
              <w:tabs>
                <w:tab w:val="decimal" w:pos="340"/>
              </w:tabs>
              <w:rPr>
                <w:ins w:id="2564" w:author="Author"/>
              </w:rPr>
            </w:pPr>
          </w:p>
        </w:tc>
      </w:tr>
      <w:tr w:rsidR="00AD7575" w:rsidRPr="001A3AB9" w14:paraId="05894F3B" w14:textId="77777777" w:rsidTr="004E64AF">
        <w:trPr>
          <w:cantSplit/>
          <w:trHeight w:val="190"/>
          <w:ins w:id="2565" w:author="Author"/>
        </w:trPr>
        <w:tc>
          <w:tcPr>
            <w:tcW w:w="200" w:type="dxa"/>
          </w:tcPr>
          <w:p w14:paraId="43C25818" w14:textId="77777777" w:rsidR="00AD7575" w:rsidRPr="001A3AB9" w:rsidRDefault="00AD7575" w:rsidP="004E64AF">
            <w:pPr>
              <w:pStyle w:val="tabletext11"/>
              <w:rPr>
                <w:ins w:id="256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1BA714E" w14:textId="77777777" w:rsidR="00AD7575" w:rsidRPr="001A3AB9" w:rsidRDefault="00AD7575" w:rsidP="004E64AF">
            <w:pPr>
              <w:pStyle w:val="tabletext11"/>
              <w:jc w:val="center"/>
              <w:rPr>
                <w:ins w:id="2567" w:author="Author"/>
              </w:rPr>
            </w:pPr>
            <w:ins w:id="2568" w:author="Author">
              <w:r w:rsidRPr="001A3AB9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89975FC" w14:textId="77777777" w:rsidR="00AD7575" w:rsidRPr="001A3AB9" w:rsidRDefault="00AD7575" w:rsidP="004E64AF">
            <w:pPr>
              <w:pStyle w:val="tabletext11"/>
              <w:jc w:val="right"/>
              <w:rPr>
                <w:ins w:id="2569" w:author="Author"/>
              </w:rPr>
            </w:pPr>
            <w:ins w:id="2570" w:author="Author">
              <w:r w:rsidRPr="001A3AB9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7250044F" w14:textId="77777777" w:rsidR="00AD7575" w:rsidRPr="001A3AB9" w:rsidRDefault="00AD7575" w:rsidP="004E64AF">
            <w:pPr>
              <w:pStyle w:val="tabletext11"/>
              <w:jc w:val="both"/>
              <w:rPr>
                <w:ins w:id="2571" w:author="Author"/>
              </w:rPr>
            </w:pPr>
            <w:ins w:id="2572" w:author="Author">
              <w:r w:rsidRPr="001A3AB9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02C23AA5" w14:textId="77777777" w:rsidR="00AD7575" w:rsidRPr="001A3AB9" w:rsidRDefault="00AD7575" w:rsidP="004E64AF">
            <w:pPr>
              <w:pStyle w:val="tabletext11"/>
              <w:jc w:val="right"/>
              <w:rPr>
                <w:ins w:id="2573" w:author="Author"/>
              </w:rPr>
            </w:pPr>
            <w:ins w:id="2574" w:author="Author">
              <w:r w:rsidRPr="001A3AB9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0508DCD" w14:textId="77777777" w:rsidR="00AD7575" w:rsidRPr="001A3AB9" w:rsidRDefault="00AD7575" w:rsidP="004E64AF">
            <w:pPr>
              <w:pStyle w:val="tabletext11"/>
              <w:rPr>
                <w:ins w:id="257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D5CE4B7" w14:textId="77777777" w:rsidR="00AD7575" w:rsidRPr="001A3AB9" w:rsidRDefault="00AD7575" w:rsidP="004E64AF">
            <w:pPr>
              <w:pStyle w:val="tabletext11"/>
              <w:rPr>
                <w:ins w:id="257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FBF18F8" w14:textId="77777777" w:rsidR="00AD7575" w:rsidRPr="001A3AB9" w:rsidRDefault="00AD7575" w:rsidP="004E64AF">
            <w:pPr>
              <w:pStyle w:val="tabletext11"/>
              <w:tabs>
                <w:tab w:val="decimal" w:pos="340"/>
              </w:tabs>
              <w:jc w:val="right"/>
              <w:rPr>
                <w:ins w:id="2577" w:author="Author"/>
              </w:rPr>
            </w:pPr>
            <w:ins w:id="2578" w:author="Author">
              <w:r w:rsidRPr="001A3AB9">
                <w:t>122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12DCFC9" w14:textId="77777777" w:rsidR="00AD7575" w:rsidRPr="001A3AB9" w:rsidRDefault="00AD7575" w:rsidP="004E64AF">
            <w:pPr>
              <w:pStyle w:val="tabletext11"/>
              <w:tabs>
                <w:tab w:val="decimal" w:pos="340"/>
              </w:tabs>
              <w:rPr>
                <w:ins w:id="2579" w:author="Author"/>
              </w:rPr>
            </w:pPr>
          </w:p>
        </w:tc>
      </w:tr>
      <w:tr w:rsidR="00AD7575" w:rsidRPr="001A3AB9" w14:paraId="27F74476" w14:textId="77777777" w:rsidTr="004E64AF">
        <w:trPr>
          <w:cantSplit/>
          <w:trHeight w:val="190"/>
          <w:ins w:id="2580" w:author="Author"/>
        </w:trPr>
        <w:tc>
          <w:tcPr>
            <w:tcW w:w="200" w:type="dxa"/>
          </w:tcPr>
          <w:p w14:paraId="7FB12BA0" w14:textId="77777777" w:rsidR="00AD7575" w:rsidRPr="001A3AB9" w:rsidRDefault="00AD7575" w:rsidP="004E64AF">
            <w:pPr>
              <w:pStyle w:val="tabletext11"/>
              <w:rPr>
                <w:ins w:id="258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AE384DF" w14:textId="77777777" w:rsidR="00AD7575" w:rsidRPr="001A3AB9" w:rsidRDefault="00AD7575" w:rsidP="004E64AF">
            <w:pPr>
              <w:pStyle w:val="tabletext11"/>
              <w:jc w:val="center"/>
              <w:rPr>
                <w:ins w:id="2582" w:author="Author"/>
              </w:rPr>
            </w:pPr>
            <w:ins w:id="2583" w:author="Author">
              <w:r w:rsidRPr="001A3AB9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56D40A5" w14:textId="77777777" w:rsidR="00AD7575" w:rsidRPr="001A3AB9" w:rsidRDefault="00AD7575" w:rsidP="004E64AF">
            <w:pPr>
              <w:pStyle w:val="tabletext11"/>
              <w:jc w:val="right"/>
              <w:rPr>
                <w:ins w:id="2584" w:author="Author"/>
              </w:rPr>
            </w:pPr>
            <w:ins w:id="2585" w:author="Author">
              <w:r w:rsidRPr="001A3AB9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1B55C76B" w14:textId="77777777" w:rsidR="00AD7575" w:rsidRPr="001A3AB9" w:rsidRDefault="00AD7575" w:rsidP="004E64AF">
            <w:pPr>
              <w:pStyle w:val="tabletext11"/>
              <w:jc w:val="both"/>
              <w:rPr>
                <w:ins w:id="2586" w:author="Author"/>
              </w:rPr>
            </w:pPr>
            <w:ins w:id="2587" w:author="Author">
              <w:r w:rsidRPr="001A3AB9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44D026AB" w14:textId="77777777" w:rsidR="00AD7575" w:rsidRPr="001A3AB9" w:rsidRDefault="00AD7575" w:rsidP="004E64AF">
            <w:pPr>
              <w:pStyle w:val="tabletext11"/>
              <w:jc w:val="right"/>
              <w:rPr>
                <w:ins w:id="2588" w:author="Author"/>
              </w:rPr>
            </w:pPr>
            <w:ins w:id="2589" w:author="Author">
              <w:r w:rsidRPr="001A3AB9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0683CF3" w14:textId="77777777" w:rsidR="00AD7575" w:rsidRPr="001A3AB9" w:rsidRDefault="00AD7575" w:rsidP="004E64AF">
            <w:pPr>
              <w:pStyle w:val="tabletext11"/>
              <w:rPr>
                <w:ins w:id="259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9F6ED0D" w14:textId="77777777" w:rsidR="00AD7575" w:rsidRPr="001A3AB9" w:rsidRDefault="00AD7575" w:rsidP="004E64AF">
            <w:pPr>
              <w:pStyle w:val="tabletext11"/>
              <w:rPr>
                <w:ins w:id="259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0F0DD18" w14:textId="77777777" w:rsidR="00AD7575" w:rsidRPr="001A3AB9" w:rsidRDefault="00AD7575" w:rsidP="004E64AF">
            <w:pPr>
              <w:pStyle w:val="tabletext11"/>
              <w:tabs>
                <w:tab w:val="decimal" w:pos="340"/>
              </w:tabs>
              <w:jc w:val="right"/>
              <w:rPr>
                <w:ins w:id="2592" w:author="Author"/>
              </w:rPr>
            </w:pPr>
            <w:ins w:id="2593" w:author="Author">
              <w:r w:rsidRPr="001A3AB9">
                <w:t>196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35ED3FC" w14:textId="77777777" w:rsidR="00AD7575" w:rsidRPr="001A3AB9" w:rsidRDefault="00AD7575" w:rsidP="004E64AF">
            <w:pPr>
              <w:pStyle w:val="tabletext11"/>
              <w:tabs>
                <w:tab w:val="decimal" w:pos="340"/>
              </w:tabs>
              <w:rPr>
                <w:ins w:id="2594" w:author="Author"/>
              </w:rPr>
            </w:pPr>
          </w:p>
        </w:tc>
      </w:tr>
      <w:tr w:rsidR="00AD7575" w:rsidRPr="001A3AB9" w14:paraId="7DF3A972" w14:textId="77777777" w:rsidTr="004E64AF">
        <w:trPr>
          <w:cantSplit/>
          <w:trHeight w:val="190"/>
          <w:ins w:id="2595" w:author="Author"/>
        </w:trPr>
        <w:tc>
          <w:tcPr>
            <w:tcW w:w="200" w:type="dxa"/>
          </w:tcPr>
          <w:p w14:paraId="540A3B82" w14:textId="77777777" w:rsidR="00AD7575" w:rsidRPr="001A3AB9" w:rsidRDefault="00AD7575" w:rsidP="004E64AF">
            <w:pPr>
              <w:pStyle w:val="tabletext11"/>
              <w:rPr>
                <w:ins w:id="259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799BF7F" w14:textId="77777777" w:rsidR="00AD7575" w:rsidRPr="001A3AB9" w:rsidRDefault="00AD7575" w:rsidP="004E64AF">
            <w:pPr>
              <w:pStyle w:val="tabletext11"/>
              <w:jc w:val="center"/>
              <w:rPr>
                <w:ins w:id="2597" w:author="Author"/>
              </w:rPr>
            </w:pPr>
            <w:ins w:id="2598" w:author="Author">
              <w:r w:rsidRPr="001A3AB9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05439BC" w14:textId="77777777" w:rsidR="00AD7575" w:rsidRPr="001A3AB9" w:rsidRDefault="00AD7575" w:rsidP="004E64AF">
            <w:pPr>
              <w:pStyle w:val="tabletext11"/>
              <w:jc w:val="right"/>
              <w:rPr>
                <w:ins w:id="2599" w:author="Author"/>
              </w:rPr>
            </w:pPr>
            <w:ins w:id="2600" w:author="Author">
              <w:r w:rsidRPr="001A3AB9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4A37CFE4" w14:textId="77777777" w:rsidR="00AD7575" w:rsidRPr="001A3AB9" w:rsidRDefault="00AD7575" w:rsidP="004E64AF">
            <w:pPr>
              <w:pStyle w:val="tabletext11"/>
              <w:jc w:val="both"/>
              <w:rPr>
                <w:ins w:id="2601" w:author="Author"/>
              </w:rPr>
            </w:pPr>
            <w:ins w:id="2602" w:author="Author">
              <w:r w:rsidRPr="001A3AB9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A2F3B90" w14:textId="77777777" w:rsidR="00AD7575" w:rsidRPr="001A3AB9" w:rsidRDefault="00AD7575" w:rsidP="004E64AF">
            <w:pPr>
              <w:pStyle w:val="tabletext11"/>
              <w:jc w:val="right"/>
              <w:rPr>
                <w:ins w:id="2603" w:author="Author"/>
              </w:rPr>
            </w:pPr>
            <w:ins w:id="2604" w:author="Author">
              <w:r w:rsidRPr="001A3AB9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10CE611" w14:textId="77777777" w:rsidR="00AD7575" w:rsidRPr="001A3AB9" w:rsidRDefault="00AD7575" w:rsidP="004E64AF">
            <w:pPr>
              <w:pStyle w:val="tabletext11"/>
              <w:rPr>
                <w:ins w:id="260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6E30373" w14:textId="77777777" w:rsidR="00AD7575" w:rsidRPr="001A3AB9" w:rsidRDefault="00AD7575" w:rsidP="004E64AF">
            <w:pPr>
              <w:pStyle w:val="tabletext11"/>
              <w:rPr>
                <w:ins w:id="260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E08347D" w14:textId="77777777" w:rsidR="00AD7575" w:rsidRPr="001A3AB9" w:rsidRDefault="00AD7575" w:rsidP="004E64AF">
            <w:pPr>
              <w:pStyle w:val="tabletext11"/>
              <w:tabs>
                <w:tab w:val="decimal" w:pos="340"/>
              </w:tabs>
              <w:jc w:val="right"/>
              <w:rPr>
                <w:ins w:id="2607" w:author="Author"/>
              </w:rPr>
            </w:pPr>
            <w:ins w:id="2608" w:author="Author">
              <w:r w:rsidRPr="001A3AB9">
                <w:t>332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BD24D7D" w14:textId="77777777" w:rsidR="00AD7575" w:rsidRPr="001A3AB9" w:rsidRDefault="00AD7575" w:rsidP="004E64AF">
            <w:pPr>
              <w:pStyle w:val="tabletext11"/>
              <w:tabs>
                <w:tab w:val="decimal" w:pos="340"/>
              </w:tabs>
              <w:rPr>
                <w:ins w:id="2609" w:author="Author"/>
              </w:rPr>
            </w:pPr>
          </w:p>
        </w:tc>
      </w:tr>
      <w:tr w:rsidR="00AD7575" w:rsidRPr="001A3AB9" w14:paraId="64BF6757" w14:textId="77777777" w:rsidTr="004E64AF">
        <w:trPr>
          <w:cantSplit/>
          <w:trHeight w:val="190"/>
          <w:ins w:id="2610" w:author="Author"/>
        </w:trPr>
        <w:tc>
          <w:tcPr>
            <w:tcW w:w="200" w:type="dxa"/>
          </w:tcPr>
          <w:p w14:paraId="07B87021" w14:textId="77777777" w:rsidR="00AD7575" w:rsidRPr="001A3AB9" w:rsidRDefault="00AD7575" w:rsidP="004E64AF">
            <w:pPr>
              <w:pStyle w:val="tabletext11"/>
              <w:rPr>
                <w:ins w:id="261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9B26340" w14:textId="77777777" w:rsidR="00AD7575" w:rsidRPr="001A3AB9" w:rsidRDefault="00AD7575" w:rsidP="004E64AF">
            <w:pPr>
              <w:pStyle w:val="tabletext11"/>
              <w:jc w:val="center"/>
              <w:rPr>
                <w:ins w:id="2612" w:author="Author"/>
              </w:rPr>
            </w:pPr>
            <w:ins w:id="2613" w:author="Author">
              <w:r w:rsidRPr="001A3AB9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B96701B" w14:textId="77777777" w:rsidR="00AD7575" w:rsidRPr="001A3AB9" w:rsidRDefault="00AD7575" w:rsidP="004E64AF">
            <w:pPr>
              <w:pStyle w:val="tabletext11"/>
              <w:jc w:val="right"/>
              <w:rPr>
                <w:ins w:id="2614" w:author="Author"/>
              </w:rPr>
            </w:pPr>
            <w:ins w:id="2615" w:author="Author">
              <w:r w:rsidRPr="001A3AB9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35579E31" w14:textId="77777777" w:rsidR="00AD7575" w:rsidRPr="001A3AB9" w:rsidRDefault="00AD7575" w:rsidP="004E64AF">
            <w:pPr>
              <w:pStyle w:val="tabletext11"/>
              <w:jc w:val="both"/>
              <w:rPr>
                <w:ins w:id="2616" w:author="Author"/>
              </w:rPr>
            </w:pPr>
            <w:ins w:id="2617" w:author="Author">
              <w:r w:rsidRPr="001A3AB9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7D5C843B" w14:textId="77777777" w:rsidR="00AD7575" w:rsidRPr="001A3AB9" w:rsidRDefault="00AD7575" w:rsidP="004E64AF">
            <w:pPr>
              <w:pStyle w:val="tabletext11"/>
              <w:jc w:val="right"/>
              <w:rPr>
                <w:ins w:id="2618" w:author="Author"/>
              </w:rPr>
            </w:pPr>
            <w:ins w:id="2619" w:author="Author">
              <w:r w:rsidRPr="001A3AB9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149C1BE" w14:textId="77777777" w:rsidR="00AD7575" w:rsidRPr="001A3AB9" w:rsidRDefault="00AD7575" w:rsidP="004E64AF">
            <w:pPr>
              <w:pStyle w:val="tabletext11"/>
              <w:rPr>
                <w:ins w:id="262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59A8F08" w14:textId="77777777" w:rsidR="00AD7575" w:rsidRPr="001A3AB9" w:rsidRDefault="00AD7575" w:rsidP="004E64AF">
            <w:pPr>
              <w:pStyle w:val="tabletext11"/>
              <w:rPr>
                <w:ins w:id="262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56E0D28" w14:textId="77777777" w:rsidR="00AD7575" w:rsidRPr="001A3AB9" w:rsidRDefault="00AD7575" w:rsidP="004E64AF">
            <w:pPr>
              <w:pStyle w:val="tabletext11"/>
              <w:tabs>
                <w:tab w:val="decimal" w:pos="340"/>
              </w:tabs>
              <w:jc w:val="right"/>
              <w:rPr>
                <w:ins w:id="2622" w:author="Author"/>
              </w:rPr>
            </w:pPr>
            <w:ins w:id="2623" w:author="Author">
              <w:r w:rsidRPr="001A3AB9">
                <w:t>868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9FB9CE9" w14:textId="77777777" w:rsidR="00AD7575" w:rsidRPr="001A3AB9" w:rsidRDefault="00AD7575" w:rsidP="004E64AF">
            <w:pPr>
              <w:pStyle w:val="tabletext11"/>
              <w:tabs>
                <w:tab w:val="decimal" w:pos="340"/>
              </w:tabs>
              <w:rPr>
                <w:ins w:id="2624" w:author="Author"/>
              </w:rPr>
            </w:pPr>
          </w:p>
        </w:tc>
      </w:tr>
      <w:tr w:rsidR="00AD7575" w:rsidRPr="001A3AB9" w14:paraId="2615B6F3" w14:textId="77777777" w:rsidTr="004E64AF">
        <w:trPr>
          <w:cantSplit/>
          <w:trHeight w:val="190"/>
          <w:ins w:id="2625" w:author="Author"/>
        </w:trPr>
        <w:tc>
          <w:tcPr>
            <w:tcW w:w="200" w:type="dxa"/>
          </w:tcPr>
          <w:p w14:paraId="1DEC6680" w14:textId="77777777" w:rsidR="00AD7575" w:rsidRPr="001A3AB9" w:rsidRDefault="00AD7575" w:rsidP="004E64AF">
            <w:pPr>
              <w:pStyle w:val="tabletext11"/>
              <w:rPr>
                <w:ins w:id="262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124F393" w14:textId="77777777" w:rsidR="00AD7575" w:rsidRPr="001A3AB9" w:rsidRDefault="00AD7575" w:rsidP="004E64AF">
            <w:pPr>
              <w:pStyle w:val="tabletext11"/>
              <w:jc w:val="center"/>
              <w:rPr>
                <w:ins w:id="2627" w:author="Author"/>
              </w:rPr>
            </w:pPr>
            <w:ins w:id="2628" w:author="Author">
              <w:r w:rsidRPr="001A3AB9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1A11549" w14:textId="77777777" w:rsidR="00AD7575" w:rsidRPr="001A3AB9" w:rsidRDefault="00AD7575" w:rsidP="004E64AF">
            <w:pPr>
              <w:pStyle w:val="tabletext11"/>
              <w:jc w:val="right"/>
              <w:rPr>
                <w:ins w:id="2629" w:author="Author"/>
              </w:rPr>
            </w:pPr>
            <w:ins w:id="2630" w:author="Author">
              <w:r w:rsidRPr="001A3AB9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2BBA64EB" w14:textId="77777777" w:rsidR="00AD7575" w:rsidRPr="001A3AB9" w:rsidRDefault="00AD7575" w:rsidP="004E64AF">
            <w:pPr>
              <w:pStyle w:val="tabletext11"/>
              <w:jc w:val="both"/>
              <w:rPr>
                <w:ins w:id="2631" w:author="Author"/>
              </w:rPr>
            </w:pPr>
            <w:ins w:id="2632" w:author="Author">
              <w:r w:rsidRPr="001A3AB9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28BE4538" w14:textId="77777777" w:rsidR="00AD7575" w:rsidRPr="001A3AB9" w:rsidRDefault="00AD7575" w:rsidP="004E64AF">
            <w:pPr>
              <w:pStyle w:val="tabletext11"/>
              <w:jc w:val="right"/>
              <w:rPr>
                <w:ins w:id="2633" w:author="Author"/>
              </w:rPr>
            </w:pPr>
            <w:ins w:id="2634" w:author="Author">
              <w:r w:rsidRPr="001A3AB9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6723183" w14:textId="77777777" w:rsidR="00AD7575" w:rsidRPr="001A3AB9" w:rsidRDefault="00AD7575" w:rsidP="004E64AF">
            <w:pPr>
              <w:pStyle w:val="tabletext11"/>
              <w:rPr>
                <w:ins w:id="263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5E242F7" w14:textId="77777777" w:rsidR="00AD7575" w:rsidRPr="001A3AB9" w:rsidRDefault="00AD7575" w:rsidP="004E64AF">
            <w:pPr>
              <w:pStyle w:val="tabletext11"/>
              <w:rPr>
                <w:ins w:id="263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42F9F13" w14:textId="77777777" w:rsidR="00AD7575" w:rsidRPr="001A3AB9" w:rsidRDefault="00AD7575" w:rsidP="004E64AF">
            <w:pPr>
              <w:pStyle w:val="tabletext11"/>
              <w:tabs>
                <w:tab w:val="decimal" w:pos="340"/>
              </w:tabs>
              <w:jc w:val="right"/>
              <w:rPr>
                <w:ins w:id="2637" w:author="Author"/>
              </w:rPr>
            </w:pPr>
            <w:ins w:id="2638" w:author="Author">
              <w:r w:rsidRPr="001A3AB9">
                <w:t>1,996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1F66F39" w14:textId="77777777" w:rsidR="00AD7575" w:rsidRPr="001A3AB9" w:rsidRDefault="00AD7575" w:rsidP="004E64AF">
            <w:pPr>
              <w:pStyle w:val="tabletext11"/>
              <w:tabs>
                <w:tab w:val="decimal" w:pos="340"/>
              </w:tabs>
              <w:rPr>
                <w:ins w:id="2639" w:author="Author"/>
              </w:rPr>
            </w:pPr>
          </w:p>
        </w:tc>
      </w:tr>
      <w:tr w:rsidR="00AD7575" w:rsidRPr="001A3AB9" w14:paraId="3AFA67B0" w14:textId="77777777" w:rsidTr="004E64AF">
        <w:trPr>
          <w:cantSplit/>
          <w:trHeight w:val="190"/>
          <w:ins w:id="2640" w:author="Author"/>
        </w:trPr>
        <w:tc>
          <w:tcPr>
            <w:tcW w:w="200" w:type="dxa"/>
          </w:tcPr>
          <w:p w14:paraId="2A184891" w14:textId="77777777" w:rsidR="00AD7575" w:rsidRPr="001A3AB9" w:rsidRDefault="00AD7575" w:rsidP="004E64AF">
            <w:pPr>
              <w:pStyle w:val="tabletext11"/>
              <w:rPr>
                <w:ins w:id="264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B6AD" w14:textId="77777777" w:rsidR="00AD7575" w:rsidRPr="001A3AB9" w:rsidRDefault="00AD7575" w:rsidP="004E64AF">
            <w:pPr>
              <w:pStyle w:val="tabletext11"/>
              <w:jc w:val="center"/>
              <w:rPr>
                <w:ins w:id="2642" w:author="Author"/>
              </w:rPr>
            </w:pPr>
            <w:ins w:id="2643" w:author="Author">
              <w:r w:rsidRPr="001A3AB9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00AFB6" w14:textId="77777777" w:rsidR="00AD7575" w:rsidRPr="001A3AB9" w:rsidRDefault="00AD7575" w:rsidP="004E64AF">
            <w:pPr>
              <w:pStyle w:val="tabletext11"/>
              <w:jc w:val="right"/>
              <w:rPr>
                <w:ins w:id="2644" w:author="Author"/>
              </w:rPr>
            </w:pPr>
            <w:ins w:id="2645" w:author="Author">
              <w:r w:rsidRPr="001A3AB9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1761C10C" w14:textId="77777777" w:rsidR="00AD7575" w:rsidRPr="001A3AB9" w:rsidRDefault="00AD7575" w:rsidP="004E64AF">
            <w:pPr>
              <w:pStyle w:val="tabletext11"/>
              <w:jc w:val="right"/>
              <w:rPr>
                <w:ins w:id="2646" w:author="Author"/>
              </w:rPr>
            </w:pPr>
            <w:ins w:id="2647" w:author="Author">
              <w:r w:rsidRPr="001A3AB9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37A5D4" w14:textId="77777777" w:rsidR="00AD7575" w:rsidRPr="001A3AB9" w:rsidRDefault="00AD7575" w:rsidP="004E64AF">
            <w:pPr>
              <w:pStyle w:val="tabletext11"/>
              <w:rPr>
                <w:ins w:id="264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1DE17FE6" w14:textId="77777777" w:rsidR="00AD7575" w:rsidRPr="001A3AB9" w:rsidRDefault="00AD7575" w:rsidP="004E64AF">
            <w:pPr>
              <w:pStyle w:val="tabletext11"/>
              <w:rPr>
                <w:ins w:id="2649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6EF451C6" w14:textId="77777777" w:rsidR="00AD7575" w:rsidRPr="001A3AB9" w:rsidRDefault="00AD7575" w:rsidP="004E64AF">
            <w:pPr>
              <w:pStyle w:val="tabletext11"/>
              <w:tabs>
                <w:tab w:val="decimal" w:pos="340"/>
              </w:tabs>
              <w:jc w:val="right"/>
              <w:rPr>
                <w:ins w:id="2650" w:author="Author"/>
              </w:rPr>
            </w:pPr>
            <w:ins w:id="2651" w:author="Author">
              <w:r w:rsidRPr="001A3AB9">
                <w:t>4,207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F2141D" w14:textId="77777777" w:rsidR="00AD7575" w:rsidRPr="001A3AB9" w:rsidRDefault="00AD7575" w:rsidP="004E64AF">
            <w:pPr>
              <w:pStyle w:val="tabletext11"/>
              <w:tabs>
                <w:tab w:val="decimal" w:pos="340"/>
              </w:tabs>
              <w:rPr>
                <w:ins w:id="2652" w:author="Author"/>
              </w:rPr>
            </w:pPr>
          </w:p>
        </w:tc>
      </w:tr>
    </w:tbl>
    <w:p w14:paraId="3615FE76" w14:textId="0BE0997A" w:rsidR="00AD7575" w:rsidRDefault="00AD7575" w:rsidP="00AD7575">
      <w:pPr>
        <w:pStyle w:val="tablecaption"/>
      </w:pPr>
      <w:ins w:id="2653" w:author="Author">
        <w:r w:rsidRPr="001A3AB9">
          <w:t>Table 289.B.2.a.(1)(a)(LC) Other Than Auto Service Operations Loss Costs</w:t>
        </w:r>
      </w:ins>
    </w:p>
    <w:p w14:paraId="426C8E2C" w14:textId="5997184E" w:rsidR="00AD7575" w:rsidRDefault="00AD7575" w:rsidP="00AD7575">
      <w:pPr>
        <w:pStyle w:val="isonormal"/>
        <w:jc w:val="left"/>
      </w:pPr>
    </w:p>
    <w:p w14:paraId="6820787C" w14:textId="77777777" w:rsidR="00AD7575" w:rsidRDefault="00AD7575" w:rsidP="00AD7575">
      <w:pPr>
        <w:pStyle w:val="isonormal"/>
        <w:sectPr w:rsidR="00AD7575" w:rsidSect="00AD7575"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40BB2755" w14:textId="77777777" w:rsidR="00AD7575" w:rsidRPr="00440F95" w:rsidRDefault="00AD7575" w:rsidP="00AD7575">
      <w:pPr>
        <w:pStyle w:val="boxrule"/>
        <w:rPr>
          <w:ins w:id="2654" w:author="Author"/>
        </w:rPr>
      </w:pPr>
      <w:ins w:id="2655" w:author="Author">
        <w:r w:rsidRPr="00440F95">
          <w:lastRenderedPageBreak/>
          <w:t>290.  HIRED AUTOS</w:t>
        </w:r>
      </w:ins>
    </w:p>
    <w:p w14:paraId="66E0AC23" w14:textId="77777777" w:rsidR="00AD7575" w:rsidRPr="00440F95" w:rsidRDefault="00AD7575" w:rsidP="00AD7575">
      <w:pPr>
        <w:pStyle w:val="isonormal"/>
        <w:rPr>
          <w:ins w:id="265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AD7575" w:rsidRPr="00440F95" w14:paraId="04B689CD" w14:textId="77777777" w:rsidTr="004E64AF">
        <w:trPr>
          <w:cantSplit/>
          <w:trHeight w:val="190"/>
          <w:ins w:id="2657" w:author="Author"/>
        </w:trPr>
        <w:tc>
          <w:tcPr>
            <w:tcW w:w="200" w:type="dxa"/>
          </w:tcPr>
          <w:p w14:paraId="5438A6C3" w14:textId="77777777" w:rsidR="00AD7575" w:rsidRPr="00440F95" w:rsidRDefault="00AD7575" w:rsidP="004E64AF">
            <w:pPr>
              <w:pStyle w:val="tablehead"/>
              <w:rPr>
                <w:ins w:id="2658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625DD6" w14:textId="77777777" w:rsidR="00AD7575" w:rsidRPr="00440F95" w:rsidRDefault="00AD7575" w:rsidP="004E64AF">
            <w:pPr>
              <w:pStyle w:val="tablehead"/>
              <w:rPr>
                <w:ins w:id="2659" w:author="Author"/>
              </w:rPr>
            </w:pPr>
            <w:ins w:id="2660" w:author="Author">
              <w:r w:rsidRPr="00440F95">
                <w:t xml:space="preserve">Cost Of Hire Basis – All Territories </w:t>
              </w:r>
              <w:r w:rsidRPr="00440F95">
                <w:br/>
                <w:t xml:space="preserve">Liability Base Loss Cost </w:t>
              </w:r>
            </w:ins>
          </w:p>
        </w:tc>
      </w:tr>
      <w:tr w:rsidR="00AD7575" w:rsidRPr="00440F95" w14:paraId="08854FA6" w14:textId="77777777" w:rsidTr="004E64AF">
        <w:trPr>
          <w:cantSplit/>
          <w:trHeight w:val="190"/>
          <w:ins w:id="2661" w:author="Author"/>
        </w:trPr>
        <w:tc>
          <w:tcPr>
            <w:tcW w:w="200" w:type="dxa"/>
          </w:tcPr>
          <w:p w14:paraId="69D133A5" w14:textId="77777777" w:rsidR="00AD7575" w:rsidRPr="00440F95" w:rsidRDefault="00AD7575" w:rsidP="004E64AF">
            <w:pPr>
              <w:pStyle w:val="tabletext11"/>
              <w:rPr>
                <w:ins w:id="2662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9B7274C" w14:textId="77777777" w:rsidR="00AD7575" w:rsidRPr="00440F95" w:rsidRDefault="00AD7575" w:rsidP="004E64AF">
            <w:pPr>
              <w:pStyle w:val="tabletext11"/>
              <w:jc w:val="right"/>
              <w:rPr>
                <w:ins w:id="2663" w:author="Author"/>
              </w:rPr>
            </w:pPr>
            <w:ins w:id="2664" w:author="Author">
              <w:r w:rsidRPr="00440F95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26B46BC" w14:textId="77777777" w:rsidR="00AD7575" w:rsidRPr="00440F95" w:rsidRDefault="00AD7575" w:rsidP="004E64AF">
            <w:pPr>
              <w:pStyle w:val="tabletext11"/>
              <w:rPr>
                <w:ins w:id="2665" w:author="Author"/>
              </w:rPr>
            </w:pPr>
            <w:ins w:id="2666" w:author="Author">
              <w:r w:rsidRPr="00440F95">
                <w:t>1.22</w:t>
              </w:r>
            </w:ins>
          </w:p>
        </w:tc>
      </w:tr>
    </w:tbl>
    <w:p w14:paraId="148C5EE0" w14:textId="2BCAF611" w:rsidR="00AD7575" w:rsidRDefault="00AD7575" w:rsidP="00AD7575">
      <w:pPr>
        <w:pStyle w:val="tablecaption"/>
      </w:pPr>
      <w:ins w:id="2667" w:author="Author">
        <w:r w:rsidRPr="00440F95">
          <w:t>Table 290.B.3.a.(1)(LC) Cost Of Hire Basis Liability Loss Cost</w:t>
        </w:r>
      </w:ins>
    </w:p>
    <w:p w14:paraId="244EA1A0" w14:textId="779B3A7C" w:rsidR="00AD7575" w:rsidRDefault="00AD7575" w:rsidP="00AD7575">
      <w:pPr>
        <w:pStyle w:val="isonormal"/>
        <w:jc w:val="left"/>
      </w:pPr>
    </w:p>
    <w:p w14:paraId="6A5262C2" w14:textId="77777777" w:rsidR="00AD7575" w:rsidRDefault="00AD7575" w:rsidP="00AD7575">
      <w:pPr>
        <w:pStyle w:val="isonormal"/>
        <w:sectPr w:rsidR="00AD7575" w:rsidSect="00AD7575">
          <w:pgSz w:w="12240" w:h="15840"/>
          <w:pgMar w:top="1400" w:right="960" w:bottom="1560" w:left="1200" w:header="0" w:footer="480" w:gutter="0"/>
          <w:cols w:space="0"/>
          <w:docGrid w:linePitch="326"/>
        </w:sectPr>
      </w:pPr>
    </w:p>
    <w:p w14:paraId="75A38B55" w14:textId="77777777" w:rsidR="00AD7575" w:rsidRPr="0005057D" w:rsidRDefault="00AD7575" w:rsidP="00AD7575">
      <w:pPr>
        <w:pStyle w:val="boxrule"/>
        <w:rPr>
          <w:ins w:id="2668" w:author="Author"/>
        </w:rPr>
      </w:pPr>
      <w:ins w:id="2669" w:author="Author">
        <w:r w:rsidRPr="0005057D">
          <w:lastRenderedPageBreak/>
          <w:t>297.  UNINSURED MOTORISTS INSURANCE</w:t>
        </w:r>
      </w:ins>
    </w:p>
    <w:p w14:paraId="1E253A6F" w14:textId="77777777" w:rsidR="00AD7575" w:rsidRPr="0005057D" w:rsidRDefault="00AD7575" w:rsidP="00AD7575">
      <w:pPr>
        <w:pStyle w:val="isonormal"/>
        <w:rPr>
          <w:ins w:id="2670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420"/>
        <w:gridCol w:w="700"/>
        <w:gridCol w:w="480"/>
        <w:gridCol w:w="500"/>
        <w:gridCol w:w="750"/>
        <w:gridCol w:w="350"/>
      </w:tblGrid>
      <w:tr w:rsidR="00AD7575" w:rsidRPr="0005057D" w14:paraId="2ADE5571" w14:textId="77777777" w:rsidTr="004E64AF">
        <w:trPr>
          <w:cantSplit/>
          <w:trHeight w:val="190"/>
          <w:ins w:id="2671" w:author="Author"/>
        </w:trPr>
        <w:tc>
          <w:tcPr>
            <w:tcW w:w="200" w:type="dxa"/>
          </w:tcPr>
          <w:p w14:paraId="153F8639" w14:textId="77777777" w:rsidR="00AD7575" w:rsidRPr="0005057D" w:rsidRDefault="00AD7575" w:rsidP="004E64AF">
            <w:pPr>
              <w:pStyle w:val="tabletext11"/>
              <w:rPr>
                <w:ins w:id="2672" w:author="Author"/>
              </w:rPr>
            </w:pPr>
            <w:ins w:id="2673" w:author="Author">
              <w:r w:rsidRPr="0005057D">
                <w:br/>
              </w:r>
              <w:r w:rsidRPr="0005057D">
                <w:br/>
              </w:r>
            </w:ins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D00A3" w14:textId="77777777" w:rsidR="00AD7575" w:rsidRPr="0005057D" w:rsidRDefault="00AD7575" w:rsidP="004E64AF">
            <w:pPr>
              <w:pStyle w:val="tablehead"/>
              <w:rPr>
                <w:ins w:id="2674" w:author="Author"/>
              </w:rPr>
            </w:pPr>
            <w:ins w:id="2675" w:author="Author">
              <w:r w:rsidRPr="0005057D">
                <w:t>Uninsured Motorists Bodily Injury</w:t>
              </w:r>
              <w:r w:rsidRPr="0005057D">
                <w:br/>
                <w:t>And Property Damage</w:t>
              </w:r>
              <w:r w:rsidRPr="0005057D">
                <w:br/>
                <w:t>Added On To At-fault Liability Limits</w:t>
              </w:r>
            </w:ins>
          </w:p>
        </w:tc>
      </w:tr>
      <w:tr w:rsidR="00AD7575" w:rsidRPr="0005057D" w14:paraId="6F883300" w14:textId="77777777" w:rsidTr="004E64AF">
        <w:trPr>
          <w:cantSplit/>
          <w:trHeight w:val="190"/>
          <w:ins w:id="2676" w:author="Author"/>
        </w:trPr>
        <w:tc>
          <w:tcPr>
            <w:tcW w:w="200" w:type="dxa"/>
          </w:tcPr>
          <w:p w14:paraId="2E809CEE" w14:textId="77777777" w:rsidR="00AD7575" w:rsidRPr="0005057D" w:rsidRDefault="00AD7575" w:rsidP="004E64AF">
            <w:pPr>
              <w:pStyle w:val="tablehead"/>
              <w:rPr>
                <w:ins w:id="2677" w:author="Author"/>
              </w:rPr>
            </w:pPr>
            <w:ins w:id="2678" w:author="Author">
              <w:r w:rsidRPr="0005057D">
                <w:br/>
              </w:r>
              <w:r w:rsidRPr="0005057D">
                <w:br/>
              </w:r>
              <w:r w:rsidRPr="0005057D">
                <w:br/>
              </w:r>
              <w:r w:rsidRPr="0005057D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1117E0" w14:textId="77777777" w:rsidR="00AD7575" w:rsidRPr="0005057D" w:rsidRDefault="00AD7575" w:rsidP="004E64AF">
            <w:pPr>
              <w:pStyle w:val="tablehead"/>
              <w:rPr>
                <w:ins w:id="2679" w:author="Author"/>
              </w:rPr>
            </w:pPr>
            <w:ins w:id="2680" w:author="Author">
              <w:r w:rsidRPr="0005057D">
                <w:t>Limits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CDB5CF" w14:textId="77777777" w:rsidR="00AD7575" w:rsidRPr="0005057D" w:rsidRDefault="00AD7575" w:rsidP="004E64AF">
            <w:pPr>
              <w:pStyle w:val="tablehead"/>
              <w:rPr>
                <w:ins w:id="2681" w:author="Author"/>
              </w:rPr>
            </w:pPr>
            <w:ins w:id="2682" w:author="Author">
              <w:r w:rsidRPr="0005057D">
                <w:t>Private</w:t>
              </w:r>
              <w:r w:rsidRPr="0005057D">
                <w:br/>
                <w:t>Passenger</w:t>
              </w:r>
              <w:r w:rsidRPr="0005057D">
                <w:br/>
                <w:t>Types</w:t>
              </w:r>
              <w:r w:rsidRPr="0005057D">
                <w:br/>
                <w:t>Per 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C479FA" w14:textId="77777777" w:rsidR="00AD7575" w:rsidRPr="0005057D" w:rsidRDefault="00AD7575" w:rsidP="004E64AF">
            <w:pPr>
              <w:pStyle w:val="tablehead"/>
              <w:rPr>
                <w:ins w:id="2683" w:author="Author"/>
              </w:rPr>
            </w:pPr>
            <w:ins w:id="2684" w:author="Author">
              <w:r w:rsidRPr="0005057D">
                <w:t>Other Than</w:t>
              </w:r>
              <w:r w:rsidRPr="0005057D">
                <w:br/>
                <w:t>Private</w:t>
              </w:r>
              <w:r w:rsidRPr="0005057D">
                <w:br/>
                <w:t>Passenger</w:t>
              </w:r>
              <w:r w:rsidRPr="0005057D">
                <w:br/>
                <w:t>Types</w:t>
              </w:r>
              <w:r w:rsidRPr="0005057D">
                <w:br/>
                <w:t>Per Exposure</w:t>
              </w:r>
            </w:ins>
          </w:p>
        </w:tc>
      </w:tr>
      <w:tr w:rsidR="00AD7575" w:rsidRPr="0005057D" w14:paraId="4CD95440" w14:textId="77777777" w:rsidTr="004E64AF">
        <w:trPr>
          <w:cantSplit/>
          <w:trHeight w:val="190"/>
          <w:ins w:id="2685" w:author="Author"/>
        </w:trPr>
        <w:tc>
          <w:tcPr>
            <w:tcW w:w="200" w:type="dxa"/>
          </w:tcPr>
          <w:p w14:paraId="57197644" w14:textId="77777777" w:rsidR="00AD7575" w:rsidRPr="0005057D" w:rsidRDefault="00AD7575" w:rsidP="004E64AF">
            <w:pPr>
              <w:pStyle w:val="tabletext11"/>
              <w:rPr>
                <w:ins w:id="26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DB04DE" w14:textId="77777777" w:rsidR="00AD7575" w:rsidRPr="0005057D" w:rsidRDefault="00AD7575" w:rsidP="004E64AF">
            <w:pPr>
              <w:pStyle w:val="tabletext11"/>
              <w:jc w:val="right"/>
              <w:rPr>
                <w:ins w:id="2687" w:author="Author"/>
              </w:rPr>
            </w:pPr>
            <w:ins w:id="2688" w:author="Author">
              <w:r w:rsidRPr="0005057D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B567D49" w14:textId="77777777" w:rsidR="00AD7575" w:rsidRPr="0005057D" w:rsidRDefault="00AD7575" w:rsidP="004E64AF">
            <w:pPr>
              <w:pStyle w:val="tabletext11"/>
              <w:jc w:val="right"/>
              <w:rPr>
                <w:ins w:id="2689" w:author="Author"/>
              </w:rPr>
            </w:pPr>
            <w:ins w:id="2690" w:author="Author">
              <w:r w:rsidRPr="0005057D">
                <w:t>75,000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111BAE" w14:textId="77777777" w:rsidR="00AD7575" w:rsidRPr="0005057D" w:rsidRDefault="00AD7575" w:rsidP="004E64AF">
            <w:pPr>
              <w:pStyle w:val="tabletext11"/>
              <w:rPr>
                <w:ins w:id="2691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5FCAF7" w14:textId="77777777" w:rsidR="00AD7575" w:rsidRPr="0005057D" w:rsidRDefault="00AD7575" w:rsidP="004E64AF">
            <w:pPr>
              <w:pStyle w:val="tabletext11"/>
              <w:jc w:val="right"/>
              <w:rPr>
                <w:ins w:id="2692" w:author="Author"/>
              </w:rPr>
            </w:pPr>
            <w:ins w:id="2693" w:author="Author">
              <w:r w:rsidRPr="0005057D">
                <w:t>$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4FA16A8" w14:textId="77777777" w:rsidR="00AD7575" w:rsidRPr="0005057D" w:rsidRDefault="00AD7575" w:rsidP="004E64AF">
            <w:pPr>
              <w:pStyle w:val="tabletext11"/>
              <w:jc w:val="right"/>
              <w:rPr>
                <w:ins w:id="2694" w:author="Author"/>
              </w:rPr>
            </w:pPr>
            <w:ins w:id="2695" w:author="Author">
              <w:r w:rsidRPr="0005057D">
                <w:rPr>
                  <w:rFonts w:cs="Arial"/>
                  <w:color w:val="000000"/>
                  <w:szCs w:val="18"/>
                </w:rPr>
                <w:t>52.20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441C53" w14:textId="77777777" w:rsidR="00AD7575" w:rsidRPr="0005057D" w:rsidRDefault="00AD7575" w:rsidP="004E64AF">
            <w:pPr>
              <w:pStyle w:val="tabletext11"/>
              <w:rPr>
                <w:ins w:id="2696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FF6835" w14:textId="77777777" w:rsidR="00AD7575" w:rsidRPr="0005057D" w:rsidRDefault="00AD7575" w:rsidP="004E64AF">
            <w:pPr>
              <w:pStyle w:val="tabletext11"/>
              <w:jc w:val="right"/>
              <w:rPr>
                <w:ins w:id="2697" w:author="Author"/>
              </w:rPr>
            </w:pPr>
            <w:ins w:id="2698" w:author="Author">
              <w:r w:rsidRPr="0005057D">
                <w:t>$</w:t>
              </w:r>
            </w:ins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54D7ABE" w14:textId="77777777" w:rsidR="00AD7575" w:rsidRPr="0005057D" w:rsidRDefault="00AD7575" w:rsidP="004E64AF">
            <w:pPr>
              <w:pStyle w:val="tabletext11"/>
              <w:jc w:val="right"/>
              <w:rPr>
                <w:ins w:id="2699" w:author="Author"/>
              </w:rPr>
            </w:pPr>
            <w:ins w:id="2700" w:author="Author">
              <w:r w:rsidRPr="0005057D">
                <w:rPr>
                  <w:rFonts w:cs="Arial"/>
                  <w:color w:val="000000"/>
                  <w:szCs w:val="18"/>
                </w:rPr>
                <w:t>37.48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6A9B6D" w14:textId="77777777" w:rsidR="00AD7575" w:rsidRPr="0005057D" w:rsidRDefault="00AD7575" w:rsidP="004E64AF">
            <w:pPr>
              <w:pStyle w:val="tabletext11"/>
              <w:rPr>
                <w:ins w:id="2701" w:author="Author"/>
              </w:rPr>
            </w:pPr>
          </w:p>
        </w:tc>
      </w:tr>
      <w:tr w:rsidR="00AD7575" w:rsidRPr="0005057D" w14:paraId="75FED3EA" w14:textId="77777777" w:rsidTr="004E64AF">
        <w:trPr>
          <w:cantSplit/>
          <w:trHeight w:val="190"/>
          <w:ins w:id="2702" w:author="Author"/>
        </w:trPr>
        <w:tc>
          <w:tcPr>
            <w:tcW w:w="200" w:type="dxa"/>
          </w:tcPr>
          <w:p w14:paraId="4882092B" w14:textId="77777777" w:rsidR="00AD7575" w:rsidRPr="0005057D" w:rsidRDefault="00AD7575" w:rsidP="004E64AF">
            <w:pPr>
              <w:pStyle w:val="tabletext11"/>
              <w:rPr>
                <w:ins w:id="270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A6A25E" w14:textId="77777777" w:rsidR="00AD7575" w:rsidRPr="0005057D" w:rsidRDefault="00AD7575" w:rsidP="004E64AF">
            <w:pPr>
              <w:pStyle w:val="tabletext11"/>
              <w:jc w:val="center"/>
              <w:rPr>
                <w:ins w:id="270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6AFD1A1" w14:textId="77777777" w:rsidR="00AD7575" w:rsidRPr="0005057D" w:rsidRDefault="00AD7575" w:rsidP="004E64AF">
            <w:pPr>
              <w:pStyle w:val="tabletext11"/>
              <w:jc w:val="right"/>
              <w:rPr>
                <w:ins w:id="2705" w:author="Author"/>
              </w:rPr>
            </w:pPr>
            <w:ins w:id="2706" w:author="Author">
              <w:r w:rsidRPr="0005057D">
                <w:t>100,000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09F364" w14:textId="77777777" w:rsidR="00AD7575" w:rsidRPr="0005057D" w:rsidRDefault="00AD7575" w:rsidP="004E64AF">
            <w:pPr>
              <w:pStyle w:val="tabletext11"/>
              <w:rPr>
                <w:ins w:id="2707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CB1E5D" w14:textId="77777777" w:rsidR="00AD7575" w:rsidRPr="0005057D" w:rsidRDefault="00AD7575" w:rsidP="004E64AF">
            <w:pPr>
              <w:pStyle w:val="tabletext11"/>
              <w:jc w:val="right"/>
              <w:rPr>
                <w:ins w:id="2708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558CA3A" w14:textId="77777777" w:rsidR="00AD7575" w:rsidRPr="0005057D" w:rsidRDefault="00AD7575" w:rsidP="004E64AF">
            <w:pPr>
              <w:pStyle w:val="tabletext11"/>
              <w:jc w:val="right"/>
              <w:rPr>
                <w:ins w:id="2709" w:author="Author"/>
              </w:rPr>
            </w:pPr>
            <w:ins w:id="2710" w:author="Author">
              <w:r w:rsidRPr="0005057D">
                <w:rPr>
                  <w:rFonts w:cs="Arial"/>
                  <w:color w:val="000000"/>
                  <w:szCs w:val="18"/>
                </w:rPr>
                <w:t>60.32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52D0E3" w14:textId="77777777" w:rsidR="00AD7575" w:rsidRPr="0005057D" w:rsidRDefault="00AD7575" w:rsidP="004E64AF">
            <w:pPr>
              <w:pStyle w:val="tabletext11"/>
              <w:rPr>
                <w:ins w:id="2711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2468AF" w14:textId="77777777" w:rsidR="00AD7575" w:rsidRPr="0005057D" w:rsidRDefault="00AD7575" w:rsidP="004E64AF">
            <w:pPr>
              <w:pStyle w:val="tabletext11"/>
              <w:jc w:val="right"/>
              <w:rPr>
                <w:ins w:id="2712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DD0E1B5" w14:textId="77777777" w:rsidR="00AD7575" w:rsidRPr="0005057D" w:rsidRDefault="00AD7575" w:rsidP="004E64AF">
            <w:pPr>
              <w:pStyle w:val="tabletext11"/>
              <w:jc w:val="right"/>
              <w:rPr>
                <w:ins w:id="2713" w:author="Author"/>
              </w:rPr>
            </w:pPr>
            <w:ins w:id="2714" w:author="Author">
              <w:r w:rsidRPr="0005057D">
                <w:rPr>
                  <w:rFonts w:cs="Arial"/>
                  <w:color w:val="000000"/>
                  <w:szCs w:val="18"/>
                </w:rPr>
                <w:t>42.96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6FB851" w14:textId="77777777" w:rsidR="00AD7575" w:rsidRPr="0005057D" w:rsidRDefault="00AD7575" w:rsidP="004E64AF">
            <w:pPr>
              <w:pStyle w:val="tabletext11"/>
              <w:rPr>
                <w:ins w:id="2715" w:author="Author"/>
              </w:rPr>
            </w:pPr>
          </w:p>
        </w:tc>
      </w:tr>
      <w:tr w:rsidR="00AD7575" w:rsidRPr="0005057D" w14:paraId="5E97FA9F" w14:textId="77777777" w:rsidTr="004E64AF">
        <w:trPr>
          <w:cantSplit/>
          <w:trHeight w:val="190"/>
          <w:ins w:id="2716" w:author="Author"/>
        </w:trPr>
        <w:tc>
          <w:tcPr>
            <w:tcW w:w="200" w:type="dxa"/>
          </w:tcPr>
          <w:p w14:paraId="4C14A5B4" w14:textId="77777777" w:rsidR="00AD7575" w:rsidRPr="0005057D" w:rsidRDefault="00AD7575" w:rsidP="004E64AF">
            <w:pPr>
              <w:pStyle w:val="tabletext11"/>
              <w:rPr>
                <w:ins w:id="27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25C13B" w14:textId="77777777" w:rsidR="00AD7575" w:rsidRPr="0005057D" w:rsidRDefault="00AD7575" w:rsidP="004E64AF">
            <w:pPr>
              <w:pStyle w:val="tabletext11"/>
              <w:jc w:val="center"/>
              <w:rPr>
                <w:ins w:id="271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672E247" w14:textId="77777777" w:rsidR="00AD7575" w:rsidRPr="0005057D" w:rsidRDefault="00AD7575" w:rsidP="004E64AF">
            <w:pPr>
              <w:pStyle w:val="tabletext11"/>
              <w:jc w:val="right"/>
              <w:rPr>
                <w:ins w:id="2719" w:author="Author"/>
              </w:rPr>
            </w:pPr>
            <w:ins w:id="2720" w:author="Author">
              <w:r w:rsidRPr="0005057D">
                <w:t>125,000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5FA293" w14:textId="77777777" w:rsidR="00AD7575" w:rsidRPr="0005057D" w:rsidRDefault="00AD7575" w:rsidP="004E64AF">
            <w:pPr>
              <w:pStyle w:val="tabletext11"/>
              <w:rPr>
                <w:ins w:id="2721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ECA0B7" w14:textId="77777777" w:rsidR="00AD7575" w:rsidRPr="0005057D" w:rsidRDefault="00AD7575" w:rsidP="004E64AF">
            <w:pPr>
              <w:pStyle w:val="tabletext11"/>
              <w:jc w:val="right"/>
              <w:rPr>
                <w:ins w:id="2722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3DE78FB" w14:textId="77777777" w:rsidR="00AD7575" w:rsidRPr="0005057D" w:rsidRDefault="00AD7575" w:rsidP="004E64AF">
            <w:pPr>
              <w:pStyle w:val="tabletext11"/>
              <w:jc w:val="right"/>
              <w:rPr>
                <w:ins w:id="2723" w:author="Author"/>
              </w:rPr>
            </w:pPr>
            <w:ins w:id="2724" w:author="Author">
              <w:r w:rsidRPr="0005057D">
                <w:rPr>
                  <w:rFonts w:cs="Arial"/>
                  <w:color w:val="000000"/>
                  <w:szCs w:val="18"/>
                </w:rPr>
                <w:t>67.81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D3E942" w14:textId="77777777" w:rsidR="00AD7575" w:rsidRPr="0005057D" w:rsidRDefault="00AD7575" w:rsidP="004E64AF">
            <w:pPr>
              <w:pStyle w:val="tabletext11"/>
              <w:rPr>
                <w:ins w:id="2725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A86C08" w14:textId="77777777" w:rsidR="00AD7575" w:rsidRPr="0005057D" w:rsidRDefault="00AD7575" w:rsidP="004E64AF">
            <w:pPr>
              <w:pStyle w:val="tabletext11"/>
              <w:jc w:val="right"/>
              <w:rPr>
                <w:ins w:id="2726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C454DB0" w14:textId="77777777" w:rsidR="00AD7575" w:rsidRPr="0005057D" w:rsidRDefault="00AD7575" w:rsidP="004E64AF">
            <w:pPr>
              <w:pStyle w:val="tabletext11"/>
              <w:jc w:val="right"/>
              <w:rPr>
                <w:ins w:id="2727" w:author="Author"/>
              </w:rPr>
            </w:pPr>
            <w:ins w:id="2728" w:author="Author">
              <w:r w:rsidRPr="0005057D">
                <w:rPr>
                  <w:rFonts w:cs="Arial"/>
                  <w:color w:val="000000"/>
                  <w:szCs w:val="18"/>
                </w:rPr>
                <w:t>47.96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C25085" w14:textId="77777777" w:rsidR="00AD7575" w:rsidRPr="0005057D" w:rsidRDefault="00AD7575" w:rsidP="004E64AF">
            <w:pPr>
              <w:pStyle w:val="tabletext11"/>
              <w:rPr>
                <w:ins w:id="2729" w:author="Author"/>
              </w:rPr>
            </w:pPr>
          </w:p>
        </w:tc>
      </w:tr>
      <w:tr w:rsidR="00AD7575" w:rsidRPr="0005057D" w14:paraId="0CE6A714" w14:textId="77777777" w:rsidTr="004E64AF">
        <w:trPr>
          <w:cantSplit/>
          <w:trHeight w:val="190"/>
          <w:ins w:id="2730" w:author="Author"/>
        </w:trPr>
        <w:tc>
          <w:tcPr>
            <w:tcW w:w="200" w:type="dxa"/>
          </w:tcPr>
          <w:p w14:paraId="07768CB8" w14:textId="77777777" w:rsidR="00AD7575" w:rsidRPr="0005057D" w:rsidRDefault="00AD7575" w:rsidP="004E64AF">
            <w:pPr>
              <w:pStyle w:val="tabletext11"/>
              <w:rPr>
                <w:ins w:id="273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0111FC" w14:textId="77777777" w:rsidR="00AD7575" w:rsidRPr="0005057D" w:rsidRDefault="00AD7575" w:rsidP="004E64AF">
            <w:pPr>
              <w:pStyle w:val="tabletext11"/>
              <w:jc w:val="center"/>
              <w:rPr>
                <w:ins w:id="273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461BD1A7" w14:textId="77777777" w:rsidR="00AD7575" w:rsidRPr="0005057D" w:rsidRDefault="00AD7575" w:rsidP="004E64AF">
            <w:pPr>
              <w:pStyle w:val="tabletext11"/>
              <w:jc w:val="right"/>
              <w:rPr>
                <w:ins w:id="2733" w:author="Author"/>
              </w:rPr>
            </w:pPr>
            <w:ins w:id="2734" w:author="Author">
              <w:r w:rsidRPr="0005057D">
                <w:t>150,000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46DD18" w14:textId="77777777" w:rsidR="00AD7575" w:rsidRPr="0005057D" w:rsidRDefault="00AD7575" w:rsidP="004E64AF">
            <w:pPr>
              <w:pStyle w:val="tabletext11"/>
              <w:rPr>
                <w:ins w:id="2735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9CAB00" w14:textId="77777777" w:rsidR="00AD7575" w:rsidRPr="0005057D" w:rsidRDefault="00AD7575" w:rsidP="004E64AF">
            <w:pPr>
              <w:pStyle w:val="tabletext11"/>
              <w:jc w:val="right"/>
              <w:rPr>
                <w:ins w:id="2736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E58EB34" w14:textId="77777777" w:rsidR="00AD7575" w:rsidRPr="0005057D" w:rsidRDefault="00AD7575" w:rsidP="004E64AF">
            <w:pPr>
              <w:pStyle w:val="tabletext11"/>
              <w:jc w:val="right"/>
              <w:rPr>
                <w:ins w:id="2737" w:author="Author"/>
              </w:rPr>
            </w:pPr>
            <w:ins w:id="2738" w:author="Author">
              <w:r w:rsidRPr="0005057D">
                <w:rPr>
                  <w:rFonts w:cs="Arial"/>
                  <w:color w:val="000000"/>
                  <w:szCs w:val="18"/>
                </w:rPr>
                <w:t>73.61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43F950" w14:textId="77777777" w:rsidR="00AD7575" w:rsidRPr="0005057D" w:rsidRDefault="00AD7575" w:rsidP="004E64AF">
            <w:pPr>
              <w:pStyle w:val="tabletext11"/>
              <w:rPr>
                <w:ins w:id="2739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C06095" w14:textId="77777777" w:rsidR="00AD7575" w:rsidRPr="0005057D" w:rsidRDefault="00AD7575" w:rsidP="004E64AF">
            <w:pPr>
              <w:pStyle w:val="tabletext11"/>
              <w:jc w:val="right"/>
              <w:rPr>
                <w:ins w:id="2740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5460AE5" w14:textId="77777777" w:rsidR="00AD7575" w:rsidRPr="0005057D" w:rsidRDefault="00AD7575" w:rsidP="004E64AF">
            <w:pPr>
              <w:pStyle w:val="tabletext11"/>
              <w:jc w:val="right"/>
              <w:rPr>
                <w:ins w:id="2741" w:author="Author"/>
              </w:rPr>
            </w:pPr>
            <w:ins w:id="2742" w:author="Author">
              <w:r w:rsidRPr="0005057D">
                <w:rPr>
                  <w:rFonts w:cs="Arial"/>
                  <w:color w:val="000000"/>
                  <w:szCs w:val="18"/>
                </w:rPr>
                <w:t>51.86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1CDA12" w14:textId="77777777" w:rsidR="00AD7575" w:rsidRPr="0005057D" w:rsidRDefault="00AD7575" w:rsidP="004E64AF">
            <w:pPr>
              <w:pStyle w:val="tabletext11"/>
              <w:rPr>
                <w:ins w:id="2743" w:author="Author"/>
              </w:rPr>
            </w:pPr>
          </w:p>
        </w:tc>
      </w:tr>
      <w:tr w:rsidR="00AD7575" w:rsidRPr="0005057D" w14:paraId="4555F0DA" w14:textId="77777777" w:rsidTr="004E64AF">
        <w:trPr>
          <w:cantSplit/>
          <w:trHeight w:val="190"/>
          <w:ins w:id="2744" w:author="Author"/>
        </w:trPr>
        <w:tc>
          <w:tcPr>
            <w:tcW w:w="200" w:type="dxa"/>
          </w:tcPr>
          <w:p w14:paraId="07A46922" w14:textId="77777777" w:rsidR="00AD7575" w:rsidRPr="0005057D" w:rsidRDefault="00AD7575" w:rsidP="004E64AF">
            <w:pPr>
              <w:pStyle w:val="tabletext11"/>
              <w:rPr>
                <w:ins w:id="27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62000A" w14:textId="77777777" w:rsidR="00AD7575" w:rsidRPr="0005057D" w:rsidRDefault="00AD7575" w:rsidP="004E64AF">
            <w:pPr>
              <w:pStyle w:val="tabletext11"/>
              <w:jc w:val="center"/>
              <w:rPr>
                <w:ins w:id="274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4FA84C6F" w14:textId="77777777" w:rsidR="00AD7575" w:rsidRPr="0005057D" w:rsidRDefault="00AD7575" w:rsidP="004E64AF">
            <w:pPr>
              <w:pStyle w:val="tabletext11"/>
              <w:jc w:val="right"/>
              <w:rPr>
                <w:ins w:id="2747" w:author="Author"/>
              </w:rPr>
            </w:pPr>
            <w:ins w:id="2748" w:author="Author">
              <w:r w:rsidRPr="0005057D">
                <w:t>200,000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891F23" w14:textId="77777777" w:rsidR="00AD7575" w:rsidRPr="0005057D" w:rsidRDefault="00AD7575" w:rsidP="004E64AF">
            <w:pPr>
              <w:pStyle w:val="tabletext11"/>
              <w:rPr>
                <w:ins w:id="2749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7C28E7" w14:textId="77777777" w:rsidR="00AD7575" w:rsidRPr="0005057D" w:rsidRDefault="00AD7575" w:rsidP="004E64AF">
            <w:pPr>
              <w:pStyle w:val="tabletext11"/>
              <w:jc w:val="right"/>
              <w:rPr>
                <w:ins w:id="2750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739FFAF" w14:textId="77777777" w:rsidR="00AD7575" w:rsidRPr="0005057D" w:rsidRDefault="00AD7575" w:rsidP="004E64AF">
            <w:pPr>
              <w:pStyle w:val="tabletext11"/>
              <w:jc w:val="right"/>
              <w:rPr>
                <w:ins w:id="2751" w:author="Author"/>
              </w:rPr>
            </w:pPr>
            <w:ins w:id="2752" w:author="Author">
              <w:r w:rsidRPr="0005057D">
                <w:rPr>
                  <w:rFonts w:cs="Arial"/>
                  <w:color w:val="000000"/>
                  <w:szCs w:val="18"/>
                </w:rPr>
                <w:t>84.14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12A748" w14:textId="77777777" w:rsidR="00AD7575" w:rsidRPr="0005057D" w:rsidRDefault="00AD7575" w:rsidP="004E64AF">
            <w:pPr>
              <w:pStyle w:val="tabletext11"/>
              <w:rPr>
                <w:ins w:id="2753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A82C4E" w14:textId="77777777" w:rsidR="00AD7575" w:rsidRPr="0005057D" w:rsidRDefault="00AD7575" w:rsidP="004E64AF">
            <w:pPr>
              <w:pStyle w:val="tabletext11"/>
              <w:jc w:val="right"/>
              <w:rPr>
                <w:ins w:id="2754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B87A2F" w14:textId="77777777" w:rsidR="00AD7575" w:rsidRPr="0005057D" w:rsidRDefault="00AD7575" w:rsidP="004E64AF">
            <w:pPr>
              <w:pStyle w:val="tabletext11"/>
              <w:jc w:val="right"/>
              <w:rPr>
                <w:ins w:id="2755" w:author="Author"/>
              </w:rPr>
            </w:pPr>
            <w:ins w:id="2756" w:author="Author">
              <w:r w:rsidRPr="0005057D">
                <w:rPr>
                  <w:rFonts w:cs="Arial"/>
                  <w:color w:val="000000"/>
                  <w:szCs w:val="18"/>
                </w:rPr>
                <w:t>58.93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3452B6" w14:textId="77777777" w:rsidR="00AD7575" w:rsidRPr="0005057D" w:rsidRDefault="00AD7575" w:rsidP="004E64AF">
            <w:pPr>
              <w:pStyle w:val="tabletext11"/>
              <w:rPr>
                <w:ins w:id="2757" w:author="Author"/>
              </w:rPr>
            </w:pPr>
          </w:p>
        </w:tc>
      </w:tr>
      <w:tr w:rsidR="00AD7575" w:rsidRPr="0005057D" w14:paraId="57D114F4" w14:textId="77777777" w:rsidTr="004E64AF">
        <w:trPr>
          <w:cantSplit/>
          <w:trHeight w:val="190"/>
          <w:ins w:id="2758" w:author="Author"/>
        </w:trPr>
        <w:tc>
          <w:tcPr>
            <w:tcW w:w="200" w:type="dxa"/>
          </w:tcPr>
          <w:p w14:paraId="0D05A1DB" w14:textId="77777777" w:rsidR="00AD7575" w:rsidRPr="0005057D" w:rsidRDefault="00AD7575" w:rsidP="004E64AF">
            <w:pPr>
              <w:pStyle w:val="tabletext11"/>
              <w:rPr>
                <w:ins w:id="27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1F0D0D" w14:textId="77777777" w:rsidR="00AD7575" w:rsidRPr="0005057D" w:rsidRDefault="00AD7575" w:rsidP="004E64AF">
            <w:pPr>
              <w:pStyle w:val="tabletext11"/>
              <w:jc w:val="center"/>
              <w:rPr>
                <w:ins w:id="276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3E4471EE" w14:textId="77777777" w:rsidR="00AD7575" w:rsidRPr="0005057D" w:rsidRDefault="00AD7575" w:rsidP="004E64AF">
            <w:pPr>
              <w:pStyle w:val="tabletext11"/>
              <w:jc w:val="right"/>
              <w:rPr>
                <w:ins w:id="2761" w:author="Author"/>
              </w:rPr>
            </w:pPr>
            <w:ins w:id="2762" w:author="Author">
              <w:r w:rsidRPr="0005057D">
                <w:t>250,000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D398DE" w14:textId="77777777" w:rsidR="00AD7575" w:rsidRPr="0005057D" w:rsidRDefault="00AD7575" w:rsidP="004E64AF">
            <w:pPr>
              <w:pStyle w:val="tabletext11"/>
              <w:rPr>
                <w:ins w:id="2763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9C5B95" w14:textId="77777777" w:rsidR="00AD7575" w:rsidRPr="0005057D" w:rsidRDefault="00AD7575" w:rsidP="004E64AF">
            <w:pPr>
              <w:pStyle w:val="tabletext11"/>
              <w:jc w:val="right"/>
              <w:rPr>
                <w:ins w:id="2764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B72424B" w14:textId="77777777" w:rsidR="00AD7575" w:rsidRPr="0005057D" w:rsidRDefault="00AD7575" w:rsidP="004E64AF">
            <w:pPr>
              <w:pStyle w:val="tabletext11"/>
              <w:jc w:val="right"/>
              <w:rPr>
                <w:ins w:id="2765" w:author="Author"/>
              </w:rPr>
            </w:pPr>
            <w:ins w:id="2766" w:author="Author">
              <w:r w:rsidRPr="0005057D">
                <w:rPr>
                  <w:rFonts w:cs="Arial"/>
                  <w:color w:val="000000"/>
                  <w:szCs w:val="18"/>
                </w:rPr>
                <w:t>92.39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65DE96" w14:textId="77777777" w:rsidR="00AD7575" w:rsidRPr="0005057D" w:rsidRDefault="00AD7575" w:rsidP="004E64AF">
            <w:pPr>
              <w:pStyle w:val="tabletext11"/>
              <w:rPr>
                <w:ins w:id="2767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18E1D5" w14:textId="77777777" w:rsidR="00AD7575" w:rsidRPr="0005057D" w:rsidRDefault="00AD7575" w:rsidP="004E64AF">
            <w:pPr>
              <w:pStyle w:val="tabletext11"/>
              <w:jc w:val="right"/>
              <w:rPr>
                <w:ins w:id="2768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99C6AD8" w14:textId="77777777" w:rsidR="00AD7575" w:rsidRPr="0005057D" w:rsidRDefault="00AD7575" w:rsidP="004E64AF">
            <w:pPr>
              <w:pStyle w:val="tabletext11"/>
              <w:jc w:val="right"/>
              <w:rPr>
                <w:ins w:id="2769" w:author="Author"/>
              </w:rPr>
            </w:pPr>
            <w:ins w:id="2770" w:author="Author">
              <w:r w:rsidRPr="0005057D">
                <w:rPr>
                  <w:rFonts w:cs="Arial"/>
                  <w:color w:val="000000"/>
                  <w:szCs w:val="18"/>
                </w:rPr>
                <w:t>64.47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BB985E" w14:textId="77777777" w:rsidR="00AD7575" w:rsidRPr="0005057D" w:rsidRDefault="00AD7575" w:rsidP="004E64AF">
            <w:pPr>
              <w:pStyle w:val="tabletext11"/>
              <w:rPr>
                <w:ins w:id="2771" w:author="Author"/>
              </w:rPr>
            </w:pPr>
          </w:p>
        </w:tc>
      </w:tr>
      <w:tr w:rsidR="00AD7575" w:rsidRPr="0005057D" w14:paraId="6F8C31C5" w14:textId="77777777" w:rsidTr="004E64AF">
        <w:trPr>
          <w:cantSplit/>
          <w:trHeight w:val="190"/>
          <w:ins w:id="2772" w:author="Author"/>
        </w:trPr>
        <w:tc>
          <w:tcPr>
            <w:tcW w:w="200" w:type="dxa"/>
          </w:tcPr>
          <w:p w14:paraId="0B1DC76F" w14:textId="77777777" w:rsidR="00AD7575" w:rsidRPr="0005057D" w:rsidRDefault="00AD7575" w:rsidP="004E64AF">
            <w:pPr>
              <w:pStyle w:val="tabletext11"/>
              <w:rPr>
                <w:ins w:id="27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78AB4B" w14:textId="77777777" w:rsidR="00AD7575" w:rsidRPr="0005057D" w:rsidRDefault="00AD7575" w:rsidP="004E64AF">
            <w:pPr>
              <w:pStyle w:val="tabletext11"/>
              <w:jc w:val="center"/>
              <w:rPr>
                <w:ins w:id="277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050180B" w14:textId="77777777" w:rsidR="00AD7575" w:rsidRPr="0005057D" w:rsidRDefault="00AD7575" w:rsidP="004E64AF">
            <w:pPr>
              <w:pStyle w:val="tabletext11"/>
              <w:jc w:val="right"/>
              <w:rPr>
                <w:ins w:id="2775" w:author="Author"/>
              </w:rPr>
            </w:pPr>
            <w:ins w:id="2776" w:author="Author">
              <w:r w:rsidRPr="0005057D">
                <w:t>300,000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B70F87" w14:textId="77777777" w:rsidR="00AD7575" w:rsidRPr="0005057D" w:rsidRDefault="00AD7575" w:rsidP="004E64AF">
            <w:pPr>
              <w:pStyle w:val="tabletext11"/>
              <w:rPr>
                <w:ins w:id="2777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DB63FE" w14:textId="77777777" w:rsidR="00AD7575" w:rsidRPr="0005057D" w:rsidRDefault="00AD7575" w:rsidP="004E64AF">
            <w:pPr>
              <w:pStyle w:val="tabletext11"/>
              <w:jc w:val="right"/>
              <w:rPr>
                <w:ins w:id="2778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397E71B" w14:textId="77777777" w:rsidR="00AD7575" w:rsidRPr="0005057D" w:rsidRDefault="00AD7575" w:rsidP="004E64AF">
            <w:pPr>
              <w:pStyle w:val="tabletext11"/>
              <w:jc w:val="right"/>
              <w:rPr>
                <w:ins w:id="2779" w:author="Author"/>
              </w:rPr>
            </w:pPr>
            <w:ins w:id="2780" w:author="Author">
              <w:r w:rsidRPr="0005057D">
                <w:rPr>
                  <w:rFonts w:cs="Arial"/>
                  <w:color w:val="000000"/>
                  <w:szCs w:val="18"/>
                </w:rPr>
                <w:t>98.35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89DCDD" w14:textId="77777777" w:rsidR="00AD7575" w:rsidRPr="0005057D" w:rsidRDefault="00AD7575" w:rsidP="004E64AF">
            <w:pPr>
              <w:pStyle w:val="tabletext11"/>
              <w:rPr>
                <w:ins w:id="2781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EACD0C" w14:textId="77777777" w:rsidR="00AD7575" w:rsidRPr="0005057D" w:rsidRDefault="00AD7575" w:rsidP="004E64AF">
            <w:pPr>
              <w:pStyle w:val="tabletext11"/>
              <w:jc w:val="right"/>
              <w:rPr>
                <w:ins w:id="2782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EC91921" w14:textId="77777777" w:rsidR="00AD7575" w:rsidRPr="0005057D" w:rsidRDefault="00AD7575" w:rsidP="004E64AF">
            <w:pPr>
              <w:pStyle w:val="tabletext11"/>
              <w:jc w:val="right"/>
              <w:rPr>
                <w:ins w:id="2783" w:author="Author"/>
              </w:rPr>
            </w:pPr>
            <w:ins w:id="2784" w:author="Author">
              <w:r w:rsidRPr="0005057D">
                <w:rPr>
                  <w:rFonts w:cs="Arial"/>
                  <w:color w:val="000000"/>
                  <w:szCs w:val="18"/>
                </w:rPr>
                <w:t>68.44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D5E3AC" w14:textId="77777777" w:rsidR="00AD7575" w:rsidRPr="0005057D" w:rsidRDefault="00AD7575" w:rsidP="004E64AF">
            <w:pPr>
              <w:pStyle w:val="tabletext11"/>
              <w:rPr>
                <w:ins w:id="2785" w:author="Author"/>
              </w:rPr>
            </w:pPr>
          </w:p>
        </w:tc>
      </w:tr>
      <w:tr w:rsidR="00AD7575" w:rsidRPr="0005057D" w14:paraId="35C2E9A6" w14:textId="77777777" w:rsidTr="004E64AF">
        <w:trPr>
          <w:cantSplit/>
          <w:trHeight w:val="190"/>
          <w:ins w:id="2786" w:author="Author"/>
        </w:trPr>
        <w:tc>
          <w:tcPr>
            <w:tcW w:w="200" w:type="dxa"/>
          </w:tcPr>
          <w:p w14:paraId="705E4F2B" w14:textId="77777777" w:rsidR="00AD7575" w:rsidRPr="0005057D" w:rsidRDefault="00AD7575" w:rsidP="004E64AF">
            <w:pPr>
              <w:pStyle w:val="tabletext11"/>
              <w:rPr>
                <w:ins w:id="27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102785" w14:textId="77777777" w:rsidR="00AD7575" w:rsidRPr="0005057D" w:rsidRDefault="00AD7575" w:rsidP="004E64AF">
            <w:pPr>
              <w:pStyle w:val="tabletext11"/>
              <w:jc w:val="center"/>
              <w:rPr>
                <w:ins w:id="278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FC8FFBF" w14:textId="77777777" w:rsidR="00AD7575" w:rsidRPr="0005057D" w:rsidRDefault="00AD7575" w:rsidP="004E64AF">
            <w:pPr>
              <w:pStyle w:val="tabletext11"/>
              <w:jc w:val="right"/>
              <w:rPr>
                <w:ins w:id="2789" w:author="Author"/>
              </w:rPr>
            </w:pPr>
            <w:ins w:id="2790" w:author="Author">
              <w:r w:rsidRPr="0005057D">
                <w:t>350,000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08018C" w14:textId="77777777" w:rsidR="00AD7575" w:rsidRPr="0005057D" w:rsidRDefault="00AD7575" w:rsidP="004E64AF">
            <w:pPr>
              <w:pStyle w:val="tabletext11"/>
              <w:rPr>
                <w:ins w:id="2791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305CC8" w14:textId="77777777" w:rsidR="00AD7575" w:rsidRPr="0005057D" w:rsidRDefault="00AD7575" w:rsidP="004E64AF">
            <w:pPr>
              <w:pStyle w:val="tabletext11"/>
              <w:jc w:val="right"/>
              <w:rPr>
                <w:ins w:id="2792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564477C" w14:textId="77777777" w:rsidR="00AD7575" w:rsidRPr="0005057D" w:rsidRDefault="00AD7575" w:rsidP="004E64AF">
            <w:pPr>
              <w:pStyle w:val="tabletext11"/>
              <w:jc w:val="right"/>
              <w:rPr>
                <w:ins w:id="2793" w:author="Author"/>
              </w:rPr>
            </w:pPr>
            <w:ins w:id="2794" w:author="Author">
              <w:r w:rsidRPr="0005057D">
                <w:rPr>
                  <w:rFonts w:cs="Arial"/>
                  <w:color w:val="000000"/>
                  <w:szCs w:val="18"/>
                </w:rPr>
                <w:t>104.21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17504B" w14:textId="77777777" w:rsidR="00AD7575" w:rsidRPr="0005057D" w:rsidRDefault="00AD7575" w:rsidP="004E64AF">
            <w:pPr>
              <w:pStyle w:val="tabletext11"/>
              <w:rPr>
                <w:ins w:id="2795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700478" w14:textId="77777777" w:rsidR="00AD7575" w:rsidRPr="0005057D" w:rsidRDefault="00AD7575" w:rsidP="004E64AF">
            <w:pPr>
              <w:pStyle w:val="tabletext11"/>
              <w:jc w:val="right"/>
              <w:rPr>
                <w:ins w:id="2796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468446A" w14:textId="77777777" w:rsidR="00AD7575" w:rsidRPr="0005057D" w:rsidRDefault="00AD7575" w:rsidP="004E64AF">
            <w:pPr>
              <w:pStyle w:val="tabletext11"/>
              <w:jc w:val="right"/>
              <w:rPr>
                <w:ins w:id="2797" w:author="Author"/>
              </w:rPr>
            </w:pPr>
            <w:ins w:id="2798" w:author="Author">
              <w:r w:rsidRPr="0005057D">
                <w:rPr>
                  <w:rFonts w:cs="Arial"/>
                  <w:color w:val="000000"/>
                  <w:szCs w:val="18"/>
                </w:rPr>
                <w:t>72.33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1578AA" w14:textId="77777777" w:rsidR="00AD7575" w:rsidRPr="0005057D" w:rsidRDefault="00AD7575" w:rsidP="004E64AF">
            <w:pPr>
              <w:pStyle w:val="tabletext11"/>
              <w:rPr>
                <w:ins w:id="2799" w:author="Author"/>
              </w:rPr>
            </w:pPr>
          </w:p>
        </w:tc>
      </w:tr>
      <w:tr w:rsidR="00AD7575" w:rsidRPr="0005057D" w14:paraId="654AE937" w14:textId="77777777" w:rsidTr="004E64AF">
        <w:trPr>
          <w:cantSplit/>
          <w:trHeight w:val="190"/>
          <w:ins w:id="2800" w:author="Author"/>
        </w:trPr>
        <w:tc>
          <w:tcPr>
            <w:tcW w:w="200" w:type="dxa"/>
          </w:tcPr>
          <w:p w14:paraId="118A619F" w14:textId="77777777" w:rsidR="00AD7575" w:rsidRPr="0005057D" w:rsidRDefault="00AD7575" w:rsidP="004E64AF">
            <w:pPr>
              <w:pStyle w:val="tabletext11"/>
              <w:rPr>
                <w:ins w:id="28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CFBBD9" w14:textId="77777777" w:rsidR="00AD7575" w:rsidRPr="0005057D" w:rsidRDefault="00AD7575" w:rsidP="004E64AF">
            <w:pPr>
              <w:pStyle w:val="tabletext11"/>
              <w:jc w:val="center"/>
              <w:rPr>
                <w:ins w:id="280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30663851" w14:textId="77777777" w:rsidR="00AD7575" w:rsidRPr="0005057D" w:rsidRDefault="00AD7575" w:rsidP="004E64AF">
            <w:pPr>
              <w:pStyle w:val="tabletext11"/>
              <w:jc w:val="right"/>
              <w:rPr>
                <w:ins w:id="2803" w:author="Author"/>
              </w:rPr>
            </w:pPr>
            <w:ins w:id="2804" w:author="Author">
              <w:r w:rsidRPr="0005057D">
                <w:t>400,000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8B5603" w14:textId="77777777" w:rsidR="00AD7575" w:rsidRPr="0005057D" w:rsidRDefault="00AD7575" w:rsidP="004E64AF">
            <w:pPr>
              <w:pStyle w:val="tabletext11"/>
              <w:rPr>
                <w:ins w:id="2805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6FA214" w14:textId="77777777" w:rsidR="00AD7575" w:rsidRPr="0005057D" w:rsidRDefault="00AD7575" w:rsidP="004E64AF">
            <w:pPr>
              <w:pStyle w:val="tabletext11"/>
              <w:jc w:val="right"/>
              <w:rPr>
                <w:ins w:id="2806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DA9D62C" w14:textId="77777777" w:rsidR="00AD7575" w:rsidRPr="0005057D" w:rsidRDefault="00AD7575" w:rsidP="004E64AF">
            <w:pPr>
              <w:pStyle w:val="tabletext11"/>
              <w:jc w:val="right"/>
              <w:rPr>
                <w:ins w:id="2807" w:author="Author"/>
              </w:rPr>
            </w:pPr>
            <w:ins w:id="2808" w:author="Author">
              <w:r w:rsidRPr="0005057D">
                <w:rPr>
                  <w:rFonts w:cs="Arial"/>
                  <w:color w:val="000000"/>
                  <w:szCs w:val="18"/>
                </w:rPr>
                <w:t>109.30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8A27F5" w14:textId="77777777" w:rsidR="00AD7575" w:rsidRPr="0005057D" w:rsidRDefault="00AD7575" w:rsidP="004E64AF">
            <w:pPr>
              <w:pStyle w:val="tabletext11"/>
              <w:rPr>
                <w:ins w:id="2809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2BB0E8" w14:textId="77777777" w:rsidR="00AD7575" w:rsidRPr="0005057D" w:rsidRDefault="00AD7575" w:rsidP="004E64AF">
            <w:pPr>
              <w:pStyle w:val="tabletext11"/>
              <w:jc w:val="right"/>
              <w:rPr>
                <w:ins w:id="2810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92E7205" w14:textId="77777777" w:rsidR="00AD7575" w:rsidRPr="0005057D" w:rsidRDefault="00AD7575" w:rsidP="004E64AF">
            <w:pPr>
              <w:pStyle w:val="tabletext11"/>
              <w:jc w:val="right"/>
              <w:rPr>
                <w:ins w:id="2811" w:author="Author"/>
              </w:rPr>
            </w:pPr>
            <w:ins w:id="2812" w:author="Author">
              <w:r w:rsidRPr="0005057D">
                <w:rPr>
                  <w:rFonts w:cs="Arial"/>
                  <w:color w:val="000000"/>
                  <w:szCs w:val="18"/>
                </w:rPr>
                <w:t>75.73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D91D6F" w14:textId="77777777" w:rsidR="00AD7575" w:rsidRPr="0005057D" w:rsidRDefault="00AD7575" w:rsidP="004E64AF">
            <w:pPr>
              <w:pStyle w:val="tabletext11"/>
              <w:rPr>
                <w:ins w:id="2813" w:author="Author"/>
              </w:rPr>
            </w:pPr>
          </w:p>
        </w:tc>
      </w:tr>
      <w:tr w:rsidR="00AD7575" w:rsidRPr="0005057D" w14:paraId="08C15515" w14:textId="77777777" w:rsidTr="004E64AF">
        <w:trPr>
          <w:cantSplit/>
          <w:trHeight w:val="190"/>
          <w:ins w:id="2814" w:author="Author"/>
        </w:trPr>
        <w:tc>
          <w:tcPr>
            <w:tcW w:w="200" w:type="dxa"/>
          </w:tcPr>
          <w:p w14:paraId="05E1BE2C" w14:textId="77777777" w:rsidR="00AD7575" w:rsidRPr="0005057D" w:rsidRDefault="00AD7575" w:rsidP="004E64AF">
            <w:pPr>
              <w:pStyle w:val="tabletext11"/>
              <w:rPr>
                <w:ins w:id="28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4953A2" w14:textId="77777777" w:rsidR="00AD7575" w:rsidRPr="0005057D" w:rsidRDefault="00AD7575" w:rsidP="004E64AF">
            <w:pPr>
              <w:pStyle w:val="tabletext11"/>
              <w:jc w:val="center"/>
              <w:rPr>
                <w:ins w:id="281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581A49CA" w14:textId="77777777" w:rsidR="00AD7575" w:rsidRPr="0005057D" w:rsidRDefault="00AD7575" w:rsidP="004E64AF">
            <w:pPr>
              <w:pStyle w:val="tabletext11"/>
              <w:jc w:val="right"/>
              <w:rPr>
                <w:ins w:id="2817" w:author="Author"/>
              </w:rPr>
            </w:pPr>
            <w:ins w:id="2818" w:author="Author">
              <w:r w:rsidRPr="0005057D">
                <w:t>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8D9F5B" w14:textId="77777777" w:rsidR="00AD7575" w:rsidRPr="0005057D" w:rsidRDefault="00AD7575" w:rsidP="004E64AF">
            <w:pPr>
              <w:pStyle w:val="tabletext11"/>
              <w:rPr>
                <w:ins w:id="2819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2718C8" w14:textId="77777777" w:rsidR="00AD7575" w:rsidRPr="0005057D" w:rsidRDefault="00AD7575" w:rsidP="004E64AF">
            <w:pPr>
              <w:pStyle w:val="tabletext11"/>
              <w:jc w:val="right"/>
              <w:rPr>
                <w:ins w:id="2820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5EEAFBC" w14:textId="77777777" w:rsidR="00AD7575" w:rsidRPr="0005057D" w:rsidRDefault="00AD7575" w:rsidP="004E64AF">
            <w:pPr>
              <w:pStyle w:val="tabletext11"/>
              <w:jc w:val="right"/>
              <w:rPr>
                <w:ins w:id="2821" w:author="Author"/>
              </w:rPr>
            </w:pPr>
            <w:ins w:id="2822" w:author="Author">
              <w:r w:rsidRPr="0005057D">
                <w:rPr>
                  <w:rFonts w:cs="Arial"/>
                  <w:color w:val="000000"/>
                  <w:szCs w:val="18"/>
                </w:rPr>
                <w:t>117.68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D89B89" w14:textId="77777777" w:rsidR="00AD7575" w:rsidRPr="0005057D" w:rsidRDefault="00AD7575" w:rsidP="004E64AF">
            <w:pPr>
              <w:pStyle w:val="tabletext11"/>
              <w:rPr>
                <w:ins w:id="2823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D3A13F" w14:textId="77777777" w:rsidR="00AD7575" w:rsidRPr="0005057D" w:rsidRDefault="00AD7575" w:rsidP="004E64AF">
            <w:pPr>
              <w:pStyle w:val="tabletext11"/>
              <w:jc w:val="right"/>
              <w:rPr>
                <w:ins w:id="2824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1DDDCDB" w14:textId="77777777" w:rsidR="00AD7575" w:rsidRPr="0005057D" w:rsidRDefault="00AD7575" w:rsidP="004E64AF">
            <w:pPr>
              <w:pStyle w:val="tabletext11"/>
              <w:jc w:val="right"/>
              <w:rPr>
                <w:ins w:id="2825" w:author="Author"/>
              </w:rPr>
            </w:pPr>
            <w:ins w:id="2826" w:author="Author">
              <w:r w:rsidRPr="0005057D">
                <w:rPr>
                  <w:rFonts w:cs="Arial"/>
                  <w:color w:val="000000"/>
                  <w:szCs w:val="18"/>
                </w:rPr>
                <w:t>81.31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6E97C6" w14:textId="77777777" w:rsidR="00AD7575" w:rsidRPr="0005057D" w:rsidRDefault="00AD7575" w:rsidP="004E64AF">
            <w:pPr>
              <w:pStyle w:val="tabletext11"/>
              <w:rPr>
                <w:ins w:id="2827" w:author="Author"/>
              </w:rPr>
            </w:pPr>
          </w:p>
        </w:tc>
      </w:tr>
      <w:tr w:rsidR="00AD7575" w:rsidRPr="0005057D" w14:paraId="069203CD" w14:textId="77777777" w:rsidTr="004E64AF">
        <w:trPr>
          <w:cantSplit/>
          <w:trHeight w:val="190"/>
          <w:ins w:id="2828" w:author="Author"/>
        </w:trPr>
        <w:tc>
          <w:tcPr>
            <w:tcW w:w="200" w:type="dxa"/>
          </w:tcPr>
          <w:p w14:paraId="7BE9CB69" w14:textId="77777777" w:rsidR="00AD7575" w:rsidRPr="0005057D" w:rsidRDefault="00AD7575" w:rsidP="004E64AF">
            <w:pPr>
              <w:pStyle w:val="tabletext11"/>
              <w:rPr>
                <w:ins w:id="28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2D719B" w14:textId="77777777" w:rsidR="00AD7575" w:rsidRPr="0005057D" w:rsidRDefault="00AD7575" w:rsidP="004E64AF">
            <w:pPr>
              <w:pStyle w:val="tabletext11"/>
              <w:jc w:val="center"/>
              <w:rPr>
                <w:ins w:id="283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16C27E5" w14:textId="77777777" w:rsidR="00AD7575" w:rsidRPr="0005057D" w:rsidRDefault="00AD7575" w:rsidP="004E64AF">
            <w:pPr>
              <w:pStyle w:val="tabletext11"/>
              <w:jc w:val="right"/>
              <w:rPr>
                <w:ins w:id="2831" w:author="Author"/>
              </w:rPr>
            </w:pPr>
            <w:ins w:id="2832" w:author="Author">
              <w:r w:rsidRPr="0005057D">
                <w:t>600,000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4334D5" w14:textId="77777777" w:rsidR="00AD7575" w:rsidRPr="0005057D" w:rsidRDefault="00AD7575" w:rsidP="004E64AF">
            <w:pPr>
              <w:pStyle w:val="tabletext11"/>
              <w:rPr>
                <w:ins w:id="2833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4EDBDF" w14:textId="77777777" w:rsidR="00AD7575" w:rsidRPr="0005057D" w:rsidRDefault="00AD7575" w:rsidP="004E64AF">
            <w:pPr>
              <w:pStyle w:val="tabletext11"/>
              <w:jc w:val="right"/>
              <w:rPr>
                <w:ins w:id="2834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A55C3AA" w14:textId="77777777" w:rsidR="00AD7575" w:rsidRPr="0005057D" w:rsidRDefault="00AD7575" w:rsidP="004E64AF">
            <w:pPr>
              <w:pStyle w:val="tabletext11"/>
              <w:jc w:val="right"/>
              <w:rPr>
                <w:ins w:id="2835" w:author="Author"/>
              </w:rPr>
            </w:pPr>
            <w:ins w:id="2836" w:author="Author">
              <w:r w:rsidRPr="0005057D">
                <w:rPr>
                  <w:rFonts w:cs="Arial"/>
                  <w:color w:val="000000"/>
                  <w:szCs w:val="18"/>
                </w:rPr>
                <w:t>123.52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403FCC" w14:textId="77777777" w:rsidR="00AD7575" w:rsidRPr="0005057D" w:rsidRDefault="00AD7575" w:rsidP="004E64AF">
            <w:pPr>
              <w:pStyle w:val="tabletext11"/>
              <w:rPr>
                <w:ins w:id="2837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DC7CA7" w14:textId="77777777" w:rsidR="00AD7575" w:rsidRPr="0005057D" w:rsidRDefault="00AD7575" w:rsidP="004E64AF">
            <w:pPr>
              <w:pStyle w:val="tabletext11"/>
              <w:jc w:val="right"/>
              <w:rPr>
                <w:ins w:id="2838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3A70324" w14:textId="77777777" w:rsidR="00AD7575" w:rsidRPr="0005057D" w:rsidRDefault="00AD7575" w:rsidP="004E64AF">
            <w:pPr>
              <w:pStyle w:val="tabletext11"/>
              <w:jc w:val="right"/>
              <w:rPr>
                <w:ins w:id="2839" w:author="Author"/>
              </w:rPr>
            </w:pPr>
            <w:ins w:id="2840" w:author="Author">
              <w:r w:rsidRPr="0005057D">
                <w:rPr>
                  <w:rFonts w:cs="Arial"/>
                  <w:color w:val="000000"/>
                  <w:szCs w:val="18"/>
                </w:rPr>
                <w:t>85.21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3021EB" w14:textId="77777777" w:rsidR="00AD7575" w:rsidRPr="0005057D" w:rsidRDefault="00AD7575" w:rsidP="004E64AF">
            <w:pPr>
              <w:pStyle w:val="tabletext11"/>
              <w:rPr>
                <w:ins w:id="2841" w:author="Author"/>
              </w:rPr>
            </w:pPr>
          </w:p>
        </w:tc>
      </w:tr>
      <w:tr w:rsidR="00AD7575" w:rsidRPr="0005057D" w14:paraId="21FF9C35" w14:textId="77777777" w:rsidTr="004E64AF">
        <w:trPr>
          <w:cantSplit/>
          <w:trHeight w:val="190"/>
          <w:ins w:id="2842" w:author="Author"/>
        </w:trPr>
        <w:tc>
          <w:tcPr>
            <w:tcW w:w="200" w:type="dxa"/>
          </w:tcPr>
          <w:p w14:paraId="2AA87144" w14:textId="77777777" w:rsidR="00AD7575" w:rsidRPr="0005057D" w:rsidRDefault="00AD7575" w:rsidP="004E64AF">
            <w:pPr>
              <w:pStyle w:val="tabletext11"/>
              <w:rPr>
                <w:ins w:id="28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0E1479" w14:textId="77777777" w:rsidR="00AD7575" w:rsidRPr="0005057D" w:rsidRDefault="00AD7575" w:rsidP="004E64AF">
            <w:pPr>
              <w:pStyle w:val="tabletext11"/>
              <w:jc w:val="center"/>
              <w:rPr>
                <w:ins w:id="284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6342679" w14:textId="77777777" w:rsidR="00AD7575" w:rsidRPr="0005057D" w:rsidRDefault="00AD7575" w:rsidP="004E64AF">
            <w:pPr>
              <w:pStyle w:val="tabletext11"/>
              <w:jc w:val="right"/>
              <w:rPr>
                <w:ins w:id="2845" w:author="Author"/>
              </w:rPr>
            </w:pPr>
            <w:ins w:id="2846" w:author="Author">
              <w:r w:rsidRPr="0005057D">
                <w:t>750,000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B4B27F" w14:textId="77777777" w:rsidR="00AD7575" w:rsidRPr="0005057D" w:rsidRDefault="00AD7575" w:rsidP="004E64AF">
            <w:pPr>
              <w:pStyle w:val="tabletext11"/>
              <w:rPr>
                <w:ins w:id="2847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307100" w14:textId="77777777" w:rsidR="00AD7575" w:rsidRPr="0005057D" w:rsidRDefault="00AD7575" w:rsidP="004E64AF">
            <w:pPr>
              <w:pStyle w:val="tabletext11"/>
              <w:jc w:val="right"/>
              <w:rPr>
                <w:ins w:id="2848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16BF60D" w14:textId="77777777" w:rsidR="00AD7575" w:rsidRPr="0005057D" w:rsidRDefault="00AD7575" w:rsidP="004E64AF">
            <w:pPr>
              <w:pStyle w:val="tabletext11"/>
              <w:jc w:val="right"/>
              <w:rPr>
                <w:ins w:id="2849" w:author="Author"/>
              </w:rPr>
            </w:pPr>
            <w:ins w:id="2850" w:author="Author">
              <w:r w:rsidRPr="0005057D">
                <w:rPr>
                  <w:rFonts w:cs="Arial"/>
                  <w:color w:val="000000"/>
                  <w:szCs w:val="18"/>
                </w:rPr>
                <w:t>131.93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CB1D85" w14:textId="77777777" w:rsidR="00AD7575" w:rsidRPr="0005057D" w:rsidRDefault="00AD7575" w:rsidP="004E64AF">
            <w:pPr>
              <w:pStyle w:val="tabletext11"/>
              <w:rPr>
                <w:ins w:id="2851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387E7E" w14:textId="77777777" w:rsidR="00AD7575" w:rsidRPr="0005057D" w:rsidRDefault="00AD7575" w:rsidP="004E64AF">
            <w:pPr>
              <w:pStyle w:val="tabletext11"/>
              <w:jc w:val="right"/>
              <w:rPr>
                <w:ins w:id="2852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E594EF5" w14:textId="77777777" w:rsidR="00AD7575" w:rsidRPr="0005057D" w:rsidRDefault="00AD7575" w:rsidP="004E64AF">
            <w:pPr>
              <w:pStyle w:val="tabletext11"/>
              <w:jc w:val="right"/>
              <w:rPr>
                <w:ins w:id="2853" w:author="Author"/>
              </w:rPr>
            </w:pPr>
            <w:ins w:id="2854" w:author="Author">
              <w:r w:rsidRPr="0005057D">
                <w:rPr>
                  <w:rFonts w:cs="Arial"/>
                  <w:color w:val="000000"/>
                  <w:szCs w:val="18"/>
                </w:rPr>
                <w:t>90.78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370D21" w14:textId="77777777" w:rsidR="00AD7575" w:rsidRPr="0005057D" w:rsidRDefault="00AD7575" w:rsidP="004E64AF">
            <w:pPr>
              <w:pStyle w:val="tabletext11"/>
              <w:rPr>
                <w:ins w:id="2855" w:author="Author"/>
              </w:rPr>
            </w:pPr>
          </w:p>
        </w:tc>
      </w:tr>
      <w:tr w:rsidR="00AD7575" w:rsidRPr="0005057D" w14:paraId="109BF5FD" w14:textId="77777777" w:rsidTr="004E64AF">
        <w:trPr>
          <w:cantSplit/>
          <w:trHeight w:val="190"/>
          <w:ins w:id="2856" w:author="Author"/>
        </w:trPr>
        <w:tc>
          <w:tcPr>
            <w:tcW w:w="200" w:type="dxa"/>
          </w:tcPr>
          <w:p w14:paraId="66186269" w14:textId="77777777" w:rsidR="00AD7575" w:rsidRPr="0005057D" w:rsidRDefault="00AD7575" w:rsidP="004E64AF">
            <w:pPr>
              <w:pStyle w:val="tabletext11"/>
              <w:rPr>
                <w:ins w:id="28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844915" w14:textId="77777777" w:rsidR="00AD7575" w:rsidRPr="0005057D" w:rsidRDefault="00AD7575" w:rsidP="004E64AF">
            <w:pPr>
              <w:pStyle w:val="tabletext11"/>
              <w:jc w:val="center"/>
              <w:rPr>
                <w:ins w:id="285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DF49CE4" w14:textId="77777777" w:rsidR="00AD7575" w:rsidRPr="0005057D" w:rsidRDefault="00AD7575" w:rsidP="004E64AF">
            <w:pPr>
              <w:pStyle w:val="tabletext11"/>
              <w:jc w:val="right"/>
              <w:rPr>
                <w:ins w:id="2859" w:author="Author"/>
              </w:rPr>
            </w:pPr>
            <w:ins w:id="2860" w:author="Author">
              <w:r w:rsidRPr="0005057D">
                <w:t>1,000,000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33D71B" w14:textId="77777777" w:rsidR="00AD7575" w:rsidRPr="0005057D" w:rsidRDefault="00AD7575" w:rsidP="004E64AF">
            <w:pPr>
              <w:pStyle w:val="tabletext11"/>
              <w:rPr>
                <w:ins w:id="2861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CFFF73" w14:textId="77777777" w:rsidR="00AD7575" w:rsidRPr="0005057D" w:rsidRDefault="00AD7575" w:rsidP="004E64AF">
            <w:pPr>
              <w:pStyle w:val="tabletext11"/>
              <w:jc w:val="right"/>
              <w:rPr>
                <w:ins w:id="2862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587B40B" w14:textId="77777777" w:rsidR="00AD7575" w:rsidRPr="0005057D" w:rsidRDefault="00AD7575" w:rsidP="004E64AF">
            <w:pPr>
              <w:pStyle w:val="tabletext11"/>
              <w:jc w:val="right"/>
              <w:rPr>
                <w:ins w:id="2863" w:author="Author"/>
              </w:rPr>
            </w:pPr>
            <w:ins w:id="2864" w:author="Author">
              <w:r w:rsidRPr="0005057D">
                <w:rPr>
                  <w:rFonts w:cs="Arial"/>
                  <w:color w:val="000000"/>
                  <w:szCs w:val="18"/>
                </w:rPr>
                <w:t>141.34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12FEF5" w14:textId="77777777" w:rsidR="00AD7575" w:rsidRPr="0005057D" w:rsidRDefault="00AD7575" w:rsidP="004E64AF">
            <w:pPr>
              <w:pStyle w:val="tabletext11"/>
              <w:rPr>
                <w:ins w:id="2865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CBEB99" w14:textId="77777777" w:rsidR="00AD7575" w:rsidRPr="0005057D" w:rsidRDefault="00AD7575" w:rsidP="004E64AF">
            <w:pPr>
              <w:pStyle w:val="tabletext11"/>
              <w:jc w:val="right"/>
              <w:rPr>
                <w:ins w:id="2866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31A2A51" w14:textId="77777777" w:rsidR="00AD7575" w:rsidRPr="0005057D" w:rsidRDefault="00AD7575" w:rsidP="004E64AF">
            <w:pPr>
              <w:pStyle w:val="tabletext11"/>
              <w:jc w:val="right"/>
              <w:rPr>
                <w:ins w:id="2867" w:author="Author"/>
              </w:rPr>
            </w:pPr>
            <w:ins w:id="2868" w:author="Author">
              <w:r w:rsidRPr="0005057D">
                <w:rPr>
                  <w:rFonts w:cs="Arial"/>
                  <w:color w:val="000000"/>
                  <w:szCs w:val="18"/>
                </w:rPr>
                <w:t>97.06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D6482F" w14:textId="77777777" w:rsidR="00AD7575" w:rsidRPr="0005057D" w:rsidRDefault="00AD7575" w:rsidP="004E64AF">
            <w:pPr>
              <w:pStyle w:val="tabletext11"/>
              <w:rPr>
                <w:ins w:id="2869" w:author="Author"/>
              </w:rPr>
            </w:pPr>
          </w:p>
        </w:tc>
      </w:tr>
      <w:tr w:rsidR="00AD7575" w:rsidRPr="0005057D" w14:paraId="2C05DB9B" w14:textId="77777777" w:rsidTr="004E64AF">
        <w:trPr>
          <w:cantSplit/>
          <w:trHeight w:val="190"/>
          <w:ins w:id="2870" w:author="Author"/>
        </w:trPr>
        <w:tc>
          <w:tcPr>
            <w:tcW w:w="200" w:type="dxa"/>
          </w:tcPr>
          <w:p w14:paraId="4A38A641" w14:textId="77777777" w:rsidR="00AD7575" w:rsidRPr="0005057D" w:rsidRDefault="00AD7575" w:rsidP="004E64AF">
            <w:pPr>
              <w:pStyle w:val="tabletext11"/>
              <w:rPr>
                <w:ins w:id="28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4EE00E" w14:textId="77777777" w:rsidR="00AD7575" w:rsidRPr="0005057D" w:rsidRDefault="00AD7575" w:rsidP="004E64AF">
            <w:pPr>
              <w:pStyle w:val="tabletext11"/>
              <w:jc w:val="center"/>
              <w:rPr>
                <w:ins w:id="287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3EF66E20" w14:textId="77777777" w:rsidR="00AD7575" w:rsidRPr="0005057D" w:rsidRDefault="00AD7575" w:rsidP="004E64AF">
            <w:pPr>
              <w:pStyle w:val="tabletext11"/>
              <w:jc w:val="right"/>
              <w:rPr>
                <w:ins w:id="2873" w:author="Author"/>
              </w:rPr>
            </w:pPr>
            <w:ins w:id="2874" w:author="Author">
              <w:r w:rsidRPr="0005057D">
                <w:t>1,500,000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EB90FA" w14:textId="77777777" w:rsidR="00AD7575" w:rsidRPr="0005057D" w:rsidRDefault="00AD7575" w:rsidP="004E64AF">
            <w:pPr>
              <w:pStyle w:val="tabletext11"/>
              <w:rPr>
                <w:ins w:id="2875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258801" w14:textId="77777777" w:rsidR="00AD7575" w:rsidRPr="0005057D" w:rsidRDefault="00AD7575" w:rsidP="004E64AF">
            <w:pPr>
              <w:pStyle w:val="tabletext11"/>
              <w:jc w:val="right"/>
              <w:rPr>
                <w:ins w:id="2876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0DF8F9E" w14:textId="77777777" w:rsidR="00AD7575" w:rsidRPr="0005057D" w:rsidRDefault="00AD7575" w:rsidP="004E64AF">
            <w:pPr>
              <w:pStyle w:val="tabletext11"/>
              <w:jc w:val="right"/>
              <w:rPr>
                <w:ins w:id="2877" w:author="Author"/>
              </w:rPr>
            </w:pPr>
            <w:ins w:id="2878" w:author="Author">
              <w:r w:rsidRPr="0005057D">
                <w:rPr>
                  <w:rFonts w:cs="Arial"/>
                  <w:color w:val="000000"/>
                  <w:szCs w:val="18"/>
                </w:rPr>
                <w:t>155.07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95609D" w14:textId="77777777" w:rsidR="00AD7575" w:rsidRPr="0005057D" w:rsidRDefault="00AD7575" w:rsidP="004E64AF">
            <w:pPr>
              <w:pStyle w:val="tabletext11"/>
              <w:rPr>
                <w:ins w:id="2879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A83410" w14:textId="77777777" w:rsidR="00AD7575" w:rsidRPr="0005057D" w:rsidRDefault="00AD7575" w:rsidP="004E64AF">
            <w:pPr>
              <w:pStyle w:val="tabletext11"/>
              <w:jc w:val="right"/>
              <w:rPr>
                <w:ins w:id="2880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BE224A9" w14:textId="77777777" w:rsidR="00AD7575" w:rsidRPr="0005057D" w:rsidRDefault="00AD7575" w:rsidP="004E64AF">
            <w:pPr>
              <w:pStyle w:val="tabletext11"/>
              <w:jc w:val="right"/>
              <w:rPr>
                <w:ins w:id="2881" w:author="Author"/>
              </w:rPr>
            </w:pPr>
            <w:ins w:id="2882" w:author="Author">
              <w:r w:rsidRPr="0005057D">
                <w:rPr>
                  <w:rFonts w:cs="Arial"/>
                  <w:color w:val="000000"/>
                  <w:szCs w:val="18"/>
                </w:rPr>
                <w:t>106.17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A55DA1" w14:textId="77777777" w:rsidR="00AD7575" w:rsidRPr="0005057D" w:rsidRDefault="00AD7575" w:rsidP="004E64AF">
            <w:pPr>
              <w:pStyle w:val="tabletext11"/>
              <w:rPr>
                <w:ins w:id="2883" w:author="Author"/>
              </w:rPr>
            </w:pPr>
          </w:p>
        </w:tc>
      </w:tr>
      <w:tr w:rsidR="00AD7575" w:rsidRPr="0005057D" w14:paraId="4F66CA1B" w14:textId="77777777" w:rsidTr="004E64AF">
        <w:trPr>
          <w:cantSplit/>
          <w:trHeight w:val="190"/>
          <w:ins w:id="2884" w:author="Author"/>
        </w:trPr>
        <w:tc>
          <w:tcPr>
            <w:tcW w:w="200" w:type="dxa"/>
          </w:tcPr>
          <w:p w14:paraId="77C69548" w14:textId="77777777" w:rsidR="00AD7575" w:rsidRPr="0005057D" w:rsidRDefault="00AD7575" w:rsidP="004E64AF">
            <w:pPr>
              <w:pStyle w:val="tabletext11"/>
              <w:rPr>
                <w:ins w:id="28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59F268" w14:textId="77777777" w:rsidR="00AD7575" w:rsidRPr="0005057D" w:rsidRDefault="00AD7575" w:rsidP="004E64AF">
            <w:pPr>
              <w:pStyle w:val="tabletext11"/>
              <w:jc w:val="center"/>
              <w:rPr>
                <w:ins w:id="288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4DB52E03" w14:textId="77777777" w:rsidR="00AD7575" w:rsidRPr="0005057D" w:rsidRDefault="00AD7575" w:rsidP="004E64AF">
            <w:pPr>
              <w:pStyle w:val="tabletext11"/>
              <w:jc w:val="right"/>
              <w:rPr>
                <w:ins w:id="2887" w:author="Author"/>
              </w:rPr>
            </w:pPr>
            <w:ins w:id="2888" w:author="Author">
              <w:r w:rsidRPr="0005057D">
                <w:t>2,000,000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B305B4" w14:textId="77777777" w:rsidR="00AD7575" w:rsidRPr="0005057D" w:rsidRDefault="00AD7575" w:rsidP="004E64AF">
            <w:pPr>
              <w:pStyle w:val="tabletext11"/>
              <w:rPr>
                <w:ins w:id="2889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EE915A" w14:textId="77777777" w:rsidR="00AD7575" w:rsidRPr="0005057D" w:rsidRDefault="00AD7575" w:rsidP="004E64AF">
            <w:pPr>
              <w:pStyle w:val="tabletext11"/>
              <w:jc w:val="right"/>
              <w:rPr>
                <w:ins w:id="2890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B4ADDB2" w14:textId="77777777" w:rsidR="00AD7575" w:rsidRPr="0005057D" w:rsidRDefault="00AD7575" w:rsidP="004E64AF">
            <w:pPr>
              <w:pStyle w:val="tabletext11"/>
              <w:jc w:val="right"/>
              <w:rPr>
                <w:ins w:id="2891" w:author="Author"/>
              </w:rPr>
            </w:pPr>
            <w:ins w:id="2892" w:author="Author">
              <w:r w:rsidRPr="0005057D">
                <w:rPr>
                  <w:rFonts w:cs="Arial"/>
                  <w:color w:val="000000"/>
                  <w:szCs w:val="18"/>
                </w:rPr>
                <w:t>163.57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27D1C0" w14:textId="77777777" w:rsidR="00AD7575" w:rsidRPr="0005057D" w:rsidRDefault="00AD7575" w:rsidP="004E64AF">
            <w:pPr>
              <w:pStyle w:val="tabletext11"/>
              <w:rPr>
                <w:ins w:id="2893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A6A11F" w14:textId="77777777" w:rsidR="00AD7575" w:rsidRPr="0005057D" w:rsidRDefault="00AD7575" w:rsidP="004E64AF">
            <w:pPr>
              <w:pStyle w:val="tabletext11"/>
              <w:jc w:val="right"/>
              <w:rPr>
                <w:ins w:id="2894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F7FEB18" w14:textId="77777777" w:rsidR="00AD7575" w:rsidRPr="0005057D" w:rsidRDefault="00AD7575" w:rsidP="004E64AF">
            <w:pPr>
              <w:pStyle w:val="tabletext11"/>
              <w:jc w:val="right"/>
              <w:rPr>
                <w:ins w:id="2895" w:author="Author"/>
              </w:rPr>
            </w:pPr>
            <w:ins w:id="2896" w:author="Author">
              <w:r w:rsidRPr="0005057D">
                <w:rPr>
                  <w:rFonts w:cs="Arial"/>
                  <w:color w:val="000000"/>
                  <w:szCs w:val="18"/>
                </w:rPr>
                <w:t>111.78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6AC07A" w14:textId="77777777" w:rsidR="00AD7575" w:rsidRPr="0005057D" w:rsidRDefault="00AD7575" w:rsidP="004E64AF">
            <w:pPr>
              <w:pStyle w:val="tabletext11"/>
              <w:rPr>
                <w:ins w:id="2897" w:author="Author"/>
              </w:rPr>
            </w:pPr>
          </w:p>
        </w:tc>
      </w:tr>
      <w:tr w:rsidR="00AD7575" w:rsidRPr="0005057D" w14:paraId="4A9013F4" w14:textId="77777777" w:rsidTr="004E64AF">
        <w:trPr>
          <w:cantSplit/>
          <w:trHeight w:val="190"/>
          <w:ins w:id="2898" w:author="Author"/>
        </w:trPr>
        <w:tc>
          <w:tcPr>
            <w:tcW w:w="200" w:type="dxa"/>
          </w:tcPr>
          <w:p w14:paraId="35645A15" w14:textId="77777777" w:rsidR="00AD7575" w:rsidRPr="0005057D" w:rsidRDefault="00AD7575" w:rsidP="004E64AF">
            <w:pPr>
              <w:pStyle w:val="tabletext11"/>
              <w:rPr>
                <w:ins w:id="289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E09D29" w14:textId="77777777" w:rsidR="00AD7575" w:rsidRPr="0005057D" w:rsidRDefault="00AD7575" w:rsidP="004E64AF">
            <w:pPr>
              <w:pStyle w:val="tabletext11"/>
              <w:jc w:val="center"/>
              <w:rPr>
                <w:ins w:id="290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4FA1D4F" w14:textId="77777777" w:rsidR="00AD7575" w:rsidRPr="0005057D" w:rsidRDefault="00AD7575" w:rsidP="004E64AF">
            <w:pPr>
              <w:pStyle w:val="tabletext11"/>
              <w:jc w:val="right"/>
              <w:rPr>
                <w:ins w:id="2901" w:author="Author"/>
              </w:rPr>
            </w:pPr>
            <w:ins w:id="2902" w:author="Author">
              <w:r w:rsidRPr="0005057D">
                <w:t>2,500,000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4363B9" w14:textId="77777777" w:rsidR="00AD7575" w:rsidRPr="0005057D" w:rsidRDefault="00AD7575" w:rsidP="004E64AF">
            <w:pPr>
              <w:pStyle w:val="tabletext11"/>
              <w:rPr>
                <w:ins w:id="2903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558C25" w14:textId="77777777" w:rsidR="00AD7575" w:rsidRPr="0005057D" w:rsidRDefault="00AD7575" w:rsidP="004E64AF">
            <w:pPr>
              <w:pStyle w:val="tabletext11"/>
              <w:jc w:val="right"/>
              <w:rPr>
                <w:ins w:id="2904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AEE3C69" w14:textId="77777777" w:rsidR="00AD7575" w:rsidRPr="0005057D" w:rsidRDefault="00AD7575" w:rsidP="004E64AF">
            <w:pPr>
              <w:pStyle w:val="tabletext11"/>
              <w:jc w:val="right"/>
              <w:rPr>
                <w:ins w:id="2905" w:author="Author"/>
              </w:rPr>
            </w:pPr>
            <w:ins w:id="2906" w:author="Author">
              <w:r w:rsidRPr="0005057D">
                <w:rPr>
                  <w:rFonts w:cs="Arial"/>
                  <w:color w:val="000000"/>
                  <w:szCs w:val="18"/>
                </w:rPr>
                <w:t>169.92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90613D" w14:textId="77777777" w:rsidR="00AD7575" w:rsidRPr="0005057D" w:rsidRDefault="00AD7575" w:rsidP="004E64AF">
            <w:pPr>
              <w:pStyle w:val="tabletext11"/>
              <w:rPr>
                <w:ins w:id="2907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EF1383" w14:textId="77777777" w:rsidR="00AD7575" w:rsidRPr="0005057D" w:rsidRDefault="00AD7575" w:rsidP="004E64AF">
            <w:pPr>
              <w:pStyle w:val="tabletext11"/>
              <w:jc w:val="right"/>
              <w:rPr>
                <w:ins w:id="2908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7CC64D5" w14:textId="77777777" w:rsidR="00AD7575" w:rsidRPr="0005057D" w:rsidRDefault="00AD7575" w:rsidP="004E64AF">
            <w:pPr>
              <w:pStyle w:val="tabletext11"/>
              <w:jc w:val="right"/>
              <w:rPr>
                <w:ins w:id="2909" w:author="Author"/>
              </w:rPr>
            </w:pPr>
            <w:ins w:id="2910" w:author="Author">
              <w:r w:rsidRPr="0005057D">
                <w:rPr>
                  <w:rFonts w:cs="Arial"/>
                  <w:color w:val="000000"/>
                  <w:szCs w:val="18"/>
                </w:rPr>
                <w:t>115.96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44EEF6" w14:textId="77777777" w:rsidR="00AD7575" w:rsidRPr="0005057D" w:rsidRDefault="00AD7575" w:rsidP="004E64AF">
            <w:pPr>
              <w:pStyle w:val="tabletext11"/>
              <w:rPr>
                <w:ins w:id="2911" w:author="Author"/>
              </w:rPr>
            </w:pPr>
          </w:p>
        </w:tc>
      </w:tr>
      <w:tr w:rsidR="00AD7575" w:rsidRPr="0005057D" w14:paraId="46E1570E" w14:textId="77777777" w:rsidTr="004E64AF">
        <w:trPr>
          <w:cantSplit/>
          <w:trHeight w:val="190"/>
          <w:ins w:id="2912" w:author="Author"/>
        </w:trPr>
        <w:tc>
          <w:tcPr>
            <w:tcW w:w="200" w:type="dxa"/>
          </w:tcPr>
          <w:p w14:paraId="145A6783" w14:textId="77777777" w:rsidR="00AD7575" w:rsidRPr="0005057D" w:rsidRDefault="00AD7575" w:rsidP="004E64AF">
            <w:pPr>
              <w:pStyle w:val="tabletext11"/>
              <w:rPr>
                <w:ins w:id="29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41C755" w14:textId="77777777" w:rsidR="00AD7575" w:rsidRPr="0005057D" w:rsidRDefault="00AD7575" w:rsidP="004E64AF">
            <w:pPr>
              <w:pStyle w:val="tabletext11"/>
              <w:jc w:val="center"/>
              <w:rPr>
                <w:ins w:id="291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5588F14D" w14:textId="77777777" w:rsidR="00AD7575" w:rsidRPr="0005057D" w:rsidRDefault="00AD7575" w:rsidP="004E64AF">
            <w:pPr>
              <w:pStyle w:val="tabletext11"/>
              <w:jc w:val="right"/>
              <w:rPr>
                <w:ins w:id="2915" w:author="Author"/>
              </w:rPr>
            </w:pPr>
            <w:ins w:id="2916" w:author="Author">
              <w:r w:rsidRPr="0005057D">
                <w:t>3,000,000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9E06B2" w14:textId="77777777" w:rsidR="00AD7575" w:rsidRPr="0005057D" w:rsidRDefault="00AD7575" w:rsidP="004E64AF">
            <w:pPr>
              <w:pStyle w:val="tabletext11"/>
              <w:rPr>
                <w:ins w:id="2917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738779" w14:textId="77777777" w:rsidR="00AD7575" w:rsidRPr="0005057D" w:rsidRDefault="00AD7575" w:rsidP="004E64AF">
            <w:pPr>
              <w:pStyle w:val="tabletext11"/>
              <w:jc w:val="right"/>
              <w:rPr>
                <w:ins w:id="2918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920F843" w14:textId="77777777" w:rsidR="00AD7575" w:rsidRPr="0005057D" w:rsidRDefault="00AD7575" w:rsidP="004E64AF">
            <w:pPr>
              <w:pStyle w:val="tabletext11"/>
              <w:jc w:val="right"/>
              <w:rPr>
                <w:ins w:id="2919" w:author="Author"/>
              </w:rPr>
            </w:pPr>
            <w:ins w:id="2920" w:author="Author">
              <w:r w:rsidRPr="0005057D">
                <w:rPr>
                  <w:rFonts w:cs="Arial"/>
                  <w:color w:val="000000"/>
                  <w:szCs w:val="18"/>
                </w:rPr>
                <w:t>175.00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E0F65F" w14:textId="77777777" w:rsidR="00AD7575" w:rsidRPr="0005057D" w:rsidRDefault="00AD7575" w:rsidP="004E64AF">
            <w:pPr>
              <w:pStyle w:val="tabletext11"/>
              <w:rPr>
                <w:ins w:id="2921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587C5F" w14:textId="77777777" w:rsidR="00AD7575" w:rsidRPr="0005057D" w:rsidRDefault="00AD7575" w:rsidP="004E64AF">
            <w:pPr>
              <w:pStyle w:val="tabletext11"/>
              <w:jc w:val="right"/>
              <w:rPr>
                <w:ins w:id="2922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AA80488" w14:textId="77777777" w:rsidR="00AD7575" w:rsidRPr="0005057D" w:rsidRDefault="00AD7575" w:rsidP="004E64AF">
            <w:pPr>
              <w:pStyle w:val="tabletext11"/>
              <w:jc w:val="right"/>
              <w:rPr>
                <w:ins w:id="2923" w:author="Author"/>
              </w:rPr>
            </w:pPr>
            <w:ins w:id="2924" w:author="Author">
              <w:r w:rsidRPr="0005057D">
                <w:rPr>
                  <w:rFonts w:cs="Arial"/>
                  <w:color w:val="000000"/>
                  <w:szCs w:val="18"/>
                </w:rPr>
                <w:t>119.34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C29BD6" w14:textId="77777777" w:rsidR="00AD7575" w:rsidRPr="0005057D" w:rsidRDefault="00AD7575" w:rsidP="004E64AF">
            <w:pPr>
              <w:pStyle w:val="tabletext11"/>
              <w:rPr>
                <w:ins w:id="2925" w:author="Author"/>
              </w:rPr>
            </w:pPr>
          </w:p>
        </w:tc>
      </w:tr>
      <w:tr w:rsidR="00AD7575" w:rsidRPr="0005057D" w14:paraId="501DFDAC" w14:textId="77777777" w:rsidTr="004E64AF">
        <w:trPr>
          <w:cantSplit/>
          <w:trHeight w:val="190"/>
          <w:ins w:id="2926" w:author="Author"/>
        </w:trPr>
        <w:tc>
          <w:tcPr>
            <w:tcW w:w="200" w:type="dxa"/>
          </w:tcPr>
          <w:p w14:paraId="4DD586A8" w14:textId="77777777" w:rsidR="00AD7575" w:rsidRPr="0005057D" w:rsidRDefault="00AD7575" w:rsidP="004E64AF">
            <w:pPr>
              <w:pStyle w:val="tabletext11"/>
              <w:rPr>
                <w:ins w:id="29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9BBB51" w14:textId="77777777" w:rsidR="00AD7575" w:rsidRPr="0005057D" w:rsidRDefault="00AD7575" w:rsidP="004E64AF">
            <w:pPr>
              <w:pStyle w:val="tabletext11"/>
              <w:jc w:val="center"/>
              <w:rPr>
                <w:ins w:id="292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586DD58F" w14:textId="77777777" w:rsidR="00AD7575" w:rsidRPr="0005057D" w:rsidRDefault="00AD7575" w:rsidP="004E64AF">
            <w:pPr>
              <w:pStyle w:val="tabletext11"/>
              <w:jc w:val="right"/>
              <w:rPr>
                <w:ins w:id="2929" w:author="Author"/>
              </w:rPr>
            </w:pPr>
            <w:ins w:id="2930" w:author="Author">
              <w:r w:rsidRPr="0005057D">
                <w:t>5,000,000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A6C590" w14:textId="77777777" w:rsidR="00AD7575" w:rsidRPr="0005057D" w:rsidRDefault="00AD7575" w:rsidP="004E64AF">
            <w:pPr>
              <w:pStyle w:val="tabletext11"/>
              <w:rPr>
                <w:ins w:id="2931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F5ED66" w14:textId="77777777" w:rsidR="00AD7575" w:rsidRPr="0005057D" w:rsidRDefault="00AD7575" w:rsidP="004E64AF">
            <w:pPr>
              <w:pStyle w:val="tabletext11"/>
              <w:jc w:val="right"/>
              <w:rPr>
                <w:ins w:id="2932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5A10B7D" w14:textId="77777777" w:rsidR="00AD7575" w:rsidRPr="0005057D" w:rsidRDefault="00AD7575" w:rsidP="004E64AF">
            <w:pPr>
              <w:pStyle w:val="tabletext11"/>
              <w:jc w:val="right"/>
              <w:rPr>
                <w:ins w:id="2933" w:author="Author"/>
              </w:rPr>
            </w:pPr>
            <w:ins w:id="2934" w:author="Author">
              <w:r w:rsidRPr="0005057D">
                <w:rPr>
                  <w:rFonts w:cs="Arial"/>
                  <w:color w:val="000000"/>
                  <w:szCs w:val="18"/>
                </w:rPr>
                <w:t>188.17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42A569" w14:textId="77777777" w:rsidR="00AD7575" w:rsidRPr="0005057D" w:rsidRDefault="00AD7575" w:rsidP="004E64AF">
            <w:pPr>
              <w:pStyle w:val="tabletext11"/>
              <w:rPr>
                <w:ins w:id="2935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D07AD9" w14:textId="77777777" w:rsidR="00AD7575" w:rsidRPr="0005057D" w:rsidRDefault="00AD7575" w:rsidP="004E64AF">
            <w:pPr>
              <w:pStyle w:val="tabletext11"/>
              <w:jc w:val="right"/>
              <w:rPr>
                <w:ins w:id="2936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205982B" w14:textId="77777777" w:rsidR="00AD7575" w:rsidRPr="0005057D" w:rsidRDefault="00AD7575" w:rsidP="004E64AF">
            <w:pPr>
              <w:pStyle w:val="tabletext11"/>
              <w:jc w:val="right"/>
              <w:rPr>
                <w:ins w:id="2937" w:author="Author"/>
              </w:rPr>
            </w:pPr>
            <w:ins w:id="2938" w:author="Author">
              <w:r w:rsidRPr="0005057D">
                <w:rPr>
                  <w:rFonts w:cs="Arial"/>
                  <w:color w:val="000000"/>
                  <w:szCs w:val="18"/>
                </w:rPr>
                <w:t>128.05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AB9273" w14:textId="77777777" w:rsidR="00AD7575" w:rsidRPr="0005057D" w:rsidRDefault="00AD7575" w:rsidP="004E64AF">
            <w:pPr>
              <w:pStyle w:val="tabletext11"/>
              <w:rPr>
                <w:ins w:id="2939" w:author="Author"/>
              </w:rPr>
            </w:pPr>
          </w:p>
        </w:tc>
      </w:tr>
      <w:tr w:rsidR="00AD7575" w:rsidRPr="0005057D" w14:paraId="09F0695D" w14:textId="77777777" w:rsidTr="004E64AF">
        <w:trPr>
          <w:cantSplit/>
          <w:trHeight w:val="190"/>
          <w:ins w:id="2940" w:author="Author"/>
        </w:trPr>
        <w:tc>
          <w:tcPr>
            <w:tcW w:w="200" w:type="dxa"/>
          </w:tcPr>
          <w:p w14:paraId="29999CA8" w14:textId="77777777" w:rsidR="00AD7575" w:rsidRPr="0005057D" w:rsidRDefault="00AD7575" w:rsidP="004E64AF">
            <w:pPr>
              <w:pStyle w:val="tabletext11"/>
              <w:rPr>
                <w:ins w:id="29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1BA576" w14:textId="77777777" w:rsidR="00AD7575" w:rsidRPr="0005057D" w:rsidRDefault="00AD7575" w:rsidP="004E64AF">
            <w:pPr>
              <w:pStyle w:val="tabletext11"/>
              <w:jc w:val="center"/>
              <w:rPr>
                <w:ins w:id="294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0A75DD6" w14:textId="77777777" w:rsidR="00AD7575" w:rsidRPr="0005057D" w:rsidRDefault="00AD7575" w:rsidP="004E64AF">
            <w:pPr>
              <w:pStyle w:val="tabletext11"/>
              <w:jc w:val="right"/>
              <w:rPr>
                <w:ins w:id="2943" w:author="Author"/>
              </w:rPr>
            </w:pPr>
            <w:ins w:id="2944" w:author="Author">
              <w:r w:rsidRPr="0005057D">
                <w:t>7,500,000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C79688" w14:textId="77777777" w:rsidR="00AD7575" w:rsidRPr="0005057D" w:rsidRDefault="00AD7575" w:rsidP="004E64AF">
            <w:pPr>
              <w:pStyle w:val="tabletext11"/>
              <w:rPr>
                <w:ins w:id="2945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E6DDAA" w14:textId="77777777" w:rsidR="00AD7575" w:rsidRPr="0005057D" w:rsidRDefault="00AD7575" w:rsidP="004E64AF">
            <w:pPr>
              <w:pStyle w:val="tabletext11"/>
              <w:jc w:val="right"/>
              <w:rPr>
                <w:ins w:id="2946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1D278C9" w14:textId="77777777" w:rsidR="00AD7575" w:rsidRPr="0005057D" w:rsidRDefault="00AD7575" w:rsidP="004E64AF">
            <w:pPr>
              <w:pStyle w:val="tabletext11"/>
              <w:jc w:val="right"/>
              <w:rPr>
                <w:ins w:id="2947" w:author="Author"/>
              </w:rPr>
            </w:pPr>
            <w:ins w:id="2948" w:author="Author">
              <w:r w:rsidRPr="0005057D">
                <w:rPr>
                  <w:rFonts w:cs="Arial"/>
                  <w:color w:val="000000"/>
                  <w:szCs w:val="18"/>
                </w:rPr>
                <w:t>198.08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706913" w14:textId="77777777" w:rsidR="00AD7575" w:rsidRPr="0005057D" w:rsidRDefault="00AD7575" w:rsidP="004E64AF">
            <w:pPr>
              <w:pStyle w:val="tabletext11"/>
              <w:rPr>
                <w:ins w:id="2949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7BBE45" w14:textId="77777777" w:rsidR="00AD7575" w:rsidRPr="0005057D" w:rsidRDefault="00AD7575" w:rsidP="004E64AF">
            <w:pPr>
              <w:pStyle w:val="tabletext11"/>
              <w:jc w:val="right"/>
              <w:rPr>
                <w:ins w:id="2950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F3F28A9" w14:textId="77777777" w:rsidR="00AD7575" w:rsidRPr="0005057D" w:rsidRDefault="00AD7575" w:rsidP="004E64AF">
            <w:pPr>
              <w:pStyle w:val="tabletext11"/>
              <w:jc w:val="right"/>
              <w:rPr>
                <w:ins w:id="2951" w:author="Author"/>
              </w:rPr>
            </w:pPr>
            <w:ins w:id="2952" w:author="Author">
              <w:r w:rsidRPr="0005057D">
                <w:rPr>
                  <w:rFonts w:cs="Arial"/>
                  <w:color w:val="000000"/>
                  <w:szCs w:val="18"/>
                </w:rPr>
                <w:t>134.60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07DE85" w14:textId="77777777" w:rsidR="00AD7575" w:rsidRPr="0005057D" w:rsidRDefault="00AD7575" w:rsidP="004E64AF">
            <w:pPr>
              <w:pStyle w:val="tabletext11"/>
              <w:rPr>
                <w:ins w:id="2953" w:author="Author"/>
              </w:rPr>
            </w:pPr>
          </w:p>
        </w:tc>
      </w:tr>
      <w:tr w:rsidR="00AD7575" w:rsidRPr="0005057D" w14:paraId="10F0E2D4" w14:textId="77777777" w:rsidTr="004E64AF">
        <w:trPr>
          <w:cantSplit/>
          <w:trHeight w:val="190"/>
          <w:ins w:id="2954" w:author="Author"/>
        </w:trPr>
        <w:tc>
          <w:tcPr>
            <w:tcW w:w="200" w:type="dxa"/>
          </w:tcPr>
          <w:p w14:paraId="6706CE7A" w14:textId="77777777" w:rsidR="00AD7575" w:rsidRPr="0005057D" w:rsidRDefault="00AD7575" w:rsidP="004E64AF">
            <w:pPr>
              <w:pStyle w:val="tabletext11"/>
              <w:rPr>
                <w:ins w:id="29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2C1948" w14:textId="77777777" w:rsidR="00AD7575" w:rsidRPr="0005057D" w:rsidRDefault="00AD7575" w:rsidP="004E64AF">
            <w:pPr>
              <w:pStyle w:val="tabletext11"/>
              <w:jc w:val="center"/>
              <w:rPr>
                <w:ins w:id="295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35D29568" w14:textId="77777777" w:rsidR="00AD7575" w:rsidRPr="0005057D" w:rsidRDefault="00AD7575" w:rsidP="004E64AF">
            <w:pPr>
              <w:pStyle w:val="tabletext11"/>
              <w:jc w:val="right"/>
              <w:rPr>
                <w:ins w:id="2957" w:author="Author"/>
              </w:rPr>
            </w:pPr>
            <w:ins w:id="2958" w:author="Author">
              <w:r w:rsidRPr="0005057D">
                <w:t>10,000,000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BA7DBC" w14:textId="77777777" w:rsidR="00AD7575" w:rsidRPr="0005057D" w:rsidRDefault="00AD7575" w:rsidP="004E64AF">
            <w:pPr>
              <w:pStyle w:val="tabletext11"/>
              <w:rPr>
                <w:ins w:id="2959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769607" w14:textId="77777777" w:rsidR="00AD7575" w:rsidRPr="0005057D" w:rsidRDefault="00AD7575" w:rsidP="004E64AF">
            <w:pPr>
              <w:pStyle w:val="tabletext11"/>
              <w:jc w:val="right"/>
              <w:rPr>
                <w:ins w:id="2960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3664044" w14:textId="77777777" w:rsidR="00AD7575" w:rsidRPr="0005057D" w:rsidRDefault="00AD7575" w:rsidP="004E64AF">
            <w:pPr>
              <w:pStyle w:val="tabletext11"/>
              <w:jc w:val="right"/>
              <w:rPr>
                <w:ins w:id="2961" w:author="Author"/>
              </w:rPr>
            </w:pPr>
            <w:ins w:id="2962" w:author="Author">
              <w:r w:rsidRPr="0005057D">
                <w:rPr>
                  <w:rFonts w:cs="Arial"/>
                  <w:color w:val="000000"/>
                  <w:szCs w:val="18"/>
                </w:rPr>
                <w:t>203.24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BC539D" w14:textId="77777777" w:rsidR="00AD7575" w:rsidRPr="0005057D" w:rsidRDefault="00AD7575" w:rsidP="004E64AF">
            <w:pPr>
              <w:pStyle w:val="tabletext11"/>
              <w:rPr>
                <w:ins w:id="2963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E05886" w14:textId="77777777" w:rsidR="00AD7575" w:rsidRPr="0005057D" w:rsidRDefault="00AD7575" w:rsidP="004E64AF">
            <w:pPr>
              <w:pStyle w:val="tabletext11"/>
              <w:jc w:val="right"/>
              <w:rPr>
                <w:ins w:id="2964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4B0BFC9" w14:textId="77777777" w:rsidR="00AD7575" w:rsidRPr="0005057D" w:rsidRDefault="00AD7575" w:rsidP="004E64AF">
            <w:pPr>
              <w:pStyle w:val="tabletext11"/>
              <w:jc w:val="right"/>
              <w:rPr>
                <w:ins w:id="2965" w:author="Author"/>
              </w:rPr>
            </w:pPr>
            <w:ins w:id="2966" w:author="Author">
              <w:r w:rsidRPr="0005057D">
                <w:rPr>
                  <w:rFonts w:cs="Arial"/>
                  <w:color w:val="000000"/>
                  <w:szCs w:val="18"/>
                </w:rPr>
                <w:t>138.01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BA30D9" w14:textId="77777777" w:rsidR="00AD7575" w:rsidRPr="0005057D" w:rsidRDefault="00AD7575" w:rsidP="004E64AF">
            <w:pPr>
              <w:pStyle w:val="tabletext11"/>
              <w:rPr>
                <w:ins w:id="2967" w:author="Author"/>
              </w:rPr>
            </w:pPr>
          </w:p>
        </w:tc>
      </w:tr>
    </w:tbl>
    <w:p w14:paraId="043AAB5F" w14:textId="77777777" w:rsidR="00AD7575" w:rsidRPr="0005057D" w:rsidRDefault="00AD7575" w:rsidP="00AD7575">
      <w:pPr>
        <w:pStyle w:val="tablecaption"/>
        <w:rPr>
          <w:ins w:id="2968" w:author="Author"/>
        </w:rPr>
      </w:pPr>
      <w:ins w:id="2969" w:author="Author">
        <w:r w:rsidRPr="0005057D">
          <w:t>Table 297.B.3.a.(1)(a)(LC) Single Limits – Uninsured (Includes Underinsured) Motorists Bodily Injury And Property Damage Coverage – Individual Named Insureds Loss Costs</w:t>
        </w:r>
      </w:ins>
    </w:p>
    <w:p w14:paraId="59CD1282" w14:textId="77777777" w:rsidR="00AD7575" w:rsidRPr="0005057D" w:rsidRDefault="00AD7575" w:rsidP="00AD7575">
      <w:pPr>
        <w:pStyle w:val="isonormal"/>
        <w:rPr>
          <w:ins w:id="2970" w:author="Author"/>
        </w:rPr>
      </w:pPr>
    </w:p>
    <w:p w14:paraId="2B4BEB81" w14:textId="77777777" w:rsidR="00AD7575" w:rsidRPr="0005057D" w:rsidRDefault="00AD7575" w:rsidP="00AD7575">
      <w:pPr>
        <w:pStyle w:val="space8"/>
        <w:rPr>
          <w:ins w:id="2971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360"/>
        <w:gridCol w:w="690"/>
        <w:gridCol w:w="550"/>
        <w:gridCol w:w="360"/>
        <w:gridCol w:w="720"/>
        <w:gridCol w:w="520"/>
      </w:tblGrid>
      <w:tr w:rsidR="00AD7575" w:rsidRPr="0005057D" w14:paraId="3F6CE097" w14:textId="77777777" w:rsidTr="004E64AF">
        <w:trPr>
          <w:cantSplit/>
          <w:trHeight w:val="190"/>
          <w:ins w:id="2972" w:author="Author"/>
        </w:trPr>
        <w:tc>
          <w:tcPr>
            <w:tcW w:w="200" w:type="dxa"/>
          </w:tcPr>
          <w:p w14:paraId="1A968B62" w14:textId="77777777" w:rsidR="00AD7575" w:rsidRPr="0005057D" w:rsidRDefault="00AD7575" w:rsidP="004E64AF">
            <w:pPr>
              <w:pStyle w:val="tabletext11"/>
              <w:rPr>
                <w:ins w:id="2973" w:author="Author"/>
              </w:rPr>
            </w:pPr>
            <w:ins w:id="2974" w:author="Author">
              <w:r w:rsidRPr="0005057D">
                <w:br/>
              </w:r>
              <w:r w:rsidRPr="0005057D">
                <w:br/>
              </w:r>
            </w:ins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DE813" w14:textId="77777777" w:rsidR="00AD7575" w:rsidRPr="0005057D" w:rsidRDefault="00AD7575" w:rsidP="004E64AF">
            <w:pPr>
              <w:pStyle w:val="tablehead"/>
              <w:rPr>
                <w:ins w:id="2975" w:author="Author"/>
              </w:rPr>
            </w:pPr>
            <w:ins w:id="2976" w:author="Author">
              <w:r w:rsidRPr="0005057D">
                <w:t>Uninsured Motorists Bodily Injury</w:t>
              </w:r>
              <w:r w:rsidRPr="0005057D">
                <w:br/>
                <w:t>And Property Damage</w:t>
              </w:r>
              <w:r w:rsidRPr="0005057D">
                <w:br/>
                <w:t>Added On To At-fault Liability Limits</w:t>
              </w:r>
            </w:ins>
          </w:p>
        </w:tc>
      </w:tr>
      <w:tr w:rsidR="00AD7575" w:rsidRPr="0005057D" w14:paraId="151E688F" w14:textId="77777777" w:rsidTr="004E64AF">
        <w:trPr>
          <w:cantSplit/>
          <w:trHeight w:val="190"/>
          <w:ins w:id="2977" w:author="Author"/>
        </w:trPr>
        <w:tc>
          <w:tcPr>
            <w:tcW w:w="200" w:type="dxa"/>
          </w:tcPr>
          <w:p w14:paraId="4EF0E9D4" w14:textId="77777777" w:rsidR="00AD7575" w:rsidRPr="0005057D" w:rsidRDefault="00AD7575" w:rsidP="004E64AF">
            <w:pPr>
              <w:pStyle w:val="tablehead"/>
              <w:rPr>
                <w:ins w:id="2978" w:author="Author"/>
              </w:rPr>
            </w:pPr>
            <w:ins w:id="2979" w:author="Author">
              <w:r w:rsidRPr="0005057D">
                <w:br/>
              </w:r>
              <w:r w:rsidRPr="0005057D">
                <w:br/>
              </w:r>
              <w:r w:rsidRPr="0005057D">
                <w:br/>
              </w:r>
              <w:r w:rsidRPr="0005057D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475637" w14:textId="77777777" w:rsidR="00AD7575" w:rsidRPr="0005057D" w:rsidRDefault="00AD7575" w:rsidP="004E64AF">
            <w:pPr>
              <w:pStyle w:val="tablehead"/>
              <w:rPr>
                <w:ins w:id="2980" w:author="Author"/>
              </w:rPr>
            </w:pPr>
            <w:ins w:id="2981" w:author="Author">
              <w:r w:rsidRPr="0005057D">
                <w:t>Limits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C33A8C" w14:textId="77777777" w:rsidR="00AD7575" w:rsidRPr="0005057D" w:rsidRDefault="00AD7575" w:rsidP="004E64AF">
            <w:pPr>
              <w:pStyle w:val="tablehead"/>
              <w:rPr>
                <w:ins w:id="2982" w:author="Author"/>
              </w:rPr>
            </w:pPr>
            <w:ins w:id="2983" w:author="Author">
              <w:r w:rsidRPr="0005057D">
                <w:t>Private</w:t>
              </w:r>
              <w:r w:rsidRPr="0005057D">
                <w:br/>
                <w:t>Passenger</w:t>
              </w:r>
              <w:r w:rsidRPr="0005057D">
                <w:br/>
                <w:t>Types</w:t>
              </w:r>
              <w:r w:rsidRPr="0005057D">
                <w:br/>
                <w:t>Per 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A9DA09" w14:textId="77777777" w:rsidR="00AD7575" w:rsidRPr="0005057D" w:rsidRDefault="00AD7575" w:rsidP="004E64AF">
            <w:pPr>
              <w:pStyle w:val="tablehead"/>
              <w:rPr>
                <w:ins w:id="2984" w:author="Author"/>
              </w:rPr>
            </w:pPr>
            <w:ins w:id="2985" w:author="Author">
              <w:r w:rsidRPr="0005057D">
                <w:t>Other Than</w:t>
              </w:r>
              <w:r w:rsidRPr="0005057D">
                <w:br/>
                <w:t>Private</w:t>
              </w:r>
              <w:r w:rsidRPr="0005057D">
                <w:br/>
                <w:t>Passenger</w:t>
              </w:r>
              <w:r w:rsidRPr="0005057D">
                <w:br/>
                <w:t>Types</w:t>
              </w:r>
              <w:r w:rsidRPr="0005057D">
                <w:br/>
                <w:t>Per Exposure</w:t>
              </w:r>
            </w:ins>
          </w:p>
        </w:tc>
      </w:tr>
      <w:tr w:rsidR="00AD7575" w:rsidRPr="0005057D" w14:paraId="7B9D4AE1" w14:textId="77777777" w:rsidTr="004E64AF">
        <w:trPr>
          <w:cantSplit/>
          <w:trHeight w:val="190"/>
          <w:ins w:id="2986" w:author="Author"/>
        </w:trPr>
        <w:tc>
          <w:tcPr>
            <w:tcW w:w="200" w:type="dxa"/>
          </w:tcPr>
          <w:p w14:paraId="4A9DEEE5" w14:textId="77777777" w:rsidR="00AD7575" w:rsidRPr="0005057D" w:rsidRDefault="00AD7575" w:rsidP="004E64AF">
            <w:pPr>
              <w:pStyle w:val="tabletext11"/>
              <w:rPr>
                <w:ins w:id="29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E2A2D5" w14:textId="77777777" w:rsidR="00AD7575" w:rsidRPr="0005057D" w:rsidRDefault="00AD7575" w:rsidP="004E64AF">
            <w:pPr>
              <w:pStyle w:val="tabletext11"/>
              <w:jc w:val="right"/>
              <w:rPr>
                <w:ins w:id="2988" w:author="Author"/>
              </w:rPr>
            </w:pPr>
            <w:ins w:id="2989" w:author="Author">
              <w:r w:rsidRPr="0005057D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3C8D7E7A" w14:textId="77777777" w:rsidR="00AD7575" w:rsidRPr="0005057D" w:rsidRDefault="00AD7575" w:rsidP="004E64AF">
            <w:pPr>
              <w:pStyle w:val="tabletext11"/>
              <w:jc w:val="right"/>
              <w:rPr>
                <w:ins w:id="2990" w:author="Author"/>
              </w:rPr>
            </w:pPr>
            <w:ins w:id="2991" w:author="Author">
              <w:r w:rsidRPr="0005057D">
                <w:t>75,000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39D189" w14:textId="77777777" w:rsidR="00AD7575" w:rsidRPr="0005057D" w:rsidRDefault="00AD7575" w:rsidP="004E64AF">
            <w:pPr>
              <w:pStyle w:val="tabletext11"/>
              <w:rPr>
                <w:ins w:id="299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2825A0" w14:textId="77777777" w:rsidR="00AD7575" w:rsidRPr="0005057D" w:rsidRDefault="00AD7575" w:rsidP="004E64AF">
            <w:pPr>
              <w:pStyle w:val="tabletext11"/>
              <w:jc w:val="right"/>
              <w:rPr>
                <w:ins w:id="2993" w:author="Author"/>
              </w:rPr>
            </w:pPr>
            <w:ins w:id="2994" w:author="Author">
              <w:r w:rsidRPr="0005057D">
                <w:t>$</w:t>
              </w:r>
            </w:ins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3382F15" w14:textId="77777777" w:rsidR="00AD7575" w:rsidRPr="0005057D" w:rsidRDefault="00AD7575" w:rsidP="004E64AF">
            <w:pPr>
              <w:pStyle w:val="tabletext11"/>
              <w:jc w:val="right"/>
              <w:rPr>
                <w:ins w:id="2995" w:author="Author"/>
              </w:rPr>
            </w:pPr>
            <w:ins w:id="2996" w:author="Author">
              <w:r w:rsidRPr="0005057D">
                <w:rPr>
                  <w:rFonts w:cs="Arial"/>
                  <w:color w:val="000000"/>
                  <w:szCs w:val="18"/>
                </w:rPr>
                <w:t>48.64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732F29" w14:textId="77777777" w:rsidR="00AD7575" w:rsidRPr="0005057D" w:rsidRDefault="00AD7575" w:rsidP="004E64AF">
            <w:pPr>
              <w:pStyle w:val="tabletext11"/>
              <w:rPr>
                <w:ins w:id="299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E545BC" w14:textId="77777777" w:rsidR="00AD7575" w:rsidRPr="0005057D" w:rsidRDefault="00AD7575" w:rsidP="004E64AF">
            <w:pPr>
              <w:pStyle w:val="tabletext11"/>
              <w:jc w:val="right"/>
              <w:rPr>
                <w:ins w:id="2998" w:author="Author"/>
              </w:rPr>
            </w:pPr>
            <w:ins w:id="2999" w:author="Author">
              <w:r w:rsidRPr="0005057D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4B1114A" w14:textId="77777777" w:rsidR="00AD7575" w:rsidRPr="0005057D" w:rsidRDefault="00AD7575" w:rsidP="004E64AF">
            <w:pPr>
              <w:pStyle w:val="tabletext11"/>
              <w:jc w:val="right"/>
              <w:rPr>
                <w:ins w:id="3000" w:author="Author"/>
              </w:rPr>
            </w:pPr>
            <w:ins w:id="3001" w:author="Author">
              <w:r w:rsidRPr="0005057D">
                <w:rPr>
                  <w:rFonts w:cs="Arial"/>
                  <w:color w:val="000000"/>
                  <w:szCs w:val="18"/>
                </w:rPr>
                <w:t>34.46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F13579" w14:textId="77777777" w:rsidR="00AD7575" w:rsidRPr="0005057D" w:rsidRDefault="00AD7575" w:rsidP="004E64AF">
            <w:pPr>
              <w:pStyle w:val="tabletext11"/>
              <w:rPr>
                <w:ins w:id="3002" w:author="Author"/>
              </w:rPr>
            </w:pPr>
          </w:p>
        </w:tc>
      </w:tr>
      <w:tr w:rsidR="00AD7575" w:rsidRPr="0005057D" w14:paraId="2ECF47DB" w14:textId="77777777" w:rsidTr="004E64AF">
        <w:trPr>
          <w:cantSplit/>
          <w:trHeight w:val="190"/>
          <w:ins w:id="3003" w:author="Author"/>
        </w:trPr>
        <w:tc>
          <w:tcPr>
            <w:tcW w:w="200" w:type="dxa"/>
          </w:tcPr>
          <w:p w14:paraId="5C4E978B" w14:textId="77777777" w:rsidR="00AD7575" w:rsidRPr="0005057D" w:rsidRDefault="00AD7575" w:rsidP="004E64AF">
            <w:pPr>
              <w:pStyle w:val="tabletext11"/>
              <w:rPr>
                <w:ins w:id="30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18886F" w14:textId="77777777" w:rsidR="00AD7575" w:rsidRPr="0005057D" w:rsidRDefault="00AD7575" w:rsidP="004E64AF">
            <w:pPr>
              <w:pStyle w:val="tabletext11"/>
              <w:jc w:val="center"/>
              <w:rPr>
                <w:ins w:id="300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E36FB78" w14:textId="77777777" w:rsidR="00AD7575" w:rsidRPr="0005057D" w:rsidRDefault="00AD7575" w:rsidP="004E64AF">
            <w:pPr>
              <w:pStyle w:val="tabletext11"/>
              <w:jc w:val="right"/>
              <w:rPr>
                <w:ins w:id="3006" w:author="Author"/>
              </w:rPr>
            </w:pPr>
            <w:ins w:id="3007" w:author="Author">
              <w:r w:rsidRPr="0005057D">
                <w:t>100,000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59E8B6" w14:textId="77777777" w:rsidR="00AD7575" w:rsidRPr="0005057D" w:rsidRDefault="00AD7575" w:rsidP="004E64AF">
            <w:pPr>
              <w:pStyle w:val="tabletext11"/>
              <w:rPr>
                <w:ins w:id="300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4157D9" w14:textId="77777777" w:rsidR="00AD7575" w:rsidRPr="0005057D" w:rsidRDefault="00AD7575" w:rsidP="004E64AF">
            <w:pPr>
              <w:pStyle w:val="tabletext11"/>
              <w:jc w:val="right"/>
              <w:rPr>
                <w:ins w:id="3009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7D3EF7B" w14:textId="77777777" w:rsidR="00AD7575" w:rsidRPr="0005057D" w:rsidRDefault="00AD7575" w:rsidP="004E64AF">
            <w:pPr>
              <w:pStyle w:val="tabletext11"/>
              <w:jc w:val="right"/>
              <w:rPr>
                <w:ins w:id="3010" w:author="Author"/>
              </w:rPr>
            </w:pPr>
            <w:ins w:id="3011" w:author="Author">
              <w:r w:rsidRPr="0005057D">
                <w:rPr>
                  <w:rFonts w:cs="Arial"/>
                  <w:color w:val="000000"/>
                  <w:szCs w:val="18"/>
                </w:rPr>
                <w:t>56.66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971EBE" w14:textId="77777777" w:rsidR="00AD7575" w:rsidRPr="0005057D" w:rsidRDefault="00AD7575" w:rsidP="004E64AF">
            <w:pPr>
              <w:pStyle w:val="tabletext11"/>
              <w:rPr>
                <w:ins w:id="301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834FCA" w14:textId="77777777" w:rsidR="00AD7575" w:rsidRPr="0005057D" w:rsidRDefault="00AD7575" w:rsidP="004E64AF">
            <w:pPr>
              <w:pStyle w:val="tabletext11"/>
              <w:jc w:val="right"/>
              <w:rPr>
                <w:ins w:id="301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098E075" w14:textId="77777777" w:rsidR="00AD7575" w:rsidRPr="0005057D" w:rsidRDefault="00AD7575" w:rsidP="004E64AF">
            <w:pPr>
              <w:pStyle w:val="tabletext11"/>
              <w:jc w:val="right"/>
              <w:rPr>
                <w:ins w:id="3014" w:author="Author"/>
              </w:rPr>
            </w:pPr>
            <w:ins w:id="3015" w:author="Author">
              <w:r w:rsidRPr="0005057D">
                <w:rPr>
                  <w:rFonts w:cs="Arial"/>
                  <w:color w:val="000000"/>
                  <w:szCs w:val="18"/>
                </w:rPr>
                <w:t>39.86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E7CDCF" w14:textId="77777777" w:rsidR="00AD7575" w:rsidRPr="0005057D" w:rsidRDefault="00AD7575" w:rsidP="004E64AF">
            <w:pPr>
              <w:pStyle w:val="tabletext11"/>
              <w:rPr>
                <w:ins w:id="3016" w:author="Author"/>
              </w:rPr>
            </w:pPr>
          </w:p>
        </w:tc>
      </w:tr>
      <w:tr w:rsidR="00AD7575" w:rsidRPr="0005057D" w14:paraId="0F0C6636" w14:textId="77777777" w:rsidTr="004E64AF">
        <w:trPr>
          <w:cantSplit/>
          <w:trHeight w:val="190"/>
          <w:ins w:id="3017" w:author="Author"/>
        </w:trPr>
        <w:tc>
          <w:tcPr>
            <w:tcW w:w="200" w:type="dxa"/>
          </w:tcPr>
          <w:p w14:paraId="6104653D" w14:textId="77777777" w:rsidR="00AD7575" w:rsidRPr="0005057D" w:rsidRDefault="00AD7575" w:rsidP="004E64AF">
            <w:pPr>
              <w:pStyle w:val="tabletext11"/>
              <w:rPr>
                <w:ins w:id="30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ACB659" w14:textId="77777777" w:rsidR="00AD7575" w:rsidRPr="0005057D" w:rsidRDefault="00AD7575" w:rsidP="004E64AF">
            <w:pPr>
              <w:pStyle w:val="tabletext11"/>
              <w:jc w:val="center"/>
              <w:rPr>
                <w:ins w:id="301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CDC17FF" w14:textId="77777777" w:rsidR="00AD7575" w:rsidRPr="0005057D" w:rsidRDefault="00AD7575" w:rsidP="004E64AF">
            <w:pPr>
              <w:pStyle w:val="tabletext11"/>
              <w:jc w:val="right"/>
              <w:rPr>
                <w:ins w:id="3020" w:author="Author"/>
              </w:rPr>
            </w:pPr>
            <w:ins w:id="3021" w:author="Author">
              <w:r w:rsidRPr="0005057D">
                <w:t>125,000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917D2A" w14:textId="77777777" w:rsidR="00AD7575" w:rsidRPr="0005057D" w:rsidRDefault="00AD7575" w:rsidP="004E64AF">
            <w:pPr>
              <w:pStyle w:val="tabletext11"/>
              <w:rPr>
                <w:ins w:id="302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7B6616" w14:textId="77777777" w:rsidR="00AD7575" w:rsidRPr="0005057D" w:rsidRDefault="00AD7575" w:rsidP="004E64AF">
            <w:pPr>
              <w:pStyle w:val="tabletext11"/>
              <w:jc w:val="right"/>
              <w:rPr>
                <w:ins w:id="3023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3082BD1" w14:textId="77777777" w:rsidR="00AD7575" w:rsidRPr="0005057D" w:rsidRDefault="00AD7575" w:rsidP="004E64AF">
            <w:pPr>
              <w:pStyle w:val="tabletext11"/>
              <w:jc w:val="right"/>
              <w:rPr>
                <w:ins w:id="3024" w:author="Author"/>
              </w:rPr>
            </w:pPr>
            <w:ins w:id="3025" w:author="Author">
              <w:r w:rsidRPr="0005057D">
                <w:rPr>
                  <w:rFonts w:cs="Arial"/>
                  <w:color w:val="000000"/>
                  <w:szCs w:val="18"/>
                </w:rPr>
                <w:t>64.07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85B1E4" w14:textId="77777777" w:rsidR="00AD7575" w:rsidRPr="0005057D" w:rsidRDefault="00AD7575" w:rsidP="004E64AF">
            <w:pPr>
              <w:pStyle w:val="tabletext11"/>
              <w:rPr>
                <w:ins w:id="302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063DD0" w14:textId="77777777" w:rsidR="00AD7575" w:rsidRPr="0005057D" w:rsidRDefault="00AD7575" w:rsidP="004E64AF">
            <w:pPr>
              <w:pStyle w:val="tabletext11"/>
              <w:jc w:val="right"/>
              <w:rPr>
                <w:ins w:id="302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17E2110" w14:textId="77777777" w:rsidR="00AD7575" w:rsidRPr="0005057D" w:rsidRDefault="00AD7575" w:rsidP="004E64AF">
            <w:pPr>
              <w:pStyle w:val="tabletext11"/>
              <w:jc w:val="right"/>
              <w:rPr>
                <w:ins w:id="3028" w:author="Author"/>
              </w:rPr>
            </w:pPr>
            <w:ins w:id="3029" w:author="Author">
              <w:r w:rsidRPr="0005057D">
                <w:rPr>
                  <w:rFonts w:cs="Arial"/>
                  <w:color w:val="000000"/>
                  <w:szCs w:val="18"/>
                </w:rPr>
                <w:t>44.83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C74E1D" w14:textId="77777777" w:rsidR="00AD7575" w:rsidRPr="0005057D" w:rsidRDefault="00AD7575" w:rsidP="004E64AF">
            <w:pPr>
              <w:pStyle w:val="tabletext11"/>
              <w:rPr>
                <w:ins w:id="3030" w:author="Author"/>
              </w:rPr>
            </w:pPr>
          </w:p>
        </w:tc>
      </w:tr>
      <w:tr w:rsidR="00AD7575" w:rsidRPr="0005057D" w14:paraId="7859E0E8" w14:textId="77777777" w:rsidTr="004E64AF">
        <w:trPr>
          <w:cantSplit/>
          <w:trHeight w:val="190"/>
          <w:ins w:id="3031" w:author="Author"/>
        </w:trPr>
        <w:tc>
          <w:tcPr>
            <w:tcW w:w="200" w:type="dxa"/>
          </w:tcPr>
          <w:p w14:paraId="69B9D784" w14:textId="77777777" w:rsidR="00AD7575" w:rsidRPr="0005057D" w:rsidRDefault="00AD7575" w:rsidP="004E64AF">
            <w:pPr>
              <w:pStyle w:val="tabletext11"/>
              <w:rPr>
                <w:ins w:id="30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8DE21C" w14:textId="77777777" w:rsidR="00AD7575" w:rsidRPr="0005057D" w:rsidRDefault="00AD7575" w:rsidP="004E64AF">
            <w:pPr>
              <w:pStyle w:val="tabletext11"/>
              <w:jc w:val="center"/>
              <w:rPr>
                <w:ins w:id="303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3280903" w14:textId="77777777" w:rsidR="00AD7575" w:rsidRPr="0005057D" w:rsidRDefault="00AD7575" w:rsidP="004E64AF">
            <w:pPr>
              <w:pStyle w:val="tabletext11"/>
              <w:jc w:val="right"/>
              <w:rPr>
                <w:ins w:id="3034" w:author="Author"/>
              </w:rPr>
            </w:pPr>
            <w:ins w:id="3035" w:author="Author">
              <w:r w:rsidRPr="0005057D">
                <w:t>150,000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EEA4CF" w14:textId="77777777" w:rsidR="00AD7575" w:rsidRPr="0005057D" w:rsidRDefault="00AD7575" w:rsidP="004E64AF">
            <w:pPr>
              <w:pStyle w:val="tabletext11"/>
              <w:rPr>
                <w:ins w:id="303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35889F" w14:textId="77777777" w:rsidR="00AD7575" w:rsidRPr="0005057D" w:rsidRDefault="00AD7575" w:rsidP="004E64AF">
            <w:pPr>
              <w:pStyle w:val="tabletext11"/>
              <w:jc w:val="right"/>
              <w:rPr>
                <w:ins w:id="3037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FC6F30E" w14:textId="77777777" w:rsidR="00AD7575" w:rsidRPr="0005057D" w:rsidRDefault="00AD7575" w:rsidP="004E64AF">
            <w:pPr>
              <w:pStyle w:val="tabletext11"/>
              <w:jc w:val="right"/>
              <w:rPr>
                <w:ins w:id="3038" w:author="Author"/>
              </w:rPr>
            </w:pPr>
            <w:ins w:id="3039" w:author="Author">
              <w:r w:rsidRPr="0005057D">
                <w:rPr>
                  <w:rFonts w:cs="Arial"/>
                  <w:color w:val="000000"/>
                  <w:szCs w:val="18"/>
                </w:rPr>
                <w:t>69.84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67623D" w14:textId="77777777" w:rsidR="00AD7575" w:rsidRPr="0005057D" w:rsidRDefault="00AD7575" w:rsidP="004E64AF">
            <w:pPr>
              <w:pStyle w:val="tabletext11"/>
              <w:rPr>
                <w:ins w:id="304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308545" w14:textId="77777777" w:rsidR="00AD7575" w:rsidRPr="0005057D" w:rsidRDefault="00AD7575" w:rsidP="004E64AF">
            <w:pPr>
              <w:pStyle w:val="tabletext11"/>
              <w:jc w:val="right"/>
              <w:rPr>
                <w:ins w:id="304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3756A01" w14:textId="77777777" w:rsidR="00AD7575" w:rsidRPr="0005057D" w:rsidRDefault="00AD7575" w:rsidP="004E64AF">
            <w:pPr>
              <w:pStyle w:val="tabletext11"/>
              <w:jc w:val="right"/>
              <w:rPr>
                <w:ins w:id="3042" w:author="Author"/>
              </w:rPr>
            </w:pPr>
            <w:ins w:id="3043" w:author="Author">
              <w:r w:rsidRPr="0005057D">
                <w:rPr>
                  <w:rFonts w:cs="Arial"/>
                  <w:color w:val="000000"/>
                  <w:szCs w:val="18"/>
                </w:rPr>
                <w:t>48.72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707C35" w14:textId="77777777" w:rsidR="00AD7575" w:rsidRPr="0005057D" w:rsidRDefault="00AD7575" w:rsidP="004E64AF">
            <w:pPr>
              <w:pStyle w:val="tabletext11"/>
              <w:rPr>
                <w:ins w:id="3044" w:author="Author"/>
              </w:rPr>
            </w:pPr>
          </w:p>
        </w:tc>
      </w:tr>
      <w:tr w:rsidR="00AD7575" w:rsidRPr="0005057D" w14:paraId="34FE1B03" w14:textId="77777777" w:rsidTr="004E64AF">
        <w:trPr>
          <w:cantSplit/>
          <w:trHeight w:val="190"/>
          <w:ins w:id="3045" w:author="Author"/>
        </w:trPr>
        <w:tc>
          <w:tcPr>
            <w:tcW w:w="200" w:type="dxa"/>
          </w:tcPr>
          <w:p w14:paraId="2B161473" w14:textId="77777777" w:rsidR="00AD7575" w:rsidRPr="0005057D" w:rsidRDefault="00AD7575" w:rsidP="004E64AF">
            <w:pPr>
              <w:pStyle w:val="tabletext11"/>
              <w:rPr>
                <w:ins w:id="30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1B5679" w14:textId="77777777" w:rsidR="00AD7575" w:rsidRPr="0005057D" w:rsidRDefault="00AD7575" w:rsidP="004E64AF">
            <w:pPr>
              <w:pStyle w:val="tabletext11"/>
              <w:jc w:val="center"/>
              <w:rPr>
                <w:ins w:id="304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8D11980" w14:textId="77777777" w:rsidR="00AD7575" w:rsidRPr="0005057D" w:rsidRDefault="00AD7575" w:rsidP="004E64AF">
            <w:pPr>
              <w:pStyle w:val="tabletext11"/>
              <w:jc w:val="right"/>
              <w:rPr>
                <w:ins w:id="3048" w:author="Author"/>
              </w:rPr>
            </w:pPr>
            <w:ins w:id="3049" w:author="Author">
              <w:r w:rsidRPr="0005057D">
                <w:t>200,000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CC3086" w14:textId="77777777" w:rsidR="00AD7575" w:rsidRPr="0005057D" w:rsidRDefault="00AD7575" w:rsidP="004E64AF">
            <w:pPr>
              <w:pStyle w:val="tabletext11"/>
              <w:rPr>
                <w:ins w:id="305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E433F" w14:textId="77777777" w:rsidR="00AD7575" w:rsidRPr="0005057D" w:rsidRDefault="00AD7575" w:rsidP="004E64AF">
            <w:pPr>
              <w:pStyle w:val="tabletext11"/>
              <w:jc w:val="right"/>
              <w:rPr>
                <w:ins w:id="3051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D169510" w14:textId="77777777" w:rsidR="00AD7575" w:rsidRPr="0005057D" w:rsidRDefault="00AD7575" w:rsidP="004E64AF">
            <w:pPr>
              <w:pStyle w:val="tabletext11"/>
              <w:jc w:val="right"/>
              <w:rPr>
                <w:ins w:id="3052" w:author="Author"/>
              </w:rPr>
            </w:pPr>
            <w:ins w:id="3053" w:author="Author">
              <w:r w:rsidRPr="0005057D">
                <w:rPr>
                  <w:rFonts w:cs="Arial"/>
                  <w:color w:val="000000"/>
                  <w:szCs w:val="18"/>
                </w:rPr>
                <w:t>80.41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616418" w14:textId="77777777" w:rsidR="00AD7575" w:rsidRPr="0005057D" w:rsidRDefault="00AD7575" w:rsidP="004E64AF">
            <w:pPr>
              <w:pStyle w:val="tabletext11"/>
              <w:rPr>
                <w:ins w:id="305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49F265" w14:textId="77777777" w:rsidR="00AD7575" w:rsidRPr="0005057D" w:rsidRDefault="00AD7575" w:rsidP="004E64AF">
            <w:pPr>
              <w:pStyle w:val="tabletext11"/>
              <w:jc w:val="right"/>
              <w:rPr>
                <w:ins w:id="305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CE4C1F7" w14:textId="77777777" w:rsidR="00AD7575" w:rsidRPr="0005057D" w:rsidRDefault="00AD7575" w:rsidP="004E64AF">
            <w:pPr>
              <w:pStyle w:val="tabletext11"/>
              <w:jc w:val="right"/>
              <w:rPr>
                <w:ins w:id="3056" w:author="Author"/>
              </w:rPr>
            </w:pPr>
            <w:ins w:id="3057" w:author="Author">
              <w:r w:rsidRPr="0005057D">
                <w:rPr>
                  <w:rFonts w:cs="Arial"/>
                  <w:color w:val="000000"/>
                  <w:szCs w:val="18"/>
                </w:rPr>
                <w:t>55.80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F20030" w14:textId="77777777" w:rsidR="00AD7575" w:rsidRPr="0005057D" w:rsidRDefault="00AD7575" w:rsidP="004E64AF">
            <w:pPr>
              <w:pStyle w:val="tabletext11"/>
              <w:rPr>
                <w:ins w:id="3058" w:author="Author"/>
              </w:rPr>
            </w:pPr>
          </w:p>
        </w:tc>
      </w:tr>
      <w:tr w:rsidR="00AD7575" w:rsidRPr="0005057D" w14:paraId="71737E3C" w14:textId="77777777" w:rsidTr="004E64AF">
        <w:trPr>
          <w:cantSplit/>
          <w:trHeight w:val="190"/>
          <w:ins w:id="3059" w:author="Author"/>
        </w:trPr>
        <w:tc>
          <w:tcPr>
            <w:tcW w:w="200" w:type="dxa"/>
          </w:tcPr>
          <w:p w14:paraId="135F194F" w14:textId="77777777" w:rsidR="00AD7575" w:rsidRPr="0005057D" w:rsidRDefault="00AD7575" w:rsidP="004E64AF">
            <w:pPr>
              <w:pStyle w:val="tabletext11"/>
              <w:rPr>
                <w:ins w:id="30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5AAFA9" w14:textId="77777777" w:rsidR="00AD7575" w:rsidRPr="0005057D" w:rsidRDefault="00AD7575" w:rsidP="004E64AF">
            <w:pPr>
              <w:pStyle w:val="tabletext11"/>
              <w:jc w:val="center"/>
              <w:rPr>
                <w:ins w:id="306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2C11B692" w14:textId="77777777" w:rsidR="00AD7575" w:rsidRPr="0005057D" w:rsidRDefault="00AD7575" w:rsidP="004E64AF">
            <w:pPr>
              <w:pStyle w:val="tabletext11"/>
              <w:jc w:val="right"/>
              <w:rPr>
                <w:ins w:id="3062" w:author="Author"/>
              </w:rPr>
            </w:pPr>
            <w:ins w:id="3063" w:author="Author">
              <w:r w:rsidRPr="0005057D">
                <w:t>250,000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95C027" w14:textId="77777777" w:rsidR="00AD7575" w:rsidRPr="0005057D" w:rsidRDefault="00AD7575" w:rsidP="004E64AF">
            <w:pPr>
              <w:pStyle w:val="tabletext11"/>
              <w:rPr>
                <w:ins w:id="306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F96C17" w14:textId="77777777" w:rsidR="00AD7575" w:rsidRPr="0005057D" w:rsidRDefault="00AD7575" w:rsidP="004E64AF">
            <w:pPr>
              <w:pStyle w:val="tabletext11"/>
              <w:jc w:val="right"/>
              <w:rPr>
                <w:ins w:id="3065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8B4729E" w14:textId="77777777" w:rsidR="00AD7575" w:rsidRPr="0005057D" w:rsidRDefault="00AD7575" w:rsidP="004E64AF">
            <w:pPr>
              <w:pStyle w:val="tabletext11"/>
              <w:jc w:val="right"/>
              <w:rPr>
                <w:ins w:id="3066" w:author="Author"/>
              </w:rPr>
            </w:pPr>
            <w:ins w:id="3067" w:author="Author">
              <w:r w:rsidRPr="0005057D">
                <w:rPr>
                  <w:rFonts w:cs="Arial"/>
                  <w:color w:val="000000"/>
                  <w:szCs w:val="18"/>
                </w:rPr>
                <w:t>88.65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9DDD15" w14:textId="77777777" w:rsidR="00AD7575" w:rsidRPr="0005057D" w:rsidRDefault="00AD7575" w:rsidP="004E64AF">
            <w:pPr>
              <w:pStyle w:val="tabletext11"/>
              <w:rPr>
                <w:ins w:id="306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3745A0" w14:textId="77777777" w:rsidR="00AD7575" w:rsidRPr="0005057D" w:rsidRDefault="00AD7575" w:rsidP="004E64AF">
            <w:pPr>
              <w:pStyle w:val="tabletext11"/>
              <w:jc w:val="right"/>
              <w:rPr>
                <w:ins w:id="306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F76BA2F" w14:textId="77777777" w:rsidR="00AD7575" w:rsidRPr="0005057D" w:rsidRDefault="00AD7575" w:rsidP="004E64AF">
            <w:pPr>
              <w:pStyle w:val="tabletext11"/>
              <w:jc w:val="right"/>
              <w:rPr>
                <w:ins w:id="3070" w:author="Author"/>
              </w:rPr>
            </w:pPr>
            <w:ins w:id="3071" w:author="Author">
              <w:r w:rsidRPr="0005057D">
                <w:rPr>
                  <w:rFonts w:cs="Arial"/>
                  <w:color w:val="000000"/>
                  <w:szCs w:val="18"/>
                </w:rPr>
                <w:t>61.31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D1533F" w14:textId="77777777" w:rsidR="00AD7575" w:rsidRPr="0005057D" w:rsidRDefault="00AD7575" w:rsidP="004E64AF">
            <w:pPr>
              <w:pStyle w:val="tabletext11"/>
              <w:rPr>
                <w:ins w:id="3072" w:author="Author"/>
              </w:rPr>
            </w:pPr>
          </w:p>
        </w:tc>
      </w:tr>
      <w:tr w:rsidR="00AD7575" w:rsidRPr="0005057D" w14:paraId="07FC3267" w14:textId="77777777" w:rsidTr="004E64AF">
        <w:trPr>
          <w:cantSplit/>
          <w:trHeight w:val="190"/>
          <w:ins w:id="3073" w:author="Author"/>
        </w:trPr>
        <w:tc>
          <w:tcPr>
            <w:tcW w:w="200" w:type="dxa"/>
          </w:tcPr>
          <w:p w14:paraId="76BEC8A4" w14:textId="77777777" w:rsidR="00AD7575" w:rsidRPr="0005057D" w:rsidRDefault="00AD7575" w:rsidP="004E64AF">
            <w:pPr>
              <w:pStyle w:val="tabletext11"/>
              <w:rPr>
                <w:ins w:id="30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243DBB" w14:textId="77777777" w:rsidR="00AD7575" w:rsidRPr="0005057D" w:rsidRDefault="00AD7575" w:rsidP="004E64AF">
            <w:pPr>
              <w:pStyle w:val="tabletext11"/>
              <w:jc w:val="center"/>
              <w:rPr>
                <w:ins w:id="307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5960F60A" w14:textId="77777777" w:rsidR="00AD7575" w:rsidRPr="0005057D" w:rsidRDefault="00AD7575" w:rsidP="004E64AF">
            <w:pPr>
              <w:pStyle w:val="tabletext11"/>
              <w:jc w:val="right"/>
              <w:rPr>
                <w:ins w:id="3076" w:author="Author"/>
              </w:rPr>
            </w:pPr>
            <w:ins w:id="3077" w:author="Author">
              <w:r w:rsidRPr="0005057D">
                <w:t>300,000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CBC5EE" w14:textId="77777777" w:rsidR="00AD7575" w:rsidRPr="0005057D" w:rsidRDefault="00AD7575" w:rsidP="004E64AF">
            <w:pPr>
              <w:pStyle w:val="tabletext11"/>
              <w:rPr>
                <w:ins w:id="307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7535AB" w14:textId="77777777" w:rsidR="00AD7575" w:rsidRPr="0005057D" w:rsidRDefault="00AD7575" w:rsidP="004E64AF">
            <w:pPr>
              <w:pStyle w:val="tabletext11"/>
              <w:jc w:val="right"/>
              <w:rPr>
                <w:ins w:id="3079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E98C4DA" w14:textId="77777777" w:rsidR="00AD7575" w:rsidRPr="0005057D" w:rsidRDefault="00AD7575" w:rsidP="004E64AF">
            <w:pPr>
              <w:pStyle w:val="tabletext11"/>
              <w:jc w:val="right"/>
              <w:rPr>
                <w:ins w:id="3080" w:author="Author"/>
              </w:rPr>
            </w:pPr>
            <w:ins w:id="3081" w:author="Author">
              <w:r w:rsidRPr="0005057D">
                <w:rPr>
                  <w:rFonts w:cs="Arial"/>
                  <w:color w:val="000000"/>
                  <w:szCs w:val="18"/>
                </w:rPr>
                <w:t>94.59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C4AFF8" w14:textId="77777777" w:rsidR="00AD7575" w:rsidRPr="0005057D" w:rsidRDefault="00AD7575" w:rsidP="004E64AF">
            <w:pPr>
              <w:pStyle w:val="tabletext11"/>
              <w:rPr>
                <w:ins w:id="308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9F8F97" w14:textId="77777777" w:rsidR="00AD7575" w:rsidRPr="0005057D" w:rsidRDefault="00AD7575" w:rsidP="004E64AF">
            <w:pPr>
              <w:pStyle w:val="tabletext11"/>
              <w:jc w:val="right"/>
              <w:rPr>
                <w:ins w:id="308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5546D2B" w14:textId="77777777" w:rsidR="00AD7575" w:rsidRPr="0005057D" w:rsidRDefault="00AD7575" w:rsidP="004E64AF">
            <w:pPr>
              <w:pStyle w:val="tabletext11"/>
              <w:jc w:val="right"/>
              <w:rPr>
                <w:ins w:id="3084" w:author="Author"/>
              </w:rPr>
            </w:pPr>
            <w:ins w:id="3085" w:author="Author">
              <w:r w:rsidRPr="0005057D">
                <w:rPr>
                  <w:rFonts w:cs="Arial"/>
                  <w:color w:val="000000"/>
                  <w:szCs w:val="18"/>
                </w:rPr>
                <w:t>65.29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ECF83D" w14:textId="77777777" w:rsidR="00AD7575" w:rsidRPr="0005057D" w:rsidRDefault="00AD7575" w:rsidP="004E64AF">
            <w:pPr>
              <w:pStyle w:val="tabletext11"/>
              <w:rPr>
                <w:ins w:id="3086" w:author="Author"/>
              </w:rPr>
            </w:pPr>
          </w:p>
        </w:tc>
      </w:tr>
      <w:tr w:rsidR="00AD7575" w:rsidRPr="0005057D" w14:paraId="0F0A0888" w14:textId="77777777" w:rsidTr="004E64AF">
        <w:trPr>
          <w:cantSplit/>
          <w:trHeight w:val="190"/>
          <w:ins w:id="3087" w:author="Author"/>
        </w:trPr>
        <w:tc>
          <w:tcPr>
            <w:tcW w:w="200" w:type="dxa"/>
          </w:tcPr>
          <w:p w14:paraId="71263ECE" w14:textId="77777777" w:rsidR="00AD7575" w:rsidRPr="0005057D" w:rsidRDefault="00AD7575" w:rsidP="004E64AF">
            <w:pPr>
              <w:pStyle w:val="tabletext11"/>
              <w:rPr>
                <w:ins w:id="30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44572D" w14:textId="77777777" w:rsidR="00AD7575" w:rsidRPr="0005057D" w:rsidRDefault="00AD7575" w:rsidP="004E64AF">
            <w:pPr>
              <w:pStyle w:val="tabletext11"/>
              <w:jc w:val="center"/>
              <w:rPr>
                <w:ins w:id="308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4FD13A61" w14:textId="77777777" w:rsidR="00AD7575" w:rsidRPr="0005057D" w:rsidRDefault="00AD7575" w:rsidP="004E64AF">
            <w:pPr>
              <w:pStyle w:val="tabletext11"/>
              <w:jc w:val="right"/>
              <w:rPr>
                <w:ins w:id="3090" w:author="Author"/>
              </w:rPr>
            </w:pPr>
            <w:ins w:id="3091" w:author="Author">
              <w:r w:rsidRPr="0005057D">
                <w:t>350,000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B97DB2" w14:textId="77777777" w:rsidR="00AD7575" w:rsidRPr="0005057D" w:rsidRDefault="00AD7575" w:rsidP="004E64AF">
            <w:pPr>
              <w:pStyle w:val="tabletext11"/>
              <w:rPr>
                <w:ins w:id="309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17E310" w14:textId="77777777" w:rsidR="00AD7575" w:rsidRPr="0005057D" w:rsidRDefault="00AD7575" w:rsidP="004E64AF">
            <w:pPr>
              <w:pStyle w:val="tabletext11"/>
              <w:jc w:val="right"/>
              <w:rPr>
                <w:ins w:id="3093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26ECF02" w14:textId="77777777" w:rsidR="00AD7575" w:rsidRPr="0005057D" w:rsidRDefault="00AD7575" w:rsidP="004E64AF">
            <w:pPr>
              <w:pStyle w:val="tabletext11"/>
              <w:jc w:val="right"/>
              <w:rPr>
                <w:ins w:id="3094" w:author="Author"/>
              </w:rPr>
            </w:pPr>
            <w:ins w:id="3095" w:author="Author">
              <w:r w:rsidRPr="0005057D">
                <w:rPr>
                  <w:rFonts w:cs="Arial"/>
                  <w:color w:val="000000"/>
                  <w:szCs w:val="18"/>
                </w:rPr>
                <w:t>100.47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082C4E" w14:textId="77777777" w:rsidR="00AD7575" w:rsidRPr="0005057D" w:rsidRDefault="00AD7575" w:rsidP="004E64AF">
            <w:pPr>
              <w:pStyle w:val="tabletext11"/>
              <w:rPr>
                <w:ins w:id="309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98AF77" w14:textId="77777777" w:rsidR="00AD7575" w:rsidRPr="0005057D" w:rsidRDefault="00AD7575" w:rsidP="004E64AF">
            <w:pPr>
              <w:pStyle w:val="tabletext11"/>
              <w:jc w:val="right"/>
              <w:rPr>
                <w:ins w:id="309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0902DD6" w14:textId="77777777" w:rsidR="00AD7575" w:rsidRPr="0005057D" w:rsidRDefault="00AD7575" w:rsidP="004E64AF">
            <w:pPr>
              <w:pStyle w:val="tabletext11"/>
              <w:jc w:val="right"/>
              <w:rPr>
                <w:ins w:id="3098" w:author="Author"/>
              </w:rPr>
            </w:pPr>
            <w:ins w:id="3099" w:author="Author">
              <w:r w:rsidRPr="0005057D">
                <w:rPr>
                  <w:rFonts w:cs="Arial"/>
                  <w:color w:val="000000"/>
                  <w:szCs w:val="18"/>
                </w:rPr>
                <w:t>69.19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3B6120" w14:textId="77777777" w:rsidR="00AD7575" w:rsidRPr="0005057D" w:rsidRDefault="00AD7575" w:rsidP="004E64AF">
            <w:pPr>
              <w:pStyle w:val="tabletext11"/>
              <w:rPr>
                <w:ins w:id="3100" w:author="Author"/>
              </w:rPr>
            </w:pPr>
          </w:p>
        </w:tc>
      </w:tr>
      <w:tr w:rsidR="00AD7575" w:rsidRPr="0005057D" w14:paraId="71FA50B8" w14:textId="77777777" w:rsidTr="004E64AF">
        <w:trPr>
          <w:cantSplit/>
          <w:trHeight w:val="190"/>
          <w:ins w:id="3101" w:author="Author"/>
        </w:trPr>
        <w:tc>
          <w:tcPr>
            <w:tcW w:w="200" w:type="dxa"/>
          </w:tcPr>
          <w:p w14:paraId="0EF5FF35" w14:textId="77777777" w:rsidR="00AD7575" w:rsidRPr="0005057D" w:rsidRDefault="00AD7575" w:rsidP="004E64AF">
            <w:pPr>
              <w:pStyle w:val="tabletext11"/>
              <w:rPr>
                <w:ins w:id="31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4C57C5" w14:textId="77777777" w:rsidR="00AD7575" w:rsidRPr="0005057D" w:rsidRDefault="00AD7575" w:rsidP="004E64AF">
            <w:pPr>
              <w:pStyle w:val="tabletext11"/>
              <w:jc w:val="center"/>
              <w:rPr>
                <w:ins w:id="310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21CFC6EF" w14:textId="77777777" w:rsidR="00AD7575" w:rsidRPr="0005057D" w:rsidRDefault="00AD7575" w:rsidP="004E64AF">
            <w:pPr>
              <w:pStyle w:val="tabletext11"/>
              <w:jc w:val="right"/>
              <w:rPr>
                <w:ins w:id="3104" w:author="Author"/>
              </w:rPr>
            </w:pPr>
            <w:ins w:id="3105" w:author="Author">
              <w:r w:rsidRPr="0005057D">
                <w:t>400,000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0F724D" w14:textId="77777777" w:rsidR="00AD7575" w:rsidRPr="0005057D" w:rsidRDefault="00AD7575" w:rsidP="004E64AF">
            <w:pPr>
              <w:pStyle w:val="tabletext11"/>
              <w:rPr>
                <w:ins w:id="310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A0C5A5" w14:textId="77777777" w:rsidR="00AD7575" w:rsidRPr="0005057D" w:rsidRDefault="00AD7575" w:rsidP="004E64AF">
            <w:pPr>
              <w:pStyle w:val="tabletext11"/>
              <w:jc w:val="right"/>
              <w:rPr>
                <w:ins w:id="3107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4CB2454" w14:textId="77777777" w:rsidR="00AD7575" w:rsidRPr="0005057D" w:rsidRDefault="00AD7575" w:rsidP="004E64AF">
            <w:pPr>
              <w:pStyle w:val="tabletext11"/>
              <w:jc w:val="right"/>
              <w:rPr>
                <w:ins w:id="3108" w:author="Author"/>
              </w:rPr>
            </w:pPr>
            <w:ins w:id="3109" w:author="Author">
              <w:r w:rsidRPr="0005057D">
                <w:rPr>
                  <w:rFonts w:cs="Arial"/>
                  <w:color w:val="000000"/>
                  <w:szCs w:val="18"/>
                </w:rPr>
                <w:t>105.60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3D9F1A" w14:textId="77777777" w:rsidR="00AD7575" w:rsidRPr="0005057D" w:rsidRDefault="00AD7575" w:rsidP="004E64AF">
            <w:pPr>
              <w:pStyle w:val="tabletext11"/>
              <w:rPr>
                <w:ins w:id="311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0D9A90" w14:textId="77777777" w:rsidR="00AD7575" w:rsidRPr="0005057D" w:rsidRDefault="00AD7575" w:rsidP="004E64AF">
            <w:pPr>
              <w:pStyle w:val="tabletext11"/>
              <w:jc w:val="right"/>
              <w:rPr>
                <w:ins w:id="311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EF524B" w14:textId="77777777" w:rsidR="00AD7575" w:rsidRPr="0005057D" w:rsidRDefault="00AD7575" w:rsidP="004E64AF">
            <w:pPr>
              <w:pStyle w:val="tabletext11"/>
              <w:jc w:val="right"/>
              <w:rPr>
                <w:ins w:id="3112" w:author="Author"/>
              </w:rPr>
            </w:pPr>
            <w:ins w:id="3113" w:author="Author">
              <w:r w:rsidRPr="0005057D">
                <w:rPr>
                  <w:rFonts w:cs="Arial"/>
                  <w:color w:val="000000"/>
                  <w:szCs w:val="18"/>
                </w:rPr>
                <w:t>72.63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34C1C4" w14:textId="77777777" w:rsidR="00AD7575" w:rsidRPr="0005057D" w:rsidRDefault="00AD7575" w:rsidP="004E64AF">
            <w:pPr>
              <w:pStyle w:val="tabletext11"/>
              <w:rPr>
                <w:ins w:id="3114" w:author="Author"/>
              </w:rPr>
            </w:pPr>
          </w:p>
        </w:tc>
      </w:tr>
      <w:tr w:rsidR="00AD7575" w:rsidRPr="0005057D" w14:paraId="1FC66463" w14:textId="77777777" w:rsidTr="004E64AF">
        <w:trPr>
          <w:cantSplit/>
          <w:trHeight w:val="190"/>
          <w:ins w:id="3115" w:author="Author"/>
        </w:trPr>
        <w:tc>
          <w:tcPr>
            <w:tcW w:w="200" w:type="dxa"/>
          </w:tcPr>
          <w:p w14:paraId="2AF79EDA" w14:textId="77777777" w:rsidR="00AD7575" w:rsidRPr="0005057D" w:rsidRDefault="00AD7575" w:rsidP="004E64AF">
            <w:pPr>
              <w:pStyle w:val="tabletext11"/>
              <w:rPr>
                <w:ins w:id="31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95DC58" w14:textId="77777777" w:rsidR="00AD7575" w:rsidRPr="0005057D" w:rsidRDefault="00AD7575" w:rsidP="004E64AF">
            <w:pPr>
              <w:pStyle w:val="tabletext11"/>
              <w:jc w:val="center"/>
              <w:rPr>
                <w:ins w:id="311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2833234B" w14:textId="77777777" w:rsidR="00AD7575" w:rsidRPr="0005057D" w:rsidRDefault="00AD7575" w:rsidP="004E64AF">
            <w:pPr>
              <w:pStyle w:val="tabletext11"/>
              <w:jc w:val="right"/>
              <w:rPr>
                <w:ins w:id="3118" w:author="Author"/>
              </w:rPr>
            </w:pPr>
            <w:ins w:id="3119" w:author="Author">
              <w:r w:rsidRPr="0005057D">
                <w:t>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DDA985" w14:textId="77777777" w:rsidR="00AD7575" w:rsidRPr="0005057D" w:rsidRDefault="00AD7575" w:rsidP="004E64AF">
            <w:pPr>
              <w:pStyle w:val="tabletext11"/>
              <w:rPr>
                <w:ins w:id="312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BD32C6" w14:textId="77777777" w:rsidR="00AD7575" w:rsidRPr="0005057D" w:rsidRDefault="00AD7575" w:rsidP="004E64AF">
            <w:pPr>
              <w:pStyle w:val="tabletext11"/>
              <w:jc w:val="right"/>
              <w:rPr>
                <w:ins w:id="3121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B51BF80" w14:textId="77777777" w:rsidR="00AD7575" w:rsidRPr="0005057D" w:rsidRDefault="00AD7575" w:rsidP="004E64AF">
            <w:pPr>
              <w:pStyle w:val="tabletext11"/>
              <w:jc w:val="right"/>
              <w:rPr>
                <w:ins w:id="3122" w:author="Author"/>
              </w:rPr>
            </w:pPr>
            <w:ins w:id="3123" w:author="Author">
              <w:r w:rsidRPr="0005057D">
                <w:rPr>
                  <w:rFonts w:cs="Arial"/>
                  <w:color w:val="000000"/>
                  <w:szCs w:val="18"/>
                </w:rPr>
                <w:t>114.03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2C8F28" w14:textId="77777777" w:rsidR="00AD7575" w:rsidRPr="0005057D" w:rsidRDefault="00AD7575" w:rsidP="004E64AF">
            <w:pPr>
              <w:pStyle w:val="tabletext11"/>
              <w:rPr>
                <w:ins w:id="312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7CBC88" w14:textId="77777777" w:rsidR="00AD7575" w:rsidRPr="0005057D" w:rsidRDefault="00AD7575" w:rsidP="004E64AF">
            <w:pPr>
              <w:pStyle w:val="tabletext11"/>
              <w:jc w:val="right"/>
              <w:rPr>
                <w:ins w:id="312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E59A6C9" w14:textId="77777777" w:rsidR="00AD7575" w:rsidRPr="0005057D" w:rsidRDefault="00AD7575" w:rsidP="004E64AF">
            <w:pPr>
              <w:pStyle w:val="tabletext11"/>
              <w:jc w:val="right"/>
              <w:rPr>
                <w:ins w:id="3126" w:author="Author"/>
              </w:rPr>
            </w:pPr>
            <w:ins w:id="3127" w:author="Author">
              <w:r w:rsidRPr="0005057D">
                <w:rPr>
                  <w:rFonts w:cs="Arial"/>
                  <w:color w:val="000000"/>
                  <w:szCs w:val="18"/>
                </w:rPr>
                <w:t>78.24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60771D" w14:textId="77777777" w:rsidR="00AD7575" w:rsidRPr="0005057D" w:rsidRDefault="00AD7575" w:rsidP="004E64AF">
            <w:pPr>
              <w:pStyle w:val="tabletext11"/>
              <w:rPr>
                <w:ins w:id="3128" w:author="Author"/>
              </w:rPr>
            </w:pPr>
          </w:p>
        </w:tc>
      </w:tr>
      <w:tr w:rsidR="00AD7575" w:rsidRPr="0005057D" w14:paraId="2F54A428" w14:textId="77777777" w:rsidTr="004E64AF">
        <w:trPr>
          <w:cantSplit/>
          <w:trHeight w:val="190"/>
          <w:ins w:id="3129" w:author="Author"/>
        </w:trPr>
        <w:tc>
          <w:tcPr>
            <w:tcW w:w="200" w:type="dxa"/>
          </w:tcPr>
          <w:p w14:paraId="1905DD12" w14:textId="77777777" w:rsidR="00AD7575" w:rsidRPr="0005057D" w:rsidRDefault="00AD7575" w:rsidP="004E64AF">
            <w:pPr>
              <w:pStyle w:val="tabletext11"/>
              <w:rPr>
                <w:ins w:id="31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FEAA5F" w14:textId="77777777" w:rsidR="00AD7575" w:rsidRPr="0005057D" w:rsidRDefault="00AD7575" w:rsidP="004E64AF">
            <w:pPr>
              <w:pStyle w:val="tabletext11"/>
              <w:jc w:val="center"/>
              <w:rPr>
                <w:ins w:id="313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4DAC625" w14:textId="77777777" w:rsidR="00AD7575" w:rsidRPr="0005057D" w:rsidRDefault="00AD7575" w:rsidP="004E64AF">
            <w:pPr>
              <w:pStyle w:val="tabletext11"/>
              <w:jc w:val="right"/>
              <w:rPr>
                <w:ins w:id="3132" w:author="Author"/>
              </w:rPr>
            </w:pPr>
            <w:ins w:id="3133" w:author="Author">
              <w:r w:rsidRPr="0005057D">
                <w:t>600,000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F045CC" w14:textId="77777777" w:rsidR="00AD7575" w:rsidRPr="0005057D" w:rsidRDefault="00AD7575" w:rsidP="004E64AF">
            <w:pPr>
              <w:pStyle w:val="tabletext11"/>
              <w:rPr>
                <w:ins w:id="313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B25A1B" w14:textId="77777777" w:rsidR="00AD7575" w:rsidRPr="0005057D" w:rsidRDefault="00AD7575" w:rsidP="004E64AF">
            <w:pPr>
              <w:pStyle w:val="tabletext11"/>
              <w:jc w:val="right"/>
              <w:rPr>
                <w:ins w:id="3135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037A417" w14:textId="77777777" w:rsidR="00AD7575" w:rsidRPr="0005057D" w:rsidRDefault="00AD7575" w:rsidP="004E64AF">
            <w:pPr>
              <w:pStyle w:val="tabletext11"/>
              <w:jc w:val="right"/>
              <w:rPr>
                <w:ins w:id="3136" w:author="Author"/>
              </w:rPr>
            </w:pPr>
            <w:ins w:id="3137" w:author="Author">
              <w:r w:rsidRPr="0005057D">
                <w:rPr>
                  <w:rFonts w:cs="Arial"/>
                  <w:color w:val="000000"/>
                  <w:szCs w:val="18"/>
                </w:rPr>
                <w:t>119.89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9EB783" w14:textId="77777777" w:rsidR="00AD7575" w:rsidRPr="0005057D" w:rsidRDefault="00AD7575" w:rsidP="004E64AF">
            <w:pPr>
              <w:pStyle w:val="tabletext11"/>
              <w:rPr>
                <w:ins w:id="313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F2D610" w14:textId="77777777" w:rsidR="00AD7575" w:rsidRPr="0005057D" w:rsidRDefault="00AD7575" w:rsidP="004E64AF">
            <w:pPr>
              <w:pStyle w:val="tabletext11"/>
              <w:jc w:val="right"/>
              <w:rPr>
                <w:ins w:id="313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F0AE380" w14:textId="77777777" w:rsidR="00AD7575" w:rsidRPr="0005057D" w:rsidRDefault="00AD7575" w:rsidP="004E64AF">
            <w:pPr>
              <w:pStyle w:val="tabletext11"/>
              <w:jc w:val="right"/>
              <w:rPr>
                <w:ins w:id="3140" w:author="Author"/>
              </w:rPr>
            </w:pPr>
            <w:ins w:id="3141" w:author="Author">
              <w:r w:rsidRPr="0005057D">
                <w:rPr>
                  <w:rFonts w:cs="Arial"/>
                  <w:color w:val="000000"/>
                  <w:szCs w:val="18"/>
                </w:rPr>
                <w:t>82.15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C68E79" w14:textId="77777777" w:rsidR="00AD7575" w:rsidRPr="0005057D" w:rsidRDefault="00AD7575" w:rsidP="004E64AF">
            <w:pPr>
              <w:pStyle w:val="tabletext11"/>
              <w:rPr>
                <w:ins w:id="3142" w:author="Author"/>
              </w:rPr>
            </w:pPr>
          </w:p>
        </w:tc>
      </w:tr>
      <w:tr w:rsidR="00AD7575" w:rsidRPr="0005057D" w14:paraId="698F0B4D" w14:textId="77777777" w:rsidTr="004E64AF">
        <w:trPr>
          <w:cantSplit/>
          <w:trHeight w:val="190"/>
          <w:ins w:id="3143" w:author="Author"/>
        </w:trPr>
        <w:tc>
          <w:tcPr>
            <w:tcW w:w="200" w:type="dxa"/>
          </w:tcPr>
          <w:p w14:paraId="5D2A5118" w14:textId="77777777" w:rsidR="00AD7575" w:rsidRPr="0005057D" w:rsidRDefault="00AD7575" w:rsidP="004E64AF">
            <w:pPr>
              <w:pStyle w:val="tabletext11"/>
              <w:rPr>
                <w:ins w:id="31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75F942" w14:textId="77777777" w:rsidR="00AD7575" w:rsidRPr="0005057D" w:rsidRDefault="00AD7575" w:rsidP="004E64AF">
            <w:pPr>
              <w:pStyle w:val="tabletext11"/>
              <w:jc w:val="center"/>
              <w:rPr>
                <w:ins w:id="314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37E83643" w14:textId="77777777" w:rsidR="00AD7575" w:rsidRPr="0005057D" w:rsidRDefault="00AD7575" w:rsidP="004E64AF">
            <w:pPr>
              <w:pStyle w:val="tabletext11"/>
              <w:jc w:val="right"/>
              <w:rPr>
                <w:ins w:id="3146" w:author="Author"/>
              </w:rPr>
            </w:pPr>
            <w:ins w:id="3147" w:author="Author">
              <w:r w:rsidRPr="0005057D">
                <w:t>750,000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7687A6" w14:textId="77777777" w:rsidR="00AD7575" w:rsidRPr="0005057D" w:rsidRDefault="00AD7575" w:rsidP="004E64AF">
            <w:pPr>
              <w:pStyle w:val="tabletext11"/>
              <w:rPr>
                <w:ins w:id="314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3EC6F0" w14:textId="77777777" w:rsidR="00AD7575" w:rsidRPr="0005057D" w:rsidRDefault="00AD7575" w:rsidP="004E64AF">
            <w:pPr>
              <w:pStyle w:val="tabletext11"/>
              <w:jc w:val="right"/>
              <w:rPr>
                <w:ins w:id="3149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B62EB03" w14:textId="77777777" w:rsidR="00AD7575" w:rsidRPr="0005057D" w:rsidRDefault="00AD7575" w:rsidP="004E64AF">
            <w:pPr>
              <w:pStyle w:val="tabletext11"/>
              <w:jc w:val="right"/>
              <w:rPr>
                <w:ins w:id="3150" w:author="Author"/>
              </w:rPr>
            </w:pPr>
            <w:ins w:id="3151" w:author="Author">
              <w:r w:rsidRPr="0005057D">
                <w:rPr>
                  <w:rFonts w:cs="Arial"/>
                  <w:color w:val="000000"/>
                  <w:szCs w:val="18"/>
                </w:rPr>
                <w:t>128.39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DE9573" w14:textId="77777777" w:rsidR="00AD7575" w:rsidRPr="0005057D" w:rsidRDefault="00AD7575" w:rsidP="004E64AF">
            <w:pPr>
              <w:pStyle w:val="tabletext11"/>
              <w:rPr>
                <w:ins w:id="315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1841EE" w14:textId="77777777" w:rsidR="00AD7575" w:rsidRPr="0005057D" w:rsidRDefault="00AD7575" w:rsidP="004E64AF">
            <w:pPr>
              <w:pStyle w:val="tabletext11"/>
              <w:jc w:val="right"/>
              <w:rPr>
                <w:ins w:id="315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7A6298B" w14:textId="77777777" w:rsidR="00AD7575" w:rsidRPr="0005057D" w:rsidRDefault="00AD7575" w:rsidP="004E64AF">
            <w:pPr>
              <w:pStyle w:val="tabletext11"/>
              <w:jc w:val="right"/>
              <w:rPr>
                <w:ins w:id="3154" w:author="Author"/>
              </w:rPr>
            </w:pPr>
            <w:ins w:id="3155" w:author="Author">
              <w:r w:rsidRPr="0005057D">
                <w:rPr>
                  <w:rFonts w:cs="Arial"/>
                  <w:color w:val="000000"/>
                  <w:szCs w:val="18"/>
                </w:rPr>
                <w:t>87.81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948A6A" w14:textId="77777777" w:rsidR="00AD7575" w:rsidRPr="0005057D" w:rsidRDefault="00AD7575" w:rsidP="004E64AF">
            <w:pPr>
              <w:pStyle w:val="tabletext11"/>
              <w:rPr>
                <w:ins w:id="3156" w:author="Author"/>
              </w:rPr>
            </w:pPr>
          </w:p>
        </w:tc>
      </w:tr>
      <w:tr w:rsidR="00AD7575" w:rsidRPr="0005057D" w14:paraId="35EC731A" w14:textId="77777777" w:rsidTr="004E64AF">
        <w:trPr>
          <w:cantSplit/>
          <w:trHeight w:val="190"/>
          <w:ins w:id="3157" w:author="Author"/>
        </w:trPr>
        <w:tc>
          <w:tcPr>
            <w:tcW w:w="200" w:type="dxa"/>
          </w:tcPr>
          <w:p w14:paraId="2FB1807C" w14:textId="77777777" w:rsidR="00AD7575" w:rsidRPr="0005057D" w:rsidRDefault="00AD7575" w:rsidP="004E64AF">
            <w:pPr>
              <w:pStyle w:val="tabletext11"/>
              <w:rPr>
                <w:ins w:id="31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9AE405" w14:textId="77777777" w:rsidR="00AD7575" w:rsidRPr="0005057D" w:rsidRDefault="00AD7575" w:rsidP="004E64AF">
            <w:pPr>
              <w:pStyle w:val="tabletext11"/>
              <w:jc w:val="center"/>
              <w:rPr>
                <w:ins w:id="315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C2A7EE4" w14:textId="77777777" w:rsidR="00AD7575" w:rsidRPr="0005057D" w:rsidRDefault="00AD7575" w:rsidP="004E64AF">
            <w:pPr>
              <w:pStyle w:val="tabletext11"/>
              <w:jc w:val="right"/>
              <w:rPr>
                <w:ins w:id="3160" w:author="Author"/>
              </w:rPr>
            </w:pPr>
            <w:ins w:id="3161" w:author="Author">
              <w:r w:rsidRPr="0005057D">
                <w:t>1,000,000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52B9F6" w14:textId="77777777" w:rsidR="00AD7575" w:rsidRPr="0005057D" w:rsidRDefault="00AD7575" w:rsidP="004E64AF">
            <w:pPr>
              <w:pStyle w:val="tabletext11"/>
              <w:rPr>
                <w:ins w:id="316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B4D0A1" w14:textId="77777777" w:rsidR="00AD7575" w:rsidRPr="0005057D" w:rsidRDefault="00AD7575" w:rsidP="004E64AF">
            <w:pPr>
              <w:pStyle w:val="tabletext11"/>
              <w:jc w:val="right"/>
              <w:rPr>
                <w:ins w:id="3163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0B4AE85" w14:textId="77777777" w:rsidR="00AD7575" w:rsidRPr="0005057D" w:rsidRDefault="00AD7575" w:rsidP="004E64AF">
            <w:pPr>
              <w:pStyle w:val="tabletext11"/>
              <w:jc w:val="right"/>
              <w:rPr>
                <w:ins w:id="3164" w:author="Author"/>
              </w:rPr>
            </w:pPr>
            <w:ins w:id="3165" w:author="Author">
              <w:r w:rsidRPr="0005057D">
                <w:rPr>
                  <w:rFonts w:cs="Arial"/>
                  <w:color w:val="000000"/>
                  <w:szCs w:val="18"/>
                </w:rPr>
                <w:t>137.87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97EBDF" w14:textId="77777777" w:rsidR="00AD7575" w:rsidRPr="0005057D" w:rsidRDefault="00AD7575" w:rsidP="004E64AF">
            <w:pPr>
              <w:pStyle w:val="tabletext11"/>
              <w:rPr>
                <w:ins w:id="316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40B5C2" w14:textId="77777777" w:rsidR="00AD7575" w:rsidRPr="0005057D" w:rsidRDefault="00AD7575" w:rsidP="004E64AF">
            <w:pPr>
              <w:pStyle w:val="tabletext11"/>
              <w:jc w:val="right"/>
              <w:rPr>
                <w:ins w:id="316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E89B51C" w14:textId="77777777" w:rsidR="00AD7575" w:rsidRPr="0005057D" w:rsidRDefault="00AD7575" w:rsidP="004E64AF">
            <w:pPr>
              <w:pStyle w:val="tabletext11"/>
              <w:jc w:val="right"/>
              <w:rPr>
                <w:ins w:id="3168" w:author="Author"/>
              </w:rPr>
            </w:pPr>
            <w:ins w:id="3169" w:author="Author">
              <w:r w:rsidRPr="0005057D">
                <w:rPr>
                  <w:rFonts w:cs="Arial"/>
                  <w:color w:val="000000"/>
                  <w:szCs w:val="18"/>
                </w:rPr>
                <w:t>94.11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F5C0A5" w14:textId="77777777" w:rsidR="00AD7575" w:rsidRPr="0005057D" w:rsidRDefault="00AD7575" w:rsidP="004E64AF">
            <w:pPr>
              <w:pStyle w:val="tabletext11"/>
              <w:rPr>
                <w:ins w:id="3170" w:author="Author"/>
              </w:rPr>
            </w:pPr>
          </w:p>
        </w:tc>
      </w:tr>
      <w:tr w:rsidR="00AD7575" w:rsidRPr="0005057D" w14:paraId="49A8E6E2" w14:textId="77777777" w:rsidTr="004E64AF">
        <w:trPr>
          <w:cantSplit/>
          <w:trHeight w:val="190"/>
          <w:ins w:id="3171" w:author="Author"/>
        </w:trPr>
        <w:tc>
          <w:tcPr>
            <w:tcW w:w="200" w:type="dxa"/>
          </w:tcPr>
          <w:p w14:paraId="4B087B58" w14:textId="77777777" w:rsidR="00AD7575" w:rsidRPr="0005057D" w:rsidRDefault="00AD7575" w:rsidP="004E64AF">
            <w:pPr>
              <w:pStyle w:val="tabletext11"/>
              <w:rPr>
                <w:ins w:id="31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70C313" w14:textId="77777777" w:rsidR="00AD7575" w:rsidRPr="0005057D" w:rsidRDefault="00AD7575" w:rsidP="004E64AF">
            <w:pPr>
              <w:pStyle w:val="tabletext11"/>
              <w:jc w:val="center"/>
              <w:rPr>
                <w:ins w:id="317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43F87D27" w14:textId="77777777" w:rsidR="00AD7575" w:rsidRPr="0005057D" w:rsidRDefault="00AD7575" w:rsidP="004E64AF">
            <w:pPr>
              <w:pStyle w:val="tabletext11"/>
              <w:jc w:val="right"/>
              <w:rPr>
                <w:ins w:id="3174" w:author="Author"/>
              </w:rPr>
            </w:pPr>
            <w:ins w:id="3175" w:author="Author">
              <w:r w:rsidRPr="0005057D">
                <w:t>1,500,000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E6256C" w14:textId="77777777" w:rsidR="00AD7575" w:rsidRPr="0005057D" w:rsidRDefault="00AD7575" w:rsidP="004E64AF">
            <w:pPr>
              <w:pStyle w:val="tabletext11"/>
              <w:rPr>
                <w:ins w:id="317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367B6C" w14:textId="77777777" w:rsidR="00AD7575" w:rsidRPr="0005057D" w:rsidRDefault="00AD7575" w:rsidP="004E64AF">
            <w:pPr>
              <w:pStyle w:val="tabletext11"/>
              <w:jc w:val="right"/>
              <w:rPr>
                <w:ins w:id="3177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B29BA40" w14:textId="77777777" w:rsidR="00AD7575" w:rsidRPr="0005057D" w:rsidRDefault="00AD7575" w:rsidP="004E64AF">
            <w:pPr>
              <w:pStyle w:val="tabletext11"/>
              <w:jc w:val="right"/>
              <w:rPr>
                <w:ins w:id="3178" w:author="Author"/>
              </w:rPr>
            </w:pPr>
            <w:ins w:id="3179" w:author="Author">
              <w:r w:rsidRPr="0005057D">
                <w:rPr>
                  <w:rFonts w:cs="Arial"/>
                  <w:color w:val="000000"/>
                  <w:szCs w:val="18"/>
                </w:rPr>
                <w:t>151.77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DADED3" w14:textId="77777777" w:rsidR="00AD7575" w:rsidRPr="0005057D" w:rsidRDefault="00AD7575" w:rsidP="004E64AF">
            <w:pPr>
              <w:pStyle w:val="tabletext11"/>
              <w:rPr>
                <w:ins w:id="318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A3199F" w14:textId="77777777" w:rsidR="00AD7575" w:rsidRPr="0005057D" w:rsidRDefault="00AD7575" w:rsidP="004E64AF">
            <w:pPr>
              <w:pStyle w:val="tabletext11"/>
              <w:jc w:val="right"/>
              <w:rPr>
                <w:ins w:id="318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11AC1D9" w14:textId="77777777" w:rsidR="00AD7575" w:rsidRPr="0005057D" w:rsidRDefault="00AD7575" w:rsidP="004E64AF">
            <w:pPr>
              <w:pStyle w:val="tabletext11"/>
              <w:jc w:val="right"/>
              <w:rPr>
                <w:ins w:id="3182" w:author="Author"/>
              </w:rPr>
            </w:pPr>
            <w:ins w:id="3183" w:author="Author">
              <w:r w:rsidRPr="0005057D">
                <w:rPr>
                  <w:rFonts w:cs="Arial"/>
                  <w:color w:val="000000"/>
                  <w:szCs w:val="18"/>
                </w:rPr>
                <w:t>103.32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8BA0E9" w14:textId="77777777" w:rsidR="00AD7575" w:rsidRPr="0005057D" w:rsidRDefault="00AD7575" w:rsidP="004E64AF">
            <w:pPr>
              <w:pStyle w:val="tabletext11"/>
              <w:rPr>
                <w:ins w:id="3184" w:author="Author"/>
              </w:rPr>
            </w:pPr>
          </w:p>
        </w:tc>
      </w:tr>
      <w:tr w:rsidR="00AD7575" w:rsidRPr="0005057D" w14:paraId="7A939DAF" w14:textId="77777777" w:rsidTr="004E64AF">
        <w:trPr>
          <w:cantSplit/>
          <w:trHeight w:val="190"/>
          <w:ins w:id="3185" w:author="Author"/>
        </w:trPr>
        <w:tc>
          <w:tcPr>
            <w:tcW w:w="200" w:type="dxa"/>
          </w:tcPr>
          <w:p w14:paraId="6FAE3694" w14:textId="77777777" w:rsidR="00AD7575" w:rsidRPr="0005057D" w:rsidRDefault="00AD7575" w:rsidP="004E64AF">
            <w:pPr>
              <w:pStyle w:val="tabletext11"/>
              <w:rPr>
                <w:ins w:id="31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70BABD" w14:textId="77777777" w:rsidR="00AD7575" w:rsidRPr="0005057D" w:rsidRDefault="00AD7575" w:rsidP="004E64AF">
            <w:pPr>
              <w:pStyle w:val="tabletext11"/>
              <w:jc w:val="center"/>
              <w:rPr>
                <w:ins w:id="318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44B89896" w14:textId="77777777" w:rsidR="00AD7575" w:rsidRPr="0005057D" w:rsidRDefault="00AD7575" w:rsidP="004E64AF">
            <w:pPr>
              <w:pStyle w:val="tabletext11"/>
              <w:jc w:val="right"/>
              <w:rPr>
                <w:ins w:id="3188" w:author="Author"/>
              </w:rPr>
            </w:pPr>
            <w:ins w:id="3189" w:author="Author">
              <w:r w:rsidRPr="0005057D">
                <w:t>2,000,000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C2879C" w14:textId="77777777" w:rsidR="00AD7575" w:rsidRPr="0005057D" w:rsidRDefault="00AD7575" w:rsidP="004E64AF">
            <w:pPr>
              <w:pStyle w:val="tabletext11"/>
              <w:rPr>
                <w:ins w:id="319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D952B2" w14:textId="77777777" w:rsidR="00AD7575" w:rsidRPr="0005057D" w:rsidRDefault="00AD7575" w:rsidP="004E64AF">
            <w:pPr>
              <w:pStyle w:val="tabletext11"/>
              <w:jc w:val="right"/>
              <w:rPr>
                <w:ins w:id="3191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1466D94" w14:textId="77777777" w:rsidR="00AD7575" w:rsidRPr="0005057D" w:rsidRDefault="00AD7575" w:rsidP="004E64AF">
            <w:pPr>
              <w:pStyle w:val="tabletext11"/>
              <w:jc w:val="right"/>
              <w:rPr>
                <w:ins w:id="3192" w:author="Author"/>
              </w:rPr>
            </w:pPr>
            <w:ins w:id="3193" w:author="Author">
              <w:r w:rsidRPr="0005057D">
                <w:rPr>
                  <w:rFonts w:cs="Arial"/>
                  <w:color w:val="000000"/>
                  <w:szCs w:val="18"/>
                </w:rPr>
                <w:t>160.36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E6845C" w14:textId="77777777" w:rsidR="00AD7575" w:rsidRPr="0005057D" w:rsidRDefault="00AD7575" w:rsidP="004E64AF">
            <w:pPr>
              <w:pStyle w:val="tabletext11"/>
              <w:rPr>
                <w:ins w:id="319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707CBC" w14:textId="77777777" w:rsidR="00AD7575" w:rsidRPr="0005057D" w:rsidRDefault="00AD7575" w:rsidP="004E64AF">
            <w:pPr>
              <w:pStyle w:val="tabletext11"/>
              <w:jc w:val="right"/>
              <w:rPr>
                <w:ins w:id="319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16E304B" w14:textId="77777777" w:rsidR="00AD7575" w:rsidRPr="0005057D" w:rsidRDefault="00AD7575" w:rsidP="004E64AF">
            <w:pPr>
              <w:pStyle w:val="tabletext11"/>
              <w:jc w:val="right"/>
              <w:rPr>
                <w:ins w:id="3196" w:author="Author"/>
              </w:rPr>
            </w:pPr>
            <w:ins w:id="3197" w:author="Author">
              <w:r w:rsidRPr="0005057D">
                <w:rPr>
                  <w:rFonts w:cs="Arial"/>
                  <w:color w:val="000000"/>
                  <w:szCs w:val="18"/>
                </w:rPr>
                <w:t>109.01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3F685D" w14:textId="77777777" w:rsidR="00AD7575" w:rsidRPr="0005057D" w:rsidRDefault="00AD7575" w:rsidP="004E64AF">
            <w:pPr>
              <w:pStyle w:val="tabletext11"/>
              <w:rPr>
                <w:ins w:id="3198" w:author="Author"/>
              </w:rPr>
            </w:pPr>
          </w:p>
        </w:tc>
      </w:tr>
      <w:tr w:rsidR="00AD7575" w:rsidRPr="0005057D" w14:paraId="7DF7F007" w14:textId="77777777" w:rsidTr="004E64AF">
        <w:trPr>
          <w:cantSplit/>
          <w:trHeight w:val="190"/>
          <w:ins w:id="3199" w:author="Author"/>
        </w:trPr>
        <w:tc>
          <w:tcPr>
            <w:tcW w:w="200" w:type="dxa"/>
          </w:tcPr>
          <w:p w14:paraId="0C1543FB" w14:textId="77777777" w:rsidR="00AD7575" w:rsidRPr="0005057D" w:rsidRDefault="00AD7575" w:rsidP="004E64AF">
            <w:pPr>
              <w:pStyle w:val="tabletext11"/>
              <w:rPr>
                <w:ins w:id="32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DD9BF9" w14:textId="77777777" w:rsidR="00AD7575" w:rsidRPr="0005057D" w:rsidRDefault="00AD7575" w:rsidP="004E64AF">
            <w:pPr>
              <w:pStyle w:val="tabletext11"/>
              <w:jc w:val="center"/>
              <w:rPr>
                <w:ins w:id="320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EB5643E" w14:textId="77777777" w:rsidR="00AD7575" w:rsidRPr="0005057D" w:rsidRDefault="00AD7575" w:rsidP="004E64AF">
            <w:pPr>
              <w:pStyle w:val="tabletext11"/>
              <w:jc w:val="right"/>
              <w:rPr>
                <w:ins w:id="3202" w:author="Author"/>
              </w:rPr>
            </w:pPr>
            <w:ins w:id="3203" w:author="Author">
              <w:r w:rsidRPr="0005057D">
                <w:t>2,500,000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D36EA0" w14:textId="77777777" w:rsidR="00AD7575" w:rsidRPr="0005057D" w:rsidRDefault="00AD7575" w:rsidP="004E64AF">
            <w:pPr>
              <w:pStyle w:val="tabletext11"/>
              <w:rPr>
                <w:ins w:id="320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47AA45" w14:textId="77777777" w:rsidR="00AD7575" w:rsidRPr="0005057D" w:rsidRDefault="00AD7575" w:rsidP="004E64AF">
            <w:pPr>
              <w:pStyle w:val="tabletext11"/>
              <w:jc w:val="right"/>
              <w:rPr>
                <w:ins w:id="3205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15BF11C" w14:textId="77777777" w:rsidR="00AD7575" w:rsidRPr="0005057D" w:rsidRDefault="00AD7575" w:rsidP="004E64AF">
            <w:pPr>
              <w:pStyle w:val="tabletext11"/>
              <w:jc w:val="right"/>
              <w:rPr>
                <w:ins w:id="3206" w:author="Author"/>
              </w:rPr>
            </w:pPr>
            <w:ins w:id="3207" w:author="Author">
              <w:r w:rsidRPr="0005057D">
                <w:rPr>
                  <w:rFonts w:cs="Arial"/>
                  <w:color w:val="000000"/>
                  <w:szCs w:val="18"/>
                </w:rPr>
                <w:t>166.72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3D830E" w14:textId="77777777" w:rsidR="00AD7575" w:rsidRPr="0005057D" w:rsidRDefault="00AD7575" w:rsidP="004E64AF">
            <w:pPr>
              <w:pStyle w:val="tabletext11"/>
              <w:rPr>
                <w:ins w:id="320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D99FA7" w14:textId="77777777" w:rsidR="00AD7575" w:rsidRPr="0005057D" w:rsidRDefault="00AD7575" w:rsidP="004E64AF">
            <w:pPr>
              <w:pStyle w:val="tabletext11"/>
              <w:jc w:val="right"/>
              <w:rPr>
                <w:ins w:id="320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8CEB545" w14:textId="77777777" w:rsidR="00AD7575" w:rsidRPr="0005057D" w:rsidRDefault="00AD7575" w:rsidP="004E64AF">
            <w:pPr>
              <w:pStyle w:val="tabletext11"/>
              <w:jc w:val="right"/>
              <w:rPr>
                <w:ins w:id="3210" w:author="Author"/>
              </w:rPr>
            </w:pPr>
            <w:ins w:id="3211" w:author="Author">
              <w:r w:rsidRPr="0005057D">
                <w:rPr>
                  <w:rFonts w:cs="Arial"/>
                  <w:color w:val="000000"/>
                  <w:szCs w:val="18"/>
                </w:rPr>
                <w:t>113.21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0CC53F" w14:textId="77777777" w:rsidR="00AD7575" w:rsidRPr="0005057D" w:rsidRDefault="00AD7575" w:rsidP="004E64AF">
            <w:pPr>
              <w:pStyle w:val="tabletext11"/>
              <w:rPr>
                <w:ins w:id="3212" w:author="Author"/>
              </w:rPr>
            </w:pPr>
          </w:p>
        </w:tc>
      </w:tr>
      <w:tr w:rsidR="00AD7575" w:rsidRPr="0005057D" w14:paraId="71A3246D" w14:textId="77777777" w:rsidTr="004E64AF">
        <w:trPr>
          <w:cantSplit/>
          <w:trHeight w:val="190"/>
          <w:ins w:id="3213" w:author="Author"/>
        </w:trPr>
        <w:tc>
          <w:tcPr>
            <w:tcW w:w="200" w:type="dxa"/>
          </w:tcPr>
          <w:p w14:paraId="2BC03D32" w14:textId="77777777" w:rsidR="00AD7575" w:rsidRPr="0005057D" w:rsidRDefault="00AD7575" w:rsidP="004E64AF">
            <w:pPr>
              <w:pStyle w:val="tabletext11"/>
              <w:rPr>
                <w:ins w:id="32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F87C5C" w14:textId="77777777" w:rsidR="00AD7575" w:rsidRPr="0005057D" w:rsidRDefault="00AD7575" w:rsidP="004E64AF">
            <w:pPr>
              <w:pStyle w:val="tabletext11"/>
              <w:jc w:val="center"/>
              <w:rPr>
                <w:ins w:id="321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3FC79D0E" w14:textId="77777777" w:rsidR="00AD7575" w:rsidRPr="0005057D" w:rsidRDefault="00AD7575" w:rsidP="004E64AF">
            <w:pPr>
              <w:pStyle w:val="tabletext11"/>
              <w:jc w:val="right"/>
              <w:rPr>
                <w:ins w:id="3216" w:author="Author"/>
              </w:rPr>
            </w:pPr>
            <w:ins w:id="3217" w:author="Author">
              <w:r w:rsidRPr="0005057D">
                <w:t>3,000,000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E0EE70" w14:textId="77777777" w:rsidR="00AD7575" w:rsidRPr="0005057D" w:rsidRDefault="00AD7575" w:rsidP="004E64AF">
            <w:pPr>
              <w:pStyle w:val="tabletext11"/>
              <w:rPr>
                <w:ins w:id="321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281C0C" w14:textId="77777777" w:rsidR="00AD7575" w:rsidRPr="0005057D" w:rsidRDefault="00AD7575" w:rsidP="004E64AF">
            <w:pPr>
              <w:pStyle w:val="tabletext11"/>
              <w:jc w:val="right"/>
              <w:rPr>
                <w:ins w:id="3219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CC8DEA4" w14:textId="77777777" w:rsidR="00AD7575" w:rsidRPr="0005057D" w:rsidRDefault="00AD7575" w:rsidP="004E64AF">
            <w:pPr>
              <w:pStyle w:val="tabletext11"/>
              <w:jc w:val="right"/>
              <w:rPr>
                <w:ins w:id="3220" w:author="Author"/>
              </w:rPr>
            </w:pPr>
            <w:ins w:id="3221" w:author="Author">
              <w:r w:rsidRPr="0005057D">
                <w:rPr>
                  <w:rFonts w:cs="Arial"/>
                  <w:color w:val="000000"/>
                  <w:szCs w:val="18"/>
                </w:rPr>
                <w:t>171.91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11EABC" w14:textId="77777777" w:rsidR="00AD7575" w:rsidRPr="0005057D" w:rsidRDefault="00AD7575" w:rsidP="004E64AF">
            <w:pPr>
              <w:pStyle w:val="tabletext11"/>
              <w:rPr>
                <w:ins w:id="322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66E7C4" w14:textId="77777777" w:rsidR="00AD7575" w:rsidRPr="0005057D" w:rsidRDefault="00AD7575" w:rsidP="004E64AF">
            <w:pPr>
              <w:pStyle w:val="tabletext11"/>
              <w:jc w:val="right"/>
              <w:rPr>
                <w:ins w:id="322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1D63041" w14:textId="77777777" w:rsidR="00AD7575" w:rsidRPr="0005057D" w:rsidRDefault="00AD7575" w:rsidP="004E64AF">
            <w:pPr>
              <w:pStyle w:val="tabletext11"/>
              <w:jc w:val="right"/>
              <w:rPr>
                <w:ins w:id="3224" w:author="Author"/>
              </w:rPr>
            </w:pPr>
            <w:ins w:id="3225" w:author="Author">
              <w:r w:rsidRPr="0005057D">
                <w:rPr>
                  <w:rFonts w:cs="Arial"/>
                  <w:color w:val="000000"/>
                  <w:szCs w:val="18"/>
                </w:rPr>
                <w:t>116.65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0616BD" w14:textId="77777777" w:rsidR="00AD7575" w:rsidRPr="0005057D" w:rsidRDefault="00AD7575" w:rsidP="004E64AF">
            <w:pPr>
              <w:pStyle w:val="tabletext11"/>
              <w:rPr>
                <w:ins w:id="3226" w:author="Author"/>
              </w:rPr>
            </w:pPr>
          </w:p>
        </w:tc>
      </w:tr>
      <w:tr w:rsidR="00AD7575" w:rsidRPr="0005057D" w14:paraId="1D34F896" w14:textId="77777777" w:rsidTr="004E64AF">
        <w:trPr>
          <w:cantSplit/>
          <w:trHeight w:val="190"/>
          <w:ins w:id="3227" w:author="Author"/>
        </w:trPr>
        <w:tc>
          <w:tcPr>
            <w:tcW w:w="200" w:type="dxa"/>
          </w:tcPr>
          <w:p w14:paraId="1AB96CA6" w14:textId="77777777" w:rsidR="00AD7575" w:rsidRPr="0005057D" w:rsidRDefault="00AD7575" w:rsidP="004E64AF">
            <w:pPr>
              <w:pStyle w:val="tabletext11"/>
              <w:rPr>
                <w:ins w:id="32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89EA4E" w14:textId="77777777" w:rsidR="00AD7575" w:rsidRPr="0005057D" w:rsidRDefault="00AD7575" w:rsidP="004E64AF">
            <w:pPr>
              <w:pStyle w:val="tabletext11"/>
              <w:jc w:val="center"/>
              <w:rPr>
                <w:ins w:id="322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3EE8F8D" w14:textId="77777777" w:rsidR="00AD7575" w:rsidRPr="0005057D" w:rsidRDefault="00AD7575" w:rsidP="004E64AF">
            <w:pPr>
              <w:pStyle w:val="tabletext11"/>
              <w:jc w:val="right"/>
              <w:rPr>
                <w:ins w:id="3230" w:author="Author"/>
              </w:rPr>
            </w:pPr>
            <w:ins w:id="3231" w:author="Author">
              <w:r w:rsidRPr="0005057D">
                <w:t>5,000,000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05C632" w14:textId="77777777" w:rsidR="00AD7575" w:rsidRPr="0005057D" w:rsidRDefault="00AD7575" w:rsidP="004E64AF">
            <w:pPr>
              <w:pStyle w:val="tabletext11"/>
              <w:rPr>
                <w:ins w:id="323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917249" w14:textId="77777777" w:rsidR="00AD7575" w:rsidRPr="0005057D" w:rsidRDefault="00AD7575" w:rsidP="004E64AF">
            <w:pPr>
              <w:pStyle w:val="tabletext11"/>
              <w:jc w:val="right"/>
              <w:rPr>
                <w:ins w:id="3233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0DA39C2" w14:textId="77777777" w:rsidR="00AD7575" w:rsidRPr="0005057D" w:rsidRDefault="00AD7575" w:rsidP="004E64AF">
            <w:pPr>
              <w:pStyle w:val="tabletext11"/>
              <w:jc w:val="right"/>
              <w:rPr>
                <w:ins w:id="3234" w:author="Author"/>
              </w:rPr>
            </w:pPr>
            <w:ins w:id="3235" w:author="Author">
              <w:r w:rsidRPr="0005057D">
                <w:rPr>
                  <w:rFonts w:cs="Arial"/>
                  <w:color w:val="000000"/>
                  <w:szCs w:val="18"/>
                </w:rPr>
                <w:t>185.28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E675C8" w14:textId="77777777" w:rsidR="00AD7575" w:rsidRPr="0005057D" w:rsidRDefault="00AD7575" w:rsidP="004E64AF">
            <w:pPr>
              <w:pStyle w:val="tabletext11"/>
              <w:rPr>
                <w:ins w:id="323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415D3C" w14:textId="77777777" w:rsidR="00AD7575" w:rsidRPr="0005057D" w:rsidRDefault="00AD7575" w:rsidP="004E64AF">
            <w:pPr>
              <w:pStyle w:val="tabletext11"/>
              <w:jc w:val="right"/>
              <w:rPr>
                <w:ins w:id="323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8A2BB76" w14:textId="77777777" w:rsidR="00AD7575" w:rsidRPr="0005057D" w:rsidRDefault="00AD7575" w:rsidP="004E64AF">
            <w:pPr>
              <w:pStyle w:val="tabletext11"/>
              <w:jc w:val="right"/>
              <w:rPr>
                <w:ins w:id="3238" w:author="Author"/>
              </w:rPr>
            </w:pPr>
            <w:ins w:id="3239" w:author="Author">
              <w:r w:rsidRPr="0005057D">
                <w:rPr>
                  <w:rFonts w:cs="Arial"/>
                  <w:color w:val="000000"/>
                  <w:szCs w:val="18"/>
                </w:rPr>
                <w:t>125.49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FE70A9" w14:textId="77777777" w:rsidR="00AD7575" w:rsidRPr="0005057D" w:rsidRDefault="00AD7575" w:rsidP="004E64AF">
            <w:pPr>
              <w:pStyle w:val="tabletext11"/>
              <w:rPr>
                <w:ins w:id="3240" w:author="Author"/>
              </w:rPr>
            </w:pPr>
          </w:p>
        </w:tc>
      </w:tr>
      <w:tr w:rsidR="00AD7575" w:rsidRPr="0005057D" w14:paraId="7A56B1D3" w14:textId="77777777" w:rsidTr="004E64AF">
        <w:trPr>
          <w:cantSplit/>
          <w:trHeight w:val="190"/>
          <w:ins w:id="3241" w:author="Author"/>
        </w:trPr>
        <w:tc>
          <w:tcPr>
            <w:tcW w:w="200" w:type="dxa"/>
          </w:tcPr>
          <w:p w14:paraId="14314945" w14:textId="77777777" w:rsidR="00AD7575" w:rsidRPr="0005057D" w:rsidRDefault="00AD7575" w:rsidP="004E64AF">
            <w:pPr>
              <w:pStyle w:val="tabletext11"/>
              <w:rPr>
                <w:ins w:id="32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D48713" w14:textId="77777777" w:rsidR="00AD7575" w:rsidRPr="0005057D" w:rsidRDefault="00AD7575" w:rsidP="004E64AF">
            <w:pPr>
              <w:pStyle w:val="tabletext11"/>
              <w:jc w:val="center"/>
              <w:rPr>
                <w:ins w:id="324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14EC7C9" w14:textId="77777777" w:rsidR="00AD7575" w:rsidRPr="0005057D" w:rsidRDefault="00AD7575" w:rsidP="004E64AF">
            <w:pPr>
              <w:pStyle w:val="tabletext11"/>
              <w:jc w:val="right"/>
              <w:rPr>
                <w:ins w:id="3244" w:author="Author"/>
              </w:rPr>
            </w:pPr>
            <w:ins w:id="3245" w:author="Author">
              <w:r w:rsidRPr="0005057D">
                <w:t>7,500,000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53225E" w14:textId="77777777" w:rsidR="00AD7575" w:rsidRPr="0005057D" w:rsidRDefault="00AD7575" w:rsidP="004E64AF">
            <w:pPr>
              <w:pStyle w:val="tabletext11"/>
              <w:rPr>
                <w:ins w:id="324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5A3A68" w14:textId="77777777" w:rsidR="00AD7575" w:rsidRPr="0005057D" w:rsidRDefault="00AD7575" w:rsidP="004E64AF">
            <w:pPr>
              <w:pStyle w:val="tabletext11"/>
              <w:jc w:val="right"/>
              <w:rPr>
                <w:ins w:id="3247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67F5B7C" w14:textId="77777777" w:rsidR="00AD7575" w:rsidRPr="0005057D" w:rsidRDefault="00AD7575" w:rsidP="004E64AF">
            <w:pPr>
              <w:pStyle w:val="tabletext11"/>
              <w:jc w:val="right"/>
              <w:rPr>
                <w:ins w:id="3248" w:author="Author"/>
              </w:rPr>
            </w:pPr>
            <w:ins w:id="3249" w:author="Author">
              <w:r w:rsidRPr="0005057D">
                <w:rPr>
                  <w:rFonts w:cs="Arial"/>
                  <w:color w:val="000000"/>
                  <w:szCs w:val="18"/>
                </w:rPr>
                <w:t>195.45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E56443" w14:textId="77777777" w:rsidR="00AD7575" w:rsidRPr="0005057D" w:rsidRDefault="00AD7575" w:rsidP="004E64AF">
            <w:pPr>
              <w:pStyle w:val="tabletext11"/>
              <w:rPr>
                <w:ins w:id="325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442B5E" w14:textId="77777777" w:rsidR="00AD7575" w:rsidRPr="0005057D" w:rsidRDefault="00AD7575" w:rsidP="004E64AF">
            <w:pPr>
              <w:pStyle w:val="tabletext11"/>
              <w:jc w:val="right"/>
              <w:rPr>
                <w:ins w:id="325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F40847F" w14:textId="77777777" w:rsidR="00AD7575" w:rsidRPr="0005057D" w:rsidRDefault="00AD7575" w:rsidP="004E64AF">
            <w:pPr>
              <w:pStyle w:val="tabletext11"/>
              <w:jc w:val="right"/>
              <w:rPr>
                <w:ins w:id="3252" w:author="Author"/>
              </w:rPr>
            </w:pPr>
            <w:ins w:id="3253" w:author="Author">
              <w:r w:rsidRPr="0005057D">
                <w:rPr>
                  <w:rFonts w:cs="Arial"/>
                  <w:color w:val="000000"/>
                  <w:szCs w:val="18"/>
                </w:rPr>
                <w:t>132.19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27E3B0" w14:textId="77777777" w:rsidR="00AD7575" w:rsidRPr="0005057D" w:rsidRDefault="00AD7575" w:rsidP="004E64AF">
            <w:pPr>
              <w:pStyle w:val="tabletext11"/>
              <w:rPr>
                <w:ins w:id="3254" w:author="Author"/>
              </w:rPr>
            </w:pPr>
          </w:p>
        </w:tc>
      </w:tr>
      <w:tr w:rsidR="00AD7575" w:rsidRPr="0005057D" w14:paraId="12ED8D5B" w14:textId="77777777" w:rsidTr="004E64AF">
        <w:trPr>
          <w:cantSplit/>
          <w:trHeight w:val="190"/>
          <w:ins w:id="3255" w:author="Author"/>
        </w:trPr>
        <w:tc>
          <w:tcPr>
            <w:tcW w:w="200" w:type="dxa"/>
          </w:tcPr>
          <w:p w14:paraId="6AF0D227" w14:textId="77777777" w:rsidR="00AD7575" w:rsidRPr="0005057D" w:rsidRDefault="00AD7575" w:rsidP="004E64AF">
            <w:pPr>
              <w:pStyle w:val="tabletext11"/>
              <w:rPr>
                <w:ins w:id="32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BB0E97" w14:textId="77777777" w:rsidR="00AD7575" w:rsidRPr="0005057D" w:rsidRDefault="00AD7575" w:rsidP="004E64AF">
            <w:pPr>
              <w:pStyle w:val="tabletext11"/>
              <w:jc w:val="center"/>
              <w:rPr>
                <w:ins w:id="325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2A2B8A67" w14:textId="77777777" w:rsidR="00AD7575" w:rsidRPr="0005057D" w:rsidRDefault="00AD7575" w:rsidP="004E64AF">
            <w:pPr>
              <w:pStyle w:val="tabletext11"/>
              <w:jc w:val="right"/>
              <w:rPr>
                <w:ins w:id="3258" w:author="Author"/>
              </w:rPr>
            </w:pPr>
            <w:ins w:id="3259" w:author="Author">
              <w:r w:rsidRPr="0005057D">
                <w:t>10,000,000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695933" w14:textId="77777777" w:rsidR="00AD7575" w:rsidRPr="0005057D" w:rsidRDefault="00AD7575" w:rsidP="004E64AF">
            <w:pPr>
              <w:pStyle w:val="tabletext11"/>
              <w:rPr>
                <w:ins w:id="326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8FD3D1" w14:textId="77777777" w:rsidR="00AD7575" w:rsidRPr="0005057D" w:rsidRDefault="00AD7575" w:rsidP="004E64AF">
            <w:pPr>
              <w:pStyle w:val="tabletext11"/>
              <w:jc w:val="right"/>
              <w:rPr>
                <w:ins w:id="3261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7BDCE0C" w14:textId="77777777" w:rsidR="00AD7575" w:rsidRPr="0005057D" w:rsidRDefault="00AD7575" w:rsidP="004E64AF">
            <w:pPr>
              <w:pStyle w:val="tabletext11"/>
              <w:jc w:val="right"/>
              <w:rPr>
                <w:ins w:id="3262" w:author="Author"/>
              </w:rPr>
            </w:pPr>
            <w:ins w:id="3263" w:author="Author">
              <w:r w:rsidRPr="0005057D">
                <w:rPr>
                  <w:rFonts w:cs="Arial"/>
                  <w:color w:val="000000"/>
                  <w:szCs w:val="18"/>
                </w:rPr>
                <w:t>200.73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966307" w14:textId="77777777" w:rsidR="00AD7575" w:rsidRPr="0005057D" w:rsidRDefault="00AD7575" w:rsidP="004E64AF">
            <w:pPr>
              <w:pStyle w:val="tabletext11"/>
              <w:rPr>
                <w:ins w:id="326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61ADA7" w14:textId="77777777" w:rsidR="00AD7575" w:rsidRPr="0005057D" w:rsidRDefault="00AD7575" w:rsidP="004E64AF">
            <w:pPr>
              <w:pStyle w:val="tabletext11"/>
              <w:jc w:val="right"/>
              <w:rPr>
                <w:ins w:id="326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14FBCA7" w14:textId="77777777" w:rsidR="00AD7575" w:rsidRPr="0005057D" w:rsidRDefault="00AD7575" w:rsidP="004E64AF">
            <w:pPr>
              <w:pStyle w:val="tabletext11"/>
              <w:jc w:val="right"/>
              <w:rPr>
                <w:ins w:id="3266" w:author="Author"/>
              </w:rPr>
            </w:pPr>
            <w:ins w:id="3267" w:author="Author">
              <w:r w:rsidRPr="0005057D">
                <w:rPr>
                  <w:rFonts w:cs="Arial"/>
                  <w:color w:val="000000"/>
                  <w:szCs w:val="18"/>
                </w:rPr>
                <w:t>135.70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053C77" w14:textId="77777777" w:rsidR="00AD7575" w:rsidRPr="0005057D" w:rsidRDefault="00AD7575" w:rsidP="004E64AF">
            <w:pPr>
              <w:pStyle w:val="tabletext11"/>
              <w:rPr>
                <w:ins w:id="3268" w:author="Author"/>
              </w:rPr>
            </w:pPr>
          </w:p>
        </w:tc>
      </w:tr>
    </w:tbl>
    <w:p w14:paraId="3E5493BB" w14:textId="77777777" w:rsidR="00AD7575" w:rsidRPr="0005057D" w:rsidRDefault="00AD7575" w:rsidP="00AD7575">
      <w:pPr>
        <w:pStyle w:val="tablecaption"/>
        <w:rPr>
          <w:ins w:id="3269" w:author="Author"/>
        </w:rPr>
      </w:pPr>
      <w:ins w:id="3270" w:author="Author">
        <w:r w:rsidRPr="0005057D">
          <w:t>Table 297.B.3.a.(1)(b)(LC) Single Limits – Uninsured (Includes Underinsured) Motorists Bodily Injury And Property Damage Coverage – Other Than Individual Named Insureds Loss Costs</w:t>
        </w:r>
      </w:ins>
    </w:p>
    <w:p w14:paraId="4DB44533" w14:textId="77777777" w:rsidR="00AD7575" w:rsidRPr="0005057D" w:rsidRDefault="00AD7575" w:rsidP="00AD7575">
      <w:pPr>
        <w:pStyle w:val="isonormal"/>
        <w:rPr>
          <w:ins w:id="3271" w:author="Author"/>
        </w:rPr>
      </w:pPr>
    </w:p>
    <w:p w14:paraId="17CF8E52" w14:textId="77777777" w:rsidR="00AD7575" w:rsidRPr="0005057D" w:rsidRDefault="00AD7575" w:rsidP="00AD7575">
      <w:pPr>
        <w:pStyle w:val="space8"/>
        <w:rPr>
          <w:ins w:id="3272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450"/>
        <w:gridCol w:w="680"/>
        <w:gridCol w:w="470"/>
        <w:gridCol w:w="360"/>
        <w:gridCol w:w="680"/>
        <w:gridCol w:w="560"/>
      </w:tblGrid>
      <w:tr w:rsidR="00AD7575" w:rsidRPr="0005057D" w14:paraId="598A1599" w14:textId="77777777" w:rsidTr="004E64AF">
        <w:trPr>
          <w:cantSplit/>
          <w:trHeight w:val="190"/>
          <w:ins w:id="3273" w:author="Author"/>
        </w:trPr>
        <w:tc>
          <w:tcPr>
            <w:tcW w:w="200" w:type="dxa"/>
          </w:tcPr>
          <w:p w14:paraId="10939CA2" w14:textId="77777777" w:rsidR="00AD7575" w:rsidRPr="0005057D" w:rsidRDefault="00AD7575" w:rsidP="004E64AF">
            <w:pPr>
              <w:pStyle w:val="tabletext11"/>
              <w:rPr>
                <w:ins w:id="3274" w:author="Author"/>
              </w:rPr>
            </w:pPr>
            <w:ins w:id="3275" w:author="Author">
              <w:r w:rsidRPr="0005057D">
                <w:br/>
              </w:r>
              <w:r w:rsidRPr="0005057D">
                <w:br/>
              </w:r>
            </w:ins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CB936" w14:textId="77777777" w:rsidR="00AD7575" w:rsidRPr="0005057D" w:rsidRDefault="00AD7575" w:rsidP="004E64AF">
            <w:pPr>
              <w:pStyle w:val="tablehead"/>
              <w:rPr>
                <w:ins w:id="3276" w:author="Author"/>
              </w:rPr>
            </w:pPr>
            <w:ins w:id="3277" w:author="Author">
              <w:r w:rsidRPr="0005057D">
                <w:t>Uninsured Motorists Bodily Injury</w:t>
              </w:r>
              <w:r w:rsidRPr="0005057D">
                <w:br/>
                <w:t>And Property Damage</w:t>
              </w:r>
              <w:r w:rsidRPr="0005057D">
                <w:br/>
                <w:t>Reduced By At-fault Liability Limits</w:t>
              </w:r>
            </w:ins>
          </w:p>
        </w:tc>
      </w:tr>
      <w:tr w:rsidR="00AD7575" w:rsidRPr="0005057D" w14:paraId="6D24AD5F" w14:textId="77777777" w:rsidTr="004E64AF">
        <w:trPr>
          <w:cantSplit/>
          <w:trHeight w:val="190"/>
          <w:ins w:id="3278" w:author="Author"/>
        </w:trPr>
        <w:tc>
          <w:tcPr>
            <w:tcW w:w="200" w:type="dxa"/>
          </w:tcPr>
          <w:p w14:paraId="216B6547" w14:textId="77777777" w:rsidR="00AD7575" w:rsidRPr="0005057D" w:rsidRDefault="00AD7575" w:rsidP="004E64AF">
            <w:pPr>
              <w:pStyle w:val="tablehead"/>
              <w:rPr>
                <w:ins w:id="3279" w:author="Author"/>
              </w:rPr>
            </w:pPr>
            <w:ins w:id="3280" w:author="Author">
              <w:r w:rsidRPr="0005057D">
                <w:br/>
              </w:r>
              <w:r w:rsidRPr="0005057D">
                <w:br/>
              </w:r>
              <w:r w:rsidRPr="0005057D">
                <w:br/>
              </w:r>
              <w:r w:rsidRPr="0005057D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190E57" w14:textId="77777777" w:rsidR="00AD7575" w:rsidRPr="0005057D" w:rsidRDefault="00AD7575" w:rsidP="004E64AF">
            <w:pPr>
              <w:pStyle w:val="tablehead"/>
              <w:rPr>
                <w:ins w:id="3281" w:author="Author"/>
              </w:rPr>
            </w:pPr>
            <w:ins w:id="3282" w:author="Author">
              <w:r w:rsidRPr="0005057D">
                <w:t>Limits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47E643" w14:textId="77777777" w:rsidR="00AD7575" w:rsidRPr="0005057D" w:rsidRDefault="00AD7575" w:rsidP="004E64AF">
            <w:pPr>
              <w:pStyle w:val="tablehead"/>
              <w:rPr>
                <w:ins w:id="3283" w:author="Author"/>
              </w:rPr>
            </w:pPr>
            <w:ins w:id="3284" w:author="Author">
              <w:r w:rsidRPr="0005057D">
                <w:t>Private</w:t>
              </w:r>
              <w:r w:rsidRPr="0005057D">
                <w:br/>
                <w:t>Passenger</w:t>
              </w:r>
              <w:r w:rsidRPr="0005057D">
                <w:br/>
                <w:t>Types</w:t>
              </w:r>
              <w:r w:rsidRPr="0005057D">
                <w:br/>
                <w:t>Per 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597D31" w14:textId="77777777" w:rsidR="00AD7575" w:rsidRPr="0005057D" w:rsidRDefault="00AD7575" w:rsidP="004E64AF">
            <w:pPr>
              <w:pStyle w:val="tablehead"/>
              <w:rPr>
                <w:ins w:id="3285" w:author="Author"/>
              </w:rPr>
            </w:pPr>
            <w:ins w:id="3286" w:author="Author">
              <w:r w:rsidRPr="0005057D">
                <w:t>Other Than</w:t>
              </w:r>
              <w:r w:rsidRPr="0005057D">
                <w:br/>
                <w:t>Private</w:t>
              </w:r>
              <w:r w:rsidRPr="0005057D">
                <w:br/>
                <w:t>Passenger</w:t>
              </w:r>
              <w:r w:rsidRPr="0005057D">
                <w:br/>
                <w:t>Types</w:t>
              </w:r>
              <w:r w:rsidRPr="0005057D">
                <w:br/>
                <w:t>Per Exposure</w:t>
              </w:r>
            </w:ins>
          </w:p>
        </w:tc>
      </w:tr>
      <w:tr w:rsidR="00AD7575" w:rsidRPr="0005057D" w14:paraId="0D0C27DB" w14:textId="77777777" w:rsidTr="004E64AF">
        <w:trPr>
          <w:cantSplit/>
          <w:trHeight w:val="190"/>
          <w:ins w:id="3287" w:author="Author"/>
        </w:trPr>
        <w:tc>
          <w:tcPr>
            <w:tcW w:w="200" w:type="dxa"/>
          </w:tcPr>
          <w:p w14:paraId="331BF6FF" w14:textId="77777777" w:rsidR="00AD7575" w:rsidRPr="0005057D" w:rsidRDefault="00AD7575" w:rsidP="004E64AF">
            <w:pPr>
              <w:pStyle w:val="tabletext11"/>
              <w:rPr>
                <w:ins w:id="32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DF5440" w14:textId="77777777" w:rsidR="00AD7575" w:rsidRPr="0005057D" w:rsidRDefault="00AD7575" w:rsidP="004E64AF">
            <w:pPr>
              <w:pStyle w:val="tabletext11"/>
              <w:jc w:val="right"/>
              <w:rPr>
                <w:ins w:id="3289" w:author="Author"/>
              </w:rPr>
            </w:pPr>
            <w:ins w:id="3290" w:author="Author">
              <w:r w:rsidRPr="0005057D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5CAFFD41" w14:textId="77777777" w:rsidR="00AD7575" w:rsidRPr="0005057D" w:rsidRDefault="00AD7575" w:rsidP="004E64AF">
            <w:pPr>
              <w:pStyle w:val="tabletext11"/>
              <w:jc w:val="right"/>
              <w:rPr>
                <w:ins w:id="3291" w:author="Author"/>
              </w:rPr>
            </w:pPr>
            <w:ins w:id="3292" w:author="Author">
              <w:r w:rsidRPr="0005057D">
                <w:t>75,000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9396EE" w14:textId="77777777" w:rsidR="00AD7575" w:rsidRPr="0005057D" w:rsidRDefault="00AD7575" w:rsidP="004E64AF">
            <w:pPr>
              <w:pStyle w:val="tabletext11"/>
              <w:rPr>
                <w:ins w:id="3293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120D04" w14:textId="77777777" w:rsidR="00AD7575" w:rsidRPr="0005057D" w:rsidRDefault="00AD7575" w:rsidP="004E64AF">
            <w:pPr>
              <w:pStyle w:val="tabletext11"/>
              <w:jc w:val="right"/>
              <w:rPr>
                <w:ins w:id="3294" w:author="Author"/>
              </w:rPr>
            </w:pPr>
            <w:ins w:id="3295" w:author="Author">
              <w:r w:rsidRPr="0005057D">
                <w:t>$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A8A2327" w14:textId="77777777" w:rsidR="00AD7575" w:rsidRPr="0005057D" w:rsidRDefault="00AD7575" w:rsidP="004E64AF">
            <w:pPr>
              <w:pStyle w:val="tabletext11"/>
              <w:jc w:val="right"/>
              <w:rPr>
                <w:ins w:id="3296" w:author="Author"/>
              </w:rPr>
            </w:pPr>
            <w:ins w:id="3297" w:author="Author">
              <w:r w:rsidRPr="0005057D">
                <w:rPr>
                  <w:rFonts w:cs="Arial"/>
                  <w:color w:val="000000"/>
                  <w:szCs w:val="18"/>
                </w:rPr>
                <w:t>27.82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735AB2" w14:textId="77777777" w:rsidR="00AD7575" w:rsidRPr="0005057D" w:rsidRDefault="00AD7575" w:rsidP="004E64AF">
            <w:pPr>
              <w:pStyle w:val="tabletext11"/>
              <w:rPr>
                <w:ins w:id="329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6B3C1A" w14:textId="77777777" w:rsidR="00AD7575" w:rsidRPr="0005057D" w:rsidRDefault="00AD7575" w:rsidP="004E64AF">
            <w:pPr>
              <w:pStyle w:val="tabletext11"/>
              <w:jc w:val="right"/>
              <w:rPr>
                <w:ins w:id="3299" w:author="Author"/>
              </w:rPr>
            </w:pPr>
            <w:ins w:id="3300" w:author="Author">
              <w:r w:rsidRPr="0005057D">
                <w:t>$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0ED7854" w14:textId="77777777" w:rsidR="00AD7575" w:rsidRPr="0005057D" w:rsidRDefault="00AD7575" w:rsidP="004E64AF">
            <w:pPr>
              <w:pStyle w:val="tabletext11"/>
              <w:jc w:val="right"/>
              <w:rPr>
                <w:ins w:id="3301" w:author="Author"/>
              </w:rPr>
            </w:pPr>
            <w:ins w:id="3302" w:author="Author">
              <w:r w:rsidRPr="0005057D">
                <w:rPr>
                  <w:rFonts w:cs="Arial"/>
                  <w:color w:val="000000"/>
                  <w:szCs w:val="18"/>
                </w:rPr>
                <w:t>21.66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2E01E8" w14:textId="77777777" w:rsidR="00AD7575" w:rsidRPr="0005057D" w:rsidRDefault="00AD7575" w:rsidP="004E64AF">
            <w:pPr>
              <w:pStyle w:val="tabletext11"/>
              <w:rPr>
                <w:ins w:id="3303" w:author="Author"/>
              </w:rPr>
            </w:pPr>
          </w:p>
        </w:tc>
      </w:tr>
      <w:tr w:rsidR="00AD7575" w:rsidRPr="0005057D" w14:paraId="0C695E3E" w14:textId="77777777" w:rsidTr="004E64AF">
        <w:trPr>
          <w:cantSplit/>
          <w:trHeight w:val="190"/>
          <w:ins w:id="3304" w:author="Author"/>
        </w:trPr>
        <w:tc>
          <w:tcPr>
            <w:tcW w:w="200" w:type="dxa"/>
          </w:tcPr>
          <w:p w14:paraId="2661B8BA" w14:textId="77777777" w:rsidR="00AD7575" w:rsidRPr="0005057D" w:rsidRDefault="00AD7575" w:rsidP="004E64AF">
            <w:pPr>
              <w:pStyle w:val="tabletext11"/>
              <w:rPr>
                <w:ins w:id="33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F88BF1" w14:textId="77777777" w:rsidR="00AD7575" w:rsidRPr="0005057D" w:rsidRDefault="00AD7575" w:rsidP="004E64AF">
            <w:pPr>
              <w:pStyle w:val="tabletext11"/>
              <w:jc w:val="center"/>
              <w:rPr>
                <w:ins w:id="330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31D6443" w14:textId="77777777" w:rsidR="00AD7575" w:rsidRPr="0005057D" w:rsidRDefault="00AD7575" w:rsidP="004E64AF">
            <w:pPr>
              <w:pStyle w:val="tabletext11"/>
              <w:jc w:val="right"/>
              <w:rPr>
                <w:ins w:id="3307" w:author="Author"/>
              </w:rPr>
            </w:pPr>
            <w:ins w:id="3308" w:author="Author">
              <w:r w:rsidRPr="0005057D">
                <w:t>100,000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9C0B4B" w14:textId="77777777" w:rsidR="00AD7575" w:rsidRPr="0005057D" w:rsidRDefault="00AD7575" w:rsidP="004E64AF">
            <w:pPr>
              <w:pStyle w:val="tabletext11"/>
              <w:rPr>
                <w:ins w:id="3309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6A3BDA" w14:textId="77777777" w:rsidR="00AD7575" w:rsidRPr="0005057D" w:rsidRDefault="00AD7575" w:rsidP="004E64AF">
            <w:pPr>
              <w:pStyle w:val="tabletext11"/>
              <w:jc w:val="right"/>
              <w:rPr>
                <w:ins w:id="331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086DA7B" w14:textId="77777777" w:rsidR="00AD7575" w:rsidRPr="0005057D" w:rsidRDefault="00AD7575" w:rsidP="004E64AF">
            <w:pPr>
              <w:pStyle w:val="tabletext11"/>
              <w:jc w:val="right"/>
              <w:rPr>
                <w:ins w:id="3311" w:author="Author"/>
              </w:rPr>
            </w:pPr>
            <w:ins w:id="3312" w:author="Author">
              <w:r w:rsidRPr="0005057D">
                <w:rPr>
                  <w:rFonts w:cs="Arial"/>
                  <w:color w:val="000000"/>
                  <w:szCs w:val="18"/>
                </w:rPr>
                <w:t>35.17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789B0B" w14:textId="77777777" w:rsidR="00AD7575" w:rsidRPr="0005057D" w:rsidRDefault="00AD7575" w:rsidP="004E64AF">
            <w:pPr>
              <w:pStyle w:val="tabletext11"/>
              <w:rPr>
                <w:ins w:id="331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E0C03A" w14:textId="77777777" w:rsidR="00AD7575" w:rsidRPr="0005057D" w:rsidRDefault="00AD7575" w:rsidP="004E64AF">
            <w:pPr>
              <w:pStyle w:val="tabletext11"/>
              <w:jc w:val="right"/>
              <w:rPr>
                <w:ins w:id="331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23B32A2" w14:textId="77777777" w:rsidR="00AD7575" w:rsidRPr="0005057D" w:rsidRDefault="00AD7575" w:rsidP="004E64AF">
            <w:pPr>
              <w:pStyle w:val="tabletext11"/>
              <w:jc w:val="right"/>
              <w:rPr>
                <w:ins w:id="3315" w:author="Author"/>
              </w:rPr>
            </w:pPr>
            <w:ins w:id="3316" w:author="Author">
              <w:r w:rsidRPr="0005057D">
                <w:rPr>
                  <w:rFonts w:cs="Arial"/>
                  <w:color w:val="000000"/>
                  <w:szCs w:val="18"/>
                </w:rPr>
                <w:t>26.62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124838" w14:textId="77777777" w:rsidR="00AD7575" w:rsidRPr="0005057D" w:rsidRDefault="00AD7575" w:rsidP="004E64AF">
            <w:pPr>
              <w:pStyle w:val="tabletext11"/>
              <w:rPr>
                <w:ins w:id="3317" w:author="Author"/>
              </w:rPr>
            </w:pPr>
          </w:p>
        </w:tc>
      </w:tr>
      <w:tr w:rsidR="00AD7575" w:rsidRPr="0005057D" w14:paraId="54EDB9AB" w14:textId="77777777" w:rsidTr="004E64AF">
        <w:trPr>
          <w:cantSplit/>
          <w:trHeight w:val="190"/>
          <w:ins w:id="3318" w:author="Author"/>
        </w:trPr>
        <w:tc>
          <w:tcPr>
            <w:tcW w:w="200" w:type="dxa"/>
          </w:tcPr>
          <w:p w14:paraId="41513874" w14:textId="77777777" w:rsidR="00AD7575" w:rsidRPr="0005057D" w:rsidRDefault="00AD7575" w:rsidP="004E64AF">
            <w:pPr>
              <w:pStyle w:val="tabletext11"/>
              <w:rPr>
                <w:ins w:id="33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EFA25D" w14:textId="77777777" w:rsidR="00AD7575" w:rsidRPr="0005057D" w:rsidRDefault="00AD7575" w:rsidP="004E64AF">
            <w:pPr>
              <w:pStyle w:val="tabletext11"/>
              <w:jc w:val="center"/>
              <w:rPr>
                <w:ins w:id="332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B34BD06" w14:textId="77777777" w:rsidR="00AD7575" w:rsidRPr="0005057D" w:rsidRDefault="00AD7575" w:rsidP="004E64AF">
            <w:pPr>
              <w:pStyle w:val="tabletext11"/>
              <w:jc w:val="right"/>
              <w:rPr>
                <w:ins w:id="3321" w:author="Author"/>
              </w:rPr>
            </w:pPr>
            <w:ins w:id="3322" w:author="Author">
              <w:r w:rsidRPr="0005057D">
                <w:t>125,000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4476F5" w14:textId="77777777" w:rsidR="00AD7575" w:rsidRPr="0005057D" w:rsidRDefault="00AD7575" w:rsidP="004E64AF">
            <w:pPr>
              <w:pStyle w:val="tabletext11"/>
              <w:rPr>
                <w:ins w:id="3323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945E83" w14:textId="77777777" w:rsidR="00AD7575" w:rsidRPr="0005057D" w:rsidRDefault="00AD7575" w:rsidP="004E64AF">
            <w:pPr>
              <w:pStyle w:val="tabletext11"/>
              <w:jc w:val="right"/>
              <w:rPr>
                <w:ins w:id="332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8FA8256" w14:textId="77777777" w:rsidR="00AD7575" w:rsidRPr="0005057D" w:rsidRDefault="00AD7575" w:rsidP="004E64AF">
            <w:pPr>
              <w:pStyle w:val="tabletext11"/>
              <w:jc w:val="right"/>
              <w:rPr>
                <w:ins w:id="3325" w:author="Author"/>
              </w:rPr>
            </w:pPr>
            <w:ins w:id="3326" w:author="Author">
              <w:r w:rsidRPr="0005057D">
                <w:rPr>
                  <w:rFonts w:cs="Arial"/>
                  <w:color w:val="000000"/>
                  <w:szCs w:val="18"/>
                </w:rPr>
                <w:t>41.32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66E04D" w14:textId="77777777" w:rsidR="00AD7575" w:rsidRPr="0005057D" w:rsidRDefault="00AD7575" w:rsidP="004E64AF">
            <w:pPr>
              <w:pStyle w:val="tabletext11"/>
              <w:rPr>
                <w:ins w:id="332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B7D99E" w14:textId="77777777" w:rsidR="00AD7575" w:rsidRPr="0005057D" w:rsidRDefault="00AD7575" w:rsidP="004E64AF">
            <w:pPr>
              <w:pStyle w:val="tabletext11"/>
              <w:jc w:val="right"/>
              <w:rPr>
                <w:ins w:id="332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E244E99" w14:textId="77777777" w:rsidR="00AD7575" w:rsidRPr="0005057D" w:rsidRDefault="00AD7575" w:rsidP="004E64AF">
            <w:pPr>
              <w:pStyle w:val="tabletext11"/>
              <w:jc w:val="right"/>
              <w:rPr>
                <w:ins w:id="3329" w:author="Author"/>
              </w:rPr>
            </w:pPr>
            <w:ins w:id="3330" w:author="Author">
              <w:r w:rsidRPr="0005057D">
                <w:rPr>
                  <w:rFonts w:cs="Arial"/>
                  <w:color w:val="000000"/>
                  <w:szCs w:val="18"/>
                </w:rPr>
                <w:t>30.77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E8395E" w14:textId="77777777" w:rsidR="00AD7575" w:rsidRPr="0005057D" w:rsidRDefault="00AD7575" w:rsidP="004E64AF">
            <w:pPr>
              <w:pStyle w:val="tabletext11"/>
              <w:rPr>
                <w:ins w:id="3331" w:author="Author"/>
              </w:rPr>
            </w:pPr>
          </w:p>
        </w:tc>
      </w:tr>
      <w:tr w:rsidR="00AD7575" w:rsidRPr="0005057D" w14:paraId="3A2E25DB" w14:textId="77777777" w:rsidTr="004E64AF">
        <w:trPr>
          <w:cantSplit/>
          <w:trHeight w:val="190"/>
          <w:ins w:id="3332" w:author="Author"/>
        </w:trPr>
        <w:tc>
          <w:tcPr>
            <w:tcW w:w="200" w:type="dxa"/>
          </w:tcPr>
          <w:p w14:paraId="3EF8ABE3" w14:textId="77777777" w:rsidR="00AD7575" w:rsidRPr="0005057D" w:rsidRDefault="00AD7575" w:rsidP="004E64AF">
            <w:pPr>
              <w:pStyle w:val="tabletext11"/>
              <w:rPr>
                <w:ins w:id="33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E70A57" w14:textId="77777777" w:rsidR="00AD7575" w:rsidRPr="0005057D" w:rsidRDefault="00AD7575" w:rsidP="004E64AF">
            <w:pPr>
              <w:pStyle w:val="tabletext11"/>
              <w:jc w:val="center"/>
              <w:rPr>
                <w:ins w:id="333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E849482" w14:textId="77777777" w:rsidR="00AD7575" w:rsidRPr="0005057D" w:rsidRDefault="00AD7575" w:rsidP="004E64AF">
            <w:pPr>
              <w:pStyle w:val="tabletext11"/>
              <w:jc w:val="right"/>
              <w:rPr>
                <w:ins w:id="3335" w:author="Author"/>
              </w:rPr>
            </w:pPr>
            <w:ins w:id="3336" w:author="Author">
              <w:r w:rsidRPr="0005057D">
                <w:t>150,000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41FE18" w14:textId="77777777" w:rsidR="00AD7575" w:rsidRPr="0005057D" w:rsidRDefault="00AD7575" w:rsidP="004E64AF">
            <w:pPr>
              <w:pStyle w:val="tabletext11"/>
              <w:rPr>
                <w:ins w:id="3337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BDA167" w14:textId="77777777" w:rsidR="00AD7575" w:rsidRPr="0005057D" w:rsidRDefault="00AD7575" w:rsidP="004E64AF">
            <w:pPr>
              <w:pStyle w:val="tabletext11"/>
              <w:jc w:val="right"/>
              <w:rPr>
                <w:ins w:id="333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2E5DF96" w14:textId="77777777" w:rsidR="00AD7575" w:rsidRPr="0005057D" w:rsidRDefault="00AD7575" w:rsidP="004E64AF">
            <w:pPr>
              <w:pStyle w:val="tabletext11"/>
              <w:jc w:val="right"/>
              <w:rPr>
                <w:ins w:id="3339" w:author="Author"/>
              </w:rPr>
            </w:pPr>
            <w:ins w:id="3340" w:author="Author">
              <w:r w:rsidRPr="0005057D">
                <w:rPr>
                  <w:rFonts w:cs="Arial"/>
                  <w:color w:val="000000"/>
                  <w:szCs w:val="18"/>
                </w:rPr>
                <w:t>48.33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BF3804" w14:textId="77777777" w:rsidR="00AD7575" w:rsidRPr="0005057D" w:rsidRDefault="00AD7575" w:rsidP="004E64AF">
            <w:pPr>
              <w:pStyle w:val="tabletext11"/>
              <w:rPr>
                <w:ins w:id="334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D49F9D" w14:textId="77777777" w:rsidR="00AD7575" w:rsidRPr="0005057D" w:rsidRDefault="00AD7575" w:rsidP="004E64AF">
            <w:pPr>
              <w:pStyle w:val="tabletext11"/>
              <w:jc w:val="right"/>
              <w:rPr>
                <w:ins w:id="334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0FBF952" w14:textId="77777777" w:rsidR="00AD7575" w:rsidRPr="0005057D" w:rsidRDefault="00AD7575" w:rsidP="004E64AF">
            <w:pPr>
              <w:pStyle w:val="tabletext11"/>
              <w:jc w:val="right"/>
              <w:rPr>
                <w:ins w:id="3343" w:author="Author"/>
              </w:rPr>
            </w:pPr>
            <w:ins w:id="3344" w:author="Author">
              <w:r w:rsidRPr="0005057D">
                <w:rPr>
                  <w:rFonts w:cs="Arial"/>
                  <w:color w:val="000000"/>
                  <w:szCs w:val="18"/>
                </w:rPr>
                <w:t>35.44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986381" w14:textId="77777777" w:rsidR="00AD7575" w:rsidRPr="0005057D" w:rsidRDefault="00AD7575" w:rsidP="004E64AF">
            <w:pPr>
              <w:pStyle w:val="tabletext11"/>
              <w:rPr>
                <w:ins w:id="3345" w:author="Author"/>
              </w:rPr>
            </w:pPr>
          </w:p>
        </w:tc>
      </w:tr>
      <w:tr w:rsidR="00AD7575" w:rsidRPr="0005057D" w14:paraId="0C98C5DD" w14:textId="77777777" w:rsidTr="004E64AF">
        <w:trPr>
          <w:cantSplit/>
          <w:trHeight w:val="190"/>
          <w:ins w:id="3346" w:author="Author"/>
        </w:trPr>
        <w:tc>
          <w:tcPr>
            <w:tcW w:w="200" w:type="dxa"/>
          </w:tcPr>
          <w:p w14:paraId="176F0745" w14:textId="77777777" w:rsidR="00AD7575" w:rsidRPr="0005057D" w:rsidRDefault="00AD7575" w:rsidP="004E64AF">
            <w:pPr>
              <w:pStyle w:val="tabletext11"/>
              <w:rPr>
                <w:ins w:id="334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76AB33" w14:textId="77777777" w:rsidR="00AD7575" w:rsidRPr="0005057D" w:rsidRDefault="00AD7575" w:rsidP="004E64AF">
            <w:pPr>
              <w:pStyle w:val="tabletext11"/>
              <w:jc w:val="center"/>
              <w:rPr>
                <w:ins w:id="334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89281CA" w14:textId="77777777" w:rsidR="00AD7575" w:rsidRPr="0005057D" w:rsidRDefault="00AD7575" w:rsidP="004E64AF">
            <w:pPr>
              <w:pStyle w:val="tabletext11"/>
              <w:jc w:val="right"/>
              <w:rPr>
                <w:ins w:id="3349" w:author="Author"/>
              </w:rPr>
            </w:pPr>
            <w:ins w:id="3350" w:author="Author">
              <w:r w:rsidRPr="0005057D">
                <w:t>200,000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8A206A" w14:textId="77777777" w:rsidR="00AD7575" w:rsidRPr="0005057D" w:rsidRDefault="00AD7575" w:rsidP="004E64AF">
            <w:pPr>
              <w:pStyle w:val="tabletext11"/>
              <w:rPr>
                <w:ins w:id="3351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0A4A10" w14:textId="77777777" w:rsidR="00AD7575" w:rsidRPr="0005057D" w:rsidRDefault="00AD7575" w:rsidP="004E64AF">
            <w:pPr>
              <w:pStyle w:val="tabletext11"/>
              <w:jc w:val="right"/>
              <w:rPr>
                <w:ins w:id="335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AC83390" w14:textId="77777777" w:rsidR="00AD7575" w:rsidRPr="0005057D" w:rsidRDefault="00AD7575" w:rsidP="004E64AF">
            <w:pPr>
              <w:pStyle w:val="tabletext11"/>
              <w:jc w:val="right"/>
              <w:rPr>
                <w:ins w:id="3353" w:author="Author"/>
              </w:rPr>
            </w:pPr>
            <w:ins w:id="3354" w:author="Author">
              <w:r w:rsidRPr="0005057D">
                <w:rPr>
                  <w:rFonts w:cs="Arial"/>
                  <w:color w:val="000000"/>
                  <w:szCs w:val="18"/>
                </w:rPr>
                <w:t>60.77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6ED696" w14:textId="77777777" w:rsidR="00AD7575" w:rsidRPr="0005057D" w:rsidRDefault="00AD7575" w:rsidP="004E64AF">
            <w:pPr>
              <w:pStyle w:val="tabletext11"/>
              <w:rPr>
                <w:ins w:id="335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2ADF9A" w14:textId="77777777" w:rsidR="00AD7575" w:rsidRPr="0005057D" w:rsidRDefault="00AD7575" w:rsidP="004E64AF">
            <w:pPr>
              <w:pStyle w:val="tabletext11"/>
              <w:jc w:val="right"/>
              <w:rPr>
                <w:ins w:id="335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7D1101B" w14:textId="77777777" w:rsidR="00AD7575" w:rsidRPr="0005057D" w:rsidRDefault="00AD7575" w:rsidP="004E64AF">
            <w:pPr>
              <w:pStyle w:val="tabletext11"/>
              <w:jc w:val="right"/>
              <w:rPr>
                <w:ins w:id="3357" w:author="Author"/>
              </w:rPr>
            </w:pPr>
            <w:ins w:id="3358" w:author="Author">
              <w:r w:rsidRPr="0005057D">
                <w:rPr>
                  <w:rFonts w:cs="Arial"/>
                  <w:color w:val="000000"/>
                  <w:szCs w:val="18"/>
                </w:rPr>
                <w:t>43.76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63AAB5" w14:textId="77777777" w:rsidR="00AD7575" w:rsidRPr="0005057D" w:rsidRDefault="00AD7575" w:rsidP="004E64AF">
            <w:pPr>
              <w:pStyle w:val="tabletext11"/>
              <w:rPr>
                <w:ins w:id="3359" w:author="Author"/>
              </w:rPr>
            </w:pPr>
          </w:p>
        </w:tc>
      </w:tr>
      <w:tr w:rsidR="00AD7575" w:rsidRPr="0005057D" w14:paraId="191329B6" w14:textId="77777777" w:rsidTr="004E64AF">
        <w:trPr>
          <w:cantSplit/>
          <w:trHeight w:val="190"/>
          <w:ins w:id="3360" w:author="Author"/>
        </w:trPr>
        <w:tc>
          <w:tcPr>
            <w:tcW w:w="200" w:type="dxa"/>
          </w:tcPr>
          <w:p w14:paraId="5BEB562C" w14:textId="77777777" w:rsidR="00AD7575" w:rsidRPr="0005057D" w:rsidRDefault="00AD7575" w:rsidP="004E64AF">
            <w:pPr>
              <w:pStyle w:val="tabletext11"/>
              <w:rPr>
                <w:ins w:id="33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55BA3C" w14:textId="77777777" w:rsidR="00AD7575" w:rsidRPr="0005057D" w:rsidRDefault="00AD7575" w:rsidP="004E64AF">
            <w:pPr>
              <w:pStyle w:val="tabletext11"/>
              <w:jc w:val="center"/>
              <w:rPr>
                <w:ins w:id="336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69D69158" w14:textId="77777777" w:rsidR="00AD7575" w:rsidRPr="0005057D" w:rsidRDefault="00AD7575" w:rsidP="004E64AF">
            <w:pPr>
              <w:pStyle w:val="tabletext11"/>
              <w:jc w:val="right"/>
              <w:rPr>
                <w:ins w:id="3363" w:author="Author"/>
              </w:rPr>
            </w:pPr>
            <w:ins w:id="3364" w:author="Author">
              <w:r w:rsidRPr="0005057D">
                <w:t>250,000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92DF6B" w14:textId="77777777" w:rsidR="00AD7575" w:rsidRPr="0005057D" w:rsidRDefault="00AD7575" w:rsidP="004E64AF">
            <w:pPr>
              <w:pStyle w:val="tabletext11"/>
              <w:rPr>
                <w:ins w:id="3365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91EEC8" w14:textId="77777777" w:rsidR="00AD7575" w:rsidRPr="0005057D" w:rsidRDefault="00AD7575" w:rsidP="004E64AF">
            <w:pPr>
              <w:pStyle w:val="tabletext11"/>
              <w:jc w:val="right"/>
              <w:rPr>
                <w:ins w:id="336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1821924" w14:textId="77777777" w:rsidR="00AD7575" w:rsidRPr="0005057D" w:rsidRDefault="00AD7575" w:rsidP="004E64AF">
            <w:pPr>
              <w:pStyle w:val="tabletext11"/>
              <w:jc w:val="right"/>
              <w:rPr>
                <w:ins w:id="3367" w:author="Author"/>
              </w:rPr>
            </w:pPr>
            <w:ins w:id="3368" w:author="Author">
              <w:r w:rsidRPr="0005057D">
                <w:rPr>
                  <w:rFonts w:cs="Arial"/>
                  <w:color w:val="000000"/>
                  <w:szCs w:val="18"/>
                </w:rPr>
                <w:t>70.32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0B538B" w14:textId="77777777" w:rsidR="00AD7575" w:rsidRPr="0005057D" w:rsidRDefault="00AD7575" w:rsidP="004E64AF">
            <w:pPr>
              <w:pStyle w:val="tabletext11"/>
              <w:rPr>
                <w:ins w:id="336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90D0B0" w14:textId="77777777" w:rsidR="00AD7575" w:rsidRPr="0005057D" w:rsidRDefault="00AD7575" w:rsidP="004E64AF">
            <w:pPr>
              <w:pStyle w:val="tabletext11"/>
              <w:jc w:val="right"/>
              <w:rPr>
                <w:ins w:id="337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6A2DDEF" w14:textId="77777777" w:rsidR="00AD7575" w:rsidRPr="0005057D" w:rsidRDefault="00AD7575" w:rsidP="004E64AF">
            <w:pPr>
              <w:pStyle w:val="tabletext11"/>
              <w:jc w:val="right"/>
              <w:rPr>
                <w:ins w:id="3371" w:author="Author"/>
              </w:rPr>
            </w:pPr>
            <w:ins w:id="3372" w:author="Author">
              <w:r w:rsidRPr="0005057D">
                <w:rPr>
                  <w:rFonts w:cs="Arial"/>
                  <w:color w:val="000000"/>
                  <w:szCs w:val="18"/>
                </w:rPr>
                <w:t>50.12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28E62E" w14:textId="77777777" w:rsidR="00AD7575" w:rsidRPr="0005057D" w:rsidRDefault="00AD7575" w:rsidP="004E64AF">
            <w:pPr>
              <w:pStyle w:val="tabletext11"/>
              <w:rPr>
                <w:ins w:id="3373" w:author="Author"/>
              </w:rPr>
            </w:pPr>
          </w:p>
        </w:tc>
      </w:tr>
      <w:tr w:rsidR="00AD7575" w:rsidRPr="0005057D" w14:paraId="2B74CDFF" w14:textId="77777777" w:rsidTr="004E64AF">
        <w:trPr>
          <w:cantSplit/>
          <w:trHeight w:val="190"/>
          <w:ins w:id="3374" w:author="Author"/>
        </w:trPr>
        <w:tc>
          <w:tcPr>
            <w:tcW w:w="200" w:type="dxa"/>
          </w:tcPr>
          <w:p w14:paraId="0F33EB09" w14:textId="77777777" w:rsidR="00AD7575" w:rsidRPr="0005057D" w:rsidRDefault="00AD7575" w:rsidP="004E64AF">
            <w:pPr>
              <w:pStyle w:val="tabletext11"/>
              <w:rPr>
                <w:ins w:id="33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CC74EC" w14:textId="77777777" w:rsidR="00AD7575" w:rsidRPr="0005057D" w:rsidRDefault="00AD7575" w:rsidP="004E64AF">
            <w:pPr>
              <w:pStyle w:val="tabletext11"/>
              <w:jc w:val="center"/>
              <w:rPr>
                <w:ins w:id="337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FAE7038" w14:textId="77777777" w:rsidR="00AD7575" w:rsidRPr="0005057D" w:rsidRDefault="00AD7575" w:rsidP="004E64AF">
            <w:pPr>
              <w:pStyle w:val="tabletext11"/>
              <w:jc w:val="right"/>
              <w:rPr>
                <w:ins w:id="3377" w:author="Author"/>
              </w:rPr>
            </w:pPr>
            <w:ins w:id="3378" w:author="Author">
              <w:r w:rsidRPr="0005057D">
                <w:t>300,000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13D47D" w14:textId="77777777" w:rsidR="00AD7575" w:rsidRPr="0005057D" w:rsidRDefault="00AD7575" w:rsidP="004E64AF">
            <w:pPr>
              <w:pStyle w:val="tabletext11"/>
              <w:rPr>
                <w:ins w:id="3379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CB5F1B" w14:textId="77777777" w:rsidR="00AD7575" w:rsidRPr="0005057D" w:rsidRDefault="00AD7575" w:rsidP="004E64AF">
            <w:pPr>
              <w:pStyle w:val="tabletext11"/>
              <w:jc w:val="right"/>
              <w:rPr>
                <w:ins w:id="338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E0C6249" w14:textId="77777777" w:rsidR="00AD7575" w:rsidRPr="0005057D" w:rsidRDefault="00AD7575" w:rsidP="004E64AF">
            <w:pPr>
              <w:pStyle w:val="tabletext11"/>
              <w:jc w:val="right"/>
              <w:rPr>
                <w:ins w:id="3381" w:author="Author"/>
              </w:rPr>
            </w:pPr>
            <w:ins w:id="3382" w:author="Author">
              <w:r w:rsidRPr="0005057D">
                <w:rPr>
                  <w:rFonts w:cs="Arial"/>
                  <w:color w:val="000000"/>
                  <w:szCs w:val="18"/>
                </w:rPr>
                <w:t>78.95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233BFA" w14:textId="77777777" w:rsidR="00AD7575" w:rsidRPr="0005057D" w:rsidRDefault="00AD7575" w:rsidP="004E64AF">
            <w:pPr>
              <w:pStyle w:val="tabletext11"/>
              <w:rPr>
                <w:ins w:id="338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C094CD" w14:textId="77777777" w:rsidR="00AD7575" w:rsidRPr="0005057D" w:rsidRDefault="00AD7575" w:rsidP="004E64AF">
            <w:pPr>
              <w:pStyle w:val="tabletext11"/>
              <w:jc w:val="right"/>
              <w:rPr>
                <w:ins w:id="338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D19520A" w14:textId="77777777" w:rsidR="00AD7575" w:rsidRPr="0005057D" w:rsidRDefault="00AD7575" w:rsidP="004E64AF">
            <w:pPr>
              <w:pStyle w:val="tabletext11"/>
              <w:jc w:val="right"/>
              <w:rPr>
                <w:ins w:id="3385" w:author="Author"/>
              </w:rPr>
            </w:pPr>
            <w:ins w:id="3386" w:author="Author">
              <w:r w:rsidRPr="0005057D">
                <w:rPr>
                  <w:rFonts w:cs="Arial"/>
                  <w:color w:val="000000"/>
                  <w:szCs w:val="18"/>
                </w:rPr>
                <w:t>55.84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6D341B" w14:textId="77777777" w:rsidR="00AD7575" w:rsidRPr="0005057D" w:rsidRDefault="00AD7575" w:rsidP="004E64AF">
            <w:pPr>
              <w:pStyle w:val="tabletext11"/>
              <w:rPr>
                <w:ins w:id="3387" w:author="Author"/>
              </w:rPr>
            </w:pPr>
          </w:p>
        </w:tc>
      </w:tr>
      <w:tr w:rsidR="00AD7575" w:rsidRPr="0005057D" w14:paraId="0FF8AE1E" w14:textId="77777777" w:rsidTr="004E64AF">
        <w:trPr>
          <w:cantSplit/>
          <w:trHeight w:val="190"/>
          <w:ins w:id="3388" w:author="Author"/>
        </w:trPr>
        <w:tc>
          <w:tcPr>
            <w:tcW w:w="200" w:type="dxa"/>
          </w:tcPr>
          <w:p w14:paraId="3B0F6F7A" w14:textId="77777777" w:rsidR="00AD7575" w:rsidRPr="0005057D" w:rsidRDefault="00AD7575" w:rsidP="004E64AF">
            <w:pPr>
              <w:pStyle w:val="tabletext11"/>
              <w:rPr>
                <w:ins w:id="33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346BDE" w14:textId="77777777" w:rsidR="00AD7575" w:rsidRPr="0005057D" w:rsidRDefault="00AD7575" w:rsidP="004E64AF">
            <w:pPr>
              <w:pStyle w:val="tabletext11"/>
              <w:jc w:val="center"/>
              <w:rPr>
                <w:ins w:id="339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281B079B" w14:textId="77777777" w:rsidR="00AD7575" w:rsidRPr="0005057D" w:rsidRDefault="00AD7575" w:rsidP="004E64AF">
            <w:pPr>
              <w:pStyle w:val="tabletext11"/>
              <w:jc w:val="right"/>
              <w:rPr>
                <w:ins w:id="3391" w:author="Author"/>
              </w:rPr>
            </w:pPr>
            <w:ins w:id="3392" w:author="Author">
              <w:r w:rsidRPr="0005057D">
                <w:t>350,000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FF84A0" w14:textId="77777777" w:rsidR="00AD7575" w:rsidRPr="0005057D" w:rsidRDefault="00AD7575" w:rsidP="004E64AF">
            <w:pPr>
              <w:pStyle w:val="tabletext11"/>
              <w:rPr>
                <w:ins w:id="3393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8FB441" w14:textId="77777777" w:rsidR="00AD7575" w:rsidRPr="0005057D" w:rsidRDefault="00AD7575" w:rsidP="004E64AF">
            <w:pPr>
              <w:pStyle w:val="tabletext11"/>
              <w:jc w:val="right"/>
              <w:rPr>
                <w:ins w:id="339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C03226A" w14:textId="77777777" w:rsidR="00AD7575" w:rsidRPr="0005057D" w:rsidRDefault="00AD7575" w:rsidP="004E64AF">
            <w:pPr>
              <w:pStyle w:val="tabletext11"/>
              <w:jc w:val="right"/>
              <w:rPr>
                <w:ins w:id="3395" w:author="Author"/>
              </w:rPr>
            </w:pPr>
            <w:ins w:id="3396" w:author="Author">
              <w:r w:rsidRPr="0005057D">
                <w:rPr>
                  <w:rFonts w:cs="Arial"/>
                  <w:color w:val="000000"/>
                  <w:szCs w:val="18"/>
                </w:rPr>
                <w:t>85.60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4C1FA3" w14:textId="77777777" w:rsidR="00AD7575" w:rsidRPr="0005057D" w:rsidRDefault="00AD7575" w:rsidP="004E64AF">
            <w:pPr>
              <w:pStyle w:val="tabletext11"/>
              <w:rPr>
                <w:ins w:id="339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6695F9" w14:textId="77777777" w:rsidR="00AD7575" w:rsidRPr="0005057D" w:rsidRDefault="00AD7575" w:rsidP="004E64AF">
            <w:pPr>
              <w:pStyle w:val="tabletext11"/>
              <w:jc w:val="right"/>
              <w:rPr>
                <w:ins w:id="339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8941832" w14:textId="77777777" w:rsidR="00AD7575" w:rsidRPr="0005057D" w:rsidRDefault="00AD7575" w:rsidP="004E64AF">
            <w:pPr>
              <w:pStyle w:val="tabletext11"/>
              <w:jc w:val="right"/>
              <w:rPr>
                <w:ins w:id="3399" w:author="Author"/>
              </w:rPr>
            </w:pPr>
            <w:ins w:id="3400" w:author="Author">
              <w:r w:rsidRPr="0005057D">
                <w:rPr>
                  <w:rFonts w:cs="Arial"/>
                  <w:color w:val="000000"/>
                  <w:szCs w:val="18"/>
                </w:rPr>
                <w:t>60.25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710C7B" w14:textId="77777777" w:rsidR="00AD7575" w:rsidRPr="0005057D" w:rsidRDefault="00AD7575" w:rsidP="004E64AF">
            <w:pPr>
              <w:pStyle w:val="tabletext11"/>
              <w:rPr>
                <w:ins w:id="3401" w:author="Author"/>
              </w:rPr>
            </w:pPr>
          </w:p>
        </w:tc>
      </w:tr>
      <w:tr w:rsidR="00AD7575" w:rsidRPr="0005057D" w14:paraId="6B61957B" w14:textId="77777777" w:rsidTr="004E64AF">
        <w:trPr>
          <w:cantSplit/>
          <w:trHeight w:val="190"/>
          <w:ins w:id="3402" w:author="Author"/>
        </w:trPr>
        <w:tc>
          <w:tcPr>
            <w:tcW w:w="200" w:type="dxa"/>
          </w:tcPr>
          <w:p w14:paraId="523C69CC" w14:textId="77777777" w:rsidR="00AD7575" w:rsidRPr="0005057D" w:rsidRDefault="00AD7575" w:rsidP="004E64AF">
            <w:pPr>
              <w:pStyle w:val="tabletext11"/>
              <w:rPr>
                <w:ins w:id="340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B39A16" w14:textId="77777777" w:rsidR="00AD7575" w:rsidRPr="0005057D" w:rsidRDefault="00AD7575" w:rsidP="004E64AF">
            <w:pPr>
              <w:pStyle w:val="tabletext11"/>
              <w:jc w:val="center"/>
              <w:rPr>
                <w:ins w:id="340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6F2B3C2B" w14:textId="77777777" w:rsidR="00AD7575" w:rsidRPr="0005057D" w:rsidRDefault="00AD7575" w:rsidP="004E64AF">
            <w:pPr>
              <w:pStyle w:val="tabletext11"/>
              <w:jc w:val="right"/>
              <w:rPr>
                <w:ins w:id="3405" w:author="Author"/>
              </w:rPr>
            </w:pPr>
            <w:ins w:id="3406" w:author="Author">
              <w:r w:rsidRPr="0005057D">
                <w:t>400,000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B03953" w14:textId="77777777" w:rsidR="00AD7575" w:rsidRPr="0005057D" w:rsidRDefault="00AD7575" w:rsidP="004E64AF">
            <w:pPr>
              <w:pStyle w:val="tabletext11"/>
              <w:rPr>
                <w:ins w:id="3407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942129" w14:textId="77777777" w:rsidR="00AD7575" w:rsidRPr="0005057D" w:rsidRDefault="00AD7575" w:rsidP="004E64AF">
            <w:pPr>
              <w:pStyle w:val="tabletext11"/>
              <w:jc w:val="right"/>
              <w:rPr>
                <w:ins w:id="340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CC8ECFA" w14:textId="77777777" w:rsidR="00AD7575" w:rsidRPr="0005057D" w:rsidRDefault="00AD7575" w:rsidP="004E64AF">
            <w:pPr>
              <w:pStyle w:val="tabletext11"/>
              <w:jc w:val="right"/>
              <w:rPr>
                <w:ins w:id="3409" w:author="Author"/>
              </w:rPr>
            </w:pPr>
            <w:ins w:id="3410" w:author="Author">
              <w:r w:rsidRPr="0005057D">
                <w:rPr>
                  <w:rFonts w:cs="Arial"/>
                  <w:color w:val="000000"/>
                  <w:szCs w:val="18"/>
                </w:rPr>
                <w:t>92.08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37E673" w14:textId="77777777" w:rsidR="00AD7575" w:rsidRPr="0005057D" w:rsidRDefault="00AD7575" w:rsidP="004E64AF">
            <w:pPr>
              <w:pStyle w:val="tabletext11"/>
              <w:rPr>
                <w:ins w:id="341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908305" w14:textId="77777777" w:rsidR="00AD7575" w:rsidRPr="0005057D" w:rsidRDefault="00AD7575" w:rsidP="004E64AF">
            <w:pPr>
              <w:pStyle w:val="tabletext11"/>
              <w:jc w:val="right"/>
              <w:rPr>
                <w:ins w:id="341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CFF4E53" w14:textId="77777777" w:rsidR="00AD7575" w:rsidRPr="0005057D" w:rsidRDefault="00AD7575" w:rsidP="004E64AF">
            <w:pPr>
              <w:pStyle w:val="tabletext11"/>
              <w:jc w:val="right"/>
              <w:rPr>
                <w:ins w:id="3413" w:author="Author"/>
              </w:rPr>
            </w:pPr>
            <w:ins w:id="3414" w:author="Author">
              <w:r w:rsidRPr="0005057D">
                <w:rPr>
                  <w:rFonts w:cs="Arial"/>
                  <w:color w:val="000000"/>
                  <w:szCs w:val="18"/>
                </w:rPr>
                <w:t>64.56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6CBB7D" w14:textId="77777777" w:rsidR="00AD7575" w:rsidRPr="0005057D" w:rsidRDefault="00AD7575" w:rsidP="004E64AF">
            <w:pPr>
              <w:pStyle w:val="tabletext11"/>
              <w:rPr>
                <w:ins w:id="3415" w:author="Author"/>
              </w:rPr>
            </w:pPr>
          </w:p>
        </w:tc>
      </w:tr>
      <w:tr w:rsidR="00AD7575" w:rsidRPr="0005057D" w14:paraId="0CB03F93" w14:textId="77777777" w:rsidTr="004E64AF">
        <w:trPr>
          <w:cantSplit/>
          <w:trHeight w:val="190"/>
          <w:ins w:id="3416" w:author="Author"/>
        </w:trPr>
        <w:tc>
          <w:tcPr>
            <w:tcW w:w="200" w:type="dxa"/>
          </w:tcPr>
          <w:p w14:paraId="19B07F2E" w14:textId="77777777" w:rsidR="00AD7575" w:rsidRPr="0005057D" w:rsidRDefault="00AD7575" w:rsidP="004E64AF">
            <w:pPr>
              <w:pStyle w:val="tabletext11"/>
              <w:rPr>
                <w:ins w:id="34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0BC5FA" w14:textId="77777777" w:rsidR="00AD7575" w:rsidRPr="0005057D" w:rsidRDefault="00AD7575" w:rsidP="004E64AF">
            <w:pPr>
              <w:pStyle w:val="tabletext11"/>
              <w:jc w:val="center"/>
              <w:rPr>
                <w:ins w:id="341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5B6DF7D" w14:textId="77777777" w:rsidR="00AD7575" w:rsidRPr="0005057D" w:rsidRDefault="00AD7575" w:rsidP="004E64AF">
            <w:pPr>
              <w:pStyle w:val="tabletext11"/>
              <w:jc w:val="right"/>
              <w:rPr>
                <w:ins w:id="3419" w:author="Author"/>
              </w:rPr>
            </w:pPr>
            <w:ins w:id="3420" w:author="Author">
              <w:r w:rsidRPr="0005057D">
                <w:t>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A885D2" w14:textId="77777777" w:rsidR="00AD7575" w:rsidRPr="0005057D" w:rsidRDefault="00AD7575" w:rsidP="004E64AF">
            <w:pPr>
              <w:pStyle w:val="tabletext11"/>
              <w:rPr>
                <w:ins w:id="3421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2280BD" w14:textId="77777777" w:rsidR="00AD7575" w:rsidRPr="0005057D" w:rsidRDefault="00AD7575" w:rsidP="004E64AF">
            <w:pPr>
              <w:pStyle w:val="tabletext11"/>
              <w:jc w:val="right"/>
              <w:rPr>
                <w:ins w:id="342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DB19606" w14:textId="77777777" w:rsidR="00AD7575" w:rsidRPr="0005057D" w:rsidRDefault="00AD7575" w:rsidP="004E64AF">
            <w:pPr>
              <w:pStyle w:val="tabletext11"/>
              <w:jc w:val="right"/>
              <w:rPr>
                <w:ins w:id="3423" w:author="Author"/>
              </w:rPr>
            </w:pPr>
            <w:ins w:id="3424" w:author="Author">
              <w:r w:rsidRPr="0005057D">
                <w:rPr>
                  <w:rFonts w:cs="Arial"/>
                  <w:color w:val="000000"/>
                  <w:szCs w:val="18"/>
                </w:rPr>
                <w:t>100.65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D522F9" w14:textId="77777777" w:rsidR="00AD7575" w:rsidRPr="0005057D" w:rsidRDefault="00AD7575" w:rsidP="004E64AF">
            <w:pPr>
              <w:pStyle w:val="tabletext11"/>
              <w:rPr>
                <w:ins w:id="342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AB662C" w14:textId="77777777" w:rsidR="00AD7575" w:rsidRPr="0005057D" w:rsidRDefault="00AD7575" w:rsidP="004E64AF">
            <w:pPr>
              <w:pStyle w:val="tabletext11"/>
              <w:jc w:val="right"/>
              <w:rPr>
                <w:ins w:id="342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97B9D45" w14:textId="77777777" w:rsidR="00AD7575" w:rsidRPr="0005057D" w:rsidRDefault="00AD7575" w:rsidP="004E64AF">
            <w:pPr>
              <w:pStyle w:val="tabletext11"/>
              <w:jc w:val="right"/>
              <w:rPr>
                <w:ins w:id="3427" w:author="Author"/>
              </w:rPr>
            </w:pPr>
            <w:ins w:id="3428" w:author="Author">
              <w:r w:rsidRPr="0005057D">
                <w:rPr>
                  <w:rFonts w:cs="Arial"/>
                  <w:color w:val="000000"/>
                  <w:szCs w:val="18"/>
                </w:rPr>
                <w:t>70.24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4D407F" w14:textId="77777777" w:rsidR="00AD7575" w:rsidRPr="0005057D" w:rsidRDefault="00AD7575" w:rsidP="004E64AF">
            <w:pPr>
              <w:pStyle w:val="tabletext11"/>
              <w:rPr>
                <w:ins w:id="3429" w:author="Author"/>
              </w:rPr>
            </w:pPr>
          </w:p>
        </w:tc>
      </w:tr>
      <w:tr w:rsidR="00AD7575" w:rsidRPr="0005057D" w14:paraId="396F94D1" w14:textId="77777777" w:rsidTr="004E64AF">
        <w:trPr>
          <w:cantSplit/>
          <w:trHeight w:val="190"/>
          <w:ins w:id="3430" w:author="Author"/>
        </w:trPr>
        <w:tc>
          <w:tcPr>
            <w:tcW w:w="200" w:type="dxa"/>
          </w:tcPr>
          <w:p w14:paraId="6083B28E" w14:textId="77777777" w:rsidR="00AD7575" w:rsidRPr="0005057D" w:rsidRDefault="00AD7575" w:rsidP="004E64AF">
            <w:pPr>
              <w:pStyle w:val="tabletext11"/>
              <w:rPr>
                <w:ins w:id="343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65EEB8" w14:textId="77777777" w:rsidR="00AD7575" w:rsidRPr="0005057D" w:rsidRDefault="00AD7575" w:rsidP="004E64AF">
            <w:pPr>
              <w:pStyle w:val="tabletext11"/>
              <w:jc w:val="center"/>
              <w:rPr>
                <w:ins w:id="343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5C83C95B" w14:textId="77777777" w:rsidR="00AD7575" w:rsidRPr="0005057D" w:rsidRDefault="00AD7575" w:rsidP="004E64AF">
            <w:pPr>
              <w:pStyle w:val="tabletext11"/>
              <w:jc w:val="right"/>
              <w:rPr>
                <w:ins w:id="3433" w:author="Author"/>
              </w:rPr>
            </w:pPr>
            <w:ins w:id="3434" w:author="Author">
              <w:r w:rsidRPr="0005057D">
                <w:t>600,000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D090F5" w14:textId="77777777" w:rsidR="00AD7575" w:rsidRPr="0005057D" w:rsidRDefault="00AD7575" w:rsidP="004E64AF">
            <w:pPr>
              <w:pStyle w:val="tabletext11"/>
              <w:rPr>
                <w:ins w:id="3435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55EC3B" w14:textId="77777777" w:rsidR="00AD7575" w:rsidRPr="0005057D" w:rsidRDefault="00AD7575" w:rsidP="004E64AF">
            <w:pPr>
              <w:pStyle w:val="tabletext11"/>
              <w:jc w:val="right"/>
              <w:rPr>
                <w:ins w:id="343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D547C7B" w14:textId="77777777" w:rsidR="00AD7575" w:rsidRPr="0005057D" w:rsidRDefault="00AD7575" w:rsidP="004E64AF">
            <w:pPr>
              <w:pStyle w:val="tabletext11"/>
              <w:jc w:val="right"/>
              <w:rPr>
                <w:ins w:id="3437" w:author="Author"/>
              </w:rPr>
            </w:pPr>
            <w:ins w:id="3438" w:author="Author">
              <w:r w:rsidRPr="0005057D">
                <w:rPr>
                  <w:rFonts w:cs="Arial"/>
                  <w:color w:val="000000"/>
                  <w:szCs w:val="18"/>
                </w:rPr>
                <w:t>108.00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386DDA" w14:textId="77777777" w:rsidR="00AD7575" w:rsidRPr="0005057D" w:rsidRDefault="00AD7575" w:rsidP="004E64AF">
            <w:pPr>
              <w:pStyle w:val="tabletext11"/>
              <w:rPr>
                <w:ins w:id="343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DAFEA4" w14:textId="77777777" w:rsidR="00AD7575" w:rsidRPr="0005057D" w:rsidRDefault="00AD7575" w:rsidP="004E64AF">
            <w:pPr>
              <w:pStyle w:val="tabletext11"/>
              <w:jc w:val="right"/>
              <w:rPr>
                <w:ins w:id="344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467A722" w14:textId="77777777" w:rsidR="00AD7575" w:rsidRPr="0005057D" w:rsidRDefault="00AD7575" w:rsidP="004E64AF">
            <w:pPr>
              <w:pStyle w:val="tabletext11"/>
              <w:jc w:val="right"/>
              <w:rPr>
                <w:ins w:id="3441" w:author="Author"/>
              </w:rPr>
            </w:pPr>
            <w:ins w:id="3442" w:author="Author">
              <w:r w:rsidRPr="0005057D">
                <w:rPr>
                  <w:rFonts w:cs="Arial"/>
                  <w:color w:val="000000"/>
                  <w:szCs w:val="18"/>
                </w:rPr>
                <w:t>75.13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8376C0" w14:textId="77777777" w:rsidR="00AD7575" w:rsidRPr="0005057D" w:rsidRDefault="00AD7575" w:rsidP="004E64AF">
            <w:pPr>
              <w:pStyle w:val="tabletext11"/>
              <w:rPr>
                <w:ins w:id="3443" w:author="Author"/>
              </w:rPr>
            </w:pPr>
          </w:p>
        </w:tc>
      </w:tr>
      <w:tr w:rsidR="00AD7575" w:rsidRPr="0005057D" w14:paraId="227C1160" w14:textId="77777777" w:rsidTr="004E64AF">
        <w:trPr>
          <w:cantSplit/>
          <w:trHeight w:val="190"/>
          <w:ins w:id="3444" w:author="Author"/>
        </w:trPr>
        <w:tc>
          <w:tcPr>
            <w:tcW w:w="200" w:type="dxa"/>
          </w:tcPr>
          <w:p w14:paraId="08ACF371" w14:textId="77777777" w:rsidR="00AD7575" w:rsidRPr="0005057D" w:rsidRDefault="00AD7575" w:rsidP="004E64AF">
            <w:pPr>
              <w:pStyle w:val="tabletext11"/>
              <w:rPr>
                <w:ins w:id="34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03DD89" w14:textId="77777777" w:rsidR="00AD7575" w:rsidRPr="0005057D" w:rsidRDefault="00AD7575" w:rsidP="004E64AF">
            <w:pPr>
              <w:pStyle w:val="tabletext11"/>
              <w:jc w:val="center"/>
              <w:rPr>
                <w:ins w:id="344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2556C669" w14:textId="77777777" w:rsidR="00AD7575" w:rsidRPr="0005057D" w:rsidRDefault="00AD7575" w:rsidP="004E64AF">
            <w:pPr>
              <w:pStyle w:val="tabletext11"/>
              <w:jc w:val="right"/>
              <w:rPr>
                <w:ins w:id="3447" w:author="Author"/>
              </w:rPr>
            </w:pPr>
            <w:ins w:id="3448" w:author="Author">
              <w:r w:rsidRPr="0005057D">
                <w:t>750,000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066484" w14:textId="77777777" w:rsidR="00AD7575" w:rsidRPr="0005057D" w:rsidRDefault="00AD7575" w:rsidP="004E64AF">
            <w:pPr>
              <w:pStyle w:val="tabletext11"/>
              <w:rPr>
                <w:ins w:id="3449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4AE289" w14:textId="77777777" w:rsidR="00AD7575" w:rsidRPr="0005057D" w:rsidRDefault="00AD7575" w:rsidP="004E64AF">
            <w:pPr>
              <w:pStyle w:val="tabletext11"/>
              <w:jc w:val="right"/>
              <w:rPr>
                <w:ins w:id="345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8E17FA7" w14:textId="77777777" w:rsidR="00AD7575" w:rsidRPr="0005057D" w:rsidRDefault="00AD7575" w:rsidP="004E64AF">
            <w:pPr>
              <w:pStyle w:val="tabletext11"/>
              <w:jc w:val="right"/>
              <w:rPr>
                <w:ins w:id="3451" w:author="Author"/>
              </w:rPr>
            </w:pPr>
            <w:ins w:id="3452" w:author="Author">
              <w:r w:rsidRPr="0005057D">
                <w:rPr>
                  <w:rFonts w:cs="Arial"/>
                  <w:color w:val="000000"/>
                  <w:szCs w:val="18"/>
                </w:rPr>
                <w:t>117.18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EB1A5C" w14:textId="77777777" w:rsidR="00AD7575" w:rsidRPr="0005057D" w:rsidRDefault="00AD7575" w:rsidP="004E64AF">
            <w:pPr>
              <w:pStyle w:val="tabletext11"/>
              <w:rPr>
                <w:ins w:id="345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5F1C75" w14:textId="77777777" w:rsidR="00AD7575" w:rsidRPr="0005057D" w:rsidRDefault="00AD7575" w:rsidP="004E64AF">
            <w:pPr>
              <w:pStyle w:val="tabletext11"/>
              <w:jc w:val="right"/>
              <w:rPr>
                <w:ins w:id="345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ED37099" w14:textId="77777777" w:rsidR="00AD7575" w:rsidRPr="0005057D" w:rsidRDefault="00AD7575" w:rsidP="004E64AF">
            <w:pPr>
              <w:pStyle w:val="tabletext11"/>
              <w:jc w:val="right"/>
              <w:rPr>
                <w:ins w:id="3455" w:author="Author"/>
              </w:rPr>
            </w:pPr>
            <w:ins w:id="3456" w:author="Author">
              <w:r w:rsidRPr="0005057D">
                <w:rPr>
                  <w:rFonts w:cs="Arial"/>
                  <w:color w:val="000000"/>
                  <w:szCs w:val="18"/>
                </w:rPr>
                <w:t>81.21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936AFC" w14:textId="77777777" w:rsidR="00AD7575" w:rsidRPr="0005057D" w:rsidRDefault="00AD7575" w:rsidP="004E64AF">
            <w:pPr>
              <w:pStyle w:val="tabletext11"/>
              <w:rPr>
                <w:ins w:id="3457" w:author="Author"/>
              </w:rPr>
            </w:pPr>
          </w:p>
        </w:tc>
      </w:tr>
      <w:tr w:rsidR="00AD7575" w:rsidRPr="0005057D" w14:paraId="5EC93F46" w14:textId="77777777" w:rsidTr="004E64AF">
        <w:trPr>
          <w:cantSplit/>
          <w:trHeight w:val="190"/>
          <w:ins w:id="3458" w:author="Author"/>
        </w:trPr>
        <w:tc>
          <w:tcPr>
            <w:tcW w:w="200" w:type="dxa"/>
          </w:tcPr>
          <w:p w14:paraId="0CB362D3" w14:textId="77777777" w:rsidR="00AD7575" w:rsidRPr="0005057D" w:rsidRDefault="00AD7575" w:rsidP="004E64AF">
            <w:pPr>
              <w:pStyle w:val="tabletext11"/>
              <w:rPr>
                <w:ins w:id="34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E2EF0D" w14:textId="77777777" w:rsidR="00AD7575" w:rsidRPr="0005057D" w:rsidRDefault="00AD7575" w:rsidP="004E64AF">
            <w:pPr>
              <w:pStyle w:val="tabletext11"/>
              <w:jc w:val="center"/>
              <w:rPr>
                <w:ins w:id="346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4F99A9F" w14:textId="77777777" w:rsidR="00AD7575" w:rsidRPr="0005057D" w:rsidRDefault="00AD7575" w:rsidP="004E64AF">
            <w:pPr>
              <w:pStyle w:val="tabletext11"/>
              <w:jc w:val="right"/>
              <w:rPr>
                <w:ins w:id="3461" w:author="Author"/>
              </w:rPr>
            </w:pPr>
            <w:ins w:id="3462" w:author="Author">
              <w:r w:rsidRPr="0005057D">
                <w:t>1,000,000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AD7185" w14:textId="77777777" w:rsidR="00AD7575" w:rsidRPr="0005057D" w:rsidRDefault="00AD7575" w:rsidP="004E64AF">
            <w:pPr>
              <w:pStyle w:val="tabletext11"/>
              <w:rPr>
                <w:ins w:id="3463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E8D828" w14:textId="77777777" w:rsidR="00AD7575" w:rsidRPr="0005057D" w:rsidRDefault="00AD7575" w:rsidP="004E64AF">
            <w:pPr>
              <w:pStyle w:val="tabletext11"/>
              <w:jc w:val="right"/>
              <w:rPr>
                <w:ins w:id="346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DB92C08" w14:textId="77777777" w:rsidR="00AD7575" w:rsidRPr="0005057D" w:rsidRDefault="00AD7575" w:rsidP="004E64AF">
            <w:pPr>
              <w:pStyle w:val="tabletext11"/>
              <w:jc w:val="right"/>
              <w:rPr>
                <w:ins w:id="3465" w:author="Author"/>
              </w:rPr>
            </w:pPr>
            <w:ins w:id="3466" w:author="Author">
              <w:r w:rsidRPr="0005057D">
                <w:rPr>
                  <w:rFonts w:cs="Arial"/>
                  <w:color w:val="000000"/>
                  <w:szCs w:val="18"/>
                </w:rPr>
                <w:t>128.11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DAFCE8" w14:textId="77777777" w:rsidR="00AD7575" w:rsidRPr="0005057D" w:rsidRDefault="00AD7575" w:rsidP="004E64AF">
            <w:pPr>
              <w:pStyle w:val="tabletext11"/>
              <w:rPr>
                <w:ins w:id="346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252D7D" w14:textId="77777777" w:rsidR="00AD7575" w:rsidRPr="0005057D" w:rsidRDefault="00AD7575" w:rsidP="004E64AF">
            <w:pPr>
              <w:pStyle w:val="tabletext11"/>
              <w:jc w:val="right"/>
              <w:rPr>
                <w:ins w:id="346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44F131C" w14:textId="77777777" w:rsidR="00AD7575" w:rsidRPr="0005057D" w:rsidRDefault="00AD7575" w:rsidP="004E64AF">
            <w:pPr>
              <w:pStyle w:val="tabletext11"/>
              <w:jc w:val="right"/>
              <w:rPr>
                <w:ins w:id="3469" w:author="Author"/>
              </w:rPr>
            </w:pPr>
            <w:ins w:id="3470" w:author="Author">
              <w:r w:rsidRPr="0005057D">
                <w:rPr>
                  <w:rFonts w:cs="Arial"/>
                  <w:color w:val="000000"/>
                  <w:szCs w:val="18"/>
                </w:rPr>
                <w:t>88.46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9D1F5F" w14:textId="77777777" w:rsidR="00AD7575" w:rsidRPr="0005057D" w:rsidRDefault="00AD7575" w:rsidP="004E64AF">
            <w:pPr>
              <w:pStyle w:val="tabletext11"/>
              <w:rPr>
                <w:ins w:id="3471" w:author="Author"/>
              </w:rPr>
            </w:pPr>
          </w:p>
        </w:tc>
      </w:tr>
      <w:tr w:rsidR="00AD7575" w:rsidRPr="0005057D" w14:paraId="4E0340F3" w14:textId="77777777" w:rsidTr="004E64AF">
        <w:trPr>
          <w:cantSplit/>
          <w:trHeight w:val="190"/>
          <w:ins w:id="3472" w:author="Author"/>
        </w:trPr>
        <w:tc>
          <w:tcPr>
            <w:tcW w:w="200" w:type="dxa"/>
          </w:tcPr>
          <w:p w14:paraId="698D505F" w14:textId="77777777" w:rsidR="00AD7575" w:rsidRPr="0005057D" w:rsidRDefault="00AD7575" w:rsidP="004E64AF">
            <w:pPr>
              <w:pStyle w:val="tabletext11"/>
              <w:rPr>
                <w:ins w:id="34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513496" w14:textId="77777777" w:rsidR="00AD7575" w:rsidRPr="0005057D" w:rsidRDefault="00AD7575" w:rsidP="004E64AF">
            <w:pPr>
              <w:pStyle w:val="tabletext11"/>
              <w:jc w:val="center"/>
              <w:rPr>
                <w:ins w:id="347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5F5B43CB" w14:textId="77777777" w:rsidR="00AD7575" w:rsidRPr="0005057D" w:rsidRDefault="00AD7575" w:rsidP="004E64AF">
            <w:pPr>
              <w:pStyle w:val="tabletext11"/>
              <w:jc w:val="right"/>
              <w:rPr>
                <w:ins w:id="3475" w:author="Author"/>
              </w:rPr>
            </w:pPr>
            <w:ins w:id="3476" w:author="Author">
              <w:r w:rsidRPr="0005057D">
                <w:t>1,500,000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44B2C3" w14:textId="77777777" w:rsidR="00AD7575" w:rsidRPr="0005057D" w:rsidRDefault="00AD7575" w:rsidP="004E64AF">
            <w:pPr>
              <w:pStyle w:val="tabletext11"/>
              <w:rPr>
                <w:ins w:id="3477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8AD1E3" w14:textId="77777777" w:rsidR="00AD7575" w:rsidRPr="0005057D" w:rsidRDefault="00AD7575" w:rsidP="004E64AF">
            <w:pPr>
              <w:pStyle w:val="tabletext11"/>
              <w:jc w:val="right"/>
              <w:rPr>
                <w:ins w:id="347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9A2AC48" w14:textId="77777777" w:rsidR="00AD7575" w:rsidRPr="0005057D" w:rsidRDefault="00AD7575" w:rsidP="004E64AF">
            <w:pPr>
              <w:pStyle w:val="tabletext11"/>
              <w:jc w:val="right"/>
              <w:rPr>
                <w:ins w:id="3479" w:author="Author"/>
              </w:rPr>
            </w:pPr>
            <w:ins w:id="3480" w:author="Author">
              <w:r w:rsidRPr="0005057D">
                <w:rPr>
                  <w:rFonts w:cs="Arial"/>
                  <w:color w:val="000000"/>
                  <w:szCs w:val="18"/>
                </w:rPr>
                <w:t>144.51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B8368C" w14:textId="77777777" w:rsidR="00AD7575" w:rsidRPr="0005057D" w:rsidRDefault="00AD7575" w:rsidP="004E64AF">
            <w:pPr>
              <w:pStyle w:val="tabletext11"/>
              <w:rPr>
                <w:ins w:id="348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118462" w14:textId="77777777" w:rsidR="00AD7575" w:rsidRPr="0005057D" w:rsidRDefault="00AD7575" w:rsidP="004E64AF">
            <w:pPr>
              <w:pStyle w:val="tabletext11"/>
              <w:jc w:val="right"/>
              <w:rPr>
                <w:ins w:id="348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910702E" w14:textId="77777777" w:rsidR="00AD7575" w:rsidRPr="0005057D" w:rsidRDefault="00AD7575" w:rsidP="004E64AF">
            <w:pPr>
              <w:pStyle w:val="tabletext11"/>
              <w:jc w:val="right"/>
              <w:rPr>
                <w:ins w:id="3483" w:author="Author"/>
              </w:rPr>
            </w:pPr>
            <w:ins w:id="3484" w:author="Author">
              <w:r w:rsidRPr="0005057D">
                <w:rPr>
                  <w:rFonts w:cs="Arial"/>
                  <w:color w:val="000000"/>
                  <w:szCs w:val="18"/>
                </w:rPr>
                <w:t>99.31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AC609C" w14:textId="77777777" w:rsidR="00AD7575" w:rsidRPr="0005057D" w:rsidRDefault="00AD7575" w:rsidP="004E64AF">
            <w:pPr>
              <w:pStyle w:val="tabletext11"/>
              <w:rPr>
                <w:ins w:id="3485" w:author="Author"/>
              </w:rPr>
            </w:pPr>
          </w:p>
        </w:tc>
      </w:tr>
      <w:tr w:rsidR="00AD7575" w:rsidRPr="0005057D" w14:paraId="390D30A4" w14:textId="77777777" w:rsidTr="004E64AF">
        <w:trPr>
          <w:cantSplit/>
          <w:trHeight w:val="190"/>
          <w:ins w:id="3486" w:author="Author"/>
        </w:trPr>
        <w:tc>
          <w:tcPr>
            <w:tcW w:w="200" w:type="dxa"/>
          </w:tcPr>
          <w:p w14:paraId="6DDF82EA" w14:textId="77777777" w:rsidR="00AD7575" w:rsidRPr="0005057D" w:rsidRDefault="00AD7575" w:rsidP="004E64AF">
            <w:pPr>
              <w:pStyle w:val="tabletext11"/>
              <w:rPr>
                <w:ins w:id="34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AE46A4" w14:textId="77777777" w:rsidR="00AD7575" w:rsidRPr="0005057D" w:rsidRDefault="00AD7575" w:rsidP="004E64AF">
            <w:pPr>
              <w:pStyle w:val="tabletext11"/>
              <w:jc w:val="center"/>
              <w:rPr>
                <w:ins w:id="348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62D8D053" w14:textId="77777777" w:rsidR="00AD7575" w:rsidRPr="0005057D" w:rsidRDefault="00AD7575" w:rsidP="004E64AF">
            <w:pPr>
              <w:pStyle w:val="tabletext11"/>
              <w:jc w:val="right"/>
              <w:rPr>
                <w:ins w:id="3489" w:author="Author"/>
              </w:rPr>
            </w:pPr>
            <w:ins w:id="3490" w:author="Author">
              <w:r w:rsidRPr="0005057D">
                <w:t>2,000,000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BCFCAF" w14:textId="77777777" w:rsidR="00AD7575" w:rsidRPr="0005057D" w:rsidRDefault="00AD7575" w:rsidP="004E64AF">
            <w:pPr>
              <w:pStyle w:val="tabletext11"/>
              <w:rPr>
                <w:ins w:id="3491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369B12" w14:textId="77777777" w:rsidR="00AD7575" w:rsidRPr="0005057D" w:rsidRDefault="00AD7575" w:rsidP="004E64AF">
            <w:pPr>
              <w:pStyle w:val="tabletext11"/>
              <w:jc w:val="right"/>
              <w:rPr>
                <w:ins w:id="349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4E7BEAF" w14:textId="77777777" w:rsidR="00AD7575" w:rsidRPr="0005057D" w:rsidRDefault="00AD7575" w:rsidP="004E64AF">
            <w:pPr>
              <w:pStyle w:val="tabletext11"/>
              <w:jc w:val="right"/>
              <w:rPr>
                <w:ins w:id="3493" w:author="Author"/>
              </w:rPr>
            </w:pPr>
            <w:ins w:id="3494" w:author="Author">
              <w:r w:rsidRPr="0005057D">
                <w:rPr>
                  <w:rFonts w:cs="Arial"/>
                  <w:color w:val="000000"/>
                  <w:szCs w:val="18"/>
                </w:rPr>
                <w:t>155.79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8AFB71" w14:textId="77777777" w:rsidR="00AD7575" w:rsidRPr="0005057D" w:rsidRDefault="00AD7575" w:rsidP="004E64AF">
            <w:pPr>
              <w:pStyle w:val="tabletext11"/>
              <w:rPr>
                <w:ins w:id="349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DCFCEA" w14:textId="77777777" w:rsidR="00AD7575" w:rsidRPr="0005057D" w:rsidRDefault="00AD7575" w:rsidP="004E64AF">
            <w:pPr>
              <w:pStyle w:val="tabletext11"/>
              <w:jc w:val="right"/>
              <w:rPr>
                <w:ins w:id="349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DF4ED6" w14:textId="77777777" w:rsidR="00AD7575" w:rsidRPr="0005057D" w:rsidRDefault="00AD7575" w:rsidP="004E64AF">
            <w:pPr>
              <w:pStyle w:val="tabletext11"/>
              <w:jc w:val="right"/>
              <w:rPr>
                <w:ins w:id="3497" w:author="Author"/>
              </w:rPr>
            </w:pPr>
            <w:ins w:id="3498" w:author="Author">
              <w:r w:rsidRPr="0005057D">
                <w:rPr>
                  <w:rFonts w:cs="Arial"/>
                  <w:color w:val="000000"/>
                  <w:szCs w:val="18"/>
                </w:rPr>
                <w:t>106.73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E03990" w14:textId="77777777" w:rsidR="00AD7575" w:rsidRPr="0005057D" w:rsidRDefault="00AD7575" w:rsidP="004E64AF">
            <w:pPr>
              <w:pStyle w:val="tabletext11"/>
              <w:rPr>
                <w:ins w:id="3499" w:author="Author"/>
              </w:rPr>
            </w:pPr>
          </w:p>
        </w:tc>
      </w:tr>
      <w:tr w:rsidR="00AD7575" w:rsidRPr="0005057D" w14:paraId="2CB849D7" w14:textId="77777777" w:rsidTr="004E64AF">
        <w:trPr>
          <w:cantSplit/>
          <w:trHeight w:val="190"/>
          <w:ins w:id="3500" w:author="Author"/>
        </w:trPr>
        <w:tc>
          <w:tcPr>
            <w:tcW w:w="200" w:type="dxa"/>
          </w:tcPr>
          <w:p w14:paraId="4A0FC990" w14:textId="77777777" w:rsidR="00AD7575" w:rsidRPr="0005057D" w:rsidRDefault="00AD7575" w:rsidP="004E64AF">
            <w:pPr>
              <w:pStyle w:val="tabletext11"/>
              <w:rPr>
                <w:ins w:id="35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B465D0" w14:textId="77777777" w:rsidR="00AD7575" w:rsidRPr="0005057D" w:rsidRDefault="00AD7575" w:rsidP="004E64AF">
            <w:pPr>
              <w:pStyle w:val="tabletext11"/>
              <w:jc w:val="center"/>
              <w:rPr>
                <w:ins w:id="350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55B2C7DC" w14:textId="77777777" w:rsidR="00AD7575" w:rsidRPr="0005057D" w:rsidRDefault="00AD7575" w:rsidP="004E64AF">
            <w:pPr>
              <w:pStyle w:val="tabletext11"/>
              <w:jc w:val="right"/>
              <w:rPr>
                <w:ins w:id="3503" w:author="Author"/>
              </w:rPr>
            </w:pPr>
            <w:ins w:id="3504" w:author="Author">
              <w:r w:rsidRPr="0005057D">
                <w:t>2,500,000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AA20F5" w14:textId="77777777" w:rsidR="00AD7575" w:rsidRPr="0005057D" w:rsidRDefault="00AD7575" w:rsidP="004E64AF">
            <w:pPr>
              <w:pStyle w:val="tabletext11"/>
              <w:rPr>
                <w:ins w:id="3505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BF2F46" w14:textId="77777777" w:rsidR="00AD7575" w:rsidRPr="0005057D" w:rsidRDefault="00AD7575" w:rsidP="004E64AF">
            <w:pPr>
              <w:pStyle w:val="tabletext11"/>
              <w:jc w:val="right"/>
              <w:rPr>
                <w:ins w:id="350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C8542DB" w14:textId="77777777" w:rsidR="00AD7575" w:rsidRPr="0005057D" w:rsidRDefault="00AD7575" w:rsidP="004E64AF">
            <w:pPr>
              <w:pStyle w:val="tabletext11"/>
              <w:jc w:val="right"/>
              <w:rPr>
                <w:ins w:id="3507" w:author="Author"/>
              </w:rPr>
            </w:pPr>
            <w:ins w:id="3508" w:author="Author">
              <w:r w:rsidRPr="0005057D">
                <w:rPr>
                  <w:rFonts w:cs="Arial"/>
                  <w:color w:val="000000"/>
                  <w:szCs w:val="18"/>
                </w:rPr>
                <w:t>163.26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62AEC4" w14:textId="77777777" w:rsidR="00AD7575" w:rsidRPr="0005057D" w:rsidRDefault="00AD7575" w:rsidP="004E64AF">
            <w:pPr>
              <w:pStyle w:val="tabletext11"/>
              <w:rPr>
                <w:ins w:id="350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D75B8F" w14:textId="77777777" w:rsidR="00AD7575" w:rsidRPr="0005057D" w:rsidRDefault="00AD7575" w:rsidP="004E64AF">
            <w:pPr>
              <w:pStyle w:val="tabletext11"/>
              <w:jc w:val="right"/>
              <w:rPr>
                <w:ins w:id="351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BE06C4C" w14:textId="77777777" w:rsidR="00AD7575" w:rsidRPr="0005057D" w:rsidRDefault="00AD7575" w:rsidP="004E64AF">
            <w:pPr>
              <w:pStyle w:val="tabletext11"/>
              <w:jc w:val="right"/>
              <w:rPr>
                <w:ins w:id="3511" w:author="Author"/>
              </w:rPr>
            </w:pPr>
            <w:ins w:id="3512" w:author="Author">
              <w:r w:rsidRPr="0005057D">
                <w:rPr>
                  <w:rFonts w:cs="Arial"/>
                  <w:color w:val="000000"/>
                  <w:szCs w:val="18"/>
                </w:rPr>
                <w:t>111.65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A75017" w14:textId="77777777" w:rsidR="00AD7575" w:rsidRPr="0005057D" w:rsidRDefault="00AD7575" w:rsidP="004E64AF">
            <w:pPr>
              <w:pStyle w:val="tabletext11"/>
              <w:rPr>
                <w:ins w:id="3513" w:author="Author"/>
              </w:rPr>
            </w:pPr>
          </w:p>
        </w:tc>
      </w:tr>
      <w:tr w:rsidR="00AD7575" w:rsidRPr="0005057D" w14:paraId="3C190A1A" w14:textId="77777777" w:rsidTr="004E64AF">
        <w:trPr>
          <w:cantSplit/>
          <w:trHeight w:val="190"/>
          <w:ins w:id="3514" w:author="Author"/>
        </w:trPr>
        <w:tc>
          <w:tcPr>
            <w:tcW w:w="200" w:type="dxa"/>
          </w:tcPr>
          <w:p w14:paraId="34F57B86" w14:textId="77777777" w:rsidR="00AD7575" w:rsidRPr="0005057D" w:rsidRDefault="00AD7575" w:rsidP="004E64AF">
            <w:pPr>
              <w:pStyle w:val="tabletext11"/>
              <w:rPr>
                <w:ins w:id="35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9082EB" w14:textId="77777777" w:rsidR="00AD7575" w:rsidRPr="0005057D" w:rsidRDefault="00AD7575" w:rsidP="004E64AF">
            <w:pPr>
              <w:pStyle w:val="tabletext11"/>
              <w:jc w:val="center"/>
              <w:rPr>
                <w:ins w:id="351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6AFB56E6" w14:textId="77777777" w:rsidR="00AD7575" w:rsidRPr="0005057D" w:rsidRDefault="00AD7575" w:rsidP="004E64AF">
            <w:pPr>
              <w:pStyle w:val="tabletext11"/>
              <w:jc w:val="right"/>
              <w:rPr>
                <w:ins w:id="3517" w:author="Author"/>
              </w:rPr>
            </w:pPr>
            <w:ins w:id="3518" w:author="Author">
              <w:r w:rsidRPr="0005057D">
                <w:t>3,000,000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41941D" w14:textId="77777777" w:rsidR="00AD7575" w:rsidRPr="0005057D" w:rsidRDefault="00AD7575" w:rsidP="004E64AF">
            <w:pPr>
              <w:pStyle w:val="tabletext11"/>
              <w:rPr>
                <w:ins w:id="3519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DBFF5E" w14:textId="77777777" w:rsidR="00AD7575" w:rsidRPr="0005057D" w:rsidRDefault="00AD7575" w:rsidP="004E64AF">
            <w:pPr>
              <w:pStyle w:val="tabletext11"/>
              <w:jc w:val="right"/>
              <w:rPr>
                <w:ins w:id="352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7E08307" w14:textId="77777777" w:rsidR="00AD7575" w:rsidRPr="0005057D" w:rsidRDefault="00AD7575" w:rsidP="004E64AF">
            <w:pPr>
              <w:pStyle w:val="tabletext11"/>
              <w:jc w:val="right"/>
              <w:rPr>
                <w:ins w:id="3521" w:author="Author"/>
              </w:rPr>
            </w:pPr>
            <w:ins w:id="3522" w:author="Author">
              <w:r w:rsidRPr="0005057D">
                <w:rPr>
                  <w:rFonts w:cs="Arial"/>
                  <w:color w:val="000000"/>
                  <w:szCs w:val="18"/>
                </w:rPr>
                <w:t>168.32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0F8122" w14:textId="77777777" w:rsidR="00AD7575" w:rsidRPr="0005057D" w:rsidRDefault="00AD7575" w:rsidP="004E64AF">
            <w:pPr>
              <w:pStyle w:val="tabletext11"/>
              <w:rPr>
                <w:ins w:id="352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D9A3CE" w14:textId="77777777" w:rsidR="00AD7575" w:rsidRPr="0005057D" w:rsidRDefault="00AD7575" w:rsidP="004E64AF">
            <w:pPr>
              <w:pStyle w:val="tabletext11"/>
              <w:jc w:val="right"/>
              <w:rPr>
                <w:ins w:id="352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46E0759" w14:textId="77777777" w:rsidR="00AD7575" w:rsidRPr="0005057D" w:rsidRDefault="00AD7575" w:rsidP="004E64AF">
            <w:pPr>
              <w:pStyle w:val="tabletext11"/>
              <w:jc w:val="right"/>
              <w:rPr>
                <w:ins w:id="3525" w:author="Author"/>
              </w:rPr>
            </w:pPr>
            <w:ins w:id="3526" w:author="Author">
              <w:r w:rsidRPr="0005057D">
                <w:rPr>
                  <w:rFonts w:cs="Arial"/>
                  <w:color w:val="000000"/>
                  <w:szCs w:val="18"/>
                </w:rPr>
                <w:t>115.01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1CE8BA" w14:textId="77777777" w:rsidR="00AD7575" w:rsidRPr="0005057D" w:rsidRDefault="00AD7575" w:rsidP="004E64AF">
            <w:pPr>
              <w:pStyle w:val="tabletext11"/>
              <w:rPr>
                <w:ins w:id="3527" w:author="Author"/>
              </w:rPr>
            </w:pPr>
          </w:p>
        </w:tc>
      </w:tr>
      <w:tr w:rsidR="00AD7575" w:rsidRPr="0005057D" w14:paraId="7050A124" w14:textId="77777777" w:rsidTr="004E64AF">
        <w:trPr>
          <w:cantSplit/>
          <w:trHeight w:val="190"/>
          <w:ins w:id="3528" w:author="Author"/>
        </w:trPr>
        <w:tc>
          <w:tcPr>
            <w:tcW w:w="200" w:type="dxa"/>
          </w:tcPr>
          <w:p w14:paraId="27A55BD1" w14:textId="77777777" w:rsidR="00AD7575" w:rsidRPr="0005057D" w:rsidRDefault="00AD7575" w:rsidP="004E64AF">
            <w:pPr>
              <w:pStyle w:val="tabletext11"/>
              <w:rPr>
                <w:ins w:id="35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C028A3" w14:textId="77777777" w:rsidR="00AD7575" w:rsidRPr="0005057D" w:rsidRDefault="00AD7575" w:rsidP="004E64AF">
            <w:pPr>
              <w:pStyle w:val="tabletext11"/>
              <w:jc w:val="center"/>
              <w:rPr>
                <w:ins w:id="353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FE3A22D" w14:textId="77777777" w:rsidR="00AD7575" w:rsidRPr="0005057D" w:rsidRDefault="00AD7575" w:rsidP="004E64AF">
            <w:pPr>
              <w:pStyle w:val="tabletext11"/>
              <w:jc w:val="right"/>
              <w:rPr>
                <w:ins w:id="3531" w:author="Author"/>
              </w:rPr>
            </w:pPr>
            <w:ins w:id="3532" w:author="Author">
              <w:r w:rsidRPr="0005057D">
                <w:t>5,000,000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D14B39" w14:textId="77777777" w:rsidR="00AD7575" w:rsidRPr="0005057D" w:rsidRDefault="00AD7575" w:rsidP="004E64AF">
            <w:pPr>
              <w:pStyle w:val="tabletext11"/>
              <w:rPr>
                <w:ins w:id="3533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3FB05C" w14:textId="77777777" w:rsidR="00AD7575" w:rsidRPr="0005057D" w:rsidRDefault="00AD7575" w:rsidP="004E64AF">
            <w:pPr>
              <w:pStyle w:val="tabletext11"/>
              <w:jc w:val="right"/>
              <w:rPr>
                <w:ins w:id="353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85D8D92" w14:textId="77777777" w:rsidR="00AD7575" w:rsidRPr="0005057D" w:rsidRDefault="00AD7575" w:rsidP="004E64AF">
            <w:pPr>
              <w:pStyle w:val="tabletext11"/>
              <w:jc w:val="right"/>
              <w:rPr>
                <w:ins w:id="3535" w:author="Author"/>
              </w:rPr>
            </w:pPr>
            <w:ins w:id="3536" w:author="Author">
              <w:r w:rsidRPr="0005057D">
                <w:rPr>
                  <w:rFonts w:cs="Arial"/>
                  <w:color w:val="000000"/>
                  <w:szCs w:val="18"/>
                </w:rPr>
                <w:t>182.71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0CCCD8" w14:textId="77777777" w:rsidR="00AD7575" w:rsidRPr="0005057D" w:rsidRDefault="00AD7575" w:rsidP="004E64AF">
            <w:pPr>
              <w:pStyle w:val="tabletext11"/>
              <w:rPr>
                <w:ins w:id="353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1B33C9" w14:textId="77777777" w:rsidR="00AD7575" w:rsidRPr="0005057D" w:rsidRDefault="00AD7575" w:rsidP="004E64AF">
            <w:pPr>
              <w:pStyle w:val="tabletext11"/>
              <w:jc w:val="right"/>
              <w:rPr>
                <w:ins w:id="353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49EA480" w14:textId="77777777" w:rsidR="00AD7575" w:rsidRPr="0005057D" w:rsidRDefault="00AD7575" w:rsidP="004E64AF">
            <w:pPr>
              <w:pStyle w:val="tabletext11"/>
              <w:jc w:val="right"/>
              <w:rPr>
                <w:ins w:id="3539" w:author="Author"/>
              </w:rPr>
            </w:pPr>
            <w:ins w:id="3540" w:author="Author">
              <w:r w:rsidRPr="0005057D">
                <w:rPr>
                  <w:rFonts w:cs="Arial"/>
                  <w:color w:val="000000"/>
                  <w:szCs w:val="18"/>
                </w:rPr>
                <w:t>124.51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198D5A" w14:textId="77777777" w:rsidR="00AD7575" w:rsidRPr="0005057D" w:rsidRDefault="00AD7575" w:rsidP="004E64AF">
            <w:pPr>
              <w:pStyle w:val="tabletext11"/>
              <w:rPr>
                <w:ins w:id="3541" w:author="Author"/>
              </w:rPr>
            </w:pPr>
          </w:p>
        </w:tc>
      </w:tr>
      <w:tr w:rsidR="00AD7575" w:rsidRPr="0005057D" w14:paraId="57D6820C" w14:textId="77777777" w:rsidTr="004E64AF">
        <w:trPr>
          <w:cantSplit/>
          <w:trHeight w:val="190"/>
          <w:ins w:id="3542" w:author="Author"/>
        </w:trPr>
        <w:tc>
          <w:tcPr>
            <w:tcW w:w="200" w:type="dxa"/>
          </w:tcPr>
          <w:p w14:paraId="6042CE33" w14:textId="77777777" w:rsidR="00AD7575" w:rsidRPr="0005057D" w:rsidRDefault="00AD7575" w:rsidP="004E64AF">
            <w:pPr>
              <w:pStyle w:val="tabletext11"/>
              <w:rPr>
                <w:ins w:id="35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ED588F" w14:textId="77777777" w:rsidR="00AD7575" w:rsidRPr="0005057D" w:rsidRDefault="00AD7575" w:rsidP="004E64AF">
            <w:pPr>
              <w:pStyle w:val="tabletext11"/>
              <w:jc w:val="center"/>
              <w:rPr>
                <w:ins w:id="354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56B6495" w14:textId="77777777" w:rsidR="00AD7575" w:rsidRPr="0005057D" w:rsidRDefault="00AD7575" w:rsidP="004E64AF">
            <w:pPr>
              <w:pStyle w:val="tabletext11"/>
              <w:jc w:val="right"/>
              <w:rPr>
                <w:ins w:id="3545" w:author="Author"/>
              </w:rPr>
            </w:pPr>
            <w:ins w:id="3546" w:author="Author">
              <w:r w:rsidRPr="0005057D">
                <w:t>7,500,000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FE5AB4" w14:textId="77777777" w:rsidR="00AD7575" w:rsidRPr="0005057D" w:rsidRDefault="00AD7575" w:rsidP="004E64AF">
            <w:pPr>
              <w:pStyle w:val="tabletext11"/>
              <w:rPr>
                <w:ins w:id="3547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EA9C88" w14:textId="77777777" w:rsidR="00AD7575" w:rsidRPr="0005057D" w:rsidRDefault="00AD7575" w:rsidP="004E64AF">
            <w:pPr>
              <w:pStyle w:val="tabletext11"/>
              <w:jc w:val="right"/>
              <w:rPr>
                <w:ins w:id="354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683F1E3" w14:textId="77777777" w:rsidR="00AD7575" w:rsidRPr="0005057D" w:rsidRDefault="00AD7575" w:rsidP="004E64AF">
            <w:pPr>
              <w:pStyle w:val="tabletext11"/>
              <w:jc w:val="right"/>
              <w:rPr>
                <w:ins w:id="3549" w:author="Author"/>
              </w:rPr>
            </w:pPr>
            <w:ins w:id="3550" w:author="Author">
              <w:r w:rsidRPr="0005057D">
                <w:rPr>
                  <w:rFonts w:cs="Arial"/>
                  <w:color w:val="000000"/>
                  <w:szCs w:val="18"/>
                </w:rPr>
                <w:t>191.90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E35B32" w14:textId="77777777" w:rsidR="00AD7575" w:rsidRPr="0005057D" w:rsidRDefault="00AD7575" w:rsidP="004E64AF">
            <w:pPr>
              <w:pStyle w:val="tabletext11"/>
              <w:rPr>
                <w:ins w:id="355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2E5CD1" w14:textId="77777777" w:rsidR="00AD7575" w:rsidRPr="0005057D" w:rsidRDefault="00AD7575" w:rsidP="004E64AF">
            <w:pPr>
              <w:pStyle w:val="tabletext11"/>
              <w:jc w:val="right"/>
              <w:rPr>
                <w:ins w:id="355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4AB74A0" w14:textId="77777777" w:rsidR="00AD7575" w:rsidRPr="0005057D" w:rsidRDefault="00AD7575" w:rsidP="004E64AF">
            <w:pPr>
              <w:pStyle w:val="tabletext11"/>
              <w:jc w:val="right"/>
              <w:rPr>
                <w:ins w:id="3553" w:author="Author"/>
              </w:rPr>
            </w:pPr>
            <w:ins w:id="3554" w:author="Author">
              <w:r w:rsidRPr="0005057D">
                <w:rPr>
                  <w:rFonts w:cs="Arial"/>
                  <w:color w:val="000000"/>
                  <w:szCs w:val="18"/>
                </w:rPr>
                <w:t>130.60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A5E888" w14:textId="77777777" w:rsidR="00AD7575" w:rsidRPr="0005057D" w:rsidRDefault="00AD7575" w:rsidP="004E64AF">
            <w:pPr>
              <w:pStyle w:val="tabletext11"/>
              <w:rPr>
                <w:ins w:id="3555" w:author="Author"/>
              </w:rPr>
            </w:pPr>
          </w:p>
        </w:tc>
      </w:tr>
      <w:tr w:rsidR="00AD7575" w:rsidRPr="0005057D" w14:paraId="42FA7361" w14:textId="77777777" w:rsidTr="004E64AF">
        <w:trPr>
          <w:cantSplit/>
          <w:trHeight w:val="190"/>
          <w:ins w:id="3556" w:author="Author"/>
        </w:trPr>
        <w:tc>
          <w:tcPr>
            <w:tcW w:w="200" w:type="dxa"/>
          </w:tcPr>
          <w:p w14:paraId="5B47DBA0" w14:textId="77777777" w:rsidR="00AD7575" w:rsidRPr="0005057D" w:rsidRDefault="00AD7575" w:rsidP="004E64AF">
            <w:pPr>
              <w:pStyle w:val="tabletext11"/>
              <w:rPr>
                <w:ins w:id="35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C17E16" w14:textId="77777777" w:rsidR="00AD7575" w:rsidRPr="0005057D" w:rsidRDefault="00AD7575" w:rsidP="004E64AF">
            <w:pPr>
              <w:pStyle w:val="tabletext11"/>
              <w:jc w:val="center"/>
              <w:rPr>
                <w:ins w:id="355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00F0097" w14:textId="77777777" w:rsidR="00AD7575" w:rsidRPr="0005057D" w:rsidRDefault="00AD7575" w:rsidP="004E64AF">
            <w:pPr>
              <w:pStyle w:val="tabletext11"/>
              <w:jc w:val="right"/>
              <w:rPr>
                <w:ins w:id="3559" w:author="Author"/>
              </w:rPr>
            </w:pPr>
            <w:ins w:id="3560" w:author="Author">
              <w:r w:rsidRPr="0005057D">
                <w:t>10,000,000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96583B" w14:textId="77777777" w:rsidR="00AD7575" w:rsidRPr="0005057D" w:rsidRDefault="00AD7575" w:rsidP="004E64AF">
            <w:pPr>
              <w:pStyle w:val="tabletext11"/>
              <w:rPr>
                <w:ins w:id="3561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C38BD3" w14:textId="77777777" w:rsidR="00AD7575" w:rsidRPr="0005057D" w:rsidRDefault="00AD7575" w:rsidP="004E64AF">
            <w:pPr>
              <w:pStyle w:val="tabletext11"/>
              <w:jc w:val="right"/>
              <w:rPr>
                <w:ins w:id="356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CD806ED" w14:textId="77777777" w:rsidR="00AD7575" w:rsidRPr="0005057D" w:rsidRDefault="00AD7575" w:rsidP="004E64AF">
            <w:pPr>
              <w:pStyle w:val="tabletext11"/>
              <w:jc w:val="right"/>
              <w:rPr>
                <w:ins w:id="3563" w:author="Author"/>
              </w:rPr>
            </w:pPr>
            <w:ins w:id="3564" w:author="Author">
              <w:r w:rsidRPr="0005057D">
                <w:rPr>
                  <w:rFonts w:cs="Arial"/>
                  <w:color w:val="000000"/>
                  <w:szCs w:val="18"/>
                </w:rPr>
                <w:t>198.87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8E93CE" w14:textId="77777777" w:rsidR="00AD7575" w:rsidRPr="0005057D" w:rsidRDefault="00AD7575" w:rsidP="004E64AF">
            <w:pPr>
              <w:pStyle w:val="tabletext11"/>
              <w:rPr>
                <w:ins w:id="356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C91A47" w14:textId="77777777" w:rsidR="00AD7575" w:rsidRPr="0005057D" w:rsidRDefault="00AD7575" w:rsidP="004E64AF">
            <w:pPr>
              <w:pStyle w:val="tabletext11"/>
              <w:jc w:val="right"/>
              <w:rPr>
                <w:ins w:id="356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C020AD5" w14:textId="77777777" w:rsidR="00AD7575" w:rsidRPr="0005057D" w:rsidRDefault="00AD7575" w:rsidP="004E64AF">
            <w:pPr>
              <w:pStyle w:val="tabletext11"/>
              <w:jc w:val="right"/>
              <w:rPr>
                <w:ins w:id="3567" w:author="Author"/>
              </w:rPr>
            </w:pPr>
            <w:ins w:id="3568" w:author="Author">
              <w:r w:rsidRPr="0005057D">
                <w:rPr>
                  <w:rFonts w:cs="Arial"/>
                  <w:color w:val="000000"/>
                  <w:szCs w:val="18"/>
                </w:rPr>
                <w:t>135.18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665C95" w14:textId="77777777" w:rsidR="00AD7575" w:rsidRPr="0005057D" w:rsidRDefault="00AD7575" w:rsidP="004E64AF">
            <w:pPr>
              <w:pStyle w:val="tabletext11"/>
              <w:rPr>
                <w:ins w:id="3569" w:author="Author"/>
              </w:rPr>
            </w:pPr>
          </w:p>
        </w:tc>
      </w:tr>
    </w:tbl>
    <w:p w14:paraId="1D29335F" w14:textId="77777777" w:rsidR="00AD7575" w:rsidRPr="0005057D" w:rsidRDefault="00AD7575" w:rsidP="00AD7575">
      <w:pPr>
        <w:pStyle w:val="tablecaption"/>
        <w:rPr>
          <w:ins w:id="3570" w:author="Author"/>
        </w:rPr>
      </w:pPr>
      <w:ins w:id="3571" w:author="Author">
        <w:r w:rsidRPr="0005057D">
          <w:t>Table 297.B.3.a.(1)(c)(LC) Single Limits – Uninsured (Includes Underinsured) Motorists Bodily Injury And Property Damage Coverage – Individual Named Insureds Loss Costs</w:t>
        </w:r>
      </w:ins>
    </w:p>
    <w:p w14:paraId="50A482E6" w14:textId="77777777" w:rsidR="00AD7575" w:rsidRPr="0005057D" w:rsidRDefault="00AD7575" w:rsidP="00AD7575">
      <w:pPr>
        <w:pStyle w:val="isonormal"/>
        <w:rPr>
          <w:ins w:id="3572" w:author="Author"/>
        </w:rPr>
      </w:pPr>
    </w:p>
    <w:p w14:paraId="523EA505" w14:textId="77777777" w:rsidR="00AD7575" w:rsidRPr="0005057D" w:rsidRDefault="00AD7575" w:rsidP="00AD7575">
      <w:pPr>
        <w:pStyle w:val="space8"/>
        <w:rPr>
          <w:ins w:id="3573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360"/>
        <w:gridCol w:w="690"/>
        <w:gridCol w:w="550"/>
        <w:gridCol w:w="360"/>
        <w:gridCol w:w="770"/>
        <w:gridCol w:w="470"/>
      </w:tblGrid>
      <w:tr w:rsidR="00AD7575" w:rsidRPr="0005057D" w14:paraId="567F01EB" w14:textId="77777777" w:rsidTr="004E64AF">
        <w:trPr>
          <w:cantSplit/>
          <w:trHeight w:val="190"/>
          <w:ins w:id="3574" w:author="Author"/>
        </w:trPr>
        <w:tc>
          <w:tcPr>
            <w:tcW w:w="200" w:type="dxa"/>
          </w:tcPr>
          <w:p w14:paraId="484D8722" w14:textId="77777777" w:rsidR="00AD7575" w:rsidRPr="0005057D" w:rsidRDefault="00AD7575" w:rsidP="004E64AF">
            <w:pPr>
              <w:pStyle w:val="tabletext11"/>
              <w:rPr>
                <w:ins w:id="3575" w:author="Author"/>
              </w:rPr>
            </w:pPr>
            <w:ins w:id="3576" w:author="Author">
              <w:r w:rsidRPr="0005057D">
                <w:br/>
              </w:r>
              <w:r w:rsidRPr="0005057D">
                <w:br/>
              </w:r>
            </w:ins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606C8" w14:textId="77777777" w:rsidR="00AD7575" w:rsidRPr="0005057D" w:rsidRDefault="00AD7575" w:rsidP="004E64AF">
            <w:pPr>
              <w:pStyle w:val="tablehead"/>
              <w:rPr>
                <w:ins w:id="3577" w:author="Author"/>
              </w:rPr>
            </w:pPr>
            <w:ins w:id="3578" w:author="Author">
              <w:r w:rsidRPr="0005057D">
                <w:t>Uninsured Motorists Bodily Injury</w:t>
              </w:r>
              <w:r w:rsidRPr="0005057D">
                <w:br/>
                <w:t>And Property Damage</w:t>
              </w:r>
              <w:r w:rsidRPr="0005057D">
                <w:br/>
                <w:t>Reduced By At-fault Liability Limits</w:t>
              </w:r>
            </w:ins>
          </w:p>
        </w:tc>
      </w:tr>
      <w:tr w:rsidR="00AD7575" w:rsidRPr="0005057D" w14:paraId="2A35A5CE" w14:textId="77777777" w:rsidTr="004E64AF">
        <w:trPr>
          <w:cantSplit/>
          <w:trHeight w:val="190"/>
          <w:ins w:id="3579" w:author="Author"/>
        </w:trPr>
        <w:tc>
          <w:tcPr>
            <w:tcW w:w="200" w:type="dxa"/>
          </w:tcPr>
          <w:p w14:paraId="6179775A" w14:textId="77777777" w:rsidR="00AD7575" w:rsidRPr="0005057D" w:rsidRDefault="00AD7575" w:rsidP="004E64AF">
            <w:pPr>
              <w:pStyle w:val="tablehead"/>
              <w:rPr>
                <w:ins w:id="3580" w:author="Author"/>
              </w:rPr>
            </w:pPr>
            <w:ins w:id="3581" w:author="Author">
              <w:r w:rsidRPr="0005057D">
                <w:br/>
              </w:r>
              <w:r w:rsidRPr="0005057D">
                <w:br/>
              </w:r>
              <w:r w:rsidRPr="0005057D">
                <w:br/>
              </w:r>
              <w:r w:rsidRPr="0005057D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E48F84" w14:textId="77777777" w:rsidR="00AD7575" w:rsidRPr="0005057D" w:rsidRDefault="00AD7575" w:rsidP="004E64AF">
            <w:pPr>
              <w:pStyle w:val="tablehead"/>
              <w:rPr>
                <w:ins w:id="3582" w:author="Author"/>
              </w:rPr>
            </w:pPr>
            <w:ins w:id="3583" w:author="Author">
              <w:r w:rsidRPr="0005057D">
                <w:t>Limits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6269EF" w14:textId="77777777" w:rsidR="00AD7575" w:rsidRPr="0005057D" w:rsidRDefault="00AD7575" w:rsidP="004E64AF">
            <w:pPr>
              <w:pStyle w:val="tablehead"/>
              <w:rPr>
                <w:ins w:id="3584" w:author="Author"/>
              </w:rPr>
            </w:pPr>
            <w:ins w:id="3585" w:author="Author">
              <w:r w:rsidRPr="0005057D">
                <w:t>Private</w:t>
              </w:r>
              <w:r w:rsidRPr="0005057D">
                <w:br/>
                <w:t>Passenger</w:t>
              </w:r>
              <w:r w:rsidRPr="0005057D">
                <w:br/>
                <w:t>Types</w:t>
              </w:r>
              <w:r w:rsidRPr="0005057D">
                <w:br/>
                <w:t>Per 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86CB65" w14:textId="77777777" w:rsidR="00AD7575" w:rsidRPr="0005057D" w:rsidRDefault="00AD7575" w:rsidP="004E64AF">
            <w:pPr>
              <w:pStyle w:val="tablehead"/>
              <w:rPr>
                <w:ins w:id="3586" w:author="Author"/>
              </w:rPr>
            </w:pPr>
            <w:ins w:id="3587" w:author="Author">
              <w:r w:rsidRPr="0005057D">
                <w:t>Other Than</w:t>
              </w:r>
              <w:r w:rsidRPr="0005057D">
                <w:br/>
                <w:t>Private</w:t>
              </w:r>
              <w:r w:rsidRPr="0005057D">
                <w:br/>
                <w:t>Passenger</w:t>
              </w:r>
              <w:r w:rsidRPr="0005057D">
                <w:br/>
                <w:t>Types</w:t>
              </w:r>
              <w:r w:rsidRPr="0005057D">
                <w:br/>
                <w:t>Per Exposure</w:t>
              </w:r>
            </w:ins>
          </w:p>
        </w:tc>
      </w:tr>
      <w:tr w:rsidR="00AD7575" w:rsidRPr="0005057D" w14:paraId="1C02E800" w14:textId="77777777" w:rsidTr="004E64AF">
        <w:trPr>
          <w:cantSplit/>
          <w:trHeight w:val="190"/>
          <w:ins w:id="3588" w:author="Author"/>
        </w:trPr>
        <w:tc>
          <w:tcPr>
            <w:tcW w:w="200" w:type="dxa"/>
          </w:tcPr>
          <w:p w14:paraId="67268795" w14:textId="77777777" w:rsidR="00AD7575" w:rsidRPr="0005057D" w:rsidRDefault="00AD7575" w:rsidP="004E64AF">
            <w:pPr>
              <w:pStyle w:val="tabletext11"/>
              <w:rPr>
                <w:ins w:id="35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2C3E5D" w14:textId="77777777" w:rsidR="00AD7575" w:rsidRPr="0005057D" w:rsidRDefault="00AD7575" w:rsidP="004E64AF">
            <w:pPr>
              <w:pStyle w:val="tabletext11"/>
              <w:jc w:val="right"/>
              <w:rPr>
                <w:ins w:id="3590" w:author="Author"/>
              </w:rPr>
            </w:pPr>
            <w:ins w:id="3591" w:author="Author">
              <w:r w:rsidRPr="0005057D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58614A74" w14:textId="77777777" w:rsidR="00AD7575" w:rsidRPr="0005057D" w:rsidRDefault="00AD7575" w:rsidP="004E64AF">
            <w:pPr>
              <w:pStyle w:val="tabletext11"/>
              <w:jc w:val="right"/>
              <w:rPr>
                <w:ins w:id="3592" w:author="Author"/>
              </w:rPr>
            </w:pPr>
            <w:ins w:id="3593" w:author="Author">
              <w:r w:rsidRPr="0005057D">
                <w:t>75,000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7227B9" w14:textId="77777777" w:rsidR="00AD7575" w:rsidRPr="0005057D" w:rsidRDefault="00AD7575" w:rsidP="004E64AF">
            <w:pPr>
              <w:pStyle w:val="tabletext11"/>
              <w:rPr>
                <w:ins w:id="359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6AA70B" w14:textId="77777777" w:rsidR="00AD7575" w:rsidRPr="0005057D" w:rsidRDefault="00AD7575" w:rsidP="004E64AF">
            <w:pPr>
              <w:pStyle w:val="tabletext11"/>
              <w:tabs>
                <w:tab w:val="decimal" w:pos="113"/>
              </w:tabs>
              <w:jc w:val="right"/>
              <w:rPr>
                <w:ins w:id="3595" w:author="Author"/>
              </w:rPr>
            </w:pPr>
            <w:ins w:id="3596" w:author="Author">
              <w:r w:rsidRPr="0005057D">
                <w:t>$</w:t>
              </w:r>
            </w:ins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3972BBC" w14:textId="77777777" w:rsidR="00AD7575" w:rsidRPr="0005057D" w:rsidRDefault="00AD7575" w:rsidP="004E64AF">
            <w:pPr>
              <w:pStyle w:val="tabletext11"/>
              <w:jc w:val="right"/>
              <w:rPr>
                <w:ins w:id="3597" w:author="Author"/>
              </w:rPr>
            </w:pPr>
            <w:ins w:id="3598" w:author="Author">
              <w:r w:rsidRPr="0005057D">
                <w:rPr>
                  <w:rFonts w:cs="Arial"/>
                  <w:color w:val="000000"/>
                  <w:szCs w:val="18"/>
                </w:rPr>
                <w:t>24.18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75A3DC" w14:textId="77777777" w:rsidR="00AD7575" w:rsidRPr="0005057D" w:rsidRDefault="00AD7575" w:rsidP="004E64AF">
            <w:pPr>
              <w:pStyle w:val="tabletext11"/>
              <w:rPr>
                <w:ins w:id="359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1C2395" w14:textId="77777777" w:rsidR="00AD7575" w:rsidRPr="0005057D" w:rsidRDefault="00AD7575" w:rsidP="004E64AF">
            <w:pPr>
              <w:pStyle w:val="tabletext11"/>
              <w:tabs>
                <w:tab w:val="decimal" w:pos="-63"/>
              </w:tabs>
              <w:jc w:val="right"/>
              <w:rPr>
                <w:ins w:id="3600" w:author="Author"/>
              </w:rPr>
            </w:pPr>
            <w:ins w:id="3601" w:author="Author">
              <w:r w:rsidRPr="0005057D">
                <w:t>$</w:t>
              </w:r>
            </w:ins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F8E0437" w14:textId="77777777" w:rsidR="00AD7575" w:rsidRPr="0005057D" w:rsidRDefault="00AD7575" w:rsidP="004E64AF">
            <w:pPr>
              <w:pStyle w:val="tabletext11"/>
              <w:jc w:val="right"/>
              <w:rPr>
                <w:ins w:id="3602" w:author="Author"/>
              </w:rPr>
            </w:pPr>
            <w:ins w:id="3603" w:author="Author">
              <w:r w:rsidRPr="0005057D">
                <w:rPr>
                  <w:rFonts w:cs="Arial"/>
                  <w:color w:val="000000"/>
                  <w:szCs w:val="18"/>
                </w:rPr>
                <w:t>18.56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4479D6" w14:textId="77777777" w:rsidR="00AD7575" w:rsidRPr="0005057D" w:rsidRDefault="00AD7575" w:rsidP="004E64AF">
            <w:pPr>
              <w:pStyle w:val="tabletext11"/>
              <w:rPr>
                <w:ins w:id="3604" w:author="Author"/>
              </w:rPr>
            </w:pPr>
          </w:p>
        </w:tc>
      </w:tr>
      <w:tr w:rsidR="00AD7575" w:rsidRPr="0005057D" w14:paraId="79F9BA9A" w14:textId="77777777" w:rsidTr="004E64AF">
        <w:trPr>
          <w:cantSplit/>
          <w:trHeight w:val="190"/>
          <w:ins w:id="3605" w:author="Author"/>
        </w:trPr>
        <w:tc>
          <w:tcPr>
            <w:tcW w:w="200" w:type="dxa"/>
          </w:tcPr>
          <w:p w14:paraId="368B1900" w14:textId="77777777" w:rsidR="00AD7575" w:rsidRPr="0005057D" w:rsidRDefault="00AD7575" w:rsidP="004E64AF">
            <w:pPr>
              <w:pStyle w:val="tabletext11"/>
              <w:rPr>
                <w:ins w:id="36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4AD60A" w14:textId="77777777" w:rsidR="00AD7575" w:rsidRPr="0005057D" w:rsidRDefault="00AD7575" w:rsidP="004E64AF">
            <w:pPr>
              <w:pStyle w:val="tabletext11"/>
              <w:jc w:val="center"/>
              <w:rPr>
                <w:ins w:id="360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F020A95" w14:textId="77777777" w:rsidR="00AD7575" w:rsidRPr="0005057D" w:rsidRDefault="00AD7575" w:rsidP="004E64AF">
            <w:pPr>
              <w:pStyle w:val="tabletext11"/>
              <w:jc w:val="right"/>
              <w:rPr>
                <w:ins w:id="3608" w:author="Author"/>
              </w:rPr>
            </w:pPr>
            <w:ins w:id="3609" w:author="Author">
              <w:r w:rsidRPr="0005057D">
                <w:t>100,000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5CE4E0" w14:textId="77777777" w:rsidR="00AD7575" w:rsidRPr="0005057D" w:rsidRDefault="00AD7575" w:rsidP="004E64AF">
            <w:pPr>
              <w:pStyle w:val="tabletext11"/>
              <w:rPr>
                <w:ins w:id="361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C52AD5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611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10915D4" w14:textId="77777777" w:rsidR="00AD7575" w:rsidRPr="0005057D" w:rsidRDefault="00AD7575" w:rsidP="004E64AF">
            <w:pPr>
              <w:pStyle w:val="tabletext11"/>
              <w:jc w:val="right"/>
              <w:rPr>
                <w:ins w:id="3612" w:author="Author"/>
              </w:rPr>
            </w:pPr>
            <w:ins w:id="3613" w:author="Author">
              <w:r w:rsidRPr="0005057D">
                <w:rPr>
                  <w:rFonts w:cs="Arial"/>
                  <w:color w:val="000000"/>
                  <w:szCs w:val="18"/>
                </w:rPr>
                <w:t>31.23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9747CD" w14:textId="77777777" w:rsidR="00AD7575" w:rsidRPr="0005057D" w:rsidRDefault="00AD7575" w:rsidP="004E64AF">
            <w:pPr>
              <w:pStyle w:val="tabletext11"/>
              <w:rPr>
                <w:ins w:id="361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AA3887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615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F47373C" w14:textId="77777777" w:rsidR="00AD7575" w:rsidRPr="0005057D" w:rsidRDefault="00AD7575" w:rsidP="004E64AF">
            <w:pPr>
              <w:pStyle w:val="tabletext11"/>
              <w:jc w:val="right"/>
              <w:rPr>
                <w:ins w:id="3616" w:author="Author"/>
              </w:rPr>
            </w:pPr>
            <w:ins w:id="3617" w:author="Author">
              <w:r w:rsidRPr="0005057D">
                <w:rPr>
                  <w:rFonts w:cs="Arial"/>
                  <w:color w:val="000000"/>
                  <w:szCs w:val="18"/>
                </w:rPr>
                <w:t>23.33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1EC85F" w14:textId="77777777" w:rsidR="00AD7575" w:rsidRPr="0005057D" w:rsidRDefault="00AD7575" w:rsidP="004E64AF">
            <w:pPr>
              <w:pStyle w:val="tabletext11"/>
              <w:rPr>
                <w:ins w:id="3618" w:author="Author"/>
              </w:rPr>
            </w:pPr>
          </w:p>
        </w:tc>
      </w:tr>
      <w:tr w:rsidR="00AD7575" w:rsidRPr="0005057D" w14:paraId="397BC83D" w14:textId="77777777" w:rsidTr="004E64AF">
        <w:trPr>
          <w:cantSplit/>
          <w:trHeight w:val="190"/>
          <w:ins w:id="3619" w:author="Author"/>
        </w:trPr>
        <w:tc>
          <w:tcPr>
            <w:tcW w:w="200" w:type="dxa"/>
          </w:tcPr>
          <w:p w14:paraId="7C789AD5" w14:textId="77777777" w:rsidR="00AD7575" w:rsidRPr="0005057D" w:rsidRDefault="00AD7575" w:rsidP="004E64AF">
            <w:pPr>
              <w:pStyle w:val="tabletext11"/>
              <w:rPr>
                <w:ins w:id="36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D8C501" w14:textId="77777777" w:rsidR="00AD7575" w:rsidRPr="0005057D" w:rsidRDefault="00AD7575" w:rsidP="004E64AF">
            <w:pPr>
              <w:pStyle w:val="tabletext11"/>
              <w:jc w:val="center"/>
              <w:rPr>
                <w:ins w:id="362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4C0A994B" w14:textId="77777777" w:rsidR="00AD7575" w:rsidRPr="0005057D" w:rsidRDefault="00AD7575" w:rsidP="004E64AF">
            <w:pPr>
              <w:pStyle w:val="tabletext11"/>
              <w:jc w:val="right"/>
              <w:rPr>
                <w:ins w:id="3622" w:author="Author"/>
              </w:rPr>
            </w:pPr>
            <w:ins w:id="3623" w:author="Author">
              <w:r w:rsidRPr="0005057D">
                <w:t>125,000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A7BB98" w14:textId="77777777" w:rsidR="00AD7575" w:rsidRPr="0005057D" w:rsidRDefault="00AD7575" w:rsidP="004E64AF">
            <w:pPr>
              <w:pStyle w:val="tabletext11"/>
              <w:rPr>
                <w:ins w:id="362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D49EE5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625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5E08784" w14:textId="77777777" w:rsidR="00AD7575" w:rsidRPr="0005057D" w:rsidRDefault="00AD7575" w:rsidP="004E64AF">
            <w:pPr>
              <w:pStyle w:val="tabletext11"/>
              <w:jc w:val="right"/>
              <w:rPr>
                <w:ins w:id="3626" w:author="Author"/>
              </w:rPr>
            </w:pPr>
            <w:ins w:id="3627" w:author="Author">
              <w:r w:rsidRPr="0005057D">
                <w:rPr>
                  <w:rFonts w:cs="Arial"/>
                  <w:color w:val="000000"/>
                  <w:szCs w:val="18"/>
                </w:rPr>
                <w:t>37.18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BBA200" w14:textId="77777777" w:rsidR="00AD7575" w:rsidRPr="0005057D" w:rsidRDefault="00AD7575" w:rsidP="004E64AF">
            <w:pPr>
              <w:pStyle w:val="tabletext11"/>
              <w:rPr>
                <w:ins w:id="362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42CC0A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629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9A8700" w14:textId="77777777" w:rsidR="00AD7575" w:rsidRPr="0005057D" w:rsidRDefault="00AD7575" w:rsidP="004E64AF">
            <w:pPr>
              <w:pStyle w:val="tabletext11"/>
              <w:jc w:val="right"/>
              <w:rPr>
                <w:ins w:id="3630" w:author="Author"/>
              </w:rPr>
            </w:pPr>
            <w:ins w:id="3631" w:author="Author">
              <w:r w:rsidRPr="0005057D">
                <w:rPr>
                  <w:rFonts w:cs="Arial"/>
                  <w:color w:val="000000"/>
                  <w:szCs w:val="18"/>
                </w:rPr>
                <w:t>27.36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3A1670" w14:textId="77777777" w:rsidR="00AD7575" w:rsidRPr="0005057D" w:rsidRDefault="00AD7575" w:rsidP="004E64AF">
            <w:pPr>
              <w:pStyle w:val="tabletext11"/>
              <w:rPr>
                <w:ins w:id="3632" w:author="Author"/>
              </w:rPr>
            </w:pPr>
          </w:p>
        </w:tc>
      </w:tr>
      <w:tr w:rsidR="00AD7575" w:rsidRPr="0005057D" w14:paraId="59273C19" w14:textId="77777777" w:rsidTr="004E64AF">
        <w:trPr>
          <w:cantSplit/>
          <w:trHeight w:val="190"/>
          <w:ins w:id="3633" w:author="Author"/>
        </w:trPr>
        <w:tc>
          <w:tcPr>
            <w:tcW w:w="200" w:type="dxa"/>
          </w:tcPr>
          <w:p w14:paraId="5CBDA83F" w14:textId="77777777" w:rsidR="00AD7575" w:rsidRPr="0005057D" w:rsidRDefault="00AD7575" w:rsidP="004E64AF">
            <w:pPr>
              <w:pStyle w:val="tabletext11"/>
              <w:rPr>
                <w:ins w:id="36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EC5BCA" w14:textId="77777777" w:rsidR="00AD7575" w:rsidRPr="0005057D" w:rsidRDefault="00AD7575" w:rsidP="004E64AF">
            <w:pPr>
              <w:pStyle w:val="tabletext11"/>
              <w:jc w:val="center"/>
              <w:rPr>
                <w:ins w:id="363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08A4B97" w14:textId="77777777" w:rsidR="00AD7575" w:rsidRPr="0005057D" w:rsidRDefault="00AD7575" w:rsidP="004E64AF">
            <w:pPr>
              <w:pStyle w:val="tabletext11"/>
              <w:jc w:val="right"/>
              <w:rPr>
                <w:ins w:id="3636" w:author="Author"/>
              </w:rPr>
            </w:pPr>
            <w:ins w:id="3637" w:author="Author">
              <w:r w:rsidRPr="0005057D">
                <w:t>150,000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82DFC3" w14:textId="77777777" w:rsidR="00AD7575" w:rsidRPr="0005057D" w:rsidRDefault="00AD7575" w:rsidP="004E64AF">
            <w:pPr>
              <w:pStyle w:val="tabletext11"/>
              <w:rPr>
                <w:ins w:id="363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CEF1B7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639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D1BC3F6" w14:textId="77777777" w:rsidR="00AD7575" w:rsidRPr="0005057D" w:rsidRDefault="00AD7575" w:rsidP="004E64AF">
            <w:pPr>
              <w:pStyle w:val="tabletext11"/>
              <w:jc w:val="right"/>
              <w:rPr>
                <w:ins w:id="3640" w:author="Author"/>
              </w:rPr>
            </w:pPr>
            <w:ins w:id="3641" w:author="Author">
              <w:r w:rsidRPr="0005057D">
                <w:rPr>
                  <w:rFonts w:cs="Arial"/>
                  <w:color w:val="000000"/>
                  <w:szCs w:val="18"/>
                </w:rPr>
                <w:t>44.12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397CF8" w14:textId="77777777" w:rsidR="00AD7575" w:rsidRPr="0005057D" w:rsidRDefault="00AD7575" w:rsidP="004E64AF">
            <w:pPr>
              <w:pStyle w:val="tabletext11"/>
              <w:rPr>
                <w:ins w:id="364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7C36AC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643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54A32A3" w14:textId="77777777" w:rsidR="00AD7575" w:rsidRPr="0005057D" w:rsidRDefault="00AD7575" w:rsidP="004E64AF">
            <w:pPr>
              <w:pStyle w:val="tabletext11"/>
              <w:jc w:val="right"/>
              <w:rPr>
                <w:ins w:id="3644" w:author="Author"/>
              </w:rPr>
            </w:pPr>
            <w:ins w:id="3645" w:author="Author">
              <w:r w:rsidRPr="0005057D">
                <w:rPr>
                  <w:rFonts w:cs="Arial"/>
                  <w:color w:val="000000"/>
                  <w:szCs w:val="18"/>
                </w:rPr>
                <w:t>32.01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855C00" w14:textId="77777777" w:rsidR="00AD7575" w:rsidRPr="0005057D" w:rsidRDefault="00AD7575" w:rsidP="004E64AF">
            <w:pPr>
              <w:pStyle w:val="tabletext11"/>
              <w:rPr>
                <w:ins w:id="3646" w:author="Author"/>
              </w:rPr>
            </w:pPr>
          </w:p>
        </w:tc>
      </w:tr>
      <w:tr w:rsidR="00AD7575" w:rsidRPr="0005057D" w14:paraId="68F3A52E" w14:textId="77777777" w:rsidTr="004E64AF">
        <w:trPr>
          <w:cantSplit/>
          <w:trHeight w:val="190"/>
          <w:ins w:id="3647" w:author="Author"/>
        </w:trPr>
        <w:tc>
          <w:tcPr>
            <w:tcW w:w="200" w:type="dxa"/>
          </w:tcPr>
          <w:p w14:paraId="51396B97" w14:textId="77777777" w:rsidR="00AD7575" w:rsidRPr="0005057D" w:rsidRDefault="00AD7575" w:rsidP="004E64AF">
            <w:pPr>
              <w:pStyle w:val="tabletext11"/>
              <w:rPr>
                <w:ins w:id="36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E157E6" w14:textId="77777777" w:rsidR="00AD7575" w:rsidRPr="0005057D" w:rsidRDefault="00AD7575" w:rsidP="004E64AF">
            <w:pPr>
              <w:pStyle w:val="tabletext11"/>
              <w:jc w:val="center"/>
              <w:rPr>
                <w:ins w:id="364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39F5D671" w14:textId="77777777" w:rsidR="00AD7575" w:rsidRPr="0005057D" w:rsidRDefault="00AD7575" w:rsidP="004E64AF">
            <w:pPr>
              <w:pStyle w:val="tabletext11"/>
              <w:jc w:val="right"/>
              <w:rPr>
                <w:ins w:id="3650" w:author="Author"/>
              </w:rPr>
            </w:pPr>
            <w:ins w:id="3651" w:author="Author">
              <w:r w:rsidRPr="0005057D">
                <w:t>200,000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307642" w14:textId="77777777" w:rsidR="00AD7575" w:rsidRPr="0005057D" w:rsidRDefault="00AD7575" w:rsidP="004E64AF">
            <w:pPr>
              <w:pStyle w:val="tabletext11"/>
              <w:rPr>
                <w:ins w:id="365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358737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653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590F629" w14:textId="77777777" w:rsidR="00AD7575" w:rsidRPr="0005057D" w:rsidRDefault="00AD7575" w:rsidP="004E64AF">
            <w:pPr>
              <w:pStyle w:val="tabletext11"/>
              <w:jc w:val="right"/>
              <w:rPr>
                <w:ins w:id="3654" w:author="Author"/>
              </w:rPr>
            </w:pPr>
            <w:ins w:id="3655" w:author="Author">
              <w:r w:rsidRPr="0005057D">
                <w:rPr>
                  <w:rFonts w:cs="Arial"/>
                  <w:color w:val="000000"/>
                  <w:szCs w:val="18"/>
                </w:rPr>
                <w:t>56.67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40710B" w14:textId="77777777" w:rsidR="00AD7575" w:rsidRPr="0005057D" w:rsidRDefault="00AD7575" w:rsidP="004E64AF">
            <w:pPr>
              <w:pStyle w:val="tabletext11"/>
              <w:rPr>
                <w:ins w:id="365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3D66ED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657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2A240DB" w14:textId="77777777" w:rsidR="00AD7575" w:rsidRPr="0005057D" w:rsidRDefault="00AD7575" w:rsidP="004E64AF">
            <w:pPr>
              <w:pStyle w:val="tabletext11"/>
              <w:jc w:val="right"/>
              <w:rPr>
                <w:ins w:id="3658" w:author="Author"/>
              </w:rPr>
            </w:pPr>
            <w:ins w:id="3659" w:author="Author">
              <w:r w:rsidRPr="0005057D">
                <w:rPr>
                  <w:rFonts w:cs="Arial"/>
                  <w:color w:val="000000"/>
                  <w:szCs w:val="18"/>
                </w:rPr>
                <w:t>40.37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9ED238" w14:textId="77777777" w:rsidR="00AD7575" w:rsidRPr="0005057D" w:rsidRDefault="00AD7575" w:rsidP="004E64AF">
            <w:pPr>
              <w:pStyle w:val="tabletext11"/>
              <w:rPr>
                <w:ins w:id="3660" w:author="Author"/>
              </w:rPr>
            </w:pPr>
          </w:p>
        </w:tc>
      </w:tr>
      <w:tr w:rsidR="00AD7575" w:rsidRPr="0005057D" w14:paraId="214D6EF1" w14:textId="77777777" w:rsidTr="004E64AF">
        <w:trPr>
          <w:cantSplit/>
          <w:trHeight w:val="190"/>
          <w:ins w:id="3661" w:author="Author"/>
        </w:trPr>
        <w:tc>
          <w:tcPr>
            <w:tcW w:w="200" w:type="dxa"/>
          </w:tcPr>
          <w:p w14:paraId="6614B2D8" w14:textId="77777777" w:rsidR="00AD7575" w:rsidRPr="0005057D" w:rsidRDefault="00AD7575" w:rsidP="004E64AF">
            <w:pPr>
              <w:pStyle w:val="tabletext11"/>
              <w:rPr>
                <w:ins w:id="36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1E0034" w14:textId="77777777" w:rsidR="00AD7575" w:rsidRPr="0005057D" w:rsidRDefault="00AD7575" w:rsidP="004E64AF">
            <w:pPr>
              <w:pStyle w:val="tabletext11"/>
              <w:jc w:val="center"/>
              <w:rPr>
                <w:ins w:id="366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0FAAEC4" w14:textId="77777777" w:rsidR="00AD7575" w:rsidRPr="0005057D" w:rsidRDefault="00AD7575" w:rsidP="004E64AF">
            <w:pPr>
              <w:pStyle w:val="tabletext11"/>
              <w:jc w:val="right"/>
              <w:rPr>
                <w:ins w:id="3664" w:author="Author"/>
              </w:rPr>
            </w:pPr>
            <w:ins w:id="3665" w:author="Author">
              <w:r w:rsidRPr="0005057D">
                <w:t>250,000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0F9A46" w14:textId="77777777" w:rsidR="00AD7575" w:rsidRPr="0005057D" w:rsidRDefault="00AD7575" w:rsidP="004E64AF">
            <w:pPr>
              <w:pStyle w:val="tabletext11"/>
              <w:rPr>
                <w:ins w:id="366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9E600C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667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D7866D" w14:textId="77777777" w:rsidR="00AD7575" w:rsidRPr="0005057D" w:rsidRDefault="00AD7575" w:rsidP="004E64AF">
            <w:pPr>
              <w:pStyle w:val="tabletext11"/>
              <w:jc w:val="right"/>
              <w:rPr>
                <w:ins w:id="3668" w:author="Author"/>
              </w:rPr>
            </w:pPr>
            <w:ins w:id="3669" w:author="Author">
              <w:r w:rsidRPr="0005057D">
                <w:rPr>
                  <w:rFonts w:cs="Arial"/>
                  <w:color w:val="000000"/>
                  <w:szCs w:val="18"/>
                </w:rPr>
                <w:t>66.22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4CC3D0" w14:textId="77777777" w:rsidR="00AD7575" w:rsidRPr="0005057D" w:rsidRDefault="00AD7575" w:rsidP="004E64AF">
            <w:pPr>
              <w:pStyle w:val="tabletext11"/>
              <w:rPr>
                <w:ins w:id="367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00CF96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671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028A334" w14:textId="77777777" w:rsidR="00AD7575" w:rsidRPr="0005057D" w:rsidRDefault="00AD7575" w:rsidP="004E64AF">
            <w:pPr>
              <w:pStyle w:val="tabletext11"/>
              <w:jc w:val="right"/>
              <w:rPr>
                <w:ins w:id="3672" w:author="Author"/>
              </w:rPr>
            </w:pPr>
            <w:ins w:id="3673" w:author="Author">
              <w:r w:rsidRPr="0005057D">
                <w:rPr>
                  <w:rFonts w:cs="Arial"/>
                  <w:color w:val="000000"/>
                  <w:szCs w:val="18"/>
                </w:rPr>
                <w:t>46.72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09E972" w14:textId="77777777" w:rsidR="00AD7575" w:rsidRPr="0005057D" w:rsidRDefault="00AD7575" w:rsidP="004E64AF">
            <w:pPr>
              <w:pStyle w:val="tabletext11"/>
              <w:rPr>
                <w:ins w:id="3674" w:author="Author"/>
              </w:rPr>
            </w:pPr>
          </w:p>
        </w:tc>
      </w:tr>
      <w:tr w:rsidR="00AD7575" w:rsidRPr="0005057D" w14:paraId="643CE7AE" w14:textId="77777777" w:rsidTr="004E64AF">
        <w:trPr>
          <w:cantSplit/>
          <w:trHeight w:val="190"/>
          <w:ins w:id="3675" w:author="Author"/>
        </w:trPr>
        <w:tc>
          <w:tcPr>
            <w:tcW w:w="200" w:type="dxa"/>
          </w:tcPr>
          <w:p w14:paraId="32A5D3B1" w14:textId="77777777" w:rsidR="00AD7575" w:rsidRPr="0005057D" w:rsidRDefault="00AD7575" w:rsidP="004E64AF">
            <w:pPr>
              <w:pStyle w:val="tabletext11"/>
              <w:rPr>
                <w:ins w:id="36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B6F35C" w14:textId="77777777" w:rsidR="00AD7575" w:rsidRPr="0005057D" w:rsidRDefault="00AD7575" w:rsidP="004E64AF">
            <w:pPr>
              <w:pStyle w:val="tabletext11"/>
              <w:jc w:val="center"/>
              <w:rPr>
                <w:ins w:id="367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6BA2E3E4" w14:textId="77777777" w:rsidR="00AD7575" w:rsidRPr="0005057D" w:rsidRDefault="00AD7575" w:rsidP="004E64AF">
            <w:pPr>
              <w:pStyle w:val="tabletext11"/>
              <w:jc w:val="right"/>
              <w:rPr>
                <w:ins w:id="3678" w:author="Author"/>
              </w:rPr>
            </w:pPr>
            <w:ins w:id="3679" w:author="Author">
              <w:r w:rsidRPr="0005057D">
                <w:t>300,000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0D8901" w14:textId="77777777" w:rsidR="00AD7575" w:rsidRPr="0005057D" w:rsidRDefault="00AD7575" w:rsidP="004E64AF">
            <w:pPr>
              <w:pStyle w:val="tabletext11"/>
              <w:rPr>
                <w:ins w:id="368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4DC9DA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681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845658B" w14:textId="77777777" w:rsidR="00AD7575" w:rsidRPr="0005057D" w:rsidRDefault="00AD7575" w:rsidP="004E64AF">
            <w:pPr>
              <w:pStyle w:val="tabletext11"/>
              <w:jc w:val="right"/>
              <w:rPr>
                <w:ins w:id="3682" w:author="Author"/>
              </w:rPr>
            </w:pPr>
            <w:ins w:id="3683" w:author="Author">
              <w:r w:rsidRPr="0005057D">
                <w:rPr>
                  <w:rFonts w:cs="Arial"/>
                  <w:color w:val="000000"/>
                  <w:szCs w:val="18"/>
                </w:rPr>
                <w:t>74.92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556BEB" w14:textId="77777777" w:rsidR="00AD7575" w:rsidRPr="0005057D" w:rsidRDefault="00AD7575" w:rsidP="004E64AF">
            <w:pPr>
              <w:pStyle w:val="tabletext11"/>
              <w:rPr>
                <w:ins w:id="368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1A2230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685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E9E632E" w14:textId="77777777" w:rsidR="00AD7575" w:rsidRPr="0005057D" w:rsidRDefault="00AD7575" w:rsidP="004E64AF">
            <w:pPr>
              <w:pStyle w:val="tabletext11"/>
              <w:jc w:val="right"/>
              <w:rPr>
                <w:ins w:id="3686" w:author="Author"/>
              </w:rPr>
            </w:pPr>
            <w:ins w:id="3687" w:author="Author">
              <w:r w:rsidRPr="0005057D">
                <w:rPr>
                  <w:rFonts w:cs="Arial"/>
                  <w:color w:val="000000"/>
                  <w:szCs w:val="18"/>
                </w:rPr>
                <w:t>52.51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4FAA16" w14:textId="77777777" w:rsidR="00AD7575" w:rsidRPr="0005057D" w:rsidRDefault="00AD7575" w:rsidP="004E64AF">
            <w:pPr>
              <w:pStyle w:val="tabletext11"/>
              <w:rPr>
                <w:ins w:id="3688" w:author="Author"/>
              </w:rPr>
            </w:pPr>
          </w:p>
        </w:tc>
      </w:tr>
      <w:tr w:rsidR="00AD7575" w:rsidRPr="0005057D" w14:paraId="0FFF88E0" w14:textId="77777777" w:rsidTr="004E64AF">
        <w:trPr>
          <w:cantSplit/>
          <w:trHeight w:val="190"/>
          <w:ins w:id="3689" w:author="Author"/>
        </w:trPr>
        <w:tc>
          <w:tcPr>
            <w:tcW w:w="200" w:type="dxa"/>
          </w:tcPr>
          <w:p w14:paraId="0F90E850" w14:textId="77777777" w:rsidR="00AD7575" w:rsidRPr="0005057D" w:rsidRDefault="00AD7575" w:rsidP="004E64AF">
            <w:pPr>
              <w:pStyle w:val="tabletext11"/>
              <w:rPr>
                <w:ins w:id="36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2D0055" w14:textId="77777777" w:rsidR="00AD7575" w:rsidRPr="0005057D" w:rsidRDefault="00AD7575" w:rsidP="004E64AF">
            <w:pPr>
              <w:pStyle w:val="tabletext11"/>
              <w:jc w:val="center"/>
              <w:rPr>
                <w:ins w:id="369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6A728A5A" w14:textId="77777777" w:rsidR="00AD7575" w:rsidRPr="0005057D" w:rsidRDefault="00AD7575" w:rsidP="004E64AF">
            <w:pPr>
              <w:pStyle w:val="tabletext11"/>
              <w:jc w:val="right"/>
              <w:rPr>
                <w:ins w:id="3692" w:author="Author"/>
              </w:rPr>
            </w:pPr>
            <w:ins w:id="3693" w:author="Author">
              <w:r w:rsidRPr="0005057D">
                <w:t>350,000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3297DB" w14:textId="77777777" w:rsidR="00AD7575" w:rsidRPr="0005057D" w:rsidRDefault="00AD7575" w:rsidP="004E64AF">
            <w:pPr>
              <w:pStyle w:val="tabletext11"/>
              <w:rPr>
                <w:ins w:id="369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F87B61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695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9A23BBD" w14:textId="77777777" w:rsidR="00AD7575" w:rsidRPr="0005057D" w:rsidRDefault="00AD7575" w:rsidP="004E64AF">
            <w:pPr>
              <w:pStyle w:val="tabletext11"/>
              <w:jc w:val="right"/>
              <w:rPr>
                <w:ins w:id="3696" w:author="Author"/>
              </w:rPr>
            </w:pPr>
            <w:ins w:id="3697" w:author="Author">
              <w:r w:rsidRPr="0005057D">
                <w:rPr>
                  <w:rFonts w:cs="Arial"/>
                  <w:color w:val="000000"/>
                  <w:szCs w:val="18"/>
                </w:rPr>
                <w:t>81.59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DA931B" w14:textId="77777777" w:rsidR="00AD7575" w:rsidRPr="0005057D" w:rsidRDefault="00AD7575" w:rsidP="004E64AF">
            <w:pPr>
              <w:pStyle w:val="tabletext11"/>
              <w:rPr>
                <w:ins w:id="369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4A5DA9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699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2F7D09F" w14:textId="77777777" w:rsidR="00AD7575" w:rsidRPr="0005057D" w:rsidRDefault="00AD7575" w:rsidP="004E64AF">
            <w:pPr>
              <w:pStyle w:val="tabletext11"/>
              <w:jc w:val="right"/>
              <w:rPr>
                <w:ins w:id="3700" w:author="Author"/>
              </w:rPr>
            </w:pPr>
            <w:ins w:id="3701" w:author="Author">
              <w:r w:rsidRPr="0005057D">
                <w:rPr>
                  <w:rFonts w:cs="Arial"/>
                  <w:color w:val="000000"/>
                  <w:szCs w:val="18"/>
                </w:rPr>
                <w:t>56.94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0B2E63" w14:textId="77777777" w:rsidR="00AD7575" w:rsidRPr="0005057D" w:rsidRDefault="00AD7575" w:rsidP="004E64AF">
            <w:pPr>
              <w:pStyle w:val="tabletext11"/>
              <w:rPr>
                <w:ins w:id="3702" w:author="Author"/>
              </w:rPr>
            </w:pPr>
          </w:p>
        </w:tc>
      </w:tr>
      <w:tr w:rsidR="00AD7575" w:rsidRPr="0005057D" w14:paraId="27AA97A6" w14:textId="77777777" w:rsidTr="004E64AF">
        <w:trPr>
          <w:cantSplit/>
          <w:trHeight w:val="190"/>
          <w:ins w:id="3703" w:author="Author"/>
        </w:trPr>
        <w:tc>
          <w:tcPr>
            <w:tcW w:w="200" w:type="dxa"/>
          </w:tcPr>
          <w:p w14:paraId="5932A4FB" w14:textId="77777777" w:rsidR="00AD7575" w:rsidRPr="0005057D" w:rsidRDefault="00AD7575" w:rsidP="004E64AF">
            <w:pPr>
              <w:pStyle w:val="tabletext11"/>
              <w:rPr>
                <w:ins w:id="37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F02673" w14:textId="77777777" w:rsidR="00AD7575" w:rsidRPr="0005057D" w:rsidRDefault="00AD7575" w:rsidP="004E64AF">
            <w:pPr>
              <w:pStyle w:val="tabletext11"/>
              <w:jc w:val="center"/>
              <w:rPr>
                <w:ins w:id="370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45FFC785" w14:textId="77777777" w:rsidR="00AD7575" w:rsidRPr="0005057D" w:rsidRDefault="00AD7575" w:rsidP="004E64AF">
            <w:pPr>
              <w:pStyle w:val="tabletext11"/>
              <w:jc w:val="right"/>
              <w:rPr>
                <w:ins w:id="3706" w:author="Author"/>
              </w:rPr>
            </w:pPr>
            <w:ins w:id="3707" w:author="Author">
              <w:r w:rsidRPr="0005057D">
                <w:t>400,000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960692" w14:textId="77777777" w:rsidR="00AD7575" w:rsidRPr="0005057D" w:rsidRDefault="00AD7575" w:rsidP="004E64AF">
            <w:pPr>
              <w:pStyle w:val="tabletext11"/>
              <w:rPr>
                <w:ins w:id="370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86CCEF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709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C70A1A6" w14:textId="77777777" w:rsidR="00AD7575" w:rsidRPr="0005057D" w:rsidRDefault="00AD7575" w:rsidP="004E64AF">
            <w:pPr>
              <w:pStyle w:val="tabletext11"/>
              <w:jc w:val="right"/>
              <w:rPr>
                <w:ins w:id="3710" w:author="Author"/>
              </w:rPr>
            </w:pPr>
            <w:ins w:id="3711" w:author="Author">
              <w:r w:rsidRPr="0005057D">
                <w:rPr>
                  <w:rFonts w:cs="Arial"/>
                  <w:color w:val="000000"/>
                  <w:szCs w:val="18"/>
                </w:rPr>
                <w:t>88.14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F644D2" w14:textId="77777777" w:rsidR="00AD7575" w:rsidRPr="0005057D" w:rsidRDefault="00AD7575" w:rsidP="004E64AF">
            <w:pPr>
              <w:pStyle w:val="tabletext11"/>
              <w:rPr>
                <w:ins w:id="371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BAF079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713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7A83708" w14:textId="77777777" w:rsidR="00AD7575" w:rsidRPr="0005057D" w:rsidRDefault="00AD7575" w:rsidP="004E64AF">
            <w:pPr>
              <w:pStyle w:val="tabletext11"/>
              <w:jc w:val="right"/>
              <w:rPr>
                <w:ins w:id="3714" w:author="Author"/>
              </w:rPr>
            </w:pPr>
            <w:ins w:id="3715" w:author="Author">
              <w:r w:rsidRPr="0005057D">
                <w:rPr>
                  <w:rFonts w:cs="Arial"/>
                  <w:color w:val="000000"/>
                  <w:szCs w:val="18"/>
                </w:rPr>
                <w:t>61.30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542F62" w14:textId="77777777" w:rsidR="00AD7575" w:rsidRPr="0005057D" w:rsidRDefault="00AD7575" w:rsidP="004E64AF">
            <w:pPr>
              <w:pStyle w:val="tabletext11"/>
              <w:rPr>
                <w:ins w:id="3716" w:author="Author"/>
              </w:rPr>
            </w:pPr>
          </w:p>
        </w:tc>
      </w:tr>
      <w:tr w:rsidR="00AD7575" w:rsidRPr="0005057D" w14:paraId="50266E60" w14:textId="77777777" w:rsidTr="004E64AF">
        <w:trPr>
          <w:cantSplit/>
          <w:trHeight w:val="190"/>
          <w:ins w:id="3717" w:author="Author"/>
        </w:trPr>
        <w:tc>
          <w:tcPr>
            <w:tcW w:w="200" w:type="dxa"/>
          </w:tcPr>
          <w:p w14:paraId="56887500" w14:textId="77777777" w:rsidR="00AD7575" w:rsidRPr="0005057D" w:rsidRDefault="00AD7575" w:rsidP="004E64AF">
            <w:pPr>
              <w:pStyle w:val="tabletext11"/>
              <w:rPr>
                <w:ins w:id="37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FD5598" w14:textId="77777777" w:rsidR="00AD7575" w:rsidRPr="0005057D" w:rsidRDefault="00AD7575" w:rsidP="004E64AF">
            <w:pPr>
              <w:pStyle w:val="tabletext11"/>
              <w:jc w:val="center"/>
              <w:rPr>
                <w:ins w:id="371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50C984D4" w14:textId="77777777" w:rsidR="00AD7575" w:rsidRPr="0005057D" w:rsidRDefault="00AD7575" w:rsidP="004E64AF">
            <w:pPr>
              <w:pStyle w:val="tabletext11"/>
              <w:jc w:val="right"/>
              <w:rPr>
                <w:ins w:id="3720" w:author="Author"/>
              </w:rPr>
            </w:pPr>
            <w:ins w:id="3721" w:author="Author">
              <w:r w:rsidRPr="0005057D">
                <w:t>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F9A656" w14:textId="77777777" w:rsidR="00AD7575" w:rsidRPr="0005057D" w:rsidRDefault="00AD7575" w:rsidP="004E64AF">
            <w:pPr>
              <w:pStyle w:val="tabletext11"/>
              <w:rPr>
                <w:ins w:id="372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6F0B9B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723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81D1565" w14:textId="77777777" w:rsidR="00AD7575" w:rsidRPr="0005057D" w:rsidRDefault="00AD7575" w:rsidP="004E64AF">
            <w:pPr>
              <w:pStyle w:val="tabletext11"/>
              <w:jc w:val="right"/>
              <w:rPr>
                <w:ins w:id="3724" w:author="Author"/>
              </w:rPr>
            </w:pPr>
            <w:ins w:id="3725" w:author="Author">
              <w:r w:rsidRPr="0005057D">
                <w:rPr>
                  <w:rFonts w:cs="Arial"/>
                  <w:color w:val="000000"/>
                  <w:szCs w:val="18"/>
                </w:rPr>
                <w:t>96.67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CAA699" w14:textId="77777777" w:rsidR="00AD7575" w:rsidRPr="0005057D" w:rsidRDefault="00AD7575" w:rsidP="004E64AF">
            <w:pPr>
              <w:pStyle w:val="tabletext11"/>
              <w:rPr>
                <w:ins w:id="372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660C6E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727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8F7B16E" w14:textId="77777777" w:rsidR="00AD7575" w:rsidRPr="0005057D" w:rsidRDefault="00AD7575" w:rsidP="004E64AF">
            <w:pPr>
              <w:pStyle w:val="tabletext11"/>
              <w:jc w:val="right"/>
              <w:rPr>
                <w:ins w:id="3728" w:author="Author"/>
              </w:rPr>
            </w:pPr>
            <w:ins w:id="3729" w:author="Author">
              <w:r w:rsidRPr="0005057D">
                <w:rPr>
                  <w:rFonts w:cs="Arial"/>
                  <w:color w:val="000000"/>
                  <w:szCs w:val="18"/>
                </w:rPr>
                <w:t>66.96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5E77CA" w14:textId="77777777" w:rsidR="00AD7575" w:rsidRPr="0005057D" w:rsidRDefault="00AD7575" w:rsidP="004E64AF">
            <w:pPr>
              <w:pStyle w:val="tabletext11"/>
              <w:rPr>
                <w:ins w:id="3730" w:author="Author"/>
              </w:rPr>
            </w:pPr>
          </w:p>
        </w:tc>
      </w:tr>
      <w:tr w:rsidR="00AD7575" w:rsidRPr="0005057D" w14:paraId="1BCEDA77" w14:textId="77777777" w:rsidTr="004E64AF">
        <w:trPr>
          <w:cantSplit/>
          <w:trHeight w:val="190"/>
          <w:ins w:id="3731" w:author="Author"/>
        </w:trPr>
        <w:tc>
          <w:tcPr>
            <w:tcW w:w="200" w:type="dxa"/>
          </w:tcPr>
          <w:p w14:paraId="6D654B96" w14:textId="77777777" w:rsidR="00AD7575" w:rsidRPr="0005057D" w:rsidRDefault="00AD7575" w:rsidP="004E64AF">
            <w:pPr>
              <w:pStyle w:val="tabletext11"/>
              <w:rPr>
                <w:ins w:id="37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11BD37" w14:textId="77777777" w:rsidR="00AD7575" w:rsidRPr="0005057D" w:rsidRDefault="00AD7575" w:rsidP="004E64AF">
            <w:pPr>
              <w:pStyle w:val="tabletext11"/>
              <w:jc w:val="center"/>
              <w:rPr>
                <w:ins w:id="373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5D94CD68" w14:textId="77777777" w:rsidR="00AD7575" w:rsidRPr="0005057D" w:rsidRDefault="00AD7575" w:rsidP="004E64AF">
            <w:pPr>
              <w:pStyle w:val="tabletext11"/>
              <w:jc w:val="right"/>
              <w:rPr>
                <w:ins w:id="3734" w:author="Author"/>
              </w:rPr>
            </w:pPr>
            <w:ins w:id="3735" w:author="Author">
              <w:r w:rsidRPr="0005057D">
                <w:t>600,000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98F43C" w14:textId="77777777" w:rsidR="00AD7575" w:rsidRPr="0005057D" w:rsidRDefault="00AD7575" w:rsidP="004E64AF">
            <w:pPr>
              <w:pStyle w:val="tabletext11"/>
              <w:rPr>
                <w:ins w:id="373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DE7963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737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FE3B1C4" w14:textId="77777777" w:rsidR="00AD7575" w:rsidRPr="0005057D" w:rsidRDefault="00AD7575" w:rsidP="004E64AF">
            <w:pPr>
              <w:pStyle w:val="tabletext11"/>
              <w:jc w:val="right"/>
              <w:rPr>
                <w:ins w:id="3738" w:author="Author"/>
              </w:rPr>
            </w:pPr>
            <w:ins w:id="3739" w:author="Author">
              <w:r w:rsidRPr="0005057D">
                <w:rPr>
                  <w:rFonts w:cs="Arial"/>
                  <w:color w:val="000000"/>
                  <w:szCs w:val="18"/>
                </w:rPr>
                <w:t>104.05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278E22" w14:textId="77777777" w:rsidR="00AD7575" w:rsidRPr="0005057D" w:rsidRDefault="00AD7575" w:rsidP="004E64AF">
            <w:pPr>
              <w:pStyle w:val="tabletext11"/>
              <w:rPr>
                <w:ins w:id="374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8497B4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741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6BC96D9" w14:textId="77777777" w:rsidR="00AD7575" w:rsidRPr="0005057D" w:rsidRDefault="00AD7575" w:rsidP="004E64AF">
            <w:pPr>
              <w:pStyle w:val="tabletext11"/>
              <w:jc w:val="right"/>
              <w:rPr>
                <w:ins w:id="3742" w:author="Author"/>
              </w:rPr>
            </w:pPr>
            <w:ins w:id="3743" w:author="Author">
              <w:r w:rsidRPr="0005057D">
                <w:rPr>
                  <w:rFonts w:cs="Arial"/>
                  <w:color w:val="000000"/>
                  <w:szCs w:val="18"/>
                </w:rPr>
                <w:t>71.86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F40775" w14:textId="77777777" w:rsidR="00AD7575" w:rsidRPr="0005057D" w:rsidRDefault="00AD7575" w:rsidP="004E64AF">
            <w:pPr>
              <w:pStyle w:val="tabletext11"/>
              <w:rPr>
                <w:ins w:id="3744" w:author="Author"/>
              </w:rPr>
            </w:pPr>
          </w:p>
        </w:tc>
      </w:tr>
      <w:tr w:rsidR="00AD7575" w:rsidRPr="0005057D" w14:paraId="24E0F47D" w14:textId="77777777" w:rsidTr="004E64AF">
        <w:trPr>
          <w:cantSplit/>
          <w:trHeight w:val="190"/>
          <w:ins w:id="3745" w:author="Author"/>
        </w:trPr>
        <w:tc>
          <w:tcPr>
            <w:tcW w:w="200" w:type="dxa"/>
          </w:tcPr>
          <w:p w14:paraId="699FBB3A" w14:textId="77777777" w:rsidR="00AD7575" w:rsidRPr="0005057D" w:rsidRDefault="00AD7575" w:rsidP="004E64AF">
            <w:pPr>
              <w:pStyle w:val="tabletext11"/>
              <w:rPr>
                <w:ins w:id="37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DEA286" w14:textId="77777777" w:rsidR="00AD7575" w:rsidRPr="0005057D" w:rsidRDefault="00AD7575" w:rsidP="004E64AF">
            <w:pPr>
              <w:pStyle w:val="tabletext11"/>
              <w:jc w:val="center"/>
              <w:rPr>
                <w:ins w:id="374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B0DAB3A" w14:textId="77777777" w:rsidR="00AD7575" w:rsidRPr="0005057D" w:rsidRDefault="00AD7575" w:rsidP="004E64AF">
            <w:pPr>
              <w:pStyle w:val="tabletext11"/>
              <w:jc w:val="right"/>
              <w:rPr>
                <w:ins w:id="3748" w:author="Author"/>
              </w:rPr>
            </w:pPr>
            <w:ins w:id="3749" w:author="Author">
              <w:r w:rsidRPr="0005057D">
                <w:t>750,000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6E7A8E" w14:textId="77777777" w:rsidR="00AD7575" w:rsidRPr="0005057D" w:rsidRDefault="00AD7575" w:rsidP="004E64AF">
            <w:pPr>
              <w:pStyle w:val="tabletext11"/>
              <w:rPr>
                <w:ins w:id="375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60730C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751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A2A8EEA" w14:textId="77777777" w:rsidR="00AD7575" w:rsidRPr="0005057D" w:rsidRDefault="00AD7575" w:rsidP="004E64AF">
            <w:pPr>
              <w:pStyle w:val="tabletext11"/>
              <w:jc w:val="right"/>
              <w:rPr>
                <w:ins w:id="3752" w:author="Author"/>
              </w:rPr>
            </w:pPr>
            <w:ins w:id="3753" w:author="Author">
              <w:r w:rsidRPr="0005057D">
                <w:rPr>
                  <w:rFonts w:cs="Arial"/>
                  <w:color w:val="000000"/>
                  <w:szCs w:val="18"/>
                </w:rPr>
                <w:t>113.33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B99513" w14:textId="77777777" w:rsidR="00AD7575" w:rsidRPr="0005057D" w:rsidRDefault="00AD7575" w:rsidP="004E64AF">
            <w:pPr>
              <w:pStyle w:val="tabletext11"/>
              <w:rPr>
                <w:ins w:id="375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98F396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755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DC59ABC" w14:textId="77777777" w:rsidR="00AD7575" w:rsidRPr="0005057D" w:rsidRDefault="00AD7575" w:rsidP="004E64AF">
            <w:pPr>
              <w:pStyle w:val="tabletext11"/>
              <w:jc w:val="right"/>
              <w:rPr>
                <w:ins w:id="3756" w:author="Author"/>
              </w:rPr>
            </w:pPr>
            <w:ins w:id="3757" w:author="Author">
              <w:r w:rsidRPr="0005057D">
                <w:rPr>
                  <w:rFonts w:cs="Arial"/>
                  <w:color w:val="000000"/>
                  <w:szCs w:val="18"/>
                </w:rPr>
                <w:t>78.01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CDDE95" w14:textId="77777777" w:rsidR="00AD7575" w:rsidRPr="0005057D" w:rsidRDefault="00AD7575" w:rsidP="004E64AF">
            <w:pPr>
              <w:pStyle w:val="tabletext11"/>
              <w:rPr>
                <w:ins w:id="3758" w:author="Author"/>
              </w:rPr>
            </w:pPr>
          </w:p>
        </w:tc>
      </w:tr>
      <w:tr w:rsidR="00AD7575" w:rsidRPr="0005057D" w14:paraId="3FB912E5" w14:textId="77777777" w:rsidTr="004E64AF">
        <w:trPr>
          <w:cantSplit/>
          <w:trHeight w:val="190"/>
          <w:ins w:id="3759" w:author="Author"/>
        </w:trPr>
        <w:tc>
          <w:tcPr>
            <w:tcW w:w="200" w:type="dxa"/>
          </w:tcPr>
          <w:p w14:paraId="65102AB6" w14:textId="77777777" w:rsidR="00AD7575" w:rsidRPr="0005057D" w:rsidRDefault="00AD7575" w:rsidP="004E64AF">
            <w:pPr>
              <w:pStyle w:val="tabletext11"/>
              <w:rPr>
                <w:ins w:id="37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437703" w14:textId="77777777" w:rsidR="00AD7575" w:rsidRPr="0005057D" w:rsidRDefault="00AD7575" w:rsidP="004E64AF">
            <w:pPr>
              <w:pStyle w:val="tabletext11"/>
              <w:jc w:val="center"/>
              <w:rPr>
                <w:ins w:id="376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F398157" w14:textId="77777777" w:rsidR="00AD7575" w:rsidRPr="0005057D" w:rsidRDefault="00AD7575" w:rsidP="004E64AF">
            <w:pPr>
              <w:pStyle w:val="tabletext11"/>
              <w:jc w:val="right"/>
              <w:rPr>
                <w:ins w:id="3762" w:author="Author"/>
              </w:rPr>
            </w:pPr>
            <w:ins w:id="3763" w:author="Author">
              <w:r w:rsidRPr="0005057D">
                <w:t>1,000,000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239284" w14:textId="77777777" w:rsidR="00AD7575" w:rsidRPr="0005057D" w:rsidRDefault="00AD7575" w:rsidP="004E64AF">
            <w:pPr>
              <w:pStyle w:val="tabletext11"/>
              <w:rPr>
                <w:ins w:id="376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B8965C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765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36D4168" w14:textId="77777777" w:rsidR="00AD7575" w:rsidRPr="0005057D" w:rsidRDefault="00AD7575" w:rsidP="004E64AF">
            <w:pPr>
              <w:pStyle w:val="tabletext11"/>
              <w:jc w:val="right"/>
              <w:rPr>
                <w:ins w:id="3766" w:author="Author"/>
              </w:rPr>
            </w:pPr>
            <w:ins w:id="3767" w:author="Author">
              <w:r w:rsidRPr="0005057D">
                <w:rPr>
                  <w:rFonts w:cs="Arial"/>
                  <w:color w:val="000000"/>
                  <w:szCs w:val="18"/>
                </w:rPr>
                <w:t>124.31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730188" w14:textId="77777777" w:rsidR="00AD7575" w:rsidRPr="0005057D" w:rsidRDefault="00AD7575" w:rsidP="004E64AF">
            <w:pPr>
              <w:pStyle w:val="tabletext11"/>
              <w:rPr>
                <w:ins w:id="376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0E9493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769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E66A0E5" w14:textId="77777777" w:rsidR="00AD7575" w:rsidRPr="0005057D" w:rsidRDefault="00AD7575" w:rsidP="004E64AF">
            <w:pPr>
              <w:pStyle w:val="tabletext11"/>
              <w:jc w:val="right"/>
              <w:rPr>
                <w:ins w:id="3770" w:author="Author"/>
              </w:rPr>
            </w:pPr>
            <w:ins w:id="3771" w:author="Author">
              <w:r w:rsidRPr="0005057D">
                <w:rPr>
                  <w:rFonts w:cs="Arial"/>
                  <w:color w:val="000000"/>
                  <w:szCs w:val="18"/>
                </w:rPr>
                <w:t>85.28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3754B3" w14:textId="77777777" w:rsidR="00AD7575" w:rsidRPr="0005057D" w:rsidRDefault="00AD7575" w:rsidP="004E64AF">
            <w:pPr>
              <w:pStyle w:val="tabletext11"/>
              <w:rPr>
                <w:ins w:id="3772" w:author="Author"/>
              </w:rPr>
            </w:pPr>
          </w:p>
        </w:tc>
      </w:tr>
      <w:tr w:rsidR="00AD7575" w:rsidRPr="0005057D" w14:paraId="2340D86C" w14:textId="77777777" w:rsidTr="004E64AF">
        <w:trPr>
          <w:cantSplit/>
          <w:trHeight w:val="190"/>
          <w:ins w:id="3773" w:author="Author"/>
        </w:trPr>
        <w:tc>
          <w:tcPr>
            <w:tcW w:w="200" w:type="dxa"/>
          </w:tcPr>
          <w:p w14:paraId="3A16BA0D" w14:textId="77777777" w:rsidR="00AD7575" w:rsidRPr="0005057D" w:rsidRDefault="00AD7575" w:rsidP="004E64AF">
            <w:pPr>
              <w:pStyle w:val="tabletext11"/>
              <w:rPr>
                <w:ins w:id="37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EC5CEB" w14:textId="77777777" w:rsidR="00AD7575" w:rsidRPr="0005057D" w:rsidRDefault="00AD7575" w:rsidP="004E64AF">
            <w:pPr>
              <w:pStyle w:val="tabletext11"/>
              <w:jc w:val="center"/>
              <w:rPr>
                <w:ins w:id="377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4AB54ED4" w14:textId="77777777" w:rsidR="00AD7575" w:rsidRPr="0005057D" w:rsidRDefault="00AD7575" w:rsidP="004E64AF">
            <w:pPr>
              <w:pStyle w:val="tabletext11"/>
              <w:jc w:val="right"/>
              <w:rPr>
                <w:ins w:id="3776" w:author="Author"/>
              </w:rPr>
            </w:pPr>
            <w:ins w:id="3777" w:author="Author">
              <w:r w:rsidRPr="0005057D">
                <w:t>1,500,000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9E0258" w14:textId="77777777" w:rsidR="00AD7575" w:rsidRPr="0005057D" w:rsidRDefault="00AD7575" w:rsidP="004E64AF">
            <w:pPr>
              <w:pStyle w:val="tabletext11"/>
              <w:rPr>
                <w:ins w:id="377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CCAFF3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779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786F024" w14:textId="77777777" w:rsidR="00AD7575" w:rsidRPr="0005057D" w:rsidRDefault="00AD7575" w:rsidP="004E64AF">
            <w:pPr>
              <w:pStyle w:val="tabletext11"/>
              <w:jc w:val="right"/>
              <w:rPr>
                <w:ins w:id="3780" w:author="Author"/>
              </w:rPr>
            </w:pPr>
            <w:ins w:id="3781" w:author="Author">
              <w:r w:rsidRPr="0005057D">
                <w:rPr>
                  <w:rFonts w:cs="Arial"/>
                  <w:color w:val="000000"/>
                  <w:szCs w:val="18"/>
                </w:rPr>
                <w:t>140.95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B7805F" w14:textId="77777777" w:rsidR="00AD7575" w:rsidRPr="0005057D" w:rsidRDefault="00AD7575" w:rsidP="004E64AF">
            <w:pPr>
              <w:pStyle w:val="tabletext11"/>
              <w:rPr>
                <w:ins w:id="378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C4C0EA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783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72982FC" w14:textId="77777777" w:rsidR="00AD7575" w:rsidRPr="0005057D" w:rsidRDefault="00AD7575" w:rsidP="004E64AF">
            <w:pPr>
              <w:pStyle w:val="tabletext11"/>
              <w:jc w:val="right"/>
              <w:rPr>
                <w:ins w:id="3784" w:author="Author"/>
              </w:rPr>
            </w:pPr>
            <w:ins w:id="3785" w:author="Author">
              <w:r w:rsidRPr="0005057D">
                <w:rPr>
                  <w:rFonts w:cs="Arial"/>
                  <w:color w:val="000000"/>
                  <w:szCs w:val="18"/>
                </w:rPr>
                <w:t>96.28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92DD4E" w14:textId="77777777" w:rsidR="00AD7575" w:rsidRPr="0005057D" w:rsidRDefault="00AD7575" w:rsidP="004E64AF">
            <w:pPr>
              <w:pStyle w:val="tabletext11"/>
              <w:rPr>
                <w:ins w:id="3786" w:author="Author"/>
              </w:rPr>
            </w:pPr>
          </w:p>
        </w:tc>
      </w:tr>
      <w:tr w:rsidR="00AD7575" w:rsidRPr="0005057D" w14:paraId="0E72AD5F" w14:textId="77777777" w:rsidTr="004E64AF">
        <w:trPr>
          <w:cantSplit/>
          <w:trHeight w:val="190"/>
          <w:ins w:id="3787" w:author="Author"/>
        </w:trPr>
        <w:tc>
          <w:tcPr>
            <w:tcW w:w="200" w:type="dxa"/>
          </w:tcPr>
          <w:p w14:paraId="09BB6DF8" w14:textId="77777777" w:rsidR="00AD7575" w:rsidRPr="0005057D" w:rsidRDefault="00AD7575" w:rsidP="004E64AF">
            <w:pPr>
              <w:pStyle w:val="tabletext11"/>
              <w:rPr>
                <w:ins w:id="37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76888D" w14:textId="77777777" w:rsidR="00AD7575" w:rsidRPr="0005057D" w:rsidRDefault="00AD7575" w:rsidP="004E64AF">
            <w:pPr>
              <w:pStyle w:val="tabletext11"/>
              <w:jc w:val="center"/>
              <w:rPr>
                <w:ins w:id="378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3C6171AC" w14:textId="77777777" w:rsidR="00AD7575" w:rsidRPr="0005057D" w:rsidRDefault="00AD7575" w:rsidP="004E64AF">
            <w:pPr>
              <w:pStyle w:val="tabletext11"/>
              <w:jc w:val="right"/>
              <w:rPr>
                <w:ins w:id="3790" w:author="Author"/>
              </w:rPr>
            </w:pPr>
            <w:ins w:id="3791" w:author="Author">
              <w:r w:rsidRPr="0005057D">
                <w:t>2,000,000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52B56B" w14:textId="77777777" w:rsidR="00AD7575" w:rsidRPr="0005057D" w:rsidRDefault="00AD7575" w:rsidP="004E64AF">
            <w:pPr>
              <w:pStyle w:val="tabletext11"/>
              <w:rPr>
                <w:ins w:id="379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068CDB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793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F56963C" w14:textId="77777777" w:rsidR="00AD7575" w:rsidRPr="0005057D" w:rsidRDefault="00AD7575" w:rsidP="004E64AF">
            <w:pPr>
              <w:pStyle w:val="tabletext11"/>
              <w:jc w:val="right"/>
              <w:rPr>
                <w:ins w:id="3794" w:author="Author"/>
              </w:rPr>
            </w:pPr>
            <w:ins w:id="3795" w:author="Author">
              <w:r w:rsidRPr="0005057D">
                <w:rPr>
                  <w:rFonts w:cs="Arial"/>
                  <w:color w:val="000000"/>
                  <w:szCs w:val="18"/>
                </w:rPr>
                <w:t>152.46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CE5796" w14:textId="77777777" w:rsidR="00AD7575" w:rsidRPr="0005057D" w:rsidRDefault="00AD7575" w:rsidP="004E64AF">
            <w:pPr>
              <w:pStyle w:val="tabletext11"/>
              <w:rPr>
                <w:ins w:id="379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02DC86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797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2D2E203" w14:textId="77777777" w:rsidR="00AD7575" w:rsidRPr="0005057D" w:rsidRDefault="00AD7575" w:rsidP="004E64AF">
            <w:pPr>
              <w:pStyle w:val="tabletext11"/>
              <w:jc w:val="right"/>
              <w:rPr>
                <w:ins w:id="3798" w:author="Author"/>
              </w:rPr>
            </w:pPr>
            <w:ins w:id="3799" w:author="Author">
              <w:r w:rsidRPr="0005057D">
                <w:rPr>
                  <w:rFonts w:cs="Arial"/>
                  <w:color w:val="000000"/>
                  <w:szCs w:val="18"/>
                </w:rPr>
                <w:t>103.88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35650F" w14:textId="77777777" w:rsidR="00AD7575" w:rsidRPr="0005057D" w:rsidRDefault="00AD7575" w:rsidP="004E64AF">
            <w:pPr>
              <w:pStyle w:val="tabletext11"/>
              <w:rPr>
                <w:ins w:id="3800" w:author="Author"/>
              </w:rPr>
            </w:pPr>
          </w:p>
        </w:tc>
      </w:tr>
      <w:tr w:rsidR="00AD7575" w:rsidRPr="0005057D" w14:paraId="0BCFD195" w14:textId="77777777" w:rsidTr="004E64AF">
        <w:trPr>
          <w:cantSplit/>
          <w:trHeight w:val="190"/>
          <w:ins w:id="3801" w:author="Author"/>
        </w:trPr>
        <w:tc>
          <w:tcPr>
            <w:tcW w:w="200" w:type="dxa"/>
          </w:tcPr>
          <w:p w14:paraId="6071BC79" w14:textId="77777777" w:rsidR="00AD7575" w:rsidRPr="0005057D" w:rsidRDefault="00AD7575" w:rsidP="004E64AF">
            <w:pPr>
              <w:pStyle w:val="tabletext11"/>
              <w:rPr>
                <w:ins w:id="38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58592F" w14:textId="77777777" w:rsidR="00AD7575" w:rsidRPr="0005057D" w:rsidRDefault="00AD7575" w:rsidP="004E64AF">
            <w:pPr>
              <w:pStyle w:val="tabletext11"/>
              <w:jc w:val="center"/>
              <w:rPr>
                <w:ins w:id="380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66210C8" w14:textId="77777777" w:rsidR="00AD7575" w:rsidRPr="0005057D" w:rsidRDefault="00AD7575" w:rsidP="004E64AF">
            <w:pPr>
              <w:pStyle w:val="tabletext11"/>
              <w:jc w:val="right"/>
              <w:rPr>
                <w:ins w:id="3804" w:author="Author"/>
              </w:rPr>
            </w:pPr>
            <w:ins w:id="3805" w:author="Author">
              <w:r w:rsidRPr="0005057D">
                <w:t>2,500,000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2A7EAD" w14:textId="77777777" w:rsidR="00AD7575" w:rsidRPr="0005057D" w:rsidRDefault="00AD7575" w:rsidP="004E64AF">
            <w:pPr>
              <w:pStyle w:val="tabletext11"/>
              <w:rPr>
                <w:ins w:id="380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4AB1A1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807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48D2DDA" w14:textId="77777777" w:rsidR="00AD7575" w:rsidRPr="0005057D" w:rsidRDefault="00AD7575" w:rsidP="004E64AF">
            <w:pPr>
              <w:pStyle w:val="tabletext11"/>
              <w:jc w:val="right"/>
              <w:rPr>
                <w:ins w:id="3808" w:author="Author"/>
              </w:rPr>
            </w:pPr>
            <w:ins w:id="3809" w:author="Author">
              <w:r w:rsidRPr="0005057D">
                <w:rPr>
                  <w:rFonts w:cs="Arial"/>
                  <w:color w:val="000000"/>
                  <w:szCs w:val="18"/>
                </w:rPr>
                <w:t>160.05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24DF28" w14:textId="77777777" w:rsidR="00AD7575" w:rsidRPr="0005057D" w:rsidRDefault="00AD7575" w:rsidP="004E64AF">
            <w:pPr>
              <w:pStyle w:val="tabletext11"/>
              <w:rPr>
                <w:ins w:id="381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91EF00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811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58ABB4D" w14:textId="77777777" w:rsidR="00AD7575" w:rsidRPr="0005057D" w:rsidRDefault="00AD7575" w:rsidP="004E64AF">
            <w:pPr>
              <w:pStyle w:val="tabletext11"/>
              <w:jc w:val="right"/>
              <w:rPr>
                <w:ins w:id="3812" w:author="Author"/>
              </w:rPr>
            </w:pPr>
            <w:ins w:id="3813" w:author="Author">
              <w:r w:rsidRPr="0005057D">
                <w:rPr>
                  <w:rFonts w:cs="Arial"/>
                  <w:color w:val="000000"/>
                  <w:szCs w:val="18"/>
                </w:rPr>
                <w:t>108.87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404CD2" w14:textId="77777777" w:rsidR="00AD7575" w:rsidRPr="0005057D" w:rsidRDefault="00AD7575" w:rsidP="004E64AF">
            <w:pPr>
              <w:pStyle w:val="tabletext11"/>
              <w:rPr>
                <w:ins w:id="3814" w:author="Author"/>
              </w:rPr>
            </w:pPr>
          </w:p>
        </w:tc>
      </w:tr>
      <w:tr w:rsidR="00AD7575" w:rsidRPr="0005057D" w14:paraId="4940C99B" w14:textId="77777777" w:rsidTr="004E64AF">
        <w:trPr>
          <w:cantSplit/>
          <w:trHeight w:val="190"/>
          <w:ins w:id="3815" w:author="Author"/>
        </w:trPr>
        <w:tc>
          <w:tcPr>
            <w:tcW w:w="200" w:type="dxa"/>
          </w:tcPr>
          <w:p w14:paraId="3EA80AEF" w14:textId="77777777" w:rsidR="00AD7575" w:rsidRPr="0005057D" w:rsidRDefault="00AD7575" w:rsidP="004E64AF">
            <w:pPr>
              <w:pStyle w:val="tabletext11"/>
              <w:rPr>
                <w:ins w:id="38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B84971" w14:textId="77777777" w:rsidR="00AD7575" w:rsidRPr="0005057D" w:rsidRDefault="00AD7575" w:rsidP="004E64AF">
            <w:pPr>
              <w:pStyle w:val="tabletext11"/>
              <w:jc w:val="center"/>
              <w:rPr>
                <w:ins w:id="381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6BE64CFD" w14:textId="77777777" w:rsidR="00AD7575" w:rsidRPr="0005057D" w:rsidRDefault="00AD7575" w:rsidP="004E64AF">
            <w:pPr>
              <w:pStyle w:val="tabletext11"/>
              <w:jc w:val="right"/>
              <w:rPr>
                <w:ins w:id="3818" w:author="Author"/>
              </w:rPr>
            </w:pPr>
            <w:ins w:id="3819" w:author="Author">
              <w:r w:rsidRPr="0005057D">
                <w:t>3,000,000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24770C" w14:textId="77777777" w:rsidR="00AD7575" w:rsidRPr="0005057D" w:rsidRDefault="00AD7575" w:rsidP="004E64AF">
            <w:pPr>
              <w:pStyle w:val="tabletext11"/>
              <w:rPr>
                <w:ins w:id="382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F81259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821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9E4DE70" w14:textId="77777777" w:rsidR="00AD7575" w:rsidRPr="0005057D" w:rsidRDefault="00AD7575" w:rsidP="004E64AF">
            <w:pPr>
              <w:pStyle w:val="tabletext11"/>
              <w:jc w:val="right"/>
              <w:rPr>
                <w:ins w:id="3822" w:author="Author"/>
              </w:rPr>
            </w:pPr>
            <w:ins w:id="3823" w:author="Author">
              <w:r w:rsidRPr="0005057D">
                <w:rPr>
                  <w:rFonts w:cs="Arial"/>
                  <w:color w:val="000000"/>
                  <w:szCs w:val="18"/>
                </w:rPr>
                <w:t>165.12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363D22" w14:textId="77777777" w:rsidR="00AD7575" w:rsidRPr="0005057D" w:rsidRDefault="00AD7575" w:rsidP="004E64AF">
            <w:pPr>
              <w:pStyle w:val="tabletext11"/>
              <w:rPr>
                <w:ins w:id="382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D4485F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825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5E94AA4" w14:textId="77777777" w:rsidR="00AD7575" w:rsidRPr="0005057D" w:rsidRDefault="00AD7575" w:rsidP="004E64AF">
            <w:pPr>
              <w:pStyle w:val="tabletext11"/>
              <w:jc w:val="right"/>
              <w:rPr>
                <w:ins w:id="3826" w:author="Author"/>
              </w:rPr>
            </w:pPr>
            <w:ins w:id="3827" w:author="Author">
              <w:r w:rsidRPr="0005057D">
                <w:rPr>
                  <w:rFonts w:cs="Arial"/>
                  <w:color w:val="000000"/>
                  <w:szCs w:val="18"/>
                </w:rPr>
                <w:t>112.24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E13F28" w14:textId="77777777" w:rsidR="00AD7575" w:rsidRPr="0005057D" w:rsidRDefault="00AD7575" w:rsidP="004E64AF">
            <w:pPr>
              <w:pStyle w:val="tabletext11"/>
              <w:rPr>
                <w:ins w:id="3828" w:author="Author"/>
              </w:rPr>
            </w:pPr>
          </w:p>
        </w:tc>
      </w:tr>
      <w:tr w:rsidR="00AD7575" w:rsidRPr="0005057D" w14:paraId="49B58A83" w14:textId="77777777" w:rsidTr="004E64AF">
        <w:trPr>
          <w:cantSplit/>
          <w:trHeight w:val="190"/>
          <w:ins w:id="3829" w:author="Author"/>
        </w:trPr>
        <w:tc>
          <w:tcPr>
            <w:tcW w:w="200" w:type="dxa"/>
          </w:tcPr>
          <w:p w14:paraId="5583249C" w14:textId="77777777" w:rsidR="00AD7575" w:rsidRPr="0005057D" w:rsidRDefault="00AD7575" w:rsidP="004E64AF">
            <w:pPr>
              <w:pStyle w:val="tabletext11"/>
              <w:rPr>
                <w:ins w:id="38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2064B1" w14:textId="77777777" w:rsidR="00AD7575" w:rsidRPr="0005057D" w:rsidRDefault="00AD7575" w:rsidP="004E64AF">
            <w:pPr>
              <w:pStyle w:val="tabletext11"/>
              <w:jc w:val="center"/>
              <w:rPr>
                <w:ins w:id="383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2CC3A2FC" w14:textId="77777777" w:rsidR="00AD7575" w:rsidRPr="0005057D" w:rsidRDefault="00AD7575" w:rsidP="004E64AF">
            <w:pPr>
              <w:pStyle w:val="tabletext11"/>
              <w:jc w:val="right"/>
              <w:rPr>
                <w:ins w:id="3832" w:author="Author"/>
              </w:rPr>
            </w:pPr>
            <w:ins w:id="3833" w:author="Author">
              <w:r w:rsidRPr="0005057D">
                <w:t>5,000,000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50585D" w14:textId="77777777" w:rsidR="00AD7575" w:rsidRPr="0005057D" w:rsidRDefault="00AD7575" w:rsidP="004E64AF">
            <w:pPr>
              <w:pStyle w:val="tabletext11"/>
              <w:rPr>
                <w:ins w:id="383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5AD82D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835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12421DE" w14:textId="77777777" w:rsidR="00AD7575" w:rsidRPr="0005057D" w:rsidRDefault="00AD7575" w:rsidP="004E64AF">
            <w:pPr>
              <w:pStyle w:val="tabletext11"/>
              <w:jc w:val="right"/>
              <w:rPr>
                <w:ins w:id="3836" w:author="Author"/>
              </w:rPr>
            </w:pPr>
            <w:ins w:id="3837" w:author="Author">
              <w:r w:rsidRPr="0005057D">
                <w:rPr>
                  <w:rFonts w:cs="Arial"/>
                  <w:color w:val="000000"/>
                  <w:szCs w:val="18"/>
                </w:rPr>
                <w:t>179.74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3434A9" w14:textId="77777777" w:rsidR="00AD7575" w:rsidRPr="0005057D" w:rsidRDefault="00AD7575" w:rsidP="004E64AF">
            <w:pPr>
              <w:pStyle w:val="tabletext11"/>
              <w:rPr>
                <w:ins w:id="383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D530A1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839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8B7666F" w14:textId="77777777" w:rsidR="00AD7575" w:rsidRPr="0005057D" w:rsidRDefault="00AD7575" w:rsidP="004E64AF">
            <w:pPr>
              <w:pStyle w:val="tabletext11"/>
              <w:jc w:val="right"/>
              <w:rPr>
                <w:ins w:id="3840" w:author="Author"/>
              </w:rPr>
            </w:pPr>
            <w:ins w:id="3841" w:author="Author">
              <w:r w:rsidRPr="0005057D">
                <w:rPr>
                  <w:rFonts w:cs="Arial"/>
                  <w:color w:val="000000"/>
                  <w:szCs w:val="18"/>
                </w:rPr>
                <w:t>121.90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E170EA" w14:textId="77777777" w:rsidR="00AD7575" w:rsidRPr="0005057D" w:rsidRDefault="00AD7575" w:rsidP="004E64AF">
            <w:pPr>
              <w:pStyle w:val="tabletext11"/>
              <w:rPr>
                <w:ins w:id="3842" w:author="Author"/>
              </w:rPr>
            </w:pPr>
          </w:p>
        </w:tc>
      </w:tr>
      <w:tr w:rsidR="00AD7575" w:rsidRPr="0005057D" w14:paraId="5A57A0F4" w14:textId="77777777" w:rsidTr="004E64AF">
        <w:trPr>
          <w:cantSplit/>
          <w:trHeight w:val="190"/>
          <w:ins w:id="3843" w:author="Author"/>
        </w:trPr>
        <w:tc>
          <w:tcPr>
            <w:tcW w:w="200" w:type="dxa"/>
          </w:tcPr>
          <w:p w14:paraId="548FA4B2" w14:textId="77777777" w:rsidR="00AD7575" w:rsidRPr="0005057D" w:rsidRDefault="00AD7575" w:rsidP="004E64AF">
            <w:pPr>
              <w:pStyle w:val="tabletext11"/>
              <w:rPr>
                <w:ins w:id="38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AE2A17" w14:textId="77777777" w:rsidR="00AD7575" w:rsidRPr="0005057D" w:rsidRDefault="00AD7575" w:rsidP="004E64AF">
            <w:pPr>
              <w:pStyle w:val="tabletext11"/>
              <w:jc w:val="center"/>
              <w:rPr>
                <w:ins w:id="384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25917DA3" w14:textId="77777777" w:rsidR="00AD7575" w:rsidRPr="0005057D" w:rsidRDefault="00AD7575" w:rsidP="004E64AF">
            <w:pPr>
              <w:pStyle w:val="tabletext11"/>
              <w:jc w:val="right"/>
              <w:rPr>
                <w:ins w:id="3846" w:author="Author"/>
              </w:rPr>
            </w:pPr>
            <w:ins w:id="3847" w:author="Author">
              <w:r w:rsidRPr="0005057D">
                <w:t>7,500,000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8DA26A" w14:textId="77777777" w:rsidR="00AD7575" w:rsidRPr="0005057D" w:rsidRDefault="00AD7575" w:rsidP="004E64AF">
            <w:pPr>
              <w:pStyle w:val="tabletext11"/>
              <w:rPr>
                <w:ins w:id="384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9CB24C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849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70D5C3" w14:textId="77777777" w:rsidR="00AD7575" w:rsidRPr="0005057D" w:rsidRDefault="00AD7575" w:rsidP="004E64AF">
            <w:pPr>
              <w:pStyle w:val="tabletext11"/>
              <w:jc w:val="right"/>
              <w:rPr>
                <w:ins w:id="3850" w:author="Author"/>
              </w:rPr>
            </w:pPr>
            <w:ins w:id="3851" w:author="Author">
              <w:r w:rsidRPr="0005057D">
                <w:rPr>
                  <w:rFonts w:cs="Arial"/>
                  <w:color w:val="000000"/>
                  <w:szCs w:val="18"/>
                </w:rPr>
                <w:t>189.15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C596F9" w14:textId="77777777" w:rsidR="00AD7575" w:rsidRPr="0005057D" w:rsidRDefault="00AD7575" w:rsidP="004E64AF">
            <w:pPr>
              <w:pStyle w:val="tabletext11"/>
              <w:rPr>
                <w:ins w:id="385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3D8F1E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853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1A868BD" w14:textId="77777777" w:rsidR="00AD7575" w:rsidRPr="0005057D" w:rsidRDefault="00AD7575" w:rsidP="004E64AF">
            <w:pPr>
              <w:pStyle w:val="tabletext11"/>
              <w:jc w:val="right"/>
              <w:rPr>
                <w:ins w:id="3854" w:author="Author"/>
              </w:rPr>
            </w:pPr>
            <w:ins w:id="3855" w:author="Author">
              <w:r w:rsidRPr="0005057D">
                <w:rPr>
                  <w:rFonts w:cs="Arial"/>
                  <w:color w:val="000000"/>
                  <w:szCs w:val="18"/>
                </w:rPr>
                <w:t>128.12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C6D149" w14:textId="77777777" w:rsidR="00AD7575" w:rsidRPr="0005057D" w:rsidRDefault="00AD7575" w:rsidP="004E64AF">
            <w:pPr>
              <w:pStyle w:val="tabletext11"/>
              <w:rPr>
                <w:ins w:id="3856" w:author="Author"/>
              </w:rPr>
            </w:pPr>
          </w:p>
        </w:tc>
      </w:tr>
      <w:tr w:rsidR="00AD7575" w:rsidRPr="0005057D" w14:paraId="75377961" w14:textId="77777777" w:rsidTr="004E64AF">
        <w:trPr>
          <w:cantSplit/>
          <w:trHeight w:val="190"/>
          <w:ins w:id="3857" w:author="Author"/>
        </w:trPr>
        <w:tc>
          <w:tcPr>
            <w:tcW w:w="200" w:type="dxa"/>
          </w:tcPr>
          <w:p w14:paraId="6EC69CC2" w14:textId="77777777" w:rsidR="00AD7575" w:rsidRPr="0005057D" w:rsidRDefault="00AD7575" w:rsidP="004E64AF">
            <w:pPr>
              <w:pStyle w:val="tabletext11"/>
              <w:rPr>
                <w:ins w:id="38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78C2CD" w14:textId="77777777" w:rsidR="00AD7575" w:rsidRPr="0005057D" w:rsidRDefault="00AD7575" w:rsidP="004E64AF">
            <w:pPr>
              <w:pStyle w:val="tabletext11"/>
              <w:jc w:val="center"/>
              <w:rPr>
                <w:ins w:id="385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37D603EC" w14:textId="77777777" w:rsidR="00AD7575" w:rsidRPr="0005057D" w:rsidRDefault="00AD7575" w:rsidP="004E64AF">
            <w:pPr>
              <w:pStyle w:val="tabletext11"/>
              <w:jc w:val="right"/>
              <w:rPr>
                <w:ins w:id="3860" w:author="Author"/>
              </w:rPr>
            </w:pPr>
            <w:ins w:id="3861" w:author="Author">
              <w:r w:rsidRPr="0005057D">
                <w:t>10,000,000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613938" w14:textId="77777777" w:rsidR="00AD7575" w:rsidRPr="0005057D" w:rsidRDefault="00AD7575" w:rsidP="004E64AF">
            <w:pPr>
              <w:pStyle w:val="tabletext11"/>
              <w:rPr>
                <w:ins w:id="386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DCF3EF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863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B86E275" w14:textId="77777777" w:rsidR="00AD7575" w:rsidRPr="0005057D" w:rsidRDefault="00AD7575" w:rsidP="004E64AF">
            <w:pPr>
              <w:pStyle w:val="tabletext11"/>
              <w:jc w:val="right"/>
              <w:rPr>
                <w:ins w:id="3864" w:author="Author"/>
              </w:rPr>
            </w:pPr>
            <w:ins w:id="3865" w:author="Author">
              <w:r w:rsidRPr="0005057D">
                <w:rPr>
                  <w:rFonts w:cs="Arial"/>
                  <w:color w:val="000000"/>
                  <w:szCs w:val="18"/>
                </w:rPr>
                <w:t>196.33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AA52AF" w14:textId="77777777" w:rsidR="00AD7575" w:rsidRPr="0005057D" w:rsidRDefault="00AD7575" w:rsidP="004E64AF">
            <w:pPr>
              <w:pStyle w:val="tabletext11"/>
              <w:rPr>
                <w:ins w:id="386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32D58C" w14:textId="77777777" w:rsidR="00AD7575" w:rsidRPr="0005057D" w:rsidRDefault="00AD7575" w:rsidP="004E64AF">
            <w:pPr>
              <w:pStyle w:val="tabletext11"/>
              <w:tabs>
                <w:tab w:val="decimal" w:pos="600"/>
              </w:tabs>
              <w:jc w:val="right"/>
              <w:rPr>
                <w:ins w:id="3867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6372AC2" w14:textId="77777777" w:rsidR="00AD7575" w:rsidRPr="0005057D" w:rsidRDefault="00AD7575" w:rsidP="004E64AF">
            <w:pPr>
              <w:pStyle w:val="tabletext11"/>
              <w:jc w:val="right"/>
              <w:rPr>
                <w:ins w:id="3868" w:author="Author"/>
              </w:rPr>
            </w:pPr>
            <w:ins w:id="3869" w:author="Author">
              <w:r w:rsidRPr="0005057D">
                <w:rPr>
                  <w:rFonts w:cs="Arial"/>
                  <w:color w:val="000000"/>
                  <w:szCs w:val="18"/>
                </w:rPr>
                <w:t>132.84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703895" w14:textId="77777777" w:rsidR="00AD7575" w:rsidRPr="0005057D" w:rsidRDefault="00AD7575" w:rsidP="004E64AF">
            <w:pPr>
              <w:pStyle w:val="tabletext11"/>
              <w:rPr>
                <w:ins w:id="3870" w:author="Author"/>
              </w:rPr>
            </w:pPr>
          </w:p>
        </w:tc>
      </w:tr>
    </w:tbl>
    <w:p w14:paraId="6C38627D" w14:textId="77777777" w:rsidR="00AD7575" w:rsidRPr="0005057D" w:rsidRDefault="00AD7575" w:rsidP="00AD7575">
      <w:pPr>
        <w:pStyle w:val="tablecaption"/>
        <w:rPr>
          <w:ins w:id="3871" w:author="Author"/>
        </w:rPr>
      </w:pPr>
      <w:ins w:id="3872" w:author="Author">
        <w:r w:rsidRPr="0005057D">
          <w:t>Table 297.B.3.a.(1)(d)(LC) Single Limits – Uninsured (Includes Underinsured) Motorists Bodily Injury And Property Damage Coverage – Other Than Individual Named Insureds Loss Costs</w:t>
        </w:r>
      </w:ins>
    </w:p>
    <w:p w14:paraId="4A27571C" w14:textId="77777777" w:rsidR="00AD7575" w:rsidRPr="0005057D" w:rsidRDefault="00AD7575" w:rsidP="00AD7575">
      <w:pPr>
        <w:pStyle w:val="isonormal"/>
        <w:rPr>
          <w:ins w:id="3873" w:author="Author"/>
        </w:rPr>
      </w:pPr>
    </w:p>
    <w:p w14:paraId="6245B732" w14:textId="77777777" w:rsidR="00AD7575" w:rsidRPr="0005057D" w:rsidRDefault="00AD7575" w:rsidP="00AD7575">
      <w:pPr>
        <w:pStyle w:val="space8"/>
        <w:rPr>
          <w:ins w:id="387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730"/>
        <w:gridCol w:w="240"/>
        <w:gridCol w:w="240"/>
        <w:gridCol w:w="840"/>
        <w:gridCol w:w="240"/>
        <w:gridCol w:w="240"/>
        <w:gridCol w:w="720"/>
        <w:gridCol w:w="350"/>
      </w:tblGrid>
      <w:tr w:rsidR="00AD7575" w:rsidRPr="0005057D" w14:paraId="3FE08275" w14:textId="77777777" w:rsidTr="004E64AF">
        <w:trPr>
          <w:cantSplit/>
          <w:trHeight w:val="190"/>
          <w:ins w:id="3875" w:author="Author"/>
        </w:trPr>
        <w:tc>
          <w:tcPr>
            <w:tcW w:w="200" w:type="dxa"/>
            <w:hideMark/>
          </w:tcPr>
          <w:p w14:paraId="2791D3D4" w14:textId="77777777" w:rsidR="00AD7575" w:rsidRPr="0005057D" w:rsidRDefault="00AD7575" w:rsidP="004E64AF">
            <w:pPr>
              <w:pStyle w:val="tabletext11"/>
              <w:rPr>
                <w:ins w:id="3876" w:author="Author"/>
              </w:rPr>
            </w:pPr>
            <w:ins w:id="3877" w:author="Author">
              <w:r w:rsidRPr="0005057D">
                <w:br/>
              </w:r>
            </w:ins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783D9D" w14:textId="77777777" w:rsidR="00AD7575" w:rsidRPr="0005057D" w:rsidRDefault="00AD7575" w:rsidP="004E64AF">
            <w:pPr>
              <w:pStyle w:val="tablehead"/>
              <w:rPr>
                <w:ins w:id="3878" w:author="Author"/>
              </w:rPr>
            </w:pPr>
            <w:ins w:id="3879" w:author="Author">
              <w:r w:rsidRPr="0005057D">
                <w:t>Uninsured Motorists Bodily Injury</w:t>
              </w:r>
              <w:r w:rsidRPr="0005057D">
                <w:br/>
                <w:t>Added On To At-fault Liability Limits</w:t>
              </w:r>
            </w:ins>
          </w:p>
        </w:tc>
      </w:tr>
      <w:tr w:rsidR="00AD7575" w:rsidRPr="0005057D" w14:paraId="7C3039A3" w14:textId="77777777" w:rsidTr="004E64AF">
        <w:trPr>
          <w:cantSplit/>
          <w:trHeight w:val="190"/>
          <w:ins w:id="3880" w:author="Author"/>
        </w:trPr>
        <w:tc>
          <w:tcPr>
            <w:tcW w:w="200" w:type="dxa"/>
            <w:hideMark/>
          </w:tcPr>
          <w:p w14:paraId="22F994DA" w14:textId="77777777" w:rsidR="00AD7575" w:rsidRPr="0005057D" w:rsidRDefault="00AD7575" w:rsidP="004E64AF">
            <w:pPr>
              <w:pStyle w:val="tabletext11"/>
              <w:rPr>
                <w:ins w:id="3881" w:author="Author"/>
              </w:rPr>
            </w:pPr>
            <w:ins w:id="3882" w:author="Author">
              <w:r w:rsidRPr="0005057D">
                <w:br/>
              </w:r>
              <w:r w:rsidRPr="0005057D">
                <w:br/>
              </w:r>
              <w:r w:rsidRPr="0005057D">
                <w:br/>
              </w:r>
              <w:r w:rsidRPr="0005057D">
                <w:br/>
              </w:r>
            </w:ins>
          </w:p>
        </w:tc>
        <w:tc>
          <w:tcPr>
            <w:tcW w:w="21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BD03A92" w14:textId="77777777" w:rsidR="00AD7575" w:rsidRPr="0005057D" w:rsidRDefault="00AD7575" w:rsidP="004E64AF">
            <w:pPr>
              <w:pStyle w:val="tablehead"/>
              <w:rPr>
                <w:ins w:id="3883" w:author="Author"/>
              </w:rPr>
            </w:pPr>
            <w:ins w:id="3884" w:author="Author">
              <w:r w:rsidRPr="0005057D">
                <w:t>Bodily</w:t>
              </w:r>
              <w:r w:rsidRPr="0005057D">
                <w:br/>
                <w:t>Injury</w:t>
              </w:r>
              <w:r w:rsidRPr="0005057D">
                <w:br/>
                <w:t>Limits</w:t>
              </w:r>
            </w:ins>
          </w:p>
        </w:tc>
        <w:tc>
          <w:tcPr>
            <w:tcW w:w="1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E63E8E6" w14:textId="77777777" w:rsidR="00AD7575" w:rsidRPr="0005057D" w:rsidRDefault="00AD7575" w:rsidP="004E64AF">
            <w:pPr>
              <w:pStyle w:val="tablehead"/>
              <w:rPr>
                <w:ins w:id="3885" w:author="Author"/>
              </w:rPr>
            </w:pPr>
            <w:ins w:id="3886" w:author="Author">
              <w:r w:rsidRPr="0005057D">
                <w:t>Private</w:t>
              </w:r>
              <w:r w:rsidRPr="0005057D">
                <w:br/>
                <w:t>Passenger</w:t>
              </w:r>
              <w:r w:rsidRPr="0005057D">
                <w:br/>
                <w:t>Types</w:t>
              </w:r>
              <w:r w:rsidRPr="0005057D">
                <w:br/>
                <w:t>Per Exposure</w:t>
              </w:r>
            </w:ins>
          </w:p>
        </w:tc>
        <w:tc>
          <w:tcPr>
            <w:tcW w:w="13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9EAB50B" w14:textId="77777777" w:rsidR="00AD7575" w:rsidRPr="0005057D" w:rsidRDefault="00AD7575" w:rsidP="004E64AF">
            <w:pPr>
              <w:pStyle w:val="tablehead"/>
              <w:rPr>
                <w:ins w:id="3887" w:author="Author"/>
              </w:rPr>
            </w:pPr>
            <w:ins w:id="3888" w:author="Author">
              <w:r w:rsidRPr="0005057D">
                <w:t>Other Than</w:t>
              </w:r>
              <w:r w:rsidRPr="0005057D">
                <w:br/>
                <w:t>Private</w:t>
              </w:r>
              <w:r w:rsidRPr="0005057D">
                <w:br/>
                <w:t>Passenger</w:t>
              </w:r>
              <w:r w:rsidRPr="0005057D">
                <w:br/>
                <w:t>Types</w:t>
              </w:r>
              <w:r w:rsidRPr="0005057D">
                <w:br/>
                <w:t>Per Exposure</w:t>
              </w:r>
            </w:ins>
          </w:p>
        </w:tc>
      </w:tr>
      <w:tr w:rsidR="00AD7575" w:rsidRPr="0005057D" w14:paraId="50A3CEC6" w14:textId="77777777" w:rsidTr="004E64AF">
        <w:trPr>
          <w:cantSplit/>
          <w:trHeight w:val="190"/>
          <w:ins w:id="3889" w:author="Author"/>
        </w:trPr>
        <w:tc>
          <w:tcPr>
            <w:tcW w:w="200" w:type="dxa"/>
          </w:tcPr>
          <w:p w14:paraId="61202FD4" w14:textId="77777777" w:rsidR="00AD7575" w:rsidRPr="0005057D" w:rsidRDefault="00AD7575" w:rsidP="004E64AF">
            <w:pPr>
              <w:pStyle w:val="tabletext11"/>
              <w:rPr>
                <w:ins w:id="38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AD7BD8C" w14:textId="77777777" w:rsidR="00AD7575" w:rsidRPr="0005057D" w:rsidRDefault="00AD7575" w:rsidP="004E64AF">
            <w:pPr>
              <w:pStyle w:val="tabletext11"/>
              <w:jc w:val="right"/>
              <w:rPr>
                <w:ins w:id="3891" w:author="Author"/>
              </w:rPr>
            </w:pPr>
            <w:ins w:id="3892" w:author="Author">
              <w:r w:rsidRPr="0005057D">
                <w:t>$</w:t>
              </w:r>
            </w:ins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18F5C0F" w14:textId="77777777" w:rsidR="00AD7575" w:rsidRPr="0005057D" w:rsidRDefault="00AD7575" w:rsidP="004E64AF">
            <w:pPr>
              <w:pStyle w:val="tabletext11"/>
              <w:tabs>
                <w:tab w:val="decimal" w:pos="680"/>
              </w:tabs>
              <w:rPr>
                <w:ins w:id="3893" w:author="Author"/>
              </w:rPr>
            </w:pPr>
            <w:ins w:id="3894" w:author="Author">
              <w:r w:rsidRPr="0005057D">
                <w:t>25,000/50,000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CB67C4" w14:textId="77777777" w:rsidR="00AD7575" w:rsidRPr="0005057D" w:rsidRDefault="00AD7575" w:rsidP="004E64AF">
            <w:pPr>
              <w:pStyle w:val="tabletext11"/>
              <w:jc w:val="right"/>
              <w:rPr>
                <w:ins w:id="3895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D58AC83" w14:textId="77777777" w:rsidR="00AD7575" w:rsidRPr="0005057D" w:rsidRDefault="00AD7575" w:rsidP="004E64AF">
            <w:pPr>
              <w:pStyle w:val="tabletext11"/>
              <w:jc w:val="right"/>
              <w:rPr>
                <w:ins w:id="3896" w:author="Author"/>
              </w:rPr>
            </w:pPr>
            <w:ins w:id="3897" w:author="Author">
              <w:r w:rsidRPr="0005057D">
                <w:t>$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DDEDD0E" w14:textId="77777777" w:rsidR="00AD7575" w:rsidRPr="0005057D" w:rsidRDefault="00AD7575" w:rsidP="004E64AF">
            <w:pPr>
              <w:pStyle w:val="tabletext11"/>
              <w:jc w:val="right"/>
              <w:rPr>
                <w:ins w:id="3898" w:author="Author"/>
              </w:rPr>
            </w:pPr>
            <w:ins w:id="3899" w:author="Author">
              <w:r w:rsidRPr="0005057D">
                <w:t>26.46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D33629" w14:textId="77777777" w:rsidR="00AD7575" w:rsidRPr="0005057D" w:rsidRDefault="00AD7575" w:rsidP="004E64AF">
            <w:pPr>
              <w:pStyle w:val="tabletext11"/>
              <w:jc w:val="right"/>
              <w:rPr>
                <w:ins w:id="3900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6D16EBB" w14:textId="77777777" w:rsidR="00AD7575" w:rsidRPr="0005057D" w:rsidRDefault="00AD7575" w:rsidP="004E64AF">
            <w:pPr>
              <w:pStyle w:val="tabletext11"/>
              <w:jc w:val="right"/>
              <w:rPr>
                <w:ins w:id="3901" w:author="Author"/>
              </w:rPr>
            </w:pPr>
            <w:ins w:id="3902" w:author="Author">
              <w:r w:rsidRPr="0005057D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B91B960" w14:textId="77777777" w:rsidR="00AD7575" w:rsidRPr="0005057D" w:rsidRDefault="00AD7575" w:rsidP="004E64AF">
            <w:pPr>
              <w:pStyle w:val="tabletext11"/>
              <w:jc w:val="right"/>
              <w:rPr>
                <w:ins w:id="3903" w:author="Author"/>
              </w:rPr>
            </w:pPr>
            <w:ins w:id="3904" w:author="Author">
              <w:r w:rsidRPr="0005057D">
                <w:t>19.42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816F9F" w14:textId="77777777" w:rsidR="00AD7575" w:rsidRPr="0005057D" w:rsidRDefault="00AD7575" w:rsidP="004E64AF">
            <w:pPr>
              <w:pStyle w:val="tabletext11"/>
              <w:rPr>
                <w:ins w:id="3905" w:author="Author"/>
              </w:rPr>
            </w:pPr>
          </w:p>
        </w:tc>
      </w:tr>
      <w:tr w:rsidR="00AD7575" w:rsidRPr="0005057D" w14:paraId="1EB63BA1" w14:textId="77777777" w:rsidTr="004E64AF">
        <w:trPr>
          <w:cantSplit/>
          <w:trHeight w:val="190"/>
          <w:ins w:id="3906" w:author="Author"/>
        </w:trPr>
        <w:tc>
          <w:tcPr>
            <w:tcW w:w="200" w:type="dxa"/>
          </w:tcPr>
          <w:p w14:paraId="37405B9F" w14:textId="77777777" w:rsidR="00AD7575" w:rsidRPr="0005057D" w:rsidRDefault="00AD7575" w:rsidP="004E64AF">
            <w:pPr>
              <w:pStyle w:val="tabletext11"/>
              <w:rPr>
                <w:ins w:id="39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07A67F" w14:textId="77777777" w:rsidR="00AD7575" w:rsidRPr="0005057D" w:rsidRDefault="00AD7575" w:rsidP="004E64AF">
            <w:pPr>
              <w:pStyle w:val="tabletext11"/>
              <w:jc w:val="center"/>
              <w:rPr>
                <w:ins w:id="3908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F8B37C5" w14:textId="77777777" w:rsidR="00AD7575" w:rsidRPr="0005057D" w:rsidRDefault="00AD7575" w:rsidP="004E64AF">
            <w:pPr>
              <w:pStyle w:val="tabletext11"/>
              <w:tabs>
                <w:tab w:val="decimal" w:pos="680"/>
              </w:tabs>
              <w:rPr>
                <w:ins w:id="3909" w:author="Author"/>
              </w:rPr>
            </w:pPr>
            <w:ins w:id="3910" w:author="Author">
              <w:r w:rsidRPr="0005057D">
                <w:t>50,000/100,000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E74E0C" w14:textId="77777777" w:rsidR="00AD7575" w:rsidRPr="0005057D" w:rsidRDefault="00AD7575" w:rsidP="004E64AF">
            <w:pPr>
              <w:pStyle w:val="tabletext11"/>
              <w:jc w:val="right"/>
              <w:rPr>
                <w:ins w:id="3911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A9CECA" w14:textId="77777777" w:rsidR="00AD7575" w:rsidRPr="0005057D" w:rsidRDefault="00AD7575" w:rsidP="004E64AF">
            <w:pPr>
              <w:pStyle w:val="tabletext11"/>
              <w:jc w:val="right"/>
              <w:rPr>
                <w:ins w:id="3912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B6F1093" w14:textId="77777777" w:rsidR="00AD7575" w:rsidRPr="0005057D" w:rsidRDefault="00AD7575" w:rsidP="004E64AF">
            <w:pPr>
              <w:pStyle w:val="tabletext11"/>
              <w:jc w:val="right"/>
              <w:rPr>
                <w:ins w:id="3913" w:author="Author"/>
              </w:rPr>
            </w:pPr>
            <w:ins w:id="3914" w:author="Author">
              <w:r w:rsidRPr="0005057D">
                <w:t>41.39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DB8E2E" w14:textId="77777777" w:rsidR="00AD7575" w:rsidRPr="0005057D" w:rsidRDefault="00AD7575" w:rsidP="004E64AF">
            <w:pPr>
              <w:pStyle w:val="tabletext11"/>
              <w:jc w:val="right"/>
              <w:rPr>
                <w:ins w:id="3915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EA25B9" w14:textId="77777777" w:rsidR="00AD7575" w:rsidRPr="0005057D" w:rsidRDefault="00AD7575" w:rsidP="004E64AF">
            <w:pPr>
              <w:pStyle w:val="tabletext11"/>
              <w:jc w:val="right"/>
              <w:rPr>
                <w:ins w:id="391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CB5E7BA" w14:textId="77777777" w:rsidR="00AD7575" w:rsidRPr="0005057D" w:rsidRDefault="00AD7575" w:rsidP="004E64AF">
            <w:pPr>
              <w:pStyle w:val="tabletext11"/>
              <w:jc w:val="right"/>
              <w:rPr>
                <w:ins w:id="3917" w:author="Author"/>
              </w:rPr>
            </w:pPr>
            <w:ins w:id="3918" w:author="Author">
              <w:r w:rsidRPr="0005057D">
                <w:t>29.54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8782EB" w14:textId="77777777" w:rsidR="00AD7575" w:rsidRPr="0005057D" w:rsidRDefault="00AD7575" w:rsidP="004E64AF">
            <w:pPr>
              <w:pStyle w:val="tabletext11"/>
              <w:rPr>
                <w:ins w:id="3919" w:author="Author"/>
              </w:rPr>
            </w:pPr>
          </w:p>
        </w:tc>
      </w:tr>
      <w:tr w:rsidR="00AD7575" w:rsidRPr="0005057D" w14:paraId="6E4101FA" w14:textId="77777777" w:rsidTr="004E64AF">
        <w:trPr>
          <w:cantSplit/>
          <w:trHeight w:val="190"/>
          <w:ins w:id="3920" w:author="Author"/>
        </w:trPr>
        <w:tc>
          <w:tcPr>
            <w:tcW w:w="200" w:type="dxa"/>
          </w:tcPr>
          <w:p w14:paraId="501A4330" w14:textId="77777777" w:rsidR="00AD7575" w:rsidRPr="0005057D" w:rsidRDefault="00AD7575" w:rsidP="004E64AF">
            <w:pPr>
              <w:pStyle w:val="tabletext11"/>
              <w:rPr>
                <w:ins w:id="39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906F04" w14:textId="77777777" w:rsidR="00AD7575" w:rsidRPr="0005057D" w:rsidRDefault="00AD7575" w:rsidP="004E64AF">
            <w:pPr>
              <w:pStyle w:val="tabletext11"/>
              <w:jc w:val="right"/>
              <w:rPr>
                <w:ins w:id="3922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1FFB97B" w14:textId="77777777" w:rsidR="00AD7575" w:rsidRPr="0005057D" w:rsidRDefault="00AD7575" w:rsidP="004E64AF">
            <w:pPr>
              <w:pStyle w:val="tabletext11"/>
              <w:tabs>
                <w:tab w:val="decimal" w:pos="680"/>
              </w:tabs>
              <w:rPr>
                <w:ins w:id="3923" w:author="Author"/>
              </w:rPr>
            </w:pPr>
            <w:ins w:id="3924" w:author="Author">
              <w:r w:rsidRPr="0005057D">
                <w:t>100,000/300,000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7B7309" w14:textId="77777777" w:rsidR="00AD7575" w:rsidRPr="0005057D" w:rsidRDefault="00AD7575" w:rsidP="004E64AF">
            <w:pPr>
              <w:pStyle w:val="tabletext11"/>
              <w:jc w:val="right"/>
              <w:rPr>
                <w:ins w:id="3925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F8E175" w14:textId="77777777" w:rsidR="00AD7575" w:rsidRPr="0005057D" w:rsidRDefault="00AD7575" w:rsidP="004E64AF">
            <w:pPr>
              <w:pStyle w:val="tabletext11"/>
              <w:jc w:val="right"/>
              <w:rPr>
                <w:ins w:id="3926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2EE2064" w14:textId="77777777" w:rsidR="00AD7575" w:rsidRPr="0005057D" w:rsidRDefault="00AD7575" w:rsidP="004E64AF">
            <w:pPr>
              <w:pStyle w:val="tabletext11"/>
              <w:jc w:val="right"/>
              <w:rPr>
                <w:ins w:id="3927" w:author="Author"/>
              </w:rPr>
            </w:pPr>
            <w:ins w:id="3928" w:author="Author">
              <w:r w:rsidRPr="0005057D">
                <w:t>60.45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5D82D4" w14:textId="77777777" w:rsidR="00AD7575" w:rsidRPr="0005057D" w:rsidRDefault="00AD7575" w:rsidP="004E64AF">
            <w:pPr>
              <w:pStyle w:val="tabletext11"/>
              <w:jc w:val="right"/>
              <w:rPr>
                <w:ins w:id="3929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70EB6F" w14:textId="77777777" w:rsidR="00AD7575" w:rsidRPr="0005057D" w:rsidRDefault="00AD7575" w:rsidP="004E64AF">
            <w:pPr>
              <w:pStyle w:val="tabletext11"/>
              <w:jc w:val="right"/>
              <w:rPr>
                <w:ins w:id="393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104FB28" w14:textId="77777777" w:rsidR="00AD7575" w:rsidRPr="0005057D" w:rsidRDefault="00AD7575" w:rsidP="004E64AF">
            <w:pPr>
              <w:pStyle w:val="tabletext11"/>
              <w:jc w:val="right"/>
              <w:rPr>
                <w:ins w:id="3931" w:author="Author"/>
              </w:rPr>
            </w:pPr>
            <w:ins w:id="3932" w:author="Author">
              <w:r w:rsidRPr="0005057D">
                <w:t>42.39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2414DB" w14:textId="77777777" w:rsidR="00AD7575" w:rsidRPr="0005057D" w:rsidRDefault="00AD7575" w:rsidP="004E64AF">
            <w:pPr>
              <w:pStyle w:val="tabletext11"/>
              <w:rPr>
                <w:ins w:id="3933" w:author="Author"/>
              </w:rPr>
            </w:pPr>
          </w:p>
        </w:tc>
      </w:tr>
      <w:tr w:rsidR="00AD7575" w:rsidRPr="0005057D" w14:paraId="08F3FECE" w14:textId="77777777" w:rsidTr="004E64AF">
        <w:trPr>
          <w:cantSplit/>
          <w:trHeight w:val="190"/>
          <w:ins w:id="3934" w:author="Author"/>
        </w:trPr>
        <w:tc>
          <w:tcPr>
            <w:tcW w:w="200" w:type="dxa"/>
          </w:tcPr>
          <w:p w14:paraId="4EF5CDA7" w14:textId="77777777" w:rsidR="00AD7575" w:rsidRPr="0005057D" w:rsidRDefault="00AD7575" w:rsidP="004E64AF">
            <w:pPr>
              <w:pStyle w:val="tabletext11"/>
              <w:rPr>
                <w:ins w:id="39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DF66FE" w14:textId="77777777" w:rsidR="00AD7575" w:rsidRPr="0005057D" w:rsidRDefault="00AD7575" w:rsidP="004E64AF">
            <w:pPr>
              <w:pStyle w:val="tabletext11"/>
              <w:jc w:val="center"/>
              <w:rPr>
                <w:ins w:id="3936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37F0AA0" w14:textId="77777777" w:rsidR="00AD7575" w:rsidRPr="0005057D" w:rsidRDefault="00AD7575" w:rsidP="004E64AF">
            <w:pPr>
              <w:pStyle w:val="tabletext11"/>
              <w:tabs>
                <w:tab w:val="decimal" w:pos="680"/>
              </w:tabs>
              <w:rPr>
                <w:ins w:id="3937" w:author="Author"/>
              </w:rPr>
            </w:pPr>
            <w:ins w:id="3938" w:author="Author">
              <w:r w:rsidRPr="0005057D">
                <w:t>250,000/500,000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C74244" w14:textId="77777777" w:rsidR="00AD7575" w:rsidRPr="0005057D" w:rsidRDefault="00AD7575" w:rsidP="004E64AF">
            <w:pPr>
              <w:pStyle w:val="tabletext11"/>
              <w:jc w:val="right"/>
              <w:rPr>
                <w:ins w:id="3939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45EFA3" w14:textId="77777777" w:rsidR="00AD7575" w:rsidRPr="0005057D" w:rsidRDefault="00AD7575" w:rsidP="004E64AF">
            <w:pPr>
              <w:pStyle w:val="tabletext11"/>
              <w:jc w:val="right"/>
              <w:rPr>
                <w:ins w:id="3940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4071E40" w14:textId="77777777" w:rsidR="00AD7575" w:rsidRPr="0005057D" w:rsidRDefault="00AD7575" w:rsidP="004E64AF">
            <w:pPr>
              <w:pStyle w:val="tabletext11"/>
              <w:jc w:val="right"/>
              <w:rPr>
                <w:ins w:id="3941" w:author="Author"/>
              </w:rPr>
            </w:pPr>
            <w:ins w:id="3942" w:author="Author">
              <w:r w:rsidRPr="0005057D">
                <w:t>90.06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205584" w14:textId="77777777" w:rsidR="00AD7575" w:rsidRPr="0005057D" w:rsidRDefault="00AD7575" w:rsidP="004E64AF">
            <w:pPr>
              <w:pStyle w:val="tabletext11"/>
              <w:jc w:val="right"/>
              <w:rPr>
                <w:ins w:id="3943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7D81BF" w14:textId="77777777" w:rsidR="00AD7575" w:rsidRPr="0005057D" w:rsidRDefault="00AD7575" w:rsidP="004E64AF">
            <w:pPr>
              <w:pStyle w:val="tabletext11"/>
              <w:jc w:val="right"/>
              <w:rPr>
                <w:ins w:id="394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0E7393A" w14:textId="77777777" w:rsidR="00AD7575" w:rsidRPr="0005057D" w:rsidRDefault="00AD7575" w:rsidP="004E64AF">
            <w:pPr>
              <w:pStyle w:val="tabletext11"/>
              <w:jc w:val="right"/>
              <w:rPr>
                <w:ins w:id="3945" w:author="Author"/>
              </w:rPr>
            </w:pPr>
            <w:ins w:id="3946" w:author="Author">
              <w:r w:rsidRPr="0005057D">
                <w:t>62.22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8B52CA" w14:textId="77777777" w:rsidR="00AD7575" w:rsidRPr="0005057D" w:rsidRDefault="00AD7575" w:rsidP="004E64AF">
            <w:pPr>
              <w:pStyle w:val="tabletext11"/>
              <w:rPr>
                <w:ins w:id="3947" w:author="Author"/>
              </w:rPr>
            </w:pPr>
          </w:p>
        </w:tc>
      </w:tr>
      <w:tr w:rsidR="00AD7575" w:rsidRPr="0005057D" w14:paraId="0586FC77" w14:textId="77777777" w:rsidTr="004E64AF">
        <w:trPr>
          <w:cantSplit/>
          <w:trHeight w:val="190"/>
          <w:ins w:id="3948" w:author="Author"/>
        </w:trPr>
        <w:tc>
          <w:tcPr>
            <w:tcW w:w="200" w:type="dxa"/>
          </w:tcPr>
          <w:p w14:paraId="1382DC36" w14:textId="77777777" w:rsidR="00AD7575" w:rsidRPr="0005057D" w:rsidRDefault="00AD7575" w:rsidP="004E64AF">
            <w:pPr>
              <w:pStyle w:val="tabletext11"/>
              <w:rPr>
                <w:ins w:id="3949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E46C003" w14:textId="77777777" w:rsidR="00AD7575" w:rsidRPr="0005057D" w:rsidRDefault="00AD7575" w:rsidP="004E64AF">
            <w:pPr>
              <w:pStyle w:val="tabletext11"/>
              <w:tabs>
                <w:tab w:val="decimal" w:pos="880"/>
              </w:tabs>
              <w:rPr>
                <w:ins w:id="3950" w:author="Author"/>
              </w:rPr>
            </w:pPr>
            <w:ins w:id="3951" w:author="Author">
              <w:r w:rsidRPr="0005057D">
                <w:t>500,000/1,000,000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40F601" w14:textId="77777777" w:rsidR="00AD7575" w:rsidRPr="0005057D" w:rsidRDefault="00AD7575" w:rsidP="004E64AF">
            <w:pPr>
              <w:pStyle w:val="tabletext11"/>
              <w:jc w:val="right"/>
              <w:rPr>
                <w:ins w:id="3952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2A3FB5" w14:textId="77777777" w:rsidR="00AD7575" w:rsidRPr="0005057D" w:rsidRDefault="00AD7575" w:rsidP="004E64AF">
            <w:pPr>
              <w:pStyle w:val="tabletext11"/>
              <w:jc w:val="right"/>
              <w:rPr>
                <w:ins w:id="3953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DDAD733" w14:textId="77777777" w:rsidR="00AD7575" w:rsidRPr="0005057D" w:rsidRDefault="00AD7575" w:rsidP="004E64AF">
            <w:pPr>
              <w:pStyle w:val="tabletext11"/>
              <w:jc w:val="right"/>
              <w:rPr>
                <w:ins w:id="3954" w:author="Author"/>
              </w:rPr>
            </w:pPr>
            <w:ins w:id="3955" w:author="Author">
              <w:r w:rsidRPr="0005057D">
                <w:t>114.14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7E8E35" w14:textId="77777777" w:rsidR="00AD7575" w:rsidRPr="0005057D" w:rsidRDefault="00AD7575" w:rsidP="004E64AF">
            <w:pPr>
              <w:pStyle w:val="tabletext11"/>
              <w:jc w:val="right"/>
              <w:rPr>
                <w:ins w:id="3956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223018" w14:textId="77777777" w:rsidR="00AD7575" w:rsidRPr="0005057D" w:rsidRDefault="00AD7575" w:rsidP="004E64AF">
            <w:pPr>
              <w:pStyle w:val="tabletext11"/>
              <w:jc w:val="right"/>
              <w:rPr>
                <w:ins w:id="395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B9BBBF9" w14:textId="77777777" w:rsidR="00AD7575" w:rsidRPr="0005057D" w:rsidRDefault="00AD7575" w:rsidP="004E64AF">
            <w:pPr>
              <w:pStyle w:val="tabletext11"/>
              <w:jc w:val="right"/>
              <w:rPr>
                <w:ins w:id="3958" w:author="Author"/>
              </w:rPr>
            </w:pPr>
            <w:ins w:id="3959" w:author="Author">
              <w:r w:rsidRPr="0005057D">
                <w:t>78.28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86FC39" w14:textId="77777777" w:rsidR="00AD7575" w:rsidRPr="0005057D" w:rsidRDefault="00AD7575" w:rsidP="004E64AF">
            <w:pPr>
              <w:pStyle w:val="tabletext11"/>
              <w:rPr>
                <w:ins w:id="3960" w:author="Author"/>
              </w:rPr>
            </w:pPr>
          </w:p>
        </w:tc>
      </w:tr>
      <w:tr w:rsidR="00AD7575" w:rsidRPr="0005057D" w14:paraId="3A217957" w14:textId="77777777" w:rsidTr="004E64AF">
        <w:trPr>
          <w:cantSplit/>
          <w:trHeight w:val="190"/>
          <w:ins w:id="3961" w:author="Author"/>
        </w:trPr>
        <w:tc>
          <w:tcPr>
            <w:tcW w:w="200" w:type="dxa"/>
          </w:tcPr>
          <w:p w14:paraId="2690081F" w14:textId="77777777" w:rsidR="00AD7575" w:rsidRPr="0005057D" w:rsidRDefault="00AD7575" w:rsidP="004E64AF">
            <w:pPr>
              <w:pStyle w:val="tabletext11"/>
              <w:rPr>
                <w:ins w:id="3962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E944B26" w14:textId="77777777" w:rsidR="00AD7575" w:rsidRPr="0005057D" w:rsidRDefault="00AD7575" w:rsidP="004E64AF">
            <w:pPr>
              <w:pStyle w:val="tabletext11"/>
              <w:tabs>
                <w:tab w:val="decimal" w:pos="880"/>
              </w:tabs>
              <w:rPr>
                <w:ins w:id="3963" w:author="Author"/>
              </w:rPr>
            </w:pPr>
            <w:ins w:id="3964" w:author="Author">
              <w:r w:rsidRPr="0005057D">
                <w:t>1,000,000/2,000,000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13F25C" w14:textId="77777777" w:rsidR="00AD7575" w:rsidRPr="0005057D" w:rsidRDefault="00AD7575" w:rsidP="004E64AF">
            <w:pPr>
              <w:pStyle w:val="tabletext11"/>
              <w:jc w:val="right"/>
              <w:rPr>
                <w:ins w:id="3965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456926" w14:textId="77777777" w:rsidR="00AD7575" w:rsidRPr="0005057D" w:rsidRDefault="00AD7575" w:rsidP="004E64AF">
            <w:pPr>
              <w:pStyle w:val="tabletext11"/>
              <w:jc w:val="right"/>
              <w:rPr>
                <w:ins w:id="3966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3DF9359" w14:textId="77777777" w:rsidR="00AD7575" w:rsidRPr="0005057D" w:rsidRDefault="00AD7575" w:rsidP="004E64AF">
            <w:pPr>
              <w:pStyle w:val="tabletext11"/>
              <w:jc w:val="right"/>
              <w:rPr>
                <w:ins w:id="3967" w:author="Author"/>
              </w:rPr>
            </w:pPr>
            <w:ins w:id="3968" w:author="Author">
              <w:r w:rsidRPr="0005057D">
                <w:t>137.95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248E2E" w14:textId="77777777" w:rsidR="00AD7575" w:rsidRPr="0005057D" w:rsidRDefault="00AD7575" w:rsidP="004E64AF">
            <w:pPr>
              <w:pStyle w:val="tabletext11"/>
              <w:jc w:val="right"/>
              <w:rPr>
                <w:ins w:id="3969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6F542D" w14:textId="77777777" w:rsidR="00AD7575" w:rsidRPr="0005057D" w:rsidRDefault="00AD7575" w:rsidP="004E64AF">
            <w:pPr>
              <w:pStyle w:val="tabletext11"/>
              <w:jc w:val="right"/>
              <w:rPr>
                <w:ins w:id="397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5FD178B" w14:textId="77777777" w:rsidR="00AD7575" w:rsidRPr="0005057D" w:rsidRDefault="00AD7575" w:rsidP="004E64AF">
            <w:pPr>
              <w:pStyle w:val="tabletext11"/>
              <w:jc w:val="right"/>
              <w:rPr>
                <w:ins w:id="3971" w:author="Author"/>
              </w:rPr>
            </w:pPr>
            <w:ins w:id="3972" w:author="Author">
              <w:r w:rsidRPr="0005057D">
                <w:t>94.12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7CF721" w14:textId="77777777" w:rsidR="00AD7575" w:rsidRPr="0005057D" w:rsidRDefault="00AD7575" w:rsidP="004E64AF">
            <w:pPr>
              <w:pStyle w:val="tabletext11"/>
              <w:rPr>
                <w:ins w:id="3973" w:author="Author"/>
              </w:rPr>
            </w:pPr>
          </w:p>
        </w:tc>
      </w:tr>
      <w:tr w:rsidR="00AD7575" w:rsidRPr="0005057D" w14:paraId="11243EB0" w14:textId="77777777" w:rsidTr="004E64AF">
        <w:trPr>
          <w:cantSplit/>
          <w:trHeight w:val="190"/>
          <w:ins w:id="3974" w:author="Author"/>
        </w:trPr>
        <w:tc>
          <w:tcPr>
            <w:tcW w:w="200" w:type="dxa"/>
          </w:tcPr>
          <w:p w14:paraId="3138DBF8" w14:textId="77777777" w:rsidR="00AD7575" w:rsidRPr="0005057D" w:rsidRDefault="00AD7575" w:rsidP="004E64AF">
            <w:pPr>
              <w:pStyle w:val="tabletext11"/>
              <w:rPr>
                <w:ins w:id="3975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D5B7901" w14:textId="77777777" w:rsidR="00AD7575" w:rsidRPr="0005057D" w:rsidRDefault="00AD7575" w:rsidP="004E64AF">
            <w:pPr>
              <w:pStyle w:val="tabletext11"/>
              <w:tabs>
                <w:tab w:val="decimal" w:pos="880"/>
              </w:tabs>
              <w:rPr>
                <w:ins w:id="3976" w:author="Author"/>
              </w:rPr>
            </w:pPr>
            <w:ins w:id="3977" w:author="Author">
              <w:r w:rsidRPr="0005057D">
                <w:t>2,500,000/5,000,000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3E193E" w14:textId="77777777" w:rsidR="00AD7575" w:rsidRPr="0005057D" w:rsidRDefault="00AD7575" w:rsidP="004E64AF">
            <w:pPr>
              <w:pStyle w:val="tabletext11"/>
              <w:jc w:val="right"/>
              <w:rPr>
                <w:ins w:id="3978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5B3F5C" w14:textId="77777777" w:rsidR="00AD7575" w:rsidRPr="0005057D" w:rsidRDefault="00AD7575" w:rsidP="004E64AF">
            <w:pPr>
              <w:pStyle w:val="tabletext11"/>
              <w:jc w:val="right"/>
              <w:rPr>
                <w:ins w:id="3979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D9A6C1C" w14:textId="77777777" w:rsidR="00AD7575" w:rsidRPr="0005057D" w:rsidRDefault="00AD7575" w:rsidP="004E64AF">
            <w:pPr>
              <w:pStyle w:val="tabletext11"/>
              <w:jc w:val="right"/>
              <w:rPr>
                <w:ins w:id="3980" w:author="Author"/>
              </w:rPr>
            </w:pPr>
            <w:ins w:id="3981" w:author="Author">
              <w:r w:rsidRPr="0005057D">
                <w:t>166.24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325726" w14:textId="77777777" w:rsidR="00AD7575" w:rsidRPr="0005057D" w:rsidRDefault="00AD7575" w:rsidP="004E64AF">
            <w:pPr>
              <w:pStyle w:val="tabletext11"/>
              <w:jc w:val="right"/>
              <w:rPr>
                <w:ins w:id="3982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4612A4" w14:textId="77777777" w:rsidR="00AD7575" w:rsidRPr="0005057D" w:rsidRDefault="00AD7575" w:rsidP="004E64AF">
            <w:pPr>
              <w:pStyle w:val="tabletext11"/>
              <w:jc w:val="right"/>
              <w:rPr>
                <w:ins w:id="398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145DC25" w14:textId="77777777" w:rsidR="00AD7575" w:rsidRPr="0005057D" w:rsidRDefault="00AD7575" w:rsidP="004E64AF">
            <w:pPr>
              <w:pStyle w:val="tabletext11"/>
              <w:jc w:val="right"/>
              <w:rPr>
                <w:ins w:id="3984" w:author="Author"/>
              </w:rPr>
            </w:pPr>
            <w:ins w:id="3985" w:author="Author">
              <w:r w:rsidRPr="0005057D">
                <w:t>112.84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1B449E" w14:textId="77777777" w:rsidR="00AD7575" w:rsidRPr="0005057D" w:rsidRDefault="00AD7575" w:rsidP="004E64AF">
            <w:pPr>
              <w:pStyle w:val="tabletext11"/>
              <w:rPr>
                <w:ins w:id="3986" w:author="Author"/>
              </w:rPr>
            </w:pPr>
          </w:p>
        </w:tc>
      </w:tr>
      <w:tr w:rsidR="00AD7575" w:rsidRPr="0005057D" w14:paraId="1B2C7C24" w14:textId="77777777" w:rsidTr="004E64AF">
        <w:trPr>
          <w:cantSplit/>
          <w:trHeight w:val="190"/>
          <w:ins w:id="3987" w:author="Author"/>
        </w:trPr>
        <w:tc>
          <w:tcPr>
            <w:tcW w:w="200" w:type="dxa"/>
          </w:tcPr>
          <w:p w14:paraId="36859EE2" w14:textId="77777777" w:rsidR="00AD7575" w:rsidRPr="0005057D" w:rsidRDefault="00AD7575" w:rsidP="004E64AF">
            <w:pPr>
              <w:pStyle w:val="tabletext11"/>
              <w:rPr>
                <w:ins w:id="3988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F2D1FBD" w14:textId="77777777" w:rsidR="00AD7575" w:rsidRPr="0005057D" w:rsidRDefault="00AD7575" w:rsidP="004E64AF">
            <w:pPr>
              <w:pStyle w:val="tabletext11"/>
              <w:jc w:val="right"/>
              <w:rPr>
                <w:ins w:id="3989" w:author="Author"/>
              </w:rPr>
            </w:pPr>
            <w:ins w:id="3990" w:author="Author">
              <w:r w:rsidRPr="0005057D">
                <w:t>5,000,000/10,000,000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27751E" w14:textId="77777777" w:rsidR="00AD7575" w:rsidRPr="0005057D" w:rsidRDefault="00AD7575" w:rsidP="004E64AF">
            <w:pPr>
              <w:pStyle w:val="tabletext11"/>
              <w:jc w:val="right"/>
              <w:rPr>
                <w:ins w:id="3991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C4E979" w14:textId="77777777" w:rsidR="00AD7575" w:rsidRPr="0005057D" w:rsidRDefault="00AD7575" w:rsidP="004E64AF">
            <w:pPr>
              <w:pStyle w:val="tabletext11"/>
              <w:jc w:val="right"/>
              <w:rPr>
                <w:ins w:id="3992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A3D9E2D" w14:textId="77777777" w:rsidR="00AD7575" w:rsidRPr="0005057D" w:rsidRDefault="00AD7575" w:rsidP="004E64AF">
            <w:pPr>
              <w:pStyle w:val="tabletext11"/>
              <w:jc w:val="right"/>
              <w:rPr>
                <w:ins w:id="3993" w:author="Author"/>
              </w:rPr>
            </w:pPr>
            <w:ins w:id="3994" w:author="Author">
              <w:r w:rsidRPr="0005057D">
                <w:t>184.08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E9E84F" w14:textId="77777777" w:rsidR="00AD7575" w:rsidRPr="0005057D" w:rsidRDefault="00AD7575" w:rsidP="004E64AF">
            <w:pPr>
              <w:pStyle w:val="tabletext11"/>
              <w:jc w:val="right"/>
              <w:rPr>
                <w:ins w:id="3995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81EEDF" w14:textId="77777777" w:rsidR="00AD7575" w:rsidRPr="0005057D" w:rsidRDefault="00AD7575" w:rsidP="004E64AF">
            <w:pPr>
              <w:pStyle w:val="tabletext11"/>
              <w:jc w:val="right"/>
              <w:rPr>
                <w:ins w:id="399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3B5C87D" w14:textId="77777777" w:rsidR="00AD7575" w:rsidRPr="0005057D" w:rsidRDefault="00AD7575" w:rsidP="004E64AF">
            <w:pPr>
              <w:pStyle w:val="tabletext11"/>
              <w:jc w:val="right"/>
              <w:rPr>
                <w:ins w:id="3997" w:author="Author"/>
              </w:rPr>
            </w:pPr>
            <w:ins w:id="3998" w:author="Author">
              <w:r w:rsidRPr="0005057D">
                <w:t>124.64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D93755" w14:textId="77777777" w:rsidR="00AD7575" w:rsidRPr="0005057D" w:rsidRDefault="00AD7575" w:rsidP="004E64AF">
            <w:pPr>
              <w:pStyle w:val="tabletext11"/>
              <w:rPr>
                <w:ins w:id="3999" w:author="Author"/>
              </w:rPr>
            </w:pPr>
          </w:p>
        </w:tc>
      </w:tr>
    </w:tbl>
    <w:p w14:paraId="14A336C4" w14:textId="77777777" w:rsidR="00AD7575" w:rsidRPr="0005057D" w:rsidRDefault="00AD7575" w:rsidP="00AD7575">
      <w:pPr>
        <w:pStyle w:val="tablecaption"/>
        <w:rPr>
          <w:ins w:id="4000" w:author="Author"/>
        </w:rPr>
      </w:pPr>
      <w:ins w:id="4001" w:author="Author">
        <w:r w:rsidRPr="0005057D">
          <w:t>Table 297.B.3.a.(2)(a)(LC) Split Limits – Uninsured (Includes Underinsured) Motorists Bodily Injury Coverage – Individual Named Insureds Loss Costs</w:t>
        </w:r>
      </w:ins>
    </w:p>
    <w:p w14:paraId="5478ADD5" w14:textId="77777777" w:rsidR="00AD7575" w:rsidRPr="0005057D" w:rsidRDefault="00AD7575" w:rsidP="00AD7575">
      <w:pPr>
        <w:pStyle w:val="isonormal"/>
        <w:rPr>
          <w:ins w:id="4002" w:author="Author"/>
        </w:rPr>
      </w:pPr>
    </w:p>
    <w:p w14:paraId="34B199CC" w14:textId="77777777" w:rsidR="00AD7575" w:rsidRPr="0005057D" w:rsidRDefault="00AD7575" w:rsidP="00AD7575">
      <w:pPr>
        <w:pStyle w:val="space8"/>
        <w:rPr>
          <w:ins w:id="400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730"/>
        <w:gridCol w:w="240"/>
        <w:gridCol w:w="240"/>
        <w:gridCol w:w="720"/>
        <w:gridCol w:w="360"/>
        <w:gridCol w:w="360"/>
        <w:gridCol w:w="720"/>
        <w:gridCol w:w="230"/>
      </w:tblGrid>
      <w:tr w:rsidR="00AD7575" w:rsidRPr="0005057D" w14:paraId="66D296BB" w14:textId="77777777" w:rsidTr="004E64AF">
        <w:trPr>
          <w:cantSplit/>
          <w:trHeight w:val="190"/>
          <w:ins w:id="4004" w:author="Author"/>
        </w:trPr>
        <w:tc>
          <w:tcPr>
            <w:tcW w:w="200" w:type="dxa"/>
            <w:hideMark/>
          </w:tcPr>
          <w:p w14:paraId="1C6603A6" w14:textId="77777777" w:rsidR="00AD7575" w:rsidRPr="0005057D" w:rsidRDefault="00AD7575" w:rsidP="004E64AF">
            <w:pPr>
              <w:pStyle w:val="tabletext11"/>
              <w:rPr>
                <w:ins w:id="4005" w:author="Author"/>
              </w:rPr>
            </w:pPr>
            <w:ins w:id="4006" w:author="Author">
              <w:r w:rsidRPr="0005057D">
                <w:br/>
              </w:r>
            </w:ins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A6B74C" w14:textId="77777777" w:rsidR="00AD7575" w:rsidRPr="0005057D" w:rsidRDefault="00AD7575" w:rsidP="004E64AF">
            <w:pPr>
              <w:pStyle w:val="tablehead"/>
              <w:rPr>
                <w:ins w:id="4007" w:author="Author"/>
              </w:rPr>
            </w:pPr>
            <w:ins w:id="4008" w:author="Author">
              <w:r w:rsidRPr="0005057D">
                <w:t>Uninsured Motorists Bodily Injury</w:t>
              </w:r>
              <w:r w:rsidRPr="0005057D">
                <w:br/>
                <w:t>Added On To At-fault Liability Limits</w:t>
              </w:r>
            </w:ins>
          </w:p>
        </w:tc>
      </w:tr>
      <w:tr w:rsidR="00AD7575" w:rsidRPr="0005057D" w14:paraId="1B4D8F93" w14:textId="77777777" w:rsidTr="004E64AF">
        <w:trPr>
          <w:cantSplit/>
          <w:trHeight w:val="190"/>
          <w:ins w:id="4009" w:author="Author"/>
        </w:trPr>
        <w:tc>
          <w:tcPr>
            <w:tcW w:w="200" w:type="dxa"/>
            <w:hideMark/>
          </w:tcPr>
          <w:p w14:paraId="37ED5FA6" w14:textId="77777777" w:rsidR="00AD7575" w:rsidRPr="0005057D" w:rsidRDefault="00AD7575" w:rsidP="004E64AF">
            <w:pPr>
              <w:pStyle w:val="tabletext11"/>
              <w:rPr>
                <w:ins w:id="4010" w:author="Author"/>
              </w:rPr>
            </w:pPr>
            <w:ins w:id="4011" w:author="Author">
              <w:r w:rsidRPr="0005057D">
                <w:br/>
              </w:r>
              <w:r w:rsidRPr="0005057D">
                <w:br/>
              </w:r>
              <w:r w:rsidRPr="0005057D">
                <w:br/>
              </w:r>
              <w:r w:rsidRPr="0005057D">
                <w:br/>
              </w:r>
            </w:ins>
          </w:p>
        </w:tc>
        <w:tc>
          <w:tcPr>
            <w:tcW w:w="21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87B235F" w14:textId="77777777" w:rsidR="00AD7575" w:rsidRPr="0005057D" w:rsidRDefault="00AD7575" w:rsidP="004E64AF">
            <w:pPr>
              <w:pStyle w:val="tablehead"/>
              <w:rPr>
                <w:ins w:id="4012" w:author="Author"/>
              </w:rPr>
            </w:pPr>
            <w:ins w:id="4013" w:author="Author">
              <w:r w:rsidRPr="0005057D">
                <w:t>Bodily</w:t>
              </w:r>
              <w:r w:rsidRPr="0005057D">
                <w:br/>
                <w:t>Injury</w:t>
              </w:r>
              <w:r w:rsidRPr="0005057D">
                <w:br/>
                <w:t>Limits</w:t>
              </w:r>
            </w:ins>
          </w:p>
        </w:tc>
        <w:tc>
          <w:tcPr>
            <w:tcW w:w="1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708B29B" w14:textId="77777777" w:rsidR="00AD7575" w:rsidRPr="0005057D" w:rsidRDefault="00AD7575" w:rsidP="004E64AF">
            <w:pPr>
              <w:pStyle w:val="tablehead"/>
              <w:rPr>
                <w:ins w:id="4014" w:author="Author"/>
              </w:rPr>
            </w:pPr>
            <w:ins w:id="4015" w:author="Author">
              <w:r w:rsidRPr="0005057D">
                <w:t>Private</w:t>
              </w:r>
              <w:r w:rsidRPr="0005057D">
                <w:br/>
                <w:t>Passenger</w:t>
              </w:r>
              <w:r w:rsidRPr="0005057D">
                <w:br/>
                <w:t>Types</w:t>
              </w:r>
              <w:r w:rsidRPr="0005057D">
                <w:br/>
                <w:t>Per Exposure</w:t>
              </w:r>
            </w:ins>
          </w:p>
        </w:tc>
        <w:tc>
          <w:tcPr>
            <w:tcW w:w="13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3B89589" w14:textId="77777777" w:rsidR="00AD7575" w:rsidRPr="0005057D" w:rsidRDefault="00AD7575" w:rsidP="004E64AF">
            <w:pPr>
              <w:pStyle w:val="tablehead"/>
              <w:rPr>
                <w:ins w:id="4016" w:author="Author"/>
              </w:rPr>
            </w:pPr>
            <w:ins w:id="4017" w:author="Author">
              <w:r w:rsidRPr="0005057D">
                <w:t>Other Than</w:t>
              </w:r>
              <w:r w:rsidRPr="0005057D">
                <w:br/>
                <w:t>Private</w:t>
              </w:r>
              <w:r w:rsidRPr="0005057D">
                <w:br/>
                <w:t>Passenger</w:t>
              </w:r>
              <w:r w:rsidRPr="0005057D">
                <w:br/>
                <w:t>Types</w:t>
              </w:r>
              <w:r w:rsidRPr="0005057D">
                <w:br/>
                <w:t>Per Exposure</w:t>
              </w:r>
            </w:ins>
          </w:p>
        </w:tc>
      </w:tr>
      <w:tr w:rsidR="00AD7575" w:rsidRPr="0005057D" w14:paraId="2E4C2B34" w14:textId="77777777" w:rsidTr="004E64AF">
        <w:trPr>
          <w:cantSplit/>
          <w:trHeight w:val="190"/>
          <w:ins w:id="4018" w:author="Author"/>
        </w:trPr>
        <w:tc>
          <w:tcPr>
            <w:tcW w:w="200" w:type="dxa"/>
          </w:tcPr>
          <w:p w14:paraId="0989B5F9" w14:textId="77777777" w:rsidR="00AD7575" w:rsidRPr="0005057D" w:rsidRDefault="00AD7575" w:rsidP="004E64AF">
            <w:pPr>
              <w:pStyle w:val="tabletext11"/>
              <w:rPr>
                <w:ins w:id="40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316D472" w14:textId="77777777" w:rsidR="00AD7575" w:rsidRPr="0005057D" w:rsidRDefault="00AD7575" w:rsidP="004E64AF">
            <w:pPr>
              <w:pStyle w:val="tabletext11"/>
              <w:jc w:val="right"/>
              <w:rPr>
                <w:ins w:id="4020" w:author="Author"/>
              </w:rPr>
            </w:pPr>
            <w:ins w:id="4021" w:author="Author">
              <w:r w:rsidRPr="0005057D">
                <w:t>$</w:t>
              </w:r>
            </w:ins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DE0DBBA" w14:textId="77777777" w:rsidR="00AD7575" w:rsidRPr="0005057D" w:rsidRDefault="00AD7575" w:rsidP="004E64AF">
            <w:pPr>
              <w:pStyle w:val="tabletext11"/>
              <w:tabs>
                <w:tab w:val="decimal" w:pos="680"/>
              </w:tabs>
              <w:rPr>
                <w:ins w:id="4022" w:author="Author"/>
              </w:rPr>
            </w:pPr>
            <w:ins w:id="4023" w:author="Author">
              <w:r w:rsidRPr="0005057D">
                <w:t>25,000/50,000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5A3EE5" w14:textId="77777777" w:rsidR="00AD7575" w:rsidRPr="0005057D" w:rsidRDefault="00AD7575" w:rsidP="004E64AF">
            <w:pPr>
              <w:pStyle w:val="tabletext11"/>
              <w:jc w:val="right"/>
              <w:rPr>
                <w:ins w:id="4024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F2BBD3E" w14:textId="77777777" w:rsidR="00AD7575" w:rsidRPr="0005057D" w:rsidRDefault="00AD7575" w:rsidP="004E64AF">
            <w:pPr>
              <w:pStyle w:val="tabletext11"/>
              <w:jc w:val="right"/>
              <w:rPr>
                <w:ins w:id="4025" w:author="Author"/>
              </w:rPr>
            </w:pPr>
            <w:ins w:id="4026" w:author="Author">
              <w:r w:rsidRPr="0005057D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C07DC80" w14:textId="77777777" w:rsidR="00AD7575" w:rsidRPr="0005057D" w:rsidRDefault="00AD7575" w:rsidP="004E64AF">
            <w:pPr>
              <w:pStyle w:val="tabletext11"/>
              <w:jc w:val="right"/>
              <w:rPr>
                <w:ins w:id="4027" w:author="Author"/>
              </w:rPr>
            </w:pPr>
            <w:ins w:id="4028" w:author="Author">
              <w:r w:rsidRPr="0005057D">
                <w:rPr>
                  <w:rFonts w:cs="Arial"/>
                  <w:color w:val="000000"/>
                  <w:szCs w:val="18"/>
                </w:rPr>
                <w:t>23.64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A2E055" w14:textId="77777777" w:rsidR="00AD7575" w:rsidRPr="0005057D" w:rsidRDefault="00AD7575" w:rsidP="004E64AF">
            <w:pPr>
              <w:pStyle w:val="tabletext11"/>
              <w:rPr>
                <w:ins w:id="402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78501CF" w14:textId="77777777" w:rsidR="00AD7575" w:rsidRPr="0005057D" w:rsidRDefault="00AD7575" w:rsidP="004E64AF">
            <w:pPr>
              <w:pStyle w:val="tabletext11"/>
              <w:jc w:val="right"/>
              <w:rPr>
                <w:ins w:id="4030" w:author="Author"/>
              </w:rPr>
            </w:pPr>
            <w:ins w:id="4031" w:author="Author">
              <w:r w:rsidRPr="0005057D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4A32F61" w14:textId="77777777" w:rsidR="00AD7575" w:rsidRPr="0005057D" w:rsidRDefault="00AD7575" w:rsidP="004E64AF">
            <w:pPr>
              <w:pStyle w:val="tabletext11"/>
              <w:jc w:val="right"/>
              <w:rPr>
                <w:ins w:id="4032" w:author="Author"/>
              </w:rPr>
            </w:pPr>
            <w:ins w:id="4033" w:author="Author">
              <w:r w:rsidRPr="0005057D">
                <w:rPr>
                  <w:rFonts w:cs="Arial"/>
                  <w:color w:val="000000"/>
                  <w:szCs w:val="18"/>
                </w:rPr>
                <w:t>16.87</w:t>
              </w:r>
            </w:ins>
          </w:p>
        </w:tc>
        <w:tc>
          <w:tcPr>
            <w:tcW w:w="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5D532A" w14:textId="77777777" w:rsidR="00AD7575" w:rsidRPr="0005057D" w:rsidRDefault="00AD7575" w:rsidP="004E64AF">
            <w:pPr>
              <w:pStyle w:val="tabletext11"/>
              <w:rPr>
                <w:ins w:id="4034" w:author="Author"/>
              </w:rPr>
            </w:pPr>
          </w:p>
        </w:tc>
      </w:tr>
      <w:tr w:rsidR="00AD7575" w:rsidRPr="0005057D" w14:paraId="34D3EBAF" w14:textId="77777777" w:rsidTr="004E64AF">
        <w:trPr>
          <w:cantSplit/>
          <w:trHeight w:val="190"/>
          <w:ins w:id="4035" w:author="Author"/>
        </w:trPr>
        <w:tc>
          <w:tcPr>
            <w:tcW w:w="200" w:type="dxa"/>
          </w:tcPr>
          <w:p w14:paraId="3B224587" w14:textId="77777777" w:rsidR="00AD7575" w:rsidRPr="0005057D" w:rsidRDefault="00AD7575" w:rsidP="004E64AF">
            <w:pPr>
              <w:pStyle w:val="tabletext11"/>
              <w:rPr>
                <w:ins w:id="40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D22B81" w14:textId="77777777" w:rsidR="00AD7575" w:rsidRPr="0005057D" w:rsidRDefault="00AD7575" w:rsidP="004E64AF">
            <w:pPr>
              <w:pStyle w:val="tabletext11"/>
              <w:jc w:val="center"/>
              <w:rPr>
                <w:ins w:id="4037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5DBB714" w14:textId="77777777" w:rsidR="00AD7575" w:rsidRPr="0005057D" w:rsidRDefault="00AD7575" w:rsidP="004E64AF">
            <w:pPr>
              <w:pStyle w:val="tabletext11"/>
              <w:tabs>
                <w:tab w:val="decimal" w:pos="680"/>
              </w:tabs>
              <w:rPr>
                <w:ins w:id="4038" w:author="Author"/>
              </w:rPr>
            </w:pPr>
            <w:ins w:id="4039" w:author="Author">
              <w:r w:rsidRPr="0005057D">
                <w:t>50,000/100,000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0B2B1F" w14:textId="77777777" w:rsidR="00AD7575" w:rsidRPr="0005057D" w:rsidRDefault="00AD7575" w:rsidP="004E64AF">
            <w:pPr>
              <w:pStyle w:val="tabletext11"/>
              <w:jc w:val="right"/>
              <w:rPr>
                <w:ins w:id="4040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820839" w14:textId="77777777" w:rsidR="00AD7575" w:rsidRPr="0005057D" w:rsidRDefault="00AD7575" w:rsidP="004E64AF">
            <w:pPr>
              <w:pStyle w:val="tabletext11"/>
              <w:jc w:val="right"/>
              <w:rPr>
                <w:ins w:id="404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38242E2" w14:textId="77777777" w:rsidR="00AD7575" w:rsidRPr="0005057D" w:rsidRDefault="00AD7575" w:rsidP="004E64AF">
            <w:pPr>
              <w:pStyle w:val="tabletext11"/>
              <w:jc w:val="right"/>
              <w:rPr>
                <w:ins w:id="4042" w:author="Author"/>
              </w:rPr>
            </w:pPr>
            <w:ins w:id="4043" w:author="Author">
              <w:r w:rsidRPr="0005057D">
                <w:rPr>
                  <w:rFonts w:cs="Arial"/>
                  <w:color w:val="000000"/>
                  <w:szCs w:val="18"/>
                </w:rPr>
                <w:t>38.16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4C9938" w14:textId="77777777" w:rsidR="00AD7575" w:rsidRPr="0005057D" w:rsidRDefault="00AD7575" w:rsidP="004E64AF">
            <w:pPr>
              <w:pStyle w:val="tabletext11"/>
              <w:rPr>
                <w:ins w:id="404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9EA6E7" w14:textId="77777777" w:rsidR="00AD7575" w:rsidRPr="0005057D" w:rsidRDefault="00AD7575" w:rsidP="004E64AF">
            <w:pPr>
              <w:pStyle w:val="tabletext11"/>
              <w:jc w:val="right"/>
              <w:rPr>
                <w:ins w:id="404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175B02F" w14:textId="77777777" w:rsidR="00AD7575" w:rsidRPr="0005057D" w:rsidRDefault="00AD7575" w:rsidP="004E64AF">
            <w:pPr>
              <w:pStyle w:val="tabletext11"/>
              <w:jc w:val="right"/>
              <w:rPr>
                <w:ins w:id="4046" w:author="Author"/>
              </w:rPr>
            </w:pPr>
            <w:ins w:id="4047" w:author="Author">
              <w:r w:rsidRPr="0005057D">
                <w:rPr>
                  <w:rFonts w:cs="Arial"/>
                  <w:color w:val="000000"/>
                  <w:szCs w:val="18"/>
                </w:rPr>
                <w:t>26.73</w:t>
              </w:r>
            </w:ins>
          </w:p>
        </w:tc>
        <w:tc>
          <w:tcPr>
            <w:tcW w:w="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F49A66" w14:textId="77777777" w:rsidR="00AD7575" w:rsidRPr="0005057D" w:rsidRDefault="00AD7575" w:rsidP="004E64AF">
            <w:pPr>
              <w:pStyle w:val="tabletext11"/>
              <w:rPr>
                <w:ins w:id="4048" w:author="Author"/>
              </w:rPr>
            </w:pPr>
          </w:p>
        </w:tc>
      </w:tr>
      <w:tr w:rsidR="00AD7575" w:rsidRPr="0005057D" w14:paraId="6190D28A" w14:textId="77777777" w:rsidTr="004E64AF">
        <w:trPr>
          <w:cantSplit/>
          <w:trHeight w:val="190"/>
          <w:ins w:id="4049" w:author="Author"/>
        </w:trPr>
        <w:tc>
          <w:tcPr>
            <w:tcW w:w="200" w:type="dxa"/>
          </w:tcPr>
          <w:p w14:paraId="4105797F" w14:textId="77777777" w:rsidR="00AD7575" w:rsidRPr="0005057D" w:rsidRDefault="00AD7575" w:rsidP="004E64AF">
            <w:pPr>
              <w:pStyle w:val="tabletext11"/>
              <w:rPr>
                <w:ins w:id="40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12C1F6" w14:textId="77777777" w:rsidR="00AD7575" w:rsidRPr="0005057D" w:rsidRDefault="00AD7575" w:rsidP="004E64AF">
            <w:pPr>
              <w:pStyle w:val="tabletext11"/>
              <w:jc w:val="right"/>
              <w:rPr>
                <w:ins w:id="4051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CA7BACF" w14:textId="77777777" w:rsidR="00AD7575" w:rsidRPr="0005057D" w:rsidRDefault="00AD7575" w:rsidP="004E64AF">
            <w:pPr>
              <w:pStyle w:val="tabletext11"/>
              <w:tabs>
                <w:tab w:val="decimal" w:pos="680"/>
              </w:tabs>
              <w:rPr>
                <w:ins w:id="4052" w:author="Author"/>
              </w:rPr>
            </w:pPr>
            <w:ins w:id="4053" w:author="Author">
              <w:r w:rsidRPr="0005057D">
                <w:t>100,000/300,000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B652C5" w14:textId="77777777" w:rsidR="00AD7575" w:rsidRPr="0005057D" w:rsidRDefault="00AD7575" w:rsidP="004E64AF">
            <w:pPr>
              <w:pStyle w:val="tabletext11"/>
              <w:jc w:val="right"/>
              <w:rPr>
                <w:ins w:id="4054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92128E" w14:textId="77777777" w:rsidR="00AD7575" w:rsidRPr="0005057D" w:rsidRDefault="00AD7575" w:rsidP="004E64AF">
            <w:pPr>
              <w:pStyle w:val="tabletext11"/>
              <w:jc w:val="right"/>
              <w:rPr>
                <w:ins w:id="405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8DE93E6" w14:textId="77777777" w:rsidR="00AD7575" w:rsidRPr="0005057D" w:rsidRDefault="00AD7575" w:rsidP="004E64AF">
            <w:pPr>
              <w:pStyle w:val="tabletext11"/>
              <w:jc w:val="right"/>
              <w:rPr>
                <w:ins w:id="4056" w:author="Author"/>
              </w:rPr>
            </w:pPr>
            <w:ins w:id="4057" w:author="Author">
              <w:r w:rsidRPr="0005057D">
                <w:rPr>
                  <w:rFonts w:cs="Arial"/>
                  <w:color w:val="000000"/>
                  <w:szCs w:val="18"/>
                </w:rPr>
                <w:t>56.91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DCAEE1" w14:textId="77777777" w:rsidR="00AD7575" w:rsidRPr="0005057D" w:rsidRDefault="00AD7575" w:rsidP="004E64AF">
            <w:pPr>
              <w:pStyle w:val="tabletext11"/>
              <w:rPr>
                <w:ins w:id="405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2DD3CB" w14:textId="77777777" w:rsidR="00AD7575" w:rsidRPr="0005057D" w:rsidRDefault="00AD7575" w:rsidP="004E64AF">
            <w:pPr>
              <w:pStyle w:val="tabletext11"/>
              <w:jc w:val="right"/>
              <w:rPr>
                <w:ins w:id="405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722D55B" w14:textId="77777777" w:rsidR="00AD7575" w:rsidRPr="0005057D" w:rsidRDefault="00AD7575" w:rsidP="004E64AF">
            <w:pPr>
              <w:pStyle w:val="tabletext11"/>
              <w:jc w:val="right"/>
              <w:rPr>
                <w:ins w:id="4060" w:author="Author"/>
              </w:rPr>
            </w:pPr>
            <w:ins w:id="4061" w:author="Author">
              <w:r w:rsidRPr="0005057D">
                <w:rPr>
                  <w:rFonts w:cs="Arial"/>
                  <w:color w:val="000000"/>
                  <w:szCs w:val="18"/>
                </w:rPr>
                <w:t>39.38</w:t>
              </w:r>
            </w:ins>
          </w:p>
        </w:tc>
        <w:tc>
          <w:tcPr>
            <w:tcW w:w="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5FF042" w14:textId="77777777" w:rsidR="00AD7575" w:rsidRPr="0005057D" w:rsidRDefault="00AD7575" w:rsidP="004E64AF">
            <w:pPr>
              <w:pStyle w:val="tabletext11"/>
              <w:rPr>
                <w:ins w:id="4062" w:author="Author"/>
              </w:rPr>
            </w:pPr>
          </w:p>
        </w:tc>
      </w:tr>
      <w:tr w:rsidR="00AD7575" w:rsidRPr="0005057D" w14:paraId="6283C5D0" w14:textId="77777777" w:rsidTr="004E64AF">
        <w:trPr>
          <w:cantSplit/>
          <w:trHeight w:val="190"/>
          <w:ins w:id="4063" w:author="Author"/>
        </w:trPr>
        <w:tc>
          <w:tcPr>
            <w:tcW w:w="200" w:type="dxa"/>
          </w:tcPr>
          <w:p w14:paraId="0BE9EBAD" w14:textId="77777777" w:rsidR="00AD7575" w:rsidRPr="0005057D" w:rsidRDefault="00AD7575" w:rsidP="004E64AF">
            <w:pPr>
              <w:pStyle w:val="tabletext11"/>
              <w:rPr>
                <w:ins w:id="40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0302C6" w14:textId="77777777" w:rsidR="00AD7575" w:rsidRPr="0005057D" w:rsidRDefault="00AD7575" w:rsidP="004E64AF">
            <w:pPr>
              <w:pStyle w:val="tabletext11"/>
              <w:jc w:val="center"/>
              <w:rPr>
                <w:ins w:id="4065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68E1EE1" w14:textId="77777777" w:rsidR="00AD7575" w:rsidRPr="0005057D" w:rsidRDefault="00AD7575" w:rsidP="004E64AF">
            <w:pPr>
              <w:pStyle w:val="tabletext11"/>
              <w:tabs>
                <w:tab w:val="decimal" w:pos="680"/>
              </w:tabs>
              <w:rPr>
                <w:ins w:id="4066" w:author="Author"/>
              </w:rPr>
            </w:pPr>
            <w:ins w:id="4067" w:author="Author">
              <w:r w:rsidRPr="0005057D">
                <w:t>250,000/500,000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435303" w14:textId="77777777" w:rsidR="00AD7575" w:rsidRPr="0005057D" w:rsidRDefault="00AD7575" w:rsidP="004E64AF">
            <w:pPr>
              <w:pStyle w:val="tabletext11"/>
              <w:jc w:val="right"/>
              <w:rPr>
                <w:ins w:id="4068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D4798C" w14:textId="77777777" w:rsidR="00AD7575" w:rsidRPr="0005057D" w:rsidRDefault="00AD7575" w:rsidP="004E64AF">
            <w:pPr>
              <w:pStyle w:val="tabletext11"/>
              <w:jc w:val="right"/>
              <w:rPr>
                <w:ins w:id="406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C47D970" w14:textId="77777777" w:rsidR="00AD7575" w:rsidRPr="0005057D" w:rsidRDefault="00AD7575" w:rsidP="004E64AF">
            <w:pPr>
              <w:pStyle w:val="tabletext11"/>
              <w:jc w:val="right"/>
              <w:rPr>
                <w:ins w:id="4070" w:author="Author"/>
              </w:rPr>
            </w:pPr>
            <w:ins w:id="4071" w:author="Author">
              <w:r w:rsidRPr="0005057D">
                <w:rPr>
                  <w:rFonts w:cs="Arial"/>
                  <w:color w:val="000000"/>
                  <w:szCs w:val="18"/>
                </w:rPr>
                <w:t>86.48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6D4E8B" w14:textId="77777777" w:rsidR="00AD7575" w:rsidRPr="0005057D" w:rsidRDefault="00AD7575" w:rsidP="004E64AF">
            <w:pPr>
              <w:pStyle w:val="tabletext11"/>
              <w:rPr>
                <w:ins w:id="407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6AEE74" w14:textId="77777777" w:rsidR="00AD7575" w:rsidRPr="0005057D" w:rsidRDefault="00AD7575" w:rsidP="004E64AF">
            <w:pPr>
              <w:pStyle w:val="tabletext11"/>
              <w:jc w:val="right"/>
              <w:rPr>
                <w:ins w:id="407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04ACEAE" w14:textId="77777777" w:rsidR="00AD7575" w:rsidRPr="0005057D" w:rsidRDefault="00AD7575" w:rsidP="004E64AF">
            <w:pPr>
              <w:pStyle w:val="tabletext11"/>
              <w:jc w:val="right"/>
              <w:rPr>
                <w:ins w:id="4074" w:author="Author"/>
              </w:rPr>
            </w:pPr>
            <w:ins w:id="4075" w:author="Author">
              <w:r w:rsidRPr="0005057D">
                <w:rPr>
                  <w:rFonts w:cs="Arial"/>
                  <w:color w:val="000000"/>
                  <w:szCs w:val="18"/>
                </w:rPr>
                <w:t>59.18</w:t>
              </w:r>
            </w:ins>
          </w:p>
        </w:tc>
        <w:tc>
          <w:tcPr>
            <w:tcW w:w="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E7AA79" w14:textId="77777777" w:rsidR="00AD7575" w:rsidRPr="0005057D" w:rsidRDefault="00AD7575" w:rsidP="004E64AF">
            <w:pPr>
              <w:pStyle w:val="tabletext11"/>
              <w:rPr>
                <w:ins w:id="4076" w:author="Author"/>
              </w:rPr>
            </w:pPr>
          </w:p>
        </w:tc>
      </w:tr>
      <w:tr w:rsidR="00AD7575" w:rsidRPr="0005057D" w14:paraId="1E445672" w14:textId="77777777" w:rsidTr="004E64AF">
        <w:trPr>
          <w:cantSplit/>
          <w:trHeight w:val="190"/>
          <w:ins w:id="4077" w:author="Author"/>
        </w:trPr>
        <w:tc>
          <w:tcPr>
            <w:tcW w:w="200" w:type="dxa"/>
          </w:tcPr>
          <w:p w14:paraId="7448AD54" w14:textId="77777777" w:rsidR="00AD7575" w:rsidRPr="0005057D" w:rsidRDefault="00AD7575" w:rsidP="004E64AF">
            <w:pPr>
              <w:pStyle w:val="tabletext11"/>
              <w:rPr>
                <w:ins w:id="4078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32E5785" w14:textId="77777777" w:rsidR="00AD7575" w:rsidRPr="0005057D" w:rsidRDefault="00AD7575" w:rsidP="004E64AF">
            <w:pPr>
              <w:pStyle w:val="tabletext11"/>
              <w:tabs>
                <w:tab w:val="decimal" w:pos="880"/>
              </w:tabs>
              <w:rPr>
                <w:ins w:id="4079" w:author="Author"/>
              </w:rPr>
            </w:pPr>
            <w:ins w:id="4080" w:author="Author">
              <w:r w:rsidRPr="0005057D">
                <w:t>500,000/1,000,000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E0414A" w14:textId="77777777" w:rsidR="00AD7575" w:rsidRPr="0005057D" w:rsidRDefault="00AD7575" w:rsidP="004E64AF">
            <w:pPr>
              <w:pStyle w:val="tabletext11"/>
              <w:jc w:val="right"/>
              <w:rPr>
                <w:ins w:id="4081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3581A9" w14:textId="77777777" w:rsidR="00AD7575" w:rsidRPr="0005057D" w:rsidRDefault="00AD7575" w:rsidP="004E64AF">
            <w:pPr>
              <w:pStyle w:val="tabletext11"/>
              <w:jc w:val="right"/>
              <w:rPr>
                <w:ins w:id="408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8BBF8B3" w14:textId="77777777" w:rsidR="00AD7575" w:rsidRPr="0005057D" w:rsidRDefault="00AD7575" w:rsidP="004E64AF">
            <w:pPr>
              <w:pStyle w:val="tabletext11"/>
              <w:jc w:val="right"/>
              <w:rPr>
                <w:ins w:id="4083" w:author="Author"/>
              </w:rPr>
            </w:pPr>
            <w:ins w:id="4084" w:author="Author">
              <w:r w:rsidRPr="0005057D">
                <w:rPr>
                  <w:rFonts w:cs="Arial"/>
                  <w:color w:val="000000"/>
                  <w:szCs w:val="18"/>
                </w:rPr>
                <w:t>110.74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40CFBB" w14:textId="77777777" w:rsidR="00AD7575" w:rsidRPr="0005057D" w:rsidRDefault="00AD7575" w:rsidP="004E64AF">
            <w:pPr>
              <w:pStyle w:val="tabletext11"/>
              <w:rPr>
                <w:ins w:id="408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6E1791" w14:textId="77777777" w:rsidR="00AD7575" w:rsidRPr="0005057D" w:rsidRDefault="00AD7575" w:rsidP="004E64AF">
            <w:pPr>
              <w:pStyle w:val="tabletext11"/>
              <w:jc w:val="right"/>
              <w:rPr>
                <w:ins w:id="408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58AFF53" w14:textId="77777777" w:rsidR="00AD7575" w:rsidRPr="0005057D" w:rsidRDefault="00AD7575" w:rsidP="004E64AF">
            <w:pPr>
              <w:pStyle w:val="tabletext11"/>
              <w:jc w:val="right"/>
              <w:rPr>
                <w:ins w:id="4087" w:author="Author"/>
              </w:rPr>
            </w:pPr>
            <w:ins w:id="4088" w:author="Author">
              <w:r w:rsidRPr="0005057D">
                <w:rPr>
                  <w:rFonts w:cs="Arial"/>
                  <w:color w:val="000000"/>
                  <w:szCs w:val="18"/>
                </w:rPr>
                <w:t>75.36</w:t>
              </w:r>
            </w:ins>
          </w:p>
        </w:tc>
        <w:tc>
          <w:tcPr>
            <w:tcW w:w="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71F157" w14:textId="77777777" w:rsidR="00AD7575" w:rsidRPr="0005057D" w:rsidRDefault="00AD7575" w:rsidP="004E64AF">
            <w:pPr>
              <w:pStyle w:val="tabletext11"/>
              <w:rPr>
                <w:ins w:id="4089" w:author="Author"/>
              </w:rPr>
            </w:pPr>
          </w:p>
        </w:tc>
      </w:tr>
      <w:tr w:rsidR="00AD7575" w:rsidRPr="0005057D" w14:paraId="5C87FA76" w14:textId="77777777" w:rsidTr="004E64AF">
        <w:trPr>
          <w:cantSplit/>
          <w:trHeight w:val="190"/>
          <w:ins w:id="4090" w:author="Author"/>
        </w:trPr>
        <w:tc>
          <w:tcPr>
            <w:tcW w:w="200" w:type="dxa"/>
          </w:tcPr>
          <w:p w14:paraId="3EB523F6" w14:textId="77777777" w:rsidR="00AD7575" w:rsidRPr="0005057D" w:rsidRDefault="00AD7575" w:rsidP="004E64AF">
            <w:pPr>
              <w:pStyle w:val="tabletext11"/>
              <w:rPr>
                <w:ins w:id="4091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6317852" w14:textId="77777777" w:rsidR="00AD7575" w:rsidRPr="0005057D" w:rsidRDefault="00AD7575" w:rsidP="004E64AF">
            <w:pPr>
              <w:pStyle w:val="tabletext11"/>
              <w:tabs>
                <w:tab w:val="decimal" w:pos="880"/>
              </w:tabs>
              <w:rPr>
                <w:ins w:id="4092" w:author="Author"/>
              </w:rPr>
            </w:pPr>
            <w:ins w:id="4093" w:author="Author">
              <w:r w:rsidRPr="0005057D">
                <w:t>1,000,000/2,000,000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E1C777" w14:textId="77777777" w:rsidR="00AD7575" w:rsidRPr="0005057D" w:rsidRDefault="00AD7575" w:rsidP="004E64AF">
            <w:pPr>
              <w:pStyle w:val="tabletext11"/>
              <w:jc w:val="right"/>
              <w:rPr>
                <w:ins w:id="4094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AE0CBA" w14:textId="77777777" w:rsidR="00AD7575" w:rsidRPr="0005057D" w:rsidRDefault="00AD7575" w:rsidP="004E64AF">
            <w:pPr>
              <w:pStyle w:val="tabletext11"/>
              <w:jc w:val="right"/>
              <w:rPr>
                <w:ins w:id="409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22B1602" w14:textId="77777777" w:rsidR="00AD7575" w:rsidRPr="0005057D" w:rsidRDefault="00AD7575" w:rsidP="004E64AF">
            <w:pPr>
              <w:pStyle w:val="tabletext11"/>
              <w:jc w:val="right"/>
              <w:rPr>
                <w:ins w:id="4096" w:author="Author"/>
              </w:rPr>
            </w:pPr>
            <w:ins w:id="4097" w:author="Author">
              <w:r w:rsidRPr="0005057D">
                <w:rPr>
                  <w:rFonts w:cs="Arial"/>
                  <w:color w:val="000000"/>
                  <w:szCs w:val="18"/>
                </w:rPr>
                <w:t>134.69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F82DC9" w14:textId="77777777" w:rsidR="00AD7575" w:rsidRPr="0005057D" w:rsidRDefault="00AD7575" w:rsidP="004E64AF">
            <w:pPr>
              <w:pStyle w:val="tabletext11"/>
              <w:rPr>
                <w:ins w:id="409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013071" w14:textId="77777777" w:rsidR="00AD7575" w:rsidRPr="0005057D" w:rsidRDefault="00AD7575" w:rsidP="004E64AF">
            <w:pPr>
              <w:pStyle w:val="tabletext11"/>
              <w:jc w:val="right"/>
              <w:rPr>
                <w:ins w:id="409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5AC3047" w14:textId="77777777" w:rsidR="00AD7575" w:rsidRPr="0005057D" w:rsidRDefault="00AD7575" w:rsidP="004E64AF">
            <w:pPr>
              <w:pStyle w:val="tabletext11"/>
              <w:jc w:val="right"/>
              <w:rPr>
                <w:ins w:id="4100" w:author="Author"/>
              </w:rPr>
            </w:pPr>
            <w:ins w:id="4101" w:author="Author">
              <w:r w:rsidRPr="0005057D">
                <w:rPr>
                  <w:rFonts w:cs="Arial"/>
                  <w:color w:val="000000"/>
                  <w:szCs w:val="18"/>
                </w:rPr>
                <w:t>91.30</w:t>
              </w:r>
            </w:ins>
          </w:p>
        </w:tc>
        <w:tc>
          <w:tcPr>
            <w:tcW w:w="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C4C360" w14:textId="77777777" w:rsidR="00AD7575" w:rsidRPr="0005057D" w:rsidRDefault="00AD7575" w:rsidP="004E64AF">
            <w:pPr>
              <w:pStyle w:val="tabletext11"/>
              <w:rPr>
                <w:ins w:id="4102" w:author="Author"/>
              </w:rPr>
            </w:pPr>
          </w:p>
        </w:tc>
      </w:tr>
      <w:tr w:rsidR="00AD7575" w:rsidRPr="0005057D" w14:paraId="770670A3" w14:textId="77777777" w:rsidTr="004E64AF">
        <w:trPr>
          <w:cantSplit/>
          <w:trHeight w:val="190"/>
          <w:ins w:id="4103" w:author="Author"/>
        </w:trPr>
        <w:tc>
          <w:tcPr>
            <w:tcW w:w="200" w:type="dxa"/>
          </w:tcPr>
          <w:p w14:paraId="67A070BC" w14:textId="77777777" w:rsidR="00AD7575" w:rsidRPr="0005057D" w:rsidRDefault="00AD7575" w:rsidP="004E64AF">
            <w:pPr>
              <w:pStyle w:val="tabletext11"/>
              <w:rPr>
                <w:ins w:id="4104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111BD68" w14:textId="77777777" w:rsidR="00AD7575" w:rsidRPr="0005057D" w:rsidRDefault="00AD7575" w:rsidP="004E64AF">
            <w:pPr>
              <w:pStyle w:val="tabletext11"/>
              <w:tabs>
                <w:tab w:val="decimal" w:pos="880"/>
              </w:tabs>
              <w:rPr>
                <w:ins w:id="4105" w:author="Author"/>
              </w:rPr>
            </w:pPr>
            <w:ins w:id="4106" w:author="Author">
              <w:r w:rsidRPr="0005057D">
                <w:t>2,500,000/5,000,000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9C01D7" w14:textId="77777777" w:rsidR="00AD7575" w:rsidRPr="0005057D" w:rsidRDefault="00AD7575" w:rsidP="004E64AF">
            <w:pPr>
              <w:pStyle w:val="tabletext11"/>
              <w:jc w:val="right"/>
              <w:rPr>
                <w:ins w:id="4107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FF84C0" w14:textId="77777777" w:rsidR="00AD7575" w:rsidRPr="0005057D" w:rsidRDefault="00AD7575" w:rsidP="004E64AF">
            <w:pPr>
              <w:pStyle w:val="tabletext11"/>
              <w:jc w:val="right"/>
              <w:rPr>
                <w:ins w:id="410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494861B" w14:textId="77777777" w:rsidR="00AD7575" w:rsidRPr="0005057D" w:rsidRDefault="00AD7575" w:rsidP="004E64AF">
            <w:pPr>
              <w:pStyle w:val="tabletext11"/>
              <w:jc w:val="right"/>
              <w:rPr>
                <w:ins w:id="4109" w:author="Author"/>
              </w:rPr>
            </w:pPr>
            <w:ins w:id="4110" w:author="Author">
              <w:r w:rsidRPr="0005057D">
                <w:rPr>
                  <w:rFonts w:cs="Arial"/>
                  <w:color w:val="000000"/>
                  <w:szCs w:val="18"/>
                </w:rPr>
                <w:t>163.29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E970CE" w14:textId="77777777" w:rsidR="00AD7575" w:rsidRPr="0005057D" w:rsidRDefault="00AD7575" w:rsidP="004E64AF">
            <w:pPr>
              <w:pStyle w:val="tabletext11"/>
              <w:rPr>
                <w:ins w:id="411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99751D" w14:textId="77777777" w:rsidR="00AD7575" w:rsidRPr="0005057D" w:rsidRDefault="00AD7575" w:rsidP="004E64AF">
            <w:pPr>
              <w:pStyle w:val="tabletext11"/>
              <w:jc w:val="right"/>
              <w:rPr>
                <w:ins w:id="411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82EB10D" w14:textId="77777777" w:rsidR="00AD7575" w:rsidRPr="0005057D" w:rsidRDefault="00AD7575" w:rsidP="004E64AF">
            <w:pPr>
              <w:pStyle w:val="tabletext11"/>
              <w:jc w:val="right"/>
              <w:rPr>
                <w:ins w:id="4113" w:author="Author"/>
              </w:rPr>
            </w:pPr>
            <w:ins w:id="4114" w:author="Author">
              <w:r w:rsidRPr="0005057D">
                <w:rPr>
                  <w:rFonts w:cs="Arial"/>
                  <w:color w:val="000000"/>
                  <w:szCs w:val="18"/>
                </w:rPr>
                <w:t>110.24</w:t>
              </w:r>
            </w:ins>
          </w:p>
        </w:tc>
        <w:tc>
          <w:tcPr>
            <w:tcW w:w="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4B1F8E" w14:textId="77777777" w:rsidR="00AD7575" w:rsidRPr="0005057D" w:rsidRDefault="00AD7575" w:rsidP="004E64AF">
            <w:pPr>
              <w:pStyle w:val="tabletext11"/>
              <w:rPr>
                <w:ins w:id="4115" w:author="Author"/>
              </w:rPr>
            </w:pPr>
          </w:p>
        </w:tc>
      </w:tr>
      <w:tr w:rsidR="00AD7575" w:rsidRPr="0005057D" w14:paraId="4DE0B297" w14:textId="77777777" w:rsidTr="004E64AF">
        <w:trPr>
          <w:cantSplit/>
          <w:trHeight w:val="190"/>
          <w:ins w:id="4116" w:author="Author"/>
        </w:trPr>
        <w:tc>
          <w:tcPr>
            <w:tcW w:w="200" w:type="dxa"/>
          </w:tcPr>
          <w:p w14:paraId="4D1C0630" w14:textId="77777777" w:rsidR="00AD7575" w:rsidRPr="0005057D" w:rsidRDefault="00AD7575" w:rsidP="004E64AF">
            <w:pPr>
              <w:pStyle w:val="tabletext11"/>
              <w:rPr>
                <w:ins w:id="4117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7264BB5" w14:textId="77777777" w:rsidR="00AD7575" w:rsidRPr="0005057D" w:rsidRDefault="00AD7575" w:rsidP="004E64AF">
            <w:pPr>
              <w:pStyle w:val="tabletext11"/>
              <w:jc w:val="right"/>
              <w:rPr>
                <w:ins w:id="4118" w:author="Author"/>
              </w:rPr>
            </w:pPr>
            <w:ins w:id="4119" w:author="Author">
              <w:r w:rsidRPr="0005057D">
                <w:t>5,000,000/10,000,000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334AA7" w14:textId="77777777" w:rsidR="00AD7575" w:rsidRPr="0005057D" w:rsidRDefault="00AD7575" w:rsidP="004E64AF">
            <w:pPr>
              <w:pStyle w:val="tabletext11"/>
              <w:jc w:val="right"/>
              <w:rPr>
                <w:ins w:id="4120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C3B1BA" w14:textId="77777777" w:rsidR="00AD7575" w:rsidRPr="0005057D" w:rsidRDefault="00AD7575" w:rsidP="004E64AF">
            <w:pPr>
              <w:pStyle w:val="tabletext11"/>
              <w:jc w:val="right"/>
              <w:rPr>
                <w:ins w:id="412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B85E3DE" w14:textId="77777777" w:rsidR="00AD7575" w:rsidRPr="0005057D" w:rsidRDefault="00AD7575" w:rsidP="004E64AF">
            <w:pPr>
              <w:pStyle w:val="tabletext11"/>
              <w:jc w:val="right"/>
              <w:rPr>
                <w:ins w:id="4122" w:author="Author"/>
              </w:rPr>
            </w:pPr>
            <w:ins w:id="4123" w:author="Author">
              <w:r w:rsidRPr="0005057D">
                <w:rPr>
                  <w:rFonts w:cs="Arial"/>
                  <w:color w:val="000000"/>
                  <w:szCs w:val="18"/>
                </w:rPr>
                <w:t>181.36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839770" w14:textId="77777777" w:rsidR="00AD7575" w:rsidRPr="0005057D" w:rsidRDefault="00AD7575" w:rsidP="004E64AF">
            <w:pPr>
              <w:pStyle w:val="tabletext11"/>
              <w:rPr>
                <w:ins w:id="412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5581B9" w14:textId="77777777" w:rsidR="00AD7575" w:rsidRPr="0005057D" w:rsidRDefault="00AD7575" w:rsidP="004E64AF">
            <w:pPr>
              <w:pStyle w:val="tabletext11"/>
              <w:jc w:val="right"/>
              <w:rPr>
                <w:ins w:id="412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C5E6E79" w14:textId="77777777" w:rsidR="00AD7575" w:rsidRPr="0005057D" w:rsidRDefault="00AD7575" w:rsidP="004E64AF">
            <w:pPr>
              <w:pStyle w:val="tabletext11"/>
              <w:jc w:val="right"/>
              <w:rPr>
                <w:ins w:id="4126" w:author="Author"/>
              </w:rPr>
            </w:pPr>
            <w:ins w:id="4127" w:author="Author">
              <w:r w:rsidRPr="0005057D">
                <w:rPr>
                  <w:rFonts w:cs="Arial"/>
                  <w:color w:val="000000"/>
                  <w:szCs w:val="18"/>
                </w:rPr>
                <w:t>122.19</w:t>
              </w:r>
            </w:ins>
          </w:p>
        </w:tc>
        <w:tc>
          <w:tcPr>
            <w:tcW w:w="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C0F0BF" w14:textId="77777777" w:rsidR="00AD7575" w:rsidRPr="0005057D" w:rsidRDefault="00AD7575" w:rsidP="004E64AF">
            <w:pPr>
              <w:pStyle w:val="tabletext11"/>
              <w:rPr>
                <w:ins w:id="4128" w:author="Author"/>
              </w:rPr>
            </w:pPr>
          </w:p>
        </w:tc>
      </w:tr>
    </w:tbl>
    <w:p w14:paraId="40303794" w14:textId="77777777" w:rsidR="00AD7575" w:rsidRPr="0005057D" w:rsidRDefault="00AD7575" w:rsidP="00AD7575">
      <w:pPr>
        <w:pStyle w:val="tablecaption"/>
        <w:rPr>
          <w:ins w:id="4129" w:author="Author"/>
        </w:rPr>
      </w:pPr>
      <w:ins w:id="4130" w:author="Author">
        <w:r w:rsidRPr="0005057D">
          <w:lastRenderedPageBreak/>
          <w:t>Table 297.B.3.a.(2)(b)(LC) Split Limits – Uninsured (Includes Underinsured) Motorists Bodily Injury Coverage – Other Than Individual Named Insureds Loss Costs</w:t>
        </w:r>
      </w:ins>
    </w:p>
    <w:p w14:paraId="14D0F1C0" w14:textId="77777777" w:rsidR="00AD7575" w:rsidRPr="0005057D" w:rsidRDefault="00AD7575" w:rsidP="00AD7575">
      <w:pPr>
        <w:pStyle w:val="isonormal"/>
        <w:rPr>
          <w:ins w:id="4131" w:author="Author"/>
        </w:rPr>
      </w:pPr>
    </w:p>
    <w:p w14:paraId="2ED70315" w14:textId="77777777" w:rsidR="00AD7575" w:rsidRPr="0005057D" w:rsidRDefault="00AD7575" w:rsidP="00AD7575">
      <w:pPr>
        <w:pStyle w:val="space8"/>
        <w:rPr>
          <w:ins w:id="413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730"/>
        <w:gridCol w:w="240"/>
        <w:gridCol w:w="240"/>
        <w:gridCol w:w="720"/>
        <w:gridCol w:w="360"/>
        <w:gridCol w:w="190"/>
        <w:gridCol w:w="770"/>
        <w:gridCol w:w="350"/>
      </w:tblGrid>
      <w:tr w:rsidR="00AD7575" w:rsidRPr="0005057D" w14:paraId="0C868238" w14:textId="77777777" w:rsidTr="004E64AF">
        <w:trPr>
          <w:cantSplit/>
          <w:trHeight w:val="190"/>
          <w:ins w:id="4133" w:author="Author"/>
        </w:trPr>
        <w:tc>
          <w:tcPr>
            <w:tcW w:w="200" w:type="dxa"/>
            <w:hideMark/>
          </w:tcPr>
          <w:p w14:paraId="099DF62D" w14:textId="77777777" w:rsidR="00AD7575" w:rsidRPr="0005057D" w:rsidRDefault="00AD7575" w:rsidP="004E64AF">
            <w:pPr>
              <w:pStyle w:val="tabletext11"/>
              <w:rPr>
                <w:ins w:id="4134" w:author="Author"/>
              </w:rPr>
            </w:pPr>
            <w:ins w:id="4135" w:author="Author">
              <w:r w:rsidRPr="0005057D">
                <w:br/>
              </w:r>
            </w:ins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F9E302" w14:textId="77777777" w:rsidR="00AD7575" w:rsidRPr="0005057D" w:rsidRDefault="00AD7575" w:rsidP="004E64AF">
            <w:pPr>
              <w:pStyle w:val="tablehead"/>
              <w:rPr>
                <w:ins w:id="4136" w:author="Author"/>
              </w:rPr>
            </w:pPr>
            <w:ins w:id="4137" w:author="Author">
              <w:r w:rsidRPr="0005057D">
                <w:t>Uninsured Motorists Bodily Injury</w:t>
              </w:r>
              <w:r w:rsidRPr="0005057D">
                <w:br/>
                <w:t>Reduced By At-fault Liability Limits</w:t>
              </w:r>
            </w:ins>
          </w:p>
        </w:tc>
      </w:tr>
      <w:tr w:rsidR="00AD7575" w:rsidRPr="0005057D" w14:paraId="0172EB65" w14:textId="77777777" w:rsidTr="004E64AF">
        <w:trPr>
          <w:cantSplit/>
          <w:trHeight w:val="190"/>
          <w:ins w:id="4138" w:author="Author"/>
        </w:trPr>
        <w:tc>
          <w:tcPr>
            <w:tcW w:w="200" w:type="dxa"/>
            <w:hideMark/>
          </w:tcPr>
          <w:p w14:paraId="1F3E648E" w14:textId="77777777" w:rsidR="00AD7575" w:rsidRPr="0005057D" w:rsidRDefault="00AD7575" w:rsidP="004E64AF">
            <w:pPr>
              <w:pStyle w:val="tabletext11"/>
              <w:rPr>
                <w:ins w:id="4139" w:author="Author"/>
              </w:rPr>
            </w:pPr>
            <w:ins w:id="4140" w:author="Author">
              <w:r w:rsidRPr="0005057D">
                <w:br/>
              </w:r>
              <w:r w:rsidRPr="0005057D">
                <w:br/>
              </w:r>
              <w:r w:rsidRPr="0005057D">
                <w:br/>
              </w:r>
              <w:r w:rsidRPr="0005057D">
                <w:br/>
              </w:r>
            </w:ins>
          </w:p>
        </w:tc>
        <w:tc>
          <w:tcPr>
            <w:tcW w:w="21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7A456A1" w14:textId="77777777" w:rsidR="00AD7575" w:rsidRPr="0005057D" w:rsidRDefault="00AD7575" w:rsidP="004E64AF">
            <w:pPr>
              <w:pStyle w:val="tablehead"/>
              <w:rPr>
                <w:ins w:id="4141" w:author="Author"/>
              </w:rPr>
            </w:pPr>
            <w:ins w:id="4142" w:author="Author">
              <w:r w:rsidRPr="0005057D">
                <w:t>Bodily</w:t>
              </w:r>
              <w:r w:rsidRPr="0005057D">
                <w:br/>
                <w:t>Injury</w:t>
              </w:r>
              <w:r w:rsidRPr="0005057D">
                <w:br/>
                <w:t>Limits</w:t>
              </w:r>
            </w:ins>
          </w:p>
        </w:tc>
        <w:tc>
          <w:tcPr>
            <w:tcW w:w="1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69C3D6C" w14:textId="77777777" w:rsidR="00AD7575" w:rsidRPr="0005057D" w:rsidRDefault="00AD7575" w:rsidP="004E64AF">
            <w:pPr>
              <w:pStyle w:val="tablehead"/>
              <w:rPr>
                <w:ins w:id="4143" w:author="Author"/>
              </w:rPr>
            </w:pPr>
            <w:ins w:id="4144" w:author="Author">
              <w:r w:rsidRPr="0005057D">
                <w:t>Private</w:t>
              </w:r>
              <w:r w:rsidRPr="0005057D">
                <w:br/>
                <w:t>Passenger</w:t>
              </w:r>
              <w:r w:rsidRPr="0005057D">
                <w:br/>
                <w:t>Types</w:t>
              </w:r>
              <w:r w:rsidRPr="0005057D">
                <w:br/>
                <w:t>Per Exposure</w:t>
              </w:r>
            </w:ins>
          </w:p>
        </w:tc>
        <w:tc>
          <w:tcPr>
            <w:tcW w:w="13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2ED3765" w14:textId="77777777" w:rsidR="00AD7575" w:rsidRPr="0005057D" w:rsidRDefault="00AD7575" w:rsidP="004E64AF">
            <w:pPr>
              <w:pStyle w:val="tablehead"/>
              <w:rPr>
                <w:ins w:id="4145" w:author="Author"/>
              </w:rPr>
            </w:pPr>
            <w:ins w:id="4146" w:author="Author">
              <w:r w:rsidRPr="0005057D">
                <w:t>Other Than</w:t>
              </w:r>
              <w:r w:rsidRPr="0005057D">
                <w:br/>
                <w:t>Private</w:t>
              </w:r>
              <w:r w:rsidRPr="0005057D">
                <w:br/>
                <w:t>Passenger</w:t>
              </w:r>
              <w:r w:rsidRPr="0005057D">
                <w:br/>
                <w:t>Types</w:t>
              </w:r>
              <w:r w:rsidRPr="0005057D">
                <w:br/>
                <w:t>Per Exposure</w:t>
              </w:r>
            </w:ins>
          </w:p>
        </w:tc>
      </w:tr>
      <w:tr w:rsidR="00AD7575" w:rsidRPr="0005057D" w14:paraId="4C85301D" w14:textId="77777777" w:rsidTr="004E64AF">
        <w:trPr>
          <w:cantSplit/>
          <w:trHeight w:val="190"/>
          <w:ins w:id="4147" w:author="Author"/>
        </w:trPr>
        <w:tc>
          <w:tcPr>
            <w:tcW w:w="200" w:type="dxa"/>
          </w:tcPr>
          <w:p w14:paraId="30BD4308" w14:textId="77777777" w:rsidR="00AD7575" w:rsidRPr="0005057D" w:rsidRDefault="00AD7575" w:rsidP="004E64AF">
            <w:pPr>
              <w:pStyle w:val="tabletext11"/>
              <w:rPr>
                <w:ins w:id="41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7C14C5E" w14:textId="77777777" w:rsidR="00AD7575" w:rsidRPr="0005057D" w:rsidRDefault="00AD7575" w:rsidP="004E64AF">
            <w:pPr>
              <w:pStyle w:val="tabletext11"/>
              <w:jc w:val="right"/>
              <w:rPr>
                <w:ins w:id="4149" w:author="Author"/>
              </w:rPr>
            </w:pPr>
            <w:ins w:id="4150" w:author="Author">
              <w:r w:rsidRPr="0005057D">
                <w:t>$</w:t>
              </w:r>
            </w:ins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D9B9BE8" w14:textId="77777777" w:rsidR="00AD7575" w:rsidRPr="0005057D" w:rsidRDefault="00AD7575" w:rsidP="004E64AF">
            <w:pPr>
              <w:pStyle w:val="tabletext11"/>
              <w:tabs>
                <w:tab w:val="decimal" w:pos="680"/>
              </w:tabs>
              <w:rPr>
                <w:ins w:id="4151" w:author="Author"/>
              </w:rPr>
            </w:pPr>
            <w:ins w:id="4152" w:author="Author">
              <w:r w:rsidRPr="0005057D">
                <w:t>25,000/50,000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B90F10" w14:textId="77777777" w:rsidR="00AD7575" w:rsidRPr="0005057D" w:rsidRDefault="00AD7575" w:rsidP="004E64AF">
            <w:pPr>
              <w:pStyle w:val="tabletext11"/>
              <w:jc w:val="right"/>
              <w:rPr>
                <w:ins w:id="4153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783B55A" w14:textId="77777777" w:rsidR="00AD7575" w:rsidRPr="0005057D" w:rsidRDefault="00AD7575" w:rsidP="004E64AF">
            <w:pPr>
              <w:pStyle w:val="tabletext11"/>
              <w:jc w:val="right"/>
              <w:rPr>
                <w:ins w:id="4154" w:author="Author"/>
              </w:rPr>
            </w:pPr>
            <w:ins w:id="4155" w:author="Author">
              <w:r w:rsidRPr="0005057D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2D0FDAF" w14:textId="77777777" w:rsidR="00AD7575" w:rsidRPr="0005057D" w:rsidRDefault="00AD7575" w:rsidP="004E64AF">
            <w:pPr>
              <w:pStyle w:val="tabletext11"/>
              <w:jc w:val="right"/>
              <w:rPr>
                <w:ins w:id="4156" w:author="Author"/>
              </w:rPr>
            </w:pPr>
            <w:ins w:id="4157" w:author="Author">
              <w:r w:rsidRPr="0005057D">
                <w:rPr>
                  <w:rFonts w:cs="Arial"/>
                  <w:color w:val="000000"/>
                  <w:szCs w:val="18"/>
                </w:rPr>
                <w:t>11.50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A1010F" w14:textId="77777777" w:rsidR="00AD7575" w:rsidRPr="0005057D" w:rsidRDefault="00AD7575" w:rsidP="004E64AF">
            <w:pPr>
              <w:pStyle w:val="tabletext11"/>
              <w:rPr>
                <w:ins w:id="4158" w:author="Author"/>
              </w:rPr>
            </w:pPr>
          </w:p>
        </w:tc>
        <w:tc>
          <w:tcPr>
            <w:tcW w:w="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9B27829" w14:textId="77777777" w:rsidR="00AD7575" w:rsidRPr="0005057D" w:rsidRDefault="00AD7575" w:rsidP="004E64AF">
            <w:pPr>
              <w:pStyle w:val="tabletext11"/>
              <w:jc w:val="right"/>
              <w:rPr>
                <w:ins w:id="4159" w:author="Author"/>
              </w:rPr>
            </w:pPr>
            <w:ins w:id="4160" w:author="Author">
              <w:r w:rsidRPr="0005057D">
                <w:t>$</w:t>
              </w:r>
            </w:ins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EB8A353" w14:textId="77777777" w:rsidR="00AD7575" w:rsidRPr="0005057D" w:rsidRDefault="00AD7575" w:rsidP="004E64AF">
            <w:pPr>
              <w:pStyle w:val="tabletext11"/>
              <w:jc w:val="right"/>
              <w:rPr>
                <w:ins w:id="4161" w:author="Author"/>
              </w:rPr>
            </w:pPr>
            <w:ins w:id="4162" w:author="Author">
              <w:r w:rsidRPr="0005057D">
                <w:rPr>
                  <w:rFonts w:cs="Arial"/>
                  <w:color w:val="000000"/>
                  <w:szCs w:val="18"/>
                </w:rPr>
                <w:t>9.70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5E663D" w14:textId="77777777" w:rsidR="00AD7575" w:rsidRPr="0005057D" w:rsidRDefault="00AD7575" w:rsidP="004E64AF">
            <w:pPr>
              <w:pStyle w:val="tabletext11"/>
              <w:rPr>
                <w:ins w:id="4163" w:author="Author"/>
              </w:rPr>
            </w:pPr>
          </w:p>
        </w:tc>
      </w:tr>
      <w:tr w:rsidR="00AD7575" w:rsidRPr="0005057D" w14:paraId="38D49F2A" w14:textId="77777777" w:rsidTr="004E64AF">
        <w:trPr>
          <w:cantSplit/>
          <w:trHeight w:val="190"/>
          <w:ins w:id="4164" w:author="Author"/>
        </w:trPr>
        <w:tc>
          <w:tcPr>
            <w:tcW w:w="200" w:type="dxa"/>
          </w:tcPr>
          <w:p w14:paraId="2C93AF6A" w14:textId="77777777" w:rsidR="00AD7575" w:rsidRPr="0005057D" w:rsidRDefault="00AD7575" w:rsidP="004E64AF">
            <w:pPr>
              <w:pStyle w:val="tabletext11"/>
              <w:rPr>
                <w:ins w:id="41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BD380B" w14:textId="77777777" w:rsidR="00AD7575" w:rsidRPr="0005057D" w:rsidRDefault="00AD7575" w:rsidP="004E64AF">
            <w:pPr>
              <w:pStyle w:val="tabletext11"/>
              <w:jc w:val="center"/>
              <w:rPr>
                <w:ins w:id="4166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E1BE339" w14:textId="77777777" w:rsidR="00AD7575" w:rsidRPr="0005057D" w:rsidRDefault="00AD7575" w:rsidP="004E64AF">
            <w:pPr>
              <w:pStyle w:val="tabletext11"/>
              <w:tabs>
                <w:tab w:val="decimal" w:pos="680"/>
              </w:tabs>
              <w:rPr>
                <w:ins w:id="4167" w:author="Author"/>
              </w:rPr>
            </w:pPr>
            <w:ins w:id="4168" w:author="Author">
              <w:r w:rsidRPr="0005057D">
                <w:t>50,000/100,000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E8EAC2" w14:textId="77777777" w:rsidR="00AD7575" w:rsidRPr="0005057D" w:rsidRDefault="00AD7575" w:rsidP="004E64AF">
            <w:pPr>
              <w:pStyle w:val="tabletext11"/>
              <w:jc w:val="right"/>
              <w:rPr>
                <w:ins w:id="4169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82E147" w14:textId="77777777" w:rsidR="00AD7575" w:rsidRPr="0005057D" w:rsidRDefault="00AD7575" w:rsidP="004E64AF">
            <w:pPr>
              <w:pStyle w:val="tabletext11"/>
              <w:jc w:val="right"/>
              <w:rPr>
                <w:ins w:id="417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009419B" w14:textId="77777777" w:rsidR="00AD7575" w:rsidRPr="0005057D" w:rsidRDefault="00AD7575" w:rsidP="004E64AF">
            <w:pPr>
              <w:pStyle w:val="tabletext11"/>
              <w:jc w:val="right"/>
              <w:rPr>
                <w:ins w:id="4171" w:author="Author"/>
              </w:rPr>
            </w:pPr>
            <w:ins w:id="4172" w:author="Author">
              <w:r w:rsidRPr="0005057D">
                <w:rPr>
                  <w:rFonts w:cs="Arial"/>
                  <w:color w:val="000000"/>
                  <w:szCs w:val="18"/>
                </w:rPr>
                <w:t>21.32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267E7E" w14:textId="77777777" w:rsidR="00AD7575" w:rsidRPr="0005057D" w:rsidRDefault="00AD7575" w:rsidP="004E64AF">
            <w:pPr>
              <w:pStyle w:val="tabletext11"/>
              <w:rPr>
                <w:ins w:id="4173" w:author="Author"/>
              </w:rPr>
            </w:pPr>
          </w:p>
        </w:tc>
        <w:tc>
          <w:tcPr>
            <w:tcW w:w="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CFA7E7" w14:textId="77777777" w:rsidR="00AD7575" w:rsidRPr="0005057D" w:rsidRDefault="00AD7575" w:rsidP="004E64AF">
            <w:pPr>
              <w:pStyle w:val="tabletext11"/>
              <w:jc w:val="right"/>
              <w:rPr>
                <w:ins w:id="4174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A692169" w14:textId="77777777" w:rsidR="00AD7575" w:rsidRPr="0005057D" w:rsidRDefault="00AD7575" w:rsidP="004E64AF">
            <w:pPr>
              <w:pStyle w:val="tabletext11"/>
              <w:jc w:val="right"/>
              <w:rPr>
                <w:ins w:id="4175" w:author="Author"/>
              </w:rPr>
            </w:pPr>
            <w:ins w:id="4176" w:author="Author">
              <w:r w:rsidRPr="0005057D">
                <w:rPr>
                  <w:rFonts w:cs="Arial"/>
                  <w:color w:val="000000"/>
                  <w:szCs w:val="18"/>
                </w:rPr>
                <w:t>16.48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33807B" w14:textId="77777777" w:rsidR="00AD7575" w:rsidRPr="0005057D" w:rsidRDefault="00AD7575" w:rsidP="004E64AF">
            <w:pPr>
              <w:pStyle w:val="tabletext11"/>
              <w:rPr>
                <w:ins w:id="4177" w:author="Author"/>
              </w:rPr>
            </w:pPr>
          </w:p>
        </w:tc>
      </w:tr>
      <w:tr w:rsidR="00AD7575" w:rsidRPr="0005057D" w14:paraId="4EA0E0F4" w14:textId="77777777" w:rsidTr="004E64AF">
        <w:trPr>
          <w:cantSplit/>
          <w:trHeight w:val="190"/>
          <w:ins w:id="4178" w:author="Author"/>
        </w:trPr>
        <w:tc>
          <w:tcPr>
            <w:tcW w:w="200" w:type="dxa"/>
          </w:tcPr>
          <w:p w14:paraId="4FEAD5BD" w14:textId="77777777" w:rsidR="00AD7575" w:rsidRPr="0005057D" w:rsidRDefault="00AD7575" w:rsidP="004E64AF">
            <w:pPr>
              <w:pStyle w:val="tabletext11"/>
              <w:rPr>
                <w:ins w:id="41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16986F" w14:textId="77777777" w:rsidR="00AD7575" w:rsidRPr="0005057D" w:rsidRDefault="00AD7575" w:rsidP="004E64AF">
            <w:pPr>
              <w:pStyle w:val="tabletext11"/>
              <w:jc w:val="right"/>
              <w:rPr>
                <w:ins w:id="4180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0E2E64B" w14:textId="77777777" w:rsidR="00AD7575" w:rsidRPr="0005057D" w:rsidRDefault="00AD7575" w:rsidP="004E64AF">
            <w:pPr>
              <w:pStyle w:val="tabletext11"/>
              <w:tabs>
                <w:tab w:val="decimal" w:pos="680"/>
              </w:tabs>
              <w:rPr>
                <w:ins w:id="4181" w:author="Author"/>
              </w:rPr>
            </w:pPr>
            <w:ins w:id="4182" w:author="Author">
              <w:r w:rsidRPr="0005057D">
                <w:t>100,000/300,000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A98A69" w14:textId="77777777" w:rsidR="00AD7575" w:rsidRPr="0005057D" w:rsidRDefault="00AD7575" w:rsidP="004E64AF">
            <w:pPr>
              <w:pStyle w:val="tabletext11"/>
              <w:jc w:val="right"/>
              <w:rPr>
                <w:ins w:id="4183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2FBCB4" w14:textId="77777777" w:rsidR="00AD7575" w:rsidRPr="0005057D" w:rsidRDefault="00AD7575" w:rsidP="004E64AF">
            <w:pPr>
              <w:pStyle w:val="tabletext11"/>
              <w:jc w:val="right"/>
              <w:rPr>
                <w:ins w:id="418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C672813" w14:textId="77777777" w:rsidR="00AD7575" w:rsidRPr="0005057D" w:rsidRDefault="00AD7575" w:rsidP="004E64AF">
            <w:pPr>
              <w:pStyle w:val="tabletext11"/>
              <w:jc w:val="right"/>
              <w:rPr>
                <w:ins w:id="4185" w:author="Author"/>
              </w:rPr>
            </w:pPr>
            <w:ins w:id="4186" w:author="Author">
              <w:r w:rsidRPr="0005057D">
                <w:rPr>
                  <w:rFonts w:cs="Arial"/>
                  <w:color w:val="000000"/>
                  <w:szCs w:val="18"/>
                </w:rPr>
                <w:t>38.05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791CEC" w14:textId="77777777" w:rsidR="00AD7575" w:rsidRPr="0005057D" w:rsidRDefault="00AD7575" w:rsidP="004E64AF">
            <w:pPr>
              <w:pStyle w:val="tabletext11"/>
              <w:rPr>
                <w:ins w:id="4187" w:author="Author"/>
              </w:rPr>
            </w:pPr>
          </w:p>
        </w:tc>
        <w:tc>
          <w:tcPr>
            <w:tcW w:w="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57502B" w14:textId="77777777" w:rsidR="00AD7575" w:rsidRPr="0005057D" w:rsidRDefault="00AD7575" w:rsidP="004E64AF">
            <w:pPr>
              <w:pStyle w:val="tabletext11"/>
              <w:jc w:val="right"/>
              <w:rPr>
                <w:ins w:id="4188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9AB5192" w14:textId="77777777" w:rsidR="00AD7575" w:rsidRPr="0005057D" w:rsidRDefault="00AD7575" w:rsidP="004E64AF">
            <w:pPr>
              <w:pStyle w:val="tabletext11"/>
              <w:jc w:val="right"/>
              <w:rPr>
                <w:ins w:id="4189" w:author="Author"/>
              </w:rPr>
            </w:pPr>
            <w:ins w:id="4190" w:author="Author">
              <w:r w:rsidRPr="0005057D">
                <w:rPr>
                  <w:rFonts w:cs="Arial"/>
                  <w:color w:val="000000"/>
                  <w:szCs w:val="18"/>
                </w:rPr>
                <w:t>27.83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65209B" w14:textId="77777777" w:rsidR="00AD7575" w:rsidRPr="0005057D" w:rsidRDefault="00AD7575" w:rsidP="004E64AF">
            <w:pPr>
              <w:pStyle w:val="tabletext11"/>
              <w:rPr>
                <w:ins w:id="4191" w:author="Author"/>
              </w:rPr>
            </w:pPr>
          </w:p>
        </w:tc>
      </w:tr>
      <w:tr w:rsidR="00AD7575" w:rsidRPr="0005057D" w14:paraId="05178852" w14:textId="77777777" w:rsidTr="004E64AF">
        <w:trPr>
          <w:cantSplit/>
          <w:trHeight w:val="190"/>
          <w:ins w:id="4192" w:author="Author"/>
        </w:trPr>
        <w:tc>
          <w:tcPr>
            <w:tcW w:w="200" w:type="dxa"/>
          </w:tcPr>
          <w:p w14:paraId="0CE2DA38" w14:textId="77777777" w:rsidR="00AD7575" w:rsidRPr="0005057D" w:rsidRDefault="00AD7575" w:rsidP="004E64AF">
            <w:pPr>
              <w:pStyle w:val="tabletext11"/>
              <w:rPr>
                <w:ins w:id="41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DA4732" w14:textId="77777777" w:rsidR="00AD7575" w:rsidRPr="0005057D" w:rsidRDefault="00AD7575" w:rsidP="004E64AF">
            <w:pPr>
              <w:pStyle w:val="tabletext11"/>
              <w:jc w:val="center"/>
              <w:rPr>
                <w:ins w:id="4194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1EA337D" w14:textId="77777777" w:rsidR="00AD7575" w:rsidRPr="0005057D" w:rsidRDefault="00AD7575" w:rsidP="004E64AF">
            <w:pPr>
              <w:pStyle w:val="tabletext11"/>
              <w:tabs>
                <w:tab w:val="decimal" w:pos="680"/>
              </w:tabs>
              <w:rPr>
                <w:ins w:id="4195" w:author="Author"/>
              </w:rPr>
            </w:pPr>
            <w:ins w:id="4196" w:author="Author">
              <w:r w:rsidRPr="0005057D">
                <w:t>250,000/500,000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C612A9" w14:textId="77777777" w:rsidR="00AD7575" w:rsidRPr="0005057D" w:rsidRDefault="00AD7575" w:rsidP="004E64AF">
            <w:pPr>
              <w:pStyle w:val="tabletext11"/>
              <w:jc w:val="right"/>
              <w:rPr>
                <w:ins w:id="4197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C6A579" w14:textId="77777777" w:rsidR="00AD7575" w:rsidRPr="0005057D" w:rsidRDefault="00AD7575" w:rsidP="004E64AF">
            <w:pPr>
              <w:pStyle w:val="tabletext11"/>
              <w:jc w:val="right"/>
              <w:rPr>
                <w:ins w:id="419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4C7091F" w14:textId="77777777" w:rsidR="00AD7575" w:rsidRPr="0005057D" w:rsidRDefault="00AD7575" w:rsidP="004E64AF">
            <w:pPr>
              <w:pStyle w:val="tabletext11"/>
              <w:jc w:val="right"/>
              <w:rPr>
                <w:ins w:id="4199" w:author="Author"/>
              </w:rPr>
            </w:pPr>
            <w:ins w:id="4200" w:author="Author">
              <w:r w:rsidRPr="0005057D">
                <w:rPr>
                  <w:rFonts w:cs="Arial"/>
                  <w:color w:val="000000"/>
                  <w:szCs w:val="18"/>
                </w:rPr>
                <w:t>72.46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B5AEE5" w14:textId="77777777" w:rsidR="00AD7575" w:rsidRPr="0005057D" w:rsidRDefault="00AD7575" w:rsidP="004E64AF">
            <w:pPr>
              <w:pStyle w:val="tabletext11"/>
              <w:rPr>
                <w:ins w:id="4201" w:author="Author"/>
              </w:rPr>
            </w:pPr>
          </w:p>
        </w:tc>
        <w:tc>
          <w:tcPr>
            <w:tcW w:w="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036FB7" w14:textId="77777777" w:rsidR="00AD7575" w:rsidRPr="0005057D" w:rsidRDefault="00AD7575" w:rsidP="004E64AF">
            <w:pPr>
              <w:pStyle w:val="tabletext11"/>
              <w:jc w:val="right"/>
              <w:rPr>
                <w:ins w:id="4202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1E1A83A" w14:textId="77777777" w:rsidR="00AD7575" w:rsidRPr="0005057D" w:rsidRDefault="00AD7575" w:rsidP="004E64AF">
            <w:pPr>
              <w:pStyle w:val="tabletext11"/>
              <w:jc w:val="right"/>
              <w:rPr>
                <w:ins w:id="4203" w:author="Author"/>
              </w:rPr>
            </w:pPr>
            <w:ins w:id="4204" w:author="Author">
              <w:r w:rsidRPr="0005057D">
                <w:rPr>
                  <w:rFonts w:cs="Arial"/>
                  <w:color w:val="000000"/>
                  <w:szCs w:val="18"/>
                </w:rPr>
                <w:t>50.77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FFB6DF" w14:textId="77777777" w:rsidR="00AD7575" w:rsidRPr="0005057D" w:rsidRDefault="00AD7575" w:rsidP="004E64AF">
            <w:pPr>
              <w:pStyle w:val="tabletext11"/>
              <w:rPr>
                <w:ins w:id="4205" w:author="Author"/>
              </w:rPr>
            </w:pPr>
          </w:p>
        </w:tc>
      </w:tr>
      <w:tr w:rsidR="00AD7575" w:rsidRPr="0005057D" w14:paraId="72DC61AA" w14:textId="77777777" w:rsidTr="004E64AF">
        <w:trPr>
          <w:cantSplit/>
          <w:trHeight w:val="190"/>
          <w:ins w:id="4206" w:author="Author"/>
        </w:trPr>
        <w:tc>
          <w:tcPr>
            <w:tcW w:w="200" w:type="dxa"/>
          </w:tcPr>
          <w:p w14:paraId="72D55647" w14:textId="77777777" w:rsidR="00AD7575" w:rsidRPr="0005057D" w:rsidRDefault="00AD7575" w:rsidP="004E64AF">
            <w:pPr>
              <w:pStyle w:val="tabletext11"/>
              <w:rPr>
                <w:ins w:id="4207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D5BCD3D" w14:textId="77777777" w:rsidR="00AD7575" w:rsidRPr="0005057D" w:rsidRDefault="00AD7575" w:rsidP="004E64AF">
            <w:pPr>
              <w:pStyle w:val="tabletext11"/>
              <w:tabs>
                <w:tab w:val="decimal" w:pos="880"/>
              </w:tabs>
              <w:rPr>
                <w:ins w:id="4208" w:author="Author"/>
              </w:rPr>
            </w:pPr>
            <w:ins w:id="4209" w:author="Author">
              <w:r w:rsidRPr="0005057D">
                <w:t>500,000/1,000,000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DD8948" w14:textId="77777777" w:rsidR="00AD7575" w:rsidRPr="0005057D" w:rsidRDefault="00AD7575" w:rsidP="004E64AF">
            <w:pPr>
              <w:pStyle w:val="tabletext11"/>
              <w:jc w:val="right"/>
              <w:rPr>
                <w:ins w:id="4210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E86D31" w14:textId="77777777" w:rsidR="00AD7575" w:rsidRPr="0005057D" w:rsidRDefault="00AD7575" w:rsidP="004E64AF">
            <w:pPr>
              <w:pStyle w:val="tabletext11"/>
              <w:jc w:val="right"/>
              <w:rPr>
                <w:ins w:id="421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5B1C912" w14:textId="77777777" w:rsidR="00AD7575" w:rsidRPr="0005057D" w:rsidRDefault="00AD7575" w:rsidP="004E64AF">
            <w:pPr>
              <w:pStyle w:val="tabletext11"/>
              <w:jc w:val="right"/>
              <w:rPr>
                <w:ins w:id="4212" w:author="Author"/>
              </w:rPr>
            </w:pPr>
            <w:ins w:id="4213" w:author="Author">
              <w:r w:rsidRPr="0005057D">
                <w:rPr>
                  <w:rFonts w:cs="Arial"/>
                  <w:color w:val="000000"/>
                  <w:szCs w:val="18"/>
                </w:rPr>
                <w:t>100.83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7B69F7" w14:textId="77777777" w:rsidR="00AD7575" w:rsidRPr="0005057D" w:rsidRDefault="00AD7575" w:rsidP="004E64AF">
            <w:pPr>
              <w:pStyle w:val="tabletext11"/>
              <w:rPr>
                <w:ins w:id="4214" w:author="Author"/>
              </w:rPr>
            </w:pPr>
          </w:p>
        </w:tc>
        <w:tc>
          <w:tcPr>
            <w:tcW w:w="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9D0BEF" w14:textId="77777777" w:rsidR="00AD7575" w:rsidRPr="0005057D" w:rsidRDefault="00AD7575" w:rsidP="004E64AF">
            <w:pPr>
              <w:pStyle w:val="tabletext11"/>
              <w:jc w:val="right"/>
              <w:rPr>
                <w:ins w:id="4215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8DFBC8C" w14:textId="77777777" w:rsidR="00AD7575" w:rsidRPr="0005057D" w:rsidRDefault="00AD7575" w:rsidP="004E64AF">
            <w:pPr>
              <w:pStyle w:val="tabletext11"/>
              <w:jc w:val="right"/>
              <w:rPr>
                <w:ins w:id="4216" w:author="Author"/>
              </w:rPr>
            </w:pPr>
            <w:ins w:id="4217" w:author="Author">
              <w:r w:rsidRPr="0005057D">
                <w:rPr>
                  <w:rFonts w:cs="Arial"/>
                  <w:color w:val="000000"/>
                  <w:szCs w:val="18"/>
                </w:rPr>
                <w:t>69.63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510FEA" w14:textId="77777777" w:rsidR="00AD7575" w:rsidRPr="0005057D" w:rsidRDefault="00AD7575" w:rsidP="004E64AF">
            <w:pPr>
              <w:pStyle w:val="tabletext11"/>
              <w:rPr>
                <w:ins w:id="4218" w:author="Author"/>
              </w:rPr>
            </w:pPr>
          </w:p>
        </w:tc>
      </w:tr>
      <w:tr w:rsidR="00AD7575" w:rsidRPr="0005057D" w14:paraId="2DF0A7DC" w14:textId="77777777" w:rsidTr="004E64AF">
        <w:trPr>
          <w:cantSplit/>
          <w:trHeight w:val="190"/>
          <w:ins w:id="4219" w:author="Author"/>
        </w:trPr>
        <w:tc>
          <w:tcPr>
            <w:tcW w:w="200" w:type="dxa"/>
          </w:tcPr>
          <w:p w14:paraId="0B9BB8E9" w14:textId="77777777" w:rsidR="00AD7575" w:rsidRPr="0005057D" w:rsidRDefault="00AD7575" w:rsidP="004E64AF">
            <w:pPr>
              <w:pStyle w:val="tabletext11"/>
              <w:rPr>
                <w:ins w:id="4220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01189C0" w14:textId="77777777" w:rsidR="00AD7575" w:rsidRPr="0005057D" w:rsidRDefault="00AD7575" w:rsidP="004E64AF">
            <w:pPr>
              <w:pStyle w:val="tabletext11"/>
              <w:tabs>
                <w:tab w:val="decimal" w:pos="880"/>
              </w:tabs>
              <w:rPr>
                <w:ins w:id="4221" w:author="Author"/>
              </w:rPr>
            </w:pPr>
            <w:ins w:id="4222" w:author="Author">
              <w:r w:rsidRPr="0005057D">
                <w:t>1,000,000/2,000,000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DE730C" w14:textId="77777777" w:rsidR="00AD7575" w:rsidRPr="0005057D" w:rsidRDefault="00AD7575" w:rsidP="004E64AF">
            <w:pPr>
              <w:pStyle w:val="tabletext11"/>
              <w:jc w:val="right"/>
              <w:rPr>
                <w:ins w:id="4223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F08D91" w14:textId="77777777" w:rsidR="00AD7575" w:rsidRPr="0005057D" w:rsidRDefault="00AD7575" w:rsidP="004E64AF">
            <w:pPr>
              <w:pStyle w:val="tabletext11"/>
              <w:jc w:val="right"/>
              <w:rPr>
                <w:ins w:id="422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A73D767" w14:textId="77777777" w:rsidR="00AD7575" w:rsidRPr="0005057D" w:rsidRDefault="00AD7575" w:rsidP="004E64AF">
            <w:pPr>
              <w:pStyle w:val="tabletext11"/>
              <w:jc w:val="right"/>
              <w:rPr>
                <w:ins w:id="4225" w:author="Author"/>
              </w:rPr>
            </w:pPr>
            <w:ins w:id="4226" w:author="Author">
              <w:r w:rsidRPr="0005057D">
                <w:rPr>
                  <w:rFonts w:cs="Arial"/>
                  <w:color w:val="000000"/>
                  <w:szCs w:val="18"/>
                </w:rPr>
                <w:t>128.62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1B818E" w14:textId="77777777" w:rsidR="00AD7575" w:rsidRPr="0005057D" w:rsidRDefault="00AD7575" w:rsidP="004E64AF">
            <w:pPr>
              <w:pStyle w:val="tabletext11"/>
              <w:rPr>
                <w:ins w:id="4227" w:author="Author"/>
              </w:rPr>
            </w:pPr>
          </w:p>
        </w:tc>
        <w:tc>
          <w:tcPr>
            <w:tcW w:w="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45F716" w14:textId="77777777" w:rsidR="00AD7575" w:rsidRPr="0005057D" w:rsidRDefault="00AD7575" w:rsidP="004E64AF">
            <w:pPr>
              <w:pStyle w:val="tabletext11"/>
              <w:jc w:val="right"/>
              <w:rPr>
                <w:ins w:id="4228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A24B9F1" w14:textId="77777777" w:rsidR="00AD7575" w:rsidRPr="0005057D" w:rsidRDefault="00AD7575" w:rsidP="004E64AF">
            <w:pPr>
              <w:pStyle w:val="tabletext11"/>
              <w:jc w:val="right"/>
              <w:rPr>
                <w:ins w:id="4229" w:author="Author"/>
              </w:rPr>
            </w:pPr>
            <w:ins w:id="4230" w:author="Author">
              <w:r w:rsidRPr="0005057D">
                <w:rPr>
                  <w:rFonts w:cs="Arial"/>
                  <w:color w:val="000000"/>
                  <w:szCs w:val="18"/>
                </w:rPr>
                <w:t>88.04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FE402C" w14:textId="77777777" w:rsidR="00AD7575" w:rsidRPr="0005057D" w:rsidRDefault="00AD7575" w:rsidP="004E64AF">
            <w:pPr>
              <w:pStyle w:val="tabletext11"/>
              <w:rPr>
                <w:ins w:id="4231" w:author="Author"/>
              </w:rPr>
            </w:pPr>
          </w:p>
        </w:tc>
      </w:tr>
      <w:tr w:rsidR="00AD7575" w:rsidRPr="0005057D" w14:paraId="43AF6D22" w14:textId="77777777" w:rsidTr="004E64AF">
        <w:trPr>
          <w:cantSplit/>
          <w:trHeight w:val="190"/>
          <w:ins w:id="4232" w:author="Author"/>
        </w:trPr>
        <w:tc>
          <w:tcPr>
            <w:tcW w:w="200" w:type="dxa"/>
          </w:tcPr>
          <w:p w14:paraId="04646E87" w14:textId="77777777" w:rsidR="00AD7575" w:rsidRPr="0005057D" w:rsidRDefault="00AD7575" w:rsidP="004E64AF">
            <w:pPr>
              <w:pStyle w:val="tabletext11"/>
              <w:rPr>
                <w:ins w:id="4233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BF0EF16" w14:textId="77777777" w:rsidR="00AD7575" w:rsidRPr="0005057D" w:rsidRDefault="00AD7575" w:rsidP="004E64AF">
            <w:pPr>
              <w:pStyle w:val="tabletext11"/>
              <w:tabs>
                <w:tab w:val="decimal" w:pos="880"/>
              </w:tabs>
              <w:rPr>
                <w:ins w:id="4234" w:author="Author"/>
              </w:rPr>
            </w:pPr>
            <w:ins w:id="4235" w:author="Author">
              <w:r w:rsidRPr="0005057D">
                <w:t>2,500,000/5,000,000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10E1C2" w14:textId="77777777" w:rsidR="00AD7575" w:rsidRPr="0005057D" w:rsidRDefault="00AD7575" w:rsidP="004E64AF">
            <w:pPr>
              <w:pStyle w:val="tabletext11"/>
              <w:jc w:val="right"/>
              <w:rPr>
                <w:ins w:id="4236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B17CE1" w14:textId="77777777" w:rsidR="00AD7575" w:rsidRPr="0005057D" w:rsidRDefault="00AD7575" w:rsidP="004E64AF">
            <w:pPr>
              <w:pStyle w:val="tabletext11"/>
              <w:jc w:val="right"/>
              <w:rPr>
                <w:ins w:id="423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B10C6C9" w14:textId="77777777" w:rsidR="00AD7575" w:rsidRPr="0005057D" w:rsidRDefault="00AD7575" w:rsidP="004E64AF">
            <w:pPr>
              <w:pStyle w:val="tabletext11"/>
              <w:jc w:val="right"/>
              <w:rPr>
                <w:ins w:id="4238" w:author="Author"/>
              </w:rPr>
            </w:pPr>
            <w:ins w:id="4239" w:author="Author">
              <w:r w:rsidRPr="0005057D">
                <w:rPr>
                  <w:rFonts w:cs="Arial"/>
                  <w:color w:val="000000"/>
                  <w:szCs w:val="18"/>
                </w:rPr>
                <w:t>162.05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A70162" w14:textId="77777777" w:rsidR="00AD7575" w:rsidRPr="0005057D" w:rsidRDefault="00AD7575" w:rsidP="004E64AF">
            <w:pPr>
              <w:pStyle w:val="tabletext11"/>
              <w:rPr>
                <w:ins w:id="4240" w:author="Author"/>
              </w:rPr>
            </w:pPr>
          </w:p>
        </w:tc>
        <w:tc>
          <w:tcPr>
            <w:tcW w:w="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ECE9E4" w14:textId="77777777" w:rsidR="00AD7575" w:rsidRPr="0005057D" w:rsidRDefault="00AD7575" w:rsidP="004E64AF">
            <w:pPr>
              <w:pStyle w:val="tabletext11"/>
              <w:jc w:val="right"/>
              <w:rPr>
                <w:ins w:id="4241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DD588C7" w14:textId="77777777" w:rsidR="00AD7575" w:rsidRPr="0005057D" w:rsidRDefault="00AD7575" w:rsidP="004E64AF">
            <w:pPr>
              <w:pStyle w:val="tabletext11"/>
              <w:jc w:val="right"/>
              <w:rPr>
                <w:ins w:id="4242" w:author="Author"/>
              </w:rPr>
            </w:pPr>
            <w:ins w:id="4243" w:author="Author">
              <w:r w:rsidRPr="0005057D">
                <w:rPr>
                  <w:rFonts w:cs="Arial"/>
                  <w:color w:val="000000"/>
                  <w:szCs w:val="18"/>
                </w:rPr>
                <w:t>110.11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ECEF91" w14:textId="77777777" w:rsidR="00AD7575" w:rsidRPr="0005057D" w:rsidRDefault="00AD7575" w:rsidP="004E64AF">
            <w:pPr>
              <w:pStyle w:val="tabletext11"/>
              <w:rPr>
                <w:ins w:id="4244" w:author="Author"/>
              </w:rPr>
            </w:pPr>
          </w:p>
        </w:tc>
      </w:tr>
      <w:tr w:rsidR="00AD7575" w:rsidRPr="0005057D" w14:paraId="772F4702" w14:textId="77777777" w:rsidTr="004E64AF">
        <w:trPr>
          <w:cantSplit/>
          <w:trHeight w:val="190"/>
          <w:ins w:id="4245" w:author="Author"/>
        </w:trPr>
        <w:tc>
          <w:tcPr>
            <w:tcW w:w="200" w:type="dxa"/>
          </w:tcPr>
          <w:p w14:paraId="3BFA9AED" w14:textId="77777777" w:rsidR="00AD7575" w:rsidRPr="0005057D" w:rsidRDefault="00AD7575" w:rsidP="004E64AF">
            <w:pPr>
              <w:pStyle w:val="tabletext11"/>
              <w:rPr>
                <w:ins w:id="4246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8164D51" w14:textId="77777777" w:rsidR="00AD7575" w:rsidRPr="0005057D" w:rsidRDefault="00AD7575" w:rsidP="004E64AF">
            <w:pPr>
              <w:pStyle w:val="tabletext11"/>
              <w:jc w:val="right"/>
              <w:rPr>
                <w:ins w:id="4247" w:author="Author"/>
              </w:rPr>
            </w:pPr>
            <w:ins w:id="4248" w:author="Author">
              <w:r w:rsidRPr="0005057D">
                <w:t>5,000,000/10,000,000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A0E063" w14:textId="77777777" w:rsidR="00AD7575" w:rsidRPr="0005057D" w:rsidRDefault="00AD7575" w:rsidP="004E64AF">
            <w:pPr>
              <w:pStyle w:val="tabletext11"/>
              <w:jc w:val="right"/>
              <w:rPr>
                <w:ins w:id="4249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CD0623" w14:textId="77777777" w:rsidR="00AD7575" w:rsidRPr="0005057D" w:rsidRDefault="00AD7575" w:rsidP="004E64AF">
            <w:pPr>
              <w:pStyle w:val="tabletext11"/>
              <w:jc w:val="right"/>
              <w:rPr>
                <w:ins w:id="425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C715430" w14:textId="77777777" w:rsidR="00AD7575" w:rsidRPr="0005057D" w:rsidRDefault="00AD7575" w:rsidP="004E64AF">
            <w:pPr>
              <w:pStyle w:val="tabletext11"/>
              <w:jc w:val="right"/>
              <w:rPr>
                <w:ins w:id="4251" w:author="Author"/>
              </w:rPr>
            </w:pPr>
            <w:ins w:id="4252" w:author="Author">
              <w:r w:rsidRPr="0005057D">
                <w:rPr>
                  <w:rFonts w:cs="Arial"/>
                  <w:color w:val="000000"/>
                  <w:szCs w:val="18"/>
                </w:rPr>
                <w:t>182.78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B7AFCB" w14:textId="77777777" w:rsidR="00AD7575" w:rsidRPr="0005057D" w:rsidRDefault="00AD7575" w:rsidP="004E64AF">
            <w:pPr>
              <w:pStyle w:val="tabletext11"/>
              <w:rPr>
                <w:ins w:id="4253" w:author="Author"/>
              </w:rPr>
            </w:pPr>
          </w:p>
        </w:tc>
        <w:tc>
          <w:tcPr>
            <w:tcW w:w="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DFF069" w14:textId="77777777" w:rsidR="00AD7575" w:rsidRPr="0005057D" w:rsidRDefault="00AD7575" w:rsidP="004E64AF">
            <w:pPr>
              <w:pStyle w:val="tabletext11"/>
              <w:jc w:val="right"/>
              <w:rPr>
                <w:ins w:id="4254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916DB0B" w14:textId="77777777" w:rsidR="00AD7575" w:rsidRPr="0005057D" w:rsidRDefault="00AD7575" w:rsidP="004E64AF">
            <w:pPr>
              <w:pStyle w:val="tabletext11"/>
              <w:jc w:val="right"/>
              <w:rPr>
                <w:ins w:id="4255" w:author="Author"/>
              </w:rPr>
            </w:pPr>
            <w:ins w:id="4256" w:author="Author">
              <w:r w:rsidRPr="0005057D">
                <w:rPr>
                  <w:rFonts w:cs="Arial"/>
                  <w:color w:val="000000"/>
                  <w:szCs w:val="18"/>
                </w:rPr>
                <w:t>123.80</w:t>
              </w:r>
            </w:ins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DDE1E1" w14:textId="77777777" w:rsidR="00AD7575" w:rsidRPr="0005057D" w:rsidRDefault="00AD7575" w:rsidP="004E64AF">
            <w:pPr>
              <w:pStyle w:val="tabletext11"/>
              <w:rPr>
                <w:ins w:id="4257" w:author="Author"/>
              </w:rPr>
            </w:pPr>
          </w:p>
        </w:tc>
      </w:tr>
    </w:tbl>
    <w:p w14:paraId="6BC4027F" w14:textId="77777777" w:rsidR="00AD7575" w:rsidRPr="0005057D" w:rsidRDefault="00AD7575" w:rsidP="00AD7575">
      <w:pPr>
        <w:pStyle w:val="tablecaption"/>
        <w:rPr>
          <w:ins w:id="4258" w:author="Author"/>
        </w:rPr>
      </w:pPr>
      <w:ins w:id="4259" w:author="Author">
        <w:r w:rsidRPr="0005057D">
          <w:t>Table 297.B.3.a.(2)(c)(LC) Split Limits – Uninsured (Includes Underinsured) Motorists Bodily Injury Coverage – Individual Named Insureds Loss Costs</w:t>
        </w:r>
      </w:ins>
    </w:p>
    <w:p w14:paraId="59A0BC32" w14:textId="77777777" w:rsidR="00AD7575" w:rsidRPr="0005057D" w:rsidRDefault="00AD7575" w:rsidP="00AD7575">
      <w:pPr>
        <w:pStyle w:val="isonormal"/>
        <w:rPr>
          <w:ins w:id="4260" w:author="Author"/>
        </w:rPr>
      </w:pPr>
    </w:p>
    <w:p w14:paraId="06609FF6" w14:textId="77777777" w:rsidR="00AD7575" w:rsidRPr="0005057D" w:rsidRDefault="00AD7575" w:rsidP="00AD7575">
      <w:pPr>
        <w:pStyle w:val="space8"/>
        <w:rPr>
          <w:ins w:id="426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730"/>
        <w:gridCol w:w="240"/>
        <w:gridCol w:w="240"/>
        <w:gridCol w:w="840"/>
        <w:gridCol w:w="240"/>
        <w:gridCol w:w="360"/>
        <w:gridCol w:w="720"/>
        <w:gridCol w:w="231"/>
      </w:tblGrid>
      <w:tr w:rsidR="00AD7575" w:rsidRPr="0005057D" w14:paraId="7CEB4CAB" w14:textId="77777777" w:rsidTr="004E64AF">
        <w:trPr>
          <w:cantSplit/>
          <w:trHeight w:val="190"/>
          <w:ins w:id="4262" w:author="Author"/>
        </w:trPr>
        <w:tc>
          <w:tcPr>
            <w:tcW w:w="200" w:type="dxa"/>
            <w:hideMark/>
          </w:tcPr>
          <w:p w14:paraId="43E55305" w14:textId="77777777" w:rsidR="00AD7575" w:rsidRPr="0005057D" w:rsidRDefault="00AD7575" w:rsidP="004E64AF">
            <w:pPr>
              <w:pStyle w:val="tabletext11"/>
              <w:rPr>
                <w:ins w:id="4263" w:author="Author"/>
              </w:rPr>
            </w:pPr>
            <w:ins w:id="4264" w:author="Author">
              <w:r w:rsidRPr="0005057D">
                <w:br/>
              </w:r>
            </w:ins>
          </w:p>
        </w:tc>
        <w:tc>
          <w:tcPr>
            <w:tcW w:w="480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AEB890" w14:textId="77777777" w:rsidR="00AD7575" w:rsidRPr="0005057D" w:rsidRDefault="00AD7575" w:rsidP="004E64AF">
            <w:pPr>
              <w:pStyle w:val="tablehead"/>
              <w:rPr>
                <w:ins w:id="4265" w:author="Author"/>
              </w:rPr>
            </w:pPr>
            <w:ins w:id="4266" w:author="Author">
              <w:r w:rsidRPr="0005057D">
                <w:t>Uninsured Motorists Bodily Injury</w:t>
              </w:r>
              <w:r w:rsidRPr="0005057D">
                <w:br/>
                <w:t>Reduced By At-fault Liability Limits</w:t>
              </w:r>
            </w:ins>
          </w:p>
        </w:tc>
      </w:tr>
      <w:tr w:rsidR="00AD7575" w:rsidRPr="0005057D" w14:paraId="7E3F982B" w14:textId="77777777" w:rsidTr="004E64AF">
        <w:trPr>
          <w:cantSplit/>
          <w:trHeight w:val="190"/>
          <w:ins w:id="4267" w:author="Author"/>
        </w:trPr>
        <w:tc>
          <w:tcPr>
            <w:tcW w:w="200" w:type="dxa"/>
            <w:hideMark/>
          </w:tcPr>
          <w:p w14:paraId="69E92C96" w14:textId="77777777" w:rsidR="00AD7575" w:rsidRPr="0005057D" w:rsidRDefault="00AD7575" w:rsidP="004E64AF">
            <w:pPr>
              <w:pStyle w:val="tabletext11"/>
              <w:rPr>
                <w:ins w:id="4268" w:author="Author"/>
              </w:rPr>
            </w:pPr>
            <w:ins w:id="4269" w:author="Author">
              <w:r w:rsidRPr="0005057D">
                <w:br/>
              </w:r>
              <w:r w:rsidRPr="0005057D">
                <w:br/>
              </w:r>
              <w:r w:rsidRPr="0005057D">
                <w:br/>
              </w:r>
              <w:r w:rsidRPr="0005057D">
                <w:br/>
              </w:r>
            </w:ins>
          </w:p>
        </w:tc>
        <w:tc>
          <w:tcPr>
            <w:tcW w:w="21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160690F" w14:textId="77777777" w:rsidR="00AD7575" w:rsidRPr="0005057D" w:rsidRDefault="00AD7575" w:rsidP="004E64AF">
            <w:pPr>
              <w:pStyle w:val="tablehead"/>
              <w:rPr>
                <w:ins w:id="4270" w:author="Author"/>
              </w:rPr>
            </w:pPr>
            <w:ins w:id="4271" w:author="Author">
              <w:r w:rsidRPr="0005057D">
                <w:t>Bodily</w:t>
              </w:r>
              <w:r w:rsidRPr="0005057D">
                <w:br/>
                <w:t>Injury</w:t>
              </w:r>
              <w:r w:rsidRPr="0005057D">
                <w:br/>
                <w:t>Limits</w:t>
              </w:r>
            </w:ins>
          </w:p>
        </w:tc>
        <w:tc>
          <w:tcPr>
            <w:tcW w:w="1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AAB33DF" w14:textId="77777777" w:rsidR="00AD7575" w:rsidRPr="0005057D" w:rsidRDefault="00AD7575" w:rsidP="004E64AF">
            <w:pPr>
              <w:pStyle w:val="tablehead"/>
              <w:rPr>
                <w:ins w:id="4272" w:author="Author"/>
              </w:rPr>
            </w:pPr>
            <w:ins w:id="4273" w:author="Author">
              <w:r w:rsidRPr="0005057D">
                <w:t>Private</w:t>
              </w:r>
              <w:r w:rsidRPr="0005057D">
                <w:br/>
                <w:t>Passenger</w:t>
              </w:r>
              <w:r w:rsidRPr="0005057D">
                <w:br/>
                <w:t>Types</w:t>
              </w:r>
              <w:r w:rsidRPr="0005057D">
                <w:br/>
                <w:t>Per Exposure</w:t>
              </w:r>
            </w:ins>
          </w:p>
        </w:tc>
        <w:tc>
          <w:tcPr>
            <w:tcW w:w="1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4F1E087" w14:textId="77777777" w:rsidR="00AD7575" w:rsidRPr="0005057D" w:rsidRDefault="00AD7575" w:rsidP="004E64AF">
            <w:pPr>
              <w:pStyle w:val="tablehead"/>
              <w:rPr>
                <w:ins w:id="4274" w:author="Author"/>
              </w:rPr>
            </w:pPr>
            <w:ins w:id="4275" w:author="Author">
              <w:r w:rsidRPr="0005057D">
                <w:t>Other Than</w:t>
              </w:r>
              <w:r w:rsidRPr="0005057D">
                <w:br/>
                <w:t>Private</w:t>
              </w:r>
              <w:r w:rsidRPr="0005057D">
                <w:br/>
                <w:t>Passenger</w:t>
              </w:r>
              <w:r w:rsidRPr="0005057D">
                <w:br/>
                <w:t>Types</w:t>
              </w:r>
              <w:r w:rsidRPr="0005057D">
                <w:br/>
                <w:t>Per Exposure</w:t>
              </w:r>
            </w:ins>
          </w:p>
        </w:tc>
      </w:tr>
      <w:tr w:rsidR="00AD7575" w:rsidRPr="0005057D" w14:paraId="25FF6082" w14:textId="77777777" w:rsidTr="004E64AF">
        <w:trPr>
          <w:cantSplit/>
          <w:trHeight w:val="190"/>
          <w:ins w:id="4276" w:author="Author"/>
        </w:trPr>
        <w:tc>
          <w:tcPr>
            <w:tcW w:w="200" w:type="dxa"/>
          </w:tcPr>
          <w:p w14:paraId="68BDB702" w14:textId="77777777" w:rsidR="00AD7575" w:rsidRPr="0005057D" w:rsidRDefault="00AD7575" w:rsidP="004E64AF">
            <w:pPr>
              <w:pStyle w:val="tabletext11"/>
              <w:rPr>
                <w:ins w:id="427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122BEA3" w14:textId="77777777" w:rsidR="00AD7575" w:rsidRPr="0005057D" w:rsidRDefault="00AD7575" w:rsidP="004E64AF">
            <w:pPr>
              <w:pStyle w:val="tabletext11"/>
              <w:jc w:val="right"/>
              <w:rPr>
                <w:ins w:id="4278" w:author="Author"/>
              </w:rPr>
            </w:pPr>
            <w:ins w:id="4279" w:author="Author">
              <w:r w:rsidRPr="0005057D">
                <w:t>$</w:t>
              </w:r>
            </w:ins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CF8572B" w14:textId="77777777" w:rsidR="00AD7575" w:rsidRPr="0005057D" w:rsidRDefault="00AD7575" w:rsidP="004E64AF">
            <w:pPr>
              <w:pStyle w:val="tabletext11"/>
              <w:tabs>
                <w:tab w:val="decimal" w:pos="680"/>
              </w:tabs>
              <w:rPr>
                <w:ins w:id="4280" w:author="Author"/>
              </w:rPr>
            </w:pPr>
            <w:ins w:id="4281" w:author="Author">
              <w:r w:rsidRPr="0005057D">
                <w:t>25,000/50,000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34F24D" w14:textId="77777777" w:rsidR="00AD7575" w:rsidRPr="0005057D" w:rsidRDefault="00AD7575" w:rsidP="004E64AF">
            <w:pPr>
              <w:pStyle w:val="tabletext11"/>
              <w:jc w:val="right"/>
              <w:rPr>
                <w:ins w:id="4282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0403A1A" w14:textId="77777777" w:rsidR="00AD7575" w:rsidRPr="0005057D" w:rsidRDefault="00AD7575" w:rsidP="004E64AF">
            <w:pPr>
              <w:pStyle w:val="tabletext11"/>
              <w:jc w:val="right"/>
              <w:rPr>
                <w:ins w:id="4283" w:author="Author"/>
              </w:rPr>
            </w:pPr>
            <w:ins w:id="4284" w:author="Author">
              <w:r w:rsidRPr="0005057D">
                <w:t>$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B01F83F" w14:textId="77777777" w:rsidR="00AD7575" w:rsidRPr="0005057D" w:rsidRDefault="00AD7575" w:rsidP="004E64AF">
            <w:pPr>
              <w:pStyle w:val="tabletext11"/>
              <w:jc w:val="right"/>
              <w:rPr>
                <w:ins w:id="4285" w:author="Author"/>
              </w:rPr>
            </w:pPr>
            <w:ins w:id="4286" w:author="Author">
              <w:r w:rsidRPr="0005057D">
                <w:rPr>
                  <w:rFonts w:cs="Arial"/>
                  <w:color w:val="000000"/>
                  <w:szCs w:val="18"/>
                </w:rPr>
                <w:t>9.03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9D6C04" w14:textId="77777777" w:rsidR="00AD7575" w:rsidRPr="0005057D" w:rsidRDefault="00AD7575" w:rsidP="004E64AF">
            <w:pPr>
              <w:pStyle w:val="tabletext11"/>
              <w:rPr>
                <w:ins w:id="428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345BB48" w14:textId="77777777" w:rsidR="00AD7575" w:rsidRPr="0005057D" w:rsidRDefault="00AD7575" w:rsidP="004E64AF">
            <w:pPr>
              <w:pStyle w:val="tabletext11"/>
              <w:jc w:val="right"/>
              <w:rPr>
                <w:ins w:id="4288" w:author="Author"/>
              </w:rPr>
            </w:pPr>
            <w:ins w:id="4289" w:author="Author">
              <w:r w:rsidRPr="0005057D">
                <w:t>$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52E8D39" w14:textId="77777777" w:rsidR="00AD7575" w:rsidRPr="0005057D" w:rsidRDefault="00AD7575" w:rsidP="004E64AF">
            <w:pPr>
              <w:pStyle w:val="tabletext11"/>
              <w:jc w:val="right"/>
              <w:rPr>
                <w:ins w:id="4290" w:author="Author"/>
              </w:rPr>
            </w:pPr>
            <w:ins w:id="4291" w:author="Author">
              <w:r w:rsidRPr="0005057D">
                <w:rPr>
                  <w:rFonts w:cs="Arial"/>
                  <w:color w:val="000000"/>
                  <w:szCs w:val="18"/>
                </w:rPr>
                <w:t>7.38</w:t>
              </w:r>
            </w:ins>
          </w:p>
        </w:tc>
        <w:tc>
          <w:tcPr>
            <w:tcW w:w="2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ECBC44" w14:textId="77777777" w:rsidR="00AD7575" w:rsidRPr="0005057D" w:rsidRDefault="00AD7575" w:rsidP="004E64AF">
            <w:pPr>
              <w:pStyle w:val="tabletext11"/>
              <w:rPr>
                <w:ins w:id="4292" w:author="Author"/>
              </w:rPr>
            </w:pPr>
          </w:p>
        </w:tc>
      </w:tr>
      <w:tr w:rsidR="00AD7575" w:rsidRPr="0005057D" w14:paraId="118EB88C" w14:textId="77777777" w:rsidTr="004E64AF">
        <w:trPr>
          <w:cantSplit/>
          <w:trHeight w:val="190"/>
          <w:ins w:id="4293" w:author="Author"/>
        </w:trPr>
        <w:tc>
          <w:tcPr>
            <w:tcW w:w="200" w:type="dxa"/>
          </w:tcPr>
          <w:p w14:paraId="512632F8" w14:textId="77777777" w:rsidR="00AD7575" w:rsidRPr="0005057D" w:rsidRDefault="00AD7575" w:rsidP="004E64AF">
            <w:pPr>
              <w:pStyle w:val="tabletext11"/>
              <w:rPr>
                <w:ins w:id="42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7E2278" w14:textId="77777777" w:rsidR="00AD7575" w:rsidRPr="0005057D" w:rsidRDefault="00AD7575" w:rsidP="004E64AF">
            <w:pPr>
              <w:pStyle w:val="tabletext11"/>
              <w:jc w:val="center"/>
              <w:rPr>
                <w:ins w:id="4295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EFD2F49" w14:textId="77777777" w:rsidR="00AD7575" w:rsidRPr="0005057D" w:rsidRDefault="00AD7575" w:rsidP="004E64AF">
            <w:pPr>
              <w:pStyle w:val="tabletext11"/>
              <w:tabs>
                <w:tab w:val="decimal" w:pos="680"/>
              </w:tabs>
              <w:rPr>
                <w:ins w:id="4296" w:author="Author"/>
              </w:rPr>
            </w:pPr>
            <w:ins w:id="4297" w:author="Author">
              <w:r w:rsidRPr="0005057D">
                <w:t>50,000/100,000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0BC741" w14:textId="77777777" w:rsidR="00AD7575" w:rsidRPr="0005057D" w:rsidRDefault="00AD7575" w:rsidP="004E64AF">
            <w:pPr>
              <w:pStyle w:val="tabletext11"/>
              <w:jc w:val="right"/>
              <w:rPr>
                <w:ins w:id="4298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E7EA3F" w14:textId="77777777" w:rsidR="00AD7575" w:rsidRPr="0005057D" w:rsidRDefault="00AD7575" w:rsidP="004E64AF">
            <w:pPr>
              <w:pStyle w:val="tabletext11"/>
              <w:jc w:val="right"/>
              <w:rPr>
                <w:ins w:id="4299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4124071" w14:textId="77777777" w:rsidR="00AD7575" w:rsidRPr="0005057D" w:rsidRDefault="00AD7575" w:rsidP="004E64AF">
            <w:pPr>
              <w:pStyle w:val="tabletext11"/>
              <w:jc w:val="right"/>
              <w:rPr>
                <w:ins w:id="4300" w:author="Author"/>
              </w:rPr>
            </w:pPr>
            <w:ins w:id="4301" w:author="Author">
              <w:r w:rsidRPr="0005057D">
                <w:rPr>
                  <w:rFonts w:cs="Arial"/>
                  <w:color w:val="000000"/>
                  <w:szCs w:val="18"/>
                </w:rPr>
                <w:t>18.12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3EE274" w14:textId="77777777" w:rsidR="00AD7575" w:rsidRPr="0005057D" w:rsidRDefault="00AD7575" w:rsidP="004E64AF">
            <w:pPr>
              <w:pStyle w:val="tabletext11"/>
              <w:rPr>
                <w:ins w:id="430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8246D8" w14:textId="77777777" w:rsidR="00AD7575" w:rsidRPr="0005057D" w:rsidRDefault="00AD7575" w:rsidP="004E64AF">
            <w:pPr>
              <w:pStyle w:val="tabletext11"/>
              <w:jc w:val="right"/>
              <w:rPr>
                <w:ins w:id="430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EE4A9FC" w14:textId="77777777" w:rsidR="00AD7575" w:rsidRPr="0005057D" w:rsidRDefault="00AD7575" w:rsidP="004E64AF">
            <w:pPr>
              <w:pStyle w:val="tabletext11"/>
              <w:jc w:val="right"/>
              <w:rPr>
                <w:ins w:id="4304" w:author="Author"/>
              </w:rPr>
            </w:pPr>
            <w:ins w:id="4305" w:author="Author">
              <w:r w:rsidRPr="0005057D">
                <w:rPr>
                  <w:rFonts w:cs="Arial"/>
                  <w:color w:val="000000"/>
                  <w:szCs w:val="18"/>
                </w:rPr>
                <w:t>13.71</w:t>
              </w:r>
            </w:ins>
          </w:p>
        </w:tc>
        <w:tc>
          <w:tcPr>
            <w:tcW w:w="2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59D008" w14:textId="77777777" w:rsidR="00AD7575" w:rsidRPr="0005057D" w:rsidRDefault="00AD7575" w:rsidP="004E64AF">
            <w:pPr>
              <w:pStyle w:val="tabletext11"/>
              <w:rPr>
                <w:ins w:id="4306" w:author="Author"/>
              </w:rPr>
            </w:pPr>
          </w:p>
        </w:tc>
      </w:tr>
      <w:tr w:rsidR="00AD7575" w:rsidRPr="0005057D" w14:paraId="30F3CEE4" w14:textId="77777777" w:rsidTr="004E64AF">
        <w:trPr>
          <w:cantSplit/>
          <w:trHeight w:val="190"/>
          <w:ins w:id="4307" w:author="Author"/>
        </w:trPr>
        <w:tc>
          <w:tcPr>
            <w:tcW w:w="200" w:type="dxa"/>
          </w:tcPr>
          <w:p w14:paraId="2B4A8D3B" w14:textId="77777777" w:rsidR="00AD7575" w:rsidRPr="0005057D" w:rsidRDefault="00AD7575" w:rsidP="004E64AF">
            <w:pPr>
              <w:pStyle w:val="tabletext11"/>
              <w:rPr>
                <w:ins w:id="43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18D704" w14:textId="77777777" w:rsidR="00AD7575" w:rsidRPr="0005057D" w:rsidRDefault="00AD7575" w:rsidP="004E64AF">
            <w:pPr>
              <w:pStyle w:val="tabletext11"/>
              <w:jc w:val="right"/>
              <w:rPr>
                <w:ins w:id="4309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FD9256" w14:textId="77777777" w:rsidR="00AD7575" w:rsidRPr="0005057D" w:rsidRDefault="00AD7575" w:rsidP="004E64AF">
            <w:pPr>
              <w:pStyle w:val="tabletext11"/>
              <w:tabs>
                <w:tab w:val="decimal" w:pos="680"/>
              </w:tabs>
              <w:rPr>
                <w:ins w:id="4310" w:author="Author"/>
              </w:rPr>
            </w:pPr>
            <w:ins w:id="4311" w:author="Author">
              <w:r w:rsidRPr="0005057D">
                <w:t>100,000/300,000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E3DDEF" w14:textId="77777777" w:rsidR="00AD7575" w:rsidRPr="0005057D" w:rsidRDefault="00AD7575" w:rsidP="004E64AF">
            <w:pPr>
              <w:pStyle w:val="tabletext11"/>
              <w:jc w:val="right"/>
              <w:rPr>
                <w:ins w:id="4312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C5FADB" w14:textId="77777777" w:rsidR="00AD7575" w:rsidRPr="0005057D" w:rsidRDefault="00AD7575" w:rsidP="004E64AF">
            <w:pPr>
              <w:pStyle w:val="tabletext11"/>
              <w:jc w:val="right"/>
              <w:rPr>
                <w:ins w:id="4313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5358603" w14:textId="77777777" w:rsidR="00AD7575" w:rsidRPr="0005057D" w:rsidRDefault="00AD7575" w:rsidP="004E64AF">
            <w:pPr>
              <w:pStyle w:val="tabletext11"/>
              <w:jc w:val="right"/>
              <w:rPr>
                <w:ins w:id="4314" w:author="Author"/>
              </w:rPr>
            </w:pPr>
            <w:ins w:id="4315" w:author="Author">
              <w:r w:rsidRPr="0005057D">
                <w:rPr>
                  <w:rFonts w:cs="Arial"/>
                  <w:color w:val="000000"/>
                  <w:szCs w:val="18"/>
                </w:rPr>
                <w:t>34.11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6314DC" w14:textId="77777777" w:rsidR="00AD7575" w:rsidRPr="0005057D" w:rsidRDefault="00AD7575" w:rsidP="004E64AF">
            <w:pPr>
              <w:pStyle w:val="tabletext11"/>
              <w:rPr>
                <w:ins w:id="431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23E163" w14:textId="77777777" w:rsidR="00AD7575" w:rsidRPr="0005057D" w:rsidRDefault="00AD7575" w:rsidP="004E64AF">
            <w:pPr>
              <w:pStyle w:val="tabletext11"/>
              <w:jc w:val="right"/>
              <w:rPr>
                <w:ins w:id="431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88A65E9" w14:textId="77777777" w:rsidR="00AD7575" w:rsidRPr="0005057D" w:rsidRDefault="00AD7575" w:rsidP="004E64AF">
            <w:pPr>
              <w:pStyle w:val="tabletext11"/>
              <w:jc w:val="right"/>
              <w:rPr>
                <w:ins w:id="4318" w:author="Author"/>
              </w:rPr>
            </w:pPr>
            <w:ins w:id="4319" w:author="Author">
              <w:r w:rsidRPr="0005057D">
                <w:rPr>
                  <w:rFonts w:cs="Arial"/>
                  <w:color w:val="000000"/>
                  <w:szCs w:val="18"/>
                </w:rPr>
                <w:t>24.56</w:t>
              </w:r>
            </w:ins>
          </w:p>
        </w:tc>
        <w:tc>
          <w:tcPr>
            <w:tcW w:w="2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7483DF" w14:textId="77777777" w:rsidR="00AD7575" w:rsidRPr="0005057D" w:rsidRDefault="00AD7575" w:rsidP="004E64AF">
            <w:pPr>
              <w:pStyle w:val="tabletext11"/>
              <w:rPr>
                <w:ins w:id="4320" w:author="Author"/>
              </w:rPr>
            </w:pPr>
          </w:p>
        </w:tc>
      </w:tr>
      <w:tr w:rsidR="00AD7575" w:rsidRPr="0005057D" w14:paraId="11201A16" w14:textId="77777777" w:rsidTr="004E64AF">
        <w:trPr>
          <w:cantSplit/>
          <w:trHeight w:val="190"/>
          <w:ins w:id="4321" w:author="Author"/>
        </w:trPr>
        <w:tc>
          <w:tcPr>
            <w:tcW w:w="200" w:type="dxa"/>
          </w:tcPr>
          <w:p w14:paraId="1454C23E" w14:textId="77777777" w:rsidR="00AD7575" w:rsidRPr="0005057D" w:rsidRDefault="00AD7575" w:rsidP="004E64AF">
            <w:pPr>
              <w:pStyle w:val="tabletext11"/>
              <w:rPr>
                <w:ins w:id="43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AC8DF5" w14:textId="77777777" w:rsidR="00AD7575" w:rsidRPr="0005057D" w:rsidRDefault="00AD7575" w:rsidP="004E64AF">
            <w:pPr>
              <w:pStyle w:val="tabletext11"/>
              <w:jc w:val="center"/>
              <w:rPr>
                <w:ins w:id="4323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0CEA3C9" w14:textId="77777777" w:rsidR="00AD7575" w:rsidRPr="0005057D" w:rsidRDefault="00AD7575" w:rsidP="004E64AF">
            <w:pPr>
              <w:pStyle w:val="tabletext11"/>
              <w:tabs>
                <w:tab w:val="decimal" w:pos="680"/>
              </w:tabs>
              <w:rPr>
                <w:ins w:id="4324" w:author="Author"/>
              </w:rPr>
            </w:pPr>
            <w:ins w:id="4325" w:author="Author">
              <w:r w:rsidRPr="0005057D">
                <w:t>250,000/500,000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6DF6D7" w14:textId="77777777" w:rsidR="00AD7575" w:rsidRPr="0005057D" w:rsidRDefault="00AD7575" w:rsidP="004E64AF">
            <w:pPr>
              <w:pStyle w:val="tabletext11"/>
              <w:jc w:val="right"/>
              <w:rPr>
                <w:ins w:id="4326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A35F04" w14:textId="77777777" w:rsidR="00AD7575" w:rsidRPr="0005057D" w:rsidRDefault="00AD7575" w:rsidP="004E64AF">
            <w:pPr>
              <w:pStyle w:val="tabletext11"/>
              <w:jc w:val="right"/>
              <w:rPr>
                <w:ins w:id="4327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980D150" w14:textId="77777777" w:rsidR="00AD7575" w:rsidRPr="0005057D" w:rsidRDefault="00AD7575" w:rsidP="004E64AF">
            <w:pPr>
              <w:pStyle w:val="tabletext11"/>
              <w:jc w:val="right"/>
              <w:rPr>
                <w:ins w:id="4328" w:author="Author"/>
              </w:rPr>
            </w:pPr>
            <w:ins w:id="4329" w:author="Author">
              <w:r w:rsidRPr="0005057D">
                <w:rPr>
                  <w:rFonts w:cs="Arial"/>
                  <w:color w:val="000000"/>
                  <w:szCs w:val="18"/>
                </w:rPr>
                <w:t>68.56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EADCBE" w14:textId="77777777" w:rsidR="00AD7575" w:rsidRPr="0005057D" w:rsidRDefault="00AD7575" w:rsidP="004E64AF">
            <w:pPr>
              <w:pStyle w:val="tabletext11"/>
              <w:rPr>
                <w:ins w:id="433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232BC1" w14:textId="77777777" w:rsidR="00AD7575" w:rsidRPr="0005057D" w:rsidRDefault="00AD7575" w:rsidP="004E64AF">
            <w:pPr>
              <w:pStyle w:val="tabletext11"/>
              <w:jc w:val="right"/>
              <w:rPr>
                <w:ins w:id="433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E5276EF" w14:textId="77777777" w:rsidR="00AD7575" w:rsidRPr="0005057D" w:rsidRDefault="00AD7575" w:rsidP="004E64AF">
            <w:pPr>
              <w:pStyle w:val="tabletext11"/>
              <w:jc w:val="right"/>
              <w:rPr>
                <w:ins w:id="4332" w:author="Author"/>
              </w:rPr>
            </w:pPr>
            <w:ins w:id="4333" w:author="Author">
              <w:r w:rsidRPr="0005057D">
                <w:rPr>
                  <w:rFonts w:cs="Arial"/>
                  <w:color w:val="000000"/>
                  <w:szCs w:val="18"/>
                </w:rPr>
                <w:t>47.53</w:t>
              </w:r>
            </w:ins>
          </w:p>
        </w:tc>
        <w:tc>
          <w:tcPr>
            <w:tcW w:w="2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A99759" w14:textId="77777777" w:rsidR="00AD7575" w:rsidRPr="0005057D" w:rsidRDefault="00AD7575" w:rsidP="004E64AF">
            <w:pPr>
              <w:pStyle w:val="tabletext11"/>
              <w:rPr>
                <w:ins w:id="4334" w:author="Author"/>
              </w:rPr>
            </w:pPr>
          </w:p>
        </w:tc>
      </w:tr>
      <w:tr w:rsidR="00AD7575" w:rsidRPr="0005057D" w14:paraId="126AD6F3" w14:textId="77777777" w:rsidTr="004E64AF">
        <w:trPr>
          <w:cantSplit/>
          <w:trHeight w:val="190"/>
          <w:ins w:id="4335" w:author="Author"/>
        </w:trPr>
        <w:tc>
          <w:tcPr>
            <w:tcW w:w="200" w:type="dxa"/>
          </w:tcPr>
          <w:p w14:paraId="17956F13" w14:textId="77777777" w:rsidR="00AD7575" w:rsidRPr="0005057D" w:rsidRDefault="00AD7575" w:rsidP="004E64AF">
            <w:pPr>
              <w:pStyle w:val="tabletext11"/>
              <w:rPr>
                <w:ins w:id="4336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AD2DE67" w14:textId="77777777" w:rsidR="00AD7575" w:rsidRPr="0005057D" w:rsidRDefault="00AD7575" w:rsidP="004E64AF">
            <w:pPr>
              <w:pStyle w:val="tabletext11"/>
              <w:tabs>
                <w:tab w:val="decimal" w:pos="880"/>
              </w:tabs>
              <w:rPr>
                <w:ins w:id="4337" w:author="Author"/>
              </w:rPr>
            </w:pPr>
            <w:ins w:id="4338" w:author="Author">
              <w:r w:rsidRPr="0005057D">
                <w:t>500,000/1,000,000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AAFF97" w14:textId="77777777" w:rsidR="00AD7575" w:rsidRPr="0005057D" w:rsidRDefault="00AD7575" w:rsidP="004E64AF">
            <w:pPr>
              <w:pStyle w:val="tabletext11"/>
              <w:jc w:val="right"/>
              <w:rPr>
                <w:ins w:id="4339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1C2C75" w14:textId="77777777" w:rsidR="00AD7575" w:rsidRPr="0005057D" w:rsidRDefault="00AD7575" w:rsidP="004E64AF">
            <w:pPr>
              <w:pStyle w:val="tabletext11"/>
              <w:jc w:val="right"/>
              <w:rPr>
                <w:ins w:id="4340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8E24DDC" w14:textId="77777777" w:rsidR="00AD7575" w:rsidRPr="0005057D" w:rsidRDefault="00AD7575" w:rsidP="004E64AF">
            <w:pPr>
              <w:pStyle w:val="tabletext11"/>
              <w:jc w:val="right"/>
              <w:rPr>
                <w:ins w:id="4341" w:author="Author"/>
              </w:rPr>
            </w:pPr>
            <w:ins w:id="4342" w:author="Author">
              <w:r w:rsidRPr="0005057D">
                <w:rPr>
                  <w:rFonts w:cs="Arial"/>
                  <w:color w:val="000000"/>
                  <w:szCs w:val="18"/>
                </w:rPr>
                <w:t>97.03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D1C417" w14:textId="77777777" w:rsidR="00AD7575" w:rsidRPr="0005057D" w:rsidRDefault="00AD7575" w:rsidP="004E64AF">
            <w:pPr>
              <w:pStyle w:val="tabletext11"/>
              <w:rPr>
                <w:ins w:id="434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5C9806" w14:textId="77777777" w:rsidR="00AD7575" w:rsidRPr="0005057D" w:rsidRDefault="00AD7575" w:rsidP="004E64AF">
            <w:pPr>
              <w:pStyle w:val="tabletext11"/>
              <w:jc w:val="right"/>
              <w:rPr>
                <w:ins w:id="434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940E6C8" w14:textId="77777777" w:rsidR="00AD7575" w:rsidRPr="0005057D" w:rsidRDefault="00AD7575" w:rsidP="004E64AF">
            <w:pPr>
              <w:pStyle w:val="tabletext11"/>
              <w:jc w:val="right"/>
              <w:rPr>
                <w:ins w:id="4345" w:author="Author"/>
              </w:rPr>
            </w:pPr>
            <w:ins w:id="4346" w:author="Author">
              <w:r w:rsidRPr="0005057D">
                <w:rPr>
                  <w:rFonts w:cs="Arial"/>
                  <w:color w:val="000000"/>
                  <w:szCs w:val="18"/>
                </w:rPr>
                <w:t>66.46</w:t>
              </w:r>
            </w:ins>
          </w:p>
        </w:tc>
        <w:tc>
          <w:tcPr>
            <w:tcW w:w="2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E2873C" w14:textId="77777777" w:rsidR="00AD7575" w:rsidRPr="0005057D" w:rsidRDefault="00AD7575" w:rsidP="004E64AF">
            <w:pPr>
              <w:pStyle w:val="tabletext11"/>
              <w:rPr>
                <w:ins w:id="4347" w:author="Author"/>
              </w:rPr>
            </w:pPr>
          </w:p>
        </w:tc>
      </w:tr>
      <w:tr w:rsidR="00AD7575" w:rsidRPr="0005057D" w14:paraId="1218BBBD" w14:textId="77777777" w:rsidTr="004E64AF">
        <w:trPr>
          <w:cantSplit/>
          <w:trHeight w:val="190"/>
          <w:ins w:id="4348" w:author="Author"/>
        </w:trPr>
        <w:tc>
          <w:tcPr>
            <w:tcW w:w="200" w:type="dxa"/>
          </w:tcPr>
          <w:p w14:paraId="27C4ED10" w14:textId="77777777" w:rsidR="00AD7575" w:rsidRPr="0005057D" w:rsidRDefault="00AD7575" w:rsidP="004E64AF">
            <w:pPr>
              <w:pStyle w:val="tabletext11"/>
              <w:rPr>
                <w:ins w:id="4349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8C74EE9" w14:textId="77777777" w:rsidR="00AD7575" w:rsidRPr="0005057D" w:rsidRDefault="00AD7575" w:rsidP="004E64AF">
            <w:pPr>
              <w:pStyle w:val="tabletext11"/>
              <w:tabs>
                <w:tab w:val="decimal" w:pos="880"/>
              </w:tabs>
              <w:rPr>
                <w:ins w:id="4350" w:author="Author"/>
              </w:rPr>
            </w:pPr>
            <w:ins w:id="4351" w:author="Author">
              <w:r w:rsidRPr="0005057D">
                <w:t>1,000,000/2,000,000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2B2128" w14:textId="77777777" w:rsidR="00AD7575" w:rsidRPr="0005057D" w:rsidRDefault="00AD7575" w:rsidP="004E64AF">
            <w:pPr>
              <w:pStyle w:val="tabletext11"/>
              <w:jc w:val="right"/>
              <w:rPr>
                <w:ins w:id="4352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A3AD36" w14:textId="77777777" w:rsidR="00AD7575" w:rsidRPr="0005057D" w:rsidRDefault="00AD7575" w:rsidP="004E64AF">
            <w:pPr>
              <w:pStyle w:val="tabletext11"/>
              <w:jc w:val="right"/>
              <w:rPr>
                <w:ins w:id="4353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838B481" w14:textId="77777777" w:rsidR="00AD7575" w:rsidRPr="0005057D" w:rsidRDefault="00AD7575" w:rsidP="004E64AF">
            <w:pPr>
              <w:pStyle w:val="tabletext11"/>
              <w:jc w:val="right"/>
              <w:rPr>
                <w:ins w:id="4354" w:author="Author"/>
              </w:rPr>
            </w:pPr>
            <w:ins w:id="4355" w:author="Author">
              <w:r w:rsidRPr="0005057D">
                <w:rPr>
                  <w:rFonts w:cs="Arial"/>
                  <w:color w:val="000000"/>
                  <w:szCs w:val="18"/>
                </w:rPr>
                <w:t>125.04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718211" w14:textId="77777777" w:rsidR="00AD7575" w:rsidRPr="0005057D" w:rsidRDefault="00AD7575" w:rsidP="004E64AF">
            <w:pPr>
              <w:pStyle w:val="tabletext11"/>
              <w:rPr>
                <w:ins w:id="435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97B1C7" w14:textId="77777777" w:rsidR="00AD7575" w:rsidRPr="0005057D" w:rsidRDefault="00AD7575" w:rsidP="004E64AF">
            <w:pPr>
              <w:pStyle w:val="tabletext11"/>
              <w:jc w:val="right"/>
              <w:rPr>
                <w:ins w:id="435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18BCC79" w14:textId="77777777" w:rsidR="00AD7575" w:rsidRPr="0005057D" w:rsidRDefault="00AD7575" w:rsidP="004E64AF">
            <w:pPr>
              <w:pStyle w:val="tabletext11"/>
              <w:jc w:val="right"/>
              <w:rPr>
                <w:ins w:id="4358" w:author="Author"/>
              </w:rPr>
            </w:pPr>
            <w:ins w:id="4359" w:author="Author">
              <w:r w:rsidRPr="0005057D">
                <w:rPr>
                  <w:rFonts w:cs="Arial"/>
                  <w:color w:val="000000"/>
                  <w:szCs w:val="18"/>
                </w:rPr>
                <w:t>85.01</w:t>
              </w:r>
            </w:ins>
          </w:p>
        </w:tc>
        <w:tc>
          <w:tcPr>
            <w:tcW w:w="2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302C1A" w14:textId="77777777" w:rsidR="00AD7575" w:rsidRPr="0005057D" w:rsidRDefault="00AD7575" w:rsidP="004E64AF">
            <w:pPr>
              <w:pStyle w:val="tabletext11"/>
              <w:rPr>
                <w:ins w:id="4360" w:author="Author"/>
              </w:rPr>
            </w:pPr>
          </w:p>
        </w:tc>
      </w:tr>
      <w:tr w:rsidR="00AD7575" w:rsidRPr="0005057D" w14:paraId="101A7CD1" w14:textId="77777777" w:rsidTr="004E64AF">
        <w:trPr>
          <w:cantSplit/>
          <w:trHeight w:val="190"/>
          <w:ins w:id="4361" w:author="Author"/>
        </w:trPr>
        <w:tc>
          <w:tcPr>
            <w:tcW w:w="200" w:type="dxa"/>
          </w:tcPr>
          <w:p w14:paraId="59E6F06A" w14:textId="77777777" w:rsidR="00AD7575" w:rsidRPr="0005057D" w:rsidRDefault="00AD7575" w:rsidP="004E64AF">
            <w:pPr>
              <w:pStyle w:val="tabletext11"/>
              <w:rPr>
                <w:ins w:id="4362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BA1F98A" w14:textId="77777777" w:rsidR="00AD7575" w:rsidRPr="0005057D" w:rsidRDefault="00AD7575" w:rsidP="004E64AF">
            <w:pPr>
              <w:pStyle w:val="tabletext11"/>
              <w:tabs>
                <w:tab w:val="decimal" w:pos="880"/>
              </w:tabs>
              <w:rPr>
                <w:ins w:id="4363" w:author="Author"/>
              </w:rPr>
            </w:pPr>
            <w:ins w:id="4364" w:author="Author">
              <w:r w:rsidRPr="0005057D">
                <w:t>2,500,000/5,000,000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EECD3E" w14:textId="77777777" w:rsidR="00AD7575" w:rsidRPr="0005057D" w:rsidRDefault="00AD7575" w:rsidP="004E64AF">
            <w:pPr>
              <w:pStyle w:val="tabletext11"/>
              <w:jc w:val="right"/>
              <w:rPr>
                <w:ins w:id="4365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44A082" w14:textId="77777777" w:rsidR="00AD7575" w:rsidRPr="0005057D" w:rsidRDefault="00AD7575" w:rsidP="004E64AF">
            <w:pPr>
              <w:pStyle w:val="tabletext11"/>
              <w:jc w:val="right"/>
              <w:rPr>
                <w:ins w:id="4366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ECE8506" w14:textId="77777777" w:rsidR="00AD7575" w:rsidRPr="0005057D" w:rsidRDefault="00AD7575" w:rsidP="004E64AF">
            <w:pPr>
              <w:pStyle w:val="tabletext11"/>
              <w:jc w:val="right"/>
              <w:rPr>
                <w:ins w:id="4367" w:author="Author"/>
              </w:rPr>
            </w:pPr>
            <w:ins w:id="4368" w:author="Author">
              <w:r w:rsidRPr="0005057D">
                <w:rPr>
                  <w:rFonts w:cs="Arial"/>
                  <w:color w:val="000000"/>
                  <w:szCs w:val="18"/>
                </w:rPr>
                <w:t>158.92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D2234D" w14:textId="77777777" w:rsidR="00AD7575" w:rsidRPr="0005057D" w:rsidRDefault="00AD7575" w:rsidP="004E64AF">
            <w:pPr>
              <w:pStyle w:val="tabletext11"/>
              <w:rPr>
                <w:ins w:id="436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A11EF0" w14:textId="77777777" w:rsidR="00AD7575" w:rsidRPr="0005057D" w:rsidRDefault="00AD7575" w:rsidP="004E64AF">
            <w:pPr>
              <w:pStyle w:val="tabletext11"/>
              <w:jc w:val="right"/>
              <w:rPr>
                <w:ins w:id="437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32C881F" w14:textId="77777777" w:rsidR="00AD7575" w:rsidRPr="0005057D" w:rsidRDefault="00AD7575" w:rsidP="004E64AF">
            <w:pPr>
              <w:pStyle w:val="tabletext11"/>
              <w:jc w:val="right"/>
              <w:rPr>
                <w:ins w:id="4371" w:author="Author"/>
              </w:rPr>
            </w:pPr>
            <w:ins w:id="4372" w:author="Author">
              <w:r w:rsidRPr="0005057D">
                <w:rPr>
                  <w:rFonts w:cs="Arial"/>
                  <w:color w:val="000000"/>
                  <w:szCs w:val="18"/>
                </w:rPr>
                <w:t>107.40</w:t>
              </w:r>
            </w:ins>
          </w:p>
        </w:tc>
        <w:tc>
          <w:tcPr>
            <w:tcW w:w="2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6EEA2C" w14:textId="77777777" w:rsidR="00AD7575" w:rsidRPr="0005057D" w:rsidRDefault="00AD7575" w:rsidP="004E64AF">
            <w:pPr>
              <w:pStyle w:val="tabletext11"/>
              <w:rPr>
                <w:ins w:id="4373" w:author="Author"/>
              </w:rPr>
            </w:pPr>
          </w:p>
        </w:tc>
      </w:tr>
      <w:tr w:rsidR="00AD7575" w:rsidRPr="0005057D" w14:paraId="11141E53" w14:textId="77777777" w:rsidTr="004E64AF">
        <w:trPr>
          <w:cantSplit/>
          <w:trHeight w:val="190"/>
          <w:ins w:id="4374" w:author="Author"/>
        </w:trPr>
        <w:tc>
          <w:tcPr>
            <w:tcW w:w="200" w:type="dxa"/>
          </w:tcPr>
          <w:p w14:paraId="633327CE" w14:textId="77777777" w:rsidR="00AD7575" w:rsidRPr="0005057D" w:rsidRDefault="00AD7575" w:rsidP="004E64AF">
            <w:pPr>
              <w:pStyle w:val="tabletext11"/>
              <w:rPr>
                <w:ins w:id="4375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C8AE76C" w14:textId="77777777" w:rsidR="00AD7575" w:rsidRPr="0005057D" w:rsidRDefault="00AD7575" w:rsidP="004E64AF">
            <w:pPr>
              <w:pStyle w:val="tabletext11"/>
              <w:jc w:val="right"/>
              <w:rPr>
                <w:ins w:id="4376" w:author="Author"/>
              </w:rPr>
            </w:pPr>
            <w:ins w:id="4377" w:author="Author">
              <w:r w:rsidRPr="0005057D">
                <w:t>5,000,000/10,000,000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DCEF0E" w14:textId="77777777" w:rsidR="00AD7575" w:rsidRPr="0005057D" w:rsidRDefault="00AD7575" w:rsidP="004E64AF">
            <w:pPr>
              <w:pStyle w:val="tabletext11"/>
              <w:jc w:val="right"/>
              <w:rPr>
                <w:ins w:id="4378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CBB73D" w14:textId="77777777" w:rsidR="00AD7575" w:rsidRPr="0005057D" w:rsidRDefault="00AD7575" w:rsidP="004E64AF">
            <w:pPr>
              <w:pStyle w:val="tabletext11"/>
              <w:jc w:val="right"/>
              <w:rPr>
                <w:ins w:id="4379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F41801D" w14:textId="77777777" w:rsidR="00AD7575" w:rsidRPr="0005057D" w:rsidRDefault="00AD7575" w:rsidP="004E64AF">
            <w:pPr>
              <w:pStyle w:val="tabletext11"/>
              <w:jc w:val="right"/>
              <w:rPr>
                <w:ins w:id="4380" w:author="Author"/>
              </w:rPr>
            </w:pPr>
            <w:ins w:id="4381" w:author="Author">
              <w:r w:rsidRPr="0005057D">
                <w:rPr>
                  <w:rFonts w:cs="Arial"/>
                  <w:color w:val="000000"/>
                  <w:szCs w:val="18"/>
                </w:rPr>
                <w:t>180.00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DCDA63" w14:textId="77777777" w:rsidR="00AD7575" w:rsidRPr="0005057D" w:rsidRDefault="00AD7575" w:rsidP="004E64AF">
            <w:pPr>
              <w:pStyle w:val="tabletext11"/>
              <w:rPr>
                <w:ins w:id="438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B2D990" w14:textId="77777777" w:rsidR="00AD7575" w:rsidRPr="0005057D" w:rsidRDefault="00AD7575" w:rsidP="004E64AF">
            <w:pPr>
              <w:pStyle w:val="tabletext11"/>
              <w:jc w:val="right"/>
              <w:rPr>
                <w:ins w:id="438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D513BBC" w14:textId="77777777" w:rsidR="00AD7575" w:rsidRPr="0005057D" w:rsidRDefault="00AD7575" w:rsidP="004E64AF">
            <w:pPr>
              <w:pStyle w:val="tabletext11"/>
              <w:jc w:val="right"/>
              <w:rPr>
                <w:ins w:id="4384" w:author="Author"/>
              </w:rPr>
            </w:pPr>
            <w:ins w:id="4385" w:author="Author">
              <w:r w:rsidRPr="0005057D">
                <w:rPr>
                  <w:rFonts w:cs="Arial"/>
                  <w:color w:val="000000"/>
                  <w:szCs w:val="18"/>
                </w:rPr>
                <w:t>121.31</w:t>
              </w:r>
            </w:ins>
          </w:p>
        </w:tc>
        <w:tc>
          <w:tcPr>
            <w:tcW w:w="2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6D6DA4" w14:textId="77777777" w:rsidR="00AD7575" w:rsidRPr="0005057D" w:rsidRDefault="00AD7575" w:rsidP="004E64AF">
            <w:pPr>
              <w:pStyle w:val="tabletext11"/>
              <w:rPr>
                <w:ins w:id="4386" w:author="Author"/>
              </w:rPr>
            </w:pPr>
          </w:p>
        </w:tc>
      </w:tr>
    </w:tbl>
    <w:p w14:paraId="4BDBFF4A" w14:textId="77777777" w:rsidR="00AD7575" w:rsidRPr="0005057D" w:rsidRDefault="00AD7575" w:rsidP="00AD7575">
      <w:pPr>
        <w:pStyle w:val="tablecaption"/>
        <w:rPr>
          <w:ins w:id="4387" w:author="Author"/>
        </w:rPr>
      </w:pPr>
      <w:ins w:id="4388" w:author="Author">
        <w:r w:rsidRPr="0005057D">
          <w:t>Table 297.B.3.a.(2)(d)(LC) Split Limits – Uninsured (Includes Underinsured) Motorists Bodily Injury Coverage – Other Than Individual Named Insureds Loss Costs</w:t>
        </w:r>
      </w:ins>
    </w:p>
    <w:p w14:paraId="51DD8902" w14:textId="77777777" w:rsidR="00AD7575" w:rsidRPr="0005057D" w:rsidRDefault="00AD7575" w:rsidP="00AD7575">
      <w:pPr>
        <w:pStyle w:val="isonormal"/>
        <w:rPr>
          <w:ins w:id="4389" w:author="Author"/>
        </w:rPr>
      </w:pPr>
    </w:p>
    <w:p w14:paraId="3ADDE460" w14:textId="77777777" w:rsidR="00AD7575" w:rsidRPr="0005057D" w:rsidRDefault="00AD7575" w:rsidP="00AD7575">
      <w:pPr>
        <w:pStyle w:val="space8"/>
        <w:rPr>
          <w:ins w:id="439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980"/>
        <w:gridCol w:w="420"/>
        <w:gridCol w:w="450"/>
        <w:gridCol w:w="600"/>
        <w:gridCol w:w="550"/>
        <w:gridCol w:w="530"/>
        <w:gridCol w:w="600"/>
        <w:gridCol w:w="470"/>
      </w:tblGrid>
      <w:tr w:rsidR="00AD7575" w:rsidRPr="0005057D" w14:paraId="14710A0B" w14:textId="77777777" w:rsidTr="004E64AF">
        <w:trPr>
          <w:cantSplit/>
          <w:trHeight w:val="190"/>
          <w:ins w:id="4391" w:author="Author"/>
        </w:trPr>
        <w:tc>
          <w:tcPr>
            <w:tcW w:w="200" w:type="dxa"/>
          </w:tcPr>
          <w:p w14:paraId="6D8EF7C3" w14:textId="77777777" w:rsidR="00AD7575" w:rsidRPr="0005057D" w:rsidRDefault="00AD7575" w:rsidP="004E64AF">
            <w:pPr>
              <w:pStyle w:val="tabletext11"/>
              <w:rPr>
                <w:ins w:id="4392" w:author="Author"/>
              </w:rPr>
            </w:pPr>
            <w:ins w:id="4393" w:author="Author">
              <w:r w:rsidRPr="0005057D">
                <w:br/>
              </w:r>
            </w:ins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3D938" w14:textId="77777777" w:rsidR="00AD7575" w:rsidRPr="0005057D" w:rsidRDefault="00AD7575" w:rsidP="004E64AF">
            <w:pPr>
              <w:pStyle w:val="tablehead"/>
              <w:rPr>
                <w:ins w:id="4394" w:author="Author"/>
              </w:rPr>
            </w:pPr>
            <w:ins w:id="4395" w:author="Author">
              <w:r w:rsidRPr="0005057D">
                <w:t>Uninsured Motorists Property Damage</w:t>
              </w:r>
              <w:r w:rsidRPr="0005057D">
                <w:br/>
                <w:t>Added On To At-fault Liability Limits</w:t>
              </w:r>
            </w:ins>
          </w:p>
        </w:tc>
      </w:tr>
      <w:tr w:rsidR="00AD7575" w:rsidRPr="0005057D" w14:paraId="4C5758EE" w14:textId="77777777" w:rsidTr="004E64AF">
        <w:trPr>
          <w:cantSplit/>
          <w:trHeight w:val="190"/>
          <w:ins w:id="4396" w:author="Author"/>
        </w:trPr>
        <w:tc>
          <w:tcPr>
            <w:tcW w:w="200" w:type="dxa"/>
          </w:tcPr>
          <w:p w14:paraId="4F9B1386" w14:textId="77777777" w:rsidR="00AD7575" w:rsidRPr="0005057D" w:rsidRDefault="00AD7575" w:rsidP="004E64AF">
            <w:pPr>
              <w:pStyle w:val="tablehead"/>
              <w:rPr>
                <w:ins w:id="4397" w:author="Author"/>
              </w:rPr>
            </w:pPr>
            <w:ins w:id="4398" w:author="Author">
              <w:r w:rsidRPr="0005057D">
                <w:br/>
              </w:r>
              <w:r w:rsidRPr="0005057D">
                <w:br/>
              </w:r>
              <w:r w:rsidRPr="0005057D">
                <w:br/>
              </w:r>
              <w:r w:rsidRPr="0005057D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48D91E" w14:textId="77777777" w:rsidR="00AD7575" w:rsidRPr="0005057D" w:rsidRDefault="00AD7575" w:rsidP="004E64AF">
            <w:pPr>
              <w:pStyle w:val="tablehead"/>
              <w:rPr>
                <w:ins w:id="4399" w:author="Author"/>
              </w:rPr>
            </w:pPr>
            <w:ins w:id="4400" w:author="Author">
              <w:r w:rsidRPr="0005057D">
                <w:t>Property Damage</w:t>
              </w:r>
              <w:r w:rsidRPr="0005057D">
                <w:br/>
                <w:t>Limits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BE1AC9" w14:textId="77777777" w:rsidR="00AD7575" w:rsidRPr="0005057D" w:rsidRDefault="00AD7575" w:rsidP="004E64AF">
            <w:pPr>
              <w:pStyle w:val="tablehead"/>
              <w:rPr>
                <w:ins w:id="4401" w:author="Author"/>
              </w:rPr>
            </w:pPr>
            <w:ins w:id="4402" w:author="Author">
              <w:r w:rsidRPr="0005057D">
                <w:t>Private</w:t>
              </w:r>
              <w:r w:rsidRPr="0005057D">
                <w:br/>
                <w:t>Passenger</w:t>
              </w:r>
              <w:r w:rsidRPr="0005057D">
                <w:br/>
                <w:t>Types Per</w:t>
              </w:r>
              <w:r w:rsidRPr="0005057D">
                <w:br/>
                <w:t>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163E0E" w14:textId="77777777" w:rsidR="00AD7575" w:rsidRPr="0005057D" w:rsidRDefault="00AD7575" w:rsidP="004E64AF">
            <w:pPr>
              <w:pStyle w:val="tablehead"/>
              <w:rPr>
                <w:ins w:id="4403" w:author="Author"/>
              </w:rPr>
            </w:pPr>
            <w:ins w:id="4404" w:author="Author">
              <w:r w:rsidRPr="0005057D">
                <w:t>Other Than</w:t>
              </w:r>
              <w:r w:rsidRPr="0005057D">
                <w:br/>
                <w:t>Private</w:t>
              </w:r>
              <w:r w:rsidRPr="0005057D">
                <w:br/>
                <w:t>Passenger</w:t>
              </w:r>
              <w:r w:rsidRPr="0005057D">
                <w:br/>
                <w:t>Types Per</w:t>
              </w:r>
              <w:r w:rsidRPr="0005057D">
                <w:br/>
                <w:t>Exposure</w:t>
              </w:r>
            </w:ins>
          </w:p>
        </w:tc>
      </w:tr>
      <w:tr w:rsidR="00AD7575" w:rsidRPr="0005057D" w14:paraId="2BC2B222" w14:textId="77777777" w:rsidTr="004E64AF">
        <w:trPr>
          <w:cantSplit/>
          <w:trHeight w:val="190"/>
          <w:ins w:id="4405" w:author="Author"/>
        </w:trPr>
        <w:tc>
          <w:tcPr>
            <w:tcW w:w="200" w:type="dxa"/>
          </w:tcPr>
          <w:p w14:paraId="4DFB84FE" w14:textId="77777777" w:rsidR="00AD7575" w:rsidRPr="0005057D" w:rsidRDefault="00AD7575" w:rsidP="004E64AF">
            <w:pPr>
              <w:pStyle w:val="tabletext11"/>
              <w:rPr>
                <w:ins w:id="44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29D8A5" w14:textId="77777777" w:rsidR="00AD7575" w:rsidRPr="0005057D" w:rsidRDefault="00AD7575" w:rsidP="004E64AF">
            <w:pPr>
              <w:pStyle w:val="tabletext11"/>
              <w:jc w:val="center"/>
              <w:rPr>
                <w:ins w:id="4407" w:author="Author"/>
              </w:rPr>
            </w:pPr>
            <w:ins w:id="4408" w:author="Author">
              <w:r w:rsidRPr="0005057D">
                <w:t>$</w:t>
              </w:r>
            </w:ins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7168F9A5" w14:textId="77777777" w:rsidR="00AD7575" w:rsidRPr="0005057D" w:rsidRDefault="00AD7575" w:rsidP="004E64AF">
            <w:pPr>
              <w:pStyle w:val="tabletext11"/>
              <w:jc w:val="right"/>
              <w:rPr>
                <w:ins w:id="4409" w:author="Author"/>
              </w:rPr>
            </w:pPr>
            <w:ins w:id="4410" w:author="Author">
              <w:r w:rsidRPr="0005057D">
                <w:t>25,000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3E28A0" w14:textId="77777777" w:rsidR="00AD7575" w:rsidRPr="0005057D" w:rsidRDefault="00AD7575" w:rsidP="004E64AF">
            <w:pPr>
              <w:pStyle w:val="tabletext11"/>
              <w:rPr>
                <w:ins w:id="4411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A95B5D" w14:textId="77777777" w:rsidR="00AD7575" w:rsidRPr="0005057D" w:rsidRDefault="00AD7575" w:rsidP="004E64AF">
            <w:pPr>
              <w:pStyle w:val="tabletext11"/>
              <w:jc w:val="right"/>
              <w:rPr>
                <w:ins w:id="4412" w:author="Author"/>
              </w:rPr>
            </w:pPr>
            <w:ins w:id="4413" w:author="Author">
              <w:r w:rsidRPr="0005057D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622E571" w14:textId="77777777" w:rsidR="00AD7575" w:rsidRPr="0005057D" w:rsidRDefault="00AD7575" w:rsidP="004E64AF">
            <w:pPr>
              <w:pStyle w:val="tabletext11"/>
              <w:jc w:val="right"/>
              <w:rPr>
                <w:ins w:id="4414" w:author="Author"/>
              </w:rPr>
            </w:pPr>
            <w:ins w:id="4415" w:author="Author">
              <w:r w:rsidRPr="0005057D">
                <w:t>7.66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C8CDAE" w14:textId="77777777" w:rsidR="00AD7575" w:rsidRPr="0005057D" w:rsidRDefault="00AD7575" w:rsidP="004E64AF">
            <w:pPr>
              <w:pStyle w:val="tabletext11"/>
              <w:rPr>
                <w:ins w:id="441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877DCD" w14:textId="77777777" w:rsidR="00AD7575" w:rsidRPr="0005057D" w:rsidRDefault="00AD7575" w:rsidP="004E64AF">
            <w:pPr>
              <w:pStyle w:val="tabletext11"/>
              <w:jc w:val="right"/>
              <w:rPr>
                <w:ins w:id="4417" w:author="Author"/>
              </w:rPr>
            </w:pPr>
            <w:ins w:id="4418" w:author="Author">
              <w:r w:rsidRPr="0005057D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DF20966" w14:textId="77777777" w:rsidR="00AD7575" w:rsidRPr="0005057D" w:rsidRDefault="00AD7575" w:rsidP="004E64AF">
            <w:pPr>
              <w:pStyle w:val="tabletext11"/>
              <w:jc w:val="right"/>
              <w:rPr>
                <w:ins w:id="4419" w:author="Author"/>
              </w:rPr>
            </w:pPr>
            <w:ins w:id="4420" w:author="Author">
              <w:r w:rsidRPr="0005057D">
                <w:t>6.08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5F656D" w14:textId="77777777" w:rsidR="00AD7575" w:rsidRPr="0005057D" w:rsidRDefault="00AD7575" w:rsidP="004E64AF">
            <w:pPr>
              <w:pStyle w:val="tabletext11"/>
              <w:rPr>
                <w:ins w:id="4421" w:author="Author"/>
              </w:rPr>
            </w:pPr>
          </w:p>
        </w:tc>
      </w:tr>
      <w:tr w:rsidR="00AD7575" w:rsidRPr="0005057D" w14:paraId="30651F50" w14:textId="77777777" w:rsidTr="004E64AF">
        <w:trPr>
          <w:cantSplit/>
          <w:trHeight w:val="190"/>
          <w:ins w:id="4422" w:author="Author"/>
        </w:trPr>
        <w:tc>
          <w:tcPr>
            <w:tcW w:w="200" w:type="dxa"/>
          </w:tcPr>
          <w:p w14:paraId="67388A48" w14:textId="77777777" w:rsidR="00AD7575" w:rsidRPr="0005057D" w:rsidRDefault="00AD7575" w:rsidP="004E64AF">
            <w:pPr>
              <w:pStyle w:val="tabletext11"/>
              <w:rPr>
                <w:ins w:id="442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1DD461" w14:textId="77777777" w:rsidR="00AD7575" w:rsidRPr="0005057D" w:rsidRDefault="00AD7575" w:rsidP="004E64AF">
            <w:pPr>
              <w:pStyle w:val="tabletext11"/>
              <w:jc w:val="center"/>
              <w:rPr>
                <w:ins w:id="4424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3669807B" w14:textId="77777777" w:rsidR="00AD7575" w:rsidRPr="0005057D" w:rsidRDefault="00AD7575" w:rsidP="004E64AF">
            <w:pPr>
              <w:pStyle w:val="tabletext11"/>
              <w:jc w:val="right"/>
              <w:rPr>
                <w:ins w:id="4425" w:author="Author"/>
              </w:rPr>
            </w:pPr>
            <w:ins w:id="4426" w:author="Author">
              <w:r w:rsidRPr="0005057D">
                <w:t>50,000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72B040" w14:textId="77777777" w:rsidR="00AD7575" w:rsidRPr="0005057D" w:rsidRDefault="00AD7575" w:rsidP="004E64AF">
            <w:pPr>
              <w:pStyle w:val="tabletext11"/>
              <w:rPr>
                <w:ins w:id="4427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E03841" w14:textId="77777777" w:rsidR="00AD7575" w:rsidRPr="0005057D" w:rsidRDefault="00AD7575" w:rsidP="004E64AF">
            <w:pPr>
              <w:pStyle w:val="tabletext11"/>
              <w:jc w:val="right"/>
              <w:rPr>
                <w:ins w:id="44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EDAE782" w14:textId="77777777" w:rsidR="00AD7575" w:rsidRPr="0005057D" w:rsidRDefault="00AD7575" w:rsidP="004E64AF">
            <w:pPr>
              <w:pStyle w:val="tabletext11"/>
              <w:jc w:val="right"/>
              <w:rPr>
                <w:ins w:id="4429" w:author="Author"/>
              </w:rPr>
            </w:pPr>
            <w:ins w:id="4430" w:author="Author">
              <w:r w:rsidRPr="0005057D">
                <w:t>11.02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F05486" w14:textId="77777777" w:rsidR="00AD7575" w:rsidRPr="0005057D" w:rsidRDefault="00AD7575" w:rsidP="004E64AF">
            <w:pPr>
              <w:pStyle w:val="tabletext11"/>
              <w:rPr>
                <w:ins w:id="443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E75A8B" w14:textId="77777777" w:rsidR="00AD7575" w:rsidRPr="0005057D" w:rsidRDefault="00AD7575" w:rsidP="004E64AF">
            <w:pPr>
              <w:pStyle w:val="tabletext11"/>
              <w:jc w:val="right"/>
              <w:rPr>
                <w:ins w:id="44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A895360" w14:textId="77777777" w:rsidR="00AD7575" w:rsidRPr="0005057D" w:rsidRDefault="00AD7575" w:rsidP="004E64AF">
            <w:pPr>
              <w:pStyle w:val="tabletext11"/>
              <w:jc w:val="right"/>
              <w:rPr>
                <w:ins w:id="4433" w:author="Author"/>
              </w:rPr>
            </w:pPr>
            <w:ins w:id="4434" w:author="Author">
              <w:r w:rsidRPr="0005057D">
                <w:t>8.33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504B49" w14:textId="77777777" w:rsidR="00AD7575" w:rsidRPr="0005057D" w:rsidRDefault="00AD7575" w:rsidP="004E64AF">
            <w:pPr>
              <w:pStyle w:val="tabletext11"/>
              <w:rPr>
                <w:ins w:id="4435" w:author="Author"/>
              </w:rPr>
            </w:pPr>
          </w:p>
        </w:tc>
      </w:tr>
      <w:tr w:rsidR="00AD7575" w:rsidRPr="0005057D" w14:paraId="75C327EA" w14:textId="77777777" w:rsidTr="004E64AF">
        <w:trPr>
          <w:cantSplit/>
          <w:trHeight w:val="190"/>
          <w:ins w:id="4436" w:author="Author"/>
        </w:trPr>
        <w:tc>
          <w:tcPr>
            <w:tcW w:w="200" w:type="dxa"/>
          </w:tcPr>
          <w:p w14:paraId="326F1A34" w14:textId="77777777" w:rsidR="00AD7575" w:rsidRPr="0005057D" w:rsidRDefault="00AD7575" w:rsidP="004E64AF">
            <w:pPr>
              <w:pStyle w:val="tabletext11"/>
              <w:rPr>
                <w:ins w:id="44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4D0412" w14:textId="77777777" w:rsidR="00AD7575" w:rsidRPr="0005057D" w:rsidRDefault="00AD7575" w:rsidP="004E64AF">
            <w:pPr>
              <w:pStyle w:val="tabletext11"/>
              <w:jc w:val="center"/>
              <w:rPr>
                <w:ins w:id="4438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04A215D0" w14:textId="77777777" w:rsidR="00AD7575" w:rsidRPr="0005057D" w:rsidRDefault="00AD7575" w:rsidP="004E64AF">
            <w:pPr>
              <w:pStyle w:val="tabletext11"/>
              <w:jc w:val="right"/>
              <w:rPr>
                <w:ins w:id="4439" w:author="Author"/>
              </w:rPr>
            </w:pPr>
            <w:ins w:id="4440" w:author="Author">
              <w:r w:rsidRPr="0005057D">
                <w:t>100,000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2B75FF" w14:textId="77777777" w:rsidR="00AD7575" w:rsidRPr="0005057D" w:rsidRDefault="00AD7575" w:rsidP="004E64AF">
            <w:pPr>
              <w:pStyle w:val="tabletext11"/>
              <w:rPr>
                <w:ins w:id="4441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5AA2A2" w14:textId="77777777" w:rsidR="00AD7575" w:rsidRPr="0005057D" w:rsidRDefault="00AD7575" w:rsidP="004E64AF">
            <w:pPr>
              <w:pStyle w:val="tabletext11"/>
              <w:jc w:val="right"/>
              <w:rPr>
                <w:ins w:id="44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71E0960" w14:textId="77777777" w:rsidR="00AD7575" w:rsidRPr="0005057D" w:rsidRDefault="00AD7575" w:rsidP="004E64AF">
            <w:pPr>
              <w:pStyle w:val="tabletext11"/>
              <w:jc w:val="right"/>
              <w:rPr>
                <w:ins w:id="4443" w:author="Author"/>
              </w:rPr>
            </w:pPr>
            <w:ins w:id="4444" w:author="Author">
              <w:r w:rsidRPr="0005057D">
                <w:t>16.09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5A90B3" w14:textId="77777777" w:rsidR="00AD7575" w:rsidRPr="0005057D" w:rsidRDefault="00AD7575" w:rsidP="004E64AF">
            <w:pPr>
              <w:pStyle w:val="tabletext11"/>
              <w:rPr>
                <w:ins w:id="444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6E015C" w14:textId="77777777" w:rsidR="00AD7575" w:rsidRPr="0005057D" w:rsidRDefault="00AD7575" w:rsidP="004E64AF">
            <w:pPr>
              <w:pStyle w:val="tabletext11"/>
              <w:jc w:val="right"/>
              <w:rPr>
                <w:ins w:id="44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6371A8F" w14:textId="77777777" w:rsidR="00AD7575" w:rsidRPr="0005057D" w:rsidRDefault="00AD7575" w:rsidP="004E64AF">
            <w:pPr>
              <w:pStyle w:val="tabletext11"/>
              <w:jc w:val="right"/>
              <w:rPr>
                <w:ins w:id="4447" w:author="Author"/>
              </w:rPr>
            </w:pPr>
            <w:ins w:id="4448" w:author="Author">
              <w:r w:rsidRPr="0005057D">
                <w:t>11.69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02CEC5" w14:textId="77777777" w:rsidR="00AD7575" w:rsidRPr="0005057D" w:rsidRDefault="00AD7575" w:rsidP="004E64AF">
            <w:pPr>
              <w:pStyle w:val="tabletext11"/>
              <w:rPr>
                <w:ins w:id="4449" w:author="Author"/>
              </w:rPr>
            </w:pPr>
          </w:p>
        </w:tc>
      </w:tr>
    </w:tbl>
    <w:p w14:paraId="5ADF3FBB" w14:textId="77777777" w:rsidR="00AD7575" w:rsidRPr="0005057D" w:rsidRDefault="00AD7575" w:rsidP="00AD7575">
      <w:pPr>
        <w:pStyle w:val="tablecaption"/>
        <w:rPr>
          <w:ins w:id="4450" w:author="Author"/>
        </w:rPr>
      </w:pPr>
      <w:ins w:id="4451" w:author="Author">
        <w:r w:rsidRPr="0005057D">
          <w:t>Table 297.B.3.a.(2)(e)(LC) Split Limits – Uninsured (Includes Underinsured) Motorists Property Damage – Individual Named Insureds Loss Costs</w:t>
        </w:r>
      </w:ins>
    </w:p>
    <w:p w14:paraId="419CCF5C" w14:textId="77777777" w:rsidR="00AD7575" w:rsidRPr="0005057D" w:rsidRDefault="00AD7575" w:rsidP="00AD7575">
      <w:pPr>
        <w:pStyle w:val="isonormal"/>
        <w:rPr>
          <w:ins w:id="4452" w:author="Author"/>
        </w:rPr>
      </w:pPr>
    </w:p>
    <w:p w14:paraId="37CBE1E0" w14:textId="77777777" w:rsidR="00AD7575" w:rsidRPr="0005057D" w:rsidRDefault="00AD7575" w:rsidP="00AD7575">
      <w:pPr>
        <w:pStyle w:val="space8"/>
        <w:rPr>
          <w:ins w:id="445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980"/>
        <w:gridCol w:w="420"/>
        <w:gridCol w:w="570"/>
        <w:gridCol w:w="560"/>
        <w:gridCol w:w="470"/>
        <w:gridCol w:w="530"/>
        <w:gridCol w:w="600"/>
        <w:gridCol w:w="470"/>
      </w:tblGrid>
      <w:tr w:rsidR="00AD7575" w:rsidRPr="0005057D" w14:paraId="68FA5256" w14:textId="77777777" w:rsidTr="004E64AF">
        <w:trPr>
          <w:cantSplit/>
          <w:trHeight w:val="190"/>
          <w:ins w:id="4454" w:author="Author"/>
        </w:trPr>
        <w:tc>
          <w:tcPr>
            <w:tcW w:w="200" w:type="dxa"/>
          </w:tcPr>
          <w:p w14:paraId="23A525F8" w14:textId="77777777" w:rsidR="00AD7575" w:rsidRPr="0005057D" w:rsidRDefault="00AD7575" w:rsidP="004E64AF">
            <w:pPr>
              <w:pStyle w:val="tabletext11"/>
              <w:rPr>
                <w:ins w:id="4455" w:author="Author"/>
              </w:rPr>
            </w:pPr>
            <w:ins w:id="4456" w:author="Author">
              <w:r w:rsidRPr="0005057D">
                <w:lastRenderedPageBreak/>
                <w:br/>
              </w:r>
            </w:ins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E5B89" w14:textId="77777777" w:rsidR="00AD7575" w:rsidRPr="0005057D" w:rsidRDefault="00AD7575" w:rsidP="004E64AF">
            <w:pPr>
              <w:pStyle w:val="tablehead"/>
              <w:rPr>
                <w:ins w:id="4457" w:author="Author"/>
              </w:rPr>
            </w:pPr>
            <w:ins w:id="4458" w:author="Author">
              <w:r w:rsidRPr="0005057D">
                <w:t>Uninsured Motorists Property Damage</w:t>
              </w:r>
              <w:r w:rsidRPr="0005057D">
                <w:br/>
                <w:t>Added On To At-fault Liability Limits</w:t>
              </w:r>
            </w:ins>
          </w:p>
        </w:tc>
      </w:tr>
      <w:tr w:rsidR="00AD7575" w:rsidRPr="0005057D" w14:paraId="5C8F2F4C" w14:textId="77777777" w:rsidTr="004E64AF">
        <w:trPr>
          <w:cantSplit/>
          <w:trHeight w:val="190"/>
          <w:ins w:id="4459" w:author="Author"/>
        </w:trPr>
        <w:tc>
          <w:tcPr>
            <w:tcW w:w="200" w:type="dxa"/>
          </w:tcPr>
          <w:p w14:paraId="66359697" w14:textId="77777777" w:rsidR="00AD7575" w:rsidRPr="0005057D" w:rsidRDefault="00AD7575" w:rsidP="004E64AF">
            <w:pPr>
              <w:pStyle w:val="tablehead"/>
              <w:rPr>
                <w:ins w:id="4460" w:author="Author"/>
              </w:rPr>
            </w:pPr>
            <w:ins w:id="4461" w:author="Author">
              <w:r w:rsidRPr="0005057D">
                <w:br/>
              </w:r>
              <w:r w:rsidRPr="0005057D">
                <w:br/>
              </w:r>
              <w:r w:rsidRPr="0005057D">
                <w:br/>
              </w:r>
              <w:r w:rsidRPr="0005057D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DF0788" w14:textId="77777777" w:rsidR="00AD7575" w:rsidRPr="0005057D" w:rsidRDefault="00AD7575" w:rsidP="004E64AF">
            <w:pPr>
              <w:pStyle w:val="tablehead"/>
              <w:rPr>
                <w:ins w:id="4462" w:author="Author"/>
              </w:rPr>
            </w:pPr>
            <w:ins w:id="4463" w:author="Author">
              <w:r w:rsidRPr="0005057D">
                <w:t>Property Damage</w:t>
              </w:r>
              <w:r w:rsidRPr="0005057D">
                <w:br/>
                <w:t>Limits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30BCBA" w14:textId="77777777" w:rsidR="00AD7575" w:rsidRPr="0005057D" w:rsidRDefault="00AD7575" w:rsidP="004E64AF">
            <w:pPr>
              <w:pStyle w:val="tablehead"/>
              <w:rPr>
                <w:ins w:id="4464" w:author="Author"/>
              </w:rPr>
            </w:pPr>
            <w:ins w:id="4465" w:author="Author">
              <w:r w:rsidRPr="0005057D">
                <w:t>Private</w:t>
              </w:r>
              <w:r w:rsidRPr="0005057D">
                <w:br/>
                <w:t>Passenger</w:t>
              </w:r>
              <w:r w:rsidRPr="0005057D">
                <w:br/>
                <w:t>Types Per</w:t>
              </w:r>
              <w:r w:rsidRPr="0005057D">
                <w:br/>
                <w:t>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C520FC" w14:textId="77777777" w:rsidR="00AD7575" w:rsidRPr="0005057D" w:rsidRDefault="00AD7575" w:rsidP="004E64AF">
            <w:pPr>
              <w:pStyle w:val="tablehead"/>
              <w:rPr>
                <w:ins w:id="4466" w:author="Author"/>
              </w:rPr>
            </w:pPr>
            <w:ins w:id="4467" w:author="Author">
              <w:r w:rsidRPr="0005057D">
                <w:t>Other Than</w:t>
              </w:r>
              <w:r w:rsidRPr="0005057D">
                <w:br/>
                <w:t>Private</w:t>
              </w:r>
              <w:r w:rsidRPr="0005057D">
                <w:br/>
                <w:t>Passenger</w:t>
              </w:r>
              <w:r w:rsidRPr="0005057D">
                <w:br/>
                <w:t>Types Per</w:t>
              </w:r>
              <w:r w:rsidRPr="0005057D">
                <w:br/>
                <w:t>Exposure</w:t>
              </w:r>
            </w:ins>
          </w:p>
        </w:tc>
      </w:tr>
      <w:tr w:rsidR="00AD7575" w:rsidRPr="0005057D" w14:paraId="2E45793B" w14:textId="77777777" w:rsidTr="004E64AF">
        <w:trPr>
          <w:cantSplit/>
          <w:trHeight w:val="190"/>
          <w:ins w:id="4468" w:author="Author"/>
        </w:trPr>
        <w:tc>
          <w:tcPr>
            <w:tcW w:w="200" w:type="dxa"/>
          </w:tcPr>
          <w:p w14:paraId="7C1668F2" w14:textId="77777777" w:rsidR="00AD7575" w:rsidRPr="0005057D" w:rsidRDefault="00AD7575" w:rsidP="004E64AF">
            <w:pPr>
              <w:pStyle w:val="tabletext11"/>
              <w:rPr>
                <w:ins w:id="44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C5132A" w14:textId="77777777" w:rsidR="00AD7575" w:rsidRPr="0005057D" w:rsidRDefault="00AD7575" w:rsidP="004E64AF">
            <w:pPr>
              <w:pStyle w:val="tabletext11"/>
              <w:jc w:val="center"/>
              <w:rPr>
                <w:ins w:id="4470" w:author="Author"/>
              </w:rPr>
            </w:pPr>
            <w:ins w:id="4471" w:author="Author">
              <w:r w:rsidRPr="0005057D">
                <w:t>$</w:t>
              </w:r>
            </w:ins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5D7CE07D" w14:textId="77777777" w:rsidR="00AD7575" w:rsidRPr="0005057D" w:rsidRDefault="00AD7575" w:rsidP="004E64AF">
            <w:pPr>
              <w:pStyle w:val="tabletext11"/>
              <w:jc w:val="right"/>
              <w:rPr>
                <w:ins w:id="4472" w:author="Author"/>
              </w:rPr>
            </w:pPr>
            <w:ins w:id="4473" w:author="Author">
              <w:r w:rsidRPr="0005057D">
                <w:t>25,000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BCF807" w14:textId="77777777" w:rsidR="00AD7575" w:rsidRPr="0005057D" w:rsidRDefault="00AD7575" w:rsidP="004E64AF">
            <w:pPr>
              <w:pStyle w:val="tabletext11"/>
              <w:rPr>
                <w:ins w:id="4474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83DC23" w14:textId="77777777" w:rsidR="00AD7575" w:rsidRPr="0005057D" w:rsidRDefault="00AD7575" w:rsidP="004E64AF">
            <w:pPr>
              <w:pStyle w:val="tabletext11"/>
              <w:jc w:val="right"/>
              <w:rPr>
                <w:ins w:id="4475" w:author="Author"/>
              </w:rPr>
            </w:pPr>
            <w:ins w:id="4476" w:author="Author">
              <w:r w:rsidRPr="0005057D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3A12261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477" w:author="Author"/>
              </w:rPr>
            </w:pPr>
            <w:ins w:id="4478" w:author="Author">
              <w:r w:rsidRPr="0005057D">
                <w:t>7.36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B099C9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47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0896DA" w14:textId="77777777" w:rsidR="00AD7575" w:rsidRPr="0005057D" w:rsidRDefault="00AD7575" w:rsidP="004E64AF">
            <w:pPr>
              <w:pStyle w:val="tabletext11"/>
              <w:jc w:val="right"/>
              <w:rPr>
                <w:ins w:id="4480" w:author="Author"/>
              </w:rPr>
            </w:pPr>
            <w:ins w:id="4481" w:author="Author">
              <w:r w:rsidRPr="0005057D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D8FF313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482" w:author="Author"/>
              </w:rPr>
            </w:pPr>
            <w:ins w:id="4483" w:author="Author">
              <w:r w:rsidRPr="0005057D">
                <w:t>5.88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6CFD7D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484" w:author="Author"/>
              </w:rPr>
            </w:pPr>
          </w:p>
        </w:tc>
      </w:tr>
      <w:tr w:rsidR="00AD7575" w:rsidRPr="0005057D" w14:paraId="7A86AA37" w14:textId="77777777" w:rsidTr="004E64AF">
        <w:trPr>
          <w:cantSplit/>
          <w:trHeight w:val="190"/>
          <w:ins w:id="4485" w:author="Author"/>
        </w:trPr>
        <w:tc>
          <w:tcPr>
            <w:tcW w:w="200" w:type="dxa"/>
          </w:tcPr>
          <w:p w14:paraId="3A489796" w14:textId="77777777" w:rsidR="00AD7575" w:rsidRPr="0005057D" w:rsidRDefault="00AD7575" w:rsidP="004E64AF">
            <w:pPr>
              <w:pStyle w:val="tabletext11"/>
              <w:rPr>
                <w:ins w:id="44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EC3674" w14:textId="77777777" w:rsidR="00AD7575" w:rsidRPr="0005057D" w:rsidRDefault="00AD7575" w:rsidP="004E64AF">
            <w:pPr>
              <w:pStyle w:val="tabletext11"/>
              <w:jc w:val="center"/>
              <w:rPr>
                <w:ins w:id="4487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39F1B544" w14:textId="77777777" w:rsidR="00AD7575" w:rsidRPr="0005057D" w:rsidRDefault="00AD7575" w:rsidP="004E64AF">
            <w:pPr>
              <w:pStyle w:val="tabletext11"/>
              <w:jc w:val="right"/>
              <w:rPr>
                <w:ins w:id="4488" w:author="Author"/>
              </w:rPr>
            </w:pPr>
            <w:ins w:id="4489" w:author="Author">
              <w:r w:rsidRPr="0005057D">
                <w:t>50,000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C3C33B" w14:textId="77777777" w:rsidR="00AD7575" w:rsidRPr="0005057D" w:rsidRDefault="00AD7575" w:rsidP="004E64AF">
            <w:pPr>
              <w:pStyle w:val="tabletext11"/>
              <w:rPr>
                <w:ins w:id="4490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255386" w14:textId="77777777" w:rsidR="00AD7575" w:rsidRPr="0005057D" w:rsidRDefault="00AD7575" w:rsidP="004E64AF">
            <w:pPr>
              <w:pStyle w:val="tabletext11"/>
              <w:jc w:val="right"/>
              <w:rPr>
                <w:ins w:id="4491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8021227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492" w:author="Author"/>
              </w:rPr>
            </w:pPr>
            <w:ins w:id="4493" w:author="Author">
              <w:r w:rsidRPr="0005057D">
                <w:t>10.60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7F06CF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49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350638" w14:textId="77777777" w:rsidR="00AD7575" w:rsidRPr="0005057D" w:rsidRDefault="00AD7575" w:rsidP="004E64AF">
            <w:pPr>
              <w:pStyle w:val="tabletext11"/>
              <w:jc w:val="right"/>
              <w:rPr>
                <w:ins w:id="44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33C7614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496" w:author="Author"/>
              </w:rPr>
            </w:pPr>
            <w:ins w:id="4497" w:author="Author">
              <w:r w:rsidRPr="0005057D">
                <w:t>8.05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8A87C0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498" w:author="Author"/>
              </w:rPr>
            </w:pPr>
          </w:p>
        </w:tc>
      </w:tr>
      <w:tr w:rsidR="00AD7575" w:rsidRPr="0005057D" w14:paraId="48C7C6E1" w14:textId="77777777" w:rsidTr="004E64AF">
        <w:trPr>
          <w:cantSplit/>
          <w:trHeight w:val="190"/>
          <w:ins w:id="4499" w:author="Author"/>
        </w:trPr>
        <w:tc>
          <w:tcPr>
            <w:tcW w:w="200" w:type="dxa"/>
          </w:tcPr>
          <w:p w14:paraId="1B3CEC2E" w14:textId="77777777" w:rsidR="00AD7575" w:rsidRPr="0005057D" w:rsidRDefault="00AD7575" w:rsidP="004E64AF">
            <w:pPr>
              <w:pStyle w:val="tabletext11"/>
              <w:rPr>
                <w:ins w:id="45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3D5F48" w14:textId="77777777" w:rsidR="00AD7575" w:rsidRPr="0005057D" w:rsidRDefault="00AD7575" w:rsidP="004E64AF">
            <w:pPr>
              <w:pStyle w:val="tabletext11"/>
              <w:jc w:val="center"/>
              <w:rPr>
                <w:ins w:id="4501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4C7CF3F8" w14:textId="77777777" w:rsidR="00AD7575" w:rsidRPr="0005057D" w:rsidRDefault="00AD7575" w:rsidP="004E64AF">
            <w:pPr>
              <w:pStyle w:val="tabletext11"/>
              <w:jc w:val="right"/>
              <w:rPr>
                <w:ins w:id="4502" w:author="Author"/>
              </w:rPr>
            </w:pPr>
            <w:ins w:id="4503" w:author="Author">
              <w:r w:rsidRPr="0005057D">
                <w:t>100,000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A84E60" w14:textId="77777777" w:rsidR="00AD7575" w:rsidRPr="0005057D" w:rsidRDefault="00AD7575" w:rsidP="004E64AF">
            <w:pPr>
              <w:pStyle w:val="tabletext11"/>
              <w:rPr>
                <w:ins w:id="4504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D3BE8D" w14:textId="77777777" w:rsidR="00AD7575" w:rsidRPr="0005057D" w:rsidRDefault="00AD7575" w:rsidP="004E64AF">
            <w:pPr>
              <w:pStyle w:val="tabletext11"/>
              <w:jc w:val="right"/>
              <w:rPr>
                <w:ins w:id="4505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D41DC7F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506" w:author="Author"/>
              </w:rPr>
            </w:pPr>
            <w:ins w:id="4507" w:author="Author">
              <w:r w:rsidRPr="0005057D">
                <w:t>15.58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B4D399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50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2657F1" w14:textId="77777777" w:rsidR="00AD7575" w:rsidRPr="0005057D" w:rsidRDefault="00AD7575" w:rsidP="004E64AF">
            <w:pPr>
              <w:pStyle w:val="tabletext11"/>
              <w:jc w:val="right"/>
              <w:rPr>
                <w:ins w:id="45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0089DB4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510" w:author="Author"/>
              </w:rPr>
            </w:pPr>
            <w:ins w:id="4511" w:author="Author">
              <w:r w:rsidRPr="0005057D">
                <w:t>11.35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96E479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512" w:author="Author"/>
              </w:rPr>
            </w:pPr>
          </w:p>
        </w:tc>
      </w:tr>
    </w:tbl>
    <w:p w14:paraId="3325862C" w14:textId="77777777" w:rsidR="00AD7575" w:rsidRPr="0005057D" w:rsidRDefault="00AD7575" w:rsidP="00AD7575">
      <w:pPr>
        <w:pStyle w:val="tablecaption"/>
        <w:rPr>
          <w:ins w:id="4513" w:author="Author"/>
        </w:rPr>
      </w:pPr>
      <w:ins w:id="4514" w:author="Author">
        <w:r w:rsidRPr="0005057D">
          <w:t>Table 297.B.3.a.(2)(f)(LC) Split Limits – Uninsured (Includes Underinsured) Motorists Property Damage – Other Than Individual Named Insureds Loss Costs</w:t>
        </w:r>
      </w:ins>
    </w:p>
    <w:p w14:paraId="4199170F" w14:textId="77777777" w:rsidR="00AD7575" w:rsidRPr="0005057D" w:rsidRDefault="00AD7575" w:rsidP="00AD7575">
      <w:pPr>
        <w:pStyle w:val="isonormal"/>
        <w:rPr>
          <w:ins w:id="4515" w:author="Author"/>
        </w:rPr>
      </w:pPr>
    </w:p>
    <w:p w14:paraId="29166275" w14:textId="77777777" w:rsidR="00AD7575" w:rsidRPr="0005057D" w:rsidRDefault="00AD7575" w:rsidP="00AD7575">
      <w:pPr>
        <w:pStyle w:val="space8"/>
        <w:rPr>
          <w:ins w:id="451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980"/>
        <w:gridCol w:w="420"/>
        <w:gridCol w:w="570"/>
        <w:gridCol w:w="560"/>
        <w:gridCol w:w="470"/>
        <w:gridCol w:w="530"/>
        <w:gridCol w:w="600"/>
        <w:gridCol w:w="470"/>
      </w:tblGrid>
      <w:tr w:rsidR="00AD7575" w:rsidRPr="0005057D" w14:paraId="6E82C0C9" w14:textId="77777777" w:rsidTr="004E64AF">
        <w:trPr>
          <w:cantSplit/>
          <w:trHeight w:val="190"/>
          <w:ins w:id="4517" w:author="Author"/>
        </w:trPr>
        <w:tc>
          <w:tcPr>
            <w:tcW w:w="200" w:type="dxa"/>
          </w:tcPr>
          <w:p w14:paraId="5ACBEB55" w14:textId="77777777" w:rsidR="00AD7575" w:rsidRPr="0005057D" w:rsidRDefault="00AD7575" w:rsidP="004E64AF">
            <w:pPr>
              <w:pStyle w:val="tabletext11"/>
              <w:rPr>
                <w:ins w:id="4518" w:author="Author"/>
              </w:rPr>
            </w:pPr>
            <w:ins w:id="4519" w:author="Author">
              <w:r w:rsidRPr="0005057D">
                <w:br/>
              </w:r>
            </w:ins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00AFF" w14:textId="77777777" w:rsidR="00AD7575" w:rsidRPr="0005057D" w:rsidRDefault="00AD7575" w:rsidP="004E64AF">
            <w:pPr>
              <w:pStyle w:val="tablehead"/>
              <w:rPr>
                <w:ins w:id="4520" w:author="Author"/>
              </w:rPr>
            </w:pPr>
            <w:ins w:id="4521" w:author="Author">
              <w:r w:rsidRPr="0005057D">
                <w:t>Uninsured Motorists Property Damage</w:t>
              </w:r>
              <w:r w:rsidRPr="0005057D">
                <w:br/>
                <w:t>Reduced By At-fault Liability Limits</w:t>
              </w:r>
            </w:ins>
          </w:p>
        </w:tc>
      </w:tr>
      <w:tr w:rsidR="00AD7575" w:rsidRPr="0005057D" w14:paraId="77F10348" w14:textId="77777777" w:rsidTr="004E64AF">
        <w:trPr>
          <w:cantSplit/>
          <w:trHeight w:val="190"/>
          <w:ins w:id="4522" w:author="Author"/>
        </w:trPr>
        <w:tc>
          <w:tcPr>
            <w:tcW w:w="200" w:type="dxa"/>
          </w:tcPr>
          <w:p w14:paraId="292ACB4B" w14:textId="77777777" w:rsidR="00AD7575" w:rsidRPr="0005057D" w:rsidRDefault="00AD7575" w:rsidP="004E64AF">
            <w:pPr>
              <w:pStyle w:val="tablehead"/>
              <w:rPr>
                <w:ins w:id="4523" w:author="Author"/>
              </w:rPr>
            </w:pPr>
            <w:ins w:id="4524" w:author="Author">
              <w:r w:rsidRPr="0005057D">
                <w:br/>
              </w:r>
              <w:r w:rsidRPr="0005057D">
                <w:br/>
              </w:r>
              <w:r w:rsidRPr="0005057D">
                <w:br/>
              </w:r>
              <w:r w:rsidRPr="0005057D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C5C1DA" w14:textId="77777777" w:rsidR="00AD7575" w:rsidRPr="0005057D" w:rsidRDefault="00AD7575" w:rsidP="004E64AF">
            <w:pPr>
              <w:pStyle w:val="tablehead"/>
              <w:rPr>
                <w:ins w:id="4525" w:author="Author"/>
              </w:rPr>
            </w:pPr>
            <w:ins w:id="4526" w:author="Author">
              <w:r w:rsidRPr="0005057D">
                <w:t>Property Damage</w:t>
              </w:r>
              <w:r w:rsidRPr="0005057D">
                <w:br/>
                <w:t>Limits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AABE95" w14:textId="77777777" w:rsidR="00AD7575" w:rsidRPr="0005057D" w:rsidRDefault="00AD7575" w:rsidP="004E64AF">
            <w:pPr>
              <w:pStyle w:val="tablehead"/>
              <w:rPr>
                <w:ins w:id="4527" w:author="Author"/>
              </w:rPr>
            </w:pPr>
            <w:ins w:id="4528" w:author="Author">
              <w:r w:rsidRPr="0005057D">
                <w:t>Private</w:t>
              </w:r>
              <w:r w:rsidRPr="0005057D">
                <w:br/>
                <w:t>Passenger</w:t>
              </w:r>
              <w:r w:rsidRPr="0005057D">
                <w:br/>
                <w:t>Types Per</w:t>
              </w:r>
              <w:r w:rsidRPr="0005057D">
                <w:br/>
                <w:t>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5E33AB" w14:textId="77777777" w:rsidR="00AD7575" w:rsidRPr="0005057D" w:rsidRDefault="00AD7575" w:rsidP="004E64AF">
            <w:pPr>
              <w:pStyle w:val="tablehead"/>
              <w:rPr>
                <w:ins w:id="4529" w:author="Author"/>
              </w:rPr>
            </w:pPr>
            <w:ins w:id="4530" w:author="Author">
              <w:r w:rsidRPr="0005057D">
                <w:t>Other Than</w:t>
              </w:r>
              <w:r w:rsidRPr="0005057D">
                <w:br/>
                <w:t>Private</w:t>
              </w:r>
              <w:r w:rsidRPr="0005057D">
                <w:br/>
                <w:t>Passenger</w:t>
              </w:r>
              <w:r w:rsidRPr="0005057D">
                <w:br/>
                <w:t>Types Per</w:t>
              </w:r>
              <w:r w:rsidRPr="0005057D">
                <w:br/>
                <w:t>Exposure</w:t>
              </w:r>
            </w:ins>
          </w:p>
        </w:tc>
      </w:tr>
      <w:tr w:rsidR="00AD7575" w:rsidRPr="0005057D" w14:paraId="526C242A" w14:textId="77777777" w:rsidTr="004E64AF">
        <w:trPr>
          <w:cantSplit/>
          <w:trHeight w:val="190"/>
          <w:ins w:id="4531" w:author="Author"/>
        </w:trPr>
        <w:tc>
          <w:tcPr>
            <w:tcW w:w="200" w:type="dxa"/>
          </w:tcPr>
          <w:p w14:paraId="7417CB07" w14:textId="77777777" w:rsidR="00AD7575" w:rsidRPr="0005057D" w:rsidRDefault="00AD7575" w:rsidP="004E64AF">
            <w:pPr>
              <w:pStyle w:val="tabletext11"/>
              <w:rPr>
                <w:ins w:id="45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D4BEB5" w14:textId="77777777" w:rsidR="00AD7575" w:rsidRPr="0005057D" w:rsidRDefault="00AD7575" w:rsidP="004E64AF">
            <w:pPr>
              <w:pStyle w:val="tabletext11"/>
              <w:jc w:val="center"/>
              <w:rPr>
                <w:ins w:id="4533" w:author="Author"/>
              </w:rPr>
            </w:pPr>
            <w:ins w:id="4534" w:author="Author">
              <w:r w:rsidRPr="0005057D">
                <w:t>$</w:t>
              </w:r>
            </w:ins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2FA506A3" w14:textId="77777777" w:rsidR="00AD7575" w:rsidRPr="0005057D" w:rsidRDefault="00AD7575" w:rsidP="004E64AF">
            <w:pPr>
              <w:pStyle w:val="tabletext11"/>
              <w:jc w:val="right"/>
              <w:rPr>
                <w:ins w:id="4535" w:author="Author"/>
              </w:rPr>
            </w:pPr>
            <w:ins w:id="4536" w:author="Author">
              <w:r w:rsidRPr="0005057D">
                <w:t>25,000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FC6FBB" w14:textId="77777777" w:rsidR="00AD7575" w:rsidRPr="0005057D" w:rsidRDefault="00AD7575" w:rsidP="004E64AF">
            <w:pPr>
              <w:pStyle w:val="tabletext11"/>
              <w:rPr>
                <w:ins w:id="4537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5754F1" w14:textId="77777777" w:rsidR="00AD7575" w:rsidRPr="0005057D" w:rsidRDefault="00AD7575" w:rsidP="004E64AF">
            <w:pPr>
              <w:pStyle w:val="tabletext11"/>
              <w:jc w:val="right"/>
              <w:rPr>
                <w:ins w:id="4538" w:author="Author"/>
              </w:rPr>
            </w:pPr>
            <w:ins w:id="4539" w:author="Author">
              <w:r w:rsidRPr="0005057D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C626CA1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540" w:author="Author"/>
              </w:rPr>
            </w:pPr>
            <w:ins w:id="4541" w:author="Author">
              <w:r w:rsidRPr="0005057D">
                <w:t>2.56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EE367A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54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ACC5EF" w14:textId="77777777" w:rsidR="00AD7575" w:rsidRPr="0005057D" w:rsidRDefault="00AD7575" w:rsidP="004E64AF">
            <w:pPr>
              <w:pStyle w:val="tabletext11"/>
              <w:jc w:val="right"/>
              <w:rPr>
                <w:ins w:id="4543" w:author="Author"/>
              </w:rPr>
            </w:pPr>
            <w:ins w:id="4544" w:author="Author">
              <w:r w:rsidRPr="0005057D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E320C9B" w14:textId="77777777" w:rsidR="00AD7575" w:rsidRPr="0005057D" w:rsidRDefault="00AD7575" w:rsidP="004E64AF">
            <w:pPr>
              <w:pStyle w:val="tabletext11"/>
              <w:jc w:val="right"/>
              <w:rPr>
                <w:ins w:id="4545" w:author="Author"/>
              </w:rPr>
            </w:pPr>
            <w:ins w:id="4546" w:author="Author">
              <w:r w:rsidRPr="0005057D">
                <w:t>2.77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1A8BA5" w14:textId="77777777" w:rsidR="00AD7575" w:rsidRPr="0005057D" w:rsidRDefault="00AD7575" w:rsidP="004E64AF">
            <w:pPr>
              <w:pStyle w:val="tabletext11"/>
              <w:rPr>
                <w:ins w:id="4547" w:author="Author"/>
              </w:rPr>
            </w:pPr>
          </w:p>
        </w:tc>
      </w:tr>
      <w:tr w:rsidR="00AD7575" w:rsidRPr="0005057D" w14:paraId="152D93DE" w14:textId="77777777" w:rsidTr="004E64AF">
        <w:trPr>
          <w:cantSplit/>
          <w:trHeight w:val="190"/>
          <w:ins w:id="4548" w:author="Author"/>
        </w:trPr>
        <w:tc>
          <w:tcPr>
            <w:tcW w:w="200" w:type="dxa"/>
          </w:tcPr>
          <w:p w14:paraId="19B43654" w14:textId="77777777" w:rsidR="00AD7575" w:rsidRPr="0005057D" w:rsidRDefault="00AD7575" w:rsidP="004E64AF">
            <w:pPr>
              <w:pStyle w:val="tabletext11"/>
              <w:rPr>
                <w:ins w:id="45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94EA8A" w14:textId="77777777" w:rsidR="00AD7575" w:rsidRPr="0005057D" w:rsidRDefault="00AD7575" w:rsidP="004E64AF">
            <w:pPr>
              <w:pStyle w:val="tabletext11"/>
              <w:jc w:val="center"/>
              <w:rPr>
                <w:ins w:id="4550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38F6888D" w14:textId="77777777" w:rsidR="00AD7575" w:rsidRPr="0005057D" w:rsidRDefault="00AD7575" w:rsidP="004E64AF">
            <w:pPr>
              <w:pStyle w:val="tabletext11"/>
              <w:jc w:val="right"/>
              <w:rPr>
                <w:ins w:id="4551" w:author="Author"/>
              </w:rPr>
            </w:pPr>
            <w:ins w:id="4552" w:author="Author">
              <w:r w:rsidRPr="0005057D">
                <w:t>50,000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E14996" w14:textId="77777777" w:rsidR="00AD7575" w:rsidRPr="0005057D" w:rsidRDefault="00AD7575" w:rsidP="004E64AF">
            <w:pPr>
              <w:pStyle w:val="tabletext11"/>
              <w:rPr>
                <w:ins w:id="4553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D0DA75" w14:textId="77777777" w:rsidR="00AD7575" w:rsidRPr="0005057D" w:rsidRDefault="00AD7575" w:rsidP="004E64AF">
            <w:pPr>
              <w:pStyle w:val="tabletext11"/>
              <w:jc w:val="right"/>
              <w:rPr>
                <w:ins w:id="455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459819D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555" w:author="Author"/>
              </w:rPr>
            </w:pPr>
            <w:ins w:id="4556" w:author="Author">
              <w:r w:rsidRPr="0005057D">
                <w:t>5.39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CE25F8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55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93954D" w14:textId="77777777" w:rsidR="00AD7575" w:rsidRPr="0005057D" w:rsidRDefault="00AD7575" w:rsidP="004E64AF">
            <w:pPr>
              <w:pStyle w:val="tabletext11"/>
              <w:jc w:val="right"/>
              <w:rPr>
                <w:ins w:id="45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3D38EA2" w14:textId="77777777" w:rsidR="00AD7575" w:rsidRPr="0005057D" w:rsidRDefault="00AD7575" w:rsidP="004E64AF">
            <w:pPr>
              <w:pStyle w:val="tabletext11"/>
              <w:jc w:val="right"/>
              <w:rPr>
                <w:ins w:id="4559" w:author="Author"/>
              </w:rPr>
            </w:pPr>
            <w:ins w:id="4560" w:author="Author">
              <w:r w:rsidRPr="0005057D">
                <w:t>4.67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13804A" w14:textId="77777777" w:rsidR="00AD7575" w:rsidRPr="0005057D" w:rsidRDefault="00AD7575" w:rsidP="004E64AF">
            <w:pPr>
              <w:pStyle w:val="tabletext11"/>
              <w:rPr>
                <w:ins w:id="4561" w:author="Author"/>
              </w:rPr>
            </w:pPr>
          </w:p>
        </w:tc>
      </w:tr>
      <w:tr w:rsidR="00AD7575" w:rsidRPr="0005057D" w14:paraId="4FEB82E3" w14:textId="77777777" w:rsidTr="004E64AF">
        <w:trPr>
          <w:cantSplit/>
          <w:trHeight w:val="190"/>
          <w:ins w:id="4562" w:author="Author"/>
        </w:trPr>
        <w:tc>
          <w:tcPr>
            <w:tcW w:w="200" w:type="dxa"/>
          </w:tcPr>
          <w:p w14:paraId="108E5E3A" w14:textId="77777777" w:rsidR="00AD7575" w:rsidRPr="0005057D" w:rsidRDefault="00AD7575" w:rsidP="004E64AF">
            <w:pPr>
              <w:pStyle w:val="tabletext11"/>
              <w:rPr>
                <w:ins w:id="45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1A1D9" w14:textId="77777777" w:rsidR="00AD7575" w:rsidRPr="0005057D" w:rsidRDefault="00AD7575" w:rsidP="004E64AF">
            <w:pPr>
              <w:pStyle w:val="tabletext11"/>
              <w:jc w:val="center"/>
              <w:rPr>
                <w:ins w:id="4564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5F6AE64F" w14:textId="77777777" w:rsidR="00AD7575" w:rsidRPr="0005057D" w:rsidRDefault="00AD7575" w:rsidP="004E64AF">
            <w:pPr>
              <w:pStyle w:val="tabletext11"/>
              <w:jc w:val="right"/>
              <w:rPr>
                <w:ins w:id="4565" w:author="Author"/>
              </w:rPr>
            </w:pPr>
            <w:ins w:id="4566" w:author="Author">
              <w:r w:rsidRPr="0005057D">
                <w:t>100,000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1254CB" w14:textId="77777777" w:rsidR="00AD7575" w:rsidRPr="0005057D" w:rsidRDefault="00AD7575" w:rsidP="004E64AF">
            <w:pPr>
              <w:pStyle w:val="tabletext11"/>
              <w:rPr>
                <w:ins w:id="4567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4BBF66" w14:textId="77777777" w:rsidR="00AD7575" w:rsidRPr="0005057D" w:rsidRDefault="00AD7575" w:rsidP="004E64AF">
            <w:pPr>
              <w:pStyle w:val="tabletext11"/>
              <w:jc w:val="right"/>
              <w:rPr>
                <w:ins w:id="456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1FA62C1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569" w:author="Author"/>
              </w:rPr>
            </w:pPr>
            <w:ins w:id="4570" w:author="Author">
              <w:r w:rsidRPr="0005057D">
                <w:t>10.91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AB5085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57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3CBFF4" w14:textId="77777777" w:rsidR="00AD7575" w:rsidRPr="0005057D" w:rsidRDefault="00AD7575" w:rsidP="004E64AF">
            <w:pPr>
              <w:pStyle w:val="tabletext11"/>
              <w:jc w:val="right"/>
              <w:rPr>
                <w:ins w:id="45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59CD1FA" w14:textId="77777777" w:rsidR="00AD7575" w:rsidRPr="0005057D" w:rsidRDefault="00AD7575" w:rsidP="004E64AF">
            <w:pPr>
              <w:pStyle w:val="tabletext11"/>
              <w:jc w:val="right"/>
              <w:rPr>
                <w:ins w:id="4573" w:author="Author"/>
              </w:rPr>
            </w:pPr>
            <w:ins w:id="4574" w:author="Author">
              <w:r w:rsidRPr="0005057D">
                <w:t>8.32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303199" w14:textId="77777777" w:rsidR="00AD7575" w:rsidRPr="0005057D" w:rsidRDefault="00AD7575" w:rsidP="004E64AF">
            <w:pPr>
              <w:pStyle w:val="tabletext11"/>
              <w:rPr>
                <w:ins w:id="4575" w:author="Author"/>
              </w:rPr>
            </w:pPr>
          </w:p>
        </w:tc>
      </w:tr>
    </w:tbl>
    <w:p w14:paraId="1909232C" w14:textId="77777777" w:rsidR="00AD7575" w:rsidRPr="0005057D" w:rsidRDefault="00AD7575" w:rsidP="00AD7575">
      <w:pPr>
        <w:pStyle w:val="tablecaption"/>
        <w:rPr>
          <w:ins w:id="4576" w:author="Author"/>
        </w:rPr>
      </w:pPr>
      <w:ins w:id="4577" w:author="Author">
        <w:r w:rsidRPr="0005057D">
          <w:t>Table 297.B.3.a.(2)(g)(LC) Split Limits – Uninsured (Includes Underinsured) Motorists Property Damage – Individual Named Insureds Loss Costs</w:t>
        </w:r>
      </w:ins>
    </w:p>
    <w:p w14:paraId="0E970742" w14:textId="77777777" w:rsidR="00AD7575" w:rsidRPr="0005057D" w:rsidRDefault="00AD7575" w:rsidP="00AD7575">
      <w:pPr>
        <w:pStyle w:val="isonormal"/>
        <w:rPr>
          <w:ins w:id="4578" w:author="Author"/>
        </w:rPr>
      </w:pPr>
    </w:p>
    <w:p w14:paraId="52FE3243" w14:textId="77777777" w:rsidR="00AD7575" w:rsidRPr="0005057D" w:rsidRDefault="00AD7575" w:rsidP="00AD7575">
      <w:pPr>
        <w:pStyle w:val="space8"/>
        <w:rPr>
          <w:ins w:id="457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980"/>
        <w:gridCol w:w="420"/>
        <w:gridCol w:w="570"/>
        <w:gridCol w:w="560"/>
        <w:gridCol w:w="470"/>
        <w:gridCol w:w="530"/>
        <w:gridCol w:w="550"/>
        <w:gridCol w:w="520"/>
      </w:tblGrid>
      <w:tr w:rsidR="00AD7575" w:rsidRPr="0005057D" w14:paraId="0D90A2A7" w14:textId="77777777" w:rsidTr="004E64AF">
        <w:trPr>
          <w:cantSplit/>
          <w:trHeight w:val="190"/>
          <w:ins w:id="4580" w:author="Author"/>
        </w:trPr>
        <w:tc>
          <w:tcPr>
            <w:tcW w:w="200" w:type="dxa"/>
          </w:tcPr>
          <w:p w14:paraId="7CDB1285" w14:textId="77777777" w:rsidR="00AD7575" w:rsidRPr="0005057D" w:rsidRDefault="00AD7575" w:rsidP="004E64AF">
            <w:pPr>
              <w:pStyle w:val="tabletext11"/>
              <w:rPr>
                <w:ins w:id="4581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284E1" w14:textId="77777777" w:rsidR="00AD7575" w:rsidRPr="0005057D" w:rsidRDefault="00AD7575" w:rsidP="004E64AF">
            <w:pPr>
              <w:pStyle w:val="tablehead"/>
              <w:rPr>
                <w:ins w:id="4582" w:author="Author"/>
              </w:rPr>
            </w:pPr>
            <w:ins w:id="4583" w:author="Author">
              <w:r w:rsidRPr="0005057D">
                <w:t>Uninsured Motorists Property Damage</w:t>
              </w:r>
              <w:r w:rsidRPr="0005057D">
                <w:br/>
                <w:t>Reduced By At-fault Liability Limits</w:t>
              </w:r>
            </w:ins>
          </w:p>
        </w:tc>
      </w:tr>
      <w:tr w:rsidR="00AD7575" w:rsidRPr="0005057D" w14:paraId="302E5A61" w14:textId="77777777" w:rsidTr="004E64AF">
        <w:trPr>
          <w:cantSplit/>
          <w:trHeight w:val="190"/>
          <w:ins w:id="4584" w:author="Author"/>
        </w:trPr>
        <w:tc>
          <w:tcPr>
            <w:tcW w:w="200" w:type="dxa"/>
          </w:tcPr>
          <w:p w14:paraId="00BC9E57" w14:textId="77777777" w:rsidR="00AD7575" w:rsidRPr="0005057D" w:rsidRDefault="00AD7575" w:rsidP="004E64AF">
            <w:pPr>
              <w:pStyle w:val="tablehead"/>
              <w:rPr>
                <w:ins w:id="4585" w:author="Author"/>
              </w:rPr>
            </w:pPr>
            <w:ins w:id="4586" w:author="Author">
              <w:r w:rsidRPr="0005057D">
                <w:br/>
              </w:r>
              <w:r w:rsidRPr="0005057D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130F86" w14:textId="77777777" w:rsidR="00AD7575" w:rsidRPr="0005057D" w:rsidRDefault="00AD7575" w:rsidP="004E64AF">
            <w:pPr>
              <w:pStyle w:val="tablehead"/>
              <w:rPr>
                <w:ins w:id="4587" w:author="Author"/>
              </w:rPr>
            </w:pPr>
            <w:ins w:id="4588" w:author="Author">
              <w:r w:rsidRPr="0005057D">
                <w:t>Property Damage</w:t>
              </w:r>
              <w:r w:rsidRPr="0005057D">
                <w:br/>
                <w:t>Limits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47700E" w14:textId="77777777" w:rsidR="00AD7575" w:rsidRPr="0005057D" w:rsidRDefault="00AD7575" w:rsidP="004E64AF">
            <w:pPr>
              <w:pStyle w:val="tablehead"/>
              <w:rPr>
                <w:ins w:id="4589" w:author="Author"/>
              </w:rPr>
            </w:pPr>
            <w:ins w:id="4590" w:author="Author">
              <w:r w:rsidRPr="0005057D">
                <w:t>Private</w:t>
              </w:r>
              <w:r w:rsidRPr="0005057D">
                <w:br/>
                <w:t>Passenger</w:t>
              </w:r>
              <w:r w:rsidRPr="0005057D">
                <w:br/>
                <w:t>Types Per</w:t>
              </w:r>
              <w:r w:rsidRPr="0005057D">
                <w:br/>
                <w:t>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A2AF5D" w14:textId="77777777" w:rsidR="00AD7575" w:rsidRPr="0005057D" w:rsidRDefault="00AD7575" w:rsidP="004E64AF">
            <w:pPr>
              <w:pStyle w:val="tablehead"/>
              <w:rPr>
                <w:ins w:id="4591" w:author="Author"/>
              </w:rPr>
            </w:pPr>
            <w:ins w:id="4592" w:author="Author">
              <w:r w:rsidRPr="0005057D">
                <w:t>Other Than</w:t>
              </w:r>
              <w:r w:rsidRPr="0005057D">
                <w:br/>
                <w:t>Private</w:t>
              </w:r>
              <w:r w:rsidRPr="0005057D">
                <w:br/>
                <w:t>Passenger</w:t>
              </w:r>
              <w:r w:rsidRPr="0005057D">
                <w:br/>
                <w:t>Types Per</w:t>
              </w:r>
              <w:r w:rsidRPr="0005057D">
                <w:br/>
                <w:t>Exposure</w:t>
              </w:r>
            </w:ins>
          </w:p>
        </w:tc>
      </w:tr>
      <w:tr w:rsidR="00AD7575" w:rsidRPr="0005057D" w14:paraId="55137510" w14:textId="77777777" w:rsidTr="004E64AF">
        <w:trPr>
          <w:cantSplit/>
          <w:trHeight w:val="190"/>
          <w:ins w:id="4593" w:author="Author"/>
        </w:trPr>
        <w:tc>
          <w:tcPr>
            <w:tcW w:w="200" w:type="dxa"/>
          </w:tcPr>
          <w:p w14:paraId="7D4DFBAC" w14:textId="77777777" w:rsidR="00AD7575" w:rsidRPr="0005057D" w:rsidRDefault="00AD7575" w:rsidP="004E64AF">
            <w:pPr>
              <w:pStyle w:val="tabletext11"/>
              <w:rPr>
                <w:ins w:id="45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BCFDC8" w14:textId="77777777" w:rsidR="00AD7575" w:rsidRPr="0005057D" w:rsidRDefault="00AD7575" w:rsidP="004E64AF">
            <w:pPr>
              <w:pStyle w:val="tabletext11"/>
              <w:jc w:val="center"/>
              <w:rPr>
                <w:ins w:id="4595" w:author="Author"/>
              </w:rPr>
            </w:pPr>
            <w:ins w:id="4596" w:author="Author">
              <w:r w:rsidRPr="0005057D">
                <w:t>$</w:t>
              </w:r>
            </w:ins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7460A4B7" w14:textId="77777777" w:rsidR="00AD7575" w:rsidRPr="0005057D" w:rsidRDefault="00AD7575" w:rsidP="004E64AF">
            <w:pPr>
              <w:pStyle w:val="tabletext11"/>
              <w:jc w:val="right"/>
              <w:rPr>
                <w:ins w:id="4597" w:author="Author"/>
              </w:rPr>
            </w:pPr>
            <w:ins w:id="4598" w:author="Author">
              <w:r w:rsidRPr="0005057D">
                <w:t>25,000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9BF020" w14:textId="77777777" w:rsidR="00AD7575" w:rsidRPr="0005057D" w:rsidRDefault="00AD7575" w:rsidP="004E64AF">
            <w:pPr>
              <w:pStyle w:val="tabletext11"/>
              <w:rPr>
                <w:ins w:id="4599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57C7FB" w14:textId="77777777" w:rsidR="00AD7575" w:rsidRPr="0005057D" w:rsidRDefault="00AD7575" w:rsidP="004E64AF">
            <w:pPr>
              <w:pStyle w:val="tabletext11"/>
              <w:jc w:val="right"/>
              <w:rPr>
                <w:ins w:id="4600" w:author="Author"/>
              </w:rPr>
            </w:pPr>
            <w:ins w:id="4601" w:author="Author">
              <w:r w:rsidRPr="0005057D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19F9F2E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602" w:author="Author"/>
              </w:rPr>
            </w:pPr>
            <w:ins w:id="4603" w:author="Author">
              <w:r w:rsidRPr="0005057D">
                <w:t>2.28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AA8DFD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60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15FA6D" w14:textId="77777777" w:rsidR="00AD7575" w:rsidRPr="0005057D" w:rsidRDefault="00AD7575" w:rsidP="004E64AF">
            <w:pPr>
              <w:pStyle w:val="tabletext11"/>
              <w:jc w:val="right"/>
              <w:rPr>
                <w:ins w:id="4605" w:author="Author"/>
              </w:rPr>
            </w:pPr>
            <w:ins w:id="4606" w:author="Author">
              <w:r w:rsidRPr="0005057D">
                <w:t>$</w:t>
              </w:r>
            </w:ins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35076F" w14:textId="77777777" w:rsidR="00AD7575" w:rsidRPr="0005057D" w:rsidRDefault="00AD7575" w:rsidP="004E64AF">
            <w:pPr>
              <w:pStyle w:val="tabletext11"/>
              <w:jc w:val="right"/>
              <w:rPr>
                <w:ins w:id="4607" w:author="Author"/>
              </w:rPr>
            </w:pPr>
            <w:ins w:id="4608" w:author="Author">
              <w:r w:rsidRPr="0005057D">
                <w:t>2.58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6AED03" w14:textId="77777777" w:rsidR="00AD7575" w:rsidRPr="0005057D" w:rsidRDefault="00AD7575" w:rsidP="004E64AF">
            <w:pPr>
              <w:pStyle w:val="tabletext11"/>
              <w:rPr>
                <w:ins w:id="4609" w:author="Author"/>
              </w:rPr>
            </w:pPr>
          </w:p>
        </w:tc>
      </w:tr>
      <w:tr w:rsidR="00AD7575" w:rsidRPr="0005057D" w14:paraId="7E2C1331" w14:textId="77777777" w:rsidTr="004E64AF">
        <w:trPr>
          <w:cantSplit/>
          <w:trHeight w:val="190"/>
          <w:ins w:id="4610" w:author="Author"/>
        </w:trPr>
        <w:tc>
          <w:tcPr>
            <w:tcW w:w="200" w:type="dxa"/>
          </w:tcPr>
          <w:p w14:paraId="667ED302" w14:textId="77777777" w:rsidR="00AD7575" w:rsidRPr="0005057D" w:rsidRDefault="00AD7575" w:rsidP="004E64AF">
            <w:pPr>
              <w:pStyle w:val="tabletext11"/>
              <w:rPr>
                <w:ins w:id="46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71D8A8" w14:textId="77777777" w:rsidR="00AD7575" w:rsidRPr="0005057D" w:rsidRDefault="00AD7575" w:rsidP="004E64AF">
            <w:pPr>
              <w:pStyle w:val="tabletext11"/>
              <w:jc w:val="center"/>
              <w:rPr>
                <w:ins w:id="4612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6C917234" w14:textId="77777777" w:rsidR="00AD7575" w:rsidRPr="0005057D" w:rsidRDefault="00AD7575" w:rsidP="004E64AF">
            <w:pPr>
              <w:pStyle w:val="tabletext11"/>
              <w:jc w:val="right"/>
              <w:rPr>
                <w:ins w:id="4613" w:author="Author"/>
              </w:rPr>
            </w:pPr>
            <w:ins w:id="4614" w:author="Author">
              <w:r w:rsidRPr="0005057D">
                <w:t>50,000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D7388B" w14:textId="77777777" w:rsidR="00AD7575" w:rsidRPr="0005057D" w:rsidRDefault="00AD7575" w:rsidP="004E64AF">
            <w:pPr>
              <w:pStyle w:val="tabletext11"/>
              <w:rPr>
                <w:ins w:id="4615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A0E584" w14:textId="77777777" w:rsidR="00AD7575" w:rsidRPr="0005057D" w:rsidRDefault="00AD7575" w:rsidP="004E64AF">
            <w:pPr>
              <w:pStyle w:val="tabletext11"/>
              <w:jc w:val="right"/>
              <w:rPr>
                <w:ins w:id="461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891DB8E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617" w:author="Author"/>
              </w:rPr>
            </w:pPr>
            <w:ins w:id="4618" w:author="Author">
              <w:r w:rsidRPr="0005057D">
                <w:t>4.87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A0D84A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61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96528B" w14:textId="77777777" w:rsidR="00AD7575" w:rsidRPr="0005057D" w:rsidRDefault="00AD7575" w:rsidP="004E64AF">
            <w:pPr>
              <w:pStyle w:val="tabletext11"/>
              <w:jc w:val="right"/>
              <w:rPr>
                <w:ins w:id="4620" w:author="Author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0E97928" w14:textId="77777777" w:rsidR="00AD7575" w:rsidRPr="0005057D" w:rsidRDefault="00AD7575" w:rsidP="004E64AF">
            <w:pPr>
              <w:pStyle w:val="tabletext11"/>
              <w:jc w:val="right"/>
              <w:rPr>
                <w:ins w:id="4621" w:author="Author"/>
              </w:rPr>
            </w:pPr>
            <w:ins w:id="4622" w:author="Author">
              <w:r w:rsidRPr="0005057D">
                <w:t>4.33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D9EB7D" w14:textId="77777777" w:rsidR="00AD7575" w:rsidRPr="0005057D" w:rsidRDefault="00AD7575" w:rsidP="004E64AF">
            <w:pPr>
              <w:pStyle w:val="tabletext11"/>
              <w:rPr>
                <w:ins w:id="4623" w:author="Author"/>
              </w:rPr>
            </w:pPr>
          </w:p>
        </w:tc>
      </w:tr>
      <w:tr w:rsidR="00AD7575" w:rsidRPr="0005057D" w14:paraId="21DE02E8" w14:textId="77777777" w:rsidTr="004E64AF">
        <w:trPr>
          <w:cantSplit/>
          <w:trHeight w:val="190"/>
          <w:ins w:id="4624" w:author="Author"/>
        </w:trPr>
        <w:tc>
          <w:tcPr>
            <w:tcW w:w="200" w:type="dxa"/>
          </w:tcPr>
          <w:p w14:paraId="7BE93782" w14:textId="77777777" w:rsidR="00AD7575" w:rsidRPr="0005057D" w:rsidRDefault="00AD7575" w:rsidP="004E64AF">
            <w:pPr>
              <w:pStyle w:val="tabletext11"/>
              <w:rPr>
                <w:ins w:id="46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03680B" w14:textId="77777777" w:rsidR="00AD7575" w:rsidRPr="0005057D" w:rsidRDefault="00AD7575" w:rsidP="004E64AF">
            <w:pPr>
              <w:pStyle w:val="tabletext11"/>
              <w:jc w:val="center"/>
              <w:rPr>
                <w:ins w:id="4626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46BB448A" w14:textId="77777777" w:rsidR="00AD7575" w:rsidRPr="0005057D" w:rsidRDefault="00AD7575" w:rsidP="004E64AF">
            <w:pPr>
              <w:pStyle w:val="tabletext11"/>
              <w:jc w:val="right"/>
              <w:rPr>
                <w:ins w:id="4627" w:author="Author"/>
              </w:rPr>
            </w:pPr>
            <w:ins w:id="4628" w:author="Author">
              <w:r w:rsidRPr="0005057D">
                <w:t>100,000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41341B" w14:textId="77777777" w:rsidR="00AD7575" w:rsidRPr="0005057D" w:rsidRDefault="00AD7575" w:rsidP="004E64AF">
            <w:pPr>
              <w:pStyle w:val="tabletext11"/>
              <w:rPr>
                <w:ins w:id="4629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78BEB5" w14:textId="77777777" w:rsidR="00AD7575" w:rsidRPr="0005057D" w:rsidRDefault="00AD7575" w:rsidP="004E64AF">
            <w:pPr>
              <w:pStyle w:val="tabletext11"/>
              <w:jc w:val="right"/>
              <w:rPr>
                <w:ins w:id="463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43909DC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631" w:author="Author"/>
              </w:rPr>
            </w:pPr>
            <w:ins w:id="4632" w:author="Author">
              <w:r w:rsidRPr="0005057D">
                <w:t>10.24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3C0A2D" w14:textId="77777777" w:rsidR="00AD7575" w:rsidRPr="0005057D" w:rsidRDefault="00AD7575" w:rsidP="004E64AF">
            <w:pPr>
              <w:pStyle w:val="tabletext11"/>
              <w:tabs>
                <w:tab w:val="decimal" w:pos="430"/>
              </w:tabs>
              <w:rPr>
                <w:ins w:id="463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5F1E3E" w14:textId="77777777" w:rsidR="00AD7575" w:rsidRPr="0005057D" w:rsidRDefault="00AD7575" w:rsidP="004E64AF">
            <w:pPr>
              <w:pStyle w:val="tabletext11"/>
              <w:jc w:val="right"/>
              <w:rPr>
                <w:ins w:id="4634" w:author="Author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117E558" w14:textId="77777777" w:rsidR="00AD7575" w:rsidRPr="0005057D" w:rsidRDefault="00AD7575" w:rsidP="004E64AF">
            <w:pPr>
              <w:pStyle w:val="tabletext11"/>
              <w:jc w:val="right"/>
              <w:rPr>
                <w:ins w:id="4635" w:author="Author"/>
              </w:rPr>
            </w:pPr>
            <w:ins w:id="4636" w:author="Author">
              <w:r w:rsidRPr="0005057D">
                <w:t>7.88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C66358" w14:textId="77777777" w:rsidR="00AD7575" w:rsidRPr="0005057D" w:rsidRDefault="00AD7575" w:rsidP="004E64AF">
            <w:pPr>
              <w:pStyle w:val="tabletext11"/>
              <w:rPr>
                <w:ins w:id="4637" w:author="Author"/>
              </w:rPr>
            </w:pPr>
          </w:p>
        </w:tc>
      </w:tr>
    </w:tbl>
    <w:p w14:paraId="191F8C34" w14:textId="17DFFB63" w:rsidR="00AD7575" w:rsidRDefault="00AD7575" w:rsidP="00AD7575">
      <w:pPr>
        <w:pStyle w:val="tablecaption"/>
      </w:pPr>
      <w:ins w:id="4638" w:author="Author">
        <w:r w:rsidRPr="0005057D">
          <w:t>Table 297.B.3.a.(2)(h)(LC) Split Limits – Uninsured (Includes Underinsured) Motorists Property Damage – Other Than Individual Named Insureds Loss Costs</w:t>
        </w:r>
      </w:ins>
    </w:p>
    <w:p w14:paraId="2F188CF1" w14:textId="77777777" w:rsidR="00A46D51" w:rsidRPr="007D6867" w:rsidDel="006411E8" w:rsidRDefault="00A46D51" w:rsidP="00420B2A">
      <w:pPr>
        <w:pStyle w:val="boxrule"/>
        <w:rPr>
          <w:del w:id="4639" w:author="Author"/>
        </w:rPr>
      </w:pPr>
      <w:r>
        <w:br w:type="page"/>
      </w:r>
      <w:del w:id="4640" w:author="Author">
        <w:r w:rsidRPr="007D6867" w:rsidDel="006411E8">
          <w:lastRenderedPageBreak/>
          <w:delText>25.  PREMIUM DEVELOPMENT – ZONE-RATED AUTOS</w:delText>
        </w:r>
      </w:del>
    </w:p>
    <w:p w14:paraId="5BE3D6FC" w14:textId="77777777" w:rsidR="00A46D51" w:rsidRPr="007D6867" w:rsidDel="006411E8" w:rsidRDefault="00A46D51" w:rsidP="00420B2A">
      <w:pPr>
        <w:pStyle w:val="isonormal"/>
        <w:suppressAutoHyphens/>
        <w:rPr>
          <w:del w:id="4641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A46D51" w:rsidRPr="007D6867" w:rsidDel="006411E8" w14:paraId="2881864A" w14:textId="77777777" w:rsidTr="00397D9A">
        <w:trPr>
          <w:cantSplit/>
          <w:trHeight w:val="190"/>
          <w:del w:id="46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BB6ECB" w14:textId="77777777" w:rsidR="00A46D51" w:rsidRPr="007D6867" w:rsidDel="006411E8" w:rsidRDefault="00A46D51" w:rsidP="00420B2A">
            <w:pPr>
              <w:pStyle w:val="tablehead"/>
              <w:suppressAutoHyphens/>
              <w:rPr>
                <w:del w:id="4643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63525" w14:textId="77777777" w:rsidR="00A46D51" w:rsidRPr="007D6867" w:rsidDel="006411E8" w:rsidRDefault="00A46D51" w:rsidP="00420B2A">
            <w:pPr>
              <w:pStyle w:val="tablehead"/>
              <w:suppressAutoHyphens/>
              <w:rPr>
                <w:del w:id="4644" w:author="Author"/>
              </w:rPr>
            </w:pPr>
            <w:del w:id="4645" w:author="Author">
              <w:r w:rsidRPr="007D6867" w:rsidDel="006411E8">
                <w:delText>Zone-rating Table – Zone 01 (Atlanta) Combinations</w:delText>
              </w:r>
            </w:del>
          </w:p>
        </w:tc>
      </w:tr>
      <w:tr w:rsidR="00A46D51" w:rsidRPr="007D6867" w:rsidDel="006411E8" w14:paraId="1E3C3613" w14:textId="77777777" w:rsidTr="00397D9A">
        <w:trPr>
          <w:cantSplit/>
          <w:trHeight w:val="190"/>
          <w:del w:id="46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09810E" w14:textId="77777777" w:rsidR="00A46D51" w:rsidRPr="007D6867" w:rsidDel="006411E8" w:rsidRDefault="00A46D51" w:rsidP="00420B2A">
            <w:pPr>
              <w:pStyle w:val="tablehead"/>
              <w:suppressAutoHyphens/>
              <w:rPr>
                <w:del w:id="4647" w:author="Author"/>
              </w:rPr>
            </w:pPr>
            <w:del w:id="4648" w:author="Author">
              <w:r w:rsidRPr="007D6867" w:rsidDel="006411E8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8A417" w14:textId="77777777" w:rsidR="00A46D51" w:rsidRPr="007D6867" w:rsidDel="006411E8" w:rsidRDefault="00A46D51" w:rsidP="00420B2A">
            <w:pPr>
              <w:pStyle w:val="tablehead"/>
              <w:suppressAutoHyphens/>
              <w:rPr>
                <w:del w:id="4649" w:author="Author"/>
              </w:rPr>
            </w:pPr>
            <w:del w:id="4650" w:author="Author">
              <w:r w:rsidRPr="007D6867" w:rsidDel="006411E8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BF46D" w14:textId="77777777" w:rsidR="00A46D51" w:rsidRPr="007D6867" w:rsidDel="006411E8" w:rsidRDefault="00A46D51" w:rsidP="00420B2A">
            <w:pPr>
              <w:pStyle w:val="tablehead"/>
              <w:suppressAutoHyphens/>
              <w:rPr>
                <w:del w:id="4651" w:author="Author"/>
              </w:rPr>
            </w:pPr>
            <w:del w:id="4652" w:author="Author">
              <w:r w:rsidRPr="007D6867" w:rsidDel="006411E8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CCCEA" w14:textId="77777777" w:rsidR="00A46D51" w:rsidRPr="007D6867" w:rsidDel="006411E8" w:rsidRDefault="00A46D51" w:rsidP="00420B2A">
            <w:pPr>
              <w:pStyle w:val="tablehead"/>
              <w:suppressAutoHyphens/>
              <w:rPr>
                <w:del w:id="4653" w:author="Author"/>
              </w:rPr>
            </w:pPr>
            <w:del w:id="4654" w:author="Author">
              <w:r w:rsidRPr="007D6867" w:rsidDel="006411E8">
                <w:delText xml:space="preserve">$100,000 </w:delText>
              </w:r>
              <w:r w:rsidRPr="007D6867" w:rsidDel="006411E8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E2C9D" w14:textId="77777777" w:rsidR="00A46D51" w:rsidRPr="007D6867" w:rsidDel="006411E8" w:rsidRDefault="00A46D51" w:rsidP="00420B2A">
            <w:pPr>
              <w:pStyle w:val="tablehead"/>
              <w:suppressAutoHyphens/>
              <w:rPr>
                <w:del w:id="4655" w:author="Author"/>
              </w:rPr>
            </w:pPr>
            <w:del w:id="4656" w:author="Author">
              <w:r w:rsidRPr="007D6867" w:rsidDel="006411E8">
                <w:delText>$500</w:delText>
              </w:r>
              <w:r w:rsidRPr="007D6867" w:rsidDel="006411E8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24365" w14:textId="77777777" w:rsidR="00A46D51" w:rsidRPr="007D6867" w:rsidDel="006411E8" w:rsidRDefault="00A46D51" w:rsidP="00420B2A">
            <w:pPr>
              <w:pStyle w:val="tablehead"/>
              <w:suppressAutoHyphens/>
              <w:rPr>
                <w:del w:id="4657" w:author="Author"/>
              </w:rPr>
            </w:pPr>
            <w:del w:id="4658" w:author="Author">
              <w:r w:rsidRPr="007D6867" w:rsidDel="006411E8">
                <w:delText>$500 Deductible</w:delText>
              </w:r>
              <w:r w:rsidRPr="007D6867" w:rsidDel="006411E8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07B05" w14:textId="77777777" w:rsidR="00A46D51" w:rsidRPr="007D6867" w:rsidDel="006411E8" w:rsidRDefault="00A46D51" w:rsidP="00420B2A">
            <w:pPr>
              <w:pStyle w:val="tablehead"/>
              <w:suppressAutoHyphens/>
              <w:rPr>
                <w:del w:id="4659" w:author="Author"/>
              </w:rPr>
            </w:pPr>
            <w:del w:id="4660" w:author="Author">
              <w:r w:rsidRPr="007D6867" w:rsidDel="006411E8">
                <w:delText>$500 Deductible</w:delText>
              </w:r>
              <w:r w:rsidRPr="007D6867" w:rsidDel="006411E8">
                <w:br/>
                <w:delText>Comprehensive</w:delText>
              </w:r>
            </w:del>
          </w:p>
        </w:tc>
      </w:tr>
      <w:tr w:rsidR="00A46D51" w:rsidRPr="007D6867" w:rsidDel="006411E8" w14:paraId="76E389D1" w14:textId="77777777" w:rsidTr="00397D9A">
        <w:trPr>
          <w:cantSplit/>
          <w:trHeight w:val="190"/>
          <w:del w:id="46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F346C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6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F0BE5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4663" w:author="Author"/>
              </w:rPr>
            </w:pPr>
            <w:del w:id="4664" w:author="Author">
              <w:r w:rsidRPr="007D6867" w:rsidDel="006411E8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83499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665" w:author="Author"/>
              </w:rPr>
            </w:pPr>
            <w:del w:id="4666" w:author="Author">
              <w:r w:rsidRPr="007D6867" w:rsidDel="006411E8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F6945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667" w:author="Author"/>
              </w:rPr>
            </w:pPr>
            <w:del w:id="4668" w:author="Author">
              <w:r w:rsidRPr="007D6867" w:rsidDel="006411E8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A5C7B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669" w:author="Author"/>
              </w:rPr>
            </w:pPr>
            <w:del w:id="467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EC7A5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671" w:author="Author"/>
              </w:rPr>
            </w:pPr>
            <w:del w:id="4672" w:author="Author">
              <w:r w:rsidRPr="007D6867" w:rsidDel="006411E8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1E764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673" w:author="Author"/>
              </w:rPr>
            </w:pPr>
            <w:del w:id="467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AB983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675" w:author="Author"/>
              </w:rPr>
            </w:pPr>
            <w:del w:id="4676" w:author="Author">
              <w:r w:rsidRPr="007D6867" w:rsidDel="006411E8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FB78E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677" w:author="Author"/>
              </w:rPr>
            </w:pPr>
            <w:del w:id="467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59361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679" w:author="Author"/>
              </w:rPr>
            </w:pPr>
            <w:del w:id="4680" w:author="Author">
              <w:r w:rsidRPr="007D6867" w:rsidDel="006411E8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7CEED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681" w:author="Author"/>
              </w:rPr>
            </w:pPr>
            <w:del w:id="468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A46D51" w:rsidRPr="007D6867" w:rsidDel="006411E8" w14:paraId="01CAE4E6" w14:textId="77777777" w:rsidTr="00397D9A">
        <w:trPr>
          <w:cantSplit/>
          <w:trHeight w:val="190"/>
          <w:del w:id="46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2AFD5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6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64B3A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4685" w:author="Author"/>
              </w:rPr>
            </w:pPr>
            <w:del w:id="4686" w:author="Author">
              <w:r w:rsidRPr="007D6867" w:rsidDel="006411E8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0A84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687" w:author="Author"/>
              </w:rPr>
            </w:pPr>
            <w:del w:id="4688" w:author="Author">
              <w:r w:rsidRPr="007D6867" w:rsidDel="006411E8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041B61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68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9B60E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690" w:author="Author"/>
              </w:rPr>
            </w:pPr>
            <w:del w:id="469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E18A1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69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7C285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693" w:author="Author"/>
              </w:rPr>
            </w:pPr>
            <w:del w:id="469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23849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6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A2748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696" w:author="Author"/>
              </w:rPr>
            </w:pPr>
            <w:del w:id="469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5DAA40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6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59241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699" w:author="Author"/>
              </w:rPr>
            </w:pPr>
            <w:del w:id="470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A46D51" w:rsidRPr="007D6867" w:rsidDel="006411E8" w14:paraId="672A66B7" w14:textId="77777777" w:rsidTr="00397D9A">
        <w:trPr>
          <w:cantSplit/>
          <w:trHeight w:val="190"/>
          <w:del w:id="47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BBEAC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B8A80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4703" w:author="Author"/>
              </w:rPr>
            </w:pPr>
            <w:del w:id="4704" w:author="Author">
              <w:r w:rsidRPr="007D6867" w:rsidDel="006411E8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D1AA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05" w:author="Author"/>
              </w:rPr>
            </w:pPr>
            <w:del w:id="4706" w:author="Author">
              <w:r w:rsidRPr="007D6867" w:rsidDel="006411E8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A5584F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70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39931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08" w:author="Author"/>
              </w:rPr>
            </w:pPr>
            <w:del w:id="470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2185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CD6CC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1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D3767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11" w:author="Author"/>
              </w:rPr>
            </w:pPr>
            <w:del w:id="471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75BC4E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7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C5D1D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14" w:author="Author"/>
              </w:rPr>
            </w:pPr>
            <w:del w:id="471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0F958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7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E7F18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17" w:author="Author"/>
              </w:rPr>
            </w:pPr>
            <w:del w:id="471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A46D51" w:rsidRPr="007D6867" w:rsidDel="006411E8" w14:paraId="1B96BEB1" w14:textId="77777777" w:rsidTr="00397D9A">
        <w:trPr>
          <w:cantSplit/>
          <w:trHeight w:val="190"/>
          <w:del w:id="47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B3790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72017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4721" w:author="Author"/>
              </w:rPr>
            </w:pPr>
            <w:del w:id="4722" w:author="Author">
              <w:r w:rsidRPr="007D6867" w:rsidDel="006411E8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6F9A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23" w:author="Author"/>
              </w:rPr>
            </w:pPr>
            <w:del w:id="4724" w:author="Author">
              <w:r w:rsidRPr="007D6867" w:rsidDel="006411E8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35748E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72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C55E7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26" w:author="Author"/>
              </w:rPr>
            </w:pPr>
            <w:del w:id="472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C54D2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2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2D8FD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29" w:author="Author"/>
              </w:rPr>
            </w:pPr>
            <w:del w:id="473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F2CC5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7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96252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32" w:author="Author"/>
              </w:rPr>
            </w:pPr>
            <w:del w:id="473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1B690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7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99567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35" w:author="Author"/>
              </w:rPr>
            </w:pPr>
            <w:del w:id="473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A46D51" w:rsidRPr="007D6867" w:rsidDel="006411E8" w14:paraId="30FAFB6E" w14:textId="77777777" w:rsidTr="00397D9A">
        <w:trPr>
          <w:cantSplit/>
          <w:trHeight w:val="190"/>
          <w:del w:id="47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1E4D4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6EFB1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4739" w:author="Author"/>
              </w:rPr>
            </w:pPr>
            <w:del w:id="4740" w:author="Author">
              <w:r w:rsidRPr="007D6867" w:rsidDel="006411E8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5FF7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41" w:author="Author"/>
              </w:rPr>
            </w:pPr>
            <w:del w:id="4742" w:author="Author">
              <w:r w:rsidRPr="007D6867" w:rsidDel="006411E8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45627C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74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E004B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44" w:author="Author"/>
              </w:rPr>
            </w:pPr>
            <w:del w:id="474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22355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4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64293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47" w:author="Author"/>
              </w:rPr>
            </w:pPr>
            <w:del w:id="474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8DCCB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7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F3747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50" w:author="Author"/>
              </w:rPr>
            </w:pPr>
            <w:del w:id="475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C8C611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7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6327D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53" w:author="Author"/>
              </w:rPr>
            </w:pPr>
            <w:del w:id="475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A46D51" w:rsidRPr="007D6867" w:rsidDel="006411E8" w14:paraId="5B0A3E12" w14:textId="77777777" w:rsidTr="00397D9A">
        <w:trPr>
          <w:cantSplit/>
          <w:trHeight w:val="190"/>
          <w:del w:id="47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8C6C8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C3F0C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4757" w:author="Author"/>
              </w:rPr>
            </w:pPr>
            <w:del w:id="4758" w:author="Author">
              <w:r w:rsidRPr="007D6867" w:rsidDel="006411E8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B9E8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59" w:author="Author"/>
              </w:rPr>
            </w:pPr>
            <w:del w:id="4760" w:author="Author">
              <w:r w:rsidRPr="007D6867" w:rsidDel="006411E8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7E765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76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8ECFC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62" w:author="Author"/>
              </w:rPr>
            </w:pPr>
            <w:del w:id="476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C50B6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6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529A8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65" w:author="Author"/>
              </w:rPr>
            </w:pPr>
            <w:del w:id="476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FDE98E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7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F5CA4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68" w:author="Author"/>
              </w:rPr>
            </w:pPr>
            <w:del w:id="476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5CAEAD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7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A5E9E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71" w:author="Author"/>
              </w:rPr>
            </w:pPr>
            <w:del w:id="477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A46D51" w:rsidRPr="007D6867" w:rsidDel="006411E8" w14:paraId="2DF24D50" w14:textId="77777777" w:rsidTr="00397D9A">
        <w:trPr>
          <w:cantSplit/>
          <w:trHeight w:val="190"/>
          <w:del w:id="47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FC108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20826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4775" w:author="Author"/>
              </w:rPr>
            </w:pPr>
            <w:del w:id="4776" w:author="Author">
              <w:r w:rsidRPr="007D6867" w:rsidDel="006411E8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F40C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77" w:author="Author"/>
              </w:rPr>
            </w:pPr>
            <w:del w:id="4778" w:author="Author">
              <w:r w:rsidRPr="007D6867" w:rsidDel="006411E8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F48A6D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77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6F4EA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80" w:author="Author"/>
              </w:rPr>
            </w:pPr>
            <w:del w:id="478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29AC2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8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BDDFD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83" w:author="Author"/>
              </w:rPr>
            </w:pPr>
            <w:del w:id="478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41BB4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7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BABA7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86" w:author="Author"/>
              </w:rPr>
            </w:pPr>
            <w:del w:id="478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90EE2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7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0D368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89" w:author="Author"/>
              </w:rPr>
            </w:pPr>
            <w:del w:id="479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A46D51" w:rsidRPr="007D6867" w:rsidDel="006411E8" w14:paraId="5F2ACDB9" w14:textId="77777777" w:rsidTr="00397D9A">
        <w:trPr>
          <w:cantSplit/>
          <w:trHeight w:val="190"/>
          <w:del w:id="47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8CAF3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B5AFB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4793" w:author="Author"/>
              </w:rPr>
            </w:pPr>
            <w:del w:id="4794" w:author="Author">
              <w:r w:rsidRPr="007D6867" w:rsidDel="006411E8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DFBE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95" w:author="Author"/>
              </w:rPr>
            </w:pPr>
            <w:del w:id="4796" w:author="Author">
              <w:r w:rsidRPr="007D6867" w:rsidDel="006411E8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C62AB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79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612E6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798" w:author="Author"/>
              </w:rPr>
            </w:pPr>
            <w:del w:id="479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3E1EA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0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2AC27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01" w:author="Author"/>
              </w:rPr>
            </w:pPr>
            <w:del w:id="480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7301F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8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1EECB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04" w:author="Author"/>
              </w:rPr>
            </w:pPr>
            <w:del w:id="480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6C2B1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8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BD8F3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07" w:author="Author"/>
              </w:rPr>
            </w:pPr>
            <w:del w:id="480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A46D51" w:rsidRPr="007D6867" w:rsidDel="006411E8" w14:paraId="50B4EE3D" w14:textId="77777777" w:rsidTr="00397D9A">
        <w:trPr>
          <w:cantSplit/>
          <w:trHeight w:val="190"/>
          <w:del w:id="48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230F4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D9478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4811" w:author="Author"/>
              </w:rPr>
            </w:pPr>
            <w:del w:id="4812" w:author="Author">
              <w:r w:rsidRPr="007D6867" w:rsidDel="006411E8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5A79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13" w:author="Author"/>
              </w:rPr>
            </w:pPr>
            <w:del w:id="4814" w:author="Author">
              <w:r w:rsidRPr="007D6867" w:rsidDel="006411E8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FB508D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81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4E255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16" w:author="Author"/>
              </w:rPr>
            </w:pPr>
            <w:del w:id="481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FC293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1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C6FBC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19" w:author="Author"/>
              </w:rPr>
            </w:pPr>
            <w:del w:id="482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B6BDDE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8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9EB1C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22" w:author="Author"/>
              </w:rPr>
            </w:pPr>
            <w:del w:id="482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163D9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8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4582B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25" w:author="Author"/>
              </w:rPr>
            </w:pPr>
            <w:del w:id="482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A46D51" w:rsidRPr="007D6867" w:rsidDel="006411E8" w14:paraId="16AD48ED" w14:textId="77777777" w:rsidTr="00397D9A">
        <w:trPr>
          <w:cantSplit/>
          <w:trHeight w:val="190"/>
          <w:del w:id="48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247DB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8A4DC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4829" w:author="Author"/>
              </w:rPr>
            </w:pPr>
            <w:del w:id="4830" w:author="Author">
              <w:r w:rsidRPr="007D6867" w:rsidDel="006411E8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966A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31" w:author="Author"/>
              </w:rPr>
            </w:pPr>
            <w:del w:id="4832" w:author="Author">
              <w:r w:rsidRPr="007D6867" w:rsidDel="006411E8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4439F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83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7060D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34" w:author="Author"/>
              </w:rPr>
            </w:pPr>
            <w:del w:id="483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2688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3F129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3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B8DB1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37" w:author="Author"/>
              </w:rPr>
            </w:pPr>
            <w:del w:id="483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91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BA9A1D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8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B7156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40" w:author="Author"/>
              </w:rPr>
            </w:pPr>
            <w:del w:id="484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BC626A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8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18421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43" w:author="Author"/>
              </w:rPr>
            </w:pPr>
            <w:del w:id="484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A46D51" w:rsidRPr="007D6867" w:rsidDel="006411E8" w14:paraId="7AE622CA" w14:textId="77777777" w:rsidTr="00397D9A">
        <w:trPr>
          <w:cantSplit/>
          <w:trHeight w:val="190"/>
          <w:del w:id="48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D35F4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ADC98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4847" w:author="Author"/>
              </w:rPr>
            </w:pPr>
            <w:del w:id="4848" w:author="Author">
              <w:r w:rsidRPr="007D6867" w:rsidDel="006411E8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D76B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49" w:author="Author"/>
              </w:rPr>
            </w:pPr>
            <w:del w:id="4850" w:author="Author">
              <w:r w:rsidRPr="007D6867" w:rsidDel="006411E8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F0B0A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85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B61D3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52" w:author="Author"/>
              </w:rPr>
            </w:pPr>
            <w:del w:id="485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8C587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5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2ACCF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55" w:author="Author"/>
              </w:rPr>
            </w:pPr>
            <w:del w:id="485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06ADC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8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4550B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58" w:author="Author"/>
              </w:rPr>
            </w:pPr>
            <w:del w:id="485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35158D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8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88A31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61" w:author="Author"/>
              </w:rPr>
            </w:pPr>
            <w:del w:id="486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A46D51" w:rsidRPr="007D6867" w:rsidDel="006411E8" w14:paraId="23EDE33E" w14:textId="77777777" w:rsidTr="00397D9A">
        <w:trPr>
          <w:cantSplit/>
          <w:trHeight w:val="190"/>
          <w:del w:id="48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D1935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F843F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4865" w:author="Author"/>
              </w:rPr>
            </w:pPr>
            <w:del w:id="4866" w:author="Author">
              <w:r w:rsidRPr="007D6867" w:rsidDel="006411E8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12B7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67" w:author="Author"/>
              </w:rPr>
            </w:pPr>
            <w:del w:id="4868" w:author="Author">
              <w:r w:rsidRPr="007D6867" w:rsidDel="006411E8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FD787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86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03D11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70" w:author="Author"/>
              </w:rPr>
            </w:pPr>
            <w:del w:id="487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2185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7920F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7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F38E9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73" w:author="Author"/>
              </w:rPr>
            </w:pPr>
            <w:del w:id="487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B2C473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8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27381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76" w:author="Author"/>
              </w:rPr>
            </w:pPr>
            <w:del w:id="487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9F625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8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8C358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79" w:author="Author"/>
              </w:rPr>
            </w:pPr>
            <w:del w:id="488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A46D51" w:rsidRPr="007D6867" w:rsidDel="006411E8" w14:paraId="701E4E13" w14:textId="77777777" w:rsidTr="00397D9A">
        <w:trPr>
          <w:cantSplit/>
          <w:trHeight w:val="190"/>
          <w:del w:id="48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3396A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6F89A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4883" w:author="Author"/>
              </w:rPr>
            </w:pPr>
            <w:del w:id="4884" w:author="Author">
              <w:r w:rsidRPr="007D6867" w:rsidDel="006411E8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C22D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85" w:author="Author"/>
              </w:rPr>
            </w:pPr>
            <w:del w:id="4886" w:author="Author">
              <w:r w:rsidRPr="007D6867" w:rsidDel="006411E8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720F9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88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CCDA2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88" w:author="Author"/>
              </w:rPr>
            </w:pPr>
            <w:del w:id="488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D9591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9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3BA22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91" w:author="Author"/>
              </w:rPr>
            </w:pPr>
            <w:del w:id="489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C92B2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8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8967B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94" w:author="Author"/>
              </w:rPr>
            </w:pPr>
            <w:del w:id="489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5C843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8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48F65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897" w:author="Author"/>
              </w:rPr>
            </w:pPr>
            <w:del w:id="489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A46D51" w:rsidRPr="007D6867" w:rsidDel="006411E8" w14:paraId="5DDC9237" w14:textId="77777777" w:rsidTr="00397D9A">
        <w:trPr>
          <w:cantSplit/>
          <w:trHeight w:val="190"/>
          <w:del w:id="48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A6282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E9CA8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4901" w:author="Author"/>
              </w:rPr>
            </w:pPr>
            <w:del w:id="4902" w:author="Author">
              <w:r w:rsidRPr="007D6867" w:rsidDel="006411E8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CBFF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03" w:author="Author"/>
              </w:rPr>
            </w:pPr>
            <w:del w:id="4904" w:author="Author">
              <w:r w:rsidRPr="007D6867" w:rsidDel="006411E8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4DF00E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90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FF03D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06" w:author="Author"/>
              </w:rPr>
            </w:pPr>
            <w:del w:id="490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42C57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0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9D495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09" w:author="Author"/>
              </w:rPr>
            </w:pPr>
            <w:del w:id="491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13198C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9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C7D74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12" w:author="Author"/>
              </w:rPr>
            </w:pPr>
            <w:del w:id="491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9A298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9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37705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15" w:author="Author"/>
              </w:rPr>
            </w:pPr>
            <w:del w:id="491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A46D51" w:rsidRPr="007D6867" w:rsidDel="006411E8" w14:paraId="48E6F773" w14:textId="77777777" w:rsidTr="00397D9A">
        <w:trPr>
          <w:cantSplit/>
          <w:trHeight w:val="190"/>
          <w:del w:id="49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E22A0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478BD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4919" w:author="Author"/>
              </w:rPr>
            </w:pPr>
            <w:del w:id="4920" w:author="Author">
              <w:r w:rsidRPr="007D6867" w:rsidDel="006411E8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8A4B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21" w:author="Author"/>
              </w:rPr>
            </w:pPr>
            <w:del w:id="4922" w:author="Author">
              <w:r w:rsidRPr="007D6867" w:rsidDel="006411E8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E46B01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92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E9F3E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24" w:author="Author"/>
              </w:rPr>
            </w:pPr>
            <w:del w:id="492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3DFBDE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92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F45A8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27" w:author="Author"/>
              </w:rPr>
            </w:pPr>
            <w:del w:id="492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41AF9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9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F9A5F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30" w:author="Author"/>
              </w:rPr>
            </w:pPr>
            <w:del w:id="493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61EA53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9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673EF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33" w:author="Author"/>
              </w:rPr>
            </w:pPr>
            <w:del w:id="493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A46D51" w:rsidRPr="007D6867" w:rsidDel="006411E8" w14:paraId="4B765D4E" w14:textId="77777777" w:rsidTr="00397D9A">
        <w:trPr>
          <w:cantSplit/>
          <w:trHeight w:val="190"/>
          <w:del w:id="49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AFC45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BA447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4937" w:author="Author"/>
              </w:rPr>
            </w:pPr>
            <w:del w:id="4938" w:author="Author">
              <w:r w:rsidRPr="007D6867" w:rsidDel="006411E8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A28D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39" w:author="Author"/>
              </w:rPr>
            </w:pPr>
            <w:del w:id="4940" w:author="Author">
              <w:r w:rsidRPr="007D6867" w:rsidDel="006411E8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EE5D82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94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86190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42" w:author="Author"/>
              </w:rPr>
            </w:pPr>
            <w:del w:id="494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7BAC8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94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95FE9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45" w:author="Author"/>
              </w:rPr>
            </w:pPr>
            <w:del w:id="494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55FC3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9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B9BDB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48" w:author="Author"/>
              </w:rPr>
            </w:pPr>
            <w:del w:id="494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B1143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9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616BE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51" w:author="Author"/>
              </w:rPr>
            </w:pPr>
            <w:del w:id="495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A46D51" w:rsidRPr="007D6867" w:rsidDel="006411E8" w14:paraId="4DDBFE3E" w14:textId="77777777" w:rsidTr="00397D9A">
        <w:trPr>
          <w:cantSplit/>
          <w:trHeight w:val="190"/>
          <w:del w:id="49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E65CF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A4615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4955" w:author="Author"/>
              </w:rPr>
            </w:pPr>
            <w:del w:id="4956" w:author="Author">
              <w:r w:rsidRPr="007D6867" w:rsidDel="006411E8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F43E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57" w:author="Author"/>
              </w:rPr>
            </w:pPr>
            <w:del w:id="4958" w:author="Author">
              <w:r w:rsidRPr="007D6867" w:rsidDel="006411E8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CC0E0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95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4386C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60" w:author="Author"/>
              </w:rPr>
            </w:pPr>
            <w:del w:id="496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963E6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96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E50BE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63" w:author="Author"/>
              </w:rPr>
            </w:pPr>
            <w:del w:id="496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05600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9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41A33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66" w:author="Author"/>
              </w:rPr>
            </w:pPr>
            <w:del w:id="496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204BED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9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0DC21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69" w:author="Author"/>
              </w:rPr>
            </w:pPr>
            <w:del w:id="497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A46D51" w:rsidRPr="007D6867" w:rsidDel="006411E8" w14:paraId="7B4861F4" w14:textId="77777777" w:rsidTr="00397D9A">
        <w:trPr>
          <w:cantSplit/>
          <w:trHeight w:val="190"/>
          <w:del w:id="49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B55D2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45A38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4973" w:author="Author"/>
              </w:rPr>
            </w:pPr>
            <w:del w:id="4974" w:author="Author">
              <w:r w:rsidRPr="007D6867" w:rsidDel="006411E8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5EC2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75" w:author="Author"/>
              </w:rPr>
            </w:pPr>
            <w:del w:id="4976" w:author="Author">
              <w:r w:rsidRPr="007D6867" w:rsidDel="006411E8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00D3BC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97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C77EA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78" w:author="Author"/>
              </w:rPr>
            </w:pPr>
            <w:del w:id="497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2241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53B992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98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02E02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81" w:author="Author"/>
              </w:rPr>
            </w:pPr>
            <w:del w:id="498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5DB792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9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58247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84" w:author="Author"/>
              </w:rPr>
            </w:pPr>
            <w:del w:id="498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7CE86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9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ED00E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87" w:author="Author"/>
              </w:rPr>
            </w:pPr>
            <w:del w:id="498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286</w:delText>
              </w:r>
            </w:del>
          </w:p>
        </w:tc>
      </w:tr>
      <w:tr w:rsidR="00A46D51" w:rsidRPr="007D6867" w:rsidDel="006411E8" w14:paraId="6B17D82C" w14:textId="77777777" w:rsidTr="00397D9A">
        <w:trPr>
          <w:cantSplit/>
          <w:trHeight w:val="190"/>
          <w:del w:id="49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E2BBC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A8C72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4991" w:author="Author"/>
              </w:rPr>
            </w:pPr>
            <w:del w:id="4992" w:author="Author">
              <w:r w:rsidRPr="007D6867" w:rsidDel="006411E8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AD26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93" w:author="Author"/>
              </w:rPr>
            </w:pPr>
            <w:del w:id="4994" w:author="Author">
              <w:r w:rsidRPr="007D6867" w:rsidDel="006411E8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65622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99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732B4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96" w:author="Author"/>
              </w:rPr>
            </w:pPr>
            <w:del w:id="499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4F92E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499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C3F239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4999" w:author="Author"/>
              </w:rPr>
            </w:pPr>
            <w:del w:id="500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305F0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0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BA861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02" w:author="Author"/>
              </w:rPr>
            </w:pPr>
            <w:del w:id="500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B694BE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0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7510F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05" w:author="Author"/>
              </w:rPr>
            </w:pPr>
            <w:del w:id="500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236</w:delText>
              </w:r>
            </w:del>
          </w:p>
        </w:tc>
      </w:tr>
      <w:tr w:rsidR="00A46D51" w:rsidRPr="007D6867" w:rsidDel="006411E8" w14:paraId="2CF71E32" w14:textId="77777777" w:rsidTr="00397D9A">
        <w:trPr>
          <w:cantSplit/>
          <w:trHeight w:val="190"/>
          <w:del w:id="50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CCFC09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D960D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009" w:author="Author"/>
              </w:rPr>
            </w:pPr>
            <w:del w:id="5010" w:author="Author">
              <w:r w:rsidRPr="007D6867" w:rsidDel="006411E8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22DB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11" w:author="Author"/>
              </w:rPr>
            </w:pPr>
            <w:del w:id="5012" w:author="Author">
              <w:r w:rsidRPr="007D6867" w:rsidDel="006411E8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C099C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01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D8281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14" w:author="Author"/>
              </w:rPr>
            </w:pPr>
            <w:del w:id="501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87723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01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35A31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17" w:author="Author"/>
              </w:rPr>
            </w:pPr>
            <w:del w:id="501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BE6D9E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0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800C1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20" w:author="Author"/>
              </w:rPr>
            </w:pPr>
            <w:del w:id="502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5C589E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0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C0A14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23" w:author="Author"/>
              </w:rPr>
            </w:pPr>
            <w:del w:id="502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236</w:delText>
              </w:r>
            </w:del>
          </w:p>
        </w:tc>
      </w:tr>
      <w:tr w:rsidR="00A46D51" w:rsidRPr="007D6867" w:rsidDel="006411E8" w14:paraId="15808819" w14:textId="77777777" w:rsidTr="00397D9A">
        <w:trPr>
          <w:cantSplit/>
          <w:trHeight w:val="190"/>
          <w:del w:id="50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4E270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B05BE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027" w:author="Author"/>
              </w:rPr>
            </w:pPr>
            <w:del w:id="5028" w:author="Author">
              <w:r w:rsidRPr="007D6867" w:rsidDel="006411E8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7FC3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29" w:author="Author"/>
              </w:rPr>
            </w:pPr>
            <w:del w:id="5030" w:author="Author">
              <w:r w:rsidRPr="007D6867" w:rsidDel="006411E8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740B5F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03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E50E3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32" w:author="Author"/>
              </w:rPr>
            </w:pPr>
            <w:del w:id="503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5FDBA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03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7A76E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35" w:author="Author"/>
              </w:rPr>
            </w:pPr>
            <w:del w:id="503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31331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0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82071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38" w:author="Author"/>
              </w:rPr>
            </w:pPr>
            <w:del w:id="503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57FD3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0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99EF5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41" w:author="Author"/>
              </w:rPr>
            </w:pPr>
            <w:del w:id="504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A46D51" w:rsidRPr="007D6867" w:rsidDel="006411E8" w14:paraId="4014C431" w14:textId="77777777" w:rsidTr="00397D9A">
        <w:trPr>
          <w:cantSplit/>
          <w:trHeight w:val="190"/>
          <w:del w:id="50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F1DB4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73055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045" w:author="Author"/>
              </w:rPr>
            </w:pPr>
            <w:del w:id="5046" w:author="Author">
              <w:r w:rsidRPr="007D6867" w:rsidDel="006411E8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5DD0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47" w:author="Author"/>
              </w:rPr>
            </w:pPr>
            <w:del w:id="5048" w:author="Author">
              <w:r w:rsidRPr="007D6867" w:rsidDel="006411E8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7E5A6C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04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5FB02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50" w:author="Author"/>
              </w:rPr>
            </w:pPr>
            <w:del w:id="505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4EC7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05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2011C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53" w:author="Author"/>
              </w:rPr>
            </w:pPr>
            <w:del w:id="505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55FD5F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0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E5DA5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56" w:author="Author"/>
              </w:rPr>
            </w:pPr>
            <w:del w:id="505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F5F141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0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35268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59" w:author="Author"/>
              </w:rPr>
            </w:pPr>
            <w:del w:id="506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A46D51" w:rsidRPr="007D6867" w:rsidDel="006411E8" w14:paraId="5AF3869E" w14:textId="77777777" w:rsidTr="00397D9A">
        <w:trPr>
          <w:cantSplit/>
          <w:trHeight w:val="190"/>
          <w:del w:id="50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B764E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6578B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063" w:author="Author"/>
              </w:rPr>
            </w:pPr>
            <w:del w:id="5064" w:author="Author">
              <w:r w:rsidRPr="007D6867" w:rsidDel="006411E8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94BB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65" w:author="Author"/>
              </w:rPr>
            </w:pPr>
            <w:del w:id="5066" w:author="Author">
              <w:r w:rsidRPr="007D6867" w:rsidDel="006411E8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5B35C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06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2ADC0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68" w:author="Author"/>
              </w:rPr>
            </w:pPr>
            <w:del w:id="506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48A082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07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42877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71" w:author="Author"/>
              </w:rPr>
            </w:pPr>
            <w:del w:id="507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54FF0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0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C8C55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74" w:author="Author"/>
              </w:rPr>
            </w:pPr>
            <w:del w:id="507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46DEE3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0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E18D39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77" w:author="Author"/>
              </w:rPr>
            </w:pPr>
            <w:del w:id="507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A46D51" w:rsidRPr="007D6867" w:rsidDel="006411E8" w14:paraId="563926AF" w14:textId="77777777" w:rsidTr="00397D9A">
        <w:trPr>
          <w:cantSplit/>
          <w:trHeight w:val="190"/>
          <w:del w:id="50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803D1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50942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081" w:author="Author"/>
              </w:rPr>
            </w:pPr>
            <w:del w:id="5082" w:author="Author">
              <w:r w:rsidRPr="007D6867" w:rsidDel="006411E8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0D149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83" w:author="Author"/>
              </w:rPr>
            </w:pPr>
            <w:del w:id="5084" w:author="Author">
              <w:r w:rsidRPr="007D6867" w:rsidDel="006411E8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D9D31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08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83A63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86" w:author="Author"/>
              </w:rPr>
            </w:pPr>
            <w:del w:id="508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8D7BA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08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CD9B6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89" w:author="Author"/>
              </w:rPr>
            </w:pPr>
            <w:del w:id="509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D04B5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0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E6F8A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92" w:author="Author"/>
              </w:rPr>
            </w:pPr>
            <w:del w:id="509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DD4940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0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4FF36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95" w:author="Author"/>
              </w:rPr>
            </w:pPr>
            <w:del w:id="509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236</w:delText>
              </w:r>
            </w:del>
          </w:p>
        </w:tc>
      </w:tr>
      <w:tr w:rsidR="00A46D51" w:rsidRPr="007D6867" w:rsidDel="006411E8" w14:paraId="50261D55" w14:textId="77777777" w:rsidTr="00397D9A">
        <w:trPr>
          <w:cantSplit/>
          <w:trHeight w:val="190"/>
          <w:del w:id="50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8DDBD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0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8BAC1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099" w:author="Author"/>
              </w:rPr>
            </w:pPr>
            <w:del w:id="5100" w:author="Author">
              <w:r w:rsidRPr="007D6867" w:rsidDel="006411E8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12F3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01" w:author="Author"/>
              </w:rPr>
            </w:pPr>
            <w:del w:id="5102" w:author="Author">
              <w:r w:rsidRPr="007D6867" w:rsidDel="006411E8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5C43AC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10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9CD1E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04" w:author="Author"/>
              </w:rPr>
            </w:pPr>
            <w:del w:id="510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2E9D5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10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579C9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07" w:author="Author"/>
              </w:rPr>
            </w:pPr>
            <w:del w:id="510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1F9331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1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5E911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10" w:author="Author"/>
              </w:rPr>
            </w:pPr>
            <w:del w:id="511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F058B3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1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8799D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13" w:author="Author"/>
              </w:rPr>
            </w:pPr>
            <w:del w:id="511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A46D51" w:rsidRPr="007D6867" w:rsidDel="006411E8" w14:paraId="76A7AEFF" w14:textId="77777777" w:rsidTr="00397D9A">
        <w:trPr>
          <w:cantSplit/>
          <w:trHeight w:val="190"/>
          <w:del w:id="51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40174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8D620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117" w:author="Author"/>
              </w:rPr>
            </w:pPr>
            <w:del w:id="5118" w:author="Author">
              <w:r w:rsidRPr="007D6867" w:rsidDel="006411E8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B8EB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19" w:author="Author"/>
              </w:rPr>
            </w:pPr>
            <w:del w:id="5120" w:author="Author">
              <w:r w:rsidRPr="007D6867" w:rsidDel="006411E8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2E334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12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722B3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22" w:author="Author"/>
              </w:rPr>
            </w:pPr>
            <w:del w:id="512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F0E9EC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12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4ACFD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25" w:author="Author"/>
              </w:rPr>
            </w:pPr>
            <w:del w:id="512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141B0F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1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5EF1E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28" w:author="Author"/>
              </w:rPr>
            </w:pPr>
            <w:del w:id="512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722001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1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4282F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31" w:author="Author"/>
              </w:rPr>
            </w:pPr>
            <w:del w:id="513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A46D51" w:rsidRPr="007D6867" w:rsidDel="006411E8" w14:paraId="5DD03506" w14:textId="77777777" w:rsidTr="00397D9A">
        <w:trPr>
          <w:cantSplit/>
          <w:trHeight w:val="190"/>
          <w:del w:id="51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F16859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CCD9C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135" w:author="Author"/>
              </w:rPr>
            </w:pPr>
            <w:del w:id="5136" w:author="Author">
              <w:r w:rsidRPr="007D6867" w:rsidDel="006411E8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8CB1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37" w:author="Author"/>
              </w:rPr>
            </w:pPr>
            <w:del w:id="5138" w:author="Author">
              <w:r w:rsidRPr="007D6867" w:rsidDel="006411E8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84F18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13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32814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40" w:author="Author"/>
              </w:rPr>
            </w:pPr>
            <w:del w:id="514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96D07E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14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C95F1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43" w:author="Author"/>
              </w:rPr>
            </w:pPr>
            <w:del w:id="514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51F61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1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5A5FB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46" w:author="Author"/>
              </w:rPr>
            </w:pPr>
            <w:del w:id="514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16D26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1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91F0D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49" w:author="Author"/>
              </w:rPr>
            </w:pPr>
            <w:del w:id="515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A46D51" w:rsidRPr="007D6867" w:rsidDel="006411E8" w14:paraId="0BBD5037" w14:textId="77777777" w:rsidTr="00397D9A">
        <w:trPr>
          <w:cantSplit/>
          <w:trHeight w:val="190"/>
          <w:del w:id="51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8F22B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4744A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153" w:author="Author"/>
              </w:rPr>
            </w:pPr>
            <w:del w:id="5154" w:author="Author">
              <w:r w:rsidRPr="007D6867" w:rsidDel="006411E8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E2D9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55" w:author="Author"/>
              </w:rPr>
            </w:pPr>
            <w:del w:id="5156" w:author="Author">
              <w:r w:rsidRPr="007D6867" w:rsidDel="006411E8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0823F1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15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57BAD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58" w:author="Author"/>
              </w:rPr>
            </w:pPr>
            <w:del w:id="515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A72E8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16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B0F73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61" w:author="Author"/>
              </w:rPr>
            </w:pPr>
            <w:del w:id="516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09C54A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1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E2717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64" w:author="Author"/>
              </w:rPr>
            </w:pPr>
            <w:del w:id="516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27A3F0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1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C939D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67" w:author="Author"/>
              </w:rPr>
            </w:pPr>
            <w:del w:id="516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A46D51" w:rsidRPr="007D6867" w:rsidDel="006411E8" w14:paraId="11ABD987" w14:textId="77777777" w:rsidTr="00397D9A">
        <w:trPr>
          <w:cantSplit/>
          <w:trHeight w:val="190"/>
          <w:del w:id="51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BB16A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13294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171" w:author="Author"/>
              </w:rPr>
            </w:pPr>
            <w:del w:id="5172" w:author="Author">
              <w:r w:rsidRPr="007D6867" w:rsidDel="006411E8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E21D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73" w:author="Author"/>
              </w:rPr>
            </w:pPr>
            <w:del w:id="5174" w:author="Author">
              <w:r w:rsidRPr="007D6867" w:rsidDel="006411E8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C6342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17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CB1189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76" w:author="Author"/>
              </w:rPr>
            </w:pPr>
            <w:del w:id="517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2688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6C810C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17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9F7FC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79" w:author="Author"/>
              </w:rPr>
            </w:pPr>
            <w:del w:id="518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91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F4D32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1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552FF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82" w:author="Author"/>
              </w:rPr>
            </w:pPr>
            <w:del w:id="518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1D3A4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1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513D5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85" w:author="Author"/>
              </w:rPr>
            </w:pPr>
            <w:del w:id="518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A46D51" w:rsidRPr="007D6867" w:rsidDel="006411E8" w14:paraId="7F5A605D" w14:textId="77777777" w:rsidTr="00397D9A">
        <w:trPr>
          <w:cantSplit/>
          <w:trHeight w:val="190"/>
          <w:del w:id="51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C4C12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9B20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189" w:author="Author"/>
              </w:rPr>
            </w:pPr>
            <w:del w:id="5190" w:author="Author">
              <w:r w:rsidRPr="007D6867" w:rsidDel="006411E8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904C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91" w:author="Author"/>
              </w:rPr>
            </w:pPr>
            <w:del w:id="5192" w:author="Author">
              <w:r w:rsidRPr="007D6867" w:rsidDel="006411E8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D9EEC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19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AA655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94" w:author="Author"/>
              </w:rPr>
            </w:pPr>
            <w:del w:id="519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FEB00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19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B37B7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197" w:author="Author"/>
              </w:rPr>
            </w:pPr>
            <w:del w:id="519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957C2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1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C87C7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00" w:author="Author"/>
              </w:rPr>
            </w:pPr>
            <w:del w:id="520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5AF58E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2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8B481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03" w:author="Author"/>
              </w:rPr>
            </w:pPr>
            <w:del w:id="520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A46D51" w:rsidRPr="007D6867" w:rsidDel="006411E8" w14:paraId="4FE896F0" w14:textId="77777777" w:rsidTr="00397D9A">
        <w:trPr>
          <w:cantSplit/>
          <w:trHeight w:val="190"/>
          <w:del w:id="52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2FDC3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F79A7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207" w:author="Author"/>
              </w:rPr>
            </w:pPr>
            <w:del w:id="5208" w:author="Author">
              <w:r w:rsidRPr="007D6867" w:rsidDel="006411E8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ACF6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09" w:author="Author"/>
              </w:rPr>
            </w:pPr>
            <w:del w:id="5210" w:author="Author">
              <w:r w:rsidRPr="007D6867" w:rsidDel="006411E8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44D85F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21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2DA8E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12" w:author="Author"/>
              </w:rPr>
            </w:pPr>
            <w:del w:id="521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B4769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21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3630D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15" w:author="Author"/>
              </w:rPr>
            </w:pPr>
            <w:del w:id="521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FC3B3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2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786CA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18" w:author="Author"/>
              </w:rPr>
            </w:pPr>
            <w:del w:id="521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EDC51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2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AF15E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21" w:author="Author"/>
              </w:rPr>
            </w:pPr>
            <w:del w:id="522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A46D51" w:rsidRPr="007D6867" w:rsidDel="006411E8" w14:paraId="50E02EE4" w14:textId="77777777" w:rsidTr="00397D9A">
        <w:trPr>
          <w:cantSplit/>
          <w:trHeight w:val="190"/>
          <w:del w:id="52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F3425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5C713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225" w:author="Author"/>
              </w:rPr>
            </w:pPr>
            <w:del w:id="5226" w:author="Author">
              <w:r w:rsidRPr="007D6867" w:rsidDel="006411E8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2DCD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27" w:author="Author"/>
              </w:rPr>
            </w:pPr>
            <w:del w:id="5228" w:author="Author">
              <w:r w:rsidRPr="007D6867" w:rsidDel="006411E8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0F4C7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22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F5772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30" w:author="Author"/>
              </w:rPr>
            </w:pPr>
            <w:del w:id="523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2241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E7F72C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23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0216B9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33" w:author="Author"/>
              </w:rPr>
            </w:pPr>
            <w:del w:id="523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2E727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2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EA7FC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36" w:author="Author"/>
              </w:rPr>
            </w:pPr>
            <w:del w:id="523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3587E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2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AB9E2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39" w:author="Author"/>
              </w:rPr>
            </w:pPr>
            <w:del w:id="524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286</w:delText>
              </w:r>
            </w:del>
          </w:p>
        </w:tc>
      </w:tr>
      <w:tr w:rsidR="00A46D51" w:rsidRPr="007D6867" w:rsidDel="006411E8" w14:paraId="55AD8C8C" w14:textId="77777777" w:rsidTr="00397D9A">
        <w:trPr>
          <w:cantSplit/>
          <w:trHeight w:val="190"/>
          <w:del w:id="52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73B50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56D7E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243" w:author="Author"/>
              </w:rPr>
            </w:pPr>
            <w:del w:id="5244" w:author="Author">
              <w:r w:rsidRPr="007D6867" w:rsidDel="006411E8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6565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45" w:author="Author"/>
              </w:rPr>
            </w:pPr>
            <w:del w:id="5246" w:author="Author">
              <w:r w:rsidRPr="007D6867" w:rsidDel="006411E8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DAF9B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24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AB68A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48" w:author="Author"/>
              </w:rPr>
            </w:pPr>
            <w:del w:id="524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D9BF5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25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8DE75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51" w:author="Author"/>
              </w:rPr>
            </w:pPr>
            <w:del w:id="525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F19933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2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8F1F3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54" w:author="Author"/>
              </w:rPr>
            </w:pPr>
            <w:del w:id="525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ACFA62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2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0E826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57" w:author="Author"/>
              </w:rPr>
            </w:pPr>
            <w:del w:id="525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A46D51" w:rsidRPr="007D6867" w:rsidDel="006411E8" w14:paraId="4856C1D6" w14:textId="77777777" w:rsidTr="00397D9A">
        <w:trPr>
          <w:cantSplit/>
          <w:trHeight w:val="190"/>
          <w:del w:id="52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F5BC9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1A023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261" w:author="Author"/>
              </w:rPr>
            </w:pPr>
            <w:del w:id="5262" w:author="Author">
              <w:r w:rsidRPr="007D6867" w:rsidDel="006411E8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9351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63" w:author="Author"/>
              </w:rPr>
            </w:pPr>
            <w:del w:id="5264" w:author="Author">
              <w:r w:rsidRPr="007D6867" w:rsidDel="006411E8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F7373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26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0DC36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66" w:author="Author"/>
              </w:rPr>
            </w:pPr>
            <w:del w:id="526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0DDD0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26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E5E9A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69" w:author="Author"/>
              </w:rPr>
            </w:pPr>
            <w:del w:id="527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4192D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2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AB46E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72" w:author="Author"/>
              </w:rPr>
            </w:pPr>
            <w:del w:id="527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CB1190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2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6D836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75" w:author="Author"/>
              </w:rPr>
            </w:pPr>
            <w:del w:id="527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A46D51" w:rsidRPr="007D6867" w:rsidDel="006411E8" w14:paraId="117FB441" w14:textId="77777777" w:rsidTr="00397D9A">
        <w:trPr>
          <w:cantSplit/>
          <w:trHeight w:val="190"/>
          <w:del w:id="52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570A2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D6B15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279" w:author="Author"/>
              </w:rPr>
            </w:pPr>
            <w:del w:id="5280" w:author="Author">
              <w:r w:rsidRPr="007D6867" w:rsidDel="006411E8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1FA9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81" w:author="Author"/>
              </w:rPr>
            </w:pPr>
            <w:del w:id="5282" w:author="Author">
              <w:r w:rsidRPr="007D6867" w:rsidDel="006411E8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A662EA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28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2DADD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84" w:author="Author"/>
              </w:rPr>
            </w:pPr>
            <w:del w:id="528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2688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72A3EA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28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07124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87" w:author="Author"/>
              </w:rPr>
            </w:pPr>
            <w:del w:id="528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91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546E6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2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1C4BF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90" w:author="Author"/>
              </w:rPr>
            </w:pPr>
            <w:del w:id="529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9C42BD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2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B922F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93" w:author="Author"/>
              </w:rPr>
            </w:pPr>
            <w:del w:id="529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A46D51" w:rsidRPr="007D6867" w:rsidDel="006411E8" w14:paraId="793F518B" w14:textId="77777777" w:rsidTr="00397D9A">
        <w:trPr>
          <w:cantSplit/>
          <w:trHeight w:val="190"/>
          <w:del w:id="52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32D68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C4293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297" w:author="Author"/>
              </w:rPr>
            </w:pPr>
            <w:del w:id="5298" w:author="Author">
              <w:r w:rsidRPr="007D6867" w:rsidDel="006411E8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2B2E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299" w:author="Author"/>
              </w:rPr>
            </w:pPr>
            <w:del w:id="5300" w:author="Author">
              <w:r w:rsidRPr="007D6867" w:rsidDel="006411E8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4730C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30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26ED6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02" w:author="Author"/>
              </w:rPr>
            </w:pPr>
            <w:del w:id="530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2241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6D66B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30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0AA1C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05" w:author="Author"/>
              </w:rPr>
            </w:pPr>
            <w:del w:id="530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EDD9D0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3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C9DE1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08" w:author="Author"/>
              </w:rPr>
            </w:pPr>
            <w:del w:id="530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594CC1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3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E2576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11" w:author="Author"/>
              </w:rPr>
            </w:pPr>
            <w:del w:id="531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286</w:delText>
              </w:r>
            </w:del>
          </w:p>
        </w:tc>
      </w:tr>
      <w:tr w:rsidR="00A46D51" w:rsidRPr="007D6867" w:rsidDel="006411E8" w14:paraId="673F961C" w14:textId="77777777" w:rsidTr="00397D9A">
        <w:trPr>
          <w:cantSplit/>
          <w:trHeight w:val="190"/>
          <w:del w:id="53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2846D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398C6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315" w:author="Author"/>
              </w:rPr>
            </w:pPr>
            <w:del w:id="5316" w:author="Author">
              <w:r w:rsidRPr="007D6867" w:rsidDel="006411E8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8D3E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17" w:author="Author"/>
              </w:rPr>
            </w:pPr>
            <w:del w:id="5318" w:author="Author">
              <w:r w:rsidRPr="007D6867" w:rsidDel="006411E8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64FA1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31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DB034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20" w:author="Author"/>
              </w:rPr>
            </w:pPr>
            <w:del w:id="532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1A444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32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B9AD6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23" w:author="Author"/>
              </w:rPr>
            </w:pPr>
            <w:del w:id="532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3D69C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3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100E0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26" w:author="Author"/>
              </w:rPr>
            </w:pPr>
            <w:del w:id="532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F7CDE2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3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A223A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29" w:author="Author"/>
              </w:rPr>
            </w:pPr>
            <w:del w:id="533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A46D51" w:rsidRPr="007D6867" w:rsidDel="006411E8" w14:paraId="55CCDFE5" w14:textId="77777777" w:rsidTr="00397D9A">
        <w:trPr>
          <w:cantSplit/>
          <w:trHeight w:val="190"/>
          <w:del w:id="53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6EB07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40FE1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333" w:author="Author"/>
              </w:rPr>
            </w:pPr>
            <w:del w:id="5334" w:author="Author">
              <w:r w:rsidRPr="007D6867" w:rsidDel="006411E8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21E5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35" w:author="Author"/>
              </w:rPr>
            </w:pPr>
            <w:del w:id="5336" w:author="Author">
              <w:r w:rsidRPr="007D6867" w:rsidDel="006411E8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A346F3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33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E5B37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38" w:author="Author"/>
              </w:rPr>
            </w:pPr>
            <w:del w:id="533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2287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22C3B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34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BACAA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41" w:author="Author"/>
              </w:rPr>
            </w:pPr>
            <w:del w:id="534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FE131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3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2FDED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44" w:author="Author"/>
              </w:rPr>
            </w:pPr>
            <w:del w:id="534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854EB3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3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290C6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47" w:author="Author"/>
              </w:rPr>
            </w:pPr>
            <w:del w:id="534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295</w:delText>
              </w:r>
            </w:del>
          </w:p>
        </w:tc>
      </w:tr>
      <w:tr w:rsidR="00A46D51" w:rsidRPr="007D6867" w:rsidDel="006411E8" w14:paraId="6740D9E8" w14:textId="77777777" w:rsidTr="00397D9A">
        <w:trPr>
          <w:cantSplit/>
          <w:trHeight w:val="190"/>
          <w:del w:id="53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B63B4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D83AF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351" w:author="Author"/>
              </w:rPr>
            </w:pPr>
            <w:del w:id="5352" w:author="Author">
              <w:r w:rsidRPr="007D6867" w:rsidDel="006411E8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1CFC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53" w:author="Author"/>
              </w:rPr>
            </w:pPr>
            <w:del w:id="5354" w:author="Author">
              <w:r w:rsidRPr="007D6867" w:rsidDel="006411E8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0DD5CC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35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CFC34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56" w:author="Author"/>
              </w:rPr>
            </w:pPr>
            <w:del w:id="535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8388A3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35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1D82D9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59" w:author="Author"/>
              </w:rPr>
            </w:pPr>
            <w:del w:id="536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318A10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3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8A495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62" w:author="Author"/>
              </w:rPr>
            </w:pPr>
            <w:del w:id="536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2DBF3E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3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0E7F9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65" w:author="Author"/>
              </w:rPr>
            </w:pPr>
            <w:del w:id="536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A46D51" w:rsidRPr="007D6867" w:rsidDel="006411E8" w14:paraId="70C42000" w14:textId="77777777" w:rsidTr="00397D9A">
        <w:trPr>
          <w:cantSplit/>
          <w:trHeight w:val="190"/>
          <w:del w:id="53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F4794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CF354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369" w:author="Author"/>
              </w:rPr>
            </w:pPr>
            <w:del w:id="5370" w:author="Author">
              <w:r w:rsidRPr="007D6867" w:rsidDel="006411E8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FBE3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71" w:author="Author"/>
              </w:rPr>
            </w:pPr>
            <w:del w:id="5372" w:author="Author">
              <w:r w:rsidRPr="007D6867" w:rsidDel="006411E8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E263D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37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1CC04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74" w:author="Author"/>
              </w:rPr>
            </w:pPr>
            <w:del w:id="537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08BB1C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37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FEE2C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77" w:author="Author"/>
              </w:rPr>
            </w:pPr>
            <w:del w:id="537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4FFD8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3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BE3E8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80" w:author="Author"/>
              </w:rPr>
            </w:pPr>
            <w:del w:id="538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72492A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3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6DB4F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83" w:author="Author"/>
              </w:rPr>
            </w:pPr>
            <w:del w:id="538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A46D51" w:rsidRPr="007D6867" w:rsidDel="006411E8" w14:paraId="7DE1B9B5" w14:textId="77777777" w:rsidTr="00397D9A">
        <w:trPr>
          <w:cantSplit/>
          <w:trHeight w:val="190"/>
          <w:del w:id="53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0C89A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983A5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387" w:author="Author"/>
              </w:rPr>
            </w:pPr>
            <w:del w:id="5388" w:author="Author">
              <w:r w:rsidRPr="007D6867" w:rsidDel="006411E8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BF85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89" w:author="Author"/>
              </w:rPr>
            </w:pPr>
            <w:del w:id="5390" w:author="Author">
              <w:r w:rsidRPr="007D6867" w:rsidDel="006411E8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43835E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39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136B9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92" w:author="Author"/>
              </w:rPr>
            </w:pPr>
            <w:del w:id="539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1258E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39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E9EE8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95" w:author="Author"/>
              </w:rPr>
            </w:pPr>
            <w:del w:id="539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70DC5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3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C16559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398" w:author="Author"/>
              </w:rPr>
            </w:pPr>
            <w:del w:id="539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59D13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4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BBE23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01" w:author="Author"/>
              </w:rPr>
            </w:pPr>
            <w:del w:id="540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230</w:delText>
              </w:r>
            </w:del>
          </w:p>
        </w:tc>
      </w:tr>
      <w:tr w:rsidR="00A46D51" w:rsidRPr="007D6867" w:rsidDel="006411E8" w14:paraId="72FFDC2D" w14:textId="77777777" w:rsidTr="00397D9A">
        <w:trPr>
          <w:cantSplit/>
          <w:trHeight w:val="190"/>
          <w:del w:id="54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9E464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AA619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405" w:author="Author"/>
              </w:rPr>
            </w:pPr>
            <w:del w:id="5406" w:author="Author">
              <w:r w:rsidRPr="007D6867" w:rsidDel="006411E8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2EF8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07" w:author="Author"/>
              </w:rPr>
            </w:pPr>
            <w:del w:id="5408" w:author="Author">
              <w:r w:rsidRPr="007D6867" w:rsidDel="006411E8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6C4EAF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40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13695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10" w:author="Author"/>
              </w:rPr>
            </w:pPr>
            <w:del w:id="541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BCF950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41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B5293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13" w:author="Author"/>
              </w:rPr>
            </w:pPr>
            <w:del w:id="541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FACA7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4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362CD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16" w:author="Author"/>
              </w:rPr>
            </w:pPr>
            <w:del w:id="541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64213A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4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5BB37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19" w:author="Author"/>
              </w:rPr>
            </w:pPr>
            <w:del w:id="542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A46D51" w:rsidRPr="007D6867" w:rsidDel="006411E8" w14:paraId="4B59A4E5" w14:textId="77777777" w:rsidTr="00397D9A">
        <w:trPr>
          <w:cantSplit/>
          <w:trHeight w:val="190"/>
          <w:del w:id="54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AE9A4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1F11C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423" w:author="Author"/>
              </w:rPr>
            </w:pPr>
            <w:del w:id="5424" w:author="Author">
              <w:r w:rsidRPr="007D6867" w:rsidDel="006411E8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B8C0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25" w:author="Author"/>
              </w:rPr>
            </w:pPr>
            <w:del w:id="5426" w:author="Author">
              <w:r w:rsidRPr="007D6867" w:rsidDel="006411E8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E89022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42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EE582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28" w:author="Author"/>
              </w:rPr>
            </w:pPr>
            <w:del w:id="542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B85D9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43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EAE44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31" w:author="Author"/>
              </w:rPr>
            </w:pPr>
            <w:del w:id="543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4599F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4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308ED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34" w:author="Author"/>
              </w:rPr>
            </w:pPr>
            <w:del w:id="543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E3CBF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4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143C49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37" w:author="Author"/>
              </w:rPr>
            </w:pPr>
            <w:del w:id="543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244</w:delText>
              </w:r>
            </w:del>
          </w:p>
        </w:tc>
      </w:tr>
      <w:tr w:rsidR="00A46D51" w:rsidRPr="007D6867" w:rsidDel="006411E8" w14:paraId="154338D6" w14:textId="77777777" w:rsidTr="00397D9A">
        <w:trPr>
          <w:cantSplit/>
          <w:trHeight w:val="190"/>
          <w:del w:id="54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17C00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DC5E6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441" w:author="Author"/>
              </w:rPr>
            </w:pPr>
            <w:del w:id="5442" w:author="Author">
              <w:r w:rsidRPr="007D6867" w:rsidDel="006411E8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D2B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43" w:author="Author"/>
              </w:rPr>
            </w:pPr>
            <w:del w:id="5444" w:author="Author">
              <w:r w:rsidRPr="007D6867" w:rsidDel="006411E8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5A496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44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BE6C0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46" w:author="Author"/>
              </w:rPr>
            </w:pPr>
            <w:del w:id="544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431533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44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90F20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49" w:author="Author"/>
              </w:rPr>
            </w:pPr>
            <w:del w:id="545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A21910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4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A853E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52" w:author="Author"/>
              </w:rPr>
            </w:pPr>
            <w:del w:id="545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A79DA3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4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572C1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55" w:author="Author"/>
              </w:rPr>
            </w:pPr>
            <w:del w:id="545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199</w:delText>
              </w:r>
            </w:del>
          </w:p>
        </w:tc>
      </w:tr>
      <w:tr w:rsidR="00A46D51" w:rsidRPr="007D6867" w:rsidDel="006411E8" w14:paraId="461BEAA0" w14:textId="77777777" w:rsidTr="00397D9A">
        <w:trPr>
          <w:cantSplit/>
          <w:trHeight w:val="190"/>
          <w:del w:id="54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E8327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61A4A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459" w:author="Author"/>
              </w:rPr>
            </w:pPr>
            <w:del w:id="5460" w:author="Author">
              <w:r w:rsidRPr="007D6867" w:rsidDel="006411E8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B4EC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61" w:author="Author"/>
              </w:rPr>
            </w:pPr>
            <w:del w:id="5462" w:author="Author">
              <w:r w:rsidRPr="007D6867" w:rsidDel="006411E8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5A874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46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049E3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64" w:author="Author"/>
              </w:rPr>
            </w:pPr>
            <w:del w:id="546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365B4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46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588E9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67" w:author="Author"/>
              </w:rPr>
            </w:pPr>
            <w:del w:id="546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62B12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4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33533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70" w:author="Author"/>
              </w:rPr>
            </w:pPr>
            <w:del w:id="547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0CB00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4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CA2C8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73" w:author="Author"/>
              </w:rPr>
            </w:pPr>
            <w:del w:id="547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225</w:delText>
              </w:r>
            </w:del>
          </w:p>
        </w:tc>
      </w:tr>
      <w:tr w:rsidR="00A46D51" w:rsidRPr="007D6867" w:rsidDel="006411E8" w14:paraId="4BB879EE" w14:textId="77777777" w:rsidTr="00397D9A">
        <w:trPr>
          <w:cantSplit/>
          <w:trHeight w:val="190"/>
          <w:del w:id="54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04C80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A8E75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477" w:author="Author"/>
              </w:rPr>
            </w:pPr>
            <w:del w:id="5478" w:author="Author">
              <w:r w:rsidRPr="007D6867" w:rsidDel="006411E8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7F72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79" w:author="Author"/>
              </w:rPr>
            </w:pPr>
            <w:del w:id="5480" w:author="Author">
              <w:r w:rsidRPr="007D6867" w:rsidDel="006411E8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911BB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48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E0E3B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82" w:author="Author"/>
              </w:rPr>
            </w:pPr>
            <w:del w:id="548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8CD213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48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6400A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85" w:author="Author"/>
              </w:rPr>
            </w:pPr>
            <w:del w:id="548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794FF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4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FDC65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88" w:author="Author"/>
              </w:rPr>
            </w:pPr>
            <w:del w:id="548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AFE5EF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4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14B6E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91" w:author="Author"/>
              </w:rPr>
            </w:pPr>
            <w:del w:id="549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A46D51" w:rsidRPr="007D6867" w:rsidDel="006411E8" w14:paraId="55F03A31" w14:textId="77777777" w:rsidTr="00397D9A">
        <w:trPr>
          <w:cantSplit/>
          <w:trHeight w:val="190"/>
          <w:del w:id="54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2A6F0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2825D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495" w:author="Author"/>
              </w:rPr>
            </w:pPr>
            <w:del w:id="5496" w:author="Author">
              <w:r w:rsidRPr="007D6867" w:rsidDel="006411E8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FF86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497" w:author="Author"/>
              </w:rPr>
            </w:pPr>
            <w:del w:id="5498" w:author="Author">
              <w:r w:rsidRPr="007D6867" w:rsidDel="006411E8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68B632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49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2279E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00" w:author="Author"/>
              </w:rPr>
            </w:pPr>
            <w:del w:id="550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AB4F50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50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0E732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03" w:author="Author"/>
              </w:rPr>
            </w:pPr>
            <w:del w:id="550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635BE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5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C99F7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06" w:author="Author"/>
              </w:rPr>
            </w:pPr>
            <w:del w:id="550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F8278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5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11F4F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09" w:author="Author"/>
              </w:rPr>
            </w:pPr>
            <w:del w:id="551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</w:tbl>
    <w:p w14:paraId="7BF5510C" w14:textId="77777777" w:rsidR="00A46D51" w:rsidRPr="007D6867" w:rsidDel="006411E8" w:rsidRDefault="00A46D51" w:rsidP="00420B2A">
      <w:pPr>
        <w:pStyle w:val="tablecaption"/>
        <w:suppressAutoHyphens/>
        <w:rPr>
          <w:del w:id="5511" w:author="Author"/>
        </w:rPr>
      </w:pPr>
      <w:del w:id="5512" w:author="Author">
        <w:r w:rsidRPr="007D6867" w:rsidDel="006411E8">
          <w:delText>Table 25.E.#1(LC) Zone-rating Table – Zone 01 (Atlanta) Combinations Loss Costs</w:delText>
        </w:r>
      </w:del>
    </w:p>
    <w:p w14:paraId="0D33451B" w14:textId="77777777" w:rsidR="00A46D51" w:rsidRPr="007D6867" w:rsidDel="006411E8" w:rsidRDefault="00A46D51" w:rsidP="00420B2A">
      <w:pPr>
        <w:pStyle w:val="isonormal"/>
        <w:suppressAutoHyphens/>
        <w:rPr>
          <w:del w:id="5513" w:author="Author"/>
        </w:rPr>
      </w:pPr>
    </w:p>
    <w:p w14:paraId="02EEC726" w14:textId="77777777" w:rsidR="00A46D51" w:rsidRPr="007D6867" w:rsidDel="006411E8" w:rsidRDefault="00A46D51" w:rsidP="00420B2A">
      <w:pPr>
        <w:pStyle w:val="space8"/>
        <w:suppressAutoHyphens/>
        <w:rPr>
          <w:del w:id="5514" w:author="Author"/>
        </w:rPr>
      </w:pPr>
    </w:p>
    <w:p w14:paraId="408E9234" w14:textId="77777777" w:rsidR="00A46D51" w:rsidRDefault="00A46D51">
      <w:r>
        <w:rPr>
          <w:b/>
        </w:rPr>
        <w:br w:type="page"/>
      </w: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A46D51" w:rsidRPr="007D6867" w:rsidDel="006411E8" w14:paraId="7D5D334A" w14:textId="77777777" w:rsidTr="00397D9A">
        <w:trPr>
          <w:cantSplit/>
          <w:trHeight w:val="190"/>
          <w:del w:id="55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5AA1F9" w14:textId="02ACF70E" w:rsidR="00A46D51" w:rsidRPr="007D6867" w:rsidDel="006411E8" w:rsidRDefault="00A46D51" w:rsidP="00420B2A">
            <w:pPr>
              <w:pStyle w:val="tablehead"/>
              <w:suppressAutoHyphens/>
              <w:rPr>
                <w:del w:id="5516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48488" w14:textId="77777777" w:rsidR="00A46D51" w:rsidRPr="007D6867" w:rsidDel="006411E8" w:rsidRDefault="00A46D51" w:rsidP="00420B2A">
            <w:pPr>
              <w:pStyle w:val="tablehead"/>
              <w:suppressAutoHyphens/>
              <w:rPr>
                <w:del w:id="5517" w:author="Author"/>
              </w:rPr>
            </w:pPr>
            <w:del w:id="5518" w:author="Author">
              <w:r w:rsidRPr="007D6867" w:rsidDel="006411E8">
                <w:delText>Zone-rating Table – Zone 47 (Southeast) Combinations</w:delText>
              </w:r>
            </w:del>
          </w:p>
        </w:tc>
      </w:tr>
      <w:tr w:rsidR="00A46D51" w:rsidRPr="007D6867" w:rsidDel="006411E8" w14:paraId="5F685F08" w14:textId="77777777" w:rsidTr="00397D9A">
        <w:trPr>
          <w:cantSplit/>
          <w:trHeight w:val="190"/>
          <w:del w:id="55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858E92" w14:textId="77777777" w:rsidR="00A46D51" w:rsidRPr="007D6867" w:rsidDel="006411E8" w:rsidRDefault="00A46D51" w:rsidP="00420B2A">
            <w:pPr>
              <w:pStyle w:val="tablehead"/>
              <w:suppressAutoHyphens/>
              <w:rPr>
                <w:del w:id="5520" w:author="Author"/>
              </w:rPr>
            </w:pPr>
            <w:del w:id="5521" w:author="Author">
              <w:r w:rsidRPr="007D6867" w:rsidDel="006411E8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B7E6F" w14:textId="77777777" w:rsidR="00A46D51" w:rsidRPr="007D6867" w:rsidDel="006411E8" w:rsidRDefault="00A46D51" w:rsidP="00420B2A">
            <w:pPr>
              <w:pStyle w:val="tablehead"/>
              <w:suppressAutoHyphens/>
              <w:rPr>
                <w:del w:id="5522" w:author="Author"/>
              </w:rPr>
            </w:pPr>
            <w:del w:id="5523" w:author="Author">
              <w:r w:rsidRPr="007D6867" w:rsidDel="006411E8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E4ADB" w14:textId="77777777" w:rsidR="00A46D51" w:rsidRPr="007D6867" w:rsidDel="006411E8" w:rsidRDefault="00A46D51" w:rsidP="00420B2A">
            <w:pPr>
              <w:pStyle w:val="tablehead"/>
              <w:suppressAutoHyphens/>
              <w:rPr>
                <w:del w:id="5524" w:author="Author"/>
              </w:rPr>
            </w:pPr>
            <w:del w:id="5525" w:author="Author">
              <w:r w:rsidRPr="007D6867" w:rsidDel="006411E8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A87ED" w14:textId="77777777" w:rsidR="00A46D51" w:rsidRPr="007D6867" w:rsidDel="006411E8" w:rsidRDefault="00A46D51" w:rsidP="00420B2A">
            <w:pPr>
              <w:pStyle w:val="tablehead"/>
              <w:suppressAutoHyphens/>
              <w:rPr>
                <w:del w:id="5526" w:author="Author"/>
              </w:rPr>
            </w:pPr>
            <w:del w:id="5527" w:author="Author">
              <w:r w:rsidRPr="007D6867" w:rsidDel="006411E8">
                <w:delText xml:space="preserve">$100,000 </w:delText>
              </w:r>
              <w:r w:rsidRPr="007D6867" w:rsidDel="006411E8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7D2B" w14:textId="77777777" w:rsidR="00A46D51" w:rsidRPr="007D6867" w:rsidDel="006411E8" w:rsidRDefault="00A46D51" w:rsidP="00420B2A">
            <w:pPr>
              <w:pStyle w:val="tablehead"/>
              <w:suppressAutoHyphens/>
              <w:rPr>
                <w:del w:id="5528" w:author="Author"/>
              </w:rPr>
            </w:pPr>
            <w:del w:id="5529" w:author="Author">
              <w:r w:rsidRPr="007D6867" w:rsidDel="006411E8">
                <w:delText>$500</w:delText>
              </w:r>
              <w:r w:rsidRPr="007D6867" w:rsidDel="006411E8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7ADF1" w14:textId="77777777" w:rsidR="00A46D51" w:rsidRPr="007D6867" w:rsidDel="006411E8" w:rsidRDefault="00A46D51" w:rsidP="00420B2A">
            <w:pPr>
              <w:pStyle w:val="tablehead"/>
              <w:suppressAutoHyphens/>
              <w:rPr>
                <w:del w:id="5530" w:author="Author"/>
              </w:rPr>
            </w:pPr>
            <w:del w:id="5531" w:author="Author">
              <w:r w:rsidRPr="007D6867" w:rsidDel="006411E8">
                <w:delText>$500 Deductible</w:delText>
              </w:r>
              <w:r w:rsidRPr="007D6867" w:rsidDel="006411E8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CFCA" w14:textId="77777777" w:rsidR="00A46D51" w:rsidRPr="007D6867" w:rsidDel="006411E8" w:rsidRDefault="00A46D51" w:rsidP="00420B2A">
            <w:pPr>
              <w:pStyle w:val="tablehead"/>
              <w:suppressAutoHyphens/>
              <w:rPr>
                <w:del w:id="5532" w:author="Author"/>
              </w:rPr>
            </w:pPr>
            <w:del w:id="5533" w:author="Author">
              <w:r w:rsidRPr="007D6867" w:rsidDel="006411E8">
                <w:delText>$500 Deductible</w:delText>
              </w:r>
              <w:r w:rsidRPr="007D6867" w:rsidDel="006411E8">
                <w:br/>
                <w:delText>Comprehensive</w:delText>
              </w:r>
            </w:del>
          </w:p>
        </w:tc>
      </w:tr>
      <w:tr w:rsidR="00A46D51" w:rsidRPr="007D6867" w:rsidDel="006411E8" w14:paraId="7A025548" w14:textId="77777777" w:rsidTr="00397D9A">
        <w:trPr>
          <w:cantSplit/>
          <w:trHeight w:val="190"/>
          <w:del w:id="55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12B06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6ABAC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536" w:author="Author"/>
              </w:rPr>
            </w:pPr>
            <w:del w:id="5537" w:author="Author">
              <w:r w:rsidRPr="007D6867" w:rsidDel="006411E8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4C52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38" w:author="Author"/>
              </w:rPr>
            </w:pPr>
            <w:del w:id="5539" w:author="Author">
              <w:r w:rsidRPr="007D6867" w:rsidDel="006411E8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3CDABD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540" w:author="Author"/>
              </w:rPr>
            </w:pPr>
            <w:del w:id="5541" w:author="Author">
              <w:r w:rsidRPr="007D6867" w:rsidDel="006411E8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A04F8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42" w:author="Author"/>
              </w:rPr>
            </w:pPr>
            <w:del w:id="554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17400A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544" w:author="Author"/>
              </w:rPr>
            </w:pPr>
            <w:del w:id="5545" w:author="Author">
              <w:r w:rsidRPr="007D6867" w:rsidDel="006411E8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00853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46" w:author="Author"/>
              </w:rPr>
            </w:pPr>
            <w:del w:id="554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046B8C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548" w:author="Author"/>
              </w:rPr>
            </w:pPr>
            <w:del w:id="5549" w:author="Author">
              <w:r w:rsidRPr="007D6867" w:rsidDel="006411E8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9EB36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50" w:author="Author"/>
              </w:rPr>
            </w:pPr>
            <w:del w:id="555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552C3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552" w:author="Author"/>
              </w:rPr>
            </w:pPr>
            <w:del w:id="5553" w:author="Author">
              <w:r w:rsidRPr="007D6867" w:rsidDel="006411E8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8E23D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54" w:author="Author"/>
              </w:rPr>
            </w:pPr>
            <w:del w:id="555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225</w:delText>
              </w:r>
            </w:del>
          </w:p>
        </w:tc>
      </w:tr>
      <w:tr w:rsidR="00A46D51" w:rsidRPr="007D6867" w:rsidDel="006411E8" w14:paraId="534704A7" w14:textId="77777777" w:rsidTr="00397D9A">
        <w:trPr>
          <w:cantSplit/>
          <w:trHeight w:val="190"/>
          <w:del w:id="55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8EAB5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0BA2B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558" w:author="Author"/>
              </w:rPr>
            </w:pPr>
            <w:del w:id="5559" w:author="Author">
              <w:r w:rsidRPr="007D6867" w:rsidDel="006411E8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2E3F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60" w:author="Author"/>
              </w:rPr>
            </w:pPr>
            <w:del w:id="5561" w:author="Author">
              <w:r w:rsidRPr="007D6867" w:rsidDel="006411E8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F0DE4A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56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8C890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63" w:author="Author"/>
              </w:rPr>
            </w:pPr>
            <w:del w:id="556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71008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5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2EC72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66" w:author="Author"/>
              </w:rPr>
            </w:pPr>
            <w:del w:id="556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9A601C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5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65D63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69" w:author="Author"/>
              </w:rPr>
            </w:pPr>
            <w:del w:id="557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D7866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5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4BB40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72" w:author="Author"/>
              </w:rPr>
            </w:pPr>
            <w:del w:id="557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A46D51" w:rsidRPr="007D6867" w:rsidDel="006411E8" w14:paraId="340C094C" w14:textId="77777777" w:rsidTr="00397D9A">
        <w:trPr>
          <w:cantSplit/>
          <w:trHeight w:val="190"/>
          <w:del w:id="55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8A61C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59A01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576" w:author="Author"/>
              </w:rPr>
            </w:pPr>
            <w:del w:id="5577" w:author="Author">
              <w:r w:rsidRPr="007D6867" w:rsidDel="006411E8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2179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78" w:author="Author"/>
              </w:rPr>
            </w:pPr>
            <w:del w:id="5579" w:author="Author">
              <w:r w:rsidRPr="007D6867" w:rsidDel="006411E8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CFE60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58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B8832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81" w:author="Author"/>
              </w:rPr>
            </w:pPr>
            <w:del w:id="558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8BEBC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5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E1C44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84" w:author="Author"/>
              </w:rPr>
            </w:pPr>
            <w:del w:id="558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33C97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5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C47C6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87" w:author="Author"/>
              </w:rPr>
            </w:pPr>
            <w:del w:id="558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E5284D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5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47E43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90" w:author="Author"/>
              </w:rPr>
            </w:pPr>
            <w:del w:id="559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A46D51" w:rsidRPr="007D6867" w:rsidDel="006411E8" w14:paraId="4C7FDA59" w14:textId="77777777" w:rsidTr="00397D9A">
        <w:trPr>
          <w:cantSplit/>
          <w:trHeight w:val="190"/>
          <w:del w:id="55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CD7C4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6920F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594" w:author="Author"/>
              </w:rPr>
            </w:pPr>
            <w:del w:id="5595" w:author="Author">
              <w:r w:rsidRPr="007D6867" w:rsidDel="006411E8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F52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96" w:author="Author"/>
              </w:rPr>
            </w:pPr>
            <w:del w:id="5597" w:author="Author">
              <w:r w:rsidRPr="007D6867" w:rsidDel="006411E8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71EF3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59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F32E5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599" w:author="Author"/>
              </w:rPr>
            </w:pPr>
            <w:del w:id="560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453771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6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6CA53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02" w:author="Author"/>
              </w:rPr>
            </w:pPr>
            <w:del w:id="560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0C286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6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76819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05" w:author="Author"/>
              </w:rPr>
            </w:pPr>
            <w:del w:id="560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570C20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6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78E1E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08" w:author="Author"/>
              </w:rPr>
            </w:pPr>
            <w:del w:id="560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A46D51" w:rsidRPr="007D6867" w:rsidDel="006411E8" w14:paraId="1AE032E4" w14:textId="77777777" w:rsidTr="00397D9A">
        <w:trPr>
          <w:cantSplit/>
          <w:trHeight w:val="190"/>
          <w:del w:id="56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E86A5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4558F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612" w:author="Author"/>
              </w:rPr>
            </w:pPr>
            <w:del w:id="5613" w:author="Author">
              <w:r w:rsidRPr="007D6867" w:rsidDel="006411E8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3338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14" w:author="Author"/>
              </w:rPr>
            </w:pPr>
            <w:del w:id="5615" w:author="Author">
              <w:r w:rsidRPr="007D6867" w:rsidDel="006411E8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2BACB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61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8D9B9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17" w:author="Author"/>
              </w:rPr>
            </w:pPr>
            <w:del w:id="561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967852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6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92CFC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20" w:author="Author"/>
              </w:rPr>
            </w:pPr>
            <w:del w:id="562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3A1E60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6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ABFFE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23" w:author="Author"/>
              </w:rPr>
            </w:pPr>
            <w:del w:id="562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83F44A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6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3F926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26" w:author="Author"/>
              </w:rPr>
            </w:pPr>
            <w:del w:id="562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225</w:delText>
              </w:r>
            </w:del>
          </w:p>
        </w:tc>
      </w:tr>
      <w:tr w:rsidR="00A46D51" w:rsidRPr="007D6867" w:rsidDel="006411E8" w14:paraId="7E524B1E" w14:textId="77777777" w:rsidTr="00397D9A">
        <w:trPr>
          <w:cantSplit/>
          <w:trHeight w:val="190"/>
          <w:del w:id="56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0D148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8F4ED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630" w:author="Author"/>
              </w:rPr>
            </w:pPr>
            <w:del w:id="5631" w:author="Author">
              <w:r w:rsidRPr="007D6867" w:rsidDel="006411E8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9144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32" w:author="Author"/>
              </w:rPr>
            </w:pPr>
            <w:del w:id="5633" w:author="Author">
              <w:r w:rsidRPr="007D6867" w:rsidDel="006411E8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CC662C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63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78998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35" w:author="Author"/>
              </w:rPr>
            </w:pPr>
            <w:del w:id="563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A686F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6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94910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38" w:author="Author"/>
              </w:rPr>
            </w:pPr>
            <w:del w:id="563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8D084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6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831E8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41" w:author="Author"/>
              </w:rPr>
            </w:pPr>
            <w:del w:id="564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36E46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6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E5289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44" w:author="Author"/>
              </w:rPr>
            </w:pPr>
            <w:del w:id="564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A46D51" w:rsidRPr="007D6867" w:rsidDel="006411E8" w14:paraId="46D53B95" w14:textId="77777777" w:rsidTr="00397D9A">
        <w:trPr>
          <w:cantSplit/>
          <w:trHeight w:val="190"/>
          <w:del w:id="56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18B54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E8C73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648" w:author="Author"/>
              </w:rPr>
            </w:pPr>
            <w:del w:id="5649" w:author="Author">
              <w:r w:rsidRPr="007D6867" w:rsidDel="006411E8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F121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50" w:author="Author"/>
              </w:rPr>
            </w:pPr>
            <w:del w:id="5651" w:author="Author">
              <w:r w:rsidRPr="007D6867" w:rsidDel="006411E8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B4B413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65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6D029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53" w:author="Author"/>
              </w:rPr>
            </w:pPr>
            <w:del w:id="565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090B7D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6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0A698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56" w:author="Author"/>
              </w:rPr>
            </w:pPr>
            <w:del w:id="565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7FB6A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6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8E6D7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59" w:author="Author"/>
              </w:rPr>
            </w:pPr>
            <w:del w:id="566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098D4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6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7D8EA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62" w:author="Author"/>
              </w:rPr>
            </w:pPr>
            <w:del w:id="566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A46D51" w:rsidRPr="007D6867" w:rsidDel="006411E8" w14:paraId="26C79B25" w14:textId="77777777" w:rsidTr="00397D9A">
        <w:trPr>
          <w:cantSplit/>
          <w:trHeight w:val="190"/>
          <w:del w:id="56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5BAA7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7107D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666" w:author="Author"/>
              </w:rPr>
            </w:pPr>
            <w:del w:id="5667" w:author="Author">
              <w:r w:rsidRPr="007D6867" w:rsidDel="006411E8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0580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68" w:author="Author"/>
              </w:rPr>
            </w:pPr>
            <w:del w:id="5669" w:author="Author">
              <w:r w:rsidRPr="007D6867" w:rsidDel="006411E8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AF30AF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67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EB7F5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71" w:author="Author"/>
              </w:rPr>
            </w:pPr>
            <w:del w:id="567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82122A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6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FFA70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74" w:author="Author"/>
              </w:rPr>
            </w:pPr>
            <w:del w:id="567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B6B1B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6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CCD05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77" w:author="Author"/>
              </w:rPr>
            </w:pPr>
            <w:del w:id="567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60594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6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4D552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80" w:author="Author"/>
              </w:rPr>
            </w:pPr>
            <w:del w:id="568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A46D51" w:rsidRPr="007D6867" w:rsidDel="006411E8" w14:paraId="01710822" w14:textId="77777777" w:rsidTr="00397D9A">
        <w:trPr>
          <w:cantSplit/>
          <w:trHeight w:val="190"/>
          <w:del w:id="56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97B14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90501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684" w:author="Author"/>
              </w:rPr>
            </w:pPr>
            <w:del w:id="5685" w:author="Author">
              <w:r w:rsidRPr="007D6867" w:rsidDel="006411E8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1B5C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86" w:author="Author"/>
              </w:rPr>
            </w:pPr>
            <w:del w:id="5687" w:author="Author">
              <w:r w:rsidRPr="007D6867" w:rsidDel="006411E8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6778E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68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95CEB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89" w:author="Author"/>
              </w:rPr>
            </w:pPr>
            <w:del w:id="569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28477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6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4AFD0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92" w:author="Author"/>
              </w:rPr>
            </w:pPr>
            <w:del w:id="569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DA742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6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A6B7E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95" w:author="Author"/>
              </w:rPr>
            </w:pPr>
            <w:del w:id="569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E9506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6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BDC66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698" w:author="Author"/>
              </w:rPr>
            </w:pPr>
            <w:del w:id="569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230</w:delText>
              </w:r>
            </w:del>
          </w:p>
        </w:tc>
      </w:tr>
      <w:tr w:rsidR="00A46D51" w:rsidRPr="007D6867" w:rsidDel="006411E8" w14:paraId="5CC03DF0" w14:textId="77777777" w:rsidTr="00397D9A">
        <w:trPr>
          <w:cantSplit/>
          <w:trHeight w:val="190"/>
          <w:del w:id="57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51B91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5D4A3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702" w:author="Author"/>
              </w:rPr>
            </w:pPr>
            <w:del w:id="5703" w:author="Author">
              <w:r w:rsidRPr="007D6867" w:rsidDel="006411E8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B422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04" w:author="Author"/>
              </w:rPr>
            </w:pPr>
            <w:del w:id="5705" w:author="Author">
              <w:r w:rsidRPr="007D6867" w:rsidDel="006411E8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95192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70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F297E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07" w:author="Author"/>
              </w:rPr>
            </w:pPr>
            <w:del w:id="570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B95ABF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7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DB1A3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10" w:author="Author"/>
              </w:rPr>
            </w:pPr>
            <w:del w:id="571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899F1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7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A96A3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13" w:author="Author"/>
              </w:rPr>
            </w:pPr>
            <w:del w:id="571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5D45B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7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47F649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16" w:author="Author"/>
              </w:rPr>
            </w:pPr>
            <w:del w:id="571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A46D51" w:rsidRPr="007D6867" w:rsidDel="006411E8" w14:paraId="489C7EDA" w14:textId="77777777" w:rsidTr="00397D9A">
        <w:trPr>
          <w:cantSplit/>
          <w:trHeight w:val="190"/>
          <w:del w:id="57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14FDD9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B499E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720" w:author="Author"/>
              </w:rPr>
            </w:pPr>
            <w:del w:id="5721" w:author="Author">
              <w:r w:rsidRPr="007D6867" w:rsidDel="006411E8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41FC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22" w:author="Author"/>
              </w:rPr>
            </w:pPr>
            <w:del w:id="5723" w:author="Author">
              <w:r w:rsidRPr="007D6867" w:rsidDel="006411E8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E49013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72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78273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25" w:author="Author"/>
              </w:rPr>
            </w:pPr>
            <w:del w:id="572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85E5DE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7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D02A8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28" w:author="Author"/>
              </w:rPr>
            </w:pPr>
            <w:del w:id="572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FD1FD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7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BB52E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31" w:author="Author"/>
              </w:rPr>
            </w:pPr>
            <w:del w:id="573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68FD1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7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C1BDD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34" w:author="Author"/>
              </w:rPr>
            </w:pPr>
            <w:del w:id="573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A46D51" w:rsidRPr="007D6867" w:rsidDel="006411E8" w14:paraId="1749B06C" w14:textId="77777777" w:rsidTr="00397D9A">
        <w:trPr>
          <w:cantSplit/>
          <w:trHeight w:val="190"/>
          <w:del w:id="57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BB4F4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E4292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738" w:author="Author"/>
              </w:rPr>
            </w:pPr>
            <w:del w:id="5739" w:author="Author">
              <w:r w:rsidRPr="007D6867" w:rsidDel="006411E8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CAFB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40" w:author="Author"/>
              </w:rPr>
            </w:pPr>
            <w:del w:id="5741" w:author="Author">
              <w:r w:rsidRPr="007D6867" w:rsidDel="006411E8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DD965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74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DD241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43" w:author="Author"/>
              </w:rPr>
            </w:pPr>
            <w:del w:id="574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BDEE00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7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6074E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46" w:author="Author"/>
              </w:rPr>
            </w:pPr>
            <w:del w:id="574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729CE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7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FA774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49" w:author="Author"/>
              </w:rPr>
            </w:pPr>
            <w:del w:id="575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BFAAF2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7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0E0E5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52" w:author="Author"/>
              </w:rPr>
            </w:pPr>
            <w:del w:id="575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A46D51" w:rsidRPr="007D6867" w:rsidDel="006411E8" w14:paraId="68EF7F26" w14:textId="77777777" w:rsidTr="00397D9A">
        <w:trPr>
          <w:cantSplit/>
          <w:trHeight w:val="190"/>
          <w:del w:id="57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01E04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5AA62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756" w:author="Author"/>
              </w:rPr>
            </w:pPr>
            <w:del w:id="5757" w:author="Author">
              <w:r w:rsidRPr="007D6867" w:rsidDel="006411E8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639F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58" w:author="Author"/>
              </w:rPr>
            </w:pPr>
            <w:del w:id="5759" w:author="Author">
              <w:r w:rsidRPr="007D6867" w:rsidDel="006411E8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CB4952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76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C8A14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61" w:author="Author"/>
              </w:rPr>
            </w:pPr>
            <w:del w:id="576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E046D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7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0A470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64" w:author="Author"/>
              </w:rPr>
            </w:pPr>
            <w:del w:id="576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529AE1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7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0C4EF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67" w:author="Author"/>
              </w:rPr>
            </w:pPr>
            <w:del w:id="576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3EB13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7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21C0D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70" w:author="Author"/>
              </w:rPr>
            </w:pPr>
            <w:del w:id="577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230</w:delText>
              </w:r>
            </w:del>
          </w:p>
        </w:tc>
      </w:tr>
      <w:tr w:rsidR="00A46D51" w:rsidRPr="007D6867" w:rsidDel="006411E8" w14:paraId="051F69A1" w14:textId="77777777" w:rsidTr="00397D9A">
        <w:trPr>
          <w:cantSplit/>
          <w:trHeight w:val="190"/>
          <w:del w:id="57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EDB17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EFCB3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774" w:author="Author"/>
              </w:rPr>
            </w:pPr>
            <w:del w:id="5775" w:author="Author">
              <w:r w:rsidRPr="007D6867" w:rsidDel="006411E8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1354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76" w:author="Author"/>
              </w:rPr>
            </w:pPr>
            <w:del w:id="5777" w:author="Author">
              <w:r w:rsidRPr="007D6867" w:rsidDel="006411E8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95748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77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A43E6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79" w:author="Author"/>
              </w:rPr>
            </w:pPr>
            <w:del w:id="578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FBBE33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7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BCAC3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82" w:author="Author"/>
              </w:rPr>
            </w:pPr>
            <w:del w:id="578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28171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7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0ACE6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85" w:author="Author"/>
              </w:rPr>
            </w:pPr>
            <w:del w:id="578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9C5732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7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CA11F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88" w:author="Author"/>
              </w:rPr>
            </w:pPr>
            <w:del w:id="578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A46D51" w:rsidRPr="007D6867" w:rsidDel="006411E8" w14:paraId="00B268BA" w14:textId="77777777" w:rsidTr="00397D9A">
        <w:trPr>
          <w:cantSplit/>
          <w:trHeight w:val="190"/>
          <w:del w:id="57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23EA8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8265C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792" w:author="Author"/>
              </w:rPr>
            </w:pPr>
            <w:del w:id="5793" w:author="Author">
              <w:r w:rsidRPr="007D6867" w:rsidDel="006411E8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48CE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94" w:author="Author"/>
              </w:rPr>
            </w:pPr>
            <w:del w:id="5795" w:author="Author">
              <w:r w:rsidRPr="007D6867" w:rsidDel="006411E8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6E994A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79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FB932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797" w:author="Author"/>
              </w:rPr>
            </w:pPr>
            <w:del w:id="579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4864B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7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4D2AA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00" w:author="Author"/>
              </w:rPr>
            </w:pPr>
            <w:del w:id="580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695462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8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D6EAA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03" w:author="Author"/>
              </w:rPr>
            </w:pPr>
            <w:del w:id="580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F5B5B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8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499A5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06" w:author="Author"/>
              </w:rPr>
            </w:pPr>
            <w:del w:id="580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225</w:delText>
              </w:r>
            </w:del>
          </w:p>
        </w:tc>
      </w:tr>
      <w:tr w:rsidR="00A46D51" w:rsidRPr="007D6867" w:rsidDel="006411E8" w14:paraId="73BC2DA0" w14:textId="77777777" w:rsidTr="00397D9A">
        <w:trPr>
          <w:cantSplit/>
          <w:trHeight w:val="190"/>
          <w:del w:id="58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6863B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71E07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810" w:author="Author"/>
              </w:rPr>
            </w:pPr>
            <w:del w:id="5811" w:author="Author">
              <w:r w:rsidRPr="007D6867" w:rsidDel="006411E8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7EC1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12" w:author="Author"/>
              </w:rPr>
            </w:pPr>
            <w:del w:id="5813" w:author="Author">
              <w:r w:rsidRPr="007D6867" w:rsidDel="006411E8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888692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81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9F579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15" w:author="Author"/>
              </w:rPr>
            </w:pPr>
            <w:del w:id="581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EF4F4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8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C175C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18" w:author="Author"/>
              </w:rPr>
            </w:pPr>
            <w:del w:id="581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D0B12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8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291F2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21" w:author="Author"/>
              </w:rPr>
            </w:pPr>
            <w:del w:id="582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9CE9E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8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C6B28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24" w:author="Author"/>
              </w:rPr>
            </w:pPr>
            <w:del w:id="582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A46D51" w:rsidRPr="007D6867" w:rsidDel="006411E8" w14:paraId="124B7133" w14:textId="77777777" w:rsidTr="00397D9A">
        <w:trPr>
          <w:cantSplit/>
          <w:trHeight w:val="190"/>
          <w:del w:id="58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2F36A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FA0B8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828" w:author="Author"/>
              </w:rPr>
            </w:pPr>
            <w:del w:id="5829" w:author="Author">
              <w:r w:rsidRPr="007D6867" w:rsidDel="006411E8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591B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30" w:author="Author"/>
              </w:rPr>
            </w:pPr>
            <w:del w:id="5831" w:author="Author">
              <w:r w:rsidRPr="007D6867" w:rsidDel="006411E8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437E9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83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5BEBF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33" w:author="Author"/>
              </w:rPr>
            </w:pPr>
            <w:del w:id="583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77B09A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83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BEF04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36" w:author="Author"/>
              </w:rPr>
            </w:pPr>
            <w:del w:id="583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154823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8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7D26D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39" w:author="Author"/>
              </w:rPr>
            </w:pPr>
            <w:del w:id="584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48659E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8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6F48D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42" w:author="Author"/>
              </w:rPr>
            </w:pPr>
            <w:del w:id="584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230</w:delText>
              </w:r>
            </w:del>
          </w:p>
        </w:tc>
      </w:tr>
      <w:tr w:rsidR="00A46D51" w:rsidRPr="007D6867" w:rsidDel="006411E8" w14:paraId="153785BA" w14:textId="77777777" w:rsidTr="00397D9A">
        <w:trPr>
          <w:cantSplit/>
          <w:trHeight w:val="190"/>
          <w:del w:id="58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42715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3F3B2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846" w:author="Author"/>
              </w:rPr>
            </w:pPr>
            <w:del w:id="5847" w:author="Author">
              <w:r w:rsidRPr="007D6867" w:rsidDel="006411E8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8D7B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48" w:author="Author"/>
              </w:rPr>
            </w:pPr>
            <w:del w:id="5849" w:author="Author">
              <w:r w:rsidRPr="007D6867" w:rsidDel="006411E8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678DF2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85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BD654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51" w:author="Author"/>
              </w:rPr>
            </w:pPr>
            <w:del w:id="585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2287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E3A2B2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8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E5663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54" w:author="Author"/>
              </w:rPr>
            </w:pPr>
            <w:del w:id="585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8E7CB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8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52FEF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57" w:author="Author"/>
              </w:rPr>
            </w:pPr>
            <w:del w:id="585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0D754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8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58C2D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60" w:author="Author"/>
              </w:rPr>
            </w:pPr>
            <w:del w:id="586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295</w:delText>
              </w:r>
            </w:del>
          </w:p>
        </w:tc>
      </w:tr>
      <w:tr w:rsidR="00A46D51" w:rsidRPr="007D6867" w:rsidDel="006411E8" w14:paraId="211F8C93" w14:textId="77777777" w:rsidTr="00397D9A">
        <w:trPr>
          <w:cantSplit/>
          <w:trHeight w:val="190"/>
          <w:del w:id="58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11FF5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CC2F4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864" w:author="Author"/>
              </w:rPr>
            </w:pPr>
            <w:del w:id="5865" w:author="Author">
              <w:r w:rsidRPr="007D6867" w:rsidDel="006411E8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0067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66" w:author="Author"/>
              </w:rPr>
            </w:pPr>
            <w:del w:id="5867" w:author="Author">
              <w:r w:rsidRPr="007D6867" w:rsidDel="006411E8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1619A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86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E28AC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69" w:author="Author"/>
              </w:rPr>
            </w:pPr>
            <w:del w:id="587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F40610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8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9945A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72" w:author="Author"/>
              </w:rPr>
            </w:pPr>
            <w:del w:id="587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11766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8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F80E6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75" w:author="Author"/>
              </w:rPr>
            </w:pPr>
            <w:del w:id="587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4C8B9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8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93C5F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78" w:author="Author"/>
              </w:rPr>
            </w:pPr>
            <w:del w:id="587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244</w:delText>
              </w:r>
            </w:del>
          </w:p>
        </w:tc>
      </w:tr>
      <w:tr w:rsidR="00A46D51" w:rsidRPr="007D6867" w:rsidDel="006411E8" w14:paraId="681F0EA3" w14:textId="77777777" w:rsidTr="00397D9A">
        <w:trPr>
          <w:cantSplit/>
          <w:trHeight w:val="190"/>
          <w:del w:id="58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609B1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A002B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882" w:author="Author"/>
              </w:rPr>
            </w:pPr>
            <w:del w:id="5883" w:author="Author">
              <w:r w:rsidRPr="007D6867" w:rsidDel="006411E8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54A69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84" w:author="Author"/>
              </w:rPr>
            </w:pPr>
            <w:del w:id="5885" w:author="Author">
              <w:r w:rsidRPr="007D6867" w:rsidDel="006411E8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14815A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88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B3200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87" w:author="Author"/>
              </w:rPr>
            </w:pPr>
            <w:del w:id="588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E18212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8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479CD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90" w:author="Author"/>
              </w:rPr>
            </w:pPr>
            <w:del w:id="589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59D08E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8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A2C49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93" w:author="Author"/>
              </w:rPr>
            </w:pPr>
            <w:del w:id="589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5D532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8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4C387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96" w:author="Author"/>
              </w:rPr>
            </w:pPr>
            <w:del w:id="589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244</w:delText>
              </w:r>
            </w:del>
          </w:p>
        </w:tc>
      </w:tr>
      <w:tr w:rsidR="00A46D51" w:rsidRPr="007D6867" w:rsidDel="006411E8" w14:paraId="1240302B" w14:textId="77777777" w:rsidTr="00397D9A">
        <w:trPr>
          <w:cantSplit/>
          <w:trHeight w:val="190"/>
          <w:del w:id="58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81622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8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F2AF7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900" w:author="Author"/>
              </w:rPr>
            </w:pPr>
            <w:del w:id="5901" w:author="Author">
              <w:r w:rsidRPr="007D6867" w:rsidDel="006411E8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0136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02" w:author="Author"/>
              </w:rPr>
            </w:pPr>
            <w:del w:id="5903" w:author="Author">
              <w:r w:rsidRPr="007D6867" w:rsidDel="006411E8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364AA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90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DB1E3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05" w:author="Author"/>
              </w:rPr>
            </w:pPr>
            <w:del w:id="590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23289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9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D9894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08" w:author="Author"/>
              </w:rPr>
            </w:pPr>
            <w:del w:id="590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73D011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9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01F86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11" w:author="Author"/>
              </w:rPr>
            </w:pPr>
            <w:del w:id="591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A3C4FD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9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C8E68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14" w:author="Author"/>
              </w:rPr>
            </w:pPr>
            <w:del w:id="591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225</w:delText>
              </w:r>
            </w:del>
          </w:p>
        </w:tc>
      </w:tr>
      <w:tr w:rsidR="00A46D51" w:rsidRPr="007D6867" w:rsidDel="006411E8" w14:paraId="14E3CE4B" w14:textId="77777777" w:rsidTr="00397D9A">
        <w:trPr>
          <w:cantSplit/>
          <w:trHeight w:val="190"/>
          <w:del w:id="59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84AFC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803B7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918" w:author="Author"/>
              </w:rPr>
            </w:pPr>
            <w:del w:id="5919" w:author="Author">
              <w:r w:rsidRPr="007D6867" w:rsidDel="006411E8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3539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20" w:author="Author"/>
              </w:rPr>
            </w:pPr>
            <w:del w:id="5921" w:author="Author">
              <w:r w:rsidRPr="007D6867" w:rsidDel="006411E8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FA354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92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DA967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23" w:author="Author"/>
              </w:rPr>
            </w:pPr>
            <w:del w:id="592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CB63D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9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C21EA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26" w:author="Author"/>
              </w:rPr>
            </w:pPr>
            <w:del w:id="592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1F981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9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1A312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29" w:author="Author"/>
              </w:rPr>
            </w:pPr>
            <w:del w:id="593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DD5322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9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CAF34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32" w:author="Author"/>
              </w:rPr>
            </w:pPr>
            <w:del w:id="593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A46D51" w:rsidRPr="007D6867" w:rsidDel="006411E8" w14:paraId="2592FC9F" w14:textId="77777777" w:rsidTr="00397D9A">
        <w:trPr>
          <w:cantSplit/>
          <w:trHeight w:val="190"/>
          <w:del w:id="59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6DBFD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504C7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936" w:author="Author"/>
              </w:rPr>
            </w:pPr>
            <w:del w:id="5937" w:author="Author">
              <w:r w:rsidRPr="007D6867" w:rsidDel="006411E8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51B3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38" w:author="Author"/>
              </w:rPr>
            </w:pPr>
            <w:del w:id="5939" w:author="Author">
              <w:r w:rsidRPr="007D6867" w:rsidDel="006411E8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A0E98F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94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2D0D1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41" w:author="Author"/>
              </w:rPr>
            </w:pPr>
            <w:del w:id="594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5BBB7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9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33A02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44" w:author="Author"/>
              </w:rPr>
            </w:pPr>
            <w:del w:id="594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9466AA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9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3367E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47" w:author="Author"/>
              </w:rPr>
            </w:pPr>
            <w:del w:id="594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25716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9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7BE1D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50" w:author="Author"/>
              </w:rPr>
            </w:pPr>
            <w:del w:id="595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A46D51" w:rsidRPr="007D6867" w:rsidDel="006411E8" w14:paraId="48A8D283" w14:textId="77777777" w:rsidTr="00397D9A">
        <w:trPr>
          <w:cantSplit/>
          <w:trHeight w:val="190"/>
          <w:del w:id="59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F2369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59FCA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954" w:author="Author"/>
              </w:rPr>
            </w:pPr>
            <w:del w:id="5955" w:author="Author">
              <w:r w:rsidRPr="007D6867" w:rsidDel="006411E8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FED29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56" w:author="Author"/>
              </w:rPr>
            </w:pPr>
            <w:del w:id="5957" w:author="Author">
              <w:r w:rsidRPr="007D6867" w:rsidDel="006411E8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EA2393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95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63848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59" w:author="Author"/>
              </w:rPr>
            </w:pPr>
            <w:del w:id="596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E0563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9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58126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62" w:author="Author"/>
              </w:rPr>
            </w:pPr>
            <w:del w:id="596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C61F5A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9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ADB329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65" w:author="Author"/>
              </w:rPr>
            </w:pPr>
            <w:del w:id="596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BF024A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9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C794E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68" w:author="Author"/>
              </w:rPr>
            </w:pPr>
            <w:del w:id="596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244</w:delText>
              </w:r>
            </w:del>
          </w:p>
        </w:tc>
      </w:tr>
      <w:tr w:rsidR="00A46D51" w:rsidRPr="007D6867" w:rsidDel="006411E8" w14:paraId="222221B5" w14:textId="77777777" w:rsidTr="00397D9A">
        <w:trPr>
          <w:cantSplit/>
          <w:trHeight w:val="190"/>
          <w:del w:id="59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A0CEF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FEE36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972" w:author="Author"/>
              </w:rPr>
            </w:pPr>
            <w:del w:id="5973" w:author="Author">
              <w:r w:rsidRPr="007D6867" w:rsidDel="006411E8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24E5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74" w:author="Author"/>
              </w:rPr>
            </w:pPr>
            <w:del w:id="5975" w:author="Author">
              <w:r w:rsidRPr="007D6867" w:rsidDel="006411E8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14D080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97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8F977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77" w:author="Author"/>
              </w:rPr>
            </w:pPr>
            <w:del w:id="597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B194D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97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A76D8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80" w:author="Author"/>
              </w:rPr>
            </w:pPr>
            <w:del w:id="598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206AF1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9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B3762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83" w:author="Author"/>
              </w:rPr>
            </w:pPr>
            <w:del w:id="598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C9288F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9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25E72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86" w:author="Author"/>
              </w:rPr>
            </w:pPr>
            <w:del w:id="598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199</w:delText>
              </w:r>
            </w:del>
          </w:p>
        </w:tc>
      </w:tr>
      <w:tr w:rsidR="00A46D51" w:rsidRPr="007D6867" w:rsidDel="006411E8" w14:paraId="2B3009CA" w14:textId="77777777" w:rsidTr="00397D9A">
        <w:trPr>
          <w:cantSplit/>
          <w:trHeight w:val="190"/>
          <w:del w:id="59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73E25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FD9D0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5990" w:author="Author"/>
              </w:rPr>
            </w:pPr>
            <w:del w:id="5991" w:author="Author">
              <w:r w:rsidRPr="007D6867" w:rsidDel="006411E8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3B3B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92" w:author="Author"/>
              </w:rPr>
            </w:pPr>
            <w:del w:id="5993" w:author="Author">
              <w:r w:rsidRPr="007D6867" w:rsidDel="006411E8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E335D3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99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94BA2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95" w:author="Author"/>
              </w:rPr>
            </w:pPr>
            <w:del w:id="599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B6C74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599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07EFD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5998" w:author="Author"/>
              </w:rPr>
            </w:pPr>
            <w:del w:id="599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881D0A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0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CEC2A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01" w:author="Author"/>
              </w:rPr>
            </w:pPr>
            <w:del w:id="600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0D649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0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D8E75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04" w:author="Author"/>
              </w:rPr>
            </w:pPr>
            <w:del w:id="600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A46D51" w:rsidRPr="007D6867" w:rsidDel="006411E8" w14:paraId="152FCE4F" w14:textId="77777777" w:rsidTr="00397D9A">
        <w:trPr>
          <w:cantSplit/>
          <w:trHeight w:val="190"/>
          <w:del w:id="60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F456A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D67C9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6008" w:author="Author"/>
              </w:rPr>
            </w:pPr>
            <w:del w:id="6009" w:author="Author">
              <w:r w:rsidRPr="007D6867" w:rsidDel="006411E8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3747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10" w:author="Author"/>
              </w:rPr>
            </w:pPr>
            <w:del w:id="6011" w:author="Author">
              <w:r w:rsidRPr="007D6867" w:rsidDel="006411E8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48E3F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01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5E143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13" w:author="Author"/>
              </w:rPr>
            </w:pPr>
            <w:del w:id="601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3A05CE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01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FD6D6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16" w:author="Author"/>
              </w:rPr>
            </w:pPr>
            <w:del w:id="601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5BD44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0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B6DE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19" w:author="Author"/>
              </w:rPr>
            </w:pPr>
            <w:del w:id="602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E4F78A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0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F925E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22" w:author="Author"/>
              </w:rPr>
            </w:pPr>
            <w:del w:id="602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230</w:delText>
              </w:r>
            </w:del>
          </w:p>
        </w:tc>
      </w:tr>
      <w:tr w:rsidR="00A46D51" w:rsidRPr="007D6867" w:rsidDel="006411E8" w14:paraId="752645BC" w14:textId="77777777" w:rsidTr="00397D9A">
        <w:trPr>
          <w:cantSplit/>
          <w:trHeight w:val="190"/>
          <w:del w:id="60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0A79F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54388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6026" w:author="Author"/>
              </w:rPr>
            </w:pPr>
            <w:del w:id="6027" w:author="Author">
              <w:r w:rsidRPr="007D6867" w:rsidDel="006411E8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C939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28" w:author="Author"/>
              </w:rPr>
            </w:pPr>
            <w:del w:id="6029" w:author="Author">
              <w:r w:rsidRPr="007D6867" w:rsidDel="006411E8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270A3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03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C0555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31" w:author="Author"/>
              </w:rPr>
            </w:pPr>
            <w:del w:id="603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97F27C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03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3E31C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34" w:author="Author"/>
              </w:rPr>
            </w:pPr>
            <w:del w:id="603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0851A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0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31032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37" w:author="Author"/>
              </w:rPr>
            </w:pPr>
            <w:del w:id="603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53C631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0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E70E8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40" w:author="Author"/>
              </w:rPr>
            </w:pPr>
            <w:del w:id="604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A46D51" w:rsidRPr="007D6867" w:rsidDel="006411E8" w14:paraId="74DCF57D" w14:textId="77777777" w:rsidTr="00397D9A">
        <w:trPr>
          <w:cantSplit/>
          <w:trHeight w:val="190"/>
          <w:del w:id="60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4E299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DA293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6044" w:author="Author"/>
              </w:rPr>
            </w:pPr>
            <w:del w:id="6045" w:author="Author">
              <w:r w:rsidRPr="007D6867" w:rsidDel="006411E8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2C7C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46" w:author="Author"/>
              </w:rPr>
            </w:pPr>
            <w:del w:id="6047" w:author="Author">
              <w:r w:rsidRPr="007D6867" w:rsidDel="006411E8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66159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04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576A4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49" w:author="Author"/>
              </w:rPr>
            </w:pPr>
            <w:del w:id="605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95A5AD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05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019CF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52" w:author="Author"/>
              </w:rPr>
            </w:pPr>
            <w:del w:id="605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EE7AC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0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E90B19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55" w:author="Author"/>
              </w:rPr>
            </w:pPr>
            <w:del w:id="605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5B79A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0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56BEA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58" w:author="Author"/>
              </w:rPr>
            </w:pPr>
            <w:del w:id="605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A46D51" w:rsidRPr="007D6867" w:rsidDel="006411E8" w14:paraId="73771CC5" w14:textId="77777777" w:rsidTr="00397D9A">
        <w:trPr>
          <w:cantSplit/>
          <w:trHeight w:val="190"/>
          <w:del w:id="60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C2C10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43D3A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6062" w:author="Author"/>
              </w:rPr>
            </w:pPr>
            <w:del w:id="6063" w:author="Author">
              <w:r w:rsidRPr="007D6867" w:rsidDel="006411E8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DB46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64" w:author="Author"/>
              </w:rPr>
            </w:pPr>
            <w:del w:id="6065" w:author="Author">
              <w:r w:rsidRPr="007D6867" w:rsidDel="006411E8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DFE26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06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FDB90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67" w:author="Author"/>
              </w:rPr>
            </w:pPr>
            <w:del w:id="606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B0F893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06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3CD28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70" w:author="Author"/>
              </w:rPr>
            </w:pPr>
            <w:del w:id="607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64740F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0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C52B1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73" w:author="Author"/>
              </w:rPr>
            </w:pPr>
            <w:del w:id="607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1290FC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0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50CA8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76" w:author="Author"/>
              </w:rPr>
            </w:pPr>
            <w:del w:id="607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A46D51" w:rsidRPr="007D6867" w:rsidDel="006411E8" w14:paraId="3DA23AFD" w14:textId="77777777" w:rsidTr="00397D9A">
        <w:trPr>
          <w:cantSplit/>
          <w:trHeight w:val="190"/>
          <w:del w:id="60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97AF7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2883F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6080" w:author="Author"/>
              </w:rPr>
            </w:pPr>
            <w:del w:id="6081" w:author="Author">
              <w:r w:rsidRPr="007D6867" w:rsidDel="006411E8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1BEF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82" w:author="Author"/>
              </w:rPr>
            </w:pPr>
            <w:del w:id="6083" w:author="Author">
              <w:r w:rsidRPr="007D6867" w:rsidDel="006411E8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26E62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08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589F1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85" w:author="Author"/>
              </w:rPr>
            </w:pPr>
            <w:del w:id="608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DC1A4A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08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E92FB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88" w:author="Author"/>
              </w:rPr>
            </w:pPr>
            <w:del w:id="608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D79CF3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0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ACF59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91" w:author="Author"/>
              </w:rPr>
            </w:pPr>
            <w:del w:id="609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565721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0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596C7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94" w:author="Author"/>
              </w:rPr>
            </w:pPr>
            <w:del w:id="609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A46D51" w:rsidRPr="007D6867" w:rsidDel="006411E8" w14:paraId="75DB911C" w14:textId="77777777" w:rsidTr="00397D9A">
        <w:trPr>
          <w:cantSplit/>
          <w:trHeight w:val="190"/>
          <w:del w:id="60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BDD33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0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C3CD1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6098" w:author="Author"/>
              </w:rPr>
            </w:pPr>
            <w:del w:id="6099" w:author="Author">
              <w:r w:rsidRPr="007D6867" w:rsidDel="006411E8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6105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00" w:author="Author"/>
              </w:rPr>
            </w:pPr>
            <w:del w:id="6101" w:author="Author">
              <w:r w:rsidRPr="007D6867" w:rsidDel="006411E8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FDC18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10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F655C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03" w:author="Author"/>
              </w:rPr>
            </w:pPr>
            <w:del w:id="610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2287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455ED3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10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53B2F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06" w:author="Author"/>
              </w:rPr>
            </w:pPr>
            <w:del w:id="610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04D62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1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97EFF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09" w:author="Author"/>
              </w:rPr>
            </w:pPr>
            <w:del w:id="611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DD4B6A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1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A3114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12" w:author="Author"/>
              </w:rPr>
            </w:pPr>
            <w:del w:id="611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295</w:delText>
              </w:r>
            </w:del>
          </w:p>
        </w:tc>
      </w:tr>
      <w:tr w:rsidR="00A46D51" w:rsidRPr="007D6867" w:rsidDel="006411E8" w14:paraId="17DF963E" w14:textId="77777777" w:rsidTr="00397D9A">
        <w:trPr>
          <w:cantSplit/>
          <w:trHeight w:val="190"/>
          <w:del w:id="61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5ACCB9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C77E6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6116" w:author="Author"/>
              </w:rPr>
            </w:pPr>
            <w:del w:id="6117" w:author="Author">
              <w:r w:rsidRPr="007D6867" w:rsidDel="006411E8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0903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18" w:author="Author"/>
              </w:rPr>
            </w:pPr>
            <w:del w:id="6119" w:author="Author">
              <w:r w:rsidRPr="007D6867" w:rsidDel="006411E8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E969C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12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8B719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21" w:author="Author"/>
              </w:rPr>
            </w:pPr>
            <w:del w:id="612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91DBE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12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AE77F9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24" w:author="Author"/>
              </w:rPr>
            </w:pPr>
            <w:del w:id="612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3D6EBD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1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CE15F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27" w:author="Author"/>
              </w:rPr>
            </w:pPr>
            <w:del w:id="612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2E4FC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1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B70FA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30" w:author="Author"/>
              </w:rPr>
            </w:pPr>
            <w:del w:id="613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225</w:delText>
              </w:r>
            </w:del>
          </w:p>
        </w:tc>
      </w:tr>
      <w:tr w:rsidR="00A46D51" w:rsidRPr="007D6867" w:rsidDel="006411E8" w14:paraId="4B5CBF69" w14:textId="77777777" w:rsidTr="00397D9A">
        <w:trPr>
          <w:cantSplit/>
          <w:trHeight w:val="190"/>
          <w:del w:id="61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937A9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24020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6134" w:author="Author"/>
              </w:rPr>
            </w:pPr>
            <w:del w:id="6135" w:author="Author">
              <w:r w:rsidRPr="007D6867" w:rsidDel="006411E8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30D0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36" w:author="Author"/>
              </w:rPr>
            </w:pPr>
            <w:del w:id="6137" w:author="Author">
              <w:r w:rsidRPr="007D6867" w:rsidDel="006411E8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4793B1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13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F9D88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39" w:author="Author"/>
              </w:rPr>
            </w:pPr>
            <w:del w:id="614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F463BF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14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A372C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42" w:author="Author"/>
              </w:rPr>
            </w:pPr>
            <w:del w:id="614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76EE5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1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A28CB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45" w:author="Author"/>
              </w:rPr>
            </w:pPr>
            <w:del w:id="614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FC63B3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1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89BE7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48" w:author="Author"/>
              </w:rPr>
            </w:pPr>
            <w:del w:id="614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A46D51" w:rsidRPr="007D6867" w:rsidDel="006411E8" w14:paraId="0B9140A1" w14:textId="77777777" w:rsidTr="00397D9A">
        <w:trPr>
          <w:cantSplit/>
          <w:trHeight w:val="190"/>
          <w:del w:id="61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27F37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2F6CA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6152" w:author="Author"/>
              </w:rPr>
            </w:pPr>
            <w:del w:id="6153" w:author="Author">
              <w:r w:rsidRPr="007D6867" w:rsidDel="006411E8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27AD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54" w:author="Author"/>
              </w:rPr>
            </w:pPr>
            <w:del w:id="6155" w:author="Author">
              <w:r w:rsidRPr="007D6867" w:rsidDel="006411E8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1EC98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15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25B72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57" w:author="Author"/>
              </w:rPr>
            </w:pPr>
            <w:del w:id="615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EF2F3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1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F38D6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60" w:author="Author"/>
              </w:rPr>
            </w:pPr>
            <w:del w:id="616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8561C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1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048DE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63" w:author="Author"/>
              </w:rPr>
            </w:pPr>
            <w:del w:id="616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C3780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1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E11FE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66" w:author="Author"/>
              </w:rPr>
            </w:pPr>
            <w:del w:id="616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A46D51" w:rsidRPr="007D6867" w:rsidDel="006411E8" w14:paraId="48BAB00D" w14:textId="77777777" w:rsidTr="00397D9A">
        <w:trPr>
          <w:cantSplit/>
          <w:trHeight w:val="190"/>
          <w:del w:id="61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6908F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92F69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6170" w:author="Author"/>
              </w:rPr>
            </w:pPr>
            <w:del w:id="6171" w:author="Author">
              <w:r w:rsidRPr="007D6867" w:rsidDel="006411E8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CC6E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72" w:author="Author"/>
              </w:rPr>
            </w:pPr>
            <w:del w:id="6173" w:author="Author">
              <w:r w:rsidRPr="007D6867" w:rsidDel="006411E8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9689C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17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3010E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75" w:author="Author"/>
              </w:rPr>
            </w:pPr>
            <w:del w:id="617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2287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061D1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17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965EF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78" w:author="Author"/>
              </w:rPr>
            </w:pPr>
            <w:del w:id="617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C5BCE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1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ED3AA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81" w:author="Author"/>
              </w:rPr>
            </w:pPr>
            <w:del w:id="618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F08DE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1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80EAC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84" w:author="Author"/>
              </w:rPr>
            </w:pPr>
            <w:del w:id="618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295</w:delText>
              </w:r>
            </w:del>
          </w:p>
        </w:tc>
      </w:tr>
      <w:tr w:rsidR="00A46D51" w:rsidRPr="007D6867" w:rsidDel="006411E8" w14:paraId="3EA37B12" w14:textId="77777777" w:rsidTr="00397D9A">
        <w:trPr>
          <w:cantSplit/>
          <w:trHeight w:val="190"/>
          <w:del w:id="61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00B69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8BC54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6188" w:author="Author"/>
              </w:rPr>
            </w:pPr>
            <w:del w:id="6189" w:author="Author">
              <w:r w:rsidRPr="007D6867" w:rsidDel="006411E8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DD2A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90" w:author="Author"/>
              </w:rPr>
            </w:pPr>
            <w:del w:id="6191" w:author="Author">
              <w:r w:rsidRPr="007D6867" w:rsidDel="006411E8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585A31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19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88E2B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93" w:author="Author"/>
              </w:rPr>
            </w:pPr>
            <w:del w:id="619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6F5DCC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1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6E65F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96" w:author="Author"/>
              </w:rPr>
            </w:pPr>
            <w:del w:id="619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4A16F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1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60973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199" w:author="Author"/>
              </w:rPr>
            </w:pPr>
            <w:del w:id="620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94FDF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2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DF5A9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02" w:author="Author"/>
              </w:rPr>
            </w:pPr>
            <w:del w:id="620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230</w:delText>
              </w:r>
            </w:del>
          </w:p>
        </w:tc>
      </w:tr>
      <w:tr w:rsidR="00A46D51" w:rsidRPr="007D6867" w:rsidDel="006411E8" w14:paraId="04BE8928" w14:textId="77777777" w:rsidTr="00397D9A">
        <w:trPr>
          <w:cantSplit/>
          <w:trHeight w:val="190"/>
          <w:del w:id="62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B5331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4B843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6206" w:author="Author"/>
              </w:rPr>
            </w:pPr>
            <w:del w:id="6207" w:author="Author">
              <w:r w:rsidRPr="007D6867" w:rsidDel="006411E8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DDF2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08" w:author="Author"/>
              </w:rPr>
            </w:pPr>
            <w:del w:id="6209" w:author="Author">
              <w:r w:rsidRPr="007D6867" w:rsidDel="006411E8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F765FD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21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106DE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11" w:author="Author"/>
              </w:rPr>
            </w:pPr>
            <w:del w:id="621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2392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562731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2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2A539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14" w:author="Author"/>
              </w:rPr>
            </w:pPr>
            <w:del w:id="621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D500E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2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9050D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17" w:author="Author"/>
              </w:rPr>
            </w:pPr>
            <w:del w:id="621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549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7B424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2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AA20F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20" w:author="Author"/>
              </w:rPr>
            </w:pPr>
            <w:del w:id="622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301</w:delText>
              </w:r>
            </w:del>
          </w:p>
        </w:tc>
      </w:tr>
      <w:tr w:rsidR="00A46D51" w:rsidRPr="007D6867" w:rsidDel="006411E8" w14:paraId="42BFC51D" w14:textId="77777777" w:rsidTr="00397D9A">
        <w:trPr>
          <w:cantSplit/>
          <w:trHeight w:val="190"/>
          <w:del w:id="62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A0819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7A72A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6224" w:author="Author"/>
              </w:rPr>
            </w:pPr>
            <w:del w:id="6225" w:author="Author">
              <w:r w:rsidRPr="007D6867" w:rsidDel="006411E8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4CA0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26" w:author="Author"/>
              </w:rPr>
            </w:pPr>
            <w:del w:id="6227" w:author="Author">
              <w:r w:rsidRPr="007D6867" w:rsidDel="006411E8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F74B3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22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0DE45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29" w:author="Author"/>
              </w:rPr>
            </w:pPr>
            <w:del w:id="623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2869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FE73A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23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A81D39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32" w:author="Author"/>
              </w:rPr>
            </w:pPr>
            <w:del w:id="623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98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75CCE0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2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419DE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35" w:author="Author"/>
              </w:rPr>
            </w:pPr>
            <w:del w:id="623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586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54137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2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7BA6E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38" w:author="Author"/>
              </w:rPr>
            </w:pPr>
            <w:del w:id="623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A46D51" w:rsidRPr="007D6867" w:rsidDel="006411E8" w14:paraId="7EB0195E" w14:textId="77777777" w:rsidTr="00397D9A">
        <w:trPr>
          <w:cantSplit/>
          <w:trHeight w:val="190"/>
          <w:del w:id="62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F9BC6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DB792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6242" w:author="Author"/>
              </w:rPr>
            </w:pPr>
            <w:del w:id="6243" w:author="Author">
              <w:r w:rsidRPr="007D6867" w:rsidDel="006411E8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85B6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44" w:author="Author"/>
              </w:rPr>
            </w:pPr>
            <w:del w:id="6245" w:author="Author">
              <w:r w:rsidRPr="007D6867" w:rsidDel="006411E8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17E99E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24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6A32C2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47" w:author="Author"/>
              </w:rPr>
            </w:pPr>
            <w:del w:id="624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2A069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2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4B4E41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50" w:author="Author"/>
              </w:rPr>
            </w:pPr>
            <w:del w:id="625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06026E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2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982899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53" w:author="Author"/>
              </w:rPr>
            </w:pPr>
            <w:del w:id="625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5A727D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2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E6F77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56" w:author="Author"/>
              </w:rPr>
            </w:pPr>
            <w:del w:id="625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213</w:delText>
              </w:r>
            </w:del>
          </w:p>
        </w:tc>
      </w:tr>
      <w:tr w:rsidR="00A46D51" w:rsidRPr="007D6867" w:rsidDel="006411E8" w14:paraId="6FB02D03" w14:textId="77777777" w:rsidTr="00397D9A">
        <w:trPr>
          <w:cantSplit/>
          <w:trHeight w:val="190"/>
          <w:del w:id="62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CA31A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F6295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6260" w:author="Author"/>
              </w:rPr>
            </w:pPr>
            <w:del w:id="6261" w:author="Author">
              <w:r w:rsidRPr="007D6867" w:rsidDel="006411E8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5A739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62" w:author="Author"/>
              </w:rPr>
            </w:pPr>
            <w:del w:id="6263" w:author="Author">
              <w:r w:rsidRPr="007D6867" w:rsidDel="006411E8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7D1F4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26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25E45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65" w:author="Author"/>
              </w:rPr>
            </w:pPr>
            <w:del w:id="626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B6FAD6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26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C1B3E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68" w:author="Author"/>
              </w:rPr>
            </w:pPr>
            <w:del w:id="626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1FFF7D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2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990BF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71" w:author="Author"/>
              </w:rPr>
            </w:pPr>
            <w:del w:id="627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503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6CED5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2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DA81B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74" w:author="Author"/>
              </w:rPr>
            </w:pPr>
            <w:del w:id="627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235</w:delText>
              </w:r>
            </w:del>
          </w:p>
        </w:tc>
      </w:tr>
      <w:tr w:rsidR="00A46D51" w:rsidRPr="007D6867" w:rsidDel="006411E8" w14:paraId="4E1691F7" w14:textId="77777777" w:rsidTr="00397D9A">
        <w:trPr>
          <w:cantSplit/>
          <w:trHeight w:val="190"/>
          <w:del w:id="62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BBC7DF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F928C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6278" w:author="Author"/>
              </w:rPr>
            </w:pPr>
            <w:del w:id="6279" w:author="Author">
              <w:r w:rsidRPr="007D6867" w:rsidDel="006411E8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5EB3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80" w:author="Author"/>
              </w:rPr>
            </w:pPr>
            <w:del w:id="6281" w:author="Author">
              <w:r w:rsidRPr="007D6867" w:rsidDel="006411E8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AD551A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28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A6A23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83" w:author="Author"/>
              </w:rPr>
            </w:pPr>
            <w:del w:id="628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1933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AA9ED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28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9C0C5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86" w:author="Author"/>
              </w:rPr>
            </w:pPr>
            <w:del w:id="628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928A60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2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D348D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89" w:author="Author"/>
              </w:rPr>
            </w:pPr>
            <w:del w:id="629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9E09E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2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EF3D7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92" w:author="Author"/>
              </w:rPr>
            </w:pPr>
            <w:del w:id="629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A46D51" w:rsidRPr="007D6867" w:rsidDel="006411E8" w14:paraId="09048EE5" w14:textId="77777777" w:rsidTr="00397D9A">
        <w:trPr>
          <w:cantSplit/>
          <w:trHeight w:val="190"/>
          <w:del w:id="62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EA9B5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6B7BF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6296" w:author="Author"/>
              </w:rPr>
            </w:pPr>
            <w:del w:id="6297" w:author="Author">
              <w:r w:rsidRPr="007D6867" w:rsidDel="006411E8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3CB0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298" w:author="Author"/>
              </w:rPr>
            </w:pPr>
            <w:del w:id="6299" w:author="Author">
              <w:r w:rsidRPr="007D6867" w:rsidDel="006411E8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202DE0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30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8CA08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01" w:author="Author"/>
              </w:rPr>
            </w:pPr>
            <w:del w:id="630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F8013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3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53531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04" w:author="Author"/>
              </w:rPr>
            </w:pPr>
            <w:del w:id="630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A7E83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3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850CD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07" w:author="Author"/>
              </w:rPr>
            </w:pPr>
            <w:del w:id="630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4A025A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3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48E84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10" w:author="Author"/>
              </w:rPr>
            </w:pPr>
            <w:del w:id="631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249</w:delText>
              </w:r>
            </w:del>
          </w:p>
        </w:tc>
      </w:tr>
      <w:tr w:rsidR="00A46D51" w:rsidRPr="007D6867" w:rsidDel="006411E8" w14:paraId="72920DFC" w14:textId="77777777" w:rsidTr="00397D9A">
        <w:trPr>
          <w:cantSplit/>
          <w:trHeight w:val="190"/>
          <w:del w:id="63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EA8E3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F3943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6314" w:author="Author"/>
              </w:rPr>
            </w:pPr>
            <w:del w:id="6315" w:author="Author">
              <w:r w:rsidRPr="007D6867" w:rsidDel="006411E8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4924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16" w:author="Author"/>
              </w:rPr>
            </w:pPr>
            <w:del w:id="6317" w:author="Author">
              <w:r w:rsidRPr="007D6867" w:rsidDel="006411E8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0CD748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31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ABBA3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19" w:author="Author"/>
              </w:rPr>
            </w:pPr>
            <w:del w:id="632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2360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131697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3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564D1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22" w:author="Author"/>
              </w:rPr>
            </w:pPr>
            <w:del w:id="632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80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D8219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3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8DFE4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25" w:author="Author"/>
              </w:rPr>
            </w:pPr>
            <w:del w:id="632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437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605111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3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12D56A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28" w:author="Author"/>
              </w:rPr>
            </w:pPr>
            <w:del w:id="632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A46D51" w:rsidRPr="007D6867" w:rsidDel="006411E8" w14:paraId="5D80920F" w14:textId="77777777" w:rsidTr="00397D9A">
        <w:trPr>
          <w:cantSplit/>
          <w:trHeight w:val="190"/>
          <w:del w:id="63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2F6B8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C813D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6332" w:author="Author"/>
              </w:rPr>
            </w:pPr>
            <w:del w:id="6333" w:author="Author">
              <w:r w:rsidRPr="007D6867" w:rsidDel="006411E8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6FCA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34" w:author="Author"/>
              </w:rPr>
            </w:pPr>
            <w:del w:id="6335" w:author="Author">
              <w:r w:rsidRPr="007D6867" w:rsidDel="006411E8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87069B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33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1538D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37" w:author="Author"/>
              </w:rPr>
            </w:pPr>
            <w:del w:id="6338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2194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330D8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3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9A4044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40" w:author="Author"/>
              </w:rPr>
            </w:pPr>
            <w:del w:id="6341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A05D33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3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2447F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43" w:author="Author"/>
              </w:rPr>
            </w:pPr>
            <w:del w:id="634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395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E9B1CA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3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564ACD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46" w:author="Author"/>
              </w:rPr>
            </w:pPr>
            <w:del w:id="634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A46D51" w:rsidRPr="007D6867" w:rsidDel="006411E8" w14:paraId="68E92C58" w14:textId="77777777" w:rsidTr="00397D9A">
        <w:trPr>
          <w:cantSplit/>
          <w:trHeight w:val="190"/>
          <w:del w:id="63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701F65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12647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6350" w:author="Author"/>
              </w:rPr>
            </w:pPr>
            <w:del w:id="6351" w:author="Author">
              <w:r w:rsidRPr="007D6867" w:rsidDel="006411E8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661A9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52" w:author="Author"/>
              </w:rPr>
            </w:pPr>
            <w:del w:id="6353" w:author="Author">
              <w:r w:rsidRPr="007D6867" w:rsidDel="006411E8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6D7194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35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AB04C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55" w:author="Author"/>
              </w:rPr>
            </w:pPr>
            <w:del w:id="6356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E3CB45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3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F9E2A6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58" w:author="Author"/>
              </w:rPr>
            </w:pPr>
            <w:del w:id="6359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789FD9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3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98FB63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61" w:author="Author"/>
              </w:rPr>
            </w:pPr>
            <w:del w:id="6362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F0B73E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3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B29ACC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64" w:author="Author"/>
              </w:rPr>
            </w:pPr>
            <w:del w:id="6365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220</w:delText>
              </w:r>
            </w:del>
          </w:p>
        </w:tc>
      </w:tr>
      <w:tr w:rsidR="00A46D51" w:rsidRPr="007D6867" w:rsidDel="006411E8" w14:paraId="02388F94" w14:textId="77777777" w:rsidTr="00397D9A">
        <w:trPr>
          <w:cantSplit/>
          <w:trHeight w:val="190"/>
          <w:del w:id="63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571A90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2E40D" w14:textId="77777777" w:rsidR="00A46D51" w:rsidRPr="007D6867" w:rsidDel="006411E8" w:rsidRDefault="00A46D51" w:rsidP="00420B2A">
            <w:pPr>
              <w:pStyle w:val="tabletext00"/>
              <w:suppressAutoHyphens/>
              <w:jc w:val="center"/>
              <w:rPr>
                <w:del w:id="6368" w:author="Author"/>
              </w:rPr>
            </w:pPr>
            <w:del w:id="6369" w:author="Author">
              <w:r w:rsidRPr="007D6867" w:rsidDel="006411E8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3831E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70" w:author="Author"/>
              </w:rPr>
            </w:pPr>
            <w:del w:id="6371" w:author="Author">
              <w:r w:rsidRPr="007D6867" w:rsidDel="006411E8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99D8D0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37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1F5EE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73" w:author="Author"/>
              </w:rPr>
            </w:pPr>
            <w:del w:id="6374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2331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88CC62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3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1594A8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76" w:author="Author"/>
              </w:rPr>
            </w:pPr>
            <w:del w:id="6377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F4CEB1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3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AA3817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79" w:author="Author"/>
              </w:rPr>
            </w:pPr>
            <w:del w:id="6380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460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369163" w14:textId="77777777" w:rsidR="00A46D51" w:rsidRPr="007D6867" w:rsidDel="006411E8" w:rsidRDefault="00A46D51" w:rsidP="00420B2A">
            <w:pPr>
              <w:pStyle w:val="tabletext00"/>
              <w:suppressAutoHyphens/>
              <w:jc w:val="right"/>
              <w:rPr>
                <w:del w:id="63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74644B" w14:textId="77777777" w:rsidR="00A46D51" w:rsidRPr="007D6867" w:rsidDel="006411E8" w:rsidRDefault="00A46D51" w:rsidP="00420B2A">
            <w:pPr>
              <w:pStyle w:val="tabletext00"/>
              <w:suppressAutoHyphens/>
              <w:rPr>
                <w:del w:id="6382" w:author="Author"/>
              </w:rPr>
            </w:pPr>
            <w:del w:id="6383" w:author="Author">
              <w:r w:rsidRPr="007D6867" w:rsidDel="006411E8">
                <w:rPr>
                  <w:rFonts w:cs="Arial"/>
                  <w:color w:val="000000"/>
                  <w:szCs w:val="18"/>
                </w:rPr>
                <w:delText>214</w:delText>
              </w:r>
            </w:del>
          </w:p>
        </w:tc>
      </w:tr>
    </w:tbl>
    <w:p w14:paraId="4EE8DDD5" w14:textId="77777777" w:rsidR="00A46D51" w:rsidDel="006411E8" w:rsidRDefault="00A46D51" w:rsidP="00420B2A">
      <w:pPr>
        <w:pStyle w:val="tablecaption"/>
        <w:suppressAutoHyphens/>
        <w:rPr>
          <w:del w:id="6384" w:author="Author"/>
        </w:rPr>
      </w:pPr>
      <w:del w:id="6385" w:author="Author">
        <w:r w:rsidRPr="007D6867" w:rsidDel="006411E8">
          <w:delText>Table 25.E.#2(LC) Zone-rating Table – Zone 47 (Southeast) Combinations Loss Costs</w:delText>
        </w:r>
      </w:del>
    </w:p>
    <w:p w14:paraId="56930FA5" w14:textId="77777777" w:rsidR="00A46D51" w:rsidRDefault="00A46D51" w:rsidP="00420B2A">
      <w:pPr>
        <w:pStyle w:val="isonormal"/>
        <w:suppressAutoHyphens/>
        <w:jc w:val="left"/>
      </w:pPr>
    </w:p>
    <w:p w14:paraId="62CC008F" w14:textId="77777777" w:rsidR="00A46D51" w:rsidRDefault="00A46D51" w:rsidP="00420B2A">
      <w:pPr>
        <w:pStyle w:val="isonormal"/>
        <w:suppressAutoHyphens/>
        <w:sectPr w:rsidR="00A46D51" w:rsidSect="00176B0D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/>
          <w:pgMar w:top="1400" w:right="960" w:bottom="1560" w:left="1200" w:header="0" w:footer="480" w:gutter="0"/>
          <w:cols w:space="0"/>
          <w:noEndnote/>
          <w:docGrid w:linePitch="326"/>
        </w:sectPr>
      </w:pPr>
    </w:p>
    <w:p w14:paraId="473E6310" w14:textId="77777777" w:rsidR="00A46D51" w:rsidRPr="00134E81" w:rsidDel="008C596B" w:rsidRDefault="00A46D51" w:rsidP="00420B2A">
      <w:pPr>
        <w:pStyle w:val="boxrule"/>
        <w:rPr>
          <w:del w:id="6386" w:author="Author"/>
        </w:rPr>
      </w:pPr>
      <w:del w:id="6387" w:author="Author">
        <w:r w:rsidRPr="00134E81" w:rsidDel="008C596B">
          <w:lastRenderedPageBreak/>
          <w:delText>49.  AUTO DEALERS – PREMIUM DEVELOPMENT FOR COMMON COVERAGES</w:delText>
        </w:r>
      </w:del>
    </w:p>
    <w:p w14:paraId="3F6B32FB" w14:textId="77777777" w:rsidR="00A46D51" w:rsidRPr="00134E81" w:rsidDel="008C596B" w:rsidRDefault="00A46D51" w:rsidP="00420B2A">
      <w:pPr>
        <w:pStyle w:val="blocktext1"/>
        <w:suppressAutoHyphens/>
        <w:rPr>
          <w:del w:id="6388" w:author="Author"/>
        </w:rPr>
      </w:pPr>
      <w:del w:id="6389" w:author="Author">
        <w:r w:rsidRPr="00134E81" w:rsidDel="008C596B">
          <w:delText xml:space="preserve">Table </w:delText>
        </w:r>
        <w:r w:rsidRPr="00134E81" w:rsidDel="008C596B">
          <w:rPr>
            <w:b/>
          </w:rPr>
          <w:delText>49.D.1.(LC)</w:delText>
        </w:r>
        <w:r w:rsidRPr="00134E81" w:rsidDel="008C596B">
          <w:delText xml:space="preserve"> is replaced by the following:</w:delText>
        </w:r>
      </w:del>
    </w:p>
    <w:p w14:paraId="0E8F9CAE" w14:textId="77777777" w:rsidR="00A46D51" w:rsidRPr="00134E81" w:rsidDel="008C596B" w:rsidRDefault="00A46D51" w:rsidP="00420B2A">
      <w:pPr>
        <w:pStyle w:val="space4"/>
        <w:suppressAutoHyphens/>
        <w:rPr>
          <w:del w:id="639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1030"/>
        <w:gridCol w:w="1370"/>
      </w:tblGrid>
      <w:tr w:rsidR="00A46D51" w:rsidRPr="00134E81" w:rsidDel="008C596B" w14:paraId="00AF6333" w14:textId="77777777" w:rsidTr="00397D9A">
        <w:trPr>
          <w:cantSplit/>
          <w:trHeight w:val="190"/>
          <w:del w:id="6391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367A7C5A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392" w:author="Author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16AEE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393" w:author="Author"/>
              </w:rPr>
            </w:pPr>
            <w:del w:id="6394" w:author="Author">
              <w:r w:rsidRPr="00134E81" w:rsidDel="008C596B">
                <w:delText>Mileage</w:delText>
              </w:r>
            </w:del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FE4F6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395" w:author="Author"/>
              </w:rPr>
            </w:pPr>
            <w:del w:id="6396" w:author="Author">
              <w:r w:rsidRPr="00134E81" w:rsidDel="008C596B">
                <w:delText xml:space="preserve">Liability Base Loss Cost Per Driver, Per Trip </w:delText>
              </w:r>
            </w:del>
          </w:p>
        </w:tc>
      </w:tr>
      <w:tr w:rsidR="00A46D51" w:rsidRPr="00134E81" w:rsidDel="008C596B" w14:paraId="5FE67A4D" w14:textId="77777777" w:rsidTr="00397D9A">
        <w:trPr>
          <w:cantSplit/>
          <w:trHeight w:val="190"/>
          <w:del w:id="6397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637D46FC" w14:textId="77777777" w:rsidR="00A46D51" w:rsidRPr="00134E81" w:rsidDel="008C596B" w:rsidRDefault="00A46D51" w:rsidP="00420B2A">
            <w:pPr>
              <w:pStyle w:val="tabletext10"/>
              <w:suppressAutoHyphens/>
              <w:rPr>
                <w:del w:id="6398" w:author="Author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918DF" w14:textId="77777777" w:rsidR="00A46D51" w:rsidRPr="00134E81" w:rsidDel="008C596B" w:rsidRDefault="00A46D51" w:rsidP="00420B2A">
            <w:pPr>
              <w:pStyle w:val="tabletext10"/>
              <w:suppressAutoHyphens/>
              <w:rPr>
                <w:del w:id="6399" w:author="Author"/>
              </w:rPr>
            </w:pPr>
            <w:del w:id="6400" w:author="Author">
              <w:r w:rsidRPr="00134E81" w:rsidDel="008C596B">
                <w:delText>51 – 200 Miles</w:delText>
              </w:r>
            </w:del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</w:tcPr>
          <w:p w14:paraId="55DC1AD2" w14:textId="77777777" w:rsidR="00A46D51" w:rsidRPr="00134E81" w:rsidDel="008C596B" w:rsidRDefault="00A46D51" w:rsidP="00420B2A">
            <w:pPr>
              <w:pStyle w:val="tabletext10"/>
              <w:suppressAutoHyphens/>
              <w:jc w:val="right"/>
              <w:rPr>
                <w:del w:id="6401" w:author="Author"/>
              </w:rPr>
            </w:pPr>
            <w:del w:id="6402" w:author="Author">
              <w:r w:rsidRPr="00134E81" w:rsidDel="008C596B">
                <w:delText>$</w:delText>
              </w:r>
            </w:del>
          </w:p>
        </w:tc>
        <w:tc>
          <w:tcPr>
            <w:tcW w:w="1370" w:type="dxa"/>
            <w:tcBorders>
              <w:top w:val="single" w:sz="4" w:space="0" w:color="auto"/>
              <w:right w:val="single" w:sz="4" w:space="0" w:color="auto"/>
            </w:tcBorders>
          </w:tcPr>
          <w:p w14:paraId="77FDD522" w14:textId="77777777" w:rsidR="00A46D51" w:rsidRPr="00134E81" w:rsidDel="008C596B" w:rsidRDefault="00A46D51" w:rsidP="00420B2A">
            <w:pPr>
              <w:pStyle w:val="tabletext10"/>
              <w:tabs>
                <w:tab w:val="decimal" w:pos="220"/>
              </w:tabs>
              <w:suppressAutoHyphens/>
              <w:rPr>
                <w:del w:id="6403" w:author="Author"/>
              </w:rPr>
            </w:pPr>
            <w:del w:id="6404" w:author="Author">
              <w:r w:rsidRPr="00134E81" w:rsidDel="008C596B">
                <w:delText>7</w:delText>
              </w:r>
            </w:del>
          </w:p>
        </w:tc>
      </w:tr>
      <w:tr w:rsidR="00A46D51" w:rsidRPr="00134E81" w:rsidDel="008C596B" w14:paraId="6E2239E5" w14:textId="77777777" w:rsidTr="00397D9A">
        <w:trPr>
          <w:cantSplit/>
          <w:trHeight w:val="190"/>
          <w:del w:id="6405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27EECD0B" w14:textId="77777777" w:rsidR="00A46D51" w:rsidRPr="00134E81" w:rsidDel="008C596B" w:rsidRDefault="00A46D51" w:rsidP="00420B2A">
            <w:pPr>
              <w:pStyle w:val="tabletext01"/>
              <w:suppressAutoHyphens/>
              <w:rPr>
                <w:del w:id="6406" w:author="Author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D626" w14:textId="77777777" w:rsidR="00A46D51" w:rsidRPr="00134E81" w:rsidDel="008C596B" w:rsidRDefault="00A46D51" w:rsidP="00420B2A">
            <w:pPr>
              <w:pStyle w:val="tabletext01"/>
              <w:suppressAutoHyphens/>
              <w:rPr>
                <w:del w:id="6407" w:author="Author"/>
              </w:rPr>
            </w:pPr>
            <w:del w:id="6408" w:author="Author">
              <w:r w:rsidRPr="00134E81" w:rsidDel="008C596B">
                <w:delText>Over 200 Miles</w:delText>
              </w:r>
            </w:del>
          </w:p>
        </w:tc>
        <w:tc>
          <w:tcPr>
            <w:tcW w:w="1030" w:type="dxa"/>
            <w:tcBorders>
              <w:left w:val="single" w:sz="4" w:space="0" w:color="auto"/>
              <w:bottom w:val="single" w:sz="4" w:space="0" w:color="auto"/>
            </w:tcBorders>
          </w:tcPr>
          <w:p w14:paraId="2BF0174B" w14:textId="77777777" w:rsidR="00A46D51" w:rsidRPr="00134E81" w:rsidDel="008C596B" w:rsidRDefault="00A46D51" w:rsidP="00420B2A">
            <w:pPr>
              <w:pStyle w:val="tabletext01"/>
              <w:tabs>
                <w:tab w:val="decimal" w:pos="1240"/>
              </w:tabs>
              <w:suppressAutoHyphens/>
              <w:rPr>
                <w:del w:id="6409" w:author="Author"/>
              </w:rPr>
            </w:pPr>
          </w:p>
        </w:tc>
        <w:tc>
          <w:tcPr>
            <w:tcW w:w="137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BA6785" w14:textId="77777777" w:rsidR="00A46D51" w:rsidRPr="00134E81" w:rsidDel="008C596B" w:rsidRDefault="00A46D51" w:rsidP="00420B2A">
            <w:pPr>
              <w:pStyle w:val="tabletext01"/>
              <w:tabs>
                <w:tab w:val="decimal" w:pos="220"/>
              </w:tabs>
              <w:suppressAutoHyphens/>
              <w:rPr>
                <w:del w:id="6410" w:author="Author"/>
              </w:rPr>
            </w:pPr>
            <w:del w:id="6411" w:author="Author">
              <w:r w:rsidRPr="00134E81" w:rsidDel="008C596B">
                <w:delText>10</w:delText>
              </w:r>
            </w:del>
          </w:p>
        </w:tc>
      </w:tr>
    </w:tbl>
    <w:p w14:paraId="32140B91" w14:textId="77777777" w:rsidR="00A46D51" w:rsidRPr="00134E81" w:rsidDel="008C596B" w:rsidRDefault="00A46D51" w:rsidP="00420B2A">
      <w:pPr>
        <w:pStyle w:val="tablecaption"/>
        <w:suppressAutoHyphens/>
        <w:rPr>
          <w:del w:id="6412" w:author="Author"/>
        </w:rPr>
      </w:pPr>
      <w:del w:id="6413" w:author="Author">
        <w:r w:rsidRPr="00134E81" w:rsidDel="008C596B">
          <w:delText>Table 49.D.1.(LC) Pick Up Or Delivery Of Autos Loss Costs</w:delText>
        </w:r>
      </w:del>
    </w:p>
    <w:p w14:paraId="460C7971" w14:textId="77777777" w:rsidR="00A46D51" w:rsidRPr="00134E81" w:rsidDel="008C596B" w:rsidRDefault="00A46D51" w:rsidP="00420B2A">
      <w:pPr>
        <w:pStyle w:val="isonormal"/>
        <w:suppressAutoHyphens/>
        <w:rPr>
          <w:del w:id="6414" w:author="Author"/>
        </w:rPr>
      </w:pPr>
    </w:p>
    <w:p w14:paraId="679BADA1" w14:textId="77777777" w:rsidR="00A46D51" w:rsidRPr="00134E81" w:rsidDel="008C596B" w:rsidRDefault="00A46D51" w:rsidP="00420B2A">
      <w:pPr>
        <w:pStyle w:val="space8"/>
        <w:suppressAutoHyphens/>
        <w:rPr>
          <w:del w:id="641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10"/>
        <w:gridCol w:w="2390"/>
      </w:tblGrid>
      <w:tr w:rsidR="00A46D51" w:rsidRPr="00134E81" w:rsidDel="008C596B" w14:paraId="6FCE150D" w14:textId="77777777" w:rsidTr="00397D9A">
        <w:trPr>
          <w:cantSplit/>
          <w:trHeight w:val="190"/>
          <w:del w:id="6416" w:author="Author"/>
        </w:trPr>
        <w:tc>
          <w:tcPr>
            <w:tcW w:w="200" w:type="dxa"/>
          </w:tcPr>
          <w:p w14:paraId="5A60E190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17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1BA369D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18" w:author="Author"/>
              </w:rPr>
            </w:pPr>
            <w:del w:id="6419" w:author="Author">
              <w:r w:rsidRPr="00134E81" w:rsidDel="008C596B">
                <w:delText>Acts, Errors Or Omissions Base Loss Cost</w:delText>
              </w:r>
            </w:del>
          </w:p>
        </w:tc>
      </w:tr>
      <w:tr w:rsidR="00A46D51" w:rsidRPr="00134E81" w:rsidDel="008C596B" w14:paraId="1B935C94" w14:textId="77777777" w:rsidTr="00397D9A">
        <w:trPr>
          <w:cantSplit/>
          <w:trHeight w:val="190"/>
          <w:del w:id="6420" w:author="Author"/>
        </w:trPr>
        <w:tc>
          <w:tcPr>
            <w:tcW w:w="200" w:type="dxa"/>
          </w:tcPr>
          <w:p w14:paraId="500A82C4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421" w:author="Author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E477A89" w14:textId="77777777" w:rsidR="00A46D51" w:rsidRPr="00134E81" w:rsidDel="008C596B" w:rsidRDefault="00A46D51" w:rsidP="00420B2A">
            <w:pPr>
              <w:pStyle w:val="tabletext11"/>
              <w:suppressAutoHyphens/>
              <w:jc w:val="right"/>
              <w:rPr>
                <w:del w:id="6422" w:author="Author"/>
              </w:rPr>
            </w:pPr>
            <w:del w:id="6423" w:author="Author">
              <w:r w:rsidRPr="00134E81" w:rsidDel="008C596B">
                <w:delText>$</w:delText>
              </w:r>
            </w:del>
          </w:p>
        </w:tc>
        <w:tc>
          <w:tcPr>
            <w:tcW w:w="2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734B1BC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424" w:author="Author"/>
              </w:rPr>
            </w:pPr>
            <w:del w:id="6425" w:author="Author">
              <w:r w:rsidRPr="00134E81" w:rsidDel="008C596B">
                <w:delText>41</w:delText>
              </w:r>
            </w:del>
          </w:p>
        </w:tc>
      </w:tr>
    </w:tbl>
    <w:p w14:paraId="7F536717" w14:textId="77777777" w:rsidR="00A46D51" w:rsidRPr="00134E81" w:rsidDel="008C596B" w:rsidRDefault="00A46D51" w:rsidP="00420B2A">
      <w:pPr>
        <w:pStyle w:val="tablecaption"/>
        <w:suppressAutoHyphens/>
        <w:rPr>
          <w:del w:id="6426" w:author="Author"/>
        </w:rPr>
      </w:pPr>
      <w:del w:id="6427" w:author="Author">
        <w:r w:rsidRPr="00134E81" w:rsidDel="008C596B">
          <w:delText>Table 49.D.2.a.(LC) Acts, Errors Or Omissions Liability Coverages Loss Cost</w:delText>
        </w:r>
      </w:del>
    </w:p>
    <w:p w14:paraId="3DA6C894" w14:textId="77777777" w:rsidR="00A46D51" w:rsidRPr="00134E81" w:rsidDel="008C596B" w:rsidRDefault="00A46D51" w:rsidP="00420B2A">
      <w:pPr>
        <w:pStyle w:val="isonormal"/>
        <w:suppressAutoHyphens/>
        <w:rPr>
          <w:del w:id="6428" w:author="Author"/>
        </w:rPr>
      </w:pPr>
    </w:p>
    <w:p w14:paraId="4269ACE8" w14:textId="77777777" w:rsidR="00A46D51" w:rsidRPr="00134E81" w:rsidDel="008C596B" w:rsidRDefault="00A46D51" w:rsidP="00420B2A">
      <w:pPr>
        <w:pStyle w:val="blocktext1"/>
        <w:suppressAutoHyphens/>
        <w:rPr>
          <w:del w:id="6429" w:author="Author"/>
        </w:rPr>
      </w:pPr>
      <w:del w:id="6430" w:author="Author">
        <w:r w:rsidRPr="00134E81" w:rsidDel="008C596B">
          <w:delText xml:space="preserve">Tables </w:delText>
        </w:r>
        <w:r w:rsidRPr="00134E81" w:rsidDel="008C596B">
          <w:rPr>
            <w:b/>
          </w:rPr>
          <w:delText>49.G.3.e.(5)(a)(LC)</w:delText>
        </w:r>
        <w:r w:rsidRPr="00134E81" w:rsidDel="008C596B">
          <w:delText xml:space="preserve"> and </w:delText>
        </w:r>
        <w:r w:rsidRPr="00134E81" w:rsidDel="008C596B">
          <w:rPr>
            <w:b/>
          </w:rPr>
          <w:delText>49.G.3.e.(5)(b)(LC)</w:delText>
        </w:r>
        <w:r w:rsidRPr="00134E81" w:rsidDel="008C596B">
          <w:delText xml:space="preserve"> are replaced by the following:</w:delText>
        </w:r>
      </w:del>
    </w:p>
    <w:p w14:paraId="6B1B23A2" w14:textId="77777777" w:rsidR="00A46D51" w:rsidRPr="00134E81" w:rsidDel="008C596B" w:rsidRDefault="00A46D51" w:rsidP="00420B2A">
      <w:pPr>
        <w:pStyle w:val="space4"/>
        <w:suppressAutoHyphens/>
        <w:rPr>
          <w:del w:id="6431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766"/>
        <w:gridCol w:w="663"/>
        <w:gridCol w:w="663"/>
        <w:gridCol w:w="663"/>
        <w:gridCol w:w="663"/>
        <w:gridCol w:w="664"/>
        <w:gridCol w:w="663"/>
        <w:gridCol w:w="663"/>
        <w:gridCol w:w="663"/>
        <w:gridCol w:w="663"/>
        <w:gridCol w:w="663"/>
        <w:gridCol w:w="674"/>
      </w:tblGrid>
      <w:tr w:rsidR="00A46D51" w:rsidRPr="00134E81" w:rsidDel="008C596B" w14:paraId="38889FD4" w14:textId="77777777" w:rsidTr="00397D9A">
        <w:trPr>
          <w:cantSplit/>
          <w:trHeight w:val="190"/>
          <w:del w:id="6432" w:author="Author"/>
        </w:trPr>
        <w:tc>
          <w:tcPr>
            <w:tcW w:w="200" w:type="dxa"/>
          </w:tcPr>
          <w:p w14:paraId="0B32F883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33" w:author="Author"/>
              </w:rPr>
            </w:pPr>
          </w:p>
        </w:tc>
        <w:tc>
          <w:tcPr>
            <w:tcW w:w="1008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47A67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34" w:author="Author"/>
              </w:rPr>
            </w:pPr>
            <w:del w:id="6435" w:author="Author">
              <w:r w:rsidRPr="00134E81" w:rsidDel="008C596B">
                <w:delText xml:space="preserve">Individual Coverage Drive-away Collision Per Car, Per Trip </w:delText>
              </w:r>
            </w:del>
          </w:p>
        </w:tc>
      </w:tr>
      <w:tr w:rsidR="00A46D51" w:rsidRPr="00134E81" w:rsidDel="008C596B" w14:paraId="0BEBAEE9" w14:textId="77777777" w:rsidTr="00397D9A">
        <w:trPr>
          <w:cantSplit/>
          <w:trHeight w:val="190"/>
          <w:del w:id="6436" w:author="Author"/>
        </w:trPr>
        <w:tc>
          <w:tcPr>
            <w:tcW w:w="200" w:type="dxa"/>
          </w:tcPr>
          <w:p w14:paraId="6C685CC2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37" w:author="Author"/>
              </w:rPr>
            </w:pPr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ABB6905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38" w:author="Author"/>
              </w:rPr>
            </w:pPr>
            <w:del w:id="6439" w:author="Author">
              <w:r w:rsidRPr="00134E81" w:rsidDel="008C596B">
                <w:delText>Price New At</w:delText>
              </w:r>
              <w:r w:rsidRPr="00134E81" w:rsidDel="008C596B">
                <w:br/>
                <w:delText>Factory To Dealer</w:delText>
              </w:r>
            </w:del>
          </w:p>
        </w:tc>
        <w:tc>
          <w:tcPr>
            <w:tcW w:w="8071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B8F069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40" w:author="Author"/>
              </w:rPr>
            </w:pPr>
            <w:del w:id="6441" w:author="Author">
              <w:r w:rsidRPr="00134E81" w:rsidDel="008C596B">
                <w:delText>Loss Costs For Mileage And Deductible – All Territories, Types, Makes And Age Groups</w:delText>
              </w:r>
            </w:del>
          </w:p>
        </w:tc>
      </w:tr>
      <w:tr w:rsidR="00A46D51" w:rsidRPr="00134E81" w:rsidDel="008C596B" w14:paraId="35DEF4A7" w14:textId="77777777" w:rsidTr="00397D9A">
        <w:trPr>
          <w:cantSplit/>
          <w:trHeight w:val="190"/>
          <w:del w:id="6442" w:author="Author"/>
        </w:trPr>
        <w:tc>
          <w:tcPr>
            <w:tcW w:w="200" w:type="dxa"/>
          </w:tcPr>
          <w:p w14:paraId="6BA1CE0D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43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6ABC67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44" w:author="Author"/>
              </w:rPr>
            </w:pP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CA9781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45" w:author="Author"/>
              </w:rPr>
            </w:pPr>
            <w:del w:id="6446" w:author="Author">
              <w:r w:rsidRPr="00134E81" w:rsidDel="008C596B">
                <w:delText>0 – 500 Miles</w:delText>
              </w:r>
            </w:del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2312C5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47" w:author="Author"/>
              </w:rPr>
            </w:pPr>
            <w:del w:id="6448" w:author="Author">
              <w:r w:rsidRPr="00134E81" w:rsidDel="008C596B">
                <w:delText>501 – 1,000 Miles</w:delText>
              </w:r>
            </w:del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93E06A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49" w:author="Author"/>
              </w:rPr>
            </w:pPr>
            <w:del w:id="6450" w:author="Author">
              <w:r w:rsidRPr="00134E81" w:rsidDel="008C596B">
                <w:delText>1,001 – 1,500 Miles</w:delText>
              </w:r>
            </w:del>
          </w:p>
        </w:tc>
        <w:tc>
          <w:tcPr>
            <w:tcW w:w="20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5151BF9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51" w:author="Author"/>
              </w:rPr>
            </w:pPr>
            <w:del w:id="6452" w:author="Author">
              <w:r w:rsidRPr="00134E81" w:rsidDel="008C596B">
                <w:delText>Over 1,500 Miles</w:delText>
              </w:r>
            </w:del>
          </w:p>
        </w:tc>
      </w:tr>
      <w:tr w:rsidR="00A46D51" w:rsidRPr="00134E81" w:rsidDel="008C596B" w14:paraId="31D38C66" w14:textId="77777777" w:rsidTr="00397D9A">
        <w:trPr>
          <w:cantSplit/>
          <w:trHeight w:val="190"/>
          <w:del w:id="6453" w:author="Author"/>
        </w:trPr>
        <w:tc>
          <w:tcPr>
            <w:tcW w:w="200" w:type="dxa"/>
          </w:tcPr>
          <w:p w14:paraId="455C724D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54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99C054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55" w:author="Author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6" w:space="0" w:color="auto"/>
            </w:tcBorders>
          </w:tcPr>
          <w:p w14:paraId="53740D83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56" w:author="Author"/>
              </w:rPr>
            </w:pPr>
            <w:del w:id="6457" w:author="Author">
              <w:r w:rsidRPr="00134E81" w:rsidDel="008C596B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263740DE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58" w:author="Author"/>
              </w:rPr>
            </w:pPr>
            <w:del w:id="6459" w:author="Author">
              <w:r w:rsidRPr="00134E81" w:rsidDel="008C596B">
                <w:delText>$250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30C05C2A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60" w:author="Author"/>
              </w:rPr>
            </w:pPr>
            <w:del w:id="6461" w:author="Author">
              <w:r w:rsidRPr="00134E81" w:rsidDel="008C596B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5E9C9717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62" w:author="Author"/>
              </w:rPr>
            </w:pPr>
            <w:del w:id="6463" w:author="Author">
              <w:r w:rsidRPr="00134E81" w:rsidDel="008C596B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385D3369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64" w:author="Author"/>
              </w:rPr>
            </w:pPr>
            <w:del w:id="6465" w:author="Author">
              <w:r w:rsidRPr="00134E81" w:rsidDel="008C596B">
                <w:delText>$250</w:delText>
              </w:r>
            </w:del>
          </w:p>
        </w:tc>
        <w:tc>
          <w:tcPr>
            <w:tcW w:w="664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6A8A05C1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66" w:author="Author"/>
              </w:rPr>
            </w:pPr>
            <w:del w:id="6467" w:author="Author">
              <w:r w:rsidRPr="00134E81" w:rsidDel="008C596B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4C0BA94F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68" w:author="Author"/>
              </w:rPr>
            </w:pPr>
            <w:del w:id="6469" w:author="Author">
              <w:r w:rsidRPr="00134E81" w:rsidDel="008C596B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766B20A0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70" w:author="Author"/>
              </w:rPr>
            </w:pPr>
            <w:del w:id="6471" w:author="Author">
              <w:r w:rsidRPr="00134E81" w:rsidDel="008C596B">
                <w:delText>$250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06CF8DAB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72" w:author="Author"/>
              </w:rPr>
            </w:pPr>
            <w:del w:id="6473" w:author="Author">
              <w:r w:rsidRPr="00134E81" w:rsidDel="008C596B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637A9031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74" w:author="Author"/>
              </w:rPr>
            </w:pPr>
            <w:del w:id="6475" w:author="Author">
              <w:r w:rsidRPr="00134E81" w:rsidDel="008C596B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6FFA950B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76" w:author="Author"/>
              </w:rPr>
            </w:pPr>
            <w:del w:id="6477" w:author="Author">
              <w:r w:rsidRPr="00134E81" w:rsidDel="008C596B">
                <w:delText>$250</w:delText>
              </w:r>
            </w:del>
          </w:p>
        </w:tc>
        <w:tc>
          <w:tcPr>
            <w:tcW w:w="674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7B34C0C0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478" w:author="Author"/>
              </w:rPr>
            </w:pPr>
            <w:del w:id="6479" w:author="Author">
              <w:r w:rsidRPr="00134E81" w:rsidDel="008C596B">
                <w:delText>$500</w:delText>
              </w:r>
            </w:del>
          </w:p>
        </w:tc>
      </w:tr>
      <w:tr w:rsidR="00A46D51" w:rsidRPr="00134E81" w:rsidDel="008C596B" w14:paraId="2B414AEE" w14:textId="77777777" w:rsidTr="00397D9A">
        <w:trPr>
          <w:cantSplit/>
          <w:trHeight w:val="190"/>
          <w:del w:id="6480" w:author="Author"/>
        </w:trPr>
        <w:tc>
          <w:tcPr>
            <w:tcW w:w="200" w:type="dxa"/>
          </w:tcPr>
          <w:p w14:paraId="1BBDE845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481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844FEB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482" w:author="Author"/>
              </w:rPr>
            </w:pPr>
            <w:del w:id="6483" w:author="Author">
              <w:r w:rsidRPr="00134E81" w:rsidDel="008C596B">
                <w:delText>$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1FAD4B1" w14:textId="77777777" w:rsidR="00A46D51" w:rsidRPr="00134E81" w:rsidDel="008C596B" w:rsidRDefault="00A46D51" w:rsidP="00420B2A">
            <w:pPr>
              <w:pStyle w:val="tabletext11"/>
              <w:tabs>
                <w:tab w:val="decimal" w:pos="560"/>
              </w:tabs>
              <w:suppressAutoHyphens/>
              <w:rPr>
                <w:del w:id="6484" w:author="Author"/>
              </w:rPr>
            </w:pPr>
            <w:del w:id="6485" w:author="Author">
              <w:r w:rsidRPr="00134E81" w:rsidDel="008C596B">
                <w:delText>0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3EBE80D6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486" w:author="Author"/>
              </w:rPr>
            </w:pPr>
            <w:del w:id="6487" w:author="Author">
              <w:r w:rsidRPr="00134E81" w:rsidDel="008C596B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61795F" w14:textId="77777777" w:rsidR="00A46D51" w:rsidRPr="00134E81" w:rsidDel="008C596B" w:rsidRDefault="00A46D51" w:rsidP="00420B2A">
            <w:pPr>
              <w:pStyle w:val="tabletext11"/>
              <w:tabs>
                <w:tab w:val="decimal" w:pos="560"/>
              </w:tabs>
              <w:suppressAutoHyphens/>
              <w:rPr>
                <w:del w:id="6488" w:author="Author"/>
              </w:rPr>
            </w:pPr>
            <w:del w:id="6489" w:author="Author">
              <w:r w:rsidRPr="00134E81" w:rsidDel="008C596B">
                <w:delText>7,500</w:delText>
              </w:r>
            </w:del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79ED02" w14:textId="77777777" w:rsidR="00A46D51" w:rsidRPr="00134E81" w:rsidDel="008C596B" w:rsidRDefault="00A46D51" w:rsidP="00420B2A">
            <w:pPr>
              <w:pStyle w:val="tabletext11"/>
              <w:tabs>
                <w:tab w:val="decimal" w:pos="60"/>
              </w:tabs>
              <w:suppressAutoHyphens/>
              <w:rPr>
                <w:del w:id="6490" w:author="Author"/>
              </w:rPr>
            </w:pPr>
            <w:del w:id="6491" w:author="Author">
              <w:r w:rsidRPr="00134E81" w:rsidDel="008C596B">
                <w:delText>$ 4.05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38621BE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492" w:author="Author"/>
              </w:rPr>
            </w:pPr>
            <w:del w:id="6493" w:author="Author">
              <w:r w:rsidRPr="00134E81" w:rsidDel="008C596B">
                <w:delText>$ 2.42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C962D1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494" w:author="Author"/>
              </w:rPr>
            </w:pPr>
            <w:del w:id="6495" w:author="Author">
              <w:r w:rsidRPr="00134E81" w:rsidDel="008C596B">
                <w:delText>$ 1.82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E0E23D" w14:textId="77777777" w:rsidR="00A46D51" w:rsidRPr="00134E81" w:rsidDel="008C596B" w:rsidRDefault="00A46D51" w:rsidP="00420B2A">
            <w:pPr>
              <w:pStyle w:val="tabletext11"/>
              <w:tabs>
                <w:tab w:val="decimal" w:pos="280"/>
              </w:tabs>
              <w:suppressAutoHyphens/>
              <w:rPr>
                <w:del w:id="6496" w:author="Author"/>
              </w:rPr>
            </w:pPr>
            <w:del w:id="6497" w:author="Author">
              <w:r w:rsidRPr="00134E81" w:rsidDel="008C596B">
                <w:delText>$ 6.74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95410BB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498" w:author="Author"/>
              </w:rPr>
            </w:pPr>
            <w:del w:id="6499" w:author="Author">
              <w:r w:rsidRPr="00134E81" w:rsidDel="008C596B">
                <w:delText>$ 4.05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12B637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00" w:author="Author"/>
              </w:rPr>
            </w:pPr>
            <w:del w:id="6501" w:author="Author">
              <w:r w:rsidRPr="00134E81" w:rsidDel="008C596B">
                <w:delText>$ 3.03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E5457B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02" w:author="Author"/>
              </w:rPr>
            </w:pPr>
            <w:del w:id="6503" w:author="Author">
              <w:r w:rsidRPr="00134E81" w:rsidDel="008C596B">
                <w:delText>$ 8.96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FA74FEF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04" w:author="Author"/>
              </w:rPr>
            </w:pPr>
            <w:del w:id="6505" w:author="Author">
              <w:r w:rsidRPr="00134E81" w:rsidDel="008C596B">
                <w:delText>$ 5.38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B24BE7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06" w:author="Author"/>
              </w:rPr>
            </w:pPr>
            <w:del w:id="6507" w:author="Author">
              <w:r w:rsidRPr="00134E81" w:rsidDel="008C596B">
                <w:delText>$ 4.03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16D315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08" w:author="Author"/>
              </w:rPr>
            </w:pPr>
            <w:del w:id="6509" w:author="Author">
              <w:r w:rsidRPr="00134E81" w:rsidDel="008C596B">
                <w:delText>$11.22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DAC9157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10" w:author="Author"/>
              </w:rPr>
            </w:pPr>
            <w:del w:id="6511" w:author="Author">
              <w:r w:rsidRPr="00134E81" w:rsidDel="008C596B">
                <w:delText>$ 6.74</w:delText>
              </w:r>
            </w:del>
          </w:p>
        </w:tc>
        <w:tc>
          <w:tcPr>
            <w:tcW w:w="6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507FBE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12" w:author="Author"/>
              </w:rPr>
            </w:pPr>
            <w:del w:id="6513" w:author="Author">
              <w:r w:rsidRPr="00134E81" w:rsidDel="008C596B">
                <w:delText>$ 5.05</w:delText>
              </w:r>
            </w:del>
          </w:p>
        </w:tc>
      </w:tr>
      <w:tr w:rsidR="00A46D51" w:rsidRPr="00134E81" w:rsidDel="008C596B" w14:paraId="17CBD65D" w14:textId="77777777" w:rsidTr="00397D9A">
        <w:trPr>
          <w:cantSplit/>
          <w:trHeight w:val="190"/>
          <w:del w:id="6514" w:author="Author"/>
        </w:trPr>
        <w:tc>
          <w:tcPr>
            <w:tcW w:w="200" w:type="dxa"/>
          </w:tcPr>
          <w:p w14:paraId="02E45B11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515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864B6F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516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40893E6" w14:textId="77777777" w:rsidR="00A46D51" w:rsidRPr="00134E81" w:rsidDel="008C596B" w:rsidRDefault="00A46D51" w:rsidP="00420B2A">
            <w:pPr>
              <w:pStyle w:val="tabletext11"/>
              <w:tabs>
                <w:tab w:val="decimal" w:pos="560"/>
              </w:tabs>
              <w:suppressAutoHyphens/>
              <w:rPr>
                <w:del w:id="6517" w:author="Author"/>
              </w:rPr>
            </w:pPr>
            <w:del w:id="6518" w:author="Author">
              <w:r w:rsidRPr="00134E81" w:rsidDel="008C596B">
                <w:delText>7,501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081EE6B4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519" w:author="Author"/>
              </w:rPr>
            </w:pPr>
            <w:del w:id="6520" w:author="Author">
              <w:r w:rsidRPr="00134E81" w:rsidDel="008C596B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853C84" w14:textId="77777777" w:rsidR="00A46D51" w:rsidRPr="00134E81" w:rsidDel="008C596B" w:rsidRDefault="00A46D51" w:rsidP="00420B2A">
            <w:pPr>
              <w:pStyle w:val="tabletext11"/>
              <w:tabs>
                <w:tab w:val="decimal" w:pos="560"/>
              </w:tabs>
              <w:suppressAutoHyphens/>
              <w:rPr>
                <w:del w:id="6521" w:author="Author"/>
              </w:rPr>
            </w:pPr>
            <w:del w:id="6522" w:author="Author">
              <w:r w:rsidRPr="00134E81" w:rsidDel="008C596B">
                <w:delText>15,000</w:delText>
              </w:r>
            </w:del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6F657A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23" w:author="Author"/>
              </w:rPr>
            </w:pPr>
            <w:del w:id="6524" w:author="Author">
              <w:r w:rsidRPr="00134E81" w:rsidDel="008C596B">
                <w:delText>5.84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A94C4C7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25" w:author="Author"/>
              </w:rPr>
            </w:pPr>
            <w:del w:id="6526" w:author="Author">
              <w:r w:rsidRPr="00134E81" w:rsidDel="008C596B">
                <w:delText>3.51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4DB665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27" w:author="Author"/>
              </w:rPr>
            </w:pPr>
            <w:del w:id="6528" w:author="Author">
              <w:r w:rsidRPr="00134E81" w:rsidDel="008C596B">
                <w:delText>2.63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5B320F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29" w:author="Author"/>
              </w:rPr>
            </w:pPr>
            <w:del w:id="6530" w:author="Author">
              <w:r w:rsidRPr="00134E81" w:rsidDel="008C596B">
                <w:delText>9.70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D9C3C79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31" w:author="Author"/>
              </w:rPr>
            </w:pPr>
            <w:del w:id="6532" w:author="Author">
              <w:r w:rsidRPr="00134E81" w:rsidDel="008C596B">
                <w:delText>5.81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C8AB54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33" w:author="Author"/>
              </w:rPr>
            </w:pPr>
            <w:del w:id="6534" w:author="Author">
              <w:r w:rsidRPr="00134E81" w:rsidDel="008C596B">
                <w:delText>4.37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615FEC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35" w:author="Author"/>
              </w:rPr>
            </w:pPr>
            <w:del w:id="6536" w:author="Author">
              <w:r w:rsidRPr="00134E81" w:rsidDel="008C596B">
                <w:delText>12.93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0A9D998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37" w:author="Author"/>
              </w:rPr>
            </w:pPr>
            <w:del w:id="6538" w:author="Author">
              <w:r w:rsidRPr="00134E81" w:rsidDel="008C596B">
                <w:delText>7.76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0D7588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39" w:author="Author"/>
              </w:rPr>
            </w:pPr>
            <w:del w:id="6540" w:author="Author">
              <w:r w:rsidRPr="00134E81" w:rsidDel="008C596B">
                <w:delText>5.82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62D007" w14:textId="77777777" w:rsidR="00A46D51" w:rsidRPr="00134E81" w:rsidDel="008C596B" w:rsidRDefault="00A46D51" w:rsidP="00420B2A">
            <w:pPr>
              <w:pStyle w:val="tabletext11"/>
              <w:tabs>
                <w:tab w:val="decimal" w:pos="290"/>
              </w:tabs>
              <w:suppressAutoHyphens/>
              <w:rPr>
                <w:del w:id="6541" w:author="Author"/>
              </w:rPr>
            </w:pPr>
            <w:del w:id="6542" w:author="Author">
              <w:r w:rsidRPr="00134E81" w:rsidDel="008C596B">
                <w:delText>16.17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3D36C6B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43" w:author="Author"/>
              </w:rPr>
            </w:pPr>
            <w:del w:id="6544" w:author="Author">
              <w:r w:rsidRPr="00134E81" w:rsidDel="008C596B">
                <w:delText>9.70</w:delText>
              </w:r>
            </w:del>
          </w:p>
        </w:tc>
        <w:tc>
          <w:tcPr>
            <w:tcW w:w="6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F31079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45" w:author="Author"/>
              </w:rPr>
            </w:pPr>
            <w:del w:id="6546" w:author="Author">
              <w:r w:rsidRPr="00134E81" w:rsidDel="008C596B">
                <w:delText>7.28</w:delText>
              </w:r>
            </w:del>
          </w:p>
        </w:tc>
      </w:tr>
      <w:tr w:rsidR="00A46D51" w:rsidRPr="00134E81" w:rsidDel="008C596B" w14:paraId="247B054F" w14:textId="77777777" w:rsidTr="00397D9A">
        <w:trPr>
          <w:cantSplit/>
          <w:trHeight w:val="190"/>
          <w:del w:id="6547" w:author="Author"/>
        </w:trPr>
        <w:tc>
          <w:tcPr>
            <w:tcW w:w="200" w:type="dxa"/>
          </w:tcPr>
          <w:p w14:paraId="01EB708D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548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497EA1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549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E8BC32D" w14:textId="77777777" w:rsidR="00A46D51" w:rsidRPr="00134E81" w:rsidDel="008C596B" w:rsidRDefault="00A46D51" w:rsidP="00420B2A">
            <w:pPr>
              <w:pStyle w:val="tabletext11"/>
              <w:tabs>
                <w:tab w:val="decimal" w:pos="560"/>
              </w:tabs>
              <w:suppressAutoHyphens/>
              <w:rPr>
                <w:del w:id="6550" w:author="Author"/>
              </w:rPr>
            </w:pPr>
            <w:del w:id="6551" w:author="Author">
              <w:r w:rsidRPr="00134E81" w:rsidDel="008C596B">
                <w:delText>15,001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32CB7A47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552" w:author="Author"/>
              </w:rPr>
            </w:pPr>
            <w:del w:id="6553" w:author="Author">
              <w:r w:rsidRPr="00134E81" w:rsidDel="008C596B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1EC2F8" w14:textId="77777777" w:rsidR="00A46D51" w:rsidRPr="00134E81" w:rsidDel="008C596B" w:rsidRDefault="00A46D51" w:rsidP="00420B2A">
            <w:pPr>
              <w:pStyle w:val="tabletext11"/>
              <w:tabs>
                <w:tab w:val="decimal" w:pos="560"/>
              </w:tabs>
              <w:suppressAutoHyphens/>
              <w:rPr>
                <w:del w:id="6554" w:author="Author"/>
              </w:rPr>
            </w:pPr>
            <w:del w:id="6555" w:author="Author">
              <w:r w:rsidRPr="00134E81" w:rsidDel="008C596B">
                <w:delText>25,000</w:delText>
              </w:r>
            </w:del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2A8162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56" w:author="Author"/>
              </w:rPr>
            </w:pPr>
            <w:del w:id="6557" w:author="Author">
              <w:r w:rsidRPr="00134E81" w:rsidDel="008C596B">
                <w:delText>8.14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FB2458D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58" w:author="Author"/>
              </w:rPr>
            </w:pPr>
            <w:del w:id="6559" w:author="Author">
              <w:r w:rsidRPr="00134E81" w:rsidDel="008C596B">
                <w:delText>4.87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22E77F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60" w:author="Author"/>
              </w:rPr>
            </w:pPr>
            <w:del w:id="6561" w:author="Author">
              <w:r w:rsidRPr="00134E81" w:rsidDel="008C596B">
                <w:delText>3.66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17D298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62" w:author="Author"/>
              </w:rPr>
            </w:pPr>
            <w:del w:id="6563" w:author="Author">
              <w:r w:rsidRPr="00134E81" w:rsidDel="008C596B">
                <w:delText>13.49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7F6FACC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64" w:author="Author"/>
              </w:rPr>
            </w:pPr>
            <w:del w:id="6565" w:author="Author">
              <w:r w:rsidRPr="00134E81" w:rsidDel="008C596B">
                <w:delText>8.11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0014F6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66" w:author="Author"/>
              </w:rPr>
            </w:pPr>
            <w:del w:id="6567" w:author="Author">
              <w:r w:rsidRPr="00134E81" w:rsidDel="008C596B">
                <w:delText>6.07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310BB2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68" w:author="Author"/>
              </w:rPr>
            </w:pPr>
            <w:del w:id="6569" w:author="Author">
              <w:r w:rsidRPr="00134E81" w:rsidDel="008C596B">
                <w:delText>17.96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B9A558C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70" w:author="Author"/>
              </w:rPr>
            </w:pPr>
            <w:del w:id="6571" w:author="Author">
              <w:r w:rsidRPr="00134E81" w:rsidDel="008C596B">
                <w:delText>10.79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D0CA4E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72" w:author="Author"/>
              </w:rPr>
            </w:pPr>
            <w:del w:id="6573" w:author="Author">
              <w:r w:rsidRPr="00134E81" w:rsidDel="008C596B">
                <w:delText>8.08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EDE222" w14:textId="77777777" w:rsidR="00A46D51" w:rsidRPr="00134E81" w:rsidDel="008C596B" w:rsidRDefault="00A46D51" w:rsidP="00420B2A">
            <w:pPr>
              <w:pStyle w:val="tabletext11"/>
              <w:tabs>
                <w:tab w:val="decimal" w:pos="290"/>
              </w:tabs>
              <w:suppressAutoHyphens/>
              <w:rPr>
                <w:del w:id="6574" w:author="Author"/>
              </w:rPr>
            </w:pPr>
            <w:del w:id="6575" w:author="Author">
              <w:r w:rsidRPr="00134E81" w:rsidDel="008C596B">
                <w:delText>22.44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F091D5A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76" w:author="Author"/>
              </w:rPr>
            </w:pPr>
            <w:del w:id="6577" w:author="Author">
              <w:r w:rsidRPr="00134E81" w:rsidDel="008C596B">
                <w:delText>13.48</w:delText>
              </w:r>
            </w:del>
          </w:p>
        </w:tc>
        <w:tc>
          <w:tcPr>
            <w:tcW w:w="6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B7C7DC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78" w:author="Author"/>
              </w:rPr>
            </w:pPr>
            <w:del w:id="6579" w:author="Author">
              <w:r w:rsidRPr="00134E81" w:rsidDel="008C596B">
                <w:delText>10.10</w:delText>
              </w:r>
            </w:del>
          </w:p>
        </w:tc>
      </w:tr>
      <w:tr w:rsidR="00A46D51" w:rsidRPr="00134E81" w:rsidDel="008C596B" w14:paraId="51B9D7E8" w14:textId="77777777" w:rsidTr="00397D9A">
        <w:trPr>
          <w:cantSplit/>
          <w:trHeight w:val="190"/>
          <w:del w:id="6580" w:author="Author"/>
        </w:trPr>
        <w:tc>
          <w:tcPr>
            <w:tcW w:w="200" w:type="dxa"/>
          </w:tcPr>
          <w:p w14:paraId="1E877EFE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581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1FA133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582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B7813F2" w14:textId="77777777" w:rsidR="00A46D51" w:rsidRPr="00134E81" w:rsidDel="008C596B" w:rsidRDefault="00A46D51" w:rsidP="00420B2A">
            <w:pPr>
              <w:pStyle w:val="tabletext11"/>
              <w:tabs>
                <w:tab w:val="decimal" w:pos="560"/>
              </w:tabs>
              <w:suppressAutoHyphens/>
              <w:rPr>
                <w:del w:id="6583" w:author="Author"/>
              </w:rPr>
            </w:pPr>
            <w:del w:id="6584" w:author="Author">
              <w:r w:rsidRPr="00134E81" w:rsidDel="008C596B">
                <w:delText>25,001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18A1EC67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585" w:author="Author"/>
              </w:rPr>
            </w:pPr>
            <w:del w:id="6586" w:author="Author">
              <w:r w:rsidRPr="00134E81" w:rsidDel="008C596B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F6FBD2" w14:textId="77777777" w:rsidR="00A46D51" w:rsidRPr="00134E81" w:rsidDel="008C596B" w:rsidRDefault="00A46D51" w:rsidP="00420B2A">
            <w:pPr>
              <w:pStyle w:val="tabletext11"/>
              <w:tabs>
                <w:tab w:val="decimal" w:pos="560"/>
              </w:tabs>
              <w:suppressAutoHyphens/>
              <w:rPr>
                <w:del w:id="6587" w:author="Author"/>
              </w:rPr>
            </w:pPr>
            <w:del w:id="6588" w:author="Author">
              <w:r w:rsidRPr="00134E81" w:rsidDel="008C596B">
                <w:delText>40,000</w:delText>
              </w:r>
            </w:del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2756F2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89" w:author="Author"/>
              </w:rPr>
            </w:pPr>
            <w:del w:id="6590" w:author="Author">
              <w:r w:rsidRPr="00134E81" w:rsidDel="008C596B">
                <w:delText>9.86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C3F4979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91" w:author="Author"/>
              </w:rPr>
            </w:pPr>
            <w:del w:id="6592" w:author="Author">
              <w:r w:rsidRPr="00134E81" w:rsidDel="008C596B">
                <w:delText>5.92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F26C58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93" w:author="Author"/>
              </w:rPr>
            </w:pPr>
            <w:del w:id="6594" w:author="Author">
              <w:r w:rsidRPr="00134E81" w:rsidDel="008C596B">
                <w:delText>4.43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332716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95" w:author="Author"/>
              </w:rPr>
            </w:pPr>
            <w:del w:id="6596" w:author="Author">
              <w:r w:rsidRPr="00134E81" w:rsidDel="008C596B">
                <w:delText>16.40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A6F5CE5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97" w:author="Author"/>
              </w:rPr>
            </w:pPr>
            <w:del w:id="6598" w:author="Author">
              <w:r w:rsidRPr="00134E81" w:rsidDel="008C596B">
                <w:delText>9.86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4B983A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599" w:author="Author"/>
              </w:rPr>
            </w:pPr>
            <w:del w:id="6600" w:author="Author">
              <w:r w:rsidRPr="00134E81" w:rsidDel="008C596B">
                <w:delText>7.38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1BDD82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01" w:author="Author"/>
              </w:rPr>
            </w:pPr>
            <w:del w:id="6602" w:author="Author">
              <w:r w:rsidRPr="00134E81" w:rsidDel="008C596B">
                <w:delText>21.82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00DA868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03" w:author="Author"/>
              </w:rPr>
            </w:pPr>
            <w:del w:id="6604" w:author="Author">
              <w:r w:rsidRPr="00134E81" w:rsidDel="008C596B">
                <w:delText>13.09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027200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05" w:author="Author"/>
              </w:rPr>
            </w:pPr>
            <w:del w:id="6606" w:author="Author">
              <w:r w:rsidRPr="00134E81" w:rsidDel="008C596B">
                <w:delText>9.82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DC4A22" w14:textId="77777777" w:rsidR="00A46D51" w:rsidRPr="00134E81" w:rsidDel="008C596B" w:rsidRDefault="00A46D51" w:rsidP="00420B2A">
            <w:pPr>
              <w:pStyle w:val="tabletext11"/>
              <w:tabs>
                <w:tab w:val="decimal" w:pos="290"/>
              </w:tabs>
              <w:suppressAutoHyphens/>
              <w:rPr>
                <w:del w:id="6607" w:author="Author"/>
              </w:rPr>
            </w:pPr>
            <w:del w:id="6608" w:author="Author">
              <w:r w:rsidRPr="00134E81" w:rsidDel="008C596B">
                <w:delText>27.28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514D5E9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09" w:author="Author"/>
              </w:rPr>
            </w:pPr>
            <w:del w:id="6610" w:author="Author">
              <w:r w:rsidRPr="00134E81" w:rsidDel="008C596B">
                <w:delText>16.37</w:delText>
              </w:r>
            </w:del>
          </w:p>
        </w:tc>
        <w:tc>
          <w:tcPr>
            <w:tcW w:w="6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5F4A80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11" w:author="Author"/>
              </w:rPr>
            </w:pPr>
            <w:del w:id="6612" w:author="Author">
              <w:r w:rsidRPr="00134E81" w:rsidDel="008C596B">
                <w:delText>12.28</w:delText>
              </w:r>
            </w:del>
          </w:p>
        </w:tc>
      </w:tr>
      <w:tr w:rsidR="00A46D51" w:rsidRPr="00134E81" w:rsidDel="008C596B" w14:paraId="31528691" w14:textId="77777777" w:rsidTr="00397D9A">
        <w:trPr>
          <w:cantSplit/>
          <w:trHeight w:val="190"/>
          <w:del w:id="6613" w:author="Author"/>
        </w:trPr>
        <w:tc>
          <w:tcPr>
            <w:tcW w:w="200" w:type="dxa"/>
          </w:tcPr>
          <w:p w14:paraId="619CBD17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614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0F0514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615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C42B56B" w14:textId="77777777" w:rsidR="00A46D51" w:rsidRPr="00134E81" w:rsidDel="008C596B" w:rsidRDefault="00A46D51" w:rsidP="00420B2A">
            <w:pPr>
              <w:pStyle w:val="tabletext11"/>
              <w:tabs>
                <w:tab w:val="decimal" w:pos="560"/>
              </w:tabs>
              <w:suppressAutoHyphens/>
              <w:rPr>
                <w:del w:id="6616" w:author="Author"/>
              </w:rPr>
            </w:pPr>
            <w:del w:id="6617" w:author="Author">
              <w:r w:rsidRPr="00134E81" w:rsidDel="008C596B">
                <w:delText>40,001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6636ABF3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618" w:author="Author"/>
              </w:rPr>
            </w:pPr>
            <w:del w:id="6619" w:author="Author">
              <w:r w:rsidRPr="00134E81" w:rsidDel="008C596B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6F8090" w14:textId="77777777" w:rsidR="00A46D51" w:rsidRPr="00134E81" w:rsidDel="008C596B" w:rsidRDefault="00A46D51" w:rsidP="00420B2A">
            <w:pPr>
              <w:pStyle w:val="tabletext11"/>
              <w:tabs>
                <w:tab w:val="decimal" w:pos="560"/>
              </w:tabs>
              <w:suppressAutoHyphens/>
              <w:rPr>
                <w:del w:id="6620" w:author="Author"/>
              </w:rPr>
            </w:pPr>
            <w:del w:id="6621" w:author="Author">
              <w:r w:rsidRPr="00134E81" w:rsidDel="008C596B">
                <w:delText>65,000</w:delText>
              </w:r>
            </w:del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A3F4C0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22" w:author="Author"/>
              </w:rPr>
            </w:pPr>
            <w:del w:id="6623" w:author="Author">
              <w:r w:rsidRPr="00134E81" w:rsidDel="008C596B">
                <w:delText>13.79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6F11475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24" w:author="Author"/>
              </w:rPr>
            </w:pPr>
            <w:del w:id="6625" w:author="Author">
              <w:r w:rsidRPr="00134E81" w:rsidDel="008C596B">
                <w:delText>8.28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AABAE0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26" w:author="Author"/>
              </w:rPr>
            </w:pPr>
            <w:del w:id="6627" w:author="Author">
              <w:r w:rsidRPr="00134E81" w:rsidDel="008C596B">
                <w:delText>6.21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D00336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28" w:author="Author"/>
              </w:rPr>
            </w:pPr>
            <w:del w:id="6629" w:author="Author">
              <w:r w:rsidRPr="00134E81" w:rsidDel="008C596B">
                <w:delText>22.95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817EE4F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30" w:author="Author"/>
              </w:rPr>
            </w:pPr>
            <w:del w:id="6631" w:author="Author">
              <w:r w:rsidRPr="00134E81" w:rsidDel="008C596B">
                <w:delText>13.77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1E0F50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32" w:author="Author"/>
              </w:rPr>
            </w:pPr>
            <w:del w:id="6633" w:author="Author">
              <w:r w:rsidRPr="00134E81" w:rsidDel="008C596B">
                <w:delText>10.33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3E35E6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34" w:author="Author"/>
              </w:rPr>
            </w:pPr>
            <w:del w:id="6635" w:author="Author">
              <w:r w:rsidRPr="00134E81" w:rsidDel="008C596B">
                <w:delText>30.55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AA6771F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36" w:author="Author"/>
              </w:rPr>
            </w:pPr>
            <w:del w:id="6637" w:author="Author">
              <w:r w:rsidRPr="00134E81" w:rsidDel="008C596B">
                <w:delText>18.33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34AD71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38" w:author="Author"/>
              </w:rPr>
            </w:pPr>
            <w:del w:id="6639" w:author="Author">
              <w:r w:rsidRPr="00134E81" w:rsidDel="008C596B">
                <w:delText>13.75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EE7EF9" w14:textId="77777777" w:rsidR="00A46D51" w:rsidRPr="00134E81" w:rsidDel="008C596B" w:rsidRDefault="00A46D51" w:rsidP="00420B2A">
            <w:pPr>
              <w:pStyle w:val="tabletext11"/>
              <w:tabs>
                <w:tab w:val="decimal" w:pos="290"/>
              </w:tabs>
              <w:suppressAutoHyphens/>
              <w:rPr>
                <w:del w:id="6640" w:author="Author"/>
              </w:rPr>
            </w:pPr>
            <w:del w:id="6641" w:author="Author">
              <w:r w:rsidRPr="00134E81" w:rsidDel="008C596B">
                <w:delText>38.18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289F5C4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42" w:author="Author"/>
              </w:rPr>
            </w:pPr>
            <w:del w:id="6643" w:author="Author">
              <w:r w:rsidRPr="00134E81" w:rsidDel="008C596B">
                <w:delText>22.91</w:delText>
              </w:r>
            </w:del>
          </w:p>
        </w:tc>
        <w:tc>
          <w:tcPr>
            <w:tcW w:w="6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A63BD8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44" w:author="Author"/>
              </w:rPr>
            </w:pPr>
            <w:del w:id="6645" w:author="Author">
              <w:r w:rsidRPr="00134E81" w:rsidDel="008C596B">
                <w:delText>17.18</w:delText>
              </w:r>
            </w:del>
          </w:p>
        </w:tc>
      </w:tr>
      <w:tr w:rsidR="00A46D51" w:rsidRPr="00134E81" w:rsidDel="008C596B" w14:paraId="56F825B2" w14:textId="77777777" w:rsidTr="00397D9A">
        <w:trPr>
          <w:cantSplit/>
          <w:trHeight w:val="190"/>
          <w:del w:id="6646" w:author="Author"/>
        </w:trPr>
        <w:tc>
          <w:tcPr>
            <w:tcW w:w="200" w:type="dxa"/>
          </w:tcPr>
          <w:p w14:paraId="46012BE3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647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FD7AAF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648" w:author="Author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584F88" w14:textId="77777777" w:rsidR="00A46D51" w:rsidRPr="00134E81" w:rsidDel="008C596B" w:rsidRDefault="00A46D51" w:rsidP="00420B2A">
            <w:pPr>
              <w:pStyle w:val="tabletext11"/>
              <w:tabs>
                <w:tab w:val="decimal" w:pos="1360"/>
              </w:tabs>
              <w:suppressAutoHyphens/>
              <w:rPr>
                <w:del w:id="6649" w:author="Author"/>
              </w:rPr>
            </w:pPr>
            <w:del w:id="6650" w:author="Author">
              <w:r w:rsidRPr="00134E81" w:rsidDel="008C596B">
                <w:delText>Over $65,000</w:delText>
              </w:r>
            </w:del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F00AF1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51" w:author="Author"/>
              </w:rPr>
            </w:pPr>
            <w:del w:id="6652" w:author="Author">
              <w:r w:rsidRPr="00134E81" w:rsidDel="008C596B">
                <w:delText>17.26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9E0A706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53" w:author="Author"/>
              </w:rPr>
            </w:pPr>
            <w:del w:id="6654" w:author="Author">
              <w:r w:rsidRPr="00134E81" w:rsidDel="008C596B">
                <w:delText>10.36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748B76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55" w:author="Author"/>
              </w:rPr>
            </w:pPr>
            <w:del w:id="6656" w:author="Author">
              <w:r w:rsidRPr="00134E81" w:rsidDel="008C596B">
                <w:delText>7.77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17187E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57" w:author="Author"/>
              </w:rPr>
            </w:pPr>
            <w:del w:id="6658" w:author="Author">
              <w:r w:rsidRPr="00134E81" w:rsidDel="008C596B">
                <w:delText>28.71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5135F75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59" w:author="Author"/>
              </w:rPr>
            </w:pPr>
            <w:del w:id="6660" w:author="Author">
              <w:r w:rsidRPr="00134E81" w:rsidDel="008C596B">
                <w:delText>17.23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41E27E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61" w:author="Author"/>
              </w:rPr>
            </w:pPr>
            <w:del w:id="6662" w:author="Author">
              <w:r w:rsidRPr="00134E81" w:rsidDel="008C596B">
                <w:delText>12.92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9AF78D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63" w:author="Author"/>
              </w:rPr>
            </w:pPr>
            <w:del w:id="6664" w:author="Author">
              <w:r w:rsidRPr="00134E81" w:rsidDel="008C596B">
                <w:delText>38.18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117DF1F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65" w:author="Author"/>
              </w:rPr>
            </w:pPr>
            <w:del w:id="6666" w:author="Author">
              <w:r w:rsidRPr="00134E81" w:rsidDel="008C596B">
                <w:delText>22.91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D78EB0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67" w:author="Author"/>
              </w:rPr>
            </w:pPr>
            <w:del w:id="6668" w:author="Author">
              <w:r w:rsidRPr="00134E81" w:rsidDel="008C596B">
                <w:delText>17.18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89DB64" w14:textId="77777777" w:rsidR="00A46D51" w:rsidRPr="00134E81" w:rsidDel="008C596B" w:rsidRDefault="00A46D51" w:rsidP="00420B2A">
            <w:pPr>
              <w:pStyle w:val="tabletext11"/>
              <w:tabs>
                <w:tab w:val="decimal" w:pos="290"/>
              </w:tabs>
              <w:suppressAutoHyphens/>
              <w:rPr>
                <w:del w:id="6669" w:author="Author"/>
              </w:rPr>
            </w:pPr>
            <w:del w:id="6670" w:author="Author">
              <w:r w:rsidRPr="00134E81" w:rsidDel="008C596B">
                <w:delText>47.72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EB26313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71" w:author="Author"/>
              </w:rPr>
            </w:pPr>
            <w:del w:id="6672" w:author="Author">
              <w:r w:rsidRPr="00134E81" w:rsidDel="008C596B">
                <w:delText>28.63</w:delText>
              </w:r>
            </w:del>
          </w:p>
        </w:tc>
        <w:tc>
          <w:tcPr>
            <w:tcW w:w="6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8F77E9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673" w:author="Author"/>
              </w:rPr>
            </w:pPr>
            <w:del w:id="6674" w:author="Author">
              <w:r w:rsidRPr="00134E81" w:rsidDel="008C596B">
                <w:delText>21.48</w:delText>
              </w:r>
            </w:del>
          </w:p>
        </w:tc>
      </w:tr>
    </w:tbl>
    <w:p w14:paraId="08CB07D7" w14:textId="77777777" w:rsidR="00A46D51" w:rsidRPr="00134E81" w:rsidDel="008C596B" w:rsidRDefault="00A46D51" w:rsidP="00420B2A">
      <w:pPr>
        <w:pStyle w:val="tablecaption"/>
        <w:suppressAutoHyphens/>
        <w:rPr>
          <w:del w:id="6675" w:author="Author"/>
        </w:rPr>
      </w:pPr>
      <w:del w:id="6676" w:author="Author">
        <w:r w:rsidRPr="00134E81" w:rsidDel="008C596B">
          <w:delText>Table 49.G.3.e.(5)(a)(LC) Individual Coverage Drive-away Collision Loss Costs</w:delText>
        </w:r>
      </w:del>
    </w:p>
    <w:p w14:paraId="6FF88557" w14:textId="77777777" w:rsidR="00A46D51" w:rsidRPr="00134E81" w:rsidDel="008C596B" w:rsidRDefault="00A46D51" w:rsidP="00420B2A">
      <w:pPr>
        <w:pStyle w:val="isonormal"/>
        <w:suppressAutoHyphens/>
        <w:rPr>
          <w:del w:id="6677" w:author="Author"/>
        </w:rPr>
      </w:pPr>
    </w:p>
    <w:p w14:paraId="2C204A53" w14:textId="77777777" w:rsidR="00A46D51" w:rsidRPr="00134E81" w:rsidDel="008C596B" w:rsidRDefault="00A46D51" w:rsidP="00420B2A">
      <w:pPr>
        <w:pStyle w:val="space8"/>
        <w:suppressAutoHyphens/>
        <w:rPr>
          <w:del w:id="6678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766"/>
        <w:gridCol w:w="663"/>
        <w:gridCol w:w="664"/>
        <w:gridCol w:w="663"/>
        <w:gridCol w:w="663"/>
        <w:gridCol w:w="664"/>
        <w:gridCol w:w="663"/>
        <w:gridCol w:w="663"/>
        <w:gridCol w:w="664"/>
        <w:gridCol w:w="663"/>
        <w:gridCol w:w="663"/>
        <w:gridCol w:w="665"/>
      </w:tblGrid>
      <w:tr w:rsidR="00A46D51" w:rsidRPr="00134E81" w:rsidDel="008C596B" w14:paraId="1F0F3714" w14:textId="77777777" w:rsidTr="00397D9A">
        <w:trPr>
          <w:cantSplit/>
          <w:trHeight w:val="190"/>
          <w:del w:id="6679" w:author="Author"/>
        </w:trPr>
        <w:tc>
          <w:tcPr>
            <w:tcW w:w="200" w:type="dxa"/>
          </w:tcPr>
          <w:p w14:paraId="6DD02565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680" w:author="Author"/>
              </w:rPr>
            </w:pPr>
          </w:p>
        </w:tc>
        <w:tc>
          <w:tcPr>
            <w:tcW w:w="1008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78C53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681" w:author="Author"/>
              </w:rPr>
            </w:pPr>
            <w:del w:id="6682" w:author="Author">
              <w:r w:rsidRPr="00134E81" w:rsidDel="008C596B">
                <w:delText>Blanket Coverage Drive-away Collision Per Car, Per Trip</w:delText>
              </w:r>
            </w:del>
          </w:p>
        </w:tc>
      </w:tr>
      <w:tr w:rsidR="00A46D51" w:rsidRPr="00134E81" w:rsidDel="008C596B" w14:paraId="09FB5533" w14:textId="77777777" w:rsidTr="00397D9A">
        <w:trPr>
          <w:cantSplit/>
          <w:trHeight w:val="190"/>
          <w:del w:id="6683" w:author="Author"/>
        </w:trPr>
        <w:tc>
          <w:tcPr>
            <w:tcW w:w="200" w:type="dxa"/>
          </w:tcPr>
          <w:p w14:paraId="25C0B576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684" w:author="Author"/>
              </w:rPr>
            </w:pPr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CFE365F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685" w:author="Author"/>
              </w:rPr>
            </w:pPr>
            <w:del w:id="6686" w:author="Author">
              <w:r w:rsidRPr="00134E81" w:rsidDel="008C596B">
                <w:delText>Price New At</w:delText>
              </w:r>
              <w:r w:rsidRPr="00134E81" w:rsidDel="008C596B">
                <w:br/>
                <w:delText>Factory To Dealer</w:delText>
              </w:r>
            </w:del>
          </w:p>
        </w:tc>
        <w:tc>
          <w:tcPr>
            <w:tcW w:w="8064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78D7CA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687" w:author="Author"/>
              </w:rPr>
            </w:pPr>
            <w:del w:id="6688" w:author="Author">
              <w:r w:rsidRPr="00134E81" w:rsidDel="008C596B">
                <w:delText>Loss Costs For Mileage And Deductible – All Territories, Types, Makes And Age Groups</w:delText>
              </w:r>
            </w:del>
          </w:p>
        </w:tc>
      </w:tr>
      <w:tr w:rsidR="00A46D51" w:rsidRPr="00134E81" w:rsidDel="008C596B" w14:paraId="7926577F" w14:textId="77777777" w:rsidTr="00397D9A">
        <w:trPr>
          <w:cantSplit/>
          <w:trHeight w:val="190"/>
          <w:del w:id="6689" w:author="Author"/>
        </w:trPr>
        <w:tc>
          <w:tcPr>
            <w:tcW w:w="200" w:type="dxa"/>
          </w:tcPr>
          <w:p w14:paraId="0A003FE6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690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6A02123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691" w:author="Author"/>
              </w:rPr>
            </w:pP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24199B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692" w:author="Author"/>
              </w:rPr>
            </w:pPr>
            <w:del w:id="6693" w:author="Author">
              <w:r w:rsidRPr="00134E81" w:rsidDel="008C596B">
                <w:delText>51 – 500 Miles</w:delText>
              </w:r>
            </w:del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F6F346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694" w:author="Author"/>
              </w:rPr>
            </w:pPr>
            <w:del w:id="6695" w:author="Author">
              <w:r w:rsidRPr="00134E81" w:rsidDel="008C596B">
                <w:delText>501 – 1,000 Miles</w:delText>
              </w:r>
            </w:del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DFA575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696" w:author="Author"/>
              </w:rPr>
            </w:pPr>
            <w:del w:id="6697" w:author="Author">
              <w:r w:rsidRPr="00134E81" w:rsidDel="008C596B">
                <w:delText>1,001 – 1,500 Miles</w:delText>
              </w:r>
            </w:del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DDB8266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698" w:author="Author"/>
              </w:rPr>
            </w:pPr>
            <w:del w:id="6699" w:author="Author">
              <w:r w:rsidRPr="00134E81" w:rsidDel="008C596B">
                <w:delText>Over 1,500 Miles</w:delText>
              </w:r>
            </w:del>
          </w:p>
        </w:tc>
      </w:tr>
      <w:tr w:rsidR="00A46D51" w:rsidRPr="00134E81" w:rsidDel="008C596B" w14:paraId="01380C72" w14:textId="77777777" w:rsidTr="00397D9A">
        <w:trPr>
          <w:cantSplit/>
          <w:trHeight w:val="190"/>
          <w:del w:id="6700" w:author="Author"/>
        </w:trPr>
        <w:tc>
          <w:tcPr>
            <w:tcW w:w="200" w:type="dxa"/>
          </w:tcPr>
          <w:p w14:paraId="4EF7982D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701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B95C5B3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702" w:author="Author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6" w:space="0" w:color="auto"/>
            </w:tcBorders>
          </w:tcPr>
          <w:p w14:paraId="0BCE2538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703" w:author="Author"/>
              </w:rPr>
            </w:pPr>
            <w:del w:id="6704" w:author="Author">
              <w:r w:rsidRPr="00134E81" w:rsidDel="008C596B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7E7689DD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705" w:author="Author"/>
              </w:rPr>
            </w:pPr>
            <w:del w:id="6706" w:author="Author">
              <w:r w:rsidRPr="00134E81" w:rsidDel="008C596B">
                <w:delText>$250</w:delText>
              </w:r>
            </w:del>
          </w:p>
        </w:tc>
        <w:tc>
          <w:tcPr>
            <w:tcW w:w="664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2493F027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707" w:author="Author"/>
              </w:rPr>
            </w:pPr>
            <w:del w:id="6708" w:author="Author">
              <w:r w:rsidRPr="00134E81" w:rsidDel="008C596B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5A70CE3A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709" w:author="Author"/>
              </w:rPr>
            </w:pPr>
            <w:del w:id="6710" w:author="Author">
              <w:r w:rsidRPr="00134E81" w:rsidDel="008C596B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34A45A8B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711" w:author="Author"/>
              </w:rPr>
            </w:pPr>
            <w:del w:id="6712" w:author="Author">
              <w:r w:rsidRPr="00134E81" w:rsidDel="008C596B">
                <w:delText>$250</w:delText>
              </w:r>
            </w:del>
          </w:p>
        </w:tc>
        <w:tc>
          <w:tcPr>
            <w:tcW w:w="664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20324750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713" w:author="Author"/>
              </w:rPr>
            </w:pPr>
            <w:del w:id="6714" w:author="Author">
              <w:r w:rsidRPr="00134E81" w:rsidDel="008C596B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43E6801C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715" w:author="Author"/>
              </w:rPr>
            </w:pPr>
            <w:del w:id="6716" w:author="Author">
              <w:r w:rsidRPr="00134E81" w:rsidDel="008C596B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7CCD86EA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717" w:author="Author"/>
              </w:rPr>
            </w:pPr>
            <w:del w:id="6718" w:author="Author">
              <w:r w:rsidRPr="00134E81" w:rsidDel="008C596B">
                <w:delText>$250</w:delText>
              </w:r>
            </w:del>
          </w:p>
        </w:tc>
        <w:tc>
          <w:tcPr>
            <w:tcW w:w="664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73BDA98E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719" w:author="Author"/>
              </w:rPr>
            </w:pPr>
            <w:del w:id="6720" w:author="Author">
              <w:r w:rsidRPr="00134E81" w:rsidDel="008C596B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4E1E91D0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721" w:author="Author"/>
              </w:rPr>
            </w:pPr>
            <w:del w:id="6722" w:author="Author">
              <w:r w:rsidRPr="00134E81" w:rsidDel="008C596B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05CCC1B1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723" w:author="Author"/>
              </w:rPr>
            </w:pPr>
            <w:del w:id="6724" w:author="Author">
              <w:r w:rsidRPr="00134E81" w:rsidDel="008C596B">
                <w:delText>$250</w:delText>
              </w:r>
            </w:del>
          </w:p>
        </w:tc>
        <w:tc>
          <w:tcPr>
            <w:tcW w:w="665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1B2F50B6" w14:textId="77777777" w:rsidR="00A46D51" w:rsidRPr="00134E81" w:rsidDel="008C596B" w:rsidRDefault="00A46D51" w:rsidP="00420B2A">
            <w:pPr>
              <w:pStyle w:val="tablehead"/>
              <w:suppressAutoHyphens/>
              <w:rPr>
                <w:del w:id="6725" w:author="Author"/>
              </w:rPr>
            </w:pPr>
            <w:del w:id="6726" w:author="Author">
              <w:r w:rsidRPr="00134E81" w:rsidDel="008C596B">
                <w:delText>$500</w:delText>
              </w:r>
            </w:del>
          </w:p>
        </w:tc>
      </w:tr>
      <w:tr w:rsidR="00A46D51" w:rsidRPr="00134E81" w:rsidDel="008C596B" w14:paraId="229144FA" w14:textId="77777777" w:rsidTr="00397D9A">
        <w:trPr>
          <w:cantSplit/>
          <w:trHeight w:val="190"/>
          <w:del w:id="6727" w:author="Author"/>
        </w:trPr>
        <w:tc>
          <w:tcPr>
            <w:tcW w:w="200" w:type="dxa"/>
          </w:tcPr>
          <w:p w14:paraId="5E4218FA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728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C50511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729" w:author="Author"/>
              </w:rPr>
            </w:pPr>
            <w:del w:id="6730" w:author="Author">
              <w:r w:rsidRPr="00134E81" w:rsidDel="008C596B">
                <w:delText>$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9601EBD" w14:textId="77777777" w:rsidR="00A46D51" w:rsidRPr="00134E81" w:rsidDel="008C596B" w:rsidRDefault="00A46D51" w:rsidP="00420B2A">
            <w:pPr>
              <w:pStyle w:val="tabletext11"/>
              <w:tabs>
                <w:tab w:val="decimal" w:pos="560"/>
              </w:tabs>
              <w:suppressAutoHyphens/>
              <w:rPr>
                <w:del w:id="6731" w:author="Author"/>
              </w:rPr>
            </w:pPr>
            <w:del w:id="6732" w:author="Author">
              <w:r w:rsidRPr="00134E81" w:rsidDel="008C596B">
                <w:delText>0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67881006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733" w:author="Author"/>
              </w:rPr>
            </w:pPr>
            <w:del w:id="6734" w:author="Author">
              <w:r w:rsidRPr="00134E81" w:rsidDel="008C596B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DBAE70" w14:textId="77777777" w:rsidR="00A46D51" w:rsidRPr="00134E81" w:rsidDel="008C596B" w:rsidRDefault="00A46D51" w:rsidP="00420B2A">
            <w:pPr>
              <w:pStyle w:val="tabletext11"/>
              <w:tabs>
                <w:tab w:val="decimal" w:pos="560"/>
              </w:tabs>
              <w:suppressAutoHyphens/>
              <w:rPr>
                <w:del w:id="6735" w:author="Author"/>
              </w:rPr>
            </w:pPr>
            <w:del w:id="6736" w:author="Author">
              <w:r w:rsidRPr="00134E81" w:rsidDel="008C596B">
                <w:delText>7,500</w:delText>
              </w:r>
            </w:del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BFECFC" w14:textId="77777777" w:rsidR="00A46D51" w:rsidRPr="00134E81" w:rsidDel="008C596B" w:rsidRDefault="00A46D51" w:rsidP="00420B2A">
            <w:pPr>
              <w:pStyle w:val="tabletext11"/>
              <w:tabs>
                <w:tab w:val="decimal" w:pos="120"/>
              </w:tabs>
              <w:suppressAutoHyphens/>
              <w:rPr>
                <w:del w:id="6737" w:author="Author"/>
              </w:rPr>
            </w:pPr>
            <w:del w:id="6738" w:author="Author">
              <w:r w:rsidRPr="00134E81" w:rsidDel="008C596B">
                <w:delText>$ 2.07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CF34168" w14:textId="77777777" w:rsidR="00A46D51" w:rsidRPr="00134E81" w:rsidDel="008C596B" w:rsidRDefault="00A46D51" w:rsidP="00420B2A">
            <w:pPr>
              <w:pStyle w:val="tabletext11"/>
              <w:tabs>
                <w:tab w:val="decimal" w:pos="180"/>
              </w:tabs>
              <w:suppressAutoHyphens/>
              <w:rPr>
                <w:del w:id="6739" w:author="Author"/>
              </w:rPr>
            </w:pPr>
            <w:del w:id="6740" w:author="Author">
              <w:r w:rsidRPr="00134E81" w:rsidDel="008C596B">
                <w:delText>$ 1.25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212606" w14:textId="77777777" w:rsidR="00A46D51" w:rsidRPr="00134E81" w:rsidDel="008C596B" w:rsidRDefault="00A46D51" w:rsidP="00420B2A">
            <w:pPr>
              <w:pStyle w:val="tabletext11"/>
              <w:tabs>
                <w:tab w:val="decimal" w:pos="180"/>
              </w:tabs>
              <w:suppressAutoHyphens/>
              <w:rPr>
                <w:del w:id="6741" w:author="Author"/>
              </w:rPr>
            </w:pPr>
            <w:del w:id="6742" w:author="Author">
              <w:r w:rsidRPr="00134E81" w:rsidDel="008C596B">
                <w:delText>$ 0.93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BC75BD" w14:textId="77777777" w:rsidR="00A46D51" w:rsidRPr="00134E81" w:rsidDel="008C596B" w:rsidRDefault="00A46D51" w:rsidP="00420B2A">
            <w:pPr>
              <w:pStyle w:val="tabletext11"/>
              <w:tabs>
                <w:tab w:val="decimal" w:pos="200"/>
              </w:tabs>
              <w:suppressAutoHyphens/>
              <w:rPr>
                <w:del w:id="6743" w:author="Author"/>
              </w:rPr>
            </w:pPr>
            <w:del w:id="6744" w:author="Author">
              <w:r w:rsidRPr="00134E81" w:rsidDel="008C596B">
                <w:delText>$ 3.39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5FDD165" w14:textId="77777777" w:rsidR="00A46D51" w:rsidRPr="00134E81" w:rsidDel="008C596B" w:rsidRDefault="00A46D51" w:rsidP="00420B2A">
            <w:pPr>
              <w:pStyle w:val="tabletext11"/>
              <w:tabs>
                <w:tab w:val="decimal" w:pos="200"/>
              </w:tabs>
              <w:suppressAutoHyphens/>
              <w:rPr>
                <w:del w:id="6745" w:author="Author"/>
              </w:rPr>
            </w:pPr>
            <w:del w:id="6746" w:author="Author">
              <w:r w:rsidRPr="00134E81" w:rsidDel="008C596B">
                <w:delText>$ 2.02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56BB3A" w14:textId="77777777" w:rsidR="00A46D51" w:rsidRPr="00134E81" w:rsidDel="008C596B" w:rsidRDefault="00A46D51" w:rsidP="00420B2A">
            <w:pPr>
              <w:pStyle w:val="tabletext11"/>
              <w:tabs>
                <w:tab w:val="decimal" w:pos="200"/>
              </w:tabs>
              <w:suppressAutoHyphens/>
              <w:rPr>
                <w:del w:id="6747" w:author="Author"/>
              </w:rPr>
            </w:pPr>
            <w:del w:id="6748" w:author="Author">
              <w:r w:rsidRPr="00134E81" w:rsidDel="008C596B">
                <w:delText>$ 1.53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596801" w14:textId="77777777" w:rsidR="00A46D51" w:rsidRPr="00134E81" w:rsidDel="008C596B" w:rsidRDefault="00A46D51" w:rsidP="00420B2A">
            <w:pPr>
              <w:pStyle w:val="tabletext11"/>
              <w:tabs>
                <w:tab w:val="decimal" w:pos="200"/>
              </w:tabs>
              <w:suppressAutoHyphens/>
              <w:rPr>
                <w:del w:id="6749" w:author="Author"/>
              </w:rPr>
            </w:pPr>
            <w:del w:id="6750" w:author="Author">
              <w:r w:rsidRPr="00134E81" w:rsidDel="008C596B">
                <w:delText>$ 4.52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FF7B03A" w14:textId="77777777" w:rsidR="00A46D51" w:rsidRPr="00134E81" w:rsidDel="008C596B" w:rsidRDefault="00A46D51" w:rsidP="00420B2A">
            <w:pPr>
              <w:pStyle w:val="tabletext11"/>
              <w:tabs>
                <w:tab w:val="decimal" w:pos="200"/>
              </w:tabs>
              <w:suppressAutoHyphens/>
              <w:rPr>
                <w:del w:id="6751" w:author="Author"/>
              </w:rPr>
            </w:pPr>
            <w:del w:id="6752" w:author="Author">
              <w:r w:rsidRPr="00134E81" w:rsidDel="008C596B">
                <w:delText>$ 2.72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306DF2" w14:textId="77777777" w:rsidR="00A46D51" w:rsidRPr="00134E81" w:rsidDel="008C596B" w:rsidRDefault="00A46D51" w:rsidP="00420B2A">
            <w:pPr>
              <w:pStyle w:val="tabletext11"/>
              <w:tabs>
                <w:tab w:val="decimal" w:pos="200"/>
              </w:tabs>
              <w:suppressAutoHyphens/>
              <w:rPr>
                <w:del w:id="6753" w:author="Author"/>
              </w:rPr>
            </w:pPr>
            <w:del w:id="6754" w:author="Author">
              <w:r w:rsidRPr="00134E81" w:rsidDel="008C596B">
                <w:delText>$ 2.04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F6C4B0" w14:textId="77777777" w:rsidR="00A46D51" w:rsidRPr="00134E81" w:rsidDel="008C596B" w:rsidRDefault="00A46D51" w:rsidP="00420B2A">
            <w:pPr>
              <w:pStyle w:val="tabletext11"/>
              <w:tabs>
                <w:tab w:val="decimal" w:pos="200"/>
              </w:tabs>
              <w:suppressAutoHyphens/>
              <w:rPr>
                <w:del w:id="6755" w:author="Author"/>
              </w:rPr>
            </w:pPr>
            <w:del w:id="6756" w:author="Author">
              <w:r w:rsidRPr="00134E81" w:rsidDel="008C596B">
                <w:delText>$ 5.61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DE483CE" w14:textId="77777777" w:rsidR="00A46D51" w:rsidRPr="00134E81" w:rsidDel="008C596B" w:rsidRDefault="00A46D51" w:rsidP="00420B2A">
            <w:pPr>
              <w:pStyle w:val="tabletext11"/>
              <w:tabs>
                <w:tab w:val="decimal" w:pos="200"/>
              </w:tabs>
              <w:suppressAutoHyphens/>
              <w:rPr>
                <w:del w:id="6757" w:author="Author"/>
              </w:rPr>
            </w:pPr>
            <w:del w:id="6758" w:author="Author">
              <w:r w:rsidRPr="00134E81" w:rsidDel="008C596B">
                <w:delText>$ 3.35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A156F2" w14:textId="77777777" w:rsidR="00A46D51" w:rsidRPr="00134E81" w:rsidDel="008C596B" w:rsidRDefault="00A46D51" w:rsidP="00420B2A">
            <w:pPr>
              <w:pStyle w:val="tabletext11"/>
              <w:tabs>
                <w:tab w:val="decimal" w:pos="200"/>
              </w:tabs>
              <w:suppressAutoHyphens/>
              <w:rPr>
                <w:del w:id="6759" w:author="Author"/>
              </w:rPr>
            </w:pPr>
            <w:del w:id="6760" w:author="Author">
              <w:r w:rsidRPr="00134E81" w:rsidDel="008C596B">
                <w:delText>$ 2.53</w:delText>
              </w:r>
            </w:del>
          </w:p>
        </w:tc>
      </w:tr>
      <w:tr w:rsidR="00A46D51" w:rsidRPr="00134E81" w:rsidDel="008C596B" w14:paraId="49141646" w14:textId="77777777" w:rsidTr="00397D9A">
        <w:trPr>
          <w:cantSplit/>
          <w:trHeight w:val="190"/>
          <w:del w:id="6761" w:author="Author"/>
        </w:trPr>
        <w:tc>
          <w:tcPr>
            <w:tcW w:w="200" w:type="dxa"/>
          </w:tcPr>
          <w:p w14:paraId="3A0FF41A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762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1455A7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763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42690BA" w14:textId="77777777" w:rsidR="00A46D51" w:rsidRPr="00134E81" w:rsidDel="008C596B" w:rsidRDefault="00A46D51" w:rsidP="00420B2A">
            <w:pPr>
              <w:pStyle w:val="tabletext11"/>
              <w:tabs>
                <w:tab w:val="decimal" w:pos="560"/>
              </w:tabs>
              <w:suppressAutoHyphens/>
              <w:rPr>
                <w:del w:id="6764" w:author="Author"/>
              </w:rPr>
            </w:pPr>
            <w:del w:id="6765" w:author="Author">
              <w:r w:rsidRPr="00134E81" w:rsidDel="008C596B">
                <w:delText>7,501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668B1E16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766" w:author="Author"/>
              </w:rPr>
            </w:pPr>
            <w:del w:id="6767" w:author="Author">
              <w:r w:rsidRPr="00134E81" w:rsidDel="008C596B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0E2F20" w14:textId="77777777" w:rsidR="00A46D51" w:rsidRPr="00134E81" w:rsidDel="008C596B" w:rsidRDefault="00A46D51" w:rsidP="00420B2A">
            <w:pPr>
              <w:pStyle w:val="tabletext11"/>
              <w:tabs>
                <w:tab w:val="decimal" w:pos="560"/>
              </w:tabs>
              <w:suppressAutoHyphens/>
              <w:rPr>
                <w:del w:id="6768" w:author="Author"/>
              </w:rPr>
            </w:pPr>
            <w:del w:id="6769" w:author="Author">
              <w:r w:rsidRPr="00134E81" w:rsidDel="008C596B">
                <w:delText>15,000</w:delText>
              </w:r>
            </w:del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329F23" w14:textId="77777777" w:rsidR="00A46D51" w:rsidRPr="00134E81" w:rsidDel="008C596B" w:rsidRDefault="00A46D51" w:rsidP="00420B2A">
            <w:pPr>
              <w:pStyle w:val="tabletext11"/>
              <w:tabs>
                <w:tab w:val="decimal" w:pos="105"/>
              </w:tabs>
              <w:suppressAutoHyphens/>
              <w:jc w:val="center"/>
              <w:rPr>
                <w:del w:id="6770" w:author="Author"/>
              </w:rPr>
            </w:pPr>
            <w:del w:id="6771" w:author="Author">
              <w:r w:rsidRPr="00134E81" w:rsidDel="008C596B">
                <w:delText>2.92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20FEA9E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772" w:author="Author"/>
              </w:rPr>
            </w:pPr>
            <w:del w:id="6773" w:author="Author">
              <w:r w:rsidRPr="00134E81" w:rsidDel="008C596B">
                <w:delText>1.75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A88558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774" w:author="Author"/>
              </w:rPr>
            </w:pPr>
            <w:del w:id="6775" w:author="Author">
              <w:r w:rsidRPr="00134E81" w:rsidDel="008C596B">
                <w:delText>1.32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104190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776" w:author="Author"/>
              </w:rPr>
            </w:pPr>
            <w:del w:id="6777" w:author="Author">
              <w:r w:rsidRPr="00134E81" w:rsidDel="008C596B">
                <w:delText>4.87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5AFD475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778" w:author="Author"/>
              </w:rPr>
            </w:pPr>
            <w:del w:id="6779" w:author="Author">
              <w:r w:rsidRPr="00134E81" w:rsidDel="008C596B">
                <w:delText>2.92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764740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780" w:author="Author"/>
              </w:rPr>
            </w:pPr>
            <w:del w:id="6781" w:author="Author">
              <w:r w:rsidRPr="00134E81" w:rsidDel="008C596B">
                <w:delText>2.19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98254F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782" w:author="Author"/>
              </w:rPr>
            </w:pPr>
            <w:del w:id="6783" w:author="Author">
              <w:r w:rsidRPr="00134E81" w:rsidDel="008C596B">
                <w:delText>6.47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8DC3757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784" w:author="Author"/>
              </w:rPr>
            </w:pPr>
            <w:del w:id="6785" w:author="Author">
              <w:r w:rsidRPr="00134E81" w:rsidDel="008C596B">
                <w:delText>3.90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43F752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786" w:author="Author"/>
              </w:rPr>
            </w:pPr>
            <w:del w:id="6787" w:author="Author">
              <w:r w:rsidRPr="00134E81" w:rsidDel="008C596B">
                <w:delText>2.92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73E226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788" w:author="Author"/>
              </w:rPr>
            </w:pPr>
            <w:del w:id="6789" w:author="Author">
              <w:r w:rsidRPr="00134E81" w:rsidDel="008C596B">
                <w:delText>8.11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5B7B216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790" w:author="Author"/>
              </w:rPr>
            </w:pPr>
            <w:del w:id="6791" w:author="Author">
              <w:r w:rsidRPr="00134E81" w:rsidDel="008C596B">
                <w:delText>4.87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37A725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792" w:author="Author"/>
              </w:rPr>
            </w:pPr>
            <w:del w:id="6793" w:author="Author">
              <w:r w:rsidRPr="00134E81" w:rsidDel="008C596B">
                <w:delText>3.65</w:delText>
              </w:r>
            </w:del>
          </w:p>
        </w:tc>
      </w:tr>
      <w:tr w:rsidR="00A46D51" w:rsidRPr="00134E81" w:rsidDel="008C596B" w14:paraId="2D1121E9" w14:textId="77777777" w:rsidTr="00397D9A">
        <w:trPr>
          <w:cantSplit/>
          <w:trHeight w:val="190"/>
          <w:del w:id="6794" w:author="Author"/>
        </w:trPr>
        <w:tc>
          <w:tcPr>
            <w:tcW w:w="200" w:type="dxa"/>
          </w:tcPr>
          <w:p w14:paraId="22A7617C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795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5394A9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796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37ADD3A" w14:textId="77777777" w:rsidR="00A46D51" w:rsidRPr="00134E81" w:rsidDel="008C596B" w:rsidRDefault="00A46D51" w:rsidP="00420B2A">
            <w:pPr>
              <w:pStyle w:val="tabletext11"/>
              <w:tabs>
                <w:tab w:val="decimal" w:pos="560"/>
              </w:tabs>
              <w:suppressAutoHyphens/>
              <w:rPr>
                <w:del w:id="6797" w:author="Author"/>
              </w:rPr>
            </w:pPr>
            <w:del w:id="6798" w:author="Author">
              <w:r w:rsidRPr="00134E81" w:rsidDel="008C596B">
                <w:delText>15,001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5B85DEFF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799" w:author="Author"/>
              </w:rPr>
            </w:pPr>
            <w:del w:id="6800" w:author="Author">
              <w:r w:rsidRPr="00134E81" w:rsidDel="008C596B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C8D02D" w14:textId="77777777" w:rsidR="00A46D51" w:rsidRPr="00134E81" w:rsidDel="008C596B" w:rsidRDefault="00A46D51" w:rsidP="00420B2A">
            <w:pPr>
              <w:pStyle w:val="tabletext11"/>
              <w:tabs>
                <w:tab w:val="decimal" w:pos="560"/>
              </w:tabs>
              <w:suppressAutoHyphens/>
              <w:rPr>
                <w:del w:id="6801" w:author="Author"/>
              </w:rPr>
            </w:pPr>
            <w:del w:id="6802" w:author="Author">
              <w:r w:rsidRPr="00134E81" w:rsidDel="008C596B">
                <w:delText>25,000</w:delText>
              </w:r>
            </w:del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E72BA2" w14:textId="77777777" w:rsidR="00A46D51" w:rsidRPr="00134E81" w:rsidDel="008C596B" w:rsidRDefault="00A46D51" w:rsidP="00420B2A">
            <w:pPr>
              <w:pStyle w:val="tabletext11"/>
              <w:tabs>
                <w:tab w:val="decimal" w:pos="105"/>
              </w:tabs>
              <w:suppressAutoHyphens/>
              <w:jc w:val="center"/>
              <w:rPr>
                <w:del w:id="6803" w:author="Author"/>
              </w:rPr>
            </w:pPr>
            <w:del w:id="6804" w:author="Author">
              <w:r w:rsidRPr="00134E81" w:rsidDel="008C596B">
                <w:delText>4.05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A81C529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05" w:author="Author"/>
              </w:rPr>
            </w:pPr>
            <w:del w:id="6806" w:author="Author">
              <w:r w:rsidRPr="00134E81" w:rsidDel="008C596B">
                <w:delText>2.42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759188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07" w:author="Author"/>
              </w:rPr>
            </w:pPr>
            <w:del w:id="6808" w:author="Author">
              <w:r w:rsidRPr="00134E81" w:rsidDel="008C596B">
                <w:delText>1.82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5CEDDD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09" w:author="Author"/>
              </w:rPr>
            </w:pPr>
            <w:del w:id="6810" w:author="Author">
              <w:r w:rsidRPr="00134E81" w:rsidDel="008C596B">
                <w:delText>6.78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41E20DC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11" w:author="Author"/>
              </w:rPr>
            </w:pPr>
            <w:del w:id="6812" w:author="Author">
              <w:r w:rsidRPr="00134E81" w:rsidDel="008C596B">
                <w:delText>4.05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DF6F36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13" w:author="Author"/>
              </w:rPr>
            </w:pPr>
            <w:del w:id="6814" w:author="Author">
              <w:r w:rsidRPr="00134E81" w:rsidDel="008C596B">
                <w:delText>3.06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BA5BE8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15" w:author="Author"/>
              </w:rPr>
            </w:pPr>
            <w:del w:id="6816" w:author="Author">
              <w:r w:rsidRPr="00134E81" w:rsidDel="008C596B">
                <w:delText>8.96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864C5B2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17" w:author="Author"/>
              </w:rPr>
            </w:pPr>
            <w:del w:id="6818" w:author="Author">
              <w:r w:rsidRPr="00134E81" w:rsidDel="008C596B">
                <w:delText>5.38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012583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19" w:author="Author"/>
              </w:rPr>
            </w:pPr>
            <w:del w:id="6820" w:author="Author">
              <w:r w:rsidRPr="00134E81" w:rsidDel="008C596B">
                <w:delText>4.03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09095A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21" w:author="Author"/>
              </w:rPr>
            </w:pPr>
            <w:del w:id="6822" w:author="Author">
              <w:r w:rsidRPr="00134E81" w:rsidDel="008C596B">
                <w:delText>11.22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5B897C9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23" w:author="Author"/>
              </w:rPr>
            </w:pPr>
            <w:del w:id="6824" w:author="Author">
              <w:r w:rsidRPr="00134E81" w:rsidDel="008C596B">
                <w:delText>6.74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A3EEE8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25" w:author="Author"/>
              </w:rPr>
            </w:pPr>
            <w:del w:id="6826" w:author="Author">
              <w:r w:rsidRPr="00134E81" w:rsidDel="008C596B">
                <w:delText>5.05</w:delText>
              </w:r>
            </w:del>
          </w:p>
        </w:tc>
      </w:tr>
      <w:tr w:rsidR="00A46D51" w:rsidRPr="00134E81" w:rsidDel="008C596B" w14:paraId="3DC74B91" w14:textId="77777777" w:rsidTr="00397D9A">
        <w:trPr>
          <w:cantSplit/>
          <w:trHeight w:val="190"/>
          <w:del w:id="6827" w:author="Author"/>
        </w:trPr>
        <w:tc>
          <w:tcPr>
            <w:tcW w:w="200" w:type="dxa"/>
          </w:tcPr>
          <w:p w14:paraId="054EA337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828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D837F8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829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5E7E767" w14:textId="77777777" w:rsidR="00A46D51" w:rsidRPr="00134E81" w:rsidDel="008C596B" w:rsidRDefault="00A46D51" w:rsidP="00420B2A">
            <w:pPr>
              <w:pStyle w:val="tabletext11"/>
              <w:tabs>
                <w:tab w:val="decimal" w:pos="560"/>
              </w:tabs>
              <w:suppressAutoHyphens/>
              <w:rPr>
                <w:del w:id="6830" w:author="Author"/>
              </w:rPr>
            </w:pPr>
            <w:del w:id="6831" w:author="Author">
              <w:r w:rsidRPr="00134E81" w:rsidDel="008C596B">
                <w:delText>25,001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0CA5511C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832" w:author="Author"/>
              </w:rPr>
            </w:pPr>
            <w:del w:id="6833" w:author="Author">
              <w:r w:rsidRPr="00134E81" w:rsidDel="008C596B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2547DC" w14:textId="77777777" w:rsidR="00A46D51" w:rsidRPr="00134E81" w:rsidDel="008C596B" w:rsidRDefault="00A46D51" w:rsidP="00420B2A">
            <w:pPr>
              <w:pStyle w:val="tabletext11"/>
              <w:tabs>
                <w:tab w:val="decimal" w:pos="560"/>
              </w:tabs>
              <w:suppressAutoHyphens/>
              <w:rPr>
                <w:del w:id="6834" w:author="Author"/>
              </w:rPr>
            </w:pPr>
            <w:del w:id="6835" w:author="Author">
              <w:r w:rsidRPr="00134E81" w:rsidDel="008C596B">
                <w:delText>40,000</w:delText>
              </w:r>
            </w:del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428E99" w14:textId="77777777" w:rsidR="00A46D51" w:rsidRPr="00134E81" w:rsidDel="008C596B" w:rsidRDefault="00A46D51" w:rsidP="00420B2A">
            <w:pPr>
              <w:pStyle w:val="tabletext11"/>
              <w:tabs>
                <w:tab w:val="decimal" w:pos="105"/>
              </w:tabs>
              <w:suppressAutoHyphens/>
              <w:jc w:val="center"/>
              <w:rPr>
                <w:del w:id="6836" w:author="Author"/>
              </w:rPr>
            </w:pPr>
            <w:del w:id="6837" w:author="Author">
              <w:r w:rsidRPr="00134E81" w:rsidDel="008C596B">
                <w:delText>4.95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6656EF4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38" w:author="Author"/>
              </w:rPr>
            </w:pPr>
            <w:del w:id="6839" w:author="Author">
              <w:r w:rsidRPr="00134E81" w:rsidDel="008C596B">
                <w:delText>2.96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5E6BA5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40" w:author="Author"/>
              </w:rPr>
            </w:pPr>
            <w:del w:id="6841" w:author="Author">
              <w:r w:rsidRPr="00134E81" w:rsidDel="008C596B">
                <w:delText>2.23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546D17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42" w:author="Author"/>
              </w:rPr>
            </w:pPr>
            <w:del w:id="6843" w:author="Author">
              <w:r w:rsidRPr="00134E81" w:rsidDel="008C596B">
                <w:delText>8.22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AE9BE27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44" w:author="Author"/>
              </w:rPr>
            </w:pPr>
            <w:del w:id="6845" w:author="Author">
              <w:r w:rsidRPr="00134E81" w:rsidDel="008C596B">
                <w:delText>4.95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30E436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46" w:author="Author"/>
              </w:rPr>
            </w:pPr>
            <w:del w:id="6847" w:author="Author">
              <w:r w:rsidRPr="00134E81" w:rsidDel="008C596B">
                <w:delText>3.70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AFEA2D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48" w:author="Author"/>
              </w:rPr>
            </w:pPr>
            <w:del w:id="6849" w:author="Author">
              <w:r w:rsidRPr="00134E81" w:rsidDel="008C596B">
                <w:delText>10.91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1B76BE3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50" w:author="Author"/>
              </w:rPr>
            </w:pPr>
            <w:del w:id="6851" w:author="Author">
              <w:r w:rsidRPr="00134E81" w:rsidDel="008C596B">
                <w:delText>6.54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B28508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52" w:author="Author"/>
              </w:rPr>
            </w:pPr>
            <w:del w:id="6853" w:author="Author">
              <w:r w:rsidRPr="00134E81" w:rsidDel="008C596B">
                <w:delText>4.91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A66C21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54" w:author="Author"/>
              </w:rPr>
            </w:pPr>
            <w:del w:id="6855" w:author="Author">
              <w:r w:rsidRPr="00134E81" w:rsidDel="008C596B">
                <w:delText>13.63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E8F383B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56" w:author="Author"/>
              </w:rPr>
            </w:pPr>
            <w:del w:id="6857" w:author="Author">
              <w:r w:rsidRPr="00134E81" w:rsidDel="008C596B">
                <w:delText>8.18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6D0E38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58" w:author="Author"/>
              </w:rPr>
            </w:pPr>
            <w:del w:id="6859" w:author="Author">
              <w:r w:rsidRPr="00134E81" w:rsidDel="008C596B">
                <w:delText>6.14</w:delText>
              </w:r>
            </w:del>
          </w:p>
        </w:tc>
      </w:tr>
      <w:tr w:rsidR="00A46D51" w:rsidRPr="00134E81" w:rsidDel="008C596B" w14:paraId="113027DF" w14:textId="77777777" w:rsidTr="00397D9A">
        <w:trPr>
          <w:cantSplit/>
          <w:trHeight w:val="190"/>
          <w:del w:id="6860" w:author="Author"/>
        </w:trPr>
        <w:tc>
          <w:tcPr>
            <w:tcW w:w="200" w:type="dxa"/>
          </w:tcPr>
          <w:p w14:paraId="21AACF9F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861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EBC75A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862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04B9133" w14:textId="77777777" w:rsidR="00A46D51" w:rsidRPr="00134E81" w:rsidDel="008C596B" w:rsidRDefault="00A46D51" w:rsidP="00420B2A">
            <w:pPr>
              <w:pStyle w:val="tabletext11"/>
              <w:tabs>
                <w:tab w:val="decimal" w:pos="560"/>
              </w:tabs>
              <w:suppressAutoHyphens/>
              <w:rPr>
                <w:del w:id="6863" w:author="Author"/>
              </w:rPr>
            </w:pPr>
            <w:del w:id="6864" w:author="Author">
              <w:r w:rsidRPr="00134E81" w:rsidDel="008C596B">
                <w:delText>40,001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4E0E32A2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865" w:author="Author"/>
              </w:rPr>
            </w:pPr>
            <w:del w:id="6866" w:author="Author">
              <w:r w:rsidRPr="00134E81" w:rsidDel="008C596B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B95A47" w14:textId="77777777" w:rsidR="00A46D51" w:rsidRPr="00134E81" w:rsidDel="008C596B" w:rsidRDefault="00A46D51" w:rsidP="00420B2A">
            <w:pPr>
              <w:pStyle w:val="tabletext11"/>
              <w:tabs>
                <w:tab w:val="decimal" w:pos="560"/>
              </w:tabs>
              <w:suppressAutoHyphens/>
              <w:rPr>
                <w:del w:id="6867" w:author="Author"/>
              </w:rPr>
            </w:pPr>
            <w:del w:id="6868" w:author="Author">
              <w:r w:rsidRPr="00134E81" w:rsidDel="008C596B">
                <w:delText>65,000</w:delText>
              </w:r>
            </w:del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C91F13" w14:textId="77777777" w:rsidR="00A46D51" w:rsidRPr="00134E81" w:rsidDel="008C596B" w:rsidRDefault="00A46D51" w:rsidP="00420B2A">
            <w:pPr>
              <w:pStyle w:val="tabletext11"/>
              <w:tabs>
                <w:tab w:val="decimal" w:pos="116"/>
              </w:tabs>
              <w:suppressAutoHyphens/>
              <w:jc w:val="center"/>
              <w:rPr>
                <w:del w:id="6869" w:author="Author"/>
              </w:rPr>
            </w:pPr>
            <w:del w:id="6870" w:author="Author">
              <w:r w:rsidRPr="00134E81" w:rsidDel="008C596B">
                <w:delText>6.94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4B9E81A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71" w:author="Author"/>
              </w:rPr>
            </w:pPr>
            <w:del w:id="6872" w:author="Author">
              <w:r w:rsidRPr="00134E81" w:rsidDel="008C596B">
                <w:delText>4.16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0A233B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73" w:author="Author"/>
              </w:rPr>
            </w:pPr>
            <w:del w:id="6874" w:author="Author">
              <w:r w:rsidRPr="00134E81" w:rsidDel="008C596B">
                <w:delText>3.12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F67CF4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75" w:author="Author"/>
              </w:rPr>
            </w:pPr>
            <w:del w:id="6876" w:author="Author">
              <w:r w:rsidRPr="00134E81" w:rsidDel="008C596B">
                <w:delText>11.49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124737B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77" w:author="Author"/>
              </w:rPr>
            </w:pPr>
            <w:del w:id="6878" w:author="Author">
              <w:r w:rsidRPr="00134E81" w:rsidDel="008C596B">
                <w:delText>6.89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6F2387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79" w:author="Author"/>
              </w:rPr>
            </w:pPr>
            <w:del w:id="6880" w:author="Author">
              <w:r w:rsidRPr="00134E81" w:rsidDel="008C596B">
                <w:delText>5.17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B2D6D3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81" w:author="Author"/>
              </w:rPr>
            </w:pPr>
            <w:del w:id="6882" w:author="Author">
              <w:r w:rsidRPr="00134E81" w:rsidDel="008C596B">
                <w:delText>15.27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FE81BE5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83" w:author="Author"/>
              </w:rPr>
            </w:pPr>
            <w:del w:id="6884" w:author="Author">
              <w:r w:rsidRPr="00134E81" w:rsidDel="008C596B">
                <w:delText>9.16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82DF5C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85" w:author="Author"/>
              </w:rPr>
            </w:pPr>
            <w:del w:id="6886" w:author="Author">
              <w:r w:rsidRPr="00134E81" w:rsidDel="008C596B">
                <w:delText>6.87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BF849F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87" w:author="Author"/>
              </w:rPr>
            </w:pPr>
            <w:del w:id="6888" w:author="Author">
              <w:r w:rsidRPr="00134E81" w:rsidDel="008C596B">
                <w:delText>19.09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F4F8415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89" w:author="Author"/>
              </w:rPr>
            </w:pPr>
            <w:del w:id="6890" w:author="Author">
              <w:r w:rsidRPr="00134E81" w:rsidDel="008C596B">
                <w:delText>11.45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8AD592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891" w:author="Author"/>
              </w:rPr>
            </w:pPr>
            <w:del w:id="6892" w:author="Author">
              <w:r w:rsidRPr="00134E81" w:rsidDel="008C596B">
                <w:delText>8.59</w:delText>
              </w:r>
            </w:del>
          </w:p>
        </w:tc>
      </w:tr>
      <w:tr w:rsidR="00A46D51" w:rsidRPr="00134E81" w:rsidDel="008C596B" w14:paraId="42B2A5E5" w14:textId="77777777" w:rsidTr="00397D9A">
        <w:trPr>
          <w:cantSplit/>
          <w:trHeight w:val="190"/>
          <w:del w:id="6893" w:author="Author"/>
        </w:trPr>
        <w:tc>
          <w:tcPr>
            <w:tcW w:w="200" w:type="dxa"/>
          </w:tcPr>
          <w:p w14:paraId="7F7643B7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894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10BC09" w14:textId="77777777" w:rsidR="00A46D51" w:rsidRPr="00134E81" w:rsidDel="008C596B" w:rsidRDefault="00A46D51" w:rsidP="00420B2A">
            <w:pPr>
              <w:pStyle w:val="tabletext11"/>
              <w:suppressAutoHyphens/>
              <w:rPr>
                <w:del w:id="6895" w:author="Author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0AAF83" w14:textId="77777777" w:rsidR="00A46D51" w:rsidRPr="00134E81" w:rsidDel="008C596B" w:rsidRDefault="00A46D51" w:rsidP="00420B2A">
            <w:pPr>
              <w:pStyle w:val="tabletext11"/>
              <w:tabs>
                <w:tab w:val="decimal" w:pos="1360"/>
              </w:tabs>
              <w:suppressAutoHyphens/>
              <w:rPr>
                <w:del w:id="6896" w:author="Author"/>
              </w:rPr>
            </w:pPr>
            <w:del w:id="6897" w:author="Author">
              <w:r w:rsidRPr="00134E81" w:rsidDel="008C596B">
                <w:delText>Over $65,000</w:delText>
              </w:r>
            </w:del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FC1360" w14:textId="77777777" w:rsidR="00A46D51" w:rsidRPr="00134E81" w:rsidDel="008C596B" w:rsidRDefault="00A46D51" w:rsidP="00420B2A">
            <w:pPr>
              <w:pStyle w:val="tabletext11"/>
              <w:tabs>
                <w:tab w:val="decimal" w:pos="116"/>
              </w:tabs>
              <w:suppressAutoHyphens/>
              <w:jc w:val="center"/>
              <w:rPr>
                <w:del w:id="6898" w:author="Author"/>
              </w:rPr>
            </w:pPr>
            <w:del w:id="6899" w:author="Author">
              <w:r w:rsidRPr="00134E81" w:rsidDel="008C596B">
                <w:delText>8.65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D801B19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900" w:author="Author"/>
              </w:rPr>
            </w:pPr>
            <w:del w:id="6901" w:author="Author">
              <w:r w:rsidRPr="00134E81" w:rsidDel="008C596B">
                <w:delText>5.19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9C6407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902" w:author="Author"/>
              </w:rPr>
            </w:pPr>
            <w:del w:id="6903" w:author="Author">
              <w:r w:rsidRPr="00134E81" w:rsidDel="008C596B">
                <w:delText>3.89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B62123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904" w:author="Author"/>
              </w:rPr>
            </w:pPr>
            <w:del w:id="6905" w:author="Author">
              <w:r w:rsidRPr="00134E81" w:rsidDel="008C596B">
                <w:delText>14.38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E21DEDB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906" w:author="Author"/>
              </w:rPr>
            </w:pPr>
            <w:del w:id="6907" w:author="Author">
              <w:r w:rsidRPr="00134E81" w:rsidDel="008C596B">
                <w:delText>8.63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6F58AB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908" w:author="Author"/>
              </w:rPr>
            </w:pPr>
            <w:del w:id="6909" w:author="Author">
              <w:r w:rsidRPr="00134E81" w:rsidDel="008C596B">
                <w:delText>6.47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A95B2F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910" w:author="Author"/>
              </w:rPr>
            </w:pPr>
            <w:del w:id="6911" w:author="Author">
              <w:r w:rsidRPr="00134E81" w:rsidDel="008C596B">
                <w:delText>19.09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21BE35C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912" w:author="Author"/>
              </w:rPr>
            </w:pPr>
            <w:del w:id="6913" w:author="Author">
              <w:r w:rsidRPr="00134E81" w:rsidDel="008C596B">
                <w:delText>11.45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EDE644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914" w:author="Author"/>
              </w:rPr>
            </w:pPr>
            <w:del w:id="6915" w:author="Author">
              <w:r w:rsidRPr="00134E81" w:rsidDel="008C596B">
                <w:delText>8.59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A767C3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916" w:author="Author"/>
              </w:rPr>
            </w:pPr>
            <w:del w:id="6917" w:author="Author">
              <w:r w:rsidRPr="00134E81" w:rsidDel="008C596B">
                <w:delText>23.88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044A95B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918" w:author="Author"/>
              </w:rPr>
            </w:pPr>
            <w:del w:id="6919" w:author="Author">
              <w:r w:rsidRPr="00134E81" w:rsidDel="008C596B">
                <w:delText>14.33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21F4A1" w14:textId="77777777" w:rsidR="00A46D51" w:rsidRPr="00134E81" w:rsidDel="008C596B" w:rsidRDefault="00A46D51" w:rsidP="00420B2A">
            <w:pPr>
              <w:pStyle w:val="tabletext11"/>
              <w:tabs>
                <w:tab w:val="decimal" w:pos="260"/>
              </w:tabs>
              <w:suppressAutoHyphens/>
              <w:rPr>
                <w:del w:id="6920" w:author="Author"/>
              </w:rPr>
            </w:pPr>
            <w:del w:id="6921" w:author="Author">
              <w:r w:rsidRPr="00134E81" w:rsidDel="008C596B">
                <w:delText>10.74</w:delText>
              </w:r>
            </w:del>
          </w:p>
        </w:tc>
      </w:tr>
    </w:tbl>
    <w:p w14:paraId="5A932120" w14:textId="77777777" w:rsidR="00A46D51" w:rsidRDefault="00A46D51" w:rsidP="00420B2A">
      <w:pPr>
        <w:pStyle w:val="tablecaption"/>
        <w:suppressAutoHyphens/>
      </w:pPr>
      <w:del w:id="6922" w:author="Author">
        <w:r w:rsidRPr="00134E81" w:rsidDel="008C596B">
          <w:delText>Table 49.G.3.e.(5)(b)(LC) Blanket Coverage Drive-away Collision Loss Costs</w:delText>
        </w:r>
      </w:del>
    </w:p>
    <w:p w14:paraId="596AA7C8" w14:textId="77777777" w:rsidR="00A46D51" w:rsidRDefault="00A46D51" w:rsidP="00420B2A">
      <w:pPr>
        <w:pStyle w:val="isonormal"/>
        <w:jc w:val="left"/>
      </w:pPr>
    </w:p>
    <w:p w14:paraId="6BB397B8" w14:textId="77777777" w:rsidR="00A46D51" w:rsidRDefault="00A46D51" w:rsidP="00420B2A">
      <w:pPr>
        <w:pStyle w:val="isonormal"/>
        <w:sectPr w:rsidR="00A46D51" w:rsidSect="00420B2A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63D0558B" w14:textId="77777777" w:rsidR="00A46D51" w:rsidRPr="00B753E9" w:rsidDel="00524C4D" w:rsidRDefault="00A46D51" w:rsidP="00420B2A">
      <w:pPr>
        <w:pStyle w:val="boxrule"/>
        <w:rPr>
          <w:del w:id="6923" w:author="Author"/>
        </w:rPr>
      </w:pPr>
      <w:del w:id="6924" w:author="Author">
        <w:r w:rsidRPr="00B753E9" w:rsidDel="00524C4D">
          <w:lastRenderedPageBreak/>
          <w:delText>70.  FINANCED AUTOS</w:delText>
        </w:r>
      </w:del>
    </w:p>
    <w:p w14:paraId="4A6E9E52" w14:textId="77777777" w:rsidR="00A46D51" w:rsidRPr="00B753E9" w:rsidDel="00524C4D" w:rsidRDefault="00A46D51" w:rsidP="00420B2A">
      <w:pPr>
        <w:pStyle w:val="isonormal"/>
        <w:rPr>
          <w:del w:id="6925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02"/>
        <w:gridCol w:w="483"/>
        <w:gridCol w:w="223"/>
        <w:gridCol w:w="293"/>
        <w:gridCol w:w="474"/>
        <w:gridCol w:w="241"/>
        <w:gridCol w:w="284"/>
        <w:gridCol w:w="465"/>
        <w:gridCol w:w="259"/>
        <w:gridCol w:w="275"/>
        <w:gridCol w:w="456"/>
        <w:gridCol w:w="277"/>
        <w:gridCol w:w="311"/>
        <w:gridCol w:w="492"/>
        <w:gridCol w:w="205"/>
        <w:gridCol w:w="302"/>
        <w:gridCol w:w="483"/>
        <w:gridCol w:w="223"/>
        <w:gridCol w:w="293"/>
        <w:gridCol w:w="474"/>
        <w:gridCol w:w="241"/>
        <w:gridCol w:w="284"/>
        <w:gridCol w:w="465"/>
        <w:gridCol w:w="259"/>
      </w:tblGrid>
      <w:tr w:rsidR="00A46D51" w:rsidRPr="00B753E9" w:rsidDel="00524C4D" w14:paraId="69D1E0D5" w14:textId="77777777" w:rsidTr="00397D9A">
        <w:trPr>
          <w:cantSplit/>
          <w:trHeight w:val="190"/>
          <w:del w:id="6926" w:author="Author"/>
        </w:trPr>
        <w:tc>
          <w:tcPr>
            <w:tcW w:w="200" w:type="dxa"/>
          </w:tcPr>
          <w:p w14:paraId="10BC8E0D" w14:textId="77777777" w:rsidR="00A46D51" w:rsidRPr="00B753E9" w:rsidDel="00524C4D" w:rsidRDefault="00A46D51" w:rsidP="00397D9A">
            <w:pPr>
              <w:pStyle w:val="tablehead"/>
              <w:rPr>
                <w:del w:id="6927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CA24F88" w14:textId="77777777" w:rsidR="00A46D51" w:rsidRPr="00B753E9" w:rsidDel="00524C4D" w:rsidRDefault="00A46D51" w:rsidP="00397D9A">
            <w:pPr>
              <w:pStyle w:val="tablehead"/>
              <w:rPr>
                <w:del w:id="6928" w:author="Author"/>
              </w:rPr>
            </w:pPr>
            <w:del w:id="6929" w:author="Author">
              <w:r w:rsidRPr="00B753E9" w:rsidDel="00524C4D">
                <w:delText>Single Interest Coverage</w:delText>
              </w:r>
            </w:del>
          </w:p>
        </w:tc>
      </w:tr>
      <w:tr w:rsidR="00A46D51" w:rsidRPr="00B753E9" w:rsidDel="00524C4D" w14:paraId="0B384058" w14:textId="77777777" w:rsidTr="00397D9A">
        <w:trPr>
          <w:cantSplit/>
          <w:trHeight w:val="190"/>
          <w:del w:id="6930" w:author="Author"/>
        </w:trPr>
        <w:tc>
          <w:tcPr>
            <w:tcW w:w="200" w:type="dxa"/>
            <w:vMerge w:val="restart"/>
          </w:tcPr>
          <w:p w14:paraId="33AB2FB5" w14:textId="77777777" w:rsidR="00A46D51" w:rsidRPr="00B753E9" w:rsidDel="00524C4D" w:rsidRDefault="00A46D51" w:rsidP="00397D9A">
            <w:pPr>
              <w:pStyle w:val="tablehead"/>
              <w:rPr>
                <w:del w:id="6931" w:author="Author"/>
              </w:rPr>
            </w:pPr>
            <w:del w:id="6932" w:author="Author">
              <w:r w:rsidRPr="00B753E9" w:rsidDel="00524C4D">
                <w:br/>
              </w:r>
              <w:r w:rsidRPr="00B753E9" w:rsidDel="00524C4D">
                <w:br/>
              </w:r>
              <w:r w:rsidRPr="00B753E9" w:rsidDel="00524C4D">
                <w:br/>
              </w:r>
              <w:r w:rsidRPr="00B753E9" w:rsidDel="00524C4D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95214E9" w14:textId="77777777" w:rsidR="00A46D51" w:rsidRPr="00B753E9" w:rsidDel="00524C4D" w:rsidRDefault="00A46D51" w:rsidP="00397D9A">
            <w:pPr>
              <w:pStyle w:val="tablehead"/>
              <w:rPr>
                <w:del w:id="6933" w:author="Author"/>
              </w:rPr>
            </w:pPr>
            <w:del w:id="6934" w:author="Author">
              <w:r w:rsidRPr="00B753E9" w:rsidDel="00524C4D">
                <w:delText>Original Unpaid</w:delText>
              </w:r>
              <w:r w:rsidRPr="00B753E9" w:rsidDel="00524C4D">
                <w:br/>
                <w:delText>Balance Including</w:delText>
              </w:r>
              <w:r w:rsidRPr="00B753E9" w:rsidDel="00524C4D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F90688" w14:textId="77777777" w:rsidR="00A46D51" w:rsidRPr="00B753E9" w:rsidDel="00524C4D" w:rsidRDefault="00A46D51" w:rsidP="00397D9A">
            <w:pPr>
              <w:pStyle w:val="tablehead"/>
              <w:rPr>
                <w:del w:id="6935" w:author="Author"/>
              </w:rPr>
            </w:pPr>
            <w:del w:id="6936" w:author="Author">
              <w:r w:rsidRPr="00B753E9" w:rsidDel="00524C4D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7C9215" w14:textId="77777777" w:rsidR="00A46D51" w:rsidRPr="00B753E9" w:rsidDel="00524C4D" w:rsidRDefault="00A46D51" w:rsidP="00397D9A">
            <w:pPr>
              <w:pStyle w:val="tablehead"/>
              <w:rPr>
                <w:del w:id="6937" w:author="Author"/>
              </w:rPr>
            </w:pPr>
            <w:del w:id="6938" w:author="Author">
              <w:r w:rsidRPr="00B753E9" w:rsidDel="00524C4D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FD0113" w14:textId="77777777" w:rsidR="00A46D51" w:rsidRPr="00B753E9" w:rsidDel="00524C4D" w:rsidRDefault="00A46D51" w:rsidP="00397D9A">
            <w:pPr>
              <w:pStyle w:val="tablehead"/>
              <w:rPr>
                <w:del w:id="6939" w:author="Author"/>
              </w:rPr>
            </w:pPr>
            <w:del w:id="6940" w:author="Author">
              <w:r w:rsidRPr="00B753E9" w:rsidDel="00524C4D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1F20BF" w14:textId="77777777" w:rsidR="00A46D51" w:rsidRPr="00B753E9" w:rsidDel="00524C4D" w:rsidRDefault="00A46D51" w:rsidP="00397D9A">
            <w:pPr>
              <w:pStyle w:val="tablehead"/>
              <w:rPr>
                <w:del w:id="6941" w:author="Author"/>
              </w:rPr>
            </w:pPr>
            <w:del w:id="6942" w:author="Author">
              <w:r w:rsidRPr="00B753E9" w:rsidDel="00524C4D">
                <w:delText>Conversion,</w:delText>
              </w:r>
              <w:r w:rsidRPr="00B753E9" w:rsidDel="00524C4D">
                <w:br/>
                <w:delText>Embezzlement</w:delText>
              </w:r>
              <w:r w:rsidRPr="00B753E9" w:rsidDel="00524C4D">
                <w:br/>
                <w:delText>And Secretion</w:delText>
              </w:r>
            </w:del>
          </w:p>
        </w:tc>
      </w:tr>
      <w:tr w:rsidR="00A46D51" w:rsidRPr="00B753E9" w:rsidDel="00524C4D" w14:paraId="73801F8E" w14:textId="77777777" w:rsidTr="00397D9A">
        <w:trPr>
          <w:cantSplit/>
          <w:trHeight w:val="190"/>
          <w:del w:id="6943" w:author="Author"/>
        </w:trPr>
        <w:tc>
          <w:tcPr>
            <w:tcW w:w="200" w:type="dxa"/>
            <w:vMerge/>
          </w:tcPr>
          <w:p w14:paraId="08091450" w14:textId="77777777" w:rsidR="00A46D51" w:rsidRPr="00B753E9" w:rsidDel="00524C4D" w:rsidRDefault="00A46D51" w:rsidP="00397D9A">
            <w:pPr>
              <w:pStyle w:val="tablehead"/>
              <w:rPr>
                <w:del w:id="6944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CF835" w14:textId="77777777" w:rsidR="00A46D51" w:rsidRPr="00B753E9" w:rsidDel="00524C4D" w:rsidRDefault="00A46D51" w:rsidP="00397D9A">
            <w:pPr>
              <w:pStyle w:val="tablehead"/>
              <w:rPr>
                <w:del w:id="6945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AAFD79" w14:textId="77777777" w:rsidR="00A46D51" w:rsidRPr="00B753E9" w:rsidDel="00524C4D" w:rsidRDefault="00A46D51" w:rsidP="00397D9A">
            <w:pPr>
              <w:pStyle w:val="tablehead"/>
              <w:rPr>
                <w:del w:id="6946" w:author="Author"/>
              </w:rPr>
            </w:pPr>
            <w:del w:id="6947" w:author="Author">
              <w:r w:rsidRPr="00B753E9" w:rsidDel="00524C4D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CAB3DF" w14:textId="77777777" w:rsidR="00A46D51" w:rsidRPr="00B753E9" w:rsidDel="00524C4D" w:rsidRDefault="00A46D51" w:rsidP="00397D9A">
            <w:pPr>
              <w:pStyle w:val="tablehead"/>
              <w:rPr>
                <w:del w:id="6948" w:author="Author"/>
              </w:rPr>
            </w:pPr>
            <w:del w:id="6949" w:author="Author">
              <w:r w:rsidRPr="00B753E9" w:rsidDel="00524C4D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632C3A" w14:textId="77777777" w:rsidR="00A46D51" w:rsidRPr="00B753E9" w:rsidDel="00524C4D" w:rsidRDefault="00A46D51" w:rsidP="00397D9A">
            <w:pPr>
              <w:pStyle w:val="tablehead"/>
              <w:rPr>
                <w:del w:id="6950" w:author="Author"/>
              </w:rPr>
            </w:pPr>
            <w:del w:id="6951" w:author="Author">
              <w:r w:rsidRPr="00B753E9" w:rsidDel="00524C4D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A4B271" w14:textId="77777777" w:rsidR="00A46D51" w:rsidRPr="00B753E9" w:rsidDel="00524C4D" w:rsidRDefault="00A46D51" w:rsidP="00397D9A">
            <w:pPr>
              <w:pStyle w:val="tablehead"/>
              <w:rPr>
                <w:del w:id="6952" w:author="Author"/>
              </w:rPr>
            </w:pPr>
            <w:del w:id="6953" w:author="Author">
              <w:r w:rsidRPr="00B753E9" w:rsidDel="00524C4D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5E7F2F" w14:textId="77777777" w:rsidR="00A46D51" w:rsidRPr="00B753E9" w:rsidDel="00524C4D" w:rsidRDefault="00A46D51" w:rsidP="00397D9A">
            <w:pPr>
              <w:pStyle w:val="tablehead"/>
              <w:rPr>
                <w:del w:id="6954" w:author="Author"/>
              </w:rPr>
            </w:pPr>
            <w:del w:id="6955" w:author="Author">
              <w:r w:rsidRPr="00B753E9" w:rsidDel="00524C4D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41D15E" w14:textId="77777777" w:rsidR="00A46D51" w:rsidRPr="00B753E9" w:rsidDel="00524C4D" w:rsidRDefault="00A46D51" w:rsidP="00397D9A">
            <w:pPr>
              <w:pStyle w:val="tablehead"/>
              <w:rPr>
                <w:del w:id="6956" w:author="Author"/>
              </w:rPr>
            </w:pPr>
            <w:del w:id="6957" w:author="Author">
              <w:r w:rsidRPr="00B753E9" w:rsidDel="00524C4D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09CBD5" w14:textId="77777777" w:rsidR="00A46D51" w:rsidRPr="00B753E9" w:rsidDel="00524C4D" w:rsidRDefault="00A46D51" w:rsidP="00397D9A">
            <w:pPr>
              <w:pStyle w:val="tablehead"/>
              <w:rPr>
                <w:del w:id="6958" w:author="Author"/>
              </w:rPr>
            </w:pPr>
            <w:del w:id="6959" w:author="Author">
              <w:r w:rsidRPr="00B753E9" w:rsidDel="00524C4D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DD6533" w14:textId="77777777" w:rsidR="00A46D51" w:rsidRPr="00B753E9" w:rsidDel="00524C4D" w:rsidRDefault="00A46D51" w:rsidP="00397D9A">
            <w:pPr>
              <w:pStyle w:val="tablehead"/>
              <w:rPr>
                <w:del w:id="6960" w:author="Author"/>
              </w:rPr>
            </w:pPr>
            <w:del w:id="6961" w:author="Author">
              <w:r w:rsidRPr="00B753E9" w:rsidDel="00524C4D">
                <w:delText>Used</w:delText>
              </w:r>
            </w:del>
          </w:p>
        </w:tc>
      </w:tr>
      <w:tr w:rsidR="00A46D51" w:rsidRPr="00B753E9" w:rsidDel="00524C4D" w14:paraId="563A950F" w14:textId="77777777" w:rsidTr="00397D9A">
        <w:trPr>
          <w:cantSplit/>
          <w:trHeight w:val="190"/>
          <w:del w:id="6962" w:author="Author"/>
        </w:trPr>
        <w:tc>
          <w:tcPr>
            <w:tcW w:w="200" w:type="dxa"/>
          </w:tcPr>
          <w:p w14:paraId="1547761C" w14:textId="77777777" w:rsidR="00A46D51" w:rsidRPr="00B753E9" w:rsidDel="00524C4D" w:rsidRDefault="00A46D51" w:rsidP="00397D9A">
            <w:pPr>
              <w:pStyle w:val="terr2colblock1"/>
              <w:rPr>
                <w:del w:id="6963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718ADCD2" w14:textId="77777777" w:rsidR="00A46D51" w:rsidRPr="00B753E9" w:rsidDel="00524C4D" w:rsidRDefault="00A46D51" w:rsidP="00397D9A">
            <w:pPr>
              <w:pStyle w:val="terr2colblock1"/>
              <w:jc w:val="right"/>
              <w:rPr>
                <w:del w:id="6964" w:author="Author"/>
              </w:rPr>
            </w:pPr>
            <w:del w:id="6965" w:author="Author">
              <w:r w:rsidRPr="00B753E9" w:rsidDel="00524C4D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77465D85" w14:textId="77777777" w:rsidR="00A46D51" w:rsidRPr="00B753E9" w:rsidDel="00524C4D" w:rsidRDefault="00A46D51" w:rsidP="00397D9A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6966" w:author="Author"/>
              </w:rPr>
            </w:pPr>
            <w:del w:id="6967" w:author="Author">
              <w:r w:rsidRPr="00B753E9" w:rsidDel="00524C4D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617EB39F" w14:textId="77777777" w:rsidR="00A46D51" w:rsidRPr="00B753E9" w:rsidDel="00524C4D" w:rsidRDefault="00A46D51" w:rsidP="00397D9A">
            <w:pPr>
              <w:pStyle w:val="terr2colblock1"/>
              <w:rPr>
                <w:del w:id="6968" w:author="Author"/>
              </w:rPr>
            </w:pPr>
            <w:del w:id="6969" w:author="Author">
              <w:r w:rsidRPr="00B753E9" w:rsidDel="00524C4D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54BDC1CA" w14:textId="77777777" w:rsidR="00A46D51" w:rsidRPr="00B753E9" w:rsidDel="00524C4D" w:rsidRDefault="00A46D51" w:rsidP="00397D9A">
            <w:pPr>
              <w:pStyle w:val="terr2colblock1"/>
              <w:tabs>
                <w:tab w:val="decimal" w:pos="425"/>
              </w:tabs>
              <w:rPr>
                <w:del w:id="6970" w:author="Author"/>
              </w:rPr>
            </w:pPr>
            <w:del w:id="6971" w:author="Author">
              <w:r w:rsidRPr="00B753E9" w:rsidDel="00524C4D">
                <w:delText>1,500</w:delText>
              </w:r>
            </w:del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C032DC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6972" w:author="Author"/>
              </w:rPr>
            </w:pPr>
            <w:del w:id="6973" w:author="Author">
              <w:r w:rsidRPr="00B753E9" w:rsidDel="00524C4D">
                <w:delText>$</w:delText>
              </w:r>
            </w:del>
          </w:p>
        </w:tc>
        <w:tc>
          <w:tcPr>
            <w:tcW w:w="48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6BD88B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6974" w:author="Author"/>
              </w:rPr>
            </w:pPr>
            <w:del w:id="6975" w:author="Author">
              <w:r w:rsidRPr="00B753E9" w:rsidDel="00524C4D">
                <w:delText>12</w:delText>
              </w:r>
            </w:del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0A5F364C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6976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B2C75F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6977" w:author="Author"/>
              </w:rPr>
            </w:pPr>
            <w:del w:id="6978" w:author="Author">
              <w:r w:rsidRPr="00B753E9" w:rsidDel="00524C4D">
                <w:delText>$</w:delText>
              </w:r>
            </w:del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973F1C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6979" w:author="Author"/>
              </w:rPr>
            </w:pPr>
            <w:del w:id="6980" w:author="Author">
              <w:r w:rsidRPr="00B753E9" w:rsidDel="00524C4D">
                <w:delText>13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3F5CE679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6981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027D81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6982" w:author="Author"/>
              </w:rPr>
            </w:pPr>
            <w:del w:id="6983" w:author="Author">
              <w:r w:rsidRPr="00B753E9" w:rsidDel="00524C4D">
                <w:delText>$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95BDFD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6984" w:author="Author"/>
              </w:rPr>
            </w:pPr>
            <w:del w:id="6985" w:author="Author">
              <w:r w:rsidRPr="00B753E9" w:rsidDel="00524C4D">
                <w:delText>23</w:delText>
              </w:r>
            </w:del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17A683FB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6986" w:author="Author"/>
              </w:rPr>
            </w:pP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21EB67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6987" w:author="Author"/>
              </w:rPr>
            </w:pPr>
            <w:del w:id="6988" w:author="Author">
              <w:r w:rsidRPr="00B753E9" w:rsidDel="00524C4D">
                <w:delText>$</w:delText>
              </w:r>
            </w:del>
          </w:p>
        </w:tc>
        <w:tc>
          <w:tcPr>
            <w:tcW w:w="456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50C99A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6989" w:author="Author"/>
              </w:rPr>
            </w:pPr>
            <w:del w:id="6990" w:author="Author">
              <w:r w:rsidRPr="00B753E9" w:rsidDel="00524C4D">
                <w:delText>24</w:delText>
              </w:r>
            </w:del>
          </w:p>
        </w:tc>
        <w:tc>
          <w:tcPr>
            <w:tcW w:w="277" w:type="dxa"/>
            <w:tcBorders>
              <w:top w:val="single" w:sz="6" w:space="0" w:color="auto"/>
              <w:right w:val="single" w:sz="6" w:space="0" w:color="auto"/>
            </w:tcBorders>
          </w:tcPr>
          <w:p w14:paraId="6052E419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6991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05740A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6992" w:author="Author"/>
              </w:rPr>
            </w:pPr>
            <w:del w:id="6993" w:author="Author">
              <w:r w:rsidRPr="00B753E9" w:rsidDel="00524C4D">
                <w:delText>$</w:delText>
              </w:r>
            </w:del>
          </w:p>
        </w:tc>
        <w:tc>
          <w:tcPr>
            <w:tcW w:w="492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417F1F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6994" w:author="Author"/>
              </w:rPr>
            </w:pPr>
            <w:del w:id="6995" w:author="Author">
              <w:r w:rsidRPr="00B753E9" w:rsidDel="00524C4D">
                <w:delText>7</w:delText>
              </w:r>
            </w:del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06B699CA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6996" w:author="Author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367F79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6997" w:author="Author"/>
              </w:rPr>
            </w:pPr>
            <w:del w:id="6998" w:author="Author">
              <w:r w:rsidRPr="00B753E9" w:rsidDel="00524C4D">
                <w:delText>$</w:delText>
              </w:r>
            </w:del>
          </w:p>
        </w:tc>
        <w:tc>
          <w:tcPr>
            <w:tcW w:w="48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C51B6D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6999" w:author="Author"/>
              </w:rPr>
            </w:pPr>
            <w:del w:id="7000" w:author="Author">
              <w:r w:rsidRPr="00B753E9" w:rsidDel="00524C4D">
                <w:delText>7</w:delText>
              </w:r>
            </w:del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0BB9EF9B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01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29B9F6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02" w:author="Author"/>
              </w:rPr>
            </w:pPr>
            <w:del w:id="7003" w:author="Author">
              <w:r w:rsidRPr="00B753E9" w:rsidDel="00524C4D">
                <w:delText>$</w:delText>
              </w:r>
            </w:del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D01C76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04" w:author="Author"/>
              </w:rPr>
            </w:pPr>
            <w:del w:id="7005" w:author="Author">
              <w:r w:rsidRPr="00B753E9" w:rsidDel="00524C4D">
                <w:delText>4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48E0ABB7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06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2864F1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07" w:author="Author"/>
              </w:rPr>
            </w:pPr>
            <w:del w:id="7008" w:author="Author">
              <w:r w:rsidRPr="00B753E9" w:rsidDel="00524C4D">
                <w:delText>$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B56D1C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09" w:author="Author"/>
              </w:rPr>
            </w:pPr>
            <w:del w:id="7010" w:author="Author">
              <w:r w:rsidRPr="00B753E9" w:rsidDel="00524C4D">
                <w:delText>5</w:delText>
              </w:r>
            </w:del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312792E1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11" w:author="Author"/>
              </w:rPr>
            </w:pPr>
          </w:p>
        </w:tc>
      </w:tr>
      <w:tr w:rsidR="00A46D51" w:rsidRPr="00B753E9" w:rsidDel="00524C4D" w14:paraId="6C3B799C" w14:textId="77777777" w:rsidTr="00397D9A">
        <w:trPr>
          <w:cantSplit/>
          <w:trHeight w:val="190"/>
          <w:del w:id="7012" w:author="Author"/>
        </w:trPr>
        <w:tc>
          <w:tcPr>
            <w:tcW w:w="200" w:type="dxa"/>
          </w:tcPr>
          <w:p w14:paraId="207539B1" w14:textId="77777777" w:rsidR="00A46D51" w:rsidRPr="00B753E9" w:rsidDel="00524C4D" w:rsidRDefault="00A46D51" w:rsidP="00397D9A">
            <w:pPr>
              <w:pStyle w:val="terr2colblock1"/>
              <w:rPr>
                <w:del w:id="701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C32FB97" w14:textId="77777777" w:rsidR="00A46D51" w:rsidRPr="00B753E9" w:rsidDel="00524C4D" w:rsidRDefault="00A46D51" w:rsidP="00397D9A">
            <w:pPr>
              <w:pStyle w:val="terr2colblock1"/>
              <w:jc w:val="right"/>
              <w:rPr>
                <w:del w:id="7014" w:author="Author"/>
              </w:rPr>
            </w:pPr>
          </w:p>
        </w:tc>
        <w:tc>
          <w:tcPr>
            <w:tcW w:w="630" w:type="dxa"/>
          </w:tcPr>
          <w:p w14:paraId="5AEAA3D9" w14:textId="77777777" w:rsidR="00A46D51" w:rsidRPr="00B753E9" w:rsidDel="00524C4D" w:rsidRDefault="00A46D51" w:rsidP="00397D9A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7015" w:author="Author"/>
              </w:rPr>
            </w:pPr>
            <w:del w:id="7016" w:author="Author">
              <w:r w:rsidRPr="00B753E9" w:rsidDel="00524C4D">
                <w:delText>1,501</w:delText>
              </w:r>
            </w:del>
          </w:p>
        </w:tc>
        <w:tc>
          <w:tcPr>
            <w:tcW w:w="180" w:type="dxa"/>
          </w:tcPr>
          <w:p w14:paraId="769CAD6C" w14:textId="77777777" w:rsidR="00A46D51" w:rsidRPr="00B753E9" w:rsidDel="00524C4D" w:rsidRDefault="00A46D51" w:rsidP="00397D9A">
            <w:pPr>
              <w:pStyle w:val="terr2colblock1"/>
              <w:rPr>
                <w:del w:id="7017" w:author="Author"/>
              </w:rPr>
            </w:pPr>
            <w:del w:id="7018" w:author="Author">
              <w:r w:rsidRPr="00B753E9" w:rsidDel="00524C4D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3B5F028" w14:textId="77777777" w:rsidR="00A46D51" w:rsidRPr="00B753E9" w:rsidDel="00524C4D" w:rsidRDefault="00A46D51" w:rsidP="00397D9A">
            <w:pPr>
              <w:pStyle w:val="terr2colblock1"/>
              <w:tabs>
                <w:tab w:val="decimal" w:pos="425"/>
              </w:tabs>
              <w:rPr>
                <w:del w:id="7019" w:author="Author"/>
              </w:rPr>
            </w:pPr>
            <w:del w:id="7020" w:author="Author">
              <w:r w:rsidRPr="00B753E9" w:rsidDel="00524C4D">
                <w:delText>2,000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5CB2C56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21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E70B82E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22" w:author="Author"/>
              </w:rPr>
            </w:pPr>
            <w:del w:id="7023" w:author="Author">
              <w:r w:rsidRPr="00B753E9" w:rsidDel="00524C4D">
                <w:delText>14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556ADDA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2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95868D3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2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FBA3E52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26" w:author="Author"/>
              </w:rPr>
            </w:pPr>
            <w:del w:id="7027" w:author="Author">
              <w:r w:rsidRPr="00B753E9" w:rsidDel="00524C4D">
                <w:delText>15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6F59732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2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6B636F9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2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767D82E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30" w:author="Author"/>
              </w:rPr>
            </w:pPr>
            <w:del w:id="7031" w:author="Author">
              <w:r w:rsidRPr="00B753E9" w:rsidDel="00524C4D">
                <w:delText>26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5DD41F0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32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44377D3D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33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1FCC5A1D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34" w:author="Author"/>
              </w:rPr>
            </w:pPr>
            <w:del w:id="7035" w:author="Author">
              <w:r w:rsidRPr="00B753E9" w:rsidDel="00524C4D">
                <w:delText>27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7DA9D2EA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36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770D46AD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37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535D5BCC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38" w:author="Author"/>
              </w:rPr>
            </w:pPr>
            <w:del w:id="7039" w:author="Author">
              <w:r w:rsidRPr="00B753E9" w:rsidDel="00524C4D">
                <w:delText>8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F97922D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40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4CFA5DC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41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1D1AB6C6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42" w:author="Author"/>
              </w:rPr>
            </w:pPr>
            <w:del w:id="7043" w:author="Author">
              <w:r w:rsidRPr="00B753E9" w:rsidDel="00524C4D">
                <w:delText>8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4E29935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4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41C407A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4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AE240F7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46" w:author="Author"/>
              </w:rPr>
            </w:pPr>
            <w:del w:id="7047" w:author="Author">
              <w:r w:rsidRPr="00B753E9" w:rsidDel="00524C4D">
                <w:delText>5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4E329DD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4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9C9A694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4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68084472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50" w:author="Author"/>
              </w:rPr>
            </w:pPr>
            <w:del w:id="7051" w:author="Author">
              <w:r w:rsidRPr="00B753E9" w:rsidDel="00524C4D">
                <w:delText>5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036AA99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52" w:author="Author"/>
              </w:rPr>
            </w:pPr>
          </w:p>
        </w:tc>
      </w:tr>
      <w:tr w:rsidR="00A46D51" w:rsidRPr="00B753E9" w:rsidDel="00524C4D" w14:paraId="091F5706" w14:textId="77777777" w:rsidTr="00397D9A">
        <w:trPr>
          <w:cantSplit/>
          <w:trHeight w:val="190"/>
          <w:del w:id="7053" w:author="Author"/>
        </w:trPr>
        <w:tc>
          <w:tcPr>
            <w:tcW w:w="200" w:type="dxa"/>
          </w:tcPr>
          <w:p w14:paraId="40B54132" w14:textId="77777777" w:rsidR="00A46D51" w:rsidRPr="00B753E9" w:rsidDel="00524C4D" w:rsidRDefault="00A46D51" w:rsidP="00397D9A">
            <w:pPr>
              <w:pStyle w:val="terr2colblock1"/>
              <w:rPr>
                <w:del w:id="705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492E7D2" w14:textId="77777777" w:rsidR="00A46D51" w:rsidRPr="00B753E9" w:rsidDel="00524C4D" w:rsidRDefault="00A46D51" w:rsidP="00397D9A">
            <w:pPr>
              <w:pStyle w:val="terr2colblock1"/>
              <w:jc w:val="right"/>
              <w:rPr>
                <w:del w:id="7055" w:author="Author"/>
              </w:rPr>
            </w:pPr>
          </w:p>
        </w:tc>
        <w:tc>
          <w:tcPr>
            <w:tcW w:w="630" w:type="dxa"/>
          </w:tcPr>
          <w:p w14:paraId="12D40FCD" w14:textId="77777777" w:rsidR="00A46D51" w:rsidRPr="00B753E9" w:rsidDel="00524C4D" w:rsidRDefault="00A46D51" w:rsidP="00397D9A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7056" w:author="Author"/>
              </w:rPr>
            </w:pPr>
            <w:del w:id="7057" w:author="Author">
              <w:r w:rsidRPr="00B753E9" w:rsidDel="00524C4D">
                <w:delText>2,001</w:delText>
              </w:r>
            </w:del>
          </w:p>
        </w:tc>
        <w:tc>
          <w:tcPr>
            <w:tcW w:w="180" w:type="dxa"/>
          </w:tcPr>
          <w:p w14:paraId="6C6EDAE6" w14:textId="77777777" w:rsidR="00A46D51" w:rsidRPr="00B753E9" w:rsidDel="00524C4D" w:rsidRDefault="00A46D51" w:rsidP="00397D9A">
            <w:pPr>
              <w:pStyle w:val="terr2colblock1"/>
              <w:rPr>
                <w:del w:id="7058" w:author="Author"/>
              </w:rPr>
            </w:pPr>
            <w:del w:id="7059" w:author="Author">
              <w:r w:rsidRPr="00B753E9" w:rsidDel="00524C4D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3D0A8EE" w14:textId="77777777" w:rsidR="00A46D51" w:rsidRPr="00B753E9" w:rsidDel="00524C4D" w:rsidRDefault="00A46D51" w:rsidP="00397D9A">
            <w:pPr>
              <w:pStyle w:val="terr2colblock1"/>
              <w:tabs>
                <w:tab w:val="decimal" w:pos="425"/>
              </w:tabs>
              <w:rPr>
                <w:del w:id="7060" w:author="Author"/>
              </w:rPr>
            </w:pPr>
            <w:del w:id="7061" w:author="Author">
              <w:r w:rsidRPr="00B753E9" w:rsidDel="00524C4D">
                <w:delText>2,500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6EDAA93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62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6B5837A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63" w:author="Author"/>
              </w:rPr>
            </w:pPr>
            <w:del w:id="7064" w:author="Author">
              <w:r w:rsidRPr="00B753E9" w:rsidDel="00524C4D">
                <w:delText>16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C818A07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6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0991CEA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6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CF705E9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67" w:author="Author"/>
              </w:rPr>
            </w:pPr>
            <w:del w:id="7068" w:author="Author">
              <w:r w:rsidRPr="00B753E9" w:rsidDel="00524C4D">
                <w:delText>17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BAAB1BC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6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2E7136F7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70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8566803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71" w:author="Author"/>
              </w:rPr>
            </w:pPr>
            <w:del w:id="7072" w:author="Author">
              <w:r w:rsidRPr="00B753E9" w:rsidDel="00524C4D">
                <w:delText>30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5E12377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73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191A670C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74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24EFF088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75" w:author="Author"/>
              </w:rPr>
            </w:pPr>
            <w:del w:id="7076" w:author="Author">
              <w:r w:rsidRPr="00B753E9" w:rsidDel="00524C4D">
                <w:delText>31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23EB5B96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77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17255C97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78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F5DD132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79" w:author="Author"/>
              </w:rPr>
            </w:pPr>
            <w:del w:id="7080" w:author="Author">
              <w:r w:rsidRPr="00B753E9" w:rsidDel="00524C4D">
                <w:delText>9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D2F1174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81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1BD6203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82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965E2E2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83" w:author="Author"/>
              </w:rPr>
            </w:pPr>
            <w:del w:id="7084" w:author="Author">
              <w:r w:rsidRPr="00B753E9" w:rsidDel="00524C4D">
                <w:delText>10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4BDD11D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8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10C3DA5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8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DA5C34D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87" w:author="Author"/>
              </w:rPr>
            </w:pPr>
            <w:del w:id="7088" w:author="Author">
              <w:r w:rsidRPr="00B753E9" w:rsidDel="00524C4D">
                <w:delText>6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B422B14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8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47B6A65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90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DAD6D26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91" w:author="Author"/>
              </w:rPr>
            </w:pPr>
            <w:del w:id="7092" w:author="Author">
              <w:r w:rsidRPr="00B753E9" w:rsidDel="00524C4D">
                <w:delText>6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1411716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093" w:author="Author"/>
              </w:rPr>
            </w:pPr>
          </w:p>
        </w:tc>
      </w:tr>
      <w:tr w:rsidR="00A46D51" w:rsidRPr="00B753E9" w:rsidDel="00524C4D" w14:paraId="4002CAE8" w14:textId="77777777" w:rsidTr="00397D9A">
        <w:trPr>
          <w:cantSplit/>
          <w:trHeight w:val="190"/>
          <w:del w:id="7094" w:author="Author"/>
        </w:trPr>
        <w:tc>
          <w:tcPr>
            <w:tcW w:w="200" w:type="dxa"/>
          </w:tcPr>
          <w:p w14:paraId="125A4538" w14:textId="77777777" w:rsidR="00A46D51" w:rsidRPr="00B753E9" w:rsidDel="00524C4D" w:rsidRDefault="00A46D51" w:rsidP="00397D9A">
            <w:pPr>
              <w:pStyle w:val="terr2colblock1"/>
              <w:rPr>
                <w:del w:id="709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C1E2620" w14:textId="77777777" w:rsidR="00A46D51" w:rsidRPr="00B753E9" w:rsidDel="00524C4D" w:rsidRDefault="00A46D51" w:rsidP="00397D9A">
            <w:pPr>
              <w:pStyle w:val="terr2colblock1"/>
              <w:jc w:val="right"/>
              <w:rPr>
                <w:del w:id="7096" w:author="Author"/>
              </w:rPr>
            </w:pPr>
          </w:p>
        </w:tc>
        <w:tc>
          <w:tcPr>
            <w:tcW w:w="630" w:type="dxa"/>
          </w:tcPr>
          <w:p w14:paraId="1BA9569F" w14:textId="77777777" w:rsidR="00A46D51" w:rsidRPr="00B753E9" w:rsidDel="00524C4D" w:rsidRDefault="00A46D51" w:rsidP="00397D9A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7097" w:author="Author"/>
              </w:rPr>
            </w:pPr>
            <w:del w:id="7098" w:author="Author">
              <w:r w:rsidRPr="00B753E9" w:rsidDel="00524C4D">
                <w:delText>2,501</w:delText>
              </w:r>
            </w:del>
          </w:p>
        </w:tc>
        <w:tc>
          <w:tcPr>
            <w:tcW w:w="180" w:type="dxa"/>
          </w:tcPr>
          <w:p w14:paraId="4A6CBFB1" w14:textId="77777777" w:rsidR="00A46D51" w:rsidRPr="00B753E9" w:rsidDel="00524C4D" w:rsidRDefault="00A46D51" w:rsidP="00397D9A">
            <w:pPr>
              <w:pStyle w:val="terr2colblock1"/>
              <w:rPr>
                <w:del w:id="7099" w:author="Author"/>
              </w:rPr>
            </w:pPr>
            <w:del w:id="7100" w:author="Author">
              <w:r w:rsidRPr="00B753E9" w:rsidDel="00524C4D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902D067" w14:textId="77777777" w:rsidR="00A46D51" w:rsidRPr="00B753E9" w:rsidDel="00524C4D" w:rsidRDefault="00A46D51" w:rsidP="00397D9A">
            <w:pPr>
              <w:pStyle w:val="terr2colblock1"/>
              <w:tabs>
                <w:tab w:val="decimal" w:pos="425"/>
              </w:tabs>
              <w:rPr>
                <w:del w:id="7101" w:author="Author"/>
              </w:rPr>
            </w:pPr>
            <w:del w:id="7102" w:author="Author">
              <w:r w:rsidRPr="00B753E9" w:rsidDel="00524C4D">
                <w:delText>3,000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C01D6DD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03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3D9C8ECA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04" w:author="Author"/>
              </w:rPr>
            </w:pPr>
            <w:del w:id="7105" w:author="Author">
              <w:r w:rsidRPr="00B753E9" w:rsidDel="00524C4D">
                <w:delText>18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A1E9F32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0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3CE0367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0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1654FC6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08" w:author="Author"/>
              </w:rPr>
            </w:pPr>
            <w:del w:id="7109" w:author="Author">
              <w:r w:rsidRPr="00B753E9" w:rsidDel="00524C4D">
                <w:delText>20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6B2321A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1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D38DABF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11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392CC048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12" w:author="Author"/>
              </w:rPr>
            </w:pPr>
            <w:del w:id="7113" w:author="Author">
              <w:r w:rsidRPr="00B753E9" w:rsidDel="00524C4D">
                <w:delText>34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4D95D68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14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21E10AB1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15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5163ECB6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16" w:author="Author"/>
              </w:rPr>
            </w:pPr>
            <w:del w:id="7117" w:author="Author">
              <w:r w:rsidRPr="00B753E9" w:rsidDel="00524C4D">
                <w:delText>36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017CD5BE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18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2D208269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19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5337CC50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20" w:author="Author"/>
              </w:rPr>
            </w:pPr>
            <w:del w:id="7121" w:author="Author">
              <w:r w:rsidRPr="00B753E9" w:rsidDel="00524C4D">
                <w:delText>10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EA5FA0F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22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6076DD46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23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B13BFBD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24" w:author="Author"/>
              </w:rPr>
            </w:pPr>
            <w:del w:id="7125" w:author="Author">
              <w:r w:rsidRPr="00B753E9" w:rsidDel="00524C4D">
                <w:delText>11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FAF926C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2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D910E21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2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0D7DA1C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28" w:author="Author"/>
              </w:rPr>
            </w:pPr>
            <w:del w:id="7129" w:author="Author">
              <w:r w:rsidRPr="00B753E9" w:rsidDel="00524C4D">
                <w:delText>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3D74102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3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3E5C598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31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0D9FFDC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32" w:author="Author"/>
              </w:rPr>
            </w:pPr>
            <w:del w:id="7133" w:author="Author">
              <w:r w:rsidRPr="00B753E9" w:rsidDel="00524C4D">
                <w:delText>7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63951C4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34" w:author="Author"/>
              </w:rPr>
            </w:pPr>
          </w:p>
        </w:tc>
      </w:tr>
      <w:tr w:rsidR="00A46D51" w:rsidRPr="00B753E9" w:rsidDel="00524C4D" w14:paraId="361AB317" w14:textId="77777777" w:rsidTr="00397D9A">
        <w:trPr>
          <w:cantSplit/>
          <w:trHeight w:val="190"/>
          <w:del w:id="7135" w:author="Author"/>
        </w:trPr>
        <w:tc>
          <w:tcPr>
            <w:tcW w:w="200" w:type="dxa"/>
          </w:tcPr>
          <w:p w14:paraId="462F060A" w14:textId="77777777" w:rsidR="00A46D51" w:rsidRPr="00B753E9" w:rsidDel="00524C4D" w:rsidRDefault="00A46D51" w:rsidP="00397D9A">
            <w:pPr>
              <w:pStyle w:val="terr2colblock1"/>
              <w:rPr>
                <w:del w:id="713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5078CB8" w14:textId="77777777" w:rsidR="00A46D51" w:rsidRPr="00B753E9" w:rsidDel="00524C4D" w:rsidRDefault="00A46D51" w:rsidP="00397D9A">
            <w:pPr>
              <w:pStyle w:val="terr2colblock1"/>
              <w:jc w:val="right"/>
              <w:rPr>
                <w:del w:id="7137" w:author="Author"/>
              </w:rPr>
            </w:pPr>
          </w:p>
        </w:tc>
        <w:tc>
          <w:tcPr>
            <w:tcW w:w="630" w:type="dxa"/>
          </w:tcPr>
          <w:p w14:paraId="5DAE3593" w14:textId="77777777" w:rsidR="00A46D51" w:rsidRPr="00B753E9" w:rsidDel="00524C4D" w:rsidRDefault="00A46D51" w:rsidP="00397D9A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7138" w:author="Author"/>
              </w:rPr>
            </w:pPr>
            <w:del w:id="7139" w:author="Author">
              <w:r w:rsidRPr="00B753E9" w:rsidDel="00524C4D">
                <w:delText>3,001</w:delText>
              </w:r>
            </w:del>
          </w:p>
        </w:tc>
        <w:tc>
          <w:tcPr>
            <w:tcW w:w="180" w:type="dxa"/>
          </w:tcPr>
          <w:p w14:paraId="7F4A3438" w14:textId="77777777" w:rsidR="00A46D51" w:rsidRPr="00B753E9" w:rsidDel="00524C4D" w:rsidRDefault="00A46D51" w:rsidP="00397D9A">
            <w:pPr>
              <w:pStyle w:val="terr2colblock1"/>
              <w:rPr>
                <w:del w:id="7140" w:author="Author"/>
              </w:rPr>
            </w:pPr>
            <w:del w:id="7141" w:author="Author">
              <w:r w:rsidRPr="00B753E9" w:rsidDel="00524C4D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CC25728" w14:textId="77777777" w:rsidR="00A46D51" w:rsidRPr="00B753E9" w:rsidDel="00524C4D" w:rsidRDefault="00A46D51" w:rsidP="00397D9A">
            <w:pPr>
              <w:pStyle w:val="terr2colblock1"/>
              <w:tabs>
                <w:tab w:val="decimal" w:pos="425"/>
              </w:tabs>
              <w:rPr>
                <w:del w:id="7142" w:author="Author"/>
              </w:rPr>
            </w:pPr>
            <w:del w:id="7143" w:author="Author">
              <w:r w:rsidRPr="00B753E9" w:rsidDel="00524C4D">
                <w:delText>3,500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6967B77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44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60B4737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45" w:author="Author"/>
              </w:rPr>
            </w:pPr>
            <w:del w:id="7146" w:author="Author">
              <w:r w:rsidRPr="00B753E9" w:rsidDel="00524C4D">
                <w:delText>21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9B7F1A8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4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0BE8A6F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4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8D173FA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49" w:author="Author"/>
              </w:rPr>
            </w:pPr>
            <w:del w:id="7150" w:author="Author">
              <w:r w:rsidRPr="00B753E9" w:rsidDel="00524C4D">
                <w:delText>23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65B2BBE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5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2A9DD7B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52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9A2A023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53" w:author="Author"/>
              </w:rPr>
            </w:pPr>
            <w:del w:id="7154" w:author="Author">
              <w:r w:rsidRPr="00B753E9" w:rsidDel="00524C4D">
                <w:delText>39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EE61A22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55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1C8565C4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56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449DDAC2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57" w:author="Author"/>
              </w:rPr>
            </w:pPr>
            <w:del w:id="7158" w:author="Author">
              <w:r w:rsidRPr="00B753E9" w:rsidDel="00524C4D">
                <w:delText>41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76DE140C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59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40B40CD1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60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565C7C86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61" w:author="Author"/>
              </w:rPr>
            </w:pPr>
            <w:del w:id="7162" w:author="Author">
              <w:r w:rsidRPr="00B753E9" w:rsidDel="00524C4D">
                <w:delText>12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5220F46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63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6B0CE29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64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7E20403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65" w:author="Author"/>
              </w:rPr>
            </w:pPr>
            <w:del w:id="7166" w:author="Author">
              <w:r w:rsidRPr="00B753E9" w:rsidDel="00524C4D">
                <w:delText>12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4C0D084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6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40C214E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6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066A6DF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69" w:author="Author"/>
              </w:rPr>
            </w:pPr>
            <w:del w:id="7170" w:author="Author">
              <w:r w:rsidRPr="00B753E9" w:rsidDel="00524C4D">
                <w:delText>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D1C8451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7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A0CDFF6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72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AF88D40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73" w:author="Author"/>
              </w:rPr>
            </w:pPr>
            <w:del w:id="7174" w:author="Author">
              <w:r w:rsidRPr="00B753E9" w:rsidDel="00524C4D">
                <w:delText>8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C4FA286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75" w:author="Author"/>
              </w:rPr>
            </w:pPr>
          </w:p>
        </w:tc>
      </w:tr>
      <w:tr w:rsidR="00A46D51" w:rsidRPr="00B753E9" w:rsidDel="00524C4D" w14:paraId="6723FDB4" w14:textId="77777777" w:rsidTr="00397D9A">
        <w:trPr>
          <w:cantSplit/>
          <w:trHeight w:val="190"/>
          <w:del w:id="7176" w:author="Author"/>
        </w:trPr>
        <w:tc>
          <w:tcPr>
            <w:tcW w:w="200" w:type="dxa"/>
          </w:tcPr>
          <w:p w14:paraId="39554CFA" w14:textId="77777777" w:rsidR="00A46D51" w:rsidRPr="00B753E9" w:rsidDel="00524C4D" w:rsidRDefault="00A46D51" w:rsidP="00397D9A">
            <w:pPr>
              <w:pStyle w:val="terr2colblock1"/>
              <w:rPr>
                <w:del w:id="717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876E193" w14:textId="77777777" w:rsidR="00A46D51" w:rsidRPr="00B753E9" w:rsidDel="00524C4D" w:rsidRDefault="00A46D51" w:rsidP="00397D9A">
            <w:pPr>
              <w:pStyle w:val="terr2colblock1"/>
              <w:jc w:val="right"/>
              <w:rPr>
                <w:del w:id="7178" w:author="Author"/>
              </w:rPr>
            </w:pPr>
          </w:p>
        </w:tc>
        <w:tc>
          <w:tcPr>
            <w:tcW w:w="630" w:type="dxa"/>
          </w:tcPr>
          <w:p w14:paraId="23B87435" w14:textId="77777777" w:rsidR="00A46D51" w:rsidRPr="00B753E9" w:rsidDel="00524C4D" w:rsidRDefault="00A46D51" w:rsidP="00397D9A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7179" w:author="Author"/>
              </w:rPr>
            </w:pPr>
            <w:del w:id="7180" w:author="Author">
              <w:r w:rsidRPr="00B753E9" w:rsidDel="00524C4D">
                <w:delText>3,501</w:delText>
              </w:r>
            </w:del>
          </w:p>
        </w:tc>
        <w:tc>
          <w:tcPr>
            <w:tcW w:w="180" w:type="dxa"/>
          </w:tcPr>
          <w:p w14:paraId="764EEABE" w14:textId="77777777" w:rsidR="00A46D51" w:rsidRPr="00B753E9" w:rsidDel="00524C4D" w:rsidRDefault="00A46D51" w:rsidP="00397D9A">
            <w:pPr>
              <w:pStyle w:val="terr2colblock1"/>
              <w:rPr>
                <w:del w:id="7181" w:author="Author"/>
              </w:rPr>
            </w:pPr>
            <w:del w:id="7182" w:author="Author">
              <w:r w:rsidRPr="00B753E9" w:rsidDel="00524C4D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C9084E4" w14:textId="77777777" w:rsidR="00A46D51" w:rsidRPr="00B753E9" w:rsidDel="00524C4D" w:rsidRDefault="00A46D51" w:rsidP="00397D9A">
            <w:pPr>
              <w:pStyle w:val="terr2colblock1"/>
              <w:tabs>
                <w:tab w:val="decimal" w:pos="425"/>
              </w:tabs>
              <w:rPr>
                <w:del w:id="7183" w:author="Author"/>
              </w:rPr>
            </w:pPr>
            <w:del w:id="7184" w:author="Author">
              <w:r w:rsidRPr="00B753E9" w:rsidDel="00524C4D">
                <w:delText>4,000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F47010F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85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2007B4F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86" w:author="Author"/>
              </w:rPr>
            </w:pPr>
            <w:del w:id="7187" w:author="Author">
              <w:r w:rsidRPr="00B753E9" w:rsidDel="00524C4D">
                <w:delText>24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7875DE4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8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F29C5A7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8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09058A1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90" w:author="Author"/>
              </w:rPr>
            </w:pPr>
            <w:del w:id="7191" w:author="Author">
              <w:r w:rsidRPr="00B753E9" w:rsidDel="00524C4D">
                <w:delText>26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CA504D6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92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1B7523E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93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0DAFFD3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94" w:author="Author"/>
              </w:rPr>
            </w:pPr>
            <w:del w:id="7195" w:author="Author">
              <w:r w:rsidRPr="00B753E9" w:rsidDel="00524C4D">
                <w:delText>44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C94F954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96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4A2DBD6B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97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57C88AA9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198" w:author="Author"/>
              </w:rPr>
            </w:pPr>
            <w:del w:id="7199" w:author="Author">
              <w:r w:rsidRPr="00B753E9" w:rsidDel="00524C4D">
                <w:delText>46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437C589A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00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145FD24E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01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3B13C351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02" w:author="Author"/>
              </w:rPr>
            </w:pPr>
            <w:del w:id="7203" w:author="Author">
              <w:r w:rsidRPr="00B753E9" w:rsidDel="00524C4D">
                <w:delText>13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038D11F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04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1EBB4BCF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05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12580ADC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06" w:author="Author"/>
              </w:rPr>
            </w:pPr>
            <w:del w:id="7207" w:author="Author">
              <w:r w:rsidRPr="00B753E9" w:rsidDel="00524C4D">
                <w:delText>14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6A566CC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0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26587E3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0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C1AD8E5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10" w:author="Author"/>
              </w:rPr>
            </w:pPr>
            <w:del w:id="7211" w:author="Author">
              <w:r w:rsidRPr="00B753E9" w:rsidDel="00524C4D">
                <w:delText>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CFFA355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12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1629BB10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13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59FA1DB7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14" w:author="Author"/>
              </w:rPr>
            </w:pPr>
            <w:del w:id="7215" w:author="Author">
              <w:r w:rsidRPr="00B753E9" w:rsidDel="00524C4D">
                <w:delText>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B52EB91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16" w:author="Author"/>
              </w:rPr>
            </w:pPr>
          </w:p>
        </w:tc>
      </w:tr>
      <w:tr w:rsidR="00A46D51" w:rsidRPr="00B753E9" w:rsidDel="00524C4D" w14:paraId="39772B36" w14:textId="77777777" w:rsidTr="00397D9A">
        <w:trPr>
          <w:cantSplit/>
          <w:trHeight w:val="190"/>
          <w:del w:id="7217" w:author="Author"/>
        </w:trPr>
        <w:tc>
          <w:tcPr>
            <w:tcW w:w="200" w:type="dxa"/>
          </w:tcPr>
          <w:p w14:paraId="6AC8CF1C" w14:textId="77777777" w:rsidR="00A46D51" w:rsidRPr="00B753E9" w:rsidDel="00524C4D" w:rsidRDefault="00A46D51" w:rsidP="00397D9A">
            <w:pPr>
              <w:pStyle w:val="terr2colblock1"/>
              <w:rPr>
                <w:del w:id="721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4BE5484" w14:textId="77777777" w:rsidR="00A46D51" w:rsidRPr="00B753E9" w:rsidDel="00524C4D" w:rsidRDefault="00A46D51" w:rsidP="00397D9A">
            <w:pPr>
              <w:pStyle w:val="terr2colblock1"/>
              <w:jc w:val="right"/>
              <w:rPr>
                <w:del w:id="7219" w:author="Author"/>
              </w:rPr>
            </w:pPr>
          </w:p>
        </w:tc>
        <w:tc>
          <w:tcPr>
            <w:tcW w:w="630" w:type="dxa"/>
          </w:tcPr>
          <w:p w14:paraId="04BD22CD" w14:textId="77777777" w:rsidR="00A46D51" w:rsidRPr="00B753E9" w:rsidDel="00524C4D" w:rsidRDefault="00A46D51" w:rsidP="00397D9A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7220" w:author="Author"/>
              </w:rPr>
            </w:pPr>
            <w:del w:id="7221" w:author="Author">
              <w:r w:rsidRPr="00B753E9" w:rsidDel="00524C4D">
                <w:delText>4,001</w:delText>
              </w:r>
            </w:del>
          </w:p>
        </w:tc>
        <w:tc>
          <w:tcPr>
            <w:tcW w:w="180" w:type="dxa"/>
          </w:tcPr>
          <w:p w14:paraId="66ECB397" w14:textId="77777777" w:rsidR="00A46D51" w:rsidRPr="00B753E9" w:rsidDel="00524C4D" w:rsidRDefault="00A46D51" w:rsidP="00397D9A">
            <w:pPr>
              <w:pStyle w:val="terr2colblock1"/>
              <w:rPr>
                <w:del w:id="7222" w:author="Author"/>
              </w:rPr>
            </w:pPr>
            <w:del w:id="7223" w:author="Author">
              <w:r w:rsidRPr="00B753E9" w:rsidDel="00524C4D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1B28CA3" w14:textId="77777777" w:rsidR="00A46D51" w:rsidRPr="00B753E9" w:rsidDel="00524C4D" w:rsidRDefault="00A46D51" w:rsidP="00397D9A">
            <w:pPr>
              <w:pStyle w:val="terr2colblock1"/>
              <w:tabs>
                <w:tab w:val="decimal" w:pos="425"/>
              </w:tabs>
              <w:rPr>
                <w:del w:id="7224" w:author="Author"/>
              </w:rPr>
            </w:pPr>
            <w:del w:id="7225" w:author="Author">
              <w:r w:rsidRPr="00B753E9" w:rsidDel="00524C4D">
                <w:delText>4,500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9CA0874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26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36B32FAB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27" w:author="Author"/>
              </w:rPr>
            </w:pPr>
            <w:del w:id="7228" w:author="Author">
              <w:r w:rsidRPr="00B753E9" w:rsidDel="00524C4D">
                <w:delText>26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33891AF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2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C39A2E3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3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A2AE722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31" w:author="Author"/>
              </w:rPr>
            </w:pPr>
            <w:del w:id="7232" w:author="Author">
              <w:r w:rsidRPr="00B753E9" w:rsidDel="00524C4D">
                <w:delText>27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AF1E92D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3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D8B5DC7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34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6999401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35" w:author="Author"/>
              </w:rPr>
            </w:pPr>
            <w:del w:id="7236" w:author="Author">
              <w:r w:rsidRPr="00B753E9" w:rsidDel="00524C4D">
                <w:delText>47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CCFB5BF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37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177C0986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38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0C8628CF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39" w:author="Author"/>
              </w:rPr>
            </w:pPr>
            <w:del w:id="7240" w:author="Author">
              <w:r w:rsidRPr="00B753E9" w:rsidDel="00524C4D">
                <w:delText>49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11D8397C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41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2F220AF0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42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480A5834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43" w:author="Author"/>
              </w:rPr>
            </w:pPr>
            <w:del w:id="7244" w:author="Author">
              <w:r w:rsidRPr="00B753E9" w:rsidDel="00524C4D">
                <w:delText>14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FE69383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45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BB5F383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46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E4BCA25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47" w:author="Author"/>
              </w:rPr>
            </w:pPr>
            <w:del w:id="7248" w:author="Author">
              <w:r w:rsidRPr="00B753E9" w:rsidDel="00524C4D">
                <w:delText>15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C96DA4F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4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242060D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5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9EF1C94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51" w:author="Author"/>
              </w:rPr>
            </w:pPr>
            <w:del w:id="7252" w:author="Author">
              <w:r w:rsidRPr="00B753E9" w:rsidDel="00524C4D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5283D59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5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3C6422B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54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7E5465C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55" w:author="Author"/>
              </w:rPr>
            </w:pPr>
            <w:del w:id="7256" w:author="Author">
              <w:r w:rsidRPr="00B753E9" w:rsidDel="00524C4D">
                <w:delText>10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1C90FFD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57" w:author="Author"/>
              </w:rPr>
            </w:pPr>
          </w:p>
        </w:tc>
      </w:tr>
      <w:tr w:rsidR="00A46D51" w:rsidRPr="00B753E9" w:rsidDel="00524C4D" w14:paraId="35F0841C" w14:textId="77777777" w:rsidTr="00397D9A">
        <w:trPr>
          <w:cantSplit/>
          <w:trHeight w:val="190"/>
          <w:del w:id="7258" w:author="Author"/>
        </w:trPr>
        <w:tc>
          <w:tcPr>
            <w:tcW w:w="200" w:type="dxa"/>
          </w:tcPr>
          <w:p w14:paraId="2BC18957" w14:textId="77777777" w:rsidR="00A46D51" w:rsidRPr="00B753E9" w:rsidDel="00524C4D" w:rsidRDefault="00A46D51" w:rsidP="00397D9A">
            <w:pPr>
              <w:pStyle w:val="terr2colblock1"/>
              <w:rPr>
                <w:del w:id="725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ABE9676" w14:textId="77777777" w:rsidR="00A46D51" w:rsidRPr="00B753E9" w:rsidDel="00524C4D" w:rsidRDefault="00A46D51" w:rsidP="00397D9A">
            <w:pPr>
              <w:pStyle w:val="terr2colblock1"/>
              <w:jc w:val="right"/>
              <w:rPr>
                <w:del w:id="7260" w:author="Author"/>
              </w:rPr>
            </w:pPr>
          </w:p>
        </w:tc>
        <w:tc>
          <w:tcPr>
            <w:tcW w:w="630" w:type="dxa"/>
          </w:tcPr>
          <w:p w14:paraId="3C9F0E20" w14:textId="77777777" w:rsidR="00A46D51" w:rsidRPr="00B753E9" w:rsidDel="00524C4D" w:rsidRDefault="00A46D51" w:rsidP="00397D9A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7261" w:author="Author"/>
              </w:rPr>
            </w:pPr>
            <w:del w:id="7262" w:author="Author">
              <w:r w:rsidRPr="00B753E9" w:rsidDel="00524C4D">
                <w:delText>4,501</w:delText>
              </w:r>
            </w:del>
          </w:p>
        </w:tc>
        <w:tc>
          <w:tcPr>
            <w:tcW w:w="180" w:type="dxa"/>
          </w:tcPr>
          <w:p w14:paraId="3CEDB29F" w14:textId="77777777" w:rsidR="00A46D51" w:rsidRPr="00B753E9" w:rsidDel="00524C4D" w:rsidRDefault="00A46D51" w:rsidP="00397D9A">
            <w:pPr>
              <w:pStyle w:val="terr2colblock1"/>
              <w:rPr>
                <w:del w:id="7263" w:author="Author"/>
              </w:rPr>
            </w:pPr>
            <w:del w:id="7264" w:author="Author">
              <w:r w:rsidRPr="00B753E9" w:rsidDel="00524C4D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5EA652B" w14:textId="77777777" w:rsidR="00A46D51" w:rsidRPr="00B753E9" w:rsidDel="00524C4D" w:rsidRDefault="00A46D51" w:rsidP="00397D9A">
            <w:pPr>
              <w:pStyle w:val="terr2colblock1"/>
              <w:tabs>
                <w:tab w:val="decimal" w:pos="425"/>
              </w:tabs>
              <w:rPr>
                <w:del w:id="7265" w:author="Author"/>
              </w:rPr>
            </w:pPr>
            <w:del w:id="7266" w:author="Author">
              <w:r w:rsidRPr="00B753E9" w:rsidDel="00524C4D">
                <w:delText>5,000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C37C936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67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32EE4FF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68" w:author="Author"/>
              </w:rPr>
            </w:pPr>
            <w:del w:id="7269" w:author="Author">
              <w:r w:rsidRPr="00B753E9" w:rsidDel="00524C4D">
                <w:delText>30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913F64F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7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DDD0F37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7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49D74A4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72" w:author="Author"/>
              </w:rPr>
            </w:pPr>
            <w:del w:id="7273" w:author="Author">
              <w:r w:rsidRPr="00B753E9" w:rsidDel="00524C4D">
                <w:delText>32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790923D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7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3047261F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7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348E45AF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76" w:author="Author"/>
              </w:rPr>
            </w:pPr>
            <w:del w:id="7277" w:author="Author">
              <w:r w:rsidRPr="00B753E9" w:rsidDel="00524C4D">
                <w:delText>55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1141CEB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78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0BA6551E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79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071C090A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80" w:author="Author"/>
              </w:rPr>
            </w:pPr>
            <w:del w:id="7281" w:author="Author">
              <w:r w:rsidRPr="00B753E9" w:rsidDel="00524C4D">
                <w:delText>58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59936D64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82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07D88E57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83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19D9607F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84" w:author="Author"/>
              </w:rPr>
            </w:pPr>
            <w:del w:id="7285" w:author="Author">
              <w:r w:rsidRPr="00B753E9" w:rsidDel="00524C4D">
                <w:delText>16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357A727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86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14B453CB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87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4FF574E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88" w:author="Author"/>
              </w:rPr>
            </w:pPr>
            <w:del w:id="7289" w:author="Author">
              <w:r w:rsidRPr="00B753E9" w:rsidDel="00524C4D">
                <w:delText>17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2C52CE5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9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15813B3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9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AF890F2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92" w:author="Author"/>
              </w:rPr>
            </w:pPr>
            <w:del w:id="7293" w:author="Author">
              <w:r w:rsidRPr="00B753E9" w:rsidDel="00524C4D">
                <w:delText>11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CDD625D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9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4136A72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9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7E7572D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96" w:author="Author"/>
              </w:rPr>
            </w:pPr>
            <w:del w:id="7297" w:author="Author">
              <w:r w:rsidRPr="00B753E9" w:rsidDel="00524C4D">
                <w:delText>11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108494B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298" w:author="Author"/>
              </w:rPr>
            </w:pPr>
          </w:p>
        </w:tc>
      </w:tr>
      <w:tr w:rsidR="00A46D51" w:rsidRPr="00B753E9" w:rsidDel="00524C4D" w14:paraId="26695D46" w14:textId="77777777" w:rsidTr="00397D9A">
        <w:trPr>
          <w:cantSplit/>
          <w:trHeight w:val="190"/>
          <w:del w:id="7299" w:author="Author"/>
        </w:trPr>
        <w:tc>
          <w:tcPr>
            <w:tcW w:w="200" w:type="dxa"/>
          </w:tcPr>
          <w:p w14:paraId="6708F30C" w14:textId="77777777" w:rsidR="00A46D51" w:rsidRPr="00B753E9" w:rsidDel="00524C4D" w:rsidRDefault="00A46D51" w:rsidP="00397D9A">
            <w:pPr>
              <w:pStyle w:val="terr2colblock1"/>
              <w:rPr>
                <w:del w:id="730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D610699" w14:textId="77777777" w:rsidR="00A46D51" w:rsidRPr="00B753E9" w:rsidDel="00524C4D" w:rsidRDefault="00A46D51" w:rsidP="00397D9A">
            <w:pPr>
              <w:pStyle w:val="terr2colblock1"/>
              <w:jc w:val="right"/>
              <w:rPr>
                <w:del w:id="7301" w:author="Author"/>
              </w:rPr>
            </w:pPr>
          </w:p>
        </w:tc>
        <w:tc>
          <w:tcPr>
            <w:tcW w:w="630" w:type="dxa"/>
          </w:tcPr>
          <w:p w14:paraId="6E47035B" w14:textId="77777777" w:rsidR="00A46D51" w:rsidRPr="00B753E9" w:rsidDel="00524C4D" w:rsidRDefault="00A46D51" w:rsidP="00397D9A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7302" w:author="Author"/>
              </w:rPr>
            </w:pPr>
            <w:del w:id="7303" w:author="Author">
              <w:r w:rsidRPr="00B753E9" w:rsidDel="00524C4D">
                <w:delText>5,001</w:delText>
              </w:r>
            </w:del>
          </w:p>
        </w:tc>
        <w:tc>
          <w:tcPr>
            <w:tcW w:w="180" w:type="dxa"/>
          </w:tcPr>
          <w:p w14:paraId="3558A9DA" w14:textId="77777777" w:rsidR="00A46D51" w:rsidRPr="00B753E9" w:rsidDel="00524C4D" w:rsidRDefault="00A46D51" w:rsidP="00397D9A">
            <w:pPr>
              <w:pStyle w:val="terr2colblock1"/>
              <w:rPr>
                <w:del w:id="7304" w:author="Author"/>
              </w:rPr>
            </w:pPr>
            <w:del w:id="7305" w:author="Author">
              <w:r w:rsidRPr="00B753E9" w:rsidDel="00524C4D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578EA56" w14:textId="77777777" w:rsidR="00A46D51" w:rsidRPr="00B753E9" w:rsidDel="00524C4D" w:rsidRDefault="00A46D51" w:rsidP="00397D9A">
            <w:pPr>
              <w:pStyle w:val="terr2colblock1"/>
              <w:tabs>
                <w:tab w:val="decimal" w:pos="425"/>
              </w:tabs>
              <w:rPr>
                <w:del w:id="7306" w:author="Author"/>
              </w:rPr>
            </w:pPr>
            <w:del w:id="7307" w:author="Author">
              <w:r w:rsidRPr="00B753E9" w:rsidDel="00524C4D">
                <w:delText>6,000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AC2AC6D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08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95D9A82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09" w:author="Author"/>
              </w:rPr>
            </w:pPr>
            <w:del w:id="7310" w:author="Author">
              <w:r w:rsidRPr="00B753E9" w:rsidDel="00524C4D">
                <w:delText>35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6FD1696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1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6585C86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1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6E246F6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13" w:author="Author"/>
              </w:rPr>
            </w:pPr>
            <w:del w:id="7314" w:author="Author">
              <w:r w:rsidRPr="00B753E9" w:rsidDel="00524C4D">
                <w:delText>37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1C933BE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1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ED2DAD6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16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5A222346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17" w:author="Author"/>
              </w:rPr>
            </w:pPr>
            <w:del w:id="7318" w:author="Author">
              <w:r w:rsidRPr="00B753E9" w:rsidDel="00524C4D">
                <w:delText>64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AB024F8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19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0287378E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20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186B06EC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21" w:author="Author"/>
              </w:rPr>
            </w:pPr>
            <w:del w:id="7322" w:author="Author">
              <w:r w:rsidRPr="00B753E9" w:rsidDel="00524C4D">
                <w:delText>67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5CF55863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23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4B4CB7D7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24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59357FD5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25" w:author="Author"/>
              </w:rPr>
            </w:pPr>
            <w:del w:id="7326" w:author="Author">
              <w:r w:rsidRPr="00B753E9" w:rsidDel="00524C4D">
                <w:delText>19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475E837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27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6A5A7E03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28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2CA138FE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29" w:author="Author"/>
              </w:rPr>
            </w:pPr>
            <w:del w:id="7330" w:author="Author">
              <w:r w:rsidRPr="00B753E9" w:rsidDel="00524C4D">
                <w:delText>20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0144470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3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4924032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3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9B5B141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33" w:author="Author"/>
              </w:rPr>
            </w:pPr>
            <w:del w:id="7334" w:author="Author">
              <w:r w:rsidRPr="00B753E9" w:rsidDel="00524C4D">
                <w:delText>12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A5DE474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3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F1207CF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36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1C28FF4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37" w:author="Author"/>
              </w:rPr>
            </w:pPr>
            <w:del w:id="7338" w:author="Author">
              <w:r w:rsidRPr="00B753E9" w:rsidDel="00524C4D">
                <w:delText>14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01951F1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39" w:author="Author"/>
              </w:rPr>
            </w:pPr>
          </w:p>
        </w:tc>
      </w:tr>
      <w:tr w:rsidR="00A46D51" w:rsidRPr="00B753E9" w:rsidDel="00524C4D" w14:paraId="7522587E" w14:textId="77777777" w:rsidTr="00397D9A">
        <w:trPr>
          <w:cantSplit/>
          <w:trHeight w:val="190"/>
          <w:del w:id="7340" w:author="Author"/>
        </w:trPr>
        <w:tc>
          <w:tcPr>
            <w:tcW w:w="200" w:type="dxa"/>
          </w:tcPr>
          <w:p w14:paraId="332C0E49" w14:textId="77777777" w:rsidR="00A46D51" w:rsidRPr="00B753E9" w:rsidDel="00524C4D" w:rsidRDefault="00A46D51" w:rsidP="00397D9A">
            <w:pPr>
              <w:pStyle w:val="terr2colblock1"/>
              <w:rPr>
                <w:del w:id="734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C2CE7C7" w14:textId="77777777" w:rsidR="00A46D51" w:rsidRPr="00B753E9" w:rsidDel="00524C4D" w:rsidRDefault="00A46D51" w:rsidP="00397D9A">
            <w:pPr>
              <w:pStyle w:val="terr2colblock1"/>
              <w:jc w:val="right"/>
              <w:rPr>
                <w:del w:id="7342" w:author="Author"/>
              </w:rPr>
            </w:pPr>
          </w:p>
        </w:tc>
        <w:tc>
          <w:tcPr>
            <w:tcW w:w="630" w:type="dxa"/>
          </w:tcPr>
          <w:p w14:paraId="21C48E4B" w14:textId="77777777" w:rsidR="00A46D51" w:rsidRPr="00B753E9" w:rsidDel="00524C4D" w:rsidRDefault="00A46D51" w:rsidP="00397D9A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7343" w:author="Author"/>
              </w:rPr>
            </w:pPr>
            <w:del w:id="7344" w:author="Author">
              <w:r w:rsidRPr="00B753E9" w:rsidDel="00524C4D">
                <w:delText>6,001</w:delText>
              </w:r>
            </w:del>
          </w:p>
        </w:tc>
        <w:tc>
          <w:tcPr>
            <w:tcW w:w="180" w:type="dxa"/>
          </w:tcPr>
          <w:p w14:paraId="0C93944A" w14:textId="77777777" w:rsidR="00A46D51" w:rsidRPr="00B753E9" w:rsidDel="00524C4D" w:rsidRDefault="00A46D51" w:rsidP="00397D9A">
            <w:pPr>
              <w:pStyle w:val="terr2colblock1"/>
              <w:rPr>
                <w:del w:id="7345" w:author="Author"/>
              </w:rPr>
            </w:pPr>
            <w:del w:id="7346" w:author="Author">
              <w:r w:rsidRPr="00B753E9" w:rsidDel="00524C4D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4AC8179" w14:textId="77777777" w:rsidR="00A46D51" w:rsidRPr="00B753E9" w:rsidDel="00524C4D" w:rsidRDefault="00A46D51" w:rsidP="00397D9A">
            <w:pPr>
              <w:pStyle w:val="terr2colblock1"/>
              <w:tabs>
                <w:tab w:val="decimal" w:pos="425"/>
              </w:tabs>
              <w:rPr>
                <w:del w:id="7347" w:author="Author"/>
              </w:rPr>
            </w:pPr>
            <w:del w:id="7348" w:author="Author">
              <w:r w:rsidRPr="00B753E9" w:rsidDel="00524C4D">
                <w:delText>8,000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8EFC757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49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1BF19EA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50" w:author="Author"/>
              </w:rPr>
            </w:pPr>
            <w:del w:id="7351" w:author="Author">
              <w:r w:rsidRPr="00B753E9" w:rsidDel="00524C4D">
                <w:delText>46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B520085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5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3EAD858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5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37A5C58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54" w:author="Author"/>
              </w:rPr>
            </w:pPr>
            <w:del w:id="7355" w:author="Author">
              <w:r w:rsidRPr="00B753E9" w:rsidDel="00524C4D">
                <w:delText>49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8357488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5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35C47A12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57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D8BD756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58" w:author="Author"/>
              </w:rPr>
            </w:pPr>
            <w:del w:id="7359" w:author="Author">
              <w:r w:rsidRPr="00B753E9" w:rsidDel="00524C4D">
                <w:delText>84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8D0CD12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60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4D57E250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61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3F91E86F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62" w:author="Author"/>
              </w:rPr>
            </w:pPr>
            <w:del w:id="7363" w:author="Author">
              <w:r w:rsidRPr="00B753E9" w:rsidDel="00524C4D">
                <w:delText>89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5B8ECE34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64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10897F9A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65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5F10134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66" w:author="Author"/>
              </w:rPr>
            </w:pPr>
            <w:del w:id="7367" w:author="Author">
              <w:r w:rsidRPr="00B753E9" w:rsidDel="00524C4D">
                <w:delText>25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9C7DB98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68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340166E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69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CA96D59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70" w:author="Author"/>
              </w:rPr>
            </w:pPr>
            <w:del w:id="7371" w:author="Author">
              <w:r w:rsidRPr="00B753E9" w:rsidDel="00524C4D">
                <w:delText>27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AD4E50B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7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463BE8D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7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191DBE7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74" w:author="Author"/>
              </w:rPr>
            </w:pPr>
            <w:del w:id="7375" w:author="Author">
              <w:r w:rsidRPr="00B753E9" w:rsidDel="00524C4D">
                <w:delText>16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3ADD4A1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7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EC308AB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77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B3067CE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78" w:author="Author"/>
              </w:rPr>
            </w:pPr>
            <w:del w:id="7379" w:author="Author">
              <w:r w:rsidRPr="00B753E9" w:rsidDel="00524C4D">
                <w:delText>18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B0B21F3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80" w:author="Author"/>
              </w:rPr>
            </w:pPr>
          </w:p>
        </w:tc>
      </w:tr>
      <w:tr w:rsidR="00A46D51" w:rsidRPr="00B753E9" w:rsidDel="00524C4D" w14:paraId="220C64F8" w14:textId="77777777" w:rsidTr="00397D9A">
        <w:trPr>
          <w:cantSplit/>
          <w:trHeight w:val="190"/>
          <w:del w:id="7381" w:author="Author"/>
        </w:trPr>
        <w:tc>
          <w:tcPr>
            <w:tcW w:w="200" w:type="dxa"/>
          </w:tcPr>
          <w:p w14:paraId="41A9C54C" w14:textId="77777777" w:rsidR="00A46D51" w:rsidRPr="00B753E9" w:rsidDel="00524C4D" w:rsidRDefault="00A46D51" w:rsidP="00397D9A">
            <w:pPr>
              <w:pStyle w:val="terr2colblock1"/>
              <w:rPr>
                <w:del w:id="7382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2C143" w14:textId="77777777" w:rsidR="00A46D51" w:rsidRPr="00B753E9" w:rsidDel="00524C4D" w:rsidRDefault="00A46D51" w:rsidP="00397D9A">
            <w:pPr>
              <w:pStyle w:val="terr2colblock1"/>
              <w:rPr>
                <w:del w:id="7383" w:author="Author"/>
              </w:rPr>
            </w:pPr>
            <w:del w:id="7384" w:author="Author">
              <w:r w:rsidRPr="00B753E9" w:rsidDel="00524C4D">
                <w:delText>Over 8,000 per $100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9BCFA35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85" w:author="Author"/>
              </w:rPr>
            </w:pPr>
          </w:p>
        </w:tc>
        <w:tc>
          <w:tcPr>
            <w:tcW w:w="48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1D7BF6A" w14:textId="77777777" w:rsidR="00A46D51" w:rsidRPr="00B753E9" w:rsidDel="00524C4D" w:rsidRDefault="00A46D51" w:rsidP="00420B2A">
            <w:pPr>
              <w:pStyle w:val="tabletext11"/>
              <w:jc w:val="right"/>
              <w:rPr>
                <w:del w:id="7386" w:author="Author"/>
              </w:rPr>
            </w:pPr>
            <w:del w:id="7387" w:author="Author">
              <w:r w:rsidRPr="00B753E9" w:rsidDel="00524C4D">
                <w:delText>0.65</w:delText>
              </w:r>
            </w:del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1CD6F829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8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DFB0EA3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89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36D89F0" w14:textId="77777777" w:rsidR="00A46D51" w:rsidRPr="00B753E9" w:rsidDel="00524C4D" w:rsidRDefault="00A46D51" w:rsidP="00420B2A">
            <w:pPr>
              <w:pStyle w:val="tabletext11"/>
              <w:jc w:val="right"/>
              <w:rPr>
                <w:del w:id="7390" w:author="Author"/>
              </w:rPr>
            </w:pPr>
            <w:del w:id="7391" w:author="Author">
              <w:r w:rsidRPr="00B753E9" w:rsidDel="00524C4D">
                <w:delText>0.69</w:delText>
              </w:r>
            </w:del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3C518671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92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E9F771E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93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6A97A1C" w14:textId="77777777" w:rsidR="00A46D51" w:rsidRPr="00B753E9" w:rsidDel="00524C4D" w:rsidRDefault="00A46D51" w:rsidP="00420B2A">
            <w:pPr>
              <w:pStyle w:val="tabletext11"/>
              <w:jc w:val="right"/>
              <w:rPr>
                <w:del w:id="7394" w:author="Author"/>
              </w:rPr>
            </w:pPr>
            <w:del w:id="7395" w:author="Author">
              <w:r w:rsidRPr="00B753E9" w:rsidDel="00524C4D">
                <w:delText>1.20</w:delText>
              </w:r>
            </w:del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0EBE7791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96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BFD9EAA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397" w:author="Author"/>
              </w:rPr>
            </w:pPr>
          </w:p>
        </w:tc>
        <w:tc>
          <w:tcPr>
            <w:tcW w:w="456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BBCA0F3" w14:textId="77777777" w:rsidR="00A46D51" w:rsidRPr="00B753E9" w:rsidDel="00524C4D" w:rsidRDefault="00A46D51" w:rsidP="00420B2A">
            <w:pPr>
              <w:pStyle w:val="tabletext11"/>
              <w:jc w:val="right"/>
              <w:rPr>
                <w:del w:id="7398" w:author="Author"/>
              </w:rPr>
            </w:pPr>
            <w:del w:id="7399" w:author="Author">
              <w:r w:rsidRPr="00B753E9" w:rsidDel="00524C4D">
                <w:delText>1.26</w:delText>
              </w:r>
            </w:del>
          </w:p>
        </w:tc>
        <w:tc>
          <w:tcPr>
            <w:tcW w:w="277" w:type="dxa"/>
            <w:tcBorders>
              <w:bottom w:val="single" w:sz="6" w:space="0" w:color="auto"/>
              <w:right w:val="single" w:sz="6" w:space="0" w:color="auto"/>
            </w:tcBorders>
          </w:tcPr>
          <w:p w14:paraId="5E773ECD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400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FB124FA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401" w:author="Author"/>
              </w:rPr>
            </w:pPr>
          </w:p>
        </w:tc>
        <w:tc>
          <w:tcPr>
            <w:tcW w:w="492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9E450E0" w14:textId="77777777" w:rsidR="00A46D51" w:rsidRPr="00B753E9" w:rsidDel="00524C4D" w:rsidRDefault="00A46D51" w:rsidP="00420B2A">
            <w:pPr>
              <w:pStyle w:val="tabletext11"/>
              <w:jc w:val="right"/>
              <w:rPr>
                <w:del w:id="7402" w:author="Author"/>
              </w:rPr>
            </w:pPr>
            <w:del w:id="7403" w:author="Author">
              <w:r w:rsidRPr="00B753E9" w:rsidDel="00524C4D">
                <w:delText>0.36</w:delText>
              </w:r>
            </w:del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76FF9B35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404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6F2276E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405" w:author="Author"/>
              </w:rPr>
            </w:pPr>
          </w:p>
        </w:tc>
        <w:tc>
          <w:tcPr>
            <w:tcW w:w="48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2DF8572" w14:textId="77777777" w:rsidR="00A46D51" w:rsidRPr="00B753E9" w:rsidDel="00524C4D" w:rsidRDefault="00A46D51" w:rsidP="00420B2A">
            <w:pPr>
              <w:pStyle w:val="tabletext11"/>
              <w:jc w:val="right"/>
              <w:rPr>
                <w:del w:id="7406" w:author="Author"/>
              </w:rPr>
            </w:pPr>
            <w:del w:id="7407" w:author="Author">
              <w:r w:rsidRPr="00B753E9" w:rsidDel="00524C4D">
                <w:delText>0.37</w:delText>
              </w:r>
            </w:del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640F4220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40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868AC0E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409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29D542D" w14:textId="77777777" w:rsidR="00A46D51" w:rsidRPr="00B753E9" w:rsidDel="00524C4D" w:rsidRDefault="00A46D51" w:rsidP="00420B2A">
            <w:pPr>
              <w:pStyle w:val="tabletext11"/>
              <w:jc w:val="right"/>
              <w:rPr>
                <w:del w:id="7410" w:author="Author"/>
              </w:rPr>
            </w:pPr>
            <w:del w:id="7411" w:author="Author">
              <w:r w:rsidRPr="00B753E9" w:rsidDel="00524C4D">
                <w:delText>0.23</w:delText>
              </w:r>
            </w:del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08B319F1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412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9F6F2FD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413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1D4B5D7" w14:textId="77777777" w:rsidR="00A46D51" w:rsidRPr="00B753E9" w:rsidDel="00524C4D" w:rsidRDefault="00A46D51" w:rsidP="00420B2A">
            <w:pPr>
              <w:pStyle w:val="tabletext11"/>
              <w:jc w:val="right"/>
              <w:rPr>
                <w:del w:id="7414" w:author="Author"/>
              </w:rPr>
            </w:pPr>
            <w:del w:id="7415" w:author="Author">
              <w:r w:rsidRPr="00B753E9" w:rsidDel="00524C4D">
                <w:delText>0.25</w:delText>
              </w:r>
            </w:del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0850E275" w14:textId="77777777" w:rsidR="00A46D51" w:rsidRPr="00B753E9" w:rsidDel="00524C4D" w:rsidRDefault="00A46D51" w:rsidP="00397D9A">
            <w:pPr>
              <w:pStyle w:val="tabletext11"/>
              <w:jc w:val="right"/>
              <w:rPr>
                <w:del w:id="7416" w:author="Author"/>
              </w:rPr>
            </w:pPr>
          </w:p>
        </w:tc>
      </w:tr>
    </w:tbl>
    <w:p w14:paraId="508A35FD" w14:textId="77777777" w:rsidR="00A46D51" w:rsidRDefault="00A46D51" w:rsidP="00420B2A">
      <w:pPr>
        <w:pStyle w:val="tablecaption"/>
      </w:pPr>
      <w:del w:id="7417" w:author="Author">
        <w:r w:rsidRPr="00B753E9" w:rsidDel="00524C4D">
          <w:delText>Table 70.C.1.a.(LC) Single Interest Coverage Loss Costs</w:delText>
        </w:r>
      </w:del>
    </w:p>
    <w:p w14:paraId="61461814" w14:textId="77777777" w:rsidR="00A46D51" w:rsidRDefault="00A46D51" w:rsidP="00420B2A">
      <w:pPr>
        <w:pStyle w:val="isonormal"/>
        <w:jc w:val="left"/>
      </w:pPr>
    </w:p>
    <w:p w14:paraId="5916AA0E" w14:textId="77777777" w:rsidR="00A46D51" w:rsidRDefault="00A46D51" w:rsidP="00420B2A">
      <w:pPr>
        <w:pStyle w:val="isonormal"/>
        <w:sectPr w:rsidR="00A46D51" w:rsidSect="00420B2A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5586BF6A" w14:textId="77777777" w:rsidR="00A46D51" w:rsidRPr="00F026FB" w:rsidDel="00B3022D" w:rsidRDefault="00A46D51" w:rsidP="00420B2A">
      <w:pPr>
        <w:pStyle w:val="boxrule"/>
        <w:rPr>
          <w:del w:id="7418" w:author="Author"/>
        </w:rPr>
      </w:pPr>
      <w:del w:id="7419" w:author="Author">
        <w:r w:rsidRPr="00F026FB" w:rsidDel="00B3022D">
          <w:lastRenderedPageBreak/>
          <w:delText>77.  MOTORCYCLES</w:delText>
        </w:r>
      </w:del>
    </w:p>
    <w:p w14:paraId="2D6A27AA" w14:textId="77777777" w:rsidR="00A46D51" w:rsidRPr="00F026FB" w:rsidDel="00B3022D" w:rsidRDefault="00A46D51" w:rsidP="00420B2A">
      <w:pPr>
        <w:pStyle w:val="blocktext1"/>
        <w:rPr>
          <w:del w:id="7420" w:author="Author"/>
        </w:rPr>
      </w:pPr>
      <w:del w:id="7421" w:author="Author">
        <w:r w:rsidRPr="00F026FB" w:rsidDel="00B3022D">
          <w:delText xml:space="preserve">Table </w:delText>
        </w:r>
        <w:r w:rsidRPr="00F026FB" w:rsidDel="00B3022D">
          <w:rPr>
            <w:b/>
          </w:rPr>
          <w:delText>77.B.4.a.(2)(LC)</w:delText>
        </w:r>
        <w:r w:rsidRPr="00F026FB" w:rsidDel="00B3022D">
          <w:delText xml:space="preserve"> is replaced by the following:</w:delText>
        </w:r>
      </w:del>
    </w:p>
    <w:p w14:paraId="5C807CA6" w14:textId="77777777" w:rsidR="00A46D51" w:rsidRPr="00F026FB" w:rsidDel="00B3022D" w:rsidRDefault="00A46D51" w:rsidP="00420B2A">
      <w:pPr>
        <w:pStyle w:val="space4"/>
        <w:rPr>
          <w:del w:id="742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530"/>
        <w:gridCol w:w="1080"/>
        <w:gridCol w:w="1320"/>
      </w:tblGrid>
      <w:tr w:rsidR="00A46D51" w:rsidRPr="00F026FB" w:rsidDel="00B3022D" w14:paraId="23755904" w14:textId="77777777" w:rsidTr="00397D9A">
        <w:trPr>
          <w:cantSplit/>
          <w:trHeight w:val="190"/>
          <w:del w:id="7423" w:author="Author"/>
        </w:trPr>
        <w:tc>
          <w:tcPr>
            <w:tcW w:w="200" w:type="dxa"/>
          </w:tcPr>
          <w:p w14:paraId="483AC89E" w14:textId="77777777" w:rsidR="00A46D51" w:rsidRPr="00F026FB" w:rsidDel="00B3022D" w:rsidRDefault="00A46D51" w:rsidP="00397D9A">
            <w:pPr>
              <w:pStyle w:val="tablehead"/>
              <w:rPr>
                <w:del w:id="7424" w:author="Author"/>
              </w:rPr>
            </w:pP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122F26D9" w14:textId="77777777" w:rsidR="00A46D51" w:rsidRPr="00F026FB" w:rsidDel="00B3022D" w:rsidRDefault="00A46D51" w:rsidP="00397D9A">
            <w:pPr>
              <w:pStyle w:val="tablehead"/>
              <w:rPr>
                <w:del w:id="7425" w:author="Author"/>
              </w:rPr>
            </w:pPr>
            <w:del w:id="7426" w:author="Author">
              <w:r w:rsidRPr="00F026FB" w:rsidDel="00B3022D">
                <w:delText>Coverage</w:delText>
              </w:r>
            </w:del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35F21751" w14:textId="77777777" w:rsidR="00A46D51" w:rsidRPr="00F026FB" w:rsidDel="00B3022D" w:rsidRDefault="00A46D51" w:rsidP="00397D9A">
            <w:pPr>
              <w:pStyle w:val="tablehead"/>
              <w:rPr>
                <w:del w:id="7427" w:author="Author"/>
              </w:rPr>
            </w:pPr>
            <w:del w:id="7428" w:author="Author">
              <w:r w:rsidRPr="00F026FB" w:rsidDel="00B3022D">
                <w:delText>Loss Cost Per $100</w:delText>
              </w:r>
              <w:r w:rsidRPr="00F026FB" w:rsidDel="00B3022D">
                <w:br/>
                <w:delText>Of Insurance</w:delText>
              </w:r>
            </w:del>
          </w:p>
        </w:tc>
      </w:tr>
      <w:tr w:rsidR="00A46D51" w:rsidRPr="00F026FB" w:rsidDel="00B3022D" w14:paraId="74073905" w14:textId="77777777" w:rsidTr="00397D9A">
        <w:trPr>
          <w:cantSplit/>
          <w:trHeight w:val="190"/>
          <w:del w:id="7429" w:author="Author"/>
        </w:trPr>
        <w:tc>
          <w:tcPr>
            <w:tcW w:w="200" w:type="dxa"/>
          </w:tcPr>
          <w:p w14:paraId="67E4B914" w14:textId="77777777" w:rsidR="00A46D51" w:rsidRPr="00F026FB" w:rsidDel="00B3022D" w:rsidRDefault="00A46D51" w:rsidP="00397D9A">
            <w:pPr>
              <w:pStyle w:val="tabletext11"/>
              <w:rPr>
                <w:del w:id="7430" w:author="Author"/>
              </w:rPr>
            </w:pPr>
          </w:p>
        </w:tc>
        <w:tc>
          <w:tcPr>
            <w:tcW w:w="2530" w:type="dxa"/>
            <w:tcBorders>
              <w:left w:val="single" w:sz="6" w:space="0" w:color="auto"/>
              <w:right w:val="single" w:sz="6" w:space="0" w:color="auto"/>
            </w:tcBorders>
          </w:tcPr>
          <w:p w14:paraId="4C9D312C" w14:textId="77777777" w:rsidR="00A46D51" w:rsidRPr="00F026FB" w:rsidDel="00B3022D" w:rsidRDefault="00A46D51" w:rsidP="00397D9A">
            <w:pPr>
              <w:pStyle w:val="tabletext11"/>
              <w:rPr>
                <w:del w:id="7431" w:author="Author"/>
              </w:rPr>
            </w:pPr>
            <w:del w:id="7432" w:author="Author">
              <w:r w:rsidRPr="00F026FB" w:rsidDel="00B3022D">
                <w:delText xml:space="preserve">Fire </w:delText>
              </w:r>
            </w:del>
          </w:p>
        </w:tc>
        <w:tc>
          <w:tcPr>
            <w:tcW w:w="1080" w:type="dxa"/>
            <w:tcBorders>
              <w:left w:val="single" w:sz="6" w:space="0" w:color="auto"/>
            </w:tcBorders>
          </w:tcPr>
          <w:p w14:paraId="457436F5" w14:textId="77777777" w:rsidR="00A46D51" w:rsidRPr="00F026FB" w:rsidDel="00B3022D" w:rsidRDefault="00A46D51" w:rsidP="00397D9A">
            <w:pPr>
              <w:pStyle w:val="tabletext11"/>
              <w:jc w:val="right"/>
              <w:rPr>
                <w:del w:id="7433" w:author="Author"/>
              </w:rPr>
            </w:pPr>
            <w:del w:id="7434" w:author="Author">
              <w:r w:rsidRPr="00F026FB" w:rsidDel="00B3022D">
                <w:delText>$</w:delText>
              </w:r>
            </w:del>
          </w:p>
        </w:tc>
        <w:tc>
          <w:tcPr>
            <w:tcW w:w="1320" w:type="dxa"/>
            <w:tcBorders>
              <w:left w:val="nil"/>
              <w:right w:val="single" w:sz="6" w:space="0" w:color="auto"/>
            </w:tcBorders>
          </w:tcPr>
          <w:p w14:paraId="166D23E8" w14:textId="77777777" w:rsidR="00A46D51" w:rsidRPr="00F026FB" w:rsidDel="00B3022D" w:rsidRDefault="00A46D51" w:rsidP="00397D9A">
            <w:pPr>
              <w:pStyle w:val="tabletext11"/>
              <w:tabs>
                <w:tab w:val="decimal" w:pos="130"/>
              </w:tabs>
              <w:rPr>
                <w:del w:id="7435" w:author="Author"/>
              </w:rPr>
            </w:pPr>
            <w:del w:id="7436" w:author="Author">
              <w:r w:rsidRPr="00F026FB" w:rsidDel="00B3022D">
                <w:delText>0.37</w:delText>
              </w:r>
            </w:del>
          </w:p>
        </w:tc>
      </w:tr>
      <w:tr w:rsidR="00A46D51" w:rsidRPr="00F026FB" w:rsidDel="00B3022D" w14:paraId="5A4094BB" w14:textId="77777777" w:rsidTr="00397D9A">
        <w:trPr>
          <w:cantSplit/>
          <w:trHeight w:val="190"/>
          <w:del w:id="7437" w:author="Author"/>
        </w:trPr>
        <w:tc>
          <w:tcPr>
            <w:tcW w:w="200" w:type="dxa"/>
          </w:tcPr>
          <w:p w14:paraId="5423686E" w14:textId="77777777" w:rsidR="00A46D51" w:rsidRPr="00F026FB" w:rsidDel="00B3022D" w:rsidRDefault="00A46D51" w:rsidP="00397D9A">
            <w:pPr>
              <w:pStyle w:val="tabletext11"/>
              <w:rPr>
                <w:del w:id="7438" w:author="Author"/>
              </w:rPr>
            </w:pPr>
          </w:p>
        </w:tc>
        <w:tc>
          <w:tcPr>
            <w:tcW w:w="253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6A284A" w14:textId="77777777" w:rsidR="00A46D51" w:rsidRPr="00F026FB" w:rsidDel="00B3022D" w:rsidRDefault="00A46D51" w:rsidP="00397D9A">
            <w:pPr>
              <w:pStyle w:val="tabletext11"/>
              <w:rPr>
                <w:del w:id="7439" w:author="Author"/>
              </w:rPr>
            </w:pPr>
            <w:del w:id="7440" w:author="Author">
              <w:r w:rsidRPr="00F026FB" w:rsidDel="00B3022D">
                <w:delText>Fire And Theft</w:delText>
              </w:r>
            </w:del>
          </w:p>
        </w:tc>
        <w:tc>
          <w:tcPr>
            <w:tcW w:w="1080" w:type="dxa"/>
            <w:tcBorders>
              <w:left w:val="single" w:sz="6" w:space="0" w:color="auto"/>
              <w:bottom w:val="single" w:sz="4" w:space="0" w:color="auto"/>
            </w:tcBorders>
          </w:tcPr>
          <w:p w14:paraId="1C98810B" w14:textId="77777777" w:rsidR="00A46D51" w:rsidRPr="00F026FB" w:rsidDel="00B3022D" w:rsidRDefault="00A46D51" w:rsidP="00397D9A">
            <w:pPr>
              <w:pStyle w:val="tabletext11"/>
              <w:rPr>
                <w:del w:id="7441" w:author="Author"/>
              </w:rPr>
            </w:pPr>
          </w:p>
        </w:tc>
        <w:tc>
          <w:tcPr>
            <w:tcW w:w="1320" w:type="dxa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14:paraId="219B34AD" w14:textId="77777777" w:rsidR="00A46D51" w:rsidRPr="00F026FB" w:rsidDel="00B3022D" w:rsidRDefault="00A46D51" w:rsidP="00397D9A">
            <w:pPr>
              <w:pStyle w:val="tabletext11"/>
              <w:tabs>
                <w:tab w:val="decimal" w:pos="130"/>
              </w:tabs>
              <w:rPr>
                <w:del w:id="7442" w:author="Author"/>
              </w:rPr>
            </w:pPr>
            <w:del w:id="7443" w:author="Author">
              <w:r w:rsidRPr="00F026FB" w:rsidDel="00B3022D">
                <w:delText>1.23</w:delText>
              </w:r>
            </w:del>
          </w:p>
        </w:tc>
      </w:tr>
    </w:tbl>
    <w:p w14:paraId="7A96B980" w14:textId="77777777" w:rsidR="00A46D51" w:rsidRDefault="00A46D51" w:rsidP="00420B2A">
      <w:pPr>
        <w:pStyle w:val="tablecaption"/>
      </w:pPr>
      <w:del w:id="7444" w:author="Author">
        <w:r w:rsidRPr="00F026FB" w:rsidDel="00B3022D">
          <w:delText>Table 77.B.4.a.(2)(LC) Motorcycles Fire, Fire And Theft Physical Damage Coverages Loss Costs</w:delText>
        </w:r>
      </w:del>
    </w:p>
    <w:p w14:paraId="03574F1A" w14:textId="77777777" w:rsidR="00A46D51" w:rsidRDefault="00A46D51" w:rsidP="00420B2A">
      <w:pPr>
        <w:pStyle w:val="isonormal"/>
        <w:jc w:val="left"/>
      </w:pPr>
    </w:p>
    <w:p w14:paraId="478245A0" w14:textId="77777777" w:rsidR="00A46D51" w:rsidRDefault="00A46D51" w:rsidP="00420B2A">
      <w:pPr>
        <w:pStyle w:val="isonormal"/>
        <w:sectPr w:rsidR="00A46D51" w:rsidSect="00420B2A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6BB5F944" w14:textId="77777777" w:rsidR="00A46D51" w:rsidRPr="00E22880" w:rsidDel="004D3B78" w:rsidRDefault="00A46D51" w:rsidP="00420B2A">
      <w:pPr>
        <w:pStyle w:val="boxrule"/>
        <w:rPr>
          <w:del w:id="7445" w:author="Author"/>
        </w:rPr>
      </w:pPr>
      <w:del w:id="7446" w:author="Author">
        <w:r w:rsidRPr="00E22880" w:rsidDel="004D3B78">
          <w:lastRenderedPageBreak/>
          <w:delText>80.  SNOWMOBILES</w:delText>
        </w:r>
      </w:del>
    </w:p>
    <w:p w14:paraId="3F28A65B" w14:textId="77777777" w:rsidR="00A46D51" w:rsidRPr="00E22880" w:rsidDel="004D3B78" w:rsidRDefault="00A46D51" w:rsidP="00420B2A">
      <w:pPr>
        <w:pStyle w:val="blocktext1"/>
        <w:rPr>
          <w:del w:id="7447" w:author="Author"/>
        </w:rPr>
      </w:pPr>
      <w:del w:id="7448" w:author="Author">
        <w:r w:rsidRPr="00E22880" w:rsidDel="004D3B78">
          <w:delText xml:space="preserve">Table </w:delText>
        </w:r>
        <w:r w:rsidRPr="00E22880" w:rsidDel="004D3B78">
          <w:rPr>
            <w:b/>
          </w:rPr>
          <w:delText>80.B.2.(LC)</w:delText>
        </w:r>
        <w:r w:rsidRPr="00E22880" w:rsidDel="004D3B78">
          <w:delText xml:space="preserve"> is replaced by the following:</w:delText>
        </w:r>
      </w:del>
    </w:p>
    <w:p w14:paraId="1582C641" w14:textId="77777777" w:rsidR="00A46D51" w:rsidRPr="00E22880" w:rsidDel="004D3B78" w:rsidRDefault="00A46D51" w:rsidP="00420B2A">
      <w:pPr>
        <w:pStyle w:val="space4"/>
        <w:rPr>
          <w:del w:id="744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260"/>
        <w:gridCol w:w="2540"/>
      </w:tblGrid>
      <w:tr w:rsidR="00A46D51" w:rsidRPr="00E22880" w:rsidDel="004D3B78" w14:paraId="27557586" w14:textId="77777777" w:rsidTr="00397D9A">
        <w:trPr>
          <w:cantSplit/>
          <w:trHeight w:val="190"/>
          <w:del w:id="7450" w:author="Author"/>
        </w:trPr>
        <w:tc>
          <w:tcPr>
            <w:tcW w:w="200" w:type="dxa"/>
          </w:tcPr>
          <w:p w14:paraId="54FC733E" w14:textId="77777777" w:rsidR="00A46D51" w:rsidRPr="00E22880" w:rsidDel="004D3B78" w:rsidRDefault="00A46D51" w:rsidP="00397D9A">
            <w:pPr>
              <w:pStyle w:val="tablehead"/>
              <w:rPr>
                <w:del w:id="7451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E043C" w14:textId="77777777" w:rsidR="00A46D51" w:rsidRPr="00E22880" w:rsidDel="004D3B78" w:rsidRDefault="00A46D51" w:rsidP="00397D9A">
            <w:pPr>
              <w:pStyle w:val="tablehead"/>
              <w:rPr>
                <w:del w:id="7452" w:author="Author"/>
              </w:rPr>
            </w:pPr>
            <w:del w:id="7453" w:author="Author">
              <w:r w:rsidRPr="00E22880" w:rsidDel="004D3B78">
                <w:delText>$500 Limit Medical Payments Loss Cost</w:delText>
              </w:r>
            </w:del>
          </w:p>
        </w:tc>
      </w:tr>
      <w:tr w:rsidR="00A46D51" w:rsidRPr="00E22880" w:rsidDel="004D3B78" w14:paraId="1C148B73" w14:textId="77777777" w:rsidTr="00397D9A">
        <w:trPr>
          <w:cantSplit/>
          <w:trHeight w:val="190"/>
          <w:del w:id="7454" w:author="Author"/>
        </w:trPr>
        <w:tc>
          <w:tcPr>
            <w:tcW w:w="200" w:type="dxa"/>
          </w:tcPr>
          <w:p w14:paraId="148A55BF" w14:textId="77777777" w:rsidR="00A46D51" w:rsidRPr="00E22880" w:rsidDel="004D3B78" w:rsidRDefault="00A46D51" w:rsidP="00397D9A">
            <w:pPr>
              <w:pStyle w:val="tabletext11"/>
              <w:rPr>
                <w:del w:id="7455" w:author="Author"/>
              </w:rPr>
            </w:pP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083F7B" w14:textId="77777777" w:rsidR="00A46D51" w:rsidRPr="00E22880" w:rsidDel="004D3B78" w:rsidRDefault="00A46D51" w:rsidP="00397D9A">
            <w:pPr>
              <w:pStyle w:val="tabletext11"/>
              <w:jc w:val="right"/>
              <w:rPr>
                <w:del w:id="7456" w:author="Author"/>
              </w:rPr>
            </w:pPr>
            <w:del w:id="7457" w:author="Author">
              <w:r w:rsidRPr="00E22880" w:rsidDel="004D3B78">
                <w:delText>$</w:delText>
              </w:r>
            </w:del>
          </w:p>
        </w:tc>
        <w:tc>
          <w:tcPr>
            <w:tcW w:w="2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802E9" w14:textId="77777777" w:rsidR="00A46D51" w:rsidRPr="00E22880" w:rsidDel="004D3B78" w:rsidRDefault="00A46D51" w:rsidP="00397D9A">
            <w:pPr>
              <w:pStyle w:val="tabletext11"/>
              <w:rPr>
                <w:del w:id="7458" w:author="Author"/>
              </w:rPr>
            </w:pPr>
            <w:del w:id="7459" w:author="Author">
              <w:r w:rsidRPr="00E22880" w:rsidDel="004D3B78">
                <w:delText>5</w:delText>
              </w:r>
            </w:del>
          </w:p>
        </w:tc>
      </w:tr>
    </w:tbl>
    <w:p w14:paraId="5B367658" w14:textId="77777777" w:rsidR="00A46D51" w:rsidRDefault="00A46D51" w:rsidP="00420B2A">
      <w:pPr>
        <w:pStyle w:val="tablecaption"/>
      </w:pPr>
      <w:del w:id="7460" w:author="Author">
        <w:r w:rsidRPr="00E22880" w:rsidDel="004D3B78">
          <w:delText>Table 80.B.2.(LC) Snowmobiles Medical Payments Loss Cost</w:delText>
        </w:r>
      </w:del>
    </w:p>
    <w:p w14:paraId="5366F751" w14:textId="77777777" w:rsidR="00A46D51" w:rsidRDefault="00A46D51" w:rsidP="00420B2A">
      <w:pPr>
        <w:pStyle w:val="isonormal"/>
        <w:jc w:val="left"/>
      </w:pPr>
    </w:p>
    <w:p w14:paraId="302AC71A" w14:textId="77777777" w:rsidR="00A46D51" w:rsidRDefault="00A46D51" w:rsidP="00420B2A">
      <w:pPr>
        <w:pStyle w:val="isonormal"/>
        <w:sectPr w:rsidR="00A46D51" w:rsidSect="00420B2A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742500C4" w14:textId="77777777" w:rsidR="00A46D51" w:rsidRPr="006B0071" w:rsidDel="0010215F" w:rsidRDefault="00A46D51" w:rsidP="00420B2A">
      <w:pPr>
        <w:pStyle w:val="boxrule"/>
        <w:rPr>
          <w:del w:id="7461" w:author="Author"/>
        </w:rPr>
      </w:pPr>
      <w:del w:id="7462" w:author="Author">
        <w:r w:rsidRPr="006B0071" w:rsidDel="0010215F">
          <w:lastRenderedPageBreak/>
          <w:delText>89.  NON-OWNERSHIP LIABILITY</w:delText>
        </w:r>
      </w:del>
    </w:p>
    <w:p w14:paraId="4A9B549E" w14:textId="77777777" w:rsidR="00A46D51" w:rsidRPr="006B0071" w:rsidDel="0010215F" w:rsidRDefault="00A46D51" w:rsidP="00420B2A">
      <w:pPr>
        <w:pStyle w:val="space4"/>
        <w:suppressAutoHyphens/>
        <w:rPr>
          <w:del w:id="7463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A46D51" w:rsidRPr="006B0071" w:rsidDel="0010215F" w14:paraId="170EDD21" w14:textId="77777777" w:rsidTr="00397D9A">
        <w:trPr>
          <w:cantSplit/>
          <w:trHeight w:val="190"/>
          <w:del w:id="7464" w:author="Author"/>
        </w:trPr>
        <w:tc>
          <w:tcPr>
            <w:tcW w:w="200" w:type="dxa"/>
          </w:tcPr>
          <w:p w14:paraId="4409FD27" w14:textId="77777777" w:rsidR="00A46D51" w:rsidRPr="006B0071" w:rsidDel="0010215F" w:rsidRDefault="00A46D51" w:rsidP="00397D9A">
            <w:pPr>
              <w:pStyle w:val="tablehead"/>
              <w:suppressAutoHyphens/>
              <w:rPr>
                <w:del w:id="746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18D25" w14:textId="77777777" w:rsidR="00A46D51" w:rsidRPr="006B0071" w:rsidDel="0010215F" w:rsidRDefault="00A46D51" w:rsidP="00397D9A">
            <w:pPr>
              <w:pStyle w:val="tablehead"/>
              <w:suppressAutoHyphens/>
              <w:rPr>
                <w:del w:id="7466" w:author="Author"/>
              </w:rPr>
            </w:pPr>
            <w:del w:id="7467" w:author="Author">
              <w:r w:rsidRPr="006B0071" w:rsidDel="0010215F">
                <w:delText>Class</w:delText>
              </w:r>
              <w:r w:rsidRPr="006B0071" w:rsidDel="0010215F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0A553" w14:textId="77777777" w:rsidR="00A46D51" w:rsidRPr="006B0071" w:rsidDel="0010215F" w:rsidRDefault="00A46D51" w:rsidP="00397D9A">
            <w:pPr>
              <w:pStyle w:val="tablehead"/>
              <w:suppressAutoHyphens/>
              <w:rPr>
                <w:del w:id="7468" w:author="Author"/>
              </w:rPr>
            </w:pPr>
            <w:del w:id="7469" w:author="Author">
              <w:r w:rsidRPr="006B0071" w:rsidDel="0010215F">
                <w:delText>Total Number Of</w:delText>
              </w:r>
              <w:r w:rsidRPr="006B0071" w:rsidDel="0010215F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335AC" w14:textId="77777777" w:rsidR="00A46D51" w:rsidRPr="006B0071" w:rsidDel="0010215F" w:rsidRDefault="00A46D51" w:rsidP="00397D9A">
            <w:pPr>
              <w:pStyle w:val="tablehead"/>
              <w:suppressAutoHyphens/>
              <w:rPr>
                <w:del w:id="7470" w:author="Author"/>
              </w:rPr>
            </w:pPr>
            <w:del w:id="7471" w:author="Author">
              <w:r w:rsidRPr="006B0071" w:rsidDel="0010215F">
                <w:delText>Liability Base</w:delText>
              </w:r>
              <w:r w:rsidRPr="006B0071" w:rsidDel="0010215F">
                <w:br/>
                <w:delText>Loss Cost</w:delText>
              </w:r>
            </w:del>
          </w:p>
        </w:tc>
      </w:tr>
      <w:tr w:rsidR="00A46D51" w:rsidRPr="006B0071" w:rsidDel="0010215F" w14:paraId="7CAC0688" w14:textId="77777777" w:rsidTr="00397D9A">
        <w:trPr>
          <w:cantSplit/>
          <w:trHeight w:val="190"/>
          <w:del w:id="7472" w:author="Author"/>
        </w:trPr>
        <w:tc>
          <w:tcPr>
            <w:tcW w:w="200" w:type="dxa"/>
          </w:tcPr>
          <w:p w14:paraId="30460611" w14:textId="77777777" w:rsidR="00A46D51" w:rsidRPr="006B0071" w:rsidDel="0010215F" w:rsidRDefault="00A46D51" w:rsidP="00397D9A">
            <w:pPr>
              <w:pStyle w:val="tabletext11"/>
              <w:suppressAutoHyphens/>
              <w:rPr>
                <w:del w:id="747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63942B" w14:textId="77777777" w:rsidR="00A46D51" w:rsidRPr="006B0071" w:rsidDel="0010215F" w:rsidRDefault="00A46D51" w:rsidP="00397D9A">
            <w:pPr>
              <w:pStyle w:val="tabletext11"/>
              <w:suppressAutoHyphens/>
              <w:jc w:val="center"/>
              <w:rPr>
                <w:del w:id="7474" w:author="Author"/>
              </w:rPr>
            </w:pPr>
            <w:del w:id="7475" w:author="Author">
              <w:r w:rsidRPr="006B0071" w:rsidDel="0010215F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4C37EEDE" w14:textId="77777777" w:rsidR="00A46D51" w:rsidRPr="006B0071" w:rsidDel="0010215F" w:rsidRDefault="00A46D51" w:rsidP="00397D9A">
            <w:pPr>
              <w:pStyle w:val="tabletext11"/>
              <w:suppressAutoHyphens/>
              <w:jc w:val="right"/>
              <w:rPr>
                <w:del w:id="7476" w:author="Author"/>
              </w:rPr>
            </w:pPr>
            <w:del w:id="7477" w:author="Author">
              <w:r w:rsidRPr="006B0071" w:rsidDel="0010215F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18D38BCC" w14:textId="77777777" w:rsidR="00A46D51" w:rsidRPr="006B0071" w:rsidDel="0010215F" w:rsidRDefault="00A46D51" w:rsidP="00397D9A">
            <w:pPr>
              <w:pStyle w:val="tabletext11"/>
              <w:suppressAutoHyphens/>
              <w:jc w:val="both"/>
              <w:rPr>
                <w:del w:id="7478" w:author="Author"/>
              </w:rPr>
            </w:pPr>
            <w:del w:id="7479" w:author="Author">
              <w:r w:rsidRPr="006B0071" w:rsidDel="0010215F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06A6E016" w14:textId="77777777" w:rsidR="00A46D51" w:rsidRPr="006B0071" w:rsidDel="0010215F" w:rsidRDefault="00A46D51" w:rsidP="00397D9A">
            <w:pPr>
              <w:pStyle w:val="tabletext11"/>
              <w:suppressAutoHyphens/>
              <w:jc w:val="right"/>
              <w:rPr>
                <w:del w:id="7480" w:author="Author"/>
              </w:rPr>
            </w:pPr>
            <w:del w:id="7481" w:author="Author">
              <w:r w:rsidRPr="006B0071" w:rsidDel="0010215F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EF70B3" w14:textId="77777777" w:rsidR="00A46D51" w:rsidRPr="006B0071" w:rsidDel="0010215F" w:rsidRDefault="00A46D51" w:rsidP="00397D9A">
            <w:pPr>
              <w:pStyle w:val="tabletext11"/>
              <w:suppressAutoHyphens/>
              <w:rPr>
                <w:del w:id="748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EC37285" w14:textId="77777777" w:rsidR="00A46D51" w:rsidRPr="006B0071" w:rsidDel="0010215F" w:rsidRDefault="00A46D51" w:rsidP="00397D9A">
            <w:pPr>
              <w:pStyle w:val="tabletext11"/>
              <w:suppressAutoHyphens/>
              <w:jc w:val="right"/>
              <w:rPr>
                <w:del w:id="7483" w:author="Author"/>
              </w:rPr>
            </w:pPr>
            <w:del w:id="7484" w:author="Author">
              <w:r w:rsidRPr="006B0071" w:rsidDel="0010215F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B0D3CF3" w14:textId="77777777" w:rsidR="00A46D51" w:rsidRPr="006B0071" w:rsidDel="0010215F" w:rsidRDefault="00A46D51" w:rsidP="00397D9A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7485" w:author="Author"/>
              </w:rPr>
            </w:pPr>
            <w:del w:id="7486" w:author="Author">
              <w:r w:rsidRPr="006B0071" w:rsidDel="0010215F">
                <w:delText>57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5E7E795" w14:textId="77777777" w:rsidR="00A46D51" w:rsidRPr="006B0071" w:rsidDel="0010215F" w:rsidRDefault="00A46D51" w:rsidP="00397D9A">
            <w:pPr>
              <w:pStyle w:val="tabletext11"/>
              <w:tabs>
                <w:tab w:val="decimal" w:pos="340"/>
              </w:tabs>
              <w:suppressAutoHyphens/>
              <w:rPr>
                <w:del w:id="7487" w:author="Author"/>
              </w:rPr>
            </w:pPr>
          </w:p>
        </w:tc>
      </w:tr>
      <w:tr w:rsidR="00A46D51" w:rsidRPr="006B0071" w:rsidDel="0010215F" w14:paraId="19578E44" w14:textId="77777777" w:rsidTr="00397D9A">
        <w:trPr>
          <w:cantSplit/>
          <w:trHeight w:val="190"/>
          <w:del w:id="7488" w:author="Author"/>
        </w:trPr>
        <w:tc>
          <w:tcPr>
            <w:tcW w:w="200" w:type="dxa"/>
          </w:tcPr>
          <w:p w14:paraId="6E839394" w14:textId="77777777" w:rsidR="00A46D51" w:rsidRPr="006B0071" w:rsidDel="0010215F" w:rsidRDefault="00A46D51" w:rsidP="00397D9A">
            <w:pPr>
              <w:pStyle w:val="tabletext11"/>
              <w:suppressAutoHyphens/>
              <w:rPr>
                <w:del w:id="748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8C17E7D" w14:textId="77777777" w:rsidR="00A46D51" w:rsidRPr="006B0071" w:rsidDel="0010215F" w:rsidRDefault="00A46D51" w:rsidP="00397D9A">
            <w:pPr>
              <w:pStyle w:val="tabletext11"/>
              <w:suppressAutoHyphens/>
              <w:jc w:val="center"/>
              <w:rPr>
                <w:del w:id="7490" w:author="Author"/>
              </w:rPr>
            </w:pPr>
            <w:del w:id="7491" w:author="Author">
              <w:r w:rsidRPr="006B0071" w:rsidDel="0010215F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21E66A3" w14:textId="77777777" w:rsidR="00A46D51" w:rsidRPr="006B0071" w:rsidDel="0010215F" w:rsidRDefault="00A46D51" w:rsidP="00397D9A">
            <w:pPr>
              <w:pStyle w:val="tabletext11"/>
              <w:suppressAutoHyphens/>
              <w:jc w:val="right"/>
              <w:rPr>
                <w:del w:id="7492" w:author="Author"/>
              </w:rPr>
            </w:pPr>
            <w:del w:id="7493" w:author="Author">
              <w:r w:rsidRPr="006B0071" w:rsidDel="0010215F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23546444" w14:textId="77777777" w:rsidR="00A46D51" w:rsidRPr="006B0071" w:rsidDel="0010215F" w:rsidRDefault="00A46D51" w:rsidP="00397D9A">
            <w:pPr>
              <w:pStyle w:val="tabletext11"/>
              <w:suppressAutoHyphens/>
              <w:jc w:val="both"/>
              <w:rPr>
                <w:del w:id="7494" w:author="Author"/>
              </w:rPr>
            </w:pPr>
            <w:del w:id="7495" w:author="Author">
              <w:r w:rsidRPr="006B0071" w:rsidDel="0010215F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77975180" w14:textId="77777777" w:rsidR="00A46D51" w:rsidRPr="006B0071" w:rsidDel="0010215F" w:rsidRDefault="00A46D51" w:rsidP="00397D9A">
            <w:pPr>
              <w:pStyle w:val="tabletext11"/>
              <w:suppressAutoHyphens/>
              <w:jc w:val="right"/>
              <w:rPr>
                <w:del w:id="7496" w:author="Author"/>
              </w:rPr>
            </w:pPr>
            <w:del w:id="7497" w:author="Author">
              <w:r w:rsidRPr="006B0071" w:rsidDel="0010215F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31EA2AD" w14:textId="77777777" w:rsidR="00A46D51" w:rsidRPr="006B0071" w:rsidDel="0010215F" w:rsidRDefault="00A46D51" w:rsidP="00397D9A">
            <w:pPr>
              <w:pStyle w:val="tabletext11"/>
              <w:suppressAutoHyphens/>
              <w:rPr>
                <w:del w:id="749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9536E09" w14:textId="77777777" w:rsidR="00A46D51" w:rsidRPr="006B0071" w:rsidDel="0010215F" w:rsidRDefault="00A46D51" w:rsidP="00397D9A">
            <w:pPr>
              <w:pStyle w:val="tabletext11"/>
              <w:suppressAutoHyphens/>
              <w:rPr>
                <w:del w:id="749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0B1290A" w14:textId="77777777" w:rsidR="00A46D51" w:rsidRPr="006B0071" w:rsidDel="0010215F" w:rsidRDefault="00A46D51" w:rsidP="00397D9A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7500" w:author="Author"/>
              </w:rPr>
            </w:pPr>
            <w:del w:id="7501" w:author="Author">
              <w:r w:rsidRPr="006B0071" w:rsidDel="0010215F">
                <w:delText>122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7801FFA" w14:textId="77777777" w:rsidR="00A46D51" w:rsidRPr="006B0071" w:rsidDel="0010215F" w:rsidRDefault="00A46D51" w:rsidP="00397D9A">
            <w:pPr>
              <w:pStyle w:val="tabletext11"/>
              <w:tabs>
                <w:tab w:val="decimal" w:pos="340"/>
              </w:tabs>
              <w:suppressAutoHyphens/>
              <w:rPr>
                <w:del w:id="7502" w:author="Author"/>
              </w:rPr>
            </w:pPr>
          </w:p>
        </w:tc>
      </w:tr>
      <w:tr w:rsidR="00A46D51" w:rsidRPr="006B0071" w:rsidDel="0010215F" w14:paraId="2005809F" w14:textId="77777777" w:rsidTr="00397D9A">
        <w:trPr>
          <w:cantSplit/>
          <w:trHeight w:val="190"/>
          <w:del w:id="7503" w:author="Author"/>
        </w:trPr>
        <w:tc>
          <w:tcPr>
            <w:tcW w:w="200" w:type="dxa"/>
          </w:tcPr>
          <w:p w14:paraId="4EF99561" w14:textId="77777777" w:rsidR="00A46D51" w:rsidRPr="006B0071" w:rsidDel="0010215F" w:rsidRDefault="00A46D51" w:rsidP="00397D9A">
            <w:pPr>
              <w:pStyle w:val="tabletext11"/>
              <w:suppressAutoHyphens/>
              <w:rPr>
                <w:del w:id="750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7E47970" w14:textId="77777777" w:rsidR="00A46D51" w:rsidRPr="006B0071" w:rsidDel="0010215F" w:rsidRDefault="00A46D51" w:rsidP="00397D9A">
            <w:pPr>
              <w:pStyle w:val="tabletext11"/>
              <w:suppressAutoHyphens/>
              <w:jc w:val="center"/>
              <w:rPr>
                <w:del w:id="7505" w:author="Author"/>
              </w:rPr>
            </w:pPr>
            <w:del w:id="7506" w:author="Author">
              <w:r w:rsidRPr="006B0071" w:rsidDel="0010215F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313974D" w14:textId="77777777" w:rsidR="00A46D51" w:rsidRPr="006B0071" w:rsidDel="0010215F" w:rsidRDefault="00A46D51" w:rsidP="00397D9A">
            <w:pPr>
              <w:pStyle w:val="tabletext11"/>
              <w:suppressAutoHyphens/>
              <w:jc w:val="right"/>
              <w:rPr>
                <w:del w:id="7507" w:author="Author"/>
              </w:rPr>
            </w:pPr>
            <w:del w:id="7508" w:author="Author">
              <w:r w:rsidRPr="006B0071" w:rsidDel="0010215F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51A0481A" w14:textId="77777777" w:rsidR="00A46D51" w:rsidRPr="006B0071" w:rsidDel="0010215F" w:rsidRDefault="00A46D51" w:rsidP="00397D9A">
            <w:pPr>
              <w:pStyle w:val="tabletext11"/>
              <w:suppressAutoHyphens/>
              <w:jc w:val="both"/>
              <w:rPr>
                <w:del w:id="7509" w:author="Author"/>
              </w:rPr>
            </w:pPr>
            <w:del w:id="7510" w:author="Author">
              <w:r w:rsidRPr="006B0071" w:rsidDel="0010215F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CFAF347" w14:textId="77777777" w:rsidR="00A46D51" w:rsidRPr="006B0071" w:rsidDel="0010215F" w:rsidRDefault="00A46D51" w:rsidP="00397D9A">
            <w:pPr>
              <w:pStyle w:val="tabletext11"/>
              <w:suppressAutoHyphens/>
              <w:jc w:val="right"/>
              <w:rPr>
                <w:del w:id="7511" w:author="Author"/>
              </w:rPr>
            </w:pPr>
            <w:del w:id="7512" w:author="Author">
              <w:r w:rsidRPr="006B0071" w:rsidDel="0010215F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2539881" w14:textId="77777777" w:rsidR="00A46D51" w:rsidRPr="006B0071" w:rsidDel="0010215F" w:rsidRDefault="00A46D51" w:rsidP="00397D9A">
            <w:pPr>
              <w:pStyle w:val="tabletext11"/>
              <w:suppressAutoHyphens/>
              <w:rPr>
                <w:del w:id="751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C0E38B3" w14:textId="77777777" w:rsidR="00A46D51" w:rsidRPr="006B0071" w:rsidDel="0010215F" w:rsidRDefault="00A46D51" w:rsidP="00397D9A">
            <w:pPr>
              <w:pStyle w:val="tabletext11"/>
              <w:suppressAutoHyphens/>
              <w:rPr>
                <w:del w:id="751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8A1E878" w14:textId="77777777" w:rsidR="00A46D51" w:rsidRPr="006B0071" w:rsidDel="0010215F" w:rsidRDefault="00A46D51" w:rsidP="00397D9A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7515" w:author="Author"/>
              </w:rPr>
            </w:pPr>
            <w:del w:id="7516" w:author="Author">
              <w:r w:rsidRPr="006B0071" w:rsidDel="0010215F">
                <w:delText>196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6601B56" w14:textId="77777777" w:rsidR="00A46D51" w:rsidRPr="006B0071" w:rsidDel="0010215F" w:rsidRDefault="00A46D51" w:rsidP="00397D9A">
            <w:pPr>
              <w:pStyle w:val="tabletext11"/>
              <w:tabs>
                <w:tab w:val="decimal" w:pos="340"/>
              </w:tabs>
              <w:suppressAutoHyphens/>
              <w:rPr>
                <w:del w:id="7517" w:author="Author"/>
              </w:rPr>
            </w:pPr>
          </w:p>
        </w:tc>
      </w:tr>
      <w:tr w:rsidR="00A46D51" w:rsidRPr="006B0071" w:rsidDel="0010215F" w14:paraId="04A97C97" w14:textId="77777777" w:rsidTr="00397D9A">
        <w:trPr>
          <w:cantSplit/>
          <w:trHeight w:val="190"/>
          <w:del w:id="7518" w:author="Author"/>
        </w:trPr>
        <w:tc>
          <w:tcPr>
            <w:tcW w:w="200" w:type="dxa"/>
          </w:tcPr>
          <w:p w14:paraId="0E240717" w14:textId="77777777" w:rsidR="00A46D51" w:rsidRPr="006B0071" w:rsidDel="0010215F" w:rsidRDefault="00A46D51" w:rsidP="00397D9A">
            <w:pPr>
              <w:pStyle w:val="tabletext11"/>
              <w:suppressAutoHyphens/>
              <w:rPr>
                <w:del w:id="751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730C118" w14:textId="77777777" w:rsidR="00A46D51" w:rsidRPr="006B0071" w:rsidDel="0010215F" w:rsidRDefault="00A46D51" w:rsidP="00397D9A">
            <w:pPr>
              <w:pStyle w:val="tabletext11"/>
              <w:suppressAutoHyphens/>
              <w:jc w:val="center"/>
              <w:rPr>
                <w:del w:id="7520" w:author="Author"/>
              </w:rPr>
            </w:pPr>
            <w:del w:id="7521" w:author="Author">
              <w:r w:rsidRPr="006B0071" w:rsidDel="0010215F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46C70FD" w14:textId="77777777" w:rsidR="00A46D51" w:rsidRPr="006B0071" w:rsidDel="0010215F" w:rsidRDefault="00A46D51" w:rsidP="00397D9A">
            <w:pPr>
              <w:pStyle w:val="tabletext11"/>
              <w:suppressAutoHyphens/>
              <w:jc w:val="right"/>
              <w:rPr>
                <w:del w:id="7522" w:author="Author"/>
              </w:rPr>
            </w:pPr>
            <w:del w:id="7523" w:author="Author">
              <w:r w:rsidRPr="006B0071" w:rsidDel="0010215F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0F376764" w14:textId="77777777" w:rsidR="00A46D51" w:rsidRPr="006B0071" w:rsidDel="0010215F" w:rsidRDefault="00A46D51" w:rsidP="00397D9A">
            <w:pPr>
              <w:pStyle w:val="tabletext11"/>
              <w:suppressAutoHyphens/>
              <w:jc w:val="both"/>
              <w:rPr>
                <w:del w:id="7524" w:author="Author"/>
              </w:rPr>
            </w:pPr>
            <w:del w:id="7525" w:author="Author">
              <w:r w:rsidRPr="006B0071" w:rsidDel="0010215F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5B8613C2" w14:textId="77777777" w:rsidR="00A46D51" w:rsidRPr="006B0071" w:rsidDel="0010215F" w:rsidRDefault="00A46D51" w:rsidP="00397D9A">
            <w:pPr>
              <w:pStyle w:val="tabletext11"/>
              <w:suppressAutoHyphens/>
              <w:jc w:val="right"/>
              <w:rPr>
                <w:del w:id="7526" w:author="Author"/>
              </w:rPr>
            </w:pPr>
            <w:del w:id="7527" w:author="Author">
              <w:r w:rsidRPr="006B0071" w:rsidDel="0010215F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1B0EEAA" w14:textId="77777777" w:rsidR="00A46D51" w:rsidRPr="006B0071" w:rsidDel="0010215F" w:rsidRDefault="00A46D51" w:rsidP="00397D9A">
            <w:pPr>
              <w:pStyle w:val="tabletext11"/>
              <w:suppressAutoHyphens/>
              <w:rPr>
                <w:del w:id="752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BC0CCE5" w14:textId="77777777" w:rsidR="00A46D51" w:rsidRPr="006B0071" w:rsidDel="0010215F" w:rsidRDefault="00A46D51" w:rsidP="00397D9A">
            <w:pPr>
              <w:pStyle w:val="tabletext11"/>
              <w:suppressAutoHyphens/>
              <w:rPr>
                <w:del w:id="752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E813E90" w14:textId="77777777" w:rsidR="00A46D51" w:rsidRPr="006B0071" w:rsidDel="0010215F" w:rsidRDefault="00A46D51" w:rsidP="00397D9A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7530" w:author="Author"/>
              </w:rPr>
            </w:pPr>
            <w:del w:id="7531" w:author="Author">
              <w:r w:rsidRPr="006B0071" w:rsidDel="0010215F">
                <w:delText>332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F49FE30" w14:textId="77777777" w:rsidR="00A46D51" w:rsidRPr="006B0071" w:rsidDel="0010215F" w:rsidRDefault="00A46D51" w:rsidP="00397D9A">
            <w:pPr>
              <w:pStyle w:val="tabletext11"/>
              <w:tabs>
                <w:tab w:val="decimal" w:pos="340"/>
              </w:tabs>
              <w:suppressAutoHyphens/>
              <w:rPr>
                <w:del w:id="7532" w:author="Author"/>
              </w:rPr>
            </w:pPr>
          </w:p>
        </w:tc>
      </w:tr>
      <w:tr w:rsidR="00A46D51" w:rsidRPr="006B0071" w:rsidDel="0010215F" w14:paraId="79D10442" w14:textId="77777777" w:rsidTr="00397D9A">
        <w:trPr>
          <w:cantSplit/>
          <w:trHeight w:val="190"/>
          <w:del w:id="7533" w:author="Author"/>
        </w:trPr>
        <w:tc>
          <w:tcPr>
            <w:tcW w:w="200" w:type="dxa"/>
          </w:tcPr>
          <w:p w14:paraId="751D57C9" w14:textId="77777777" w:rsidR="00A46D51" w:rsidRPr="006B0071" w:rsidDel="0010215F" w:rsidRDefault="00A46D51" w:rsidP="00397D9A">
            <w:pPr>
              <w:pStyle w:val="tabletext11"/>
              <w:suppressAutoHyphens/>
              <w:rPr>
                <w:del w:id="753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1BDBD4C" w14:textId="77777777" w:rsidR="00A46D51" w:rsidRPr="006B0071" w:rsidDel="0010215F" w:rsidRDefault="00A46D51" w:rsidP="00397D9A">
            <w:pPr>
              <w:pStyle w:val="tabletext11"/>
              <w:suppressAutoHyphens/>
              <w:jc w:val="center"/>
              <w:rPr>
                <w:del w:id="7535" w:author="Author"/>
              </w:rPr>
            </w:pPr>
            <w:del w:id="7536" w:author="Author">
              <w:r w:rsidRPr="006B0071" w:rsidDel="0010215F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713C913" w14:textId="77777777" w:rsidR="00A46D51" w:rsidRPr="006B0071" w:rsidDel="0010215F" w:rsidRDefault="00A46D51" w:rsidP="00397D9A">
            <w:pPr>
              <w:pStyle w:val="tabletext11"/>
              <w:suppressAutoHyphens/>
              <w:jc w:val="right"/>
              <w:rPr>
                <w:del w:id="7537" w:author="Author"/>
              </w:rPr>
            </w:pPr>
            <w:del w:id="7538" w:author="Author">
              <w:r w:rsidRPr="006B0071" w:rsidDel="0010215F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7D15CE25" w14:textId="77777777" w:rsidR="00A46D51" w:rsidRPr="006B0071" w:rsidDel="0010215F" w:rsidRDefault="00A46D51" w:rsidP="00397D9A">
            <w:pPr>
              <w:pStyle w:val="tabletext11"/>
              <w:suppressAutoHyphens/>
              <w:jc w:val="both"/>
              <w:rPr>
                <w:del w:id="7539" w:author="Author"/>
              </w:rPr>
            </w:pPr>
            <w:del w:id="7540" w:author="Author">
              <w:r w:rsidRPr="006B0071" w:rsidDel="0010215F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8925608" w14:textId="77777777" w:rsidR="00A46D51" w:rsidRPr="006B0071" w:rsidDel="0010215F" w:rsidRDefault="00A46D51" w:rsidP="00397D9A">
            <w:pPr>
              <w:pStyle w:val="tabletext11"/>
              <w:suppressAutoHyphens/>
              <w:jc w:val="right"/>
              <w:rPr>
                <w:del w:id="7541" w:author="Author"/>
              </w:rPr>
            </w:pPr>
            <w:del w:id="7542" w:author="Author">
              <w:r w:rsidRPr="006B0071" w:rsidDel="0010215F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0FB3CA9" w14:textId="77777777" w:rsidR="00A46D51" w:rsidRPr="006B0071" w:rsidDel="0010215F" w:rsidRDefault="00A46D51" w:rsidP="00397D9A">
            <w:pPr>
              <w:pStyle w:val="tabletext11"/>
              <w:suppressAutoHyphens/>
              <w:rPr>
                <w:del w:id="754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152EB5F" w14:textId="77777777" w:rsidR="00A46D51" w:rsidRPr="006B0071" w:rsidDel="0010215F" w:rsidRDefault="00A46D51" w:rsidP="00397D9A">
            <w:pPr>
              <w:pStyle w:val="tabletext11"/>
              <w:suppressAutoHyphens/>
              <w:rPr>
                <w:del w:id="754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51C7C65" w14:textId="77777777" w:rsidR="00A46D51" w:rsidRPr="006B0071" w:rsidDel="0010215F" w:rsidRDefault="00A46D51" w:rsidP="00397D9A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7545" w:author="Author"/>
              </w:rPr>
            </w:pPr>
            <w:del w:id="7546" w:author="Author">
              <w:r w:rsidRPr="006B0071" w:rsidDel="0010215F">
                <w:delText>868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0DD0336" w14:textId="77777777" w:rsidR="00A46D51" w:rsidRPr="006B0071" w:rsidDel="0010215F" w:rsidRDefault="00A46D51" w:rsidP="00397D9A">
            <w:pPr>
              <w:pStyle w:val="tabletext11"/>
              <w:tabs>
                <w:tab w:val="decimal" w:pos="340"/>
              </w:tabs>
              <w:suppressAutoHyphens/>
              <w:rPr>
                <w:del w:id="7547" w:author="Author"/>
              </w:rPr>
            </w:pPr>
          </w:p>
        </w:tc>
      </w:tr>
      <w:tr w:rsidR="00A46D51" w:rsidRPr="006B0071" w:rsidDel="0010215F" w14:paraId="046004F4" w14:textId="77777777" w:rsidTr="00397D9A">
        <w:trPr>
          <w:cantSplit/>
          <w:trHeight w:val="190"/>
          <w:del w:id="7548" w:author="Author"/>
        </w:trPr>
        <w:tc>
          <w:tcPr>
            <w:tcW w:w="200" w:type="dxa"/>
          </w:tcPr>
          <w:p w14:paraId="629D496B" w14:textId="77777777" w:rsidR="00A46D51" w:rsidRPr="006B0071" w:rsidDel="0010215F" w:rsidRDefault="00A46D51" w:rsidP="00397D9A">
            <w:pPr>
              <w:pStyle w:val="tabletext11"/>
              <w:suppressAutoHyphens/>
              <w:rPr>
                <w:del w:id="754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7166802" w14:textId="77777777" w:rsidR="00A46D51" w:rsidRPr="006B0071" w:rsidDel="0010215F" w:rsidRDefault="00A46D51" w:rsidP="00397D9A">
            <w:pPr>
              <w:pStyle w:val="tabletext11"/>
              <w:suppressAutoHyphens/>
              <w:jc w:val="center"/>
              <w:rPr>
                <w:del w:id="7550" w:author="Author"/>
              </w:rPr>
            </w:pPr>
            <w:del w:id="7551" w:author="Author">
              <w:r w:rsidRPr="006B0071" w:rsidDel="0010215F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1A10246" w14:textId="77777777" w:rsidR="00A46D51" w:rsidRPr="006B0071" w:rsidDel="0010215F" w:rsidRDefault="00A46D51" w:rsidP="00397D9A">
            <w:pPr>
              <w:pStyle w:val="tabletext11"/>
              <w:suppressAutoHyphens/>
              <w:jc w:val="right"/>
              <w:rPr>
                <w:del w:id="7552" w:author="Author"/>
              </w:rPr>
            </w:pPr>
            <w:del w:id="7553" w:author="Author">
              <w:r w:rsidRPr="006B0071" w:rsidDel="0010215F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58E10055" w14:textId="77777777" w:rsidR="00A46D51" w:rsidRPr="006B0071" w:rsidDel="0010215F" w:rsidRDefault="00A46D51" w:rsidP="00397D9A">
            <w:pPr>
              <w:pStyle w:val="tabletext11"/>
              <w:suppressAutoHyphens/>
              <w:jc w:val="both"/>
              <w:rPr>
                <w:del w:id="7554" w:author="Author"/>
              </w:rPr>
            </w:pPr>
            <w:del w:id="7555" w:author="Author">
              <w:r w:rsidRPr="006B0071" w:rsidDel="0010215F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AD6B2F7" w14:textId="77777777" w:rsidR="00A46D51" w:rsidRPr="006B0071" w:rsidDel="0010215F" w:rsidRDefault="00A46D51" w:rsidP="00397D9A">
            <w:pPr>
              <w:pStyle w:val="tabletext11"/>
              <w:suppressAutoHyphens/>
              <w:jc w:val="right"/>
              <w:rPr>
                <w:del w:id="7556" w:author="Author"/>
              </w:rPr>
            </w:pPr>
            <w:del w:id="7557" w:author="Author">
              <w:r w:rsidRPr="006B0071" w:rsidDel="0010215F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99C91C3" w14:textId="77777777" w:rsidR="00A46D51" w:rsidRPr="006B0071" w:rsidDel="0010215F" w:rsidRDefault="00A46D51" w:rsidP="00397D9A">
            <w:pPr>
              <w:pStyle w:val="tabletext11"/>
              <w:suppressAutoHyphens/>
              <w:rPr>
                <w:del w:id="755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690AC1F" w14:textId="77777777" w:rsidR="00A46D51" w:rsidRPr="006B0071" w:rsidDel="0010215F" w:rsidRDefault="00A46D51" w:rsidP="00397D9A">
            <w:pPr>
              <w:pStyle w:val="tabletext11"/>
              <w:suppressAutoHyphens/>
              <w:rPr>
                <w:del w:id="755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72809A4" w14:textId="77777777" w:rsidR="00A46D51" w:rsidRPr="006B0071" w:rsidDel="0010215F" w:rsidRDefault="00A46D51" w:rsidP="00397D9A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7560" w:author="Author"/>
              </w:rPr>
            </w:pPr>
            <w:del w:id="7561" w:author="Author">
              <w:r w:rsidRPr="006B0071" w:rsidDel="0010215F">
                <w:delText>1,996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6068D1A" w14:textId="77777777" w:rsidR="00A46D51" w:rsidRPr="006B0071" w:rsidDel="0010215F" w:rsidRDefault="00A46D51" w:rsidP="00397D9A">
            <w:pPr>
              <w:pStyle w:val="tabletext11"/>
              <w:tabs>
                <w:tab w:val="decimal" w:pos="340"/>
              </w:tabs>
              <w:suppressAutoHyphens/>
              <w:rPr>
                <w:del w:id="7562" w:author="Author"/>
              </w:rPr>
            </w:pPr>
          </w:p>
        </w:tc>
      </w:tr>
      <w:tr w:rsidR="00A46D51" w:rsidRPr="006B0071" w:rsidDel="0010215F" w14:paraId="118C64FA" w14:textId="77777777" w:rsidTr="00420B2A">
        <w:trPr>
          <w:cantSplit/>
          <w:trHeight w:val="190"/>
          <w:del w:id="7563" w:author="Author"/>
        </w:trPr>
        <w:tc>
          <w:tcPr>
            <w:tcW w:w="200" w:type="dxa"/>
          </w:tcPr>
          <w:p w14:paraId="72AAA455" w14:textId="77777777" w:rsidR="00A46D51" w:rsidRPr="006B0071" w:rsidDel="0010215F" w:rsidRDefault="00A46D51" w:rsidP="00397D9A">
            <w:pPr>
              <w:pStyle w:val="tabletext11"/>
              <w:suppressAutoHyphens/>
              <w:rPr>
                <w:del w:id="756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F4AB7" w14:textId="77777777" w:rsidR="00A46D51" w:rsidRPr="006B0071" w:rsidDel="0010215F" w:rsidRDefault="00A46D51" w:rsidP="00397D9A">
            <w:pPr>
              <w:pStyle w:val="tabletext11"/>
              <w:suppressAutoHyphens/>
              <w:jc w:val="center"/>
              <w:rPr>
                <w:del w:id="7565" w:author="Author"/>
              </w:rPr>
            </w:pPr>
            <w:del w:id="7566" w:author="Author">
              <w:r w:rsidRPr="006B0071" w:rsidDel="0010215F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920F72" w14:textId="77777777" w:rsidR="00A46D51" w:rsidRPr="006B0071" w:rsidDel="0010215F" w:rsidRDefault="00A46D51" w:rsidP="00397D9A">
            <w:pPr>
              <w:pStyle w:val="tabletext11"/>
              <w:suppressAutoHyphens/>
              <w:jc w:val="right"/>
              <w:rPr>
                <w:del w:id="7567" w:author="Author"/>
              </w:rPr>
            </w:pPr>
            <w:del w:id="7568" w:author="Author">
              <w:r w:rsidRPr="006B0071" w:rsidDel="0010215F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35674E66" w14:textId="77777777" w:rsidR="00A46D51" w:rsidRPr="006B0071" w:rsidDel="0010215F" w:rsidRDefault="00A46D51" w:rsidP="00397D9A">
            <w:pPr>
              <w:pStyle w:val="tabletext11"/>
              <w:suppressAutoHyphens/>
              <w:jc w:val="right"/>
              <w:rPr>
                <w:del w:id="7569" w:author="Author"/>
              </w:rPr>
            </w:pPr>
            <w:del w:id="7570" w:author="Author">
              <w:r w:rsidRPr="006B0071" w:rsidDel="0010215F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376B8E" w14:textId="77777777" w:rsidR="00A46D51" w:rsidRPr="006B0071" w:rsidDel="0010215F" w:rsidRDefault="00A46D51" w:rsidP="00397D9A">
            <w:pPr>
              <w:pStyle w:val="tabletext11"/>
              <w:suppressAutoHyphens/>
              <w:rPr>
                <w:del w:id="757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042611E3" w14:textId="77777777" w:rsidR="00A46D51" w:rsidRPr="006B0071" w:rsidDel="0010215F" w:rsidRDefault="00A46D51" w:rsidP="00397D9A">
            <w:pPr>
              <w:pStyle w:val="tabletext11"/>
              <w:suppressAutoHyphens/>
              <w:rPr>
                <w:del w:id="7572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4388E923" w14:textId="77777777" w:rsidR="00A46D51" w:rsidRPr="006B0071" w:rsidDel="0010215F" w:rsidRDefault="00A46D51" w:rsidP="00397D9A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7573" w:author="Author"/>
              </w:rPr>
            </w:pPr>
            <w:del w:id="7574" w:author="Author">
              <w:r w:rsidRPr="006B0071" w:rsidDel="0010215F">
                <w:delText>4,207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64BBFA" w14:textId="77777777" w:rsidR="00A46D51" w:rsidRPr="006B0071" w:rsidDel="0010215F" w:rsidRDefault="00A46D51" w:rsidP="00397D9A">
            <w:pPr>
              <w:pStyle w:val="tabletext11"/>
              <w:tabs>
                <w:tab w:val="decimal" w:pos="340"/>
              </w:tabs>
              <w:suppressAutoHyphens/>
              <w:rPr>
                <w:del w:id="7575" w:author="Author"/>
              </w:rPr>
            </w:pPr>
          </w:p>
        </w:tc>
      </w:tr>
    </w:tbl>
    <w:p w14:paraId="520A87BC" w14:textId="77777777" w:rsidR="00A46D51" w:rsidRDefault="00A46D51" w:rsidP="00420B2A">
      <w:pPr>
        <w:pStyle w:val="tablecaption"/>
        <w:suppressAutoHyphens/>
      </w:pPr>
      <w:del w:id="7576" w:author="Author">
        <w:r w:rsidRPr="006B0071" w:rsidDel="0010215F">
          <w:delText>Table 89.B.2.a.(1)(a)(LC) Other Than Auto Service Operations Loss Costs</w:delText>
        </w:r>
      </w:del>
    </w:p>
    <w:p w14:paraId="79062AFC" w14:textId="77777777" w:rsidR="00A46D51" w:rsidRDefault="00A46D51" w:rsidP="00420B2A">
      <w:pPr>
        <w:pStyle w:val="isonormal"/>
        <w:jc w:val="left"/>
      </w:pPr>
    </w:p>
    <w:p w14:paraId="7CABF0C4" w14:textId="77777777" w:rsidR="00A46D51" w:rsidRDefault="00A46D51" w:rsidP="00420B2A">
      <w:pPr>
        <w:pStyle w:val="isonormal"/>
        <w:sectPr w:rsidR="00A46D51" w:rsidSect="00420B2A"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6B408CB5" w14:textId="77777777" w:rsidR="00A46D51" w:rsidRPr="004B7BFF" w:rsidDel="004A7229" w:rsidRDefault="00A46D51" w:rsidP="00420B2A">
      <w:pPr>
        <w:pStyle w:val="boxrule"/>
        <w:rPr>
          <w:del w:id="7577" w:author="Author"/>
        </w:rPr>
      </w:pPr>
      <w:del w:id="7578" w:author="Author">
        <w:r w:rsidRPr="004B7BFF" w:rsidDel="004A7229">
          <w:lastRenderedPageBreak/>
          <w:delText>90.  HIRED AUTOS</w:delText>
        </w:r>
      </w:del>
    </w:p>
    <w:p w14:paraId="2662DF30" w14:textId="77777777" w:rsidR="00A46D51" w:rsidRPr="004B7BFF" w:rsidDel="004A7229" w:rsidRDefault="00A46D51" w:rsidP="00420B2A">
      <w:pPr>
        <w:pStyle w:val="isonormal"/>
        <w:suppressAutoHyphens/>
        <w:rPr>
          <w:del w:id="757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A46D51" w:rsidRPr="004B7BFF" w:rsidDel="004A7229" w14:paraId="0DB0AB6B" w14:textId="77777777" w:rsidTr="00397D9A">
        <w:trPr>
          <w:cantSplit/>
          <w:trHeight w:val="190"/>
          <w:del w:id="7580" w:author="Author"/>
        </w:trPr>
        <w:tc>
          <w:tcPr>
            <w:tcW w:w="200" w:type="dxa"/>
          </w:tcPr>
          <w:p w14:paraId="3A18E96A" w14:textId="77777777" w:rsidR="00A46D51" w:rsidRPr="004B7BFF" w:rsidDel="004A7229" w:rsidRDefault="00A46D51" w:rsidP="00397D9A">
            <w:pPr>
              <w:pStyle w:val="tablehead"/>
              <w:suppressAutoHyphens/>
              <w:rPr>
                <w:del w:id="7581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BF4B17" w14:textId="77777777" w:rsidR="00A46D51" w:rsidRPr="004B7BFF" w:rsidDel="004A7229" w:rsidRDefault="00A46D51" w:rsidP="00397D9A">
            <w:pPr>
              <w:pStyle w:val="tablehead"/>
              <w:suppressAutoHyphens/>
              <w:rPr>
                <w:del w:id="7582" w:author="Author"/>
              </w:rPr>
            </w:pPr>
            <w:del w:id="7583" w:author="Author">
              <w:r w:rsidRPr="004B7BFF" w:rsidDel="004A7229">
                <w:delText xml:space="preserve">Cost Of Hire Basis – All Territories </w:delText>
              </w:r>
              <w:r w:rsidRPr="004B7BFF" w:rsidDel="004A7229">
                <w:br/>
                <w:delText xml:space="preserve">Liability Base Loss Cost </w:delText>
              </w:r>
            </w:del>
          </w:p>
        </w:tc>
      </w:tr>
      <w:tr w:rsidR="00A46D51" w:rsidRPr="004B7BFF" w:rsidDel="004A7229" w14:paraId="26E0D157" w14:textId="77777777" w:rsidTr="00397D9A">
        <w:trPr>
          <w:cantSplit/>
          <w:trHeight w:val="190"/>
          <w:del w:id="7584" w:author="Author"/>
        </w:trPr>
        <w:tc>
          <w:tcPr>
            <w:tcW w:w="200" w:type="dxa"/>
          </w:tcPr>
          <w:p w14:paraId="4DACD73A" w14:textId="77777777" w:rsidR="00A46D51" w:rsidRPr="004B7BFF" w:rsidDel="004A7229" w:rsidRDefault="00A46D51" w:rsidP="00397D9A">
            <w:pPr>
              <w:pStyle w:val="tabletext11"/>
              <w:suppressAutoHyphens/>
              <w:rPr>
                <w:del w:id="7585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AC99E1D" w14:textId="77777777" w:rsidR="00A46D51" w:rsidRPr="004B7BFF" w:rsidDel="004A7229" w:rsidRDefault="00A46D51" w:rsidP="00397D9A">
            <w:pPr>
              <w:pStyle w:val="tabletext11"/>
              <w:suppressAutoHyphens/>
              <w:jc w:val="right"/>
              <w:rPr>
                <w:del w:id="7586" w:author="Author"/>
              </w:rPr>
            </w:pPr>
            <w:del w:id="7587" w:author="Author">
              <w:r w:rsidRPr="004B7BFF" w:rsidDel="004A7229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3C3BAC5" w14:textId="77777777" w:rsidR="00A46D51" w:rsidRPr="004B7BFF" w:rsidDel="004A7229" w:rsidRDefault="00A46D51" w:rsidP="00397D9A">
            <w:pPr>
              <w:pStyle w:val="tabletext11"/>
              <w:suppressAutoHyphens/>
              <w:rPr>
                <w:del w:id="7588" w:author="Author"/>
              </w:rPr>
            </w:pPr>
            <w:del w:id="7589" w:author="Author">
              <w:r w:rsidRPr="004B7BFF" w:rsidDel="004A7229">
                <w:delText>1.22</w:delText>
              </w:r>
            </w:del>
          </w:p>
        </w:tc>
      </w:tr>
    </w:tbl>
    <w:p w14:paraId="19CBABCF" w14:textId="77777777" w:rsidR="00A46D51" w:rsidRPr="004B7BFF" w:rsidDel="004A7229" w:rsidRDefault="00A46D51" w:rsidP="00420B2A">
      <w:pPr>
        <w:pStyle w:val="space2"/>
        <w:suppressAutoHyphens/>
        <w:rPr>
          <w:del w:id="7590" w:author="Author"/>
        </w:rPr>
      </w:pPr>
    </w:p>
    <w:p w14:paraId="358AD654" w14:textId="77777777" w:rsidR="00A46D51" w:rsidRDefault="00A46D51" w:rsidP="00420B2A">
      <w:pPr>
        <w:pStyle w:val="tablecaption"/>
        <w:suppressAutoHyphens/>
      </w:pPr>
      <w:del w:id="7591" w:author="Author">
        <w:r w:rsidRPr="004B7BFF" w:rsidDel="004A7229">
          <w:delText>Table 90.B.3.b.(LC) Cost Of Hire Basis Liability Loss Cost</w:delText>
        </w:r>
      </w:del>
    </w:p>
    <w:p w14:paraId="2A4D1BD9" w14:textId="77777777" w:rsidR="00A46D51" w:rsidRDefault="00A46D51" w:rsidP="00420B2A">
      <w:pPr>
        <w:pStyle w:val="isonormal"/>
        <w:jc w:val="left"/>
      </w:pPr>
    </w:p>
    <w:p w14:paraId="6B322AAC" w14:textId="77777777" w:rsidR="00A46D51" w:rsidRDefault="00A46D51" w:rsidP="00420B2A">
      <w:pPr>
        <w:pStyle w:val="isonormal"/>
        <w:sectPr w:rsidR="00A46D51" w:rsidSect="00420B2A">
          <w:pgSz w:w="12240" w:h="15840"/>
          <w:pgMar w:top="1735" w:right="960" w:bottom="1560" w:left="1200" w:header="575" w:footer="480" w:gutter="0"/>
          <w:cols w:space="0"/>
          <w:docGrid w:linePitch="326"/>
        </w:sectPr>
      </w:pPr>
    </w:p>
    <w:p w14:paraId="7E9BF653" w14:textId="77777777" w:rsidR="00A46D51" w:rsidRPr="00B00709" w:rsidDel="00A560C3" w:rsidRDefault="00A46D51" w:rsidP="00420B2A">
      <w:pPr>
        <w:pStyle w:val="boxrule"/>
        <w:rPr>
          <w:del w:id="7592" w:author="Author"/>
        </w:rPr>
      </w:pPr>
      <w:del w:id="7593" w:author="Author">
        <w:r w:rsidRPr="00B00709" w:rsidDel="00A560C3">
          <w:lastRenderedPageBreak/>
          <w:delText>97.  UNINSURED MOTORISTS INSURANCE</w:delText>
        </w:r>
      </w:del>
    </w:p>
    <w:p w14:paraId="4045D972" w14:textId="77777777" w:rsidR="00A46D51" w:rsidRPr="00B00709" w:rsidDel="00A560C3" w:rsidRDefault="00A46D51" w:rsidP="00420B2A">
      <w:pPr>
        <w:pStyle w:val="isonormal"/>
        <w:suppressAutoHyphens/>
        <w:rPr>
          <w:del w:id="7594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420"/>
        <w:gridCol w:w="700"/>
        <w:gridCol w:w="480"/>
        <w:gridCol w:w="500"/>
        <w:gridCol w:w="750"/>
        <w:gridCol w:w="350"/>
      </w:tblGrid>
      <w:tr w:rsidR="00A46D51" w:rsidRPr="00B00709" w:rsidDel="00A560C3" w14:paraId="50272347" w14:textId="77777777" w:rsidTr="00397D9A">
        <w:trPr>
          <w:cantSplit/>
          <w:trHeight w:val="190"/>
          <w:del w:id="7595" w:author="Author"/>
        </w:trPr>
        <w:tc>
          <w:tcPr>
            <w:tcW w:w="200" w:type="dxa"/>
          </w:tcPr>
          <w:p w14:paraId="52B3B7A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596" w:author="Author"/>
              </w:rPr>
            </w:pPr>
            <w:del w:id="7597" w:author="Author">
              <w:r w:rsidRPr="00B00709" w:rsidDel="00A560C3">
                <w:br/>
              </w:r>
              <w:r w:rsidRPr="00B00709" w:rsidDel="00A560C3">
                <w:br/>
              </w:r>
            </w:del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9D903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7598" w:author="Author"/>
              </w:rPr>
            </w:pPr>
            <w:del w:id="7599" w:author="Author">
              <w:r w:rsidRPr="00B00709" w:rsidDel="00A560C3">
                <w:delText>Uninsured Motorists Bodily Injury</w:delText>
              </w:r>
              <w:r w:rsidRPr="00B00709" w:rsidDel="00A560C3">
                <w:br/>
                <w:delText>And Property Damage</w:delText>
              </w:r>
              <w:r w:rsidRPr="00B00709" w:rsidDel="00A560C3">
                <w:br/>
                <w:delText>Added On To At-fault Liability Limits</w:delText>
              </w:r>
            </w:del>
          </w:p>
        </w:tc>
      </w:tr>
      <w:tr w:rsidR="00A46D51" w:rsidRPr="00B00709" w:rsidDel="00A560C3" w14:paraId="6375DAA8" w14:textId="77777777" w:rsidTr="00397D9A">
        <w:trPr>
          <w:cantSplit/>
          <w:trHeight w:val="190"/>
          <w:del w:id="7600" w:author="Author"/>
        </w:trPr>
        <w:tc>
          <w:tcPr>
            <w:tcW w:w="200" w:type="dxa"/>
          </w:tcPr>
          <w:p w14:paraId="088136CF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7601" w:author="Author"/>
              </w:rPr>
            </w:pPr>
            <w:del w:id="7602" w:author="Author">
              <w:r w:rsidRPr="00B00709" w:rsidDel="00A560C3">
                <w:br/>
              </w:r>
              <w:r w:rsidRPr="00B00709" w:rsidDel="00A560C3">
                <w:br/>
              </w:r>
              <w:r w:rsidRPr="00B00709" w:rsidDel="00A560C3">
                <w:br/>
              </w:r>
              <w:r w:rsidRPr="00B00709" w:rsidDel="00A560C3">
                <w:br/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2058C5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7603" w:author="Author"/>
              </w:rPr>
            </w:pPr>
            <w:del w:id="7604" w:author="Author">
              <w:r w:rsidRPr="00B00709" w:rsidDel="00A560C3">
                <w:delText>Limits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FA78E6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7605" w:author="Author"/>
              </w:rPr>
            </w:pPr>
            <w:del w:id="7606" w:author="Author">
              <w:r w:rsidRPr="00B00709" w:rsidDel="00A560C3"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</w:delText>
              </w:r>
              <w:r w:rsidRPr="00B00709" w:rsidDel="00A560C3">
                <w:br/>
                <w:delText>Per Exposure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FCE8A5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7607" w:author="Author"/>
              </w:rPr>
            </w:pPr>
            <w:del w:id="7608" w:author="Author">
              <w:r w:rsidRPr="00B00709" w:rsidDel="00A560C3">
                <w:delText>Other Than</w:delText>
              </w:r>
              <w:r w:rsidRPr="00B00709" w:rsidDel="00A560C3">
                <w:br/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</w:delText>
              </w:r>
              <w:r w:rsidRPr="00B00709" w:rsidDel="00A560C3">
                <w:br/>
                <w:delText>Per Exposure</w:delText>
              </w:r>
            </w:del>
          </w:p>
        </w:tc>
      </w:tr>
      <w:tr w:rsidR="00A46D51" w:rsidRPr="00B00709" w:rsidDel="00A560C3" w14:paraId="237ED5FA" w14:textId="77777777" w:rsidTr="00397D9A">
        <w:trPr>
          <w:cantSplit/>
          <w:trHeight w:val="190"/>
          <w:del w:id="7609" w:author="Author"/>
        </w:trPr>
        <w:tc>
          <w:tcPr>
            <w:tcW w:w="200" w:type="dxa"/>
          </w:tcPr>
          <w:p w14:paraId="3B523B4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1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B8908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11" w:author="Author"/>
              </w:rPr>
            </w:pPr>
            <w:del w:id="7612" w:author="Author">
              <w:r w:rsidRPr="00B00709" w:rsidDel="00A560C3">
                <w:delText>$</w:delText>
              </w:r>
            </w:del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2F8E137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13" w:author="Author"/>
              </w:rPr>
            </w:pPr>
            <w:del w:id="7614" w:author="Author">
              <w:r w:rsidRPr="00B00709" w:rsidDel="00A560C3">
                <w:delText>75,000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8D967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15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D1619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16" w:author="Author"/>
              </w:rPr>
            </w:pPr>
            <w:del w:id="7617" w:author="Author">
              <w:r w:rsidRPr="00B00709" w:rsidDel="00A560C3">
                <w:delText>$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D98BC8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18" w:author="Author"/>
              </w:rPr>
            </w:pPr>
            <w:del w:id="7619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52.20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85AAE9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20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FA901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21" w:author="Author"/>
              </w:rPr>
            </w:pPr>
            <w:del w:id="7622" w:author="Author">
              <w:r w:rsidRPr="00B00709" w:rsidDel="00A560C3">
                <w:delText>$</w:delText>
              </w:r>
            </w:del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076042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23" w:author="Author"/>
              </w:rPr>
            </w:pPr>
            <w:del w:id="7624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37.48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8AA23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25" w:author="Author"/>
              </w:rPr>
            </w:pPr>
          </w:p>
        </w:tc>
      </w:tr>
      <w:tr w:rsidR="00A46D51" w:rsidRPr="00B00709" w:rsidDel="00A560C3" w14:paraId="3F3F04FD" w14:textId="77777777" w:rsidTr="00397D9A">
        <w:trPr>
          <w:cantSplit/>
          <w:trHeight w:val="190"/>
          <w:del w:id="7626" w:author="Author"/>
        </w:trPr>
        <w:tc>
          <w:tcPr>
            <w:tcW w:w="200" w:type="dxa"/>
          </w:tcPr>
          <w:p w14:paraId="53E3AD2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76F9D3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62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4F5AFE2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29" w:author="Author"/>
              </w:rPr>
            </w:pPr>
            <w:del w:id="7630" w:author="Author">
              <w:r w:rsidRPr="00B00709" w:rsidDel="00A560C3">
                <w:delText>100,000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D3EFBB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31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A0DE8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32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F85DC2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33" w:author="Author"/>
              </w:rPr>
            </w:pPr>
            <w:del w:id="7634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60.32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5B8859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35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8AC9E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36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6714BD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37" w:author="Author"/>
              </w:rPr>
            </w:pPr>
            <w:del w:id="7638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42.96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780AB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39" w:author="Author"/>
              </w:rPr>
            </w:pPr>
          </w:p>
        </w:tc>
      </w:tr>
      <w:tr w:rsidR="00A46D51" w:rsidRPr="00B00709" w:rsidDel="00A560C3" w14:paraId="7371DA56" w14:textId="77777777" w:rsidTr="00397D9A">
        <w:trPr>
          <w:cantSplit/>
          <w:trHeight w:val="190"/>
          <w:del w:id="7640" w:author="Author"/>
        </w:trPr>
        <w:tc>
          <w:tcPr>
            <w:tcW w:w="200" w:type="dxa"/>
          </w:tcPr>
          <w:p w14:paraId="6FAF2BD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3186FC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64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3D144E1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43" w:author="Author"/>
              </w:rPr>
            </w:pPr>
            <w:del w:id="7644" w:author="Author">
              <w:r w:rsidRPr="00B00709" w:rsidDel="00A560C3">
                <w:delText>125,000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0461FB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45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2FB8A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46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CC53D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47" w:author="Author"/>
              </w:rPr>
            </w:pPr>
            <w:del w:id="7648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67.81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B8F8C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49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2DDC4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50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D68DA9F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51" w:author="Author"/>
              </w:rPr>
            </w:pPr>
            <w:del w:id="7652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47.96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97FA8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53" w:author="Author"/>
              </w:rPr>
            </w:pPr>
          </w:p>
        </w:tc>
      </w:tr>
      <w:tr w:rsidR="00A46D51" w:rsidRPr="00B00709" w:rsidDel="00A560C3" w14:paraId="5F10E5AC" w14:textId="77777777" w:rsidTr="00397D9A">
        <w:trPr>
          <w:cantSplit/>
          <w:trHeight w:val="190"/>
          <w:del w:id="7654" w:author="Author"/>
        </w:trPr>
        <w:tc>
          <w:tcPr>
            <w:tcW w:w="200" w:type="dxa"/>
          </w:tcPr>
          <w:p w14:paraId="71D20D4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543656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65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3B5371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57" w:author="Author"/>
              </w:rPr>
            </w:pPr>
            <w:del w:id="7658" w:author="Author">
              <w:r w:rsidRPr="00B00709" w:rsidDel="00A560C3">
                <w:delText>150,000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10446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59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1C05D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60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71909AF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61" w:author="Author"/>
              </w:rPr>
            </w:pPr>
            <w:del w:id="7662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73.61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954CB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63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AD405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64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98AB32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65" w:author="Author"/>
              </w:rPr>
            </w:pPr>
            <w:del w:id="7666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51.86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07E60B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67" w:author="Author"/>
              </w:rPr>
            </w:pPr>
          </w:p>
        </w:tc>
      </w:tr>
      <w:tr w:rsidR="00A46D51" w:rsidRPr="00B00709" w:rsidDel="00A560C3" w14:paraId="621202ED" w14:textId="77777777" w:rsidTr="00397D9A">
        <w:trPr>
          <w:cantSplit/>
          <w:trHeight w:val="190"/>
          <w:del w:id="7668" w:author="Author"/>
        </w:trPr>
        <w:tc>
          <w:tcPr>
            <w:tcW w:w="200" w:type="dxa"/>
          </w:tcPr>
          <w:p w14:paraId="2647E1BC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ABB281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67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BEBC41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71" w:author="Author"/>
              </w:rPr>
            </w:pPr>
            <w:del w:id="7672" w:author="Author">
              <w:r w:rsidRPr="00B00709" w:rsidDel="00A560C3">
                <w:delText>200,000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CEC6A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73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A6D64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74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476EF8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75" w:author="Author"/>
              </w:rPr>
            </w:pPr>
            <w:del w:id="7676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84.14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CF0AE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77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E2B82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78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ABFA7D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79" w:author="Author"/>
              </w:rPr>
            </w:pPr>
            <w:del w:id="7680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58.93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964CE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81" w:author="Author"/>
              </w:rPr>
            </w:pPr>
          </w:p>
        </w:tc>
      </w:tr>
      <w:tr w:rsidR="00A46D51" w:rsidRPr="00B00709" w:rsidDel="00A560C3" w14:paraId="52BDE11C" w14:textId="77777777" w:rsidTr="00397D9A">
        <w:trPr>
          <w:cantSplit/>
          <w:trHeight w:val="190"/>
          <w:del w:id="7682" w:author="Author"/>
        </w:trPr>
        <w:tc>
          <w:tcPr>
            <w:tcW w:w="200" w:type="dxa"/>
          </w:tcPr>
          <w:p w14:paraId="68072E5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8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899D30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68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860359F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85" w:author="Author"/>
              </w:rPr>
            </w:pPr>
            <w:del w:id="7686" w:author="Author">
              <w:r w:rsidRPr="00B00709" w:rsidDel="00A560C3">
                <w:delText>250,000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F5DFE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87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9BF4F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88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611833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89" w:author="Author"/>
              </w:rPr>
            </w:pPr>
            <w:del w:id="7690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92.39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E3CCDF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91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372C1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92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DA3B7E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93" w:author="Author"/>
              </w:rPr>
            </w:pPr>
            <w:del w:id="7694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64.47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D3570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95" w:author="Author"/>
              </w:rPr>
            </w:pPr>
          </w:p>
        </w:tc>
      </w:tr>
      <w:tr w:rsidR="00A46D51" w:rsidRPr="00B00709" w:rsidDel="00A560C3" w14:paraId="51EEEA9A" w14:textId="77777777" w:rsidTr="00397D9A">
        <w:trPr>
          <w:cantSplit/>
          <w:trHeight w:val="190"/>
          <w:del w:id="7696" w:author="Author"/>
        </w:trPr>
        <w:tc>
          <w:tcPr>
            <w:tcW w:w="200" w:type="dxa"/>
          </w:tcPr>
          <w:p w14:paraId="5971D2E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6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B4B8B0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69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61E30C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699" w:author="Author"/>
              </w:rPr>
            </w:pPr>
            <w:del w:id="7700" w:author="Author">
              <w:r w:rsidRPr="00B00709" w:rsidDel="00A560C3">
                <w:delText>300,000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42DB7F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01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EB8BC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02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15F0A4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03" w:author="Author"/>
              </w:rPr>
            </w:pPr>
            <w:del w:id="7704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98.35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19C7E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05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1652F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06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1799F1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07" w:author="Author"/>
              </w:rPr>
            </w:pPr>
            <w:del w:id="7708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68.44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D98C7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09" w:author="Author"/>
              </w:rPr>
            </w:pPr>
          </w:p>
        </w:tc>
      </w:tr>
      <w:tr w:rsidR="00A46D51" w:rsidRPr="00B00709" w:rsidDel="00A560C3" w14:paraId="6129B640" w14:textId="77777777" w:rsidTr="00397D9A">
        <w:trPr>
          <w:cantSplit/>
          <w:trHeight w:val="190"/>
          <w:del w:id="7710" w:author="Author"/>
        </w:trPr>
        <w:tc>
          <w:tcPr>
            <w:tcW w:w="200" w:type="dxa"/>
          </w:tcPr>
          <w:p w14:paraId="55AAFE5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EB6A9B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71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3165757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13" w:author="Author"/>
              </w:rPr>
            </w:pPr>
            <w:del w:id="7714" w:author="Author">
              <w:r w:rsidRPr="00B00709" w:rsidDel="00A560C3">
                <w:delText>350,000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58B9D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15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DF266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16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5D041F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17" w:author="Author"/>
              </w:rPr>
            </w:pPr>
            <w:del w:id="7718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104.21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7E60D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19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55EAF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20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3244EC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21" w:author="Author"/>
              </w:rPr>
            </w:pPr>
            <w:del w:id="7722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72.33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EE75CB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23" w:author="Author"/>
              </w:rPr>
            </w:pPr>
          </w:p>
        </w:tc>
      </w:tr>
      <w:tr w:rsidR="00A46D51" w:rsidRPr="00B00709" w:rsidDel="00A560C3" w14:paraId="520F2A45" w14:textId="77777777" w:rsidTr="00397D9A">
        <w:trPr>
          <w:cantSplit/>
          <w:trHeight w:val="190"/>
          <w:del w:id="7724" w:author="Author"/>
        </w:trPr>
        <w:tc>
          <w:tcPr>
            <w:tcW w:w="200" w:type="dxa"/>
          </w:tcPr>
          <w:p w14:paraId="1841965C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320A7C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72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45C9005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27" w:author="Author"/>
              </w:rPr>
            </w:pPr>
            <w:del w:id="7728" w:author="Author">
              <w:r w:rsidRPr="00B00709" w:rsidDel="00A560C3">
                <w:delText>400,000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1E62B8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29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BDFC4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30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E83AB3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31" w:author="Author"/>
              </w:rPr>
            </w:pPr>
            <w:del w:id="7732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109.30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4C807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33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E988F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34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338FC0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35" w:author="Author"/>
              </w:rPr>
            </w:pPr>
            <w:del w:id="7736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75.73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2928C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37" w:author="Author"/>
              </w:rPr>
            </w:pPr>
          </w:p>
        </w:tc>
      </w:tr>
      <w:tr w:rsidR="00A46D51" w:rsidRPr="00B00709" w:rsidDel="00A560C3" w14:paraId="78F2797D" w14:textId="77777777" w:rsidTr="00397D9A">
        <w:trPr>
          <w:cantSplit/>
          <w:trHeight w:val="190"/>
          <w:del w:id="7738" w:author="Author"/>
        </w:trPr>
        <w:tc>
          <w:tcPr>
            <w:tcW w:w="200" w:type="dxa"/>
          </w:tcPr>
          <w:p w14:paraId="2AD5853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636065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74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6B75FA5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41" w:author="Author"/>
              </w:rPr>
            </w:pPr>
            <w:del w:id="7742" w:author="Author">
              <w:r w:rsidRPr="00B00709" w:rsidDel="00A560C3">
                <w:delText>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122B9C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43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1FBC2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44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8817AF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45" w:author="Author"/>
              </w:rPr>
            </w:pPr>
            <w:del w:id="7746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117.68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56E69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47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D903A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48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A6ECF0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49" w:author="Author"/>
              </w:rPr>
            </w:pPr>
            <w:del w:id="7750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81.31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0813F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51" w:author="Author"/>
              </w:rPr>
            </w:pPr>
          </w:p>
        </w:tc>
      </w:tr>
      <w:tr w:rsidR="00A46D51" w:rsidRPr="00B00709" w:rsidDel="00A560C3" w14:paraId="4DE85BC4" w14:textId="77777777" w:rsidTr="00397D9A">
        <w:trPr>
          <w:cantSplit/>
          <w:trHeight w:val="190"/>
          <w:del w:id="7752" w:author="Author"/>
        </w:trPr>
        <w:tc>
          <w:tcPr>
            <w:tcW w:w="200" w:type="dxa"/>
          </w:tcPr>
          <w:p w14:paraId="092BA84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E4370F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75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5021374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55" w:author="Author"/>
              </w:rPr>
            </w:pPr>
            <w:del w:id="7756" w:author="Author">
              <w:r w:rsidRPr="00B00709" w:rsidDel="00A560C3">
                <w:delText>600,000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52905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57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7707A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58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06D938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59" w:author="Author"/>
              </w:rPr>
            </w:pPr>
            <w:del w:id="7760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123.52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C126EB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61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FEB16F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62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7E99B4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63" w:author="Author"/>
              </w:rPr>
            </w:pPr>
            <w:del w:id="7764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85.21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F7F11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65" w:author="Author"/>
              </w:rPr>
            </w:pPr>
          </w:p>
        </w:tc>
      </w:tr>
      <w:tr w:rsidR="00A46D51" w:rsidRPr="00B00709" w:rsidDel="00A560C3" w14:paraId="1F7BD6C1" w14:textId="77777777" w:rsidTr="00397D9A">
        <w:trPr>
          <w:cantSplit/>
          <w:trHeight w:val="190"/>
          <w:del w:id="7766" w:author="Author"/>
        </w:trPr>
        <w:tc>
          <w:tcPr>
            <w:tcW w:w="200" w:type="dxa"/>
          </w:tcPr>
          <w:p w14:paraId="66153D5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DE9229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76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09A162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69" w:author="Author"/>
              </w:rPr>
            </w:pPr>
            <w:del w:id="7770" w:author="Author">
              <w:r w:rsidRPr="00B00709" w:rsidDel="00A560C3">
                <w:delText>750,000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506ED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71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B83EE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72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1525B9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73" w:author="Author"/>
              </w:rPr>
            </w:pPr>
            <w:del w:id="7774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131.93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8FC23C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75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1B5B9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76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995FAB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77" w:author="Author"/>
              </w:rPr>
            </w:pPr>
            <w:del w:id="7778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90.78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BF005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79" w:author="Author"/>
              </w:rPr>
            </w:pPr>
          </w:p>
        </w:tc>
      </w:tr>
      <w:tr w:rsidR="00A46D51" w:rsidRPr="00B00709" w:rsidDel="00A560C3" w14:paraId="203507D3" w14:textId="77777777" w:rsidTr="00397D9A">
        <w:trPr>
          <w:cantSplit/>
          <w:trHeight w:val="190"/>
          <w:del w:id="7780" w:author="Author"/>
        </w:trPr>
        <w:tc>
          <w:tcPr>
            <w:tcW w:w="200" w:type="dxa"/>
          </w:tcPr>
          <w:p w14:paraId="6CEA6DD9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84FF76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78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214945C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83" w:author="Author"/>
              </w:rPr>
            </w:pPr>
            <w:del w:id="7784" w:author="Author">
              <w:r w:rsidRPr="00B00709" w:rsidDel="00A560C3">
                <w:delText>1,000,000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06E38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85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5250D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86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2F2EE9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87" w:author="Author"/>
              </w:rPr>
            </w:pPr>
            <w:del w:id="7788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141.34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B7E51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89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DC226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90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91FD59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91" w:author="Author"/>
              </w:rPr>
            </w:pPr>
            <w:del w:id="7792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97.06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516FA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93" w:author="Author"/>
              </w:rPr>
            </w:pPr>
          </w:p>
        </w:tc>
      </w:tr>
      <w:tr w:rsidR="00A46D51" w:rsidRPr="00B00709" w:rsidDel="00A560C3" w14:paraId="6693DB2C" w14:textId="77777777" w:rsidTr="00397D9A">
        <w:trPr>
          <w:cantSplit/>
          <w:trHeight w:val="190"/>
          <w:del w:id="7794" w:author="Author"/>
        </w:trPr>
        <w:tc>
          <w:tcPr>
            <w:tcW w:w="200" w:type="dxa"/>
          </w:tcPr>
          <w:p w14:paraId="2D79FF4C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43D1B0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79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0D026E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797" w:author="Author"/>
              </w:rPr>
            </w:pPr>
            <w:del w:id="7798" w:author="Author">
              <w:r w:rsidRPr="00B00709" w:rsidDel="00A560C3">
                <w:delText>1,500,000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7231B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799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E9BDE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800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92715E5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7801" w:author="Author"/>
              </w:rPr>
            </w:pPr>
            <w:del w:id="7802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155.07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7FB6E7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7803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98850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804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3501FE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7805" w:author="Author"/>
              </w:rPr>
            </w:pPr>
            <w:del w:id="7806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106.17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9A1E93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7807" w:author="Author"/>
              </w:rPr>
            </w:pPr>
          </w:p>
        </w:tc>
      </w:tr>
      <w:tr w:rsidR="00A46D51" w:rsidRPr="00B00709" w:rsidDel="00A560C3" w14:paraId="4DE71B71" w14:textId="77777777" w:rsidTr="00397D9A">
        <w:trPr>
          <w:cantSplit/>
          <w:trHeight w:val="190"/>
          <w:del w:id="7808" w:author="Author"/>
        </w:trPr>
        <w:tc>
          <w:tcPr>
            <w:tcW w:w="200" w:type="dxa"/>
          </w:tcPr>
          <w:p w14:paraId="514C04CB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8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60C978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81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581DE5BF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811" w:author="Author"/>
              </w:rPr>
            </w:pPr>
            <w:del w:id="7812" w:author="Author">
              <w:r w:rsidRPr="00B00709" w:rsidDel="00A560C3">
                <w:delText>2,000,000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03B29F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813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E8364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814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D765A2A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7815" w:author="Author"/>
              </w:rPr>
            </w:pPr>
            <w:del w:id="7816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163.57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6DF571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7817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6DD76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818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1EC6A4C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7819" w:author="Author"/>
              </w:rPr>
            </w:pPr>
            <w:del w:id="7820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111.78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B6B915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7821" w:author="Author"/>
              </w:rPr>
            </w:pPr>
          </w:p>
        </w:tc>
      </w:tr>
      <w:tr w:rsidR="00A46D51" w:rsidRPr="00B00709" w:rsidDel="00A560C3" w14:paraId="23D2201E" w14:textId="77777777" w:rsidTr="00397D9A">
        <w:trPr>
          <w:cantSplit/>
          <w:trHeight w:val="190"/>
          <w:del w:id="7822" w:author="Author"/>
        </w:trPr>
        <w:tc>
          <w:tcPr>
            <w:tcW w:w="200" w:type="dxa"/>
          </w:tcPr>
          <w:p w14:paraId="36149C7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82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C32F9C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82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E065E3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825" w:author="Author"/>
              </w:rPr>
            </w:pPr>
            <w:del w:id="7826" w:author="Author">
              <w:r w:rsidRPr="00B00709" w:rsidDel="00A560C3">
                <w:delText>2,500,000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596F6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827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145D5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828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F4DF460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7829" w:author="Author"/>
              </w:rPr>
            </w:pPr>
            <w:del w:id="7830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169.92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A4E703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7831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3F135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832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7D6B63E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7833" w:author="Author"/>
              </w:rPr>
            </w:pPr>
            <w:del w:id="7834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115.96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1A5240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7835" w:author="Author"/>
              </w:rPr>
            </w:pPr>
          </w:p>
        </w:tc>
      </w:tr>
      <w:tr w:rsidR="00A46D51" w:rsidRPr="00B00709" w:rsidDel="00A560C3" w14:paraId="0B1E41A1" w14:textId="77777777" w:rsidTr="00397D9A">
        <w:trPr>
          <w:cantSplit/>
          <w:trHeight w:val="190"/>
          <w:del w:id="7836" w:author="Author"/>
        </w:trPr>
        <w:tc>
          <w:tcPr>
            <w:tcW w:w="200" w:type="dxa"/>
          </w:tcPr>
          <w:p w14:paraId="4F26E19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8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A91B4D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83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6F890A5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839" w:author="Author"/>
              </w:rPr>
            </w:pPr>
            <w:del w:id="7840" w:author="Author">
              <w:r w:rsidRPr="00B00709" w:rsidDel="00A560C3">
                <w:delText>3,000,000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5EED1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841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B9A56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842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00A4BFC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7843" w:author="Author"/>
              </w:rPr>
            </w:pPr>
            <w:del w:id="7844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175.00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11E2E9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7845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3AA86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846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05AAA18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7847" w:author="Author"/>
              </w:rPr>
            </w:pPr>
            <w:del w:id="7848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119.34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3C232C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7849" w:author="Author"/>
              </w:rPr>
            </w:pPr>
          </w:p>
        </w:tc>
      </w:tr>
      <w:tr w:rsidR="00A46D51" w:rsidRPr="00B00709" w:rsidDel="00A560C3" w14:paraId="42A683F1" w14:textId="77777777" w:rsidTr="00397D9A">
        <w:trPr>
          <w:cantSplit/>
          <w:trHeight w:val="190"/>
          <w:del w:id="7850" w:author="Author"/>
        </w:trPr>
        <w:tc>
          <w:tcPr>
            <w:tcW w:w="200" w:type="dxa"/>
          </w:tcPr>
          <w:p w14:paraId="22C86D8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85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1E4B59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85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6B3D92D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853" w:author="Author"/>
              </w:rPr>
            </w:pPr>
            <w:del w:id="7854" w:author="Author">
              <w:r w:rsidRPr="00B00709" w:rsidDel="00A560C3">
                <w:delText>5,000,000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36FF2C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855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E8165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856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EAD31BD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7857" w:author="Author"/>
              </w:rPr>
            </w:pPr>
            <w:del w:id="7858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188.17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59F35B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7859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D9BFC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860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A9F0758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7861" w:author="Author"/>
              </w:rPr>
            </w:pPr>
            <w:del w:id="7862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128.05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E96A7A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7863" w:author="Author"/>
              </w:rPr>
            </w:pPr>
          </w:p>
        </w:tc>
      </w:tr>
      <w:tr w:rsidR="00A46D51" w:rsidRPr="00B00709" w:rsidDel="00A560C3" w14:paraId="66772E20" w14:textId="77777777" w:rsidTr="00397D9A">
        <w:trPr>
          <w:cantSplit/>
          <w:trHeight w:val="190"/>
          <w:del w:id="7864" w:author="Author"/>
        </w:trPr>
        <w:tc>
          <w:tcPr>
            <w:tcW w:w="200" w:type="dxa"/>
          </w:tcPr>
          <w:p w14:paraId="0920822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8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2ED915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86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34AC13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867" w:author="Author"/>
              </w:rPr>
            </w:pPr>
            <w:del w:id="7868" w:author="Author">
              <w:r w:rsidRPr="00B00709" w:rsidDel="00A560C3">
                <w:delText>7,500,000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E3128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869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49A93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870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BECB4D6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7871" w:author="Author"/>
              </w:rPr>
            </w:pPr>
            <w:del w:id="7872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198.08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E24F21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7873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02999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874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1CA8E85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7875" w:author="Author"/>
              </w:rPr>
            </w:pPr>
            <w:del w:id="7876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134.60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CA504B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7877" w:author="Author"/>
              </w:rPr>
            </w:pPr>
          </w:p>
        </w:tc>
      </w:tr>
      <w:tr w:rsidR="00A46D51" w:rsidRPr="00B00709" w:rsidDel="00A560C3" w14:paraId="4570EEB9" w14:textId="77777777" w:rsidTr="00397D9A">
        <w:trPr>
          <w:cantSplit/>
          <w:trHeight w:val="190"/>
          <w:del w:id="7878" w:author="Author"/>
        </w:trPr>
        <w:tc>
          <w:tcPr>
            <w:tcW w:w="200" w:type="dxa"/>
          </w:tcPr>
          <w:p w14:paraId="05317C8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8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825CDE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88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6231A21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881" w:author="Author"/>
              </w:rPr>
            </w:pPr>
            <w:del w:id="7882" w:author="Author">
              <w:r w:rsidRPr="00B00709" w:rsidDel="00A560C3">
                <w:delText>10,000,000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242659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883" w:author="Author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DFDD9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884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54447EB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7885" w:author="Author"/>
              </w:rPr>
            </w:pPr>
            <w:del w:id="7886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203.24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87AB0F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7887" w:author="Author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BA2A2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888" w:author="Author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2EEF8FF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7889" w:author="Author"/>
              </w:rPr>
            </w:pPr>
            <w:del w:id="7890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138.01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D333A4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7891" w:author="Author"/>
              </w:rPr>
            </w:pPr>
          </w:p>
        </w:tc>
      </w:tr>
    </w:tbl>
    <w:p w14:paraId="18830860" w14:textId="77777777" w:rsidR="00A46D51" w:rsidRPr="00B00709" w:rsidDel="00A560C3" w:rsidRDefault="00A46D51" w:rsidP="00420B2A">
      <w:pPr>
        <w:pStyle w:val="tablecaption"/>
        <w:suppressAutoHyphens/>
        <w:rPr>
          <w:del w:id="7892" w:author="Author"/>
        </w:rPr>
      </w:pPr>
      <w:del w:id="7893" w:author="Author">
        <w:r w:rsidRPr="00B00709" w:rsidDel="00A560C3">
          <w:delText>Table 97.B.1.a.(1)(LC) Single Limits – Uninsured (Includes Underinsured) Motorists Bodily Injury And Property Damage Coverage – Individual Named Insureds Loss Costs</w:delText>
        </w:r>
      </w:del>
    </w:p>
    <w:p w14:paraId="75E50431" w14:textId="77777777" w:rsidR="00A46D51" w:rsidRPr="00B00709" w:rsidDel="00A560C3" w:rsidRDefault="00A46D51" w:rsidP="00420B2A">
      <w:pPr>
        <w:pStyle w:val="isonormal"/>
        <w:suppressAutoHyphens/>
        <w:rPr>
          <w:del w:id="7894" w:author="Author"/>
        </w:rPr>
      </w:pPr>
    </w:p>
    <w:p w14:paraId="6DDECA47" w14:textId="77777777" w:rsidR="00A46D51" w:rsidRPr="00B00709" w:rsidDel="00A560C3" w:rsidRDefault="00A46D51" w:rsidP="00420B2A">
      <w:pPr>
        <w:pStyle w:val="space8"/>
        <w:suppressAutoHyphens/>
        <w:rPr>
          <w:del w:id="7895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360"/>
        <w:gridCol w:w="690"/>
        <w:gridCol w:w="550"/>
        <w:gridCol w:w="360"/>
        <w:gridCol w:w="720"/>
        <w:gridCol w:w="520"/>
      </w:tblGrid>
      <w:tr w:rsidR="00A46D51" w:rsidRPr="00B00709" w:rsidDel="00A560C3" w14:paraId="6FE2AAD3" w14:textId="77777777" w:rsidTr="00397D9A">
        <w:trPr>
          <w:cantSplit/>
          <w:trHeight w:val="190"/>
          <w:del w:id="7896" w:author="Author"/>
        </w:trPr>
        <w:tc>
          <w:tcPr>
            <w:tcW w:w="200" w:type="dxa"/>
          </w:tcPr>
          <w:p w14:paraId="1702F70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897" w:author="Author"/>
              </w:rPr>
            </w:pPr>
            <w:del w:id="7898" w:author="Author">
              <w:r w:rsidRPr="00B00709" w:rsidDel="00A560C3">
                <w:br/>
              </w:r>
              <w:r w:rsidRPr="00B00709" w:rsidDel="00A560C3">
                <w:br/>
              </w:r>
            </w:del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AF33F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7899" w:author="Author"/>
              </w:rPr>
            </w:pPr>
            <w:del w:id="7900" w:author="Author">
              <w:r w:rsidRPr="00B00709" w:rsidDel="00A560C3">
                <w:delText>Uninsured Motorists Bodily Injury</w:delText>
              </w:r>
              <w:r w:rsidRPr="00B00709" w:rsidDel="00A560C3">
                <w:br/>
                <w:delText>And Property Damage</w:delText>
              </w:r>
              <w:r w:rsidRPr="00B00709" w:rsidDel="00A560C3">
                <w:br/>
                <w:delText>Added On To At-fault Liability Limits</w:delText>
              </w:r>
            </w:del>
          </w:p>
        </w:tc>
      </w:tr>
      <w:tr w:rsidR="00A46D51" w:rsidRPr="00B00709" w:rsidDel="00A560C3" w14:paraId="5CAB540F" w14:textId="77777777" w:rsidTr="00397D9A">
        <w:trPr>
          <w:cantSplit/>
          <w:trHeight w:val="190"/>
          <w:del w:id="7901" w:author="Author"/>
        </w:trPr>
        <w:tc>
          <w:tcPr>
            <w:tcW w:w="200" w:type="dxa"/>
          </w:tcPr>
          <w:p w14:paraId="65C052EA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7902" w:author="Author"/>
              </w:rPr>
            </w:pPr>
            <w:del w:id="7903" w:author="Author">
              <w:r w:rsidRPr="00B00709" w:rsidDel="00A560C3">
                <w:br/>
              </w:r>
              <w:r w:rsidRPr="00B00709" w:rsidDel="00A560C3">
                <w:br/>
              </w:r>
              <w:r w:rsidRPr="00B00709" w:rsidDel="00A560C3">
                <w:br/>
              </w:r>
              <w:r w:rsidRPr="00B00709" w:rsidDel="00A560C3">
                <w:br/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39DB5D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7904" w:author="Author"/>
              </w:rPr>
            </w:pPr>
            <w:del w:id="7905" w:author="Author">
              <w:r w:rsidRPr="00B00709" w:rsidDel="00A560C3">
                <w:delText>Limits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A13808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7906" w:author="Author"/>
              </w:rPr>
            </w:pPr>
            <w:del w:id="7907" w:author="Author">
              <w:r w:rsidRPr="00B00709" w:rsidDel="00A560C3"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</w:delText>
              </w:r>
              <w:r w:rsidRPr="00B00709" w:rsidDel="00A560C3">
                <w:br/>
                <w:delText>Per Exposure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EF5C0E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7908" w:author="Author"/>
              </w:rPr>
            </w:pPr>
            <w:del w:id="7909" w:author="Author">
              <w:r w:rsidRPr="00B00709" w:rsidDel="00A560C3">
                <w:delText>Other Than</w:delText>
              </w:r>
              <w:r w:rsidRPr="00B00709" w:rsidDel="00A560C3">
                <w:br/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</w:delText>
              </w:r>
              <w:r w:rsidRPr="00B00709" w:rsidDel="00A560C3">
                <w:br/>
                <w:delText>Per Exposure</w:delText>
              </w:r>
            </w:del>
          </w:p>
        </w:tc>
      </w:tr>
      <w:tr w:rsidR="00A46D51" w:rsidRPr="00B00709" w:rsidDel="00A560C3" w14:paraId="0B030ABE" w14:textId="77777777" w:rsidTr="00397D9A">
        <w:trPr>
          <w:cantSplit/>
          <w:trHeight w:val="190"/>
          <w:del w:id="7910" w:author="Author"/>
        </w:trPr>
        <w:tc>
          <w:tcPr>
            <w:tcW w:w="200" w:type="dxa"/>
          </w:tcPr>
          <w:p w14:paraId="33C4AE8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6813D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12" w:author="Author"/>
              </w:rPr>
            </w:pPr>
            <w:del w:id="7913" w:author="Author">
              <w:r w:rsidRPr="00B00709" w:rsidDel="00A560C3">
                <w:delText>$</w:delText>
              </w:r>
            </w:del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2CCD0D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14" w:author="Author"/>
              </w:rPr>
            </w:pPr>
            <w:del w:id="7915" w:author="Author">
              <w:r w:rsidRPr="00B00709" w:rsidDel="00A560C3">
                <w:delText>75,000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742CB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1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E2FCF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17" w:author="Author"/>
              </w:rPr>
            </w:pPr>
            <w:del w:id="7918" w:author="Author">
              <w:r w:rsidRPr="00B00709" w:rsidDel="00A560C3">
                <w:delText>$</w:delText>
              </w:r>
            </w:del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C101DF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19" w:author="Author"/>
              </w:rPr>
            </w:pPr>
            <w:del w:id="7920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48.64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5B445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2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58D21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22" w:author="Author"/>
              </w:rPr>
            </w:pPr>
            <w:del w:id="7923" w:author="Author">
              <w:r w:rsidRPr="00B00709" w:rsidDel="00A560C3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B8056B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24" w:author="Author"/>
              </w:rPr>
            </w:pPr>
            <w:del w:id="7925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34.46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8C1B6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26" w:author="Author"/>
              </w:rPr>
            </w:pPr>
          </w:p>
        </w:tc>
      </w:tr>
      <w:tr w:rsidR="00A46D51" w:rsidRPr="00B00709" w:rsidDel="00A560C3" w14:paraId="74DD628C" w14:textId="77777777" w:rsidTr="00397D9A">
        <w:trPr>
          <w:cantSplit/>
          <w:trHeight w:val="190"/>
          <w:del w:id="7927" w:author="Author"/>
        </w:trPr>
        <w:tc>
          <w:tcPr>
            <w:tcW w:w="200" w:type="dxa"/>
          </w:tcPr>
          <w:p w14:paraId="0EBFDED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D479FA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92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F585B8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30" w:author="Author"/>
              </w:rPr>
            </w:pPr>
            <w:del w:id="7931" w:author="Author">
              <w:r w:rsidRPr="00B00709" w:rsidDel="00A560C3">
                <w:delText>100,000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BC906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3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FBAB9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33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0F264F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34" w:author="Author"/>
              </w:rPr>
            </w:pPr>
            <w:del w:id="7935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56.66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176E6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3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F2709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3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6D6BD6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38" w:author="Author"/>
              </w:rPr>
            </w:pPr>
            <w:del w:id="7939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39.86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2D031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40" w:author="Author"/>
              </w:rPr>
            </w:pPr>
          </w:p>
        </w:tc>
      </w:tr>
      <w:tr w:rsidR="00A46D51" w:rsidRPr="00B00709" w:rsidDel="00A560C3" w14:paraId="4B61CA39" w14:textId="77777777" w:rsidTr="00397D9A">
        <w:trPr>
          <w:cantSplit/>
          <w:trHeight w:val="190"/>
          <w:del w:id="7941" w:author="Author"/>
        </w:trPr>
        <w:tc>
          <w:tcPr>
            <w:tcW w:w="200" w:type="dxa"/>
          </w:tcPr>
          <w:p w14:paraId="6C1A8E1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CA04A9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94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4E21AE6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44" w:author="Author"/>
              </w:rPr>
            </w:pPr>
            <w:del w:id="7945" w:author="Author">
              <w:r w:rsidRPr="00B00709" w:rsidDel="00A560C3">
                <w:delText>125,000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2D35B4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4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723DB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47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BB7658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48" w:author="Author"/>
              </w:rPr>
            </w:pPr>
            <w:del w:id="7949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64.07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BF057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5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42B2F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5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5D8F27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52" w:author="Author"/>
              </w:rPr>
            </w:pPr>
            <w:del w:id="7953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44.83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DBA54F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54" w:author="Author"/>
              </w:rPr>
            </w:pPr>
          </w:p>
        </w:tc>
      </w:tr>
      <w:tr w:rsidR="00A46D51" w:rsidRPr="00B00709" w:rsidDel="00A560C3" w14:paraId="7C2C10D1" w14:textId="77777777" w:rsidTr="00397D9A">
        <w:trPr>
          <w:cantSplit/>
          <w:trHeight w:val="190"/>
          <w:del w:id="7955" w:author="Author"/>
        </w:trPr>
        <w:tc>
          <w:tcPr>
            <w:tcW w:w="200" w:type="dxa"/>
          </w:tcPr>
          <w:p w14:paraId="0197D6BC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159E99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95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D72252F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58" w:author="Author"/>
              </w:rPr>
            </w:pPr>
            <w:del w:id="7959" w:author="Author">
              <w:r w:rsidRPr="00B00709" w:rsidDel="00A560C3">
                <w:delText>150,000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093398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6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0D3EE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61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A3351A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62" w:author="Author"/>
              </w:rPr>
            </w:pPr>
            <w:del w:id="7963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69.84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D13C4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6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0349B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6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C30A37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66" w:author="Author"/>
              </w:rPr>
            </w:pPr>
            <w:del w:id="7967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48.72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FCC55C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68" w:author="Author"/>
              </w:rPr>
            </w:pPr>
          </w:p>
        </w:tc>
      </w:tr>
      <w:tr w:rsidR="00A46D51" w:rsidRPr="00B00709" w:rsidDel="00A560C3" w14:paraId="1AD938D0" w14:textId="77777777" w:rsidTr="00397D9A">
        <w:trPr>
          <w:cantSplit/>
          <w:trHeight w:val="190"/>
          <w:del w:id="7969" w:author="Author"/>
        </w:trPr>
        <w:tc>
          <w:tcPr>
            <w:tcW w:w="200" w:type="dxa"/>
          </w:tcPr>
          <w:p w14:paraId="418E1D2F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0271D0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97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6CD4F4F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72" w:author="Author"/>
              </w:rPr>
            </w:pPr>
            <w:del w:id="7973" w:author="Author">
              <w:r w:rsidRPr="00B00709" w:rsidDel="00A560C3">
                <w:delText>200,000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C61DE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7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767BC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75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B77CFC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76" w:author="Author"/>
              </w:rPr>
            </w:pPr>
            <w:del w:id="7977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80.41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6B8FA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7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733C5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7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2DE5EF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80" w:author="Author"/>
              </w:rPr>
            </w:pPr>
            <w:del w:id="7981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55.80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EE44FB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82" w:author="Author"/>
              </w:rPr>
            </w:pPr>
          </w:p>
        </w:tc>
      </w:tr>
      <w:tr w:rsidR="00A46D51" w:rsidRPr="00B00709" w:rsidDel="00A560C3" w14:paraId="72677EC4" w14:textId="77777777" w:rsidTr="00397D9A">
        <w:trPr>
          <w:cantSplit/>
          <w:trHeight w:val="190"/>
          <w:del w:id="7983" w:author="Author"/>
        </w:trPr>
        <w:tc>
          <w:tcPr>
            <w:tcW w:w="200" w:type="dxa"/>
          </w:tcPr>
          <w:p w14:paraId="1A653F0F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30DE78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98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22D3680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86" w:author="Author"/>
              </w:rPr>
            </w:pPr>
            <w:del w:id="7987" w:author="Author">
              <w:r w:rsidRPr="00B00709" w:rsidDel="00A560C3">
                <w:delText>250,000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4AA47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8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95485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89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705384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90" w:author="Author"/>
              </w:rPr>
            </w:pPr>
            <w:del w:id="7991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88.65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4BD8BF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9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C7197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9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728AA4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7994" w:author="Author"/>
              </w:rPr>
            </w:pPr>
            <w:del w:id="7995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61.31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19E4B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96" w:author="Author"/>
              </w:rPr>
            </w:pPr>
          </w:p>
        </w:tc>
      </w:tr>
      <w:tr w:rsidR="00A46D51" w:rsidRPr="00B00709" w:rsidDel="00A560C3" w14:paraId="6E56F126" w14:textId="77777777" w:rsidTr="00397D9A">
        <w:trPr>
          <w:cantSplit/>
          <w:trHeight w:val="190"/>
          <w:del w:id="7997" w:author="Author"/>
        </w:trPr>
        <w:tc>
          <w:tcPr>
            <w:tcW w:w="200" w:type="dxa"/>
          </w:tcPr>
          <w:p w14:paraId="07771A0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79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2DEC2F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799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FCAB40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00" w:author="Author"/>
              </w:rPr>
            </w:pPr>
            <w:del w:id="8001" w:author="Author">
              <w:r w:rsidRPr="00B00709" w:rsidDel="00A560C3">
                <w:delText>300,000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6901D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0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78E07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03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147E7A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04" w:author="Author"/>
              </w:rPr>
            </w:pPr>
            <w:del w:id="8005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94.59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8EFB3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0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49198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0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564D7C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08" w:author="Author"/>
              </w:rPr>
            </w:pPr>
            <w:del w:id="8009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65.29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B62284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10" w:author="Author"/>
              </w:rPr>
            </w:pPr>
          </w:p>
        </w:tc>
      </w:tr>
      <w:tr w:rsidR="00A46D51" w:rsidRPr="00B00709" w:rsidDel="00A560C3" w14:paraId="732D2535" w14:textId="77777777" w:rsidTr="00397D9A">
        <w:trPr>
          <w:cantSplit/>
          <w:trHeight w:val="190"/>
          <w:del w:id="8011" w:author="Author"/>
        </w:trPr>
        <w:tc>
          <w:tcPr>
            <w:tcW w:w="200" w:type="dxa"/>
          </w:tcPr>
          <w:p w14:paraId="186E3EC9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6B61C9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01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2A9341C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14" w:author="Author"/>
              </w:rPr>
            </w:pPr>
            <w:del w:id="8015" w:author="Author">
              <w:r w:rsidRPr="00B00709" w:rsidDel="00A560C3">
                <w:delText>350,000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4F160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1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0D073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17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DDAF92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18" w:author="Author"/>
              </w:rPr>
            </w:pPr>
            <w:del w:id="8019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100.47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948F0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2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40CFBF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2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B6EAD0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22" w:author="Author"/>
              </w:rPr>
            </w:pPr>
            <w:del w:id="8023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69.19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F19D5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24" w:author="Author"/>
              </w:rPr>
            </w:pPr>
          </w:p>
        </w:tc>
      </w:tr>
      <w:tr w:rsidR="00A46D51" w:rsidRPr="00B00709" w:rsidDel="00A560C3" w14:paraId="0FBB83D8" w14:textId="77777777" w:rsidTr="00397D9A">
        <w:trPr>
          <w:cantSplit/>
          <w:trHeight w:val="190"/>
          <w:del w:id="8025" w:author="Author"/>
        </w:trPr>
        <w:tc>
          <w:tcPr>
            <w:tcW w:w="200" w:type="dxa"/>
          </w:tcPr>
          <w:p w14:paraId="25F95AF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23812E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02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6F1FBE8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28" w:author="Author"/>
              </w:rPr>
            </w:pPr>
            <w:del w:id="8029" w:author="Author">
              <w:r w:rsidRPr="00B00709" w:rsidDel="00A560C3">
                <w:delText>400,000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DDA58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3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22F29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31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8C19BE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32" w:author="Author"/>
              </w:rPr>
            </w:pPr>
            <w:del w:id="8033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105.60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87530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3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88E00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3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E08288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36" w:author="Author"/>
              </w:rPr>
            </w:pPr>
            <w:del w:id="8037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72.63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0728F8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38" w:author="Author"/>
              </w:rPr>
            </w:pPr>
          </w:p>
        </w:tc>
      </w:tr>
      <w:tr w:rsidR="00A46D51" w:rsidRPr="00B00709" w:rsidDel="00A560C3" w14:paraId="61BB1171" w14:textId="77777777" w:rsidTr="00397D9A">
        <w:trPr>
          <w:cantSplit/>
          <w:trHeight w:val="190"/>
          <w:del w:id="8039" w:author="Author"/>
        </w:trPr>
        <w:tc>
          <w:tcPr>
            <w:tcW w:w="200" w:type="dxa"/>
          </w:tcPr>
          <w:p w14:paraId="27BDAF7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013256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04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4FF4D95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42" w:author="Author"/>
              </w:rPr>
            </w:pPr>
            <w:del w:id="8043" w:author="Author">
              <w:r w:rsidRPr="00B00709" w:rsidDel="00A560C3">
                <w:delText>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43D9F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4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0DCB5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45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13FD20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46" w:author="Author"/>
              </w:rPr>
            </w:pPr>
            <w:del w:id="8047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114.03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6A350F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4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824F5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4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B2AED7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50" w:author="Author"/>
              </w:rPr>
            </w:pPr>
            <w:del w:id="8051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78.24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E3AEF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52" w:author="Author"/>
              </w:rPr>
            </w:pPr>
          </w:p>
        </w:tc>
      </w:tr>
      <w:tr w:rsidR="00A46D51" w:rsidRPr="00B00709" w:rsidDel="00A560C3" w14:paraId="4650A73E" w14:textId="77777777" w:rsidTr="00397D9A">
        <w:trPr>
          <w:cantSplit/>
          <w:trHeight w:val="190"/>
          <w:del w:id="8053" w:author="Author"/>
        </w:trPr>
        <w:tc>
          <w:tcPr>
            <w:tcW w:w="200" w:type="dxa"/>
          </w:tcPr>
          <w:p w14:paraId="6098F73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51BB2C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05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458662E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56" w:author="Author"/>
              </w:rPr>
            </w:pPr>
            <w:del w:id="8057" w:author="Author">
              <w:r w:rsidRPr="00B00709" w:rsidDel="00A560C3">
                <w:delText>600,000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8DCCB4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5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F2EE7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59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BB3BD6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60" w:author="Author"/>
              </w:rPr>
            </w:pPr>
            <w:del w:id="8061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119.89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75CE4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6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77DDB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6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C81F15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64" w:author="Author"/>
              </w:rPr>
            </w:pPr>
            <w:del w:id="8065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82.15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13E54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66" w:author="Author"/>
              </w:rPr>
            </w:pPr>
          </w:p>
        </w:tc>
      </w:tr>
      <w:tr w:rsidR="00A46D51" w:rsidRPr="00B00709" w:rsidDel="00A560C3" w14:paraId="579BC277" w14:textId="77777777" w:rsidTr="00397D9A">
        <w:trPr>
          <w:cantSplit/>
          <w:trHeight w:val="190"/>
          <w:del w:id="8067" w:author="Author"/>
        </w:trPr>
        <w:tc>
          <w:tcPr>
            <w:tcW w:w="200" w:type="dxa"/>
          </w:tcPr>
          <w:p w14:paraId="1F2CE17F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D3952A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06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2B0E1F6F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70" w:author="Author"/>
              </w:rPr>
            </w:pPr>
            <w:del w:id="8071" w:author="Author">
              <w:r w:rsidRPr="00B00709" w:rsidDel="00A560C3">
                <w:delText>750,000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D8C17C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7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839BE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73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101797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74" w:author="Author"/>
              </w:rPr>
            </w:pPr>
            <w:del w:id="8075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128.39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9D7DB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7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EC5A6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7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A55E0F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78" w:author="Author"/>
              </w:rPr>
            </w:pPr>
            <w:del w:id="8079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87.81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A51824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80" w:author="Author"/>
              </w:rPr>
            </w:pPr>
          </w:p>
        </w:tc>
      </w:tr>
      <w:tr w:rsidR="00A46D51" w:rsidRPr="00B00709" w:rsidDel="00A560C3" w14:paraId="6076EA3A" w14:textId="77777777" w:rsidTr="00397D9A">
        <w:trPr>
          <w:cantSplit/>
          <w:trHeight w:val="190"/>
          <w:del w:id="8081" w:author="Author"/>
        </w:trPr>
        <w:tc>
          <w:tcPr>
            <w:tcW w:w="200" w:type="dxa"/>
          </w:tcPr>
          <w:p w14:paraId="0D80419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605EED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08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6826584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84" w:author="Author"/>
              </w:rPr>
            </w:pPr>
            <w:del w:id="8085" w:author="Author">
              <w:r w:rsidRPr="00B00709" w:rsidDel="00A560C3">
                <w:delText>1,000,000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148B4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8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2F2E0F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87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206A91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88" w:author="Author"/>
              </w:rPr>
            </w:pPr>
            <w:del w:id="8089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137.87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911D84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9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25FBB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9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23750A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92" w:author="Author"/>
              </w:rPr>
            </w:pPr>
            <w:del w:id="8093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94.11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1D41E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94" w:author="Author"/>
              </w:rPr>
            </w:pPr>
          </w:p>
        </w:tc>
      </w:tr>
      <w:tr w:rsidR="00A46D51" w:rsidRPr="00B00709" w:rsidDel="00A560C3" w14:paraId="1A773D37" w14:textId="77777777" w:rsidTr="00397D9A">
        <w:trPr>
          <w:cantSplit/>
          <w:trHeight w:val="190"/>
          <w:del w:id="8095" w:author="Author"/>
        </w:trPr>
        <w:tc>
          <w:tcPr>
            <w:tcW w:w="200" w:type="dxa"/>
          </w:tcPr>
          <w:p w14:paraId="4D0497B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09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3C85B2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09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60E1C51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098" w:author="Author"/>
              </w:rPr>
            </w:pPr>
            <w:del w:id="8099" w:author="Author">
              <w:r w:rsidRPr="00B00709" w:rsidDel="00A560C3">
                <w:delText>1,500,000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522159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10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D63D0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101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AF1273E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102" w:author="Author"/>
              </w:rPr>
            </w:pPr>
            <w:del w:id="8103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151.77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7B3165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10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22A83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10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99B11A0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106" w:author="Author"/>
              </w:rPr>
            </w:pPr>
            <w:del w:id="8107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103.32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002AD0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108" w:author="Author"/>
              </w:rPr>
            </w:pPr>
          </w:p>
        </w:tc>
      </w:tr>
      <w:tr w:rsidR="00A46D51" w:rsidRPr="00B00709" w:rsidDel="00A560C3" w14:paraId="79D2F045" w14:textId="77777777" w:rsidTr="00397D9A">
        <w:trPr>
          <w:cantSplit/>
          <w:trHeight w:val="190"/>
          <w:del w:id="8109" w:author="Author"/>
        </w:trPr>
        <w:tc>
          <w:tcPr>
            <w:tcW w:w="200" w:type="dxa"/>
          </w:tcPr>
          <w:p w14:paraId="6B741DA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11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A3669D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11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7A47D1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112" w:author="Author"/>
              </w:rPr>
            </w:pPr>
            <w:del w:id="8113" w:author="Author">
              <w:r w:rsidRPr="00B00709" w:rsidDel="00A560C3">
                <w:delText>2,000,000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608079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11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2D91F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115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845EC93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116" w:author="Author"/>
              </w:rPr>
            </w:pPr>
            <w:del w:id="8117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160.36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91AB8E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11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6F2CA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11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C108969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120" w:author="Author"/>
              </w:rPr>
            </w:pPr>
            <w:del w:id="8121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109.01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746852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122" w:author="Author"/>
              </w:rPr>
            </w:pPr>
          </w:p>
        </w:tc>
      </w:tr>
      <w:tr w:rsidR="00A46D51" w:rsidRPr="00B00709" w:rsidDel="00A560C3" w14:paraId="13ED96B3" w14:textId="77777777" w:rsidTr="00397D9A">
        <w:trPr>
          <w:cantSplit/>
          <w:trHeight w:val="190"/>
          <w:del w:id="8123" w:author="Author"/>
        </w:trPr>
        <w:tc>
          <w:tcPr>
            <w:tcW w:w="200" w:type="dxa"/>
          </w:tcPr>
          <w:p w14:paraId="2C58892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1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921081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12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D900A5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126" w:author="Author"/>
              </w:rPr>
            </w:pPr>
            <w:del w:id="8127" w:author="Author">
              <w:r w:rsidRPr="00B00709" w:rsidDel="00A560C3">
                <w:delText>2,500,000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E89D04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12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DC894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129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68A648B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130" w:author="Author"/>
              </w:rPr>
            </w:pPr>
            <w:del w:id="8131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166.72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4011D9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13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F9744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13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6EF3F81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134" w:author="Author"/>
              </w:rPr>
            </w:pPr>
            <w:del w:id="8135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113.21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642508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136" w:author="Author"/>
              </w:rPr>
            </w:pPr>
          </w:p>
        </w:tc>
      </w:tr>
      <w:tr w:rsidR="00A46D51" w:rsidRPr="00B00709" w:rsidDel="00A560C3" w14:paraId="7E4B439A" w14:textId="77777777" w:rsidTr="00397D9A">
        <w:trPr>
          <w:cantSplit/>
          <w:trHeight w:val="190"/>
          <w:del w:id="8137" w:author="Author"/>
        </w:trPr>
        <w:tc>
          <w:tcPr>
            <w:tcW w:w="200" w:type="dxa"/>
          </w:tcPr>
          <w:p w14:paraId="1CBB0EFF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1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3B086E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13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26BF3BD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140" w:author="Author"/>
              </w:rPr>
            </w:pPr>
            <w:del w:id="8141" w:author="Author">
              <w:r w:rsidRPr="00B00709" w:rsidDel="00A560C3">
                <w:delText>3,000,000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67F68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14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68AAA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143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6687355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144" w:author="Author"/>
              </w:rPr>
            </w:pPr>
            <w:del w:id="8145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171.91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1D5E77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14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BDEC3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14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E1C1D40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148" w:author="Author"/>
              </w:rPr>
            </w:pPr>
            <w:del w:id="8149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116.65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9AF239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150" w:author="Author"/>
              </w:rPr>
            </w:pPr>
          </w:p>
        </w:tc>
      </w:tr>
      <w:tr w:rsidR="00A46D51" w:rsidRPr="00B00709" w:rsidDel="00A560C3" w14:paraId="1143F144" w14:textId="77777777" w:rsidTr="00397D9A">
        <w:trPr>
          <w:cantSplit/>
          <w:trHeight w:val="190"/>
          <w:del w:id="8151" w:author="Author"/>
        </w:trPr>
        <w:tc>
          <w:tcPr>
            <w:tcW w:w="200" w:type="dxa"/>
          </w:tcPr>
          <w:p w14:paraId="286D756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1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3E30C3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15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EE166B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154" w:author="Author"/>
              </w:rPr>
            </w:pPr>
            <w:del w:id="8155" w:author="Author">
              <w:r w:rsidRPr="00B00709" w:rsidDel="00A560C3">
                <w:delText>5,000,000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2EEF1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15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98544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157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DE5DD5D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158" w:author="Author"/>
              </w:rPr>
            </w:pPr>
            <w:del w:id="8159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185.28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6A341E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16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5E3BF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16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13031A1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162" w:author="Author"/>
              </w:rPr>
            </w:pPr>
            <w:del w:id="8163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125.49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ECA35E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164" w:author="Author"/>
              </w:rPr>
            </w:pPr>
          </w:p>
        </w:tc>
      </w:tr>
      <w:tr w:rsidR="00A46D51" w:rsidRPr="00B00709" w:rsidDel="00A560C3" w14:paraId="6C0F729B" w14:textId="77777777" w:rsidTr="00397D9A">
        <w:trPr>
          <w:cantSplit/>
          <w:trHeight w:val="190"/>
          <w:del w:id="8165" w:author="Author"/>
        </w:trPr>
        <w:tc>
          <w:tcPr>
            <w:tcW w:w="200" w:type="dxa"/>
          </w:tcPr>
          <w:p w14:paraId="768B864F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16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AC6A6A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16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2E7B415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168" w:author="Author"/>
              </w:rPr>
            </w:pPr>
            <w:del w:id="8169" w:author="Author">
              <w:r w:rsidRPr="00B00709" w:rsidDel="00A560C3">
                <w:delText>7,500,000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86A8D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17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07C16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171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A928374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172" w:author="Author"/>
              </w:rPr>
            </w:pPr>
            <w:del w:id="8173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195.45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C9AB1F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17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B67DA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17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3FF751E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176" w:author="Author"/>
              </w:rPr>
            </w:pPr>
            <w:del w:id="8177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132.19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3CDDA2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178" w:author="Author"/>
              </w:rPr>
            </w:pPr>
          </w:p>
        </w:tc>
      </w:tr>
      <w:tr w:rsidR="00A46D51" w:rsidRPr="00B00709" w:rsidDel="00A560C3" w14:paraId="1C3F9686" w14:textId="77777777" w:rsidTr="00397D9A">
        <w:trPr>
          <w:cantSplit/>
          <w:trHeight w:val="190"/>
          <w:del w:id="8179" w:author="Author"/>
        </w:trPr>
        <w:tc>
          <w:tcPr>
            <w:tcW w:w="200" w:type="dxa"/>
          </w:tcPr>
          <w:p w14:paraId="27AC8D9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1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C06EEA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18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6E6BBC0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182" w:author="Author"/>
              </w:rPr>
            </w:pPr>
            <w:del w:id="8183" w:author="Author">
              <w:r w:rsidRPr="00B00709" w:rsidDel="00A560C3">
                <w:delText>10,000,000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1A560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18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62340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185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1723426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186" w:author="Author"/>
              </w:rPr>
            </w:pPr>
            <w:del w:id="8187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200.73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478692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18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02771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18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DA078D6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190" w:author="Author"/>
              </w:rPr>
            </w:pPr>
            <w:del w:id="8191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135.70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4899C3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192" w:author="Author"/>
              </w:rPr>
            </w:pPr>
          </w:p>
        </w:tc>
      </w:tr>
    </w:tbl>
    <w:p w14:paraId="4E7E4D7F" w14:textId="77777777" w:rsidR="00A46D51" w:rsidRPr="00B00709" w:rsidDel="00A560C3" w:rsidRDefault="00A46D51" w:rsidP="00420B2A">
      <w:pPr>
        <w:pStyle w:val="tablecaption"/>
        <w:suppressAutoHyphens/>
        <w:rPr>
          <w:del w:id="8193" w:author="Author"/>
        </w:rPr>
      </w:pPr>
      <w:del w:id="8194" w:author="Author">
        <w:r w:rsidRPr="00B00709" w:rsidDel="00A560C3">
          <w:delText>Table 97.B.1.a.(2)(LC) Single Limits – Uninsured (Includes Underinsured) Motorists Bodily Injury And Property Damage Coverage – Other Than Individual Named Insureds Loss Costs</w:delText>
        </w:r>
      </w:del>
    </w:p>
    <w:p w14:paraId="5E6FF187" w14:textId="77777777" w:rsidR="00A46D51" w:rsidRPr="00B00709" w:rsidDel="00A560C3" w:rsidRDefault="00A46D51" w:rsidP="00420B2A">
      <w:pPr>
        <w:pStyle w:val="isonormal"/>
        <w:suppressAutoHyphens/>
        <w:rPr>
          <w:del w:id="8195" w:author="Author"/>
        </w:rPr>
      </w:pPr>
    </w:p>
    <w:p w14:paraId="0791B392" w14:textId="77777777" w:rsidR="00A46D51" w:rsidRPr="00B00709" w:rsidDel="00A560C3" w:rsidRDefault="00A46D51" w:rsidP="00420B2A">
      <w:pPr>
        <w:pStyle w:val="space8"/>
        <w:suppressAutoHyphens/>
        <w:rPr>
          <w:del w:id="8196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450"/>
        <w:gridCol w:w="680"/>
        <w:gridCol w:w="470"/>
        <w:gridCol w:w="360"/>
        <w:gridCol w:w="680"/>
        <w:gridCol w:w="560"/>
      </w:tblGrid>
      <w:tr w:rsidR="00A46D51" w:rsidRPr="00B00709" w:rsidDel="00A560C3" w14:paraId="521DE4F1" w14:textId="77777777" w:rsidTr="00397D9A">
        <w:trPr>
          <w:cantSplit/>
          <w:trHeight w:val="190"/>
          <w:del w:id="8197" w:author="Author"/>
        </w:trPr>
        <w:tc>
          <w:tcPr>
            <w:tcW w:w="200" w:type="dxa"/>
          </w:tcPr>
          <w:p w14:paraId="7BA28E4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198" w:author="Author"/>
              </w:rPr>
            </w:pPr>
            <w:del w:id="8199" w:author="Author">
              <w:r w:rsidRPr="00B00709" w:rsidDel="00A560C3">
                <w:br/>
              </w:r>
              <w:r w:rsidRPr="00B00709" w:rsidDel="00A560C3">
                <w:br/>
              </w:r>
            </w:del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81F84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8200" w:author="Author"/>
              </w:rPr>
            </w:pPr>
            <w:del w:id="8201" w:author="Author">
              <w:r w:rsidRPr="00B00709" w:rsidDel="00A560C3">
                <w:delText>Uninsured Motorists Bodily Injury</w:delText>
              </w:r>
              <w:r w:rsidRPr="00B00709" w:rsidDel="00A560C3">
                <w:br/>
                <w:delText>And Property Damage</w:delText>
              </w:r>
              <w:r w:rsidRPr="00B00709" w:rsidDel="00A560C3">
                <w:br/>
                <w:delText>Reduced By At-fault Liability Limits</w:delText>
              </w:r>
            </w:del>
          </w:p>
        </w:tc>
      </w:tr>
      <w:tr w:rsidR="00A46D51" w:rsidRPr="00B00709" w:rsidDel="00A560C3" w14:paraId="74D45EC0" w14:textId="77777777" w:rsidTr="00397D9A">
        <w:trPr>
          <w:cantSplit/>
          <w:trHeight w:val="190"/>
          <w:del w:id="8202" w:author="Author"/>
        </w:trPr>
        <w:tc>
          <w:tcPr>
            <w:tcW w:w="200" w:type="dxa"/>
          </w:tcPr>
          <w:p w14:paraId="5FE4D128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8203" w:author="Author"/>
              </w:rPr>
            </w:pPr>
            <w:del w:id="8204" w:author="Author">
              <w:r w:rsidRPr="00B00709" w:rsidDel="00A560C3">
                <w:br/>
              </w:r>
              <w:r w:rsidRPr="00B00709" w:rsidDel="00A560C3">
                <w:br/>
              </w:r>
              <w:r w:rsidRPr="00B00709" w:rsidDel="00A560C3">
                <w:br/>
              </w:r>
              <w:r w:rsidRPr="00B00709" w:rsidDel="00A560C3">
                <w:br/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38E30A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8205" w:author="Author"/>
              </w:rPr>
            </w:pPr>
            <w:del w:id="8206" w:author="Author">
              <w:r w:rsidRPr="00B00709" w:rsidDel="00A560C3">
                <w:delText>Limits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6AEBF8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8207" w:author="Author"/>
              </w:rPr>
            </w:pPr>
            <w:del w:id="8208" w:author="Author">
              <w:r w:rsidRPr="00B00709" w:rsidDel="00A560C3"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</w:delText>
              </w:r>
              <w:r w:rsidRPr="00B00709" w:rsidDel="00A560C3">
                <w:br/>
                <w:delText>Per Exposure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EB742B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8209" w:author="Author"/>
              </w:rPr>
            </w:pPr>
            <w:del w:id="8210" w:author="Author">
              <w:r w:rsidRPr="00B00709" w:rsidDel="00A560C3">
                <w:delText>Other Than</w:delText>
              </w:r>
              <w:r w:rsidRPr="00B00709" w:rsidDel="00A560C3">
                <w:br/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</w:delText>
              </w:r>
              <w:r w:rsidRPr="00B00709" w:rsidDel="00A560C3">
                <w:br/>
                <w:delText>Per Exposure</w:delText>
              </w:r>
            </w:del>
          </w:p>
        </w:tc>
      </w:tr>
      <w:tr w:rsidR="00A46D51" w:rsidRPr="00B00709" w:rsidDel="00A560C3" w14:paraId="2901E847" w14:textId="77777777" w:rsidTr="00397D9A">
        <w:trPr>
          <w:cantSplit/>
          <w:trHeight w:val="190"/>
          <w:del w:id="8211" w:author="Author"/>
        </w:trPr>
        <w:tc>
          <w:tcPr>
            <w:tcW w:w="200" w:type="dxa"/>
          </w:tcPr>
          <w:p w14:paraId="1243D06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9DF0F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13" w:author="Author"/>
              </w:rPr>
            </w:pPr>
            <w:del w:id="8214" w:author="Author">
              <w:r w:rsidRPr="00B00709" w:rsidDel="00A560C3">
                <w:delText>$</w:delText>
              </w:r>
            </w:del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C329B9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15" w:author="Author"/>
              </w:rPr>
            </w:pPr>
            <w:del w:id="8216" w:author="Author">
              <w:r w:rsidRPr="00B00709" w:rsidDel="00A560C3">
                <w:delText>75,000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8696A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17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4DD55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18" w:author="Author"/>
              </w:rPr>
            </w:pPr>
            <w:del w:id="8219" w:author="Author">
              <w:r w:rsidRPr="00B00709" w:rsidDel="00A560C3">
                <w:delText>$</w:delText>
              </w:r>
            </w:del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EFD3FB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20" w:author="Author"/>
              </w:rPr>
            </w:pPr>
            <w:del w:id="8221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27.82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815D2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2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DF010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23" w:author="Author"/>
              </w:rPr>
            </w:pPr>
            <w:del w:id="8224" w:author="Author">
              <w:r w:rsidRPr="00B00709" w:rsidDel="00A560C3">
                <w:delText>$</w:delText>
              </w:r>
            </w:del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3371FF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25" w:author="Author"/>
              </w:rPr>
            </w:pPr>
            <w:del w:id="8226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21.66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D13598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27" w:author="Author"/>
              </w:rPr>
            </w:pPr>
          </w:p>
        </w:tc>
      </w:tr>
      <w:tr w:rsidR="00A46D51" w:rsidRPr="00B00709" w:rsidDel="00A560C3" w14:paraId="751BC648" w14:textId="77777777" w:rsidTr="00397D9A">
        <w:trPr>
          <w:cantSplit/>
          <w:trHeight w:val="190"/>
          <w:del w:id="8228" w:author="Author"/>
        </w:trPr>
        <w:tc>
          <w:tcPr>
            <w:tcW w:w="200" w:type="dxa"/>
          </w:tcPr>
          <w:p w14:paraId="4938C06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397294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23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33ED5EB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31" w:author="Author"/>
              </w:rPr>
            </w:pPr>
            <w:del w:id="8232" w:author="Author">
              <w:r w:rsidRPr="00B00709" w:rsidDel="00A560C3">
                <w:delText>100,000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57B99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33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76F22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3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233988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35" w:author="Author"/>
              </w:rPr>
            </w:pPr>
            <w:del w:id="8236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35.17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6F6A4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3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4C191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3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B6B007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39" w:author="Author"/>
              </w:rPr>
            </w:pPr>
            <w:del w:id="8240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26.62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FD93CC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41" w:author="Author"/>
              </w:rPr>
            </w:pPr>
          </w:p>
        </w:tc>
      </w:tr>
      <w:tr w:rsidR="00A46D51" w:rsidRPr="00B00709" w:rsidDel="00A560C3" w14:paraId="041EF5D0" w14:textId="77777777" w:rsidTr="00397D9A">
        <w:trPr>
          <w:cantSplit/>
          <w:trHeight w:val="190"/>
          <w:del w:id="8242" w:author="Author"/>
        </w:trPr>
        <w:tc>
          <w:tcPr>
            <w:tcW w:w="200" w:type="dxa"/>
          </w:tcPr>
          <w:p w14:paraId="4592BBC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3BAD39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24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1711FF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45" w:author="Author"/>
              </w:rPr>
            </w:pPr>
            <w:del w:id="8246" w:author="Author">
              <w:r w:rsidRPr="00B00709" w:rsidDel="00A560C3">
                <w:delText>125,000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E3889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47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FCD91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4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91FEF1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49" w:author="Author"/>
              </w:rPr>
            </w:pPr>
            <w:del w:id="8250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41.32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24FD2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5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0FEAC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5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CAE9D9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53" w:author="Author"/>
              </w:rPr>
            </w:pPr>
            <w:del w:id="8254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30.77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DFDC9C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55" w:author="Author"/>
              </w:rPr>
            </w:pPr>
          </w:p>
        </w:tc>
      </w:tr>
      <w:tr w:rsidR="00A46D51" w:rsidRPr="00B00709" w:rsidDel="00A560C3" w14:paraId="70DCC7EA" w14:textId="77777777" w:rsidTr="00397D9A">
        <w:trPr>
          <w:cantSplit/>
          <w:trHeight w:val="190"/>
          <w:del w:id="8256" w:author="Author"/>
        </w:trPr>
        <w:tc>
          <w:tcPr>
            <w:tcW w:w="200" w:type="dxa"/>
          </w:tcPr>
          <w:p w14:paraId="32C8D554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ACBACA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25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4686CCAF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59" w:author="Author"/>
              </w:rPr>
            </w:pPr>
            <w:del w:id="8260" w:author="Author">
              <w:r w:rsidRPr="00B00709" w:rsidDel="00A560C3">
                <w:delText>150,000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6729F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61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C0F09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6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0DBD71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63" w:author="Author"/>
              </w:rPr>
            </w:pPr>
            <w:del w:id="8264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48.33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D719D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6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08406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6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E9A7DD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67" w:author="Author"/>
              </w:rPr>
            </w:pPr>
            <w:del w:id="8268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35.44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DA683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69" w:author="Author"/>
              </w:rPr>
            </w:pPr>
          </w:p>
        </w:tc>
      </w:tr>
      <w:tr w:rsidR="00A46D51" w:rsidRPr="00B00709" w:rsidDel="00A560C3" w14:paraId="2466FB60" w14:textId="77777777" w:rsidTr="00397D9A">
        <w:trPr>
          <w:cantSplit/>
          <w:trHeight w:val="190"/>
          <w:del w:id="8270" w:author="Author"/>
        </w:trPr>
        <w:tc>
          <w:tcPr>
            <w:tcW w:w="200" w:type="dxa"/>
          </w:tcPr>
          <w:p w14:paraId="60EE563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6E5FB6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27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4F5A99E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73" w:author="Author"/>
              </w:rPr>
            </w:pPr>
            <w:del w:id="8274" w:author="Author">
              <w:r w:rsidRPr="00B00709" w:rsidDel="00A560C3">
                <w:delText>200,000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CE925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75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D0537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7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F1EE9D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77" w:author="Author"/>
              </w:rPr>
            </w:pPr>
            <w:del w:id="8278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60.77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FE201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7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211E4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8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893EF3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81" w:author="Author"/>
              </w:rPr>
            </w:pPr>
            <w:del w:id="8282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43.76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4D3E9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83" w:author="Author"/>
              </w:rPr>
            </w:pPr>
          </w:p>
        </w:tc>
      </w:tr>
      <w:tr w:rsidR="00A46D51" w:rsidRPr="00B00709" w:rsidDel="00A560C3" w14:paraId="20FD05C2" w14:textId="77777777" w:rsidTr="00397D9A">
        <w:trPr>
          <w:cantSplit/>
          <w:trHeight w:val="190"/>
          <w:del w:id="8284" w:author="Author"/>
        </w:trPr>
        <w:tc>
          <w:tcPr>
            <w:tcW w:w="200" w:type="dxa"/>
          </w:tcPr>
          <w:p w14:paraId="1DC6678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7E2465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28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54710AF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87" w:author="Author"/>
              </w:rPr>
            </w:pPr>
            <w:del w:id="8288" w:author="Author">
              <w:r w:rsidRPr="00B00709" w:rsidDel="00A560C3">
                <w:delText>250,000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57C2D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89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D9C37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9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C2B6EA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91" w:author="Author"/>
              </w:rPr>
            </w:pPr>
            <w:del w:id="8292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70.32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413478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9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86A8C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9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A0685B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295" w:author="Author"/>
              </w:rPr>
            </w:pPr>
            <w:del w:id="8296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50.12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44444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97" w:author="Author"/>
              </w:rPr>
            </w:pPr>
          </w:p>
        </w:tc>
      </w:tr>
      <w:tr w:rsidR="00A46D51" w:rsidRPr="00B00709" w:rsidDel="00A560C3" w14:paraId="338A6743" w14:textId="77777777" w:rsidTr="00397D9A">
        <w:trPr>
          <w:cantSplit/>
          <w:trHeight w:val="190"/>
          <w:del w:id="8298" w:author="Author"/>
        </w:trPr>
        <w:tc>
          <w:tcPr>
            <w:tcW w:w="200" w:type="dxa"/>
          </w:tcPr>
          <w:p w14:paraId="25D2976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29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071F8A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30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B51B1C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01" w:author="Author"/>
              </w:rPr>
            </w:pPr>
            <w:del w:id="8302" w:author="Author">
              <w:r w:rsidRPr="00B00709" w:rsidDel="00A560C3">
                <w:delText>300,000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1EAF9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03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42C44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0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870361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05" w:author="Author"/>
              </w:rPr>
            </w:pPr>
            <w:del w:id="8306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78.95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D75AC9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0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C2895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0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D1CA56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09" w:author="Author"/>
              </w:rPr>
            </w:pPr>
            <w:del w:id="8310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55.84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023A7C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11" w:author="Author"/>
              </w:rPr>
            </w:pPr>
          </w:p>
        </w:tc>
      </w:tr>
      <w:tr w:rsidR="00A46D51" w:rsidRPr="00B00709" w:rsidDel="00A560C3" w14:paraId="11D7FABB" w14:textId="77777777" w:rsidTr="00397D9A">
        <w:trPr>
          <w:cantSplit/>
          <w:trHeight w:val="190"/>
          <w:del w:id="8312" w:author="Author"/>
        </w:trPr>
        <w:tc>
          <w:tcPr>
            <w:tcW w:w="200" w:type="dxa"/>
          </w:tcPr>
          <w:p w14:paraId="5FA8425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06DF7F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31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3B8F2B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15" w:author="Author"/>
              </w:rPr>
            </w:pPr>
            <w:del w:id="8316" w:author="Author">
              <w:r w:rsidRPr="00B00709" w:rsidDel="00A560C3">
                <w:delText>350,000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4324D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17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E8992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1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948599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19" w:author="Author"/>
              </w:rPr>
            </w:pPr>
            <w:del w:id="8320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85.60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A1C95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2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B55C5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2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CA3E0E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23" w:author="Author"/>
              </w:rPr>
            </w:pPr>
            <w:del w:id="8324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60.25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F8B8D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25" w:author="Author"/>
              </w:rPr>
            </w:pPr>
          </w:p>
        </w:tc>
      </w:tr>
      <w:tr w:rsidR="00A46D51" w:rsidRPr="00B00709" w:rsidDel="00A560C3" w14:paraId="10BF6005" w14:textId="77777777" w:rsidTr="00397D9A">
        <w:trPr>
          <w:cantSplit/>
          <w:trHeight w:val="190"/>
          <w:del w:id="8326" w:author="Author"/>
        </w:trPr>
        <w:tc>
          <w:tcPr>
            <w:tcW w:w="200" w:type="dxa"/>
          </w:tcPr>
          <w:p w14:paraId="25BA9D9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3D8D65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32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6B660AB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29" w:author="Author"/>
              </w:rPr>
            </w:pPr>
            <w:del w:id="8330" w:author="Author">
              <w:r w:rsidRPr="00B00709" w:rsidDel="00A560C3">
                <w:delText>400,000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B71DE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31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03E41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3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0521BC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33" w:author="Author"/>
              </w:rPr>
            </w:pPr>
            <w:del w:id="8334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92.08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005778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3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2856A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3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F91507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37" w:author="Author"/>
              </w:rPr>
            </w:pPr>
            <w:del w:id="8338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64.56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C97CA4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39" w:author="Author"/>
              </w:rPr>
            </w:pPr>
          </w:p>
        </w:tc>
      </w:tr>
      <w:tr w:rsidR="00A46D51" w:rsidRPr="00B00709" w:rsidDel="00A560C3" w14:paraId="4D1CE252" w14:textId="77777777" w:rsidTr="00397D9A">
        <w:trPr>
          <w:cantSplit/>
          <w:trHeight w:val="190"/>
          <w:del w:id="8340" w:author="Author"/>
        </w:trPr>
        <w:tc>
          <w:tcPr>
            <w:tcW w:w="200" w:type="dxa"/>
          </w:tcPr>
          <w:p w14:paraId="18D35B6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65A7F2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34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9E8FDF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43" w:author="Author"/>
              </w:rPr>
            </w:pPr>
            <w:del w:id="8344" w:author="Author">
              <w:r w:rsidRPr="00B00709" w:rsidDel="00A560C3">
                <w:delText>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634A09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45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1C37B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4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B92A92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47" w:author="Author"/>
              </w:rPr>
            </w:pPr>
            <w:del w:id="8348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100.65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70C53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4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4AACB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5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CD0CB3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51" w:author="Author"/>
              </w:rPr>
            </w:pPr>
            <w:del w:id="8352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70.24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11A61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53" w:author="Author"/>
              </w:rPr>
            </w:pPr>
          </w:p>
        </w:tc>
      </w:tr>
      <w:tr w:rsidR="00A46D51" w:rsidRPr="00B00709" w:rsidDel="00A560C3" w14:paraId="16B7ED30" w14:textId="77777777" w:rsidTr="00397D9A">
        <w:trPr>
          <w:cantSplit/>
          <w:trHeight w:val="190"/>
          <w:del w:id="8354" w:author="Author"/>
        </w:trPr>
        <w:tc>
          <w:tcPr>
            <w:tcW w:w="200" w:type="dxa"/>
          </w:tcPr>
          <w:p w14:paraId="68233F4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3F5851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35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382BE6E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57" w:author="Author"/>
              </w:rPr>
            </w:pPr>
            <w:del w:id="8358" w:author="Author">
              <w:r w:rsidRPr="00B00709" w:rsidDel="00A560C3">
                <w:delText>600,000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451C3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59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57E84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6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475FF0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61" w:author="Author"/>
              </w:rPr>
            </w:pPr>
            <w:del w:id="8362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108.00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C4605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6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B1D26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6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DE25A5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65" w:author="Author"/>
              </w:rPr>
            </w:pPr>
            <w:del w:id="8366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75.13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B0A50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67" w:author="Author"/>
              </w:rPr>
            </w:pPr>
          </w:p>
        </w:tc>
      </w:tr>
      <w:tr w:rsidR="00A46D51" w:rsidRPr="00B00709" w:rsidDel="00A560C3" w14:paraId="1C9A641E" w14:textId="77777777" w:rsidTr="00397D9A">
        <w:trPr>
          <w:cantSplit/>
          <w:trHeight w:val="190"/>
          <w:del w:id="8368" w:author="Author"/>
        </w:trPr>
        <w:tc>
          <w:tcPr>
            <w:tcW w:w="200" w:type="dxa"/>
          </w:tcPr>
          <w:p w14:paraId="291316A4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586100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37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458E2B8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71" w:author="Author"/>
              </w:rPr>
            </w:pPr>
            <w:del w:id="8372" w:author="Author">
              <w:r w:rsidRPr="00B00709" w:rsidDel="00A560C3">
                <w:delText>750,000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28641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73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94608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7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9471DD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75" w:author="Author"/>
              </w:rPr>
            </w:pPr>
            <w:del w:id="8376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117.18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508704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7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5869F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7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EE6D7F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79" w:author="Author"/>
              </w:rPr>
            </w:pPr>
            <w:del w:id="8380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81.21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F7FC64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81" w:author="Author"/>
              </w:rPr>
            </w:pPr>
          </w:p>
        </w:tc>
      </w:tr>
      <w:tr w:rsidR="00A46D51" w:rsidRPr="00B00709" w:rsidDel="00A560C3" w14:paraId="31A19094" w14:textId="77777777" w:rsidTr="00397D9A">
        <w:trPr>
          <w:cantSplit/>
          <w:trHeight w:val="190"/>
          <w:del w:id="8382" w:author="Author"/>
        </w:trPr>
        <w:tc>
          <w:tcPr>
            <w:tcW w:w="200" w:type="dxa"/>
          </w:tcPr>
          <w:p w14:paraId="69FF99E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8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C120CC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38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4513E3B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85" w:author="Author"/>
              </w:rPr>
            </w:pPr>
            <w:del w:id="8386" w:author="Author">
              <w:r w:rsidRPr="00B00709" w:rsidDel="00A560C3">
                <w:delText>1,000,000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13A06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87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FD366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8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B1C127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89" w:author="Author"/>
              </w:rPr>
            </w:pPr>
            <w:del w:id="8390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128.11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FD0FE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9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59203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9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F35901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93" w:author="Author"/>
              </w:rPr>
            </w:pPr>
            <w:del w:id="8394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88.46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E6499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95" w:author="Author"/>
              </w:rPr>
            </w:pPr>
          </w:p>
        </w:tc>
      </w:tr>
      <w:tr w:rsidR="00A46D51" w:rsidRPr="00B00709" w:rsidDel="00A560C3" w14:paraId="06CBB95F" w14:textId="77777777" w:rsidTr="00397D9A">
        <w:trPr>
          <w:cantSplit/>
          <w:trHeight w:val="190"/>
          <w:del w:id="8396" w:author="Author"/>
        </w:trPr>
        <w:tc>
          <w:tcPr>
            <w:tcW w:w="200" w:type="dxa"/>
          </w:tcPr>
          <w:p w14:paraId="1E34412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3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B34DC7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39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5ABBAD5F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399" w:author="Author"/>
              </w:rPr>
            </w:pPr>
            <w:del w:id="8400" w:author="Author">
              <w:r w:rsidRPr="00B00709" w:rsidDel="00A560C3">
                <w:delText>1,500,000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F70CCC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401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B2CE8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40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2AA7BA5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403" w:author="Author"/>
              </w:rPr>
            </w:pPr>
            <w:del w:id="8404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144.51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5637EA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40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ABF71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40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732A9D5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407" w:author="Author"/>
              </w:rPr>
            </w:pPr>
            <w:del w:id="8408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99.31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AA3BF9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409" w:author="Author"/>
              </w:rPr>
            </w:pPr>
          </w:p>
        </w:tc>
      </w:tr>
      <w:tr w:rsidR="00A46D51" w:rsidRPr="00B00709" w:rsidDel="00A560C3" w14:paraId="262E4323" w14:textId="77777777" w:rsidTr="00397D9A">
        <w:trPr>
          <w:cantSplit/>
          <w:trHeight w:val="190"/>
          <w:del w:id="8410" w:author="Author"/>
        </w:trPr>
        <w:tc>
          <w:tcPr>
            <w:tcW w:w="200" w:type="dxa"/>
          </w:tcPr>
          <w:p w14:paraId="5093130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4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4CEE9F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41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636B1AC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413" w:author="Author"/>
              </w:rPr>
            </w:pPr>
            <w:del w:id="8414" w:author="Author">
              <w:r w:rsidRPr="00B00709" w:rsidDel="00A560C3">
                <w:delText>2,000,000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EE6BE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415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AD63B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41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5D645AF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417" w:author="Author"/>
              </w:rPr>
            </w:pPr>
            <w:del w:id="8418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155.79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3C0FE3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41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3A2B9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42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9A8100E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421" w:author="Author"/>
              </w:rPr>
            </w:pPr>
            <w:del w:id="8422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106.73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7CEA1D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423" w:author="Author"/>
              </w:rPr>
            </w:pPr>
          </w:p>
        </w:tc>
      </w:tr>
      <w:tr w:rsidR="00A46D51" w:rsidRPr="00B00709" w:rsidDel="00A560C3" w14:paraId="30066FBB" w14:textId="77777777" w:rsidTr="00397D9A">
        <w:trPr>
          <w:cantSplit/>
          <w:trHeight w:val="190"/>
          <w:del w:id="8424" w:author="Author"/>
        </w:trPr>
        <w:tc>
          <w:tcPr>
            <w:tcW w:w="200" w:type="dxa"/>
          </w:tcPr>
          <w:p w14:paraId="57D25F1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4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9608B6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42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62D8F96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427" w:author="Author"/>
              </w:rPr>
            </w:pPr>
            <w:del w:id="8428" w:author="Author">
              <w:r w:rsidRPr="00B00709" w:rsidDel="00A560C3">
                <w:delText>2,500,000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E56CC4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429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8A6E7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43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DBC040C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431" w:author="Author"/>
              </w:rPr>
            </w:pPr>
            <w:del w:id="8432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163.26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F42B23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43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278AF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43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20B4135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435" w:author="Author"/>
              </w:rPr>
            </w:pPr>
            <w:del w:id="8436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111.65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D1646C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437" w:author="Author"/>
              </w:rPr>
            </w:pPr>
          </w:p>
        </w:tc>
      </w:tr>
      <w:tr w:rsidR="00A46D51" w:rsidRPr="00B00709" w:rsidDel="00A560C3" w14:paraId="2402377E" w14:textId="77777777" w:rsidTr="00397D9A">
        <w:trPr>
          <w:cantSplit/>
          <w:trHeight w:val="190"/>
          <w:del w:id="8438" w:author="Author"/>
        </w:trPr>
        <w:tc>
          <w:tcPr>
            <w:tcW w:w="200" w:type="dxa"/>
          </w:tcPr>
          <w:p w14:paraId="01F9336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4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34A691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44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EE6E77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441" w:author="Author"/>
              </w:rPr>
            </w:pPr>
            <w:del w:id="8442" w:author="Author">
              <w:r w:rsidRPr="00B00709" w:rsidDel="00A560C3">
                <w:delText>3,000,000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4A8218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443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6D9F9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44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C9071FE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445" w:author="Author"/>
              </w:rPr>
            </w:pPr>
            <w:del w:id="8446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168.32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720D11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44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6C1F5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44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4FA2D9C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449" w:author="Author"/>
              </w:rPr>
            </w:pPr>
            <w:del w:id="8450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115.01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B48294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451" w:author="Author"/>
              </w:rPr>
            </w:pPr>
          </w:p>
        </w:tc>
      </w:tr>
      <w:tr w:rsidR="00A46D51" w:rsidRPr="00B00709" w:rsidDel="00A560C3" w14:paraId="69E7C0D3" w14:textId="77777777" w:rsidTr="00397D9A">
        <w:trPr>
          <w:cantSplit/>
          <w:trHeight w:val="190"/>
          <w:del w:id="8452" w:author="Author"/>
        </w:trPr>
        <w:tc>
          <w:tcPr>
            <w:tcW w:w="200" w:type="dxa"/>
          </w:tcPr>
          <w:p w14:paraId="04179A7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4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8CA756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45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66FC504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455" w:author="Author"/>
              </w:rPr>
            </w:pPr>
            <w:del w:id="8456" w:author="Author">
              <w:r w:rsidRPr="00B00709" w:rsidDel="00A560C3">
                <w:delText>5,000,000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9FA86C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457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0D3D2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45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6EF0B9B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459" w:author="Author"/>
              </w:rPr>
            </w:pPr>
            <w:del w:id="8460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182.71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9D1360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46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FD0A1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46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D78E162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463" w:author="Author"/>
              </w:rPr>
            </w:pPr>
            <w:del w:id="8464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124.51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6B3BF3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465" w:author="Author"/>
              </w:rPr>
            </w:pPr>
          </w:p>
        </w:tc>
      </w:tr>
      <w:tr w:rsidR="00A46D51" w:rsidRPr="00B00709" w:rsidDel="00A560C3" w14:paraId="664FF1BF" w14:textId="77777777" w:rsidTr="00397D9A">
        <w:trPr>
          <w:cantSplit/>
          <w:trHeight w:val="190"/>
          <w:del w:id="8466" w:author="Author"/>
        </w:trPr>
        <w:tc>
          <w:tcPr>
            <w:tcW w:w="200" w:type="dxa"/>
          </w:tcPr>
          <w:p w14:paraId="7ADD5FE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4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B5076C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46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50EA804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469" w:author="Author"/>
              </w:rPr>
            </w:pPr>
            <w:del w:id="8470" w:author="Author">
              <w:r w:rsidRPr="00B00709" w:rsidDel="00A560C3">
                <w:delText>7,500,000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4890B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471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E4A3A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47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7674271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473" w:author="Author"/>
              </w:rPr>
            </w:pPr>
            <w:del w:id="8474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191.90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6CBDCC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47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B9FF4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47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F83C553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477" w:author="Author"/>
              </w:rPr>
            </w:pPr>
            <w:del w:id="8478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130.60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35DC45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479" w:author="Author"/>
              </w:rPr>
            </w:pPr>
          </w:p>
        </w:tc>
      </w:tr>
      <w:tr w:rsidR="00A46D51" w:rsidRPr="00B00709" w:rsidDel="00A560C3" w14:paraId="502EC222" w14:textId="77777777" w:rsidTr="00397D9A">
        <w:trPr>
          <w:cantSplit/>
          <w:trHeight w:val="190"/>
          <w:del w:id="8480" w:author="Author"/>
        </w:trPr>
        <w:tc>
          <w:tcPr>
            <w:tcW w:w="200" w:type="dxa"/>
          </w:tcPr>
          <w:p w14:paraId="23FA0C7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4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BC4602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48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33D6975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483" w:author="Author"/>
              </w:rPr>
            </w:pPr>
            <w:del w:id="8484" w:author="Author">
              <w:r w:rsidRPr="00B00709" w:rsidDel="00A560C3">
                <w:delText>10,000,000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78AB9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485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5A8DA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48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6FA01EF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487" w:author="Author"/>
              </w:rPr>
            </w:pPr>
            <w:del w:id="8488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198.87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2910BB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48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73A6C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49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9D22020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491" w:author="Author"/>
              </w:rPr>
            </w:pPr>
            <w:del w:id="8492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135.18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271A75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493" w:author="Author"/>
              </w:rPr>
            </w:pPr>
          </w:p>
        </w:tc>
      </w:tr>
    </w:tbl>
    <w:p w14:paraId="2CDA8511" w14:textId="77777777" w:rsidR="00A46D51" w:rsidRPr="00B00709" w:rsidDel="00A560C3" w:rsidRDefault="00A46D51" w:rsidP="00420B2A">
      <w:pPr>
        <w:pStyle w:val="tablecaption"/>
        <w:suppressAutoHyphens/>
        <w:rPr>
          <w:del w:id="8494" w:author="Author"/>
        </w:rPr>
      </w:pPr>
      <w:del w:id="8495" w:author="Author">
        <w:r w:rsidRPr="00B00709" w:rsidDel="00A560C3">
          <w:delText>Table 97.B.1.a.(3)(LC) Single Limits – Uninsured (Includes Underinsured) Motorists Bodily Injury And Property Damage Coverage – Individual Named Insureds Loss Costs</w:delText>
        </w:r>
      </w:del>
    </w:p>
    <w:p w14:paraId="562FBA89" w14:textId="77777777" w:rsidR="00A46D51" w:rsidRPr="00B00709" w:rsidDel="00A560C3" w:rsidRDefault="00A46D51" w:rsidP="00420B2A">
      <w:pPr>
        <w:pStyle w:val="isonormal"/>
        <w:suppressAutoHyphens/>
        <w:rPr>
          <w:del w:id="8496" w:author="Author"/>
        </w:rPr>
      </w:pPr>
    </w:p>
    <w:p w14:paraId="0014000D" w14:textId="77777777" w:rsidR="00A46D51" w:rsidRPr="00B00709" w:rsidDel="00A560C3" w:rsidRDefault="00A46D51" w:rsidP="00420B2A">
      <w:pPr>
        <w:pStyle w:val="space8"/>
        <w:suppressAutoHyphens/>
        <w:rPr>
          <w:del w:id="8497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360"/>
        <w:gridCol w:w="690"/>
        <w:gridCol w:w="550"/>
        <w:gridCol w:w="360"/>
        <w:gridCol w:w="770"/>
        <w:gridCol w:w="470"/>
      </w:tblGrid>
      <w:tr w:rsidR="00A46D51" w:rsidRPr="00B00709" w:rsidDel="00A560C3" w14:paraId="29F2ECF7" w14:textId="77777777" w:rsidTr="00397D9A">
        <w:trPr>
          <w:cantSplit/>
          <w:trHeight w:val="190"/>
          <w:del w:id="8498" w:author="Author"/>
        </w:trPr>
        <w:tc>
          <w:tcPr>
            <w:tcW w:w="200" w:type="dxa"/>
          </w:tcPr>
          <w:p w14:paraId="1A52A3E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499" w:author="Author"/>
              </w:rPr>
            </w:pPr>
            <w:del w:id="8500" w:author="Author">
              <w:r w:rsidRPr="00B00709" w:rsidDel="00A560C3">
                <w:br/>
              </w:r>
              <w:r w:rsidRPr="00B00709" w:rsidDel="00A560C3">
                <w:br/>
              </w:r>
            </w:del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5A835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8501" w:author="Author"/>
              </w:rPr>
            </w:pPr>
            <w:del w:id="8502" w:author="Author">
              <w:r w:rsidRPr="00B00709" w:rsidDel="00A560C3">
                <w:delText>Uninsured Motorists Bodily Injury</w:delText>
              </w:r>
              <w:r w:rsidRPr="00B00709" w:rsidDel="00A560C3">
                <w:br/>
                <w:delText>And Property Damage</w:delText>
              </w:r>
              <w:r w:rsidRPr="00B00709" w:rsidDel="00A560C3">
                <w:br/>
                <w:delText>Reduced By At-fault Liability Limits</w:delText>
              </w:r>
            </w:del>
          </w:p>
        </w:tc>
      </w:tr>
      <w:tr w:rsidR="00A46D51" w:rsidRPr="00B00709" w:rsidDel="00A560C3" w14:paraId="41615F33" w14:textId="77777777" w:rsidTr="00397D9A">
        <w:trPr>
          <w:cantSplit/>
          <w:trHeight w:val="190"/>
          <w:del w:id="8503" w:author="Author"/>
        </w:trPr>
        <w:tc>
          <w:tcPr>
            <w:tcW w:w="200" w:type="dxa"/>
          </w:tcPr>
          <w:p w14:paraId="67797CCC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8504" w:author="Author"/>
              </w:rPr>
            </w:pPr>
            <w:del w:id="8505" w:author="Author">
              <w:r w:rsidRPr="00B00709" w:rsidDel="00A560C3">
                <w:br/>
              </w:r>
              <w:r w:rsidRPr="00B00709" w:rsidDel="00A560C3">
                <w:br/>
              </w:r>
              <w:r w:rsidRPr="00B00709" w:rsidDel="00A560C3">
                <w:br/>
              </w:r>
              <w:r w:rsidRPr="00B00709" w:rsidDel="00A560C3">
                <w:br/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B5795F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8506" w:author="Author"/>
              </w:rPr>
            </w:pPr>
            <w:del w:id="8507" w:author="Author">
              <w:r w:rsidRPr="00B00709" w:rsidDel="00A560C3">
                <w:delText>Limits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FE147E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8508" w:author="Author"/>
              </w:rPr>
            </w:pPr>
            <w:del w:id="8509" w:author="Author">
              <w:r w:rsidRPr="00B00709" w:rsidDel="00A560C3"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</w:delText>
              </w:r>
              <w:r w:rsidRPr="00B00709" w:rsidDel="00A560C3">
                <w:br/>
                <w:delText>Per Exposure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64FD97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8510" w:author="Author"/>
              </w:rPr>
            </w:pPr>
            <w:del w:id="8511" w:author="Author">
              <w:r w:rsidRPr="00B00709" w:rsidDel="00A560C3">
                <w:delText>Other Than</w:delText>
              </w:r>
              <w:r w:rsidRPr="00B00709" w:rsidDel="00A560C3">
                <w:br/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</w:delText>
              </w:r>
              <w:r w:rsidRPr="00B00709" w:rsidDel="00A560C3">
                <w:br/>
                <w:delText>Per Exposure</w:delText>
              </w:r>
            </w:del>
          </w:p>
        </w:tc>
      </w:tr>
      <w:tr w:rsidR="00A46D51" w:rsidRPr="00B00709" w:rsidDel="00A560C3" w14:paraId="7D36BD49" w14:textId="77777777" w:rsidTr="00397D9A">
        <w:trPr>
          <w:cantSplit/>
          <w:trHeight w:val="190"/>
          <w:del w:id="8512" w:author="Author"/>
        </w:trPr>
        <w:tc>
          <w:tcPr>
            <w:tcW w:w="200" w:type="dxa"/>
          </w:tcPr>
          <w:p w14:paraId="4F8DFD18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336C3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514" w:author="Author"/>
              </w:rPr>
            </w:pPr>
            <w:del w:id="8515" w:author="Author">
              <w:r w:rsidRPr="00B00709" w:rsidDel="00A560C3">
                <w:delText>$</w:delText>
              </w:r>
            </w:del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0CA71E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516" w:author="Author"/>
              </w:rPr>
            </w:pPr>
            <w:del w:id="8517" w:author="Author">
              <w:r w:rsidRPr="00B00709" w:rsidDel="00A560C3">
                <w:delText>75,000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80D6E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1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C04A7B" w14:textId="77777777" w:rsidR="00A46D51" w:rsidRPr="00B00709" w:rsidDel="00A560C3" w:rsidRDefault="00A46D51" w:rsidP="00397D9A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8519" w:author="Author"/>
              </w:rPr>
            </w:pPr>
            <w:del w:id="8520" w:author="Author">
              <w:r w:rsidRPr="00B00709" w:rsidDel="00A560C3">
                <w:delText>$</w:delText>
              </w:r>
            </w:del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9F63B3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521" w:author="Author"/>
              </w:rPr>
            </w:pPr>
            <w:del w:id="8522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24.18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4B2B8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2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D11BC7" w14:textId="77777777" w:rsidR="00A46D51" w:rsidRPr="00B00709" w:rsidDel="00A560C3" w:rsidRDefault="00A46D51" w:rsidP="00397D9A">
            <w:pPr>
              <w:pStyle w:val="tabletext11"/>
              <w:tabs>
                <w:tab w:val="decimal" w:pos="-63"/>
              </w:tabs>
              <w:suppressAutoHyphens/>
              <w:jc w:val="right"/>
              <w:rPr>
                <w:del w:id="8524" w:author="Author"/>
              </w:rPr>
            </w:pPr>
            <w:del w:id="8525" w:author="Author">
              <w:r w:rsidRPr="00B00709" w:rsidDel="00A560C3">
                <w:delText>$</w:delText>
              </w:r>
            </w:del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D237D6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526" w:author="Author"/>
              </w:rPr>
            </w:pPr>
            <w:del w:id="8527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18.56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8DD52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28" w:author="Author"/>
              </w:rPr>
            </w:pPr>
          </w:p>
        </w:tc>
      </w:tr>
      <w:tr w:rsidR="00A46D51" w:rsidRPr="00B00709" w:rsidDel="00A560C3" w14:paraId="0AA3CEA4" w14:textId="77777777" w:rsidTr="00397D9A">
        <w:trPr>
          <w:cantSplit/>
          <w:trHeight w:val="190"/>
          <w:del w:id="8529" w:author="Author"/>
        </w:trPr>
        <w:tc>
          <w:tcPr>
            <w:tcW w:w="200" w:type="dxa"/>
          </w:tcPr>
          <w:p w14:paraId="38089959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EFC0AD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53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54BF826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532" w:author="Author"/>
              </w:rPr>
            </w:pPr>
            <w:del w:id="8533" w:author="Author">
              <w:r w:rsidRPr="00B00709" w:rsidDel="00A560C3">
                <w:delText>100,000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FB06FB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3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47A94C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535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636817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536" w:author="Author"/>
              </w:rPr>
            </w:pPr>
            <w:del w:id="8537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31.23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12205B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3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700047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539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1C766A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540" w:author="Author"/>
              </w:rPr>
            </w:pPr>
            <w:del w:id="8541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23.33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B9093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42" w:author="Author"/>
              </w:rPr>
            </w:pPr>
          </w:p>
        </w:tc>
      </w:tr>
      <w:tr w:rsidR="00A46D51" w:rsidRPr="00B00709" w:rsidDel="00A560C3" w14:paraId="7AF2A18E" w14:textId="77777777" w:rsidTr="00397D9A">
        <w:trPr>
          <w:cantSplit/>
          <w:trHeight w:val="190"/>
          <w:del w:id="8543" w:author="Author"/>
        </w:trPr>
        <w:tc>
          <w:tcPr>
            <w:tcW w:w="200" w:type="dxa"/>
          </w:tcPr>
          <w:p w14:paraId="493B1184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1BC7AC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54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6C7FFB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546" w:author="Author"/>
              </w:rPr>
            </w:pPr>
            <w:del w:id="8547" w:author="Author">
              <w:r w:rsidRPr="00B00709" w:rsidDel="00A560C3">
                <w:delText>125,000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A97DB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4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48FA2D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549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0B24D4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550" w:author="Author"/>
              </w:rPr>
            </w:pPr>
            <w:del w:id="8551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37.18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4AF708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5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F3B2C4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553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91DE04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554" w:author="Author"/>
              </w:rPr>
            </w:pPr>
            <w:del w:id="8555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27.36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31937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56" w:author="Author"/>
              </w:rPr>
            </w:pPr>
          </w:p>
        </w:tc>
      </w:tr>
      <w:tr w:rsidR="00A46D51" w:rsidRPr="00B00709" w:rsidDel="00A560C3" w14:paraId="30655614" w14:textId="77777777" w:rsidTr="00397D9A">
        <w:trPr>
          <w:cantSplit/>
          <w:trHeight w:val="190"/>
          <w:del w:id="8557" w:author="Author"/>
        </w:trPr>
        <w:tc>
          <w:tcPr>
            <w:tcW w:w="200" w:type="dxa"/>
          </w:tcPr>
          <w:p w14:paraId="492CAB5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B4F71A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55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26786E8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560" w:author="Author"/>
              </w:rPr>
            </w:pPr>
            <w:del w:id="8561" w:author="Author">
              <w:r w:rsidRPr="00B00709" w:rsidDel="00A560C3">
                <w:delText>150,000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34C87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6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FC845C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563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66E773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564" w:author="Author"/>
              </w:rPr>
            </w:pPr>
            <w:del w:id="8565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44.12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DF6E5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6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99BE47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567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925712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568" w:author="Author"/>
              </w:rPr>
            </w:pPr>
            <w:del w:id="8569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32.01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71AF7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70" w:author="Author"/>
              </w:rPr>
            </w:pPr>
          </w:p>
        </w:tc>
      </w:tr>
      <w:tr w:rsidR="00A46D51" w:rsidRPr="00B00709" w:rsidDel="00A560C3" w14:paraId="73E7B79E" w14:textId="77777777" w:rsidTr="00397D9A">
        <w:trPr>
          <w:cantSplit/>
          <w:trHeight w:val="190"/>
          <w:del w:id="8571" w:author="Author"/>
        </w:trPr>
        <w:tc>
          <w:tcPr>
            <w:tcW w:w="200" w:type="dxa"/>
          </w:tcPr>
          <w:p w14:paraId="3AA3FBD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00E78E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57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DC00FD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574" w:author="Author"/>
              </w:rPr>
            </w:pPr>
            <w:del w:id="8575" w:author="Author">
              <w:r w:rsidRPr="00B00709" w:rsidDel="00A560C3">
                <w:delText>200,000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2DBD5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7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C4CE6E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577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6300B0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578" w:author="Author"/>
              </w:rPr>
            </w:pPr>
            <w:del w:id="8579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56.67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2501A9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8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BD879C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581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C0855F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582" w:author="Author"/>
              </w:rPr>
            </w:pPr>
            <w:del w:id="8583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40.37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D7E7E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84" w:author="Author"/>
              </w:rPr>
            </w:pPr>
          </w:p>
        </w:tc>
      </w:tr>
      <w:tr w:rsidR="00A46D51" w:rsidRPr="00B00709" w:rsidDel="00A560C3" w14:paraId="2F0877C7" w14:textId="77777777" w:rsidTr="00397D9A">
        <w:trPr>
          <w:cantSplit/>
          <w:trHeight w:val="190"/>
          <w:del w:id="8585" w:author="Author"/>
        </w:trPr>
        <w:tc>
          <w:tcPr>
            <w:tcW w:w="200" w:type="dxa"/>
          </w:tcPr>
          <w:p w14:paraId="1B7C2588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B89313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58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37EEEA0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588" w:author="Author"/>
              </w:rPr>
            </w:pPr>
            <w:del w:id="8589" w:author="Author">
              <w:r w:rsidRPr="00B00709" w:rsidDel="00A560C3">
                <w:delText>250,000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94521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9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1D8CB3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591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4AB9B2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592" w:author="Author"/>
              </w:rPr>
            </w:pPr>
            <w:del w:id="8593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66.22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6BDEC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9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4DD680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595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C2AC96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596" w:author="Author"/>
              </w:rPr>
            </w:pPr>
            <w:del w:id="8597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46.72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7DA3F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598" w:author="Author"/>
              </w:rPr>
            </w:pPr>
          </w:p>
        </w:tc>
      </w:tr>
      <w:tr w:rsidR="00A46D51" w:rsidRPr="00B00709" w:rsidDel="00A560C3" w14:paraId="42FC4884" w14:textId="77777777" w:rsidTr="00397D9A">
        <w:trPr>
          <w:cantSplit/>
          <w:trHeight w:val="190"/>
          <w:del w:id="8599" w:author="Author"/>
        </w:trPr>
        <w:tc>
          <w:tcPr>
            <w:tcW w:w="200" w:type="dxa"/>
          </w:tcPr>
          <w:p w14:paraId="72E7CB7B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7624BF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60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6C6C7EF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602" w:author="Author"/>
              </w:rPr>
            </w:pPr>
            <w:del w:id="8603" w:author="Author">
              <w:r w:rsidRPr="00B00709" w:rsidDel="00A560C3">
                <w:delText>300,000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50945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0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56AA30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605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ECBC73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606" w:author="Author"/>
              </w:rPr>
            </w:pPr>
            <w:del w:id="8607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74.92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A618F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0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17A38C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609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2EA356F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610" w:author="Author"/>
              </w:rPr>
            </w:pPr>
            <w:del w:id="8611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52.51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10BBA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12" w:author="Author"/>
              </w:rPr>
            </w:pPr>
          </w:p>
        </w:tc>
      </w:tr>
      <w:tr w:rsidR="00A46D51" w:rsidRPr="00B00709" w:rsidDel="00A560C3" w14:paraId="0F7A1688" w14:textId="77777777" w:rsidTr="00397D9A">
        <w:trPr>
          <w:cantSplit/>
          <w:trHeight w:val="190"/>
          <w:del w:id="8613" w:author="Author"/>
        </w:trPr>
        <w:tc>
          <w:tcPr>
            <w:tcW w:w="200" w:type="dxa"/>
          </w:tcPr>
          <w:p w14:paraId="6376CF09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F1795D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61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4DC9D09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616" w:author="Author"/>
              </w:rPr>
            </w:pPr>
            <w:del w:id="8617" w:author="Author">
              <w:r w:rsidRPr="00B00709" w:rsidDel="00A560C3">
                <w:delText>350,000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54B2C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1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5A9E43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619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D76256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620" w:author="Author"/>
              </w:rPr>
            </w:pPr>
            <w:del w:id="8621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81.59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8537E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2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BDA8AE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623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BFCCAF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624" w:author="Author"/>
              </w:rPr>
            </w:pPr>
            <w:del w:id="8625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56.94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024E1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26" w:author="Author"/>
              </w:rPr>
            </w:pPr>
          </w:p>
        </w:tc>
      </w:tr>
      <w:tr w:rsidR="00A46D51" w:rsidRPr="00B00709" w:rsidDel="00A560C3" w14:paraId="2CA98358" w14:textId="77777777" w:rsidTr="00397D9A">
        <w:trPr>
          <w:cantSplit/>
          <w:trHeight w:val="190"/>
          <w:del w:id="8627" w:author="Author"/>
        </w:trPr>
        <w:tc>
          <w:tcPr>
            <w:tcW w:w="200" w:type="dxa"/>
          </w:tcPr>
          <w:p w14:paraId="59BF1AE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77CBF0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62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5D77C9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630" w:author="Author"/>
              </w:rPr>
            </w:pPr>
            <w:del w:id="8631" w:author="Author">
              <w:r w:rsidRPr="00B00709" w:rsidDel="00A560C3">
                <w:delText>400,000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D4AFB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3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65ABC4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633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F7B3F1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634" w:author="Author"/>
              </w:rPr>
            </w:pPr>
            <w:del w:id="8635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88.14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303ABB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3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4A0EEC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637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B2B384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638" w:author="Author"/>
              </w:rPr>
            </w:pPr>
            <w:del w:id="8639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61.30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1B76CF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40" w:author="Author"/>
              </w:rPr>
            </w:pPr>
          </w:p>
        </w:tc>
      </w:tr>
      <w:tr w:rsidR="00A46D51" w:rsidRPr="00B00709" w:rsidDel="00A560C3" w14:paraId="27686380" w14:textId="77777777" w:rsidTr="00397D9A">
        <w:trPr>
          <w:cantSplit/>
          <w:trHeight w:val="190"/>
          <w:del w:id="8641" w:author="Author"/>
        </w:trPr>
        <w:tc>
          <w:tcPr>
            <w:tcW w:w="200" w:type="dxa"/>
          </w:tcPr>
          <w:p w14:paraId="7E209DE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55DBEA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64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2CE280B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644" w:author="Author"/>
              </w:rPr>
            </w:pPr>
            <w:del w:id="8645" w:author="Author">
              <w:r w:rsidRPr="00B00709" w:rsidDel="00A560C3">
                <w:delText>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71BF9C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4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D07B32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647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F12F77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648" w:author="Author"/>
              </w:rPr>
            </w:pPr>
            <w:del w:id="8649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96.67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AD7DC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5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C02A5E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651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6262C8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652" w:author="Author"/>
              </w:rPr>
            </w:pPr>
            <w:del w:id="8653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66.96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86B20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54" w:author="Author"/>
              </w:rPr>
            </w:pPr>
          </w:p>
        </w:tc>
      </w:tr>
      <w:tr w:rsidR="00A46D51" w:rsidRPr="00B00709" w:rsidDel="00A560C3" w14:paraId="46D3B6CF" w14:textId="77777777" w:rsidTr="00397D9A">
        <w:trPr>
          <w:cantSplit/>
          <w:trHeight w:val="190"/>
          <w:del w:id="8655" w:author="Author"/>
        </w:trPr>
        <w:tc>
          <w:tcPr>
            <w:tcW w:w="200" w:type="dxa"/>
          </w:tcPr>
          <w:p w14:paraId="6ABDFEB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E28AD1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65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2EF4302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658" w:author="Author"/>
              </w:rPr>
            </w:pPr>
            <w:del w:id="8659" w:author="Author">
              <w:r w:rsidRPr="00B00709" w:rsidDel="00A560C3">
                <w:delText>600,000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E8BCF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6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A5ECF4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661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F80205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662" w:author="Author"/>
              </w:rPr>
            </w:pPr>
            <w:del w:id="8663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104.05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6558F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6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12A76A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665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EAD636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666" w:author="Author"/>
              </w:rPr>
            </w:pPr>
            <w:del w:id="8667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71.86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CA455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68" w:author="Author"/>
              </w:rPr>
            </w:pPr>
          </w:p>
        </w:tc>
      </w:tr>
      <w:tr w:rsidR="00A46D51" w:rsidRPr="00B00709" w:rsidDel="00A560C3" w14:paraId="1BCC973B" w14:textId="77777777" w:rsidTr="00397D9A">
        <w:trPr>
          <w:cantSplit/>
          <w:trHeight w:val="190"/>
          <w:del w:id="8669" w:author="Author"/>
        </w:trPr>
        <w:tc>
          <w:tcPr>
            <w:tcW w:w="200" w:type="dxa"/>
          </w:tcPr>
          <w:p w14:paraId="4318FB9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799CC3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67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447FBFC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672" w:author="Author"/>
              </w:rPr>
            </w:pPr>
            <w:del w:id="8673" w:author="Author">
              <w:r w:rsidRPr="00B00709" w:rsidDel="00A560C3">
                <w:delText>750,000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EE08F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7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D9EDDB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675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C86980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676" w:author="Author"/>
              </w:rPr>
            </w:pPr>
            <w:del w:id="8677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113.33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839B49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7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E92FD7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679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5DD094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680" w:author="Author"/>
              </w:rPr>
            </w:pPr>
            <w:del w:id="8681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78.01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BA794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82" w:author="Author"/>
              </w:rPr>
            </w:pPr>
          </w:p>
        </w:tc>
      </w:tr>
      <w:tr w:rsidR="00A46D51" w:rsidRPr="00B00709" w:rsidDel="00A560C3" w14:paraId="43E5A170" w14:textId="77777777" w:rsidTr="00397D9A">
        <w:trPr>
          <w:cantSplit/>
          <w:trHeight w:val="190"/>
          <w:del w:id="8683" w:author="Author"/>
        </w:trPr>
        <w:tc>
          <w:tcPr>
            <w:tcW w:w="200" w:type="dxa"/>
          </w:tcPr>
          <w:p w14:paraId="12D2698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26671C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68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354E709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686" w:author="Author"/>
              </w:rPr>
            </w:pPr>
            <w:del w:id="8687" w:author="Author">
              <w:r w:rsidRPr="00B00709" w:rsidDel="00A560C3">
                <w:delText>1,000,000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414AE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8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E2A2A1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689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D85F53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690" w:author="Author"/>
              </w:rPr>
            </w:pPr>
            <w:del w:id="8691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124.31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1D539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9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1B9C92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693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D525E0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694" w:author="Author"/>
              </w:rPr>
            </w:pPr>
            <w:del w:id="8695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85.28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EE66AC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96" w:author="Author"/>
              </w:rPr>
            </w:pPr>
          </w:p>
        </w:tc>
      </w:tr>
      <w:tr w:rsidR="00A46D51" w:rsidRPr="00B00709" w:rsidDel="00A560C3" w14:paraId="61F16C22" w14:textId="77777777" w:rsidTr="00397D9A">
        <w:trPr>
          <w:cantSplit/>
          <w:trHeight w:val="190"/>
          <w:del w:id="8697" w:author="Author"/>
        </w:trPr>
        <w:tc>
          <w:tcPr>
            <w:tcW w:w="200" w:type="dxa"/>
          </w:tcPr>
          <w:p w14:paraId="5B6F0E1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6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7B8DD9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69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74FD985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700" w:author="Author"/>
              </w:rPr>
            </w:pPr>
            <w:del w:id="8701" w:author="Author">
              <w:r w:rsidRPr="00B00709" w:rsidDel="00A560C3">
                <w:delText>1,500,000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CA51F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70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B85803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03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E1543A7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704" w:author="Author"/>
              </w:rPr>
            </w:pPr>
            <w:del w:id="8705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140.95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D15255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70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5059AD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07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A8D10AC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708" w:author="Author"/>
              </w:rPr>
            </w:pPr>
            <w:del w:id="8709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96.28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C5739E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710" w:author="Author"/>
              </w:rPr>
            </w:pPr>
          </w:p>
        </w:tc>
      </w:tr>
      <w:tr w:rsidR="00A46D51" w:rsidRPr="00B00709" w:rsidDel="00A560C3" w14:paraId="3EB8590C" w14:textId="77777777" w:rsidTr="00397D9A">
        <w:trPr>
          <w:cantSplit/>
          <w:trHeight w:val="190"/>
          <w:del w:id="8711" w:author="Author"/>
        </w:trPr>
        <w:tc>
          <w:tcPr>
            <w:tcW w:w="200" w:type="dxa"/>
          </w:tcPr>
          <w:p w14:paraId="05CE386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7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55CDE2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71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DC83F7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714" w:author="Author"/>
              </w:rPr>
            </w:pPr>
            <w:del w:id="8715" w:author="Author">
              <w:r w:rsidRPr="00B00709" w:rsidDel="00A560C3">
                <w:delText>2,000,000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38062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71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5025E2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17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3CA3FA4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718" w:author="Author"/>
              </w:rPr>
            </w:pPr>
            <w:del w:id="8719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152.46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F8700A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72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EEF40B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21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151D9D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722" w:author="Author"/>
              </w:rPr>
            </w:pPr>
            <w:del w:id="8723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103.88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1E0525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724" w:author="Author"/>
              </w:rPr>
            </w:pPr>
          </w:p>
        </w:tc>
      </w:tr>
      <w:tr w:rsidR="00A46D51" w:rsidRPr="00B00709" w:rsidDel="00A560C3" w14:paraId="6C4A6E03" w14:textId="77777777" w:rsidTr="00397D9A">
        <w:trPr>
          <w:cantSplit/>
          <w:trHeight w:val="190"/>
          <w:del w:id="8725" w:author="Author"/>
        </w:trPr>
        <w:tc>
          <w:tcPr>
            <w:tcW w:w="200" w:type="dxa"/>
          </w:tcPr>
          <w:p w14:paraId="413CFDE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7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E5208B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72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01E52F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728" w:author="Author"/>
              </w:rPr>
            </w:pPr>
            <w:del w:id="8729" w:author="Author">
              <w:r w:rsidRPr="00B00709" w:rsidDel="00A560C3">
                <w:delText>2,500,000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6242E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73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AD319F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31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9556E3C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732" w:author="Author"/>
              </w:rPr>
            </w:pPr>
            <w:del w:id="8733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160.05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72ECF6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73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F941D5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35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15F3F27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736" w:author="Author"/>
              </w:rPr>
            </w:pPr>
            <w:del w:id="8737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108.87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068C8A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738" w:author="Author"/>
              </w:rPr>
            </w:pPr>
          </w:p>
        </w:tc>
      </w:tr>
      <w:tr w:rsidR="00A46D51" w:rsidRPr="00B00709" w:rsidDel="00A560C3" w14:paraId="3DEFD4A6" w14:textId="77777777" w:rsidTr="00397D9A">
        <w:trPr>
          <w:cantSplit/>
          <w:trHeight w:val="190"/>
          <w:del w:id="8739" w:author="Author"/>
        </w:trPr>
        <w:tc>
          <w:tcPr>
            <w:tcW w:w="200" w:type="dxa"/>
          </w:tcPr>
          <w:p w14:paraId="7E6B47CC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7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AE4DB9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74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5DE8B2B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742" w:author="Author"/>
              </w:rPr>
            </w:pPr>
            <w:del w:id="8743" w:author="Author">
              <w:r w:rsidRPr="00B00709" w:rsidDel="00A560C3">
                <w:delText>3,000,000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1CB76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74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B3ADC0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45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B1D6A5A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746" w:author="Author"/>
              </w:rPr>
            </w:pPr>
            <w:del w:id="8747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165.12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85E319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74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661F35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49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9C80805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750" w:author="Author"/>
              </w:rPr>
            </w:pPr>
            <w:del w:id="8751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112.24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E8AADF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752" w:author="Author"/>
              </w:rPr>
            </w:pPr>
          </w:p>
        </w:tc>
      </w:tr>
      <w:tr w:rsidR="00A46D51" w:rsidRPr="00B00709" w:rsidDel="00A560C3" w14:paraId="5496D6D4" w14:textId="77777777" w:rsidTr="00397D9A">
        <w:trPr>
          <w:cantSplit/>
          <w:trHeight w:val="190"/>
          <w:del w:id="8753" w:author="Author"/>
        </w:trPr>
        <w:tc>
          <w:tcPr>
            <w:tcW w:w="200" w:type="dxa"/>
          </w:tcPr>
          <w:p w14:paraId="34BDC184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7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B5BD4B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75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4D2BC60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756" w:author="Author"/>
              </w:rPr>
            </w:pPr>
            <w:del w:id="8757" w:author="Author">
              <w:r w:rsidRPr="00B00709" w:rsidDel="00A560C3">
                <w:delText>5,000,000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57F399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75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290941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59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154BFD4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760" w:author="Author"/>
              </w:rPr>
            </w:pPr>
            <w:del w:id="8761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179.74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501137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76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B1541A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63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2F463A8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764" w:author="Author"/>
              </w:rPr>
            </w:pPr>
            <w:del w:id="8765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121.90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9FE167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766" w:author="Author"/>
              </w:rPr>
            </w:pPr>
          </w:p>
        </w:tc>
      </w:tr>
      <w:tr w:rsidR="00A46D51" w:rsidRPr="00B00709" w:rsidDel="00A560C3" w14:paraId="60F8E2B6" w14:textId="77777777" w:rsidTr="00397D9A">
        <w:trPr>
          <w:cantSplit/>
          <w:trHeight w:val="190"/>
          <w:del w:id="8767" w:author="Author"/>
        </w:trPr>
        <w:tc>
          <w:tcPr>
            <w:tcW w:w="200" w:type="dxa"/>
          </w:tcPr>
          <w:p w14:paraId="39BC558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7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295BE8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76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2B79A8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770" w:author="Author"/>
              </w:rPr>
            </w:pPr>
            <w:del w:id="8771" w:author="Author">
              <w:r w:rsidRPr="00B00709" w:rsidDel="00A560C3">
                <w:delText>7,500,000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B0700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77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C5C855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73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5A322EC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774" w:author="Author"/>
              </w:rPr>
            </w:pPr>
            <w:del w:id="8775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189.15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7F7A7E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77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8B2DE7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77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56CFA1F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778" w:author="Author"/>
              </w:rPr>
            </w:pPr>
            <w:del w:id="8779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128.12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C42CD5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780" w:author="Author"/>
              </w:rPr>
            </w:pPr>
          </w:p>
        </w:tc>
      </w:tr>
      <w:tr w:rsidR="00A46D51" w:rsidRPr="00B00709" w:rsidDel="00A560C3" w14:paraId="195F5801" w14:textId="77777777" w:rsidTr="00397D9A">
        <w:trPr>
          <w:cantSplit/>
          <w:trHeight w:val="190"/>
          <w:del w:id="8781" w:author="Author"/>
        </w:trPr>
        <w:tc>
          <w:tcPr>
            <w:tcW w:w="200" w:type="dxa"/>
          </w:tcPr>
          <w:p w14:paraId="471E393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7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857EF7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78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3564CC5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784" w:author="Author"/>
              </w:rPr>
            </w:pPr>
            <w:del w:id="8785" w:author="Author">
              <w:r w:rsidRPr="00B00709" w:rsidDel="00A560C3">
                <w:delText>10,000,000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FFA36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78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2DA8E6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87" w:author="Author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AB555CD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788" w:author="Author"/>
              </w:rPr>
            </w:pPr>
            <w:del w:id="8789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196.33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A94F92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79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5E736D" w14:textId="77777777" w:rsidR="00A46D51" w:rsidRPr="00B00709" w:rsidDel="00A560C3" w:rsidRDefault="00A46D51" w:rsidP="00397D9A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791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57ED8D7" w14:textId="77777777" w:rsidR="00A46D51" w:rsidRPr="00B00709" w:rsidDel="00A560C3" w:rsidRDefault="00A46D51" w:rsidP="00420B2A">
            <w:pPr>
              <w:pStyle w:val="tabletext11"/>
              <w:suppressAutoHyphens/>
              <w:jc w:val="right"/>
              <w:rPr>
                <w:del w:id="8792" w:author="Author"/>
              </w:rPr>
            </w:pPr>
            <w:del w:id="8793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132.84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518B71" w14:textId="77777777" w:rsidR="00A46D51" w:rsidRPr="00B00709" w:rsidDel="00A560C3" w:rsidRDefault="00A46D51" w:rsidP="00420B2A">
            <w:pPr>
              <w:pStyle w:val="tabletext11"/>
              <w:suppressAutoHyphens/>
              <w:rPr>
                <w:del w:id="8794" w:author="Author"/>
              </w:rPr>
            </w:pPr>
          </w:p>
        </w:tc>
      </w:tr>
    </w:tbl>
    <w:p w14:paraId="79BFCBD7" w14:textId="77777777" w:rsidR="00A46D51" w:rsidRPr="00B00709" w:rsidDel="00A560C3" w:rsidRDefault="00A46D51" w:rsidP="00420B2A">
      <w:pPr>
        <w:pStyle w:val="tablecaption"/>
        <w:suppressAutoHyphens/>
        <w:rPr>
          <w:del w:id="8795" w:author="Author"/>
        </w:rPr>
      </w:pPr>
      <w:del w:id="8796" w:author="Author">
        <w:r w:rsidRPr="00B00709" w:rsidDel="00A560C3">
          <w:delText>Table 97.B.1.a.(4)(LC) Single Limits – Uninsured (Includes Underinsured) Motorists Bodily Injury And Property Damage Coverage – Other Than Individual Named Insureds Loss Costs</w:delText>
        </w:r>
      </w:del>
    </w:p>
    <w:p w14:paraId="4DFC011F" w14:textId="77777777" w:rsidR="00A46D51" w:rsidRPr="00B00709" w:rsidDel="00A560C3" w:rsidRDefault="00A46D51" w:rsidP="00420B2A">
      <w:pPr>
        <w:pStyle w:val="isonormal"/>
        <w:suppressAutoHyphens/>
        <w:rPr>
          <w:del w:id="8797" w:author="Author"/>
        </w:rPr>
      </w:pPr>
    </w:p>
    <w:p w14:paraId="57C3F294" w14:textId="77777777" w:rsidR="00A46D51" w:rsidRPr="00B00709" w:rsidDel="00A560C3" w:rsidRDefault="00A46D51" w:rsidP="00420B2A">
      <w:pPr>
        <w:pStyle w:val="space8"/>
        <w:suppressAutoHyphens/>
        <w:rPr>
          <w:del w:id="879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730"/>
        <w:gridCol w:w="240"/>
        <w:gridCol w:w="240"/>
        <w:gridCol w:w="840"/>
        <w:gridCol w:w="240"/>
        <w:gridCol w:w="240"/>
        <w:gridCol w:w="720"/>
        <w:gridCol w:w="350"/>
      </w:tblGrid>
      <w:tr w:rsidR="00A46D51" w:rsidRPr="00B00709" w:rsidDel="00A560C3" w14:paraId="0FD0D4F1" w14:textId="77777777" w:rsidTr="00397D9A">
        <w:trPr>
          <w:cantSplit/>
          <w:trHeight w:val="190"/>
          <w:del w:id="8799" w:author="Author"/>
        </w:trPr>
        <w:tc>
          <w:tcPr>
            <w:tcW w:w="200" w:type="dxa"/>
            <w:hideMark/>
          </w:tcPr>
          <w:p w14:paraId="133DFC5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800" w:author="Author"/>
              </w:rPr>
            </w:pPr>
            <w:del w:id="8801" w:author="Author">
              <w:r w:rsidRPr="00B00709" w:rsidDel="00A560C3">
                <w:br/>
              </w:r>
            </w:del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05A67D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8802" w:author="Author"/>
              </w:rPr>
            </w:pPr>
            <w:del w:id="8803" w:author="Author">
              <w:r w:rsidRPr="00B00709" w:rsidDel="00A560C3">
                <w:delText>Uninsured Motorists Bodily Injury</w:delText>
              </w:r>
              <w:r w:rsidRPr="00B00709" w:rsidDel="00A560C3">
                <w:br/>
                <w:delText>Added On To At-fault Liability Limits</w:delText>
              </w:r>
            </w:del>
          </w:p>
        </w:tc>
      </w:tr>
      <w:tr w:rsidR="00A46D51" w:rsidRPr="00B00709" w:rsidDel="00A560C3" w14:paraId="19D84BFF" w14:textId="77777777" w:rsidTr="00397D9A">
        <w:trPr>
          <w:cantSplit/>
          <w:trHeight w:val="190"/>
          <w:del w:id="8804" w:author="Author"/>
        </w:trPr>
        <w:tc>
          <w:tcPr>
            <w:tcW w:w="200" w:type="dxa"/>
            <w:hideMark/>
          </w:tcPr>
          <w:p w14:paraId="5985D89F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805" w:author="Author"/>
              </w:rPr>
            </w:pPr>
            <w:del w:id="8806" w:author="Author">
              <w:r w:rsidRPr="00B00709" w:rsidDel="00A560C3">
                <w:br/>
              </w:r>
              <w:r w:rsidRPr="00B00709" w:rsidDel="00A560C3">
                <w:br/>
              </w:r>
              <w:r w:rsidRPr="00B00709" w:rsidDel="00A560C3">
                <w:br/>
              </w:r>
              <w:r w:rsidRPr="00B00709" w:rsidDel="00A560C3">
                <w:br/>
              </w:r>
            </w:del>
          </w:p>
        </w:tc>
        <w:tc>
          <w:tcPr>
            <w:tcW w:w="21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ED43901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8807" w:author="Author"/>
              </w:rPr>
            </w:pPr>
            <w:del w:id="8808" w:author="Author">
              <w:r w:rsidRPr="00B00709" w:rsidDel="00A560C3">
                <w:delText>Bodily</w:delText>
              </w:r>
              <w:r w:rsidRPr="00B00709" w:rsidDel="00A560C3">
                <w:br/>
                <w:delText>Injury</w:delText>
              </w:r>
              <w:r w:rsidRPr="00B00709" w:rsidDel="00A560C3">
                <w:br/>
                <w:delText>Limits</w:delText>
              </w:r>
            </w:del>
          </w:p>
        </w:tc>
        <w:tc>
          <w:tcPr>
            <w:tcW w:w="1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E9BD520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8809" w:author="Author"/>
              </w:rPr>
            </w:pPr>
            <w:del w:id="8810" w:author="Author">
              <w:r w:rsidRPr="00B00709" w:rsidDel="00A560C3"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</w:delText>
              </w:r>
              <w:r w:rsidRPr="00B00709" w:rsidDel="00A560C3">
                <w:br/>
                <w:delText>Per Exposure</w:delText>
              </w:r>
            </w:del>
          </w:p>
        </w:tc>
        <w:tc>
          <w:tcPr>
            <w:tcW w:w="13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B4BE68C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8811" w:author="Author"/>
              </w:rPr>
            </w:pPr>
            <w:del w:id="8812" w:author="Author">
              <w:r w:rsidRPr="00B00709" w:rsidDel="00A560C3">
                <w:delText>Other Than</w:delText>
              </w:r>
              <w:r w:rsidRPr="00B00709" w:rsidDel="00A560C3">
                <w:br/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</w:delText>
              </w:r>
              <w:r w:rsidRPr="00B00709" w:rsidDel="00A560C3">
                <w:br/>
                <w:delText>Per Exposure</w:delText>
              </w:r>
            </w:del>
          </w:p>
        </w:tc>
      </w:tr>
      <w:tr w:rsidR="00A46D51" w:rsidRPr="00B00709" w:rsidDel="00A560C3" w14:paraId="067927C7" w14:textId="77777777" w:rsidTr="00397D9A">
        <w:trPr>
          <w:cantSplit/>
          <w:trHeight w:val="190"/>
          <w:del w:id="8813" w:author="Author"/>
        </w:trPr>
        <w:tc>
          <w:tcPr>
            <w:tcW w:w="200" w:type="dxa"/>
          </w:tcPr>
          <w:p w14:paraId="19E845E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8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ECDDD8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15" w:author="Author"/>
              </w:rPr>
            </w:pPr>
            <w:del w:id="8816" w:author="Author">
              <w:r w:rsidRPr="00B00709" w:rsidDel="00A560C3">
                <w:delText>$</w:delText>
              </w:r>
            </w:del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AB913A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17" w:author="Author"/>
              </w:rPr>
            </w:pPr>
            <w:del w:id="8818" w:author="Author">
              <w:r w:rsidRPr="00B00709" w:rsidDel="00A560C3">
                <w:delText>25,000/50,000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33FF1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19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ACE77F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20" w:author="Author"/>
              </w:rPr>
            </w:pPr>
            <w:del w:id="8821" w:author="Author">
              <w:r w:rsidRPr="00B00709" w:rsidDel="00A560C3">
                <w:delText>$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DDC16D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22" w:author="Author"/>
              </w:rPr>
            </w:pPr>
            <w:del w:id="8823" w:author="Author">
              <w:r w:rsidRPr="00B00709" w:rsidDel="00A560C3">
                <w:delText>26.46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64279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24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04FB99F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25" w:author="Author"/>
              </w:rPr>
            </w:pPr>
            <w:del w:id="8826" w:author="Author">
              <w:r w:rsidRPr="00B00709" w:rsidDel="00A560C3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D910D0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27" w:author="Author"/>
              </w:rPr>
            </w:pPr>
            <w:del w:id="8828" w:author="Author">
              <w:r w:rsidRPr="00B00709" w:rsidDel="00A560C3">
                <w:delText>19.42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ACF67F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829" w:author="Author"/>
              </w:rPr>
            </w:pPr>
          </w:p>
        </w:tc>
      </w:tr>
      <w:tr w:rsidR="00A46D51" w:rsidRPr="00B00709" w:rsidDel="00A560C3" w14:paraId="2B8EB45C" w14:textId="77777777" w:rsidTr="00397D9A">
        <w:trPr>
          <w:cantSplit/>
          <w:trHeight w:val="190"/>
          <w:del w:id="8830" w:author="Author"/>
        </w:trPr>
        <w:tc>
          <w:tcPr>
            <w:tcW w:w="200" w:type="dxa"/>
          </w:tcPr>
          <w:p w14:paraId="70F7B54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83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F1CAF9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832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C04A82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33" w:author="Author"/>
              </w:rPr>
            </w:pPr>
            <w:del w:id="8834" w:author="Author">
              <w:r w:rsidRPr="00B00709" w:rsidDel="00A560C3">
                <w:delText>50,000/100,000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B4612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35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00B00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36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D6DA44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37" w:author="Author"/>
              </w:rPr>
            </w:pPr>
            <w:del w:id="8838" w:author="Author">
              <w:r w:rsidRPr="00B00709" w:rsidDel="00A560C3">
                <w:delText>41.39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4335F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39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7940B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4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1B437A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41" w:author="Author"/>
              </w:rPr>
            </w:pPr>
            <w:del w:id="8842" w:author="Author">
              <w:r w:rsidRPr="00B00709" w:rsidDel="00A560C3">
                <w:delText>29.54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C7A84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843" w:author="Author"/>
              </w:rPr>
            </w:pPr>
          </w:p>
        </w:tc>
      </w:tr>
      <w:tr w:rsidR="00A46D51" w:rsidRPr="00B00709" w:rsidDel="00A560C3" w14:paraId="43179AA2" w14:textId="77777777" w:rsidTr="00397D9A">
        <w:trPr>
          <w:cantSplit/>
          <w:trHeight w:val="190"/>
          <w:del w:id="8844" w:author="Author"/>
        </w:trPr>
        <w:tc>
          <w:tcPr>
            <w:tcW w:w="200" w:type="dxa"/>
          </w:tcPr>
          <w:p w14:paraId="1CA9F2BC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8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D1CA7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46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150617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47" w:author="Author"/>
              </w:rPr>
            </w:pPr>
            <w:del w:id="8848" w:author="Author">
              <w:r w:rsidRPr="00B00709" w:rsidDel="00A560C3">
                <w:delText>100,000/300,000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B6E05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49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C9AE4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50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93045A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51" w:author="Author"/>
              </w:rPr>
            </w:pPr>
            <w:del w:id="8852" w:author="Author">
              <w:r w:rsidRPr="00B00709" w:rsidDel="00A560C3">
                <w:delText>60.45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ED837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53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D95DF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5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AF6E8F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55" w:author="Author"/>
              </w:rPr>
            </w:pPr>
            <w:del w:id="8856" w:author="Author">
              <w:r w:rsidRPr="00B00709" w:rsidDel="00A560C3">
                <w:delText>42.39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53CE2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857" w:author="Author"/>
              </w:rPr>
            </w:pPr>
          </w:p>
        </w:tc>
      </w:tr>
      <w:tr w:rsidR="00A46D51" w:rsidRPr="00B00709" w:rsidDel="00A560C3" w14:paraId="56E58BF2" w14:textId="77777777" w:rsidTr="00397D9A">
        <w:trPr>
          <w:cantSplit/>
          <w:trHeight w:val="190"/>
          <w:del w:id="8858" w:author="Author"/>
        </w:trPr>
        <w:tc>
          <w:tcPr>
            <w:tcW w:w="200" w:type="dxa"/>
          </w:tcPr>
          <w:p w14:paraId="7B94202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8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A34AB1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860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F755B5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61" w:author="Author"/>
              </w:rPr>
            </w:pPr>
            <w:del w:id="8862" w:author="Author">
              <w:r w:rsidRPr="00B00709" w:rsidDel="00A560C3">
                <w:delText>250,000/500,000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3D055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63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03EA4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64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53F547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65" w:author="Author"/>
              </w:rPr>
            </w:pPr>
            <w:del w:id="8866" w:author="Author">
              <w:r w:rsidRPr="00B00709" w:rsidDel="00A560C3">
                <w:delText>90.06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98860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67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5A1C0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6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AF2D4F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69" w:author="Author"/>
              </w:rPr>
            </w:pPr>
            <w:del w:id="8870" w:author="Author">
              <w:r w:rsidRPr="00B00709" w:rsidDel="00A560C3">
                <w:delText>62.22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E11B6B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871" w:author="Author"/>
              </w:rPr>
            </w:pPr>
          </w:p>
        </w:tc>
      </w:tr>
      <w:tr w:rsidR="00A46D51" w:rsidRPr="00B00709" w:rsidDel="00A560C3" w14:paraId="12F43408" w14:textId="77777777" w:rsidTr="00397D9A">
        <w:trPr>
          <w:cantSplit/>
          <w:trHeight w:val="190"/>
          <w:del w:id="8872" w:author="Author"/>
        </w:trPr>
        <w:tc>
          <w:tcPr>
            <w:tcW w:w="200" w:type="dxa"/>
          </w:tcPr>
          <w:p w14:paraId="3F36A5F9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873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E8A055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74" w:author="Author"/>
              </w:rPr>
            </w:pPr>
            <w:del w:id="8875" w:author="Author">
              <w:r w:rsidRPr="00B00709" w:rsidDel="00A560C3">
                <w:delText>500,000/1,000,000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FBCA2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76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87E59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77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D7F58A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78" w:author="Author"/>
              </w:rPr>
            </w:pPr>
            <w:del w:id="8879" w:author="Author">
              <w:r w:rsidRPr="00B00709" w:rsidDel="00A560C3">
                <w:delText>114.14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79ACB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80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E356B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8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B82CF2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82" w:author="Author"/>
              </w:rPr>
            </w:pPr>
            <w:del w:id="8883" w:author="Author">
              <w:r w:rsidRPr="00B00709" w:rsidDel="00A560C3">
                <w:delText>78.28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52AE44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884" w:author="Author"/>
              </w:rPr>
            </w:pPr>
          </w:p>
        </w:tc>
      </w:tr>
      <w:tr w:rsidR="00A46D51" w:rsidRPr="00B00709" w:rsidDel="00A560C3" w14:paraId="143364FB" w14:textId="77777777" w:rsidTr="00397D9A">
        <w:trPr>
          <w:cantSplit/>
          <w:trHeight w:val="190"/>
          <w:del w:id="8885" w:author="Author"/>
        </w:trPr>
        <w:tc>
          <w:tcPr>
            <w:tcW w:w="200" w:type="dxa"/>
          </w:tcPr>
          <w:p w14:paraId="3D7CDBC4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886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A07C54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87" w:author="Author"/>
              </w:rPr>
            </w:pPr>
            <w:del w:id="8888" w:author="Author">
              <w:r w:rsidRPr="00B00709" w:rsidDel="00A560C3">
                <w:delText>1,000,000/2,000,000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27C47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89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A86EA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90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7A9042F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91" w:author="Author"/>
              </w:rPr>
            </w:pPr>
            <w:del w:id="8892" w:author="Author">
              <w:r w:rsidRPr="00B00709" w:rsidDel="00A560C3">
                <w:delText>137.95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1255E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93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76DFD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9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77692F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895" w:author="Author"/>
              </w:rPr>
            </w:pPr>
            <w:del w:id="8896" w:author="Author">
              <w:r w:rsidRPr="00B00709" w:rsidDel="00A560C3">
                <w:delText>94.12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F1400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897" w:author="Author"/>
              </w:rPr>
            </w:pPr>
          </w:p>
        </w:tc>
      </w:tr>
      <w:tr w:rsidR="00A46D51" w:rsidRPr="00B00709" w:rsidDel="00A560C3" w14:paraId="57FCA9EB" w14:textId="77777777" w:rsidTr="00397D9A">
        <w:trPr>
          <w:cantSplit/>
          <w:trHeight w:val="190"/>
          <w:del w:id="8898" w:author="Author"/>
        </w:trPr>
        <w:tc>
          <w:tcPr>
            <w:tcW w:w="200" w:type="dxa"/>
          </w:tcPr>
          <w:p w14:paraId="12B5A97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899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E32B0C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00" w:author="Author"/>
              </w:rPr>
            </w:pPr>
            <w:del w:id="8901" w:author="Author">
              <w:r w:rsidRPr="00B00709" w:rsidDel="00A560C3">
                <w:delText>2,500,000/5,000,000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B5139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02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BC87E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03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5B5934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04" w:author="Author"/>
              </w:rPr>
            </w:pPr>
            <w:del w:id="8905" w:author="Author">
              <w:r w:rsidRPr="00B00709" w:rsidDel="00A560C3">
                <w:delText>166.24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E03B7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06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5676A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0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A12115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08" w:author="Author"/>
              </w:rPr>
            </w:pPr>
            <w:del w:id="8909" w:author="Author">
              <w:r w:rsidRPr="00B00709" w:rsidDel="00A560C3">
                <w:delText>112.84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3074C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910" w:author="Author"/>
              </w:rPr>
            </w:pPr>
          </w:p>
        </w:tc>
      </w:tr>
      <w:tr w:rsidR="00A46D51" w:rsidRPr="00B00709" w:rsidDel="00A560C3" w14:paraId="36C99DA7" w14:textId="77777777" w:rsidTr="00397D9A">
        <w:trPr>
          <w:cantSplit/>
          <w:trHeight w:val="190"/>
          <w:del w:id="8911" w:author="Author"/>
        </w:trPr>
        <w:tc>
          <w:tcPr>
            <w:tcW w:w="200" w:type="dxa"/>
          </w:tcPr>
          <w:p w14:paraId="130F7BFC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912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4141D5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13" w:author="Author"/>
              </w:rPr>
            </w:pPr>
            <w:del w:id="8914" w:author="Author">
              <w:r w:rsidRPr="00B00709" w:rsidDel="00A560C3">
                <w:delText>5,000,000/10,000,000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B614D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15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4ADA4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16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8A4523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17" w:author="Author"/>
              </w:rPr>
            </w:pPr>
            <w:del w:id="8918" w:author="Author">
              <w:r w:rsidRPr="00B00709" w:rsidDel="00A560C3">
                <w:delText>184.08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F22CC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19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AD3F6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2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4668CE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21" w:author="Author"/>
              </w:rPr>
            </w:pPr>
            <w:del w:id="8922" w:author="Author">
              <w:r w:rsidRPr="00B00709" w:rsidDel="00A560C3">
                <w:delText>124.64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38CAD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923" w:author="Author"/>
              </w:rPr>
            </w:pPr>
          </w:p>
        </w:tc>
      </w:tr>
    </w:tbl>
    <w:p w14:paraId="6FB1CE88" w14:textId="77777777" w:rsidR="00A46D51" w:rsidRPr="00B00709" w:rsidDel="00A560C3" w:rsidRDefault="00A46D51" w:rsidP="00420B2A">
      <w:pPr>
        <w:pStyle w:val="tablecaption"/>
        <w:suppressAutoHyphens/>
        <w:rPr>
          <w:del w:id="8924" w:author="Author"/>
        </w:rPr>
      </w:pPr>
      <w:del w:id="8925" w:author="Author">
        <w:r w:rsidRPr="00B00709" w:rsidDel="00A560C3">
          <w:delText>Table 97.B.2.a.(1)(a)(LC) Split Limits – Uninsured (Includes Underinsured) Motorists Bodily Injury Coverage – Individual Named Insureds Loss Costs</w:delText>
        </w:r>
      </w:del>
    </w:p>
    <w:p w14:paraId="134D2075" w14:textId="77777777" w:rsidR="00A46D51" w:rsidRPr="00B00709" w:rsidDel="00A560C3" w:rsidRDefault="00A46D51" w:rsidP="00420B2A">
      <w:pPr>
        <w:pStyle w:val="isonormal"/>
        <w:suppressAutoHyphens/>
        <w:rPr>
          <w:del w:id="8926" w:author="Author"/>
        </w:rPr>
      </w:pPr>
    </w:p>
    <w:p w14:paraId="10E2F575" w14:textId="77777777" w:rsidR="00A46D51" w:rsidRPr="00B00709" w:rsidDel="00A560C3" w:rsidRDefault="00A46D51" w:rsidP="00420B2A">
      <w:pPr>
        <w:pStyle w:val="space8"/>
        <w:suppressAutoHyphens/>
        <w:rPr>
          <w:del w:id="892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730"/>
        <w:gridCol w:w="240"/>
        <w:gridCol w:w="240"/>
        <w:gridCol w:w="720"/>
        <w:gridCol w:w="360"/>
        <w:gridCol w:w="360"/>
        <w:gridCol w:w="720"/>
        <w:gridCol w:w="230"/>
      </w:tblGrid>
      <w:tr w:rsidR="00A46D51" w:rsidRPr="00B00709" w:rsidDel="00A560C3" w14:paraId="5BB32484" w14:textId="77777777" w:rsidTr="00397D9A">
        <w:trPr>
          <w:cantSplit/>
          <w:trHeight w:val="190"/>
          <w:del w:id="8928" w:author="Author"/>
        </w:trPr>
        <w:tc>
          <w:tcPr>
            <w:tcW w:w="200" w:type="dxa"/>
            <w:hideMark/>
          </w:tcPr>
          <w:p w14:paraId="6DEF51E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929" w:author="Author"/>
              </w:rPr>
            </w:pPr>
            <w:del w:id="8930" w:author="Author">
              <w:r w:rsidRPr="00B00709" w:rsidDel="00A560C3">
                <w:br/>
              </w:r>
            </w:del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2536C7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8931" w:author="Author"/>
              </w:rPr>
            </w:pPr>
            <w:del w:id="8932" w:author="Author">
              <w:r w:rsidRPr="00B00709" w:rsidDel="00A560C3">
                <w:delText>Uninsured Motorists Bodily Injury</w:delText>
              </w:r>
              <w:r w:rsidRPr="00B00709" w:rsidDel="00A560C3">
                <w:br/>
                <w:delText>Added On To At-fault Liability Limits</w:delText>
              </w:r>
            </w:del>
          </w:p>
        </w:tc>
      </w:tr>
      <w:tr w:rsidR="00A46D51" w:rsidRPr="00B00709" w:rsidDel="00A560C3" w14:paraId="7CD2B3B0" w14:textId="77777777" w:rsidTr="00397D9A">
        <w:trPr>
          <w:cantSplit/>
          <w:trHeight w:val="190"/>
          <w:del w:id="8933" w:author="Author"/>
        </w:trPr>
        <w:tc>
          <w:tcPr>
            <w:tcW w:w="200" w:type="dxa"/>
            <w:hideMark/>
          </w:tcPr>
          <w:p w14:paraId="028CCCF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934" w:author="Author"/>
              </w:rPr>
            </w:pPr>
            <w:del w:id="8935" w:author="Author">
              <w:r w:rsidRPr="00B00709" w:rsidDel="00A560C3">
                <w:br/>
              </w:r>
              <w:r w:rsidRPr="00B00709" w:rsidDel="00A560C3">
                <w:br/>
              </w:r>
              <w:r w:rsidRPr="00B00709" w:rsidDel="00A560C3">
                <w:br/>
              </w:r>
              <w:r w:rsidRPr="00B00709" w:rsidDel="00A560C3">
                <w:br/>
              </w:r>
            </w:del>
          </w:p>
        </w:tc>
        <w:tc>
          <w:tcPr>
            <w:tcW w:w="21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E9F3674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8936" w:author="Author"/>
              </w:rPr>
            </w:pPr>
            <w:del w:id="8937" w:author="Author">
              <w:r w:rsidRPr="00B00709" w:rsidDel="00A560C3">
                <w:delText>Bodily</w:delText>
              </w:r>
              <w:r w:rsidRPr="00B00709" w:rsidDel="00A560C3">
                <w:br/>
                <w:delText>Injury</w:delText>
              </w:r>
              <w:r w:rsidRPr="00B00709" w:rsidDel="00A560C3">
                <w:br/>
                <w:delText>Limits</w:delText>
              </w:r>
            </w:del>
          </w:p>
        </w:tc>
        <w:tc>
          <w:tcPr>
            <w:tcW w:w="1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CF8F87A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8938" w:author="Author"/>
              </w:rPr>
            </w:pPr>
            <w:del w:id="8939" w:author="Author">
              <w:r w:rsidRPr="00B00709" w:rsidDel="00A560C3"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</w:delText>
              </w:r>
              <w:r w:rsidRPr="00B00709" w:rsidDel="00A560C3">
                <w:br/>
                <w:delText>Per Exposure</w:delText>
              </w:r>
            </w:del>
          </w:p>
        </w:tc>
        <w:tc>
          <w:tcPr>
            <w:tcW w:w="13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661464D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8940" w:author="Author"/>
              </w:rPr>
            </w:pPr>
            <w:del w:id="8941" w:author="Author">
              <w:r w:rsidRPr="00B00709" w:rsidDel="00A560C3">
                <w:delText>Other Than</w:delText>
              </w:r>
              <w:r w:rsidRPr="00B00709" w:rsidDel="00A560C3">
                <w:br/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</w:delText>
              </w:r>
              <w:r w:rsidRPr="00B00709" w:rsidDel="00A560C3">
                <w:br/>
                <w:delText>Per Exposure</w:delText>
              </w:r>
            </w:del>
          </w:p>
        </w:tc>
      </w:tr>
      <w:tr w:rsidR="00A46D51" w:rsidRPr="00B00709" w:rsidDel="00A560C3" w14:paraId="0122E7B5" w14:textId="77777777" w:rsidTr="00397D9A">
        <w:trPr>
          <w:cantSplit/>
          <w:trHeight w:val="190"/>
          <w:del w:id="8942" w:author="Author"/>
        </w:trPr>
        <w:tc>
          <w:tcPr>
            <w:tcW w:w="200" w:type="dxa"/>
          </w:tcPr>
          <w:p w14:paraId="3A445E39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9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BDF912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44" w:author="Author"/>
              </w:rPr>
            </w:pPr>
            <w:del w:id="8945" w:author="Author">
              <w:r w:rsidRPr="00B00709" w:rsidDel="00A560C3">
                <w:delText>$</w:delText>
              </w:r>
            </w:del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ACFE32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46" w:author="Author"/>
              </w:rPr>
            </w:pPr>
            <w:del w:id="8947" w:author="Author">
              <w:r w:rsidRPr="00B00709" w:rsidDel="00A560C3">
                <w:delText>25,000/50,000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4A175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48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96DA1F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49" w:author="Author"/>
              </w:rPr>
            </w:pPr>
            <w:del w:id="8950" w:author="Author">
              <w:r w:rsidRPr="00B00709" w:rsidDel="00A560C3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DEC7B1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51" w:author="Author"/>
              </w:rPr>
            </w:pPr>
            <w:del w:id="8952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23.64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3C12D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95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FAB1C4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54" w:author="Author"/>
              </w:rPr>
            </w:pPr>
            <w:del w:id="8955" w:author="Author">
              <w:r w:rsidRPr="00B00709" w:rsidDel="00A560C3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268410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56" w:author="Author"/>
              </w:rPr>
            </w:pPr>
            <w:del w:id="8957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16.87</w:delText>
              </w:r>
            </w:del>
          </w:p>
        </w:tc>
        <w:tc>
          <w:tcPr>
            <w:tcW w:w="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93B21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958" w:author="Author"/>
              </w:rPr>
            </w:pPr>
          </w:p>
        </w:tc>
      </w:tr>
      <w:tr w:rsidR="00A46D51" w:rsidRPr="00B00709" w:rsidDel="00A560C3" w14:paraId="5A0F9EB0" w14:textId="77777777" w:rsidTr="00397D9A">
        <w:trPr>
          <w:cantSplit/>
          <w:trHeight w:val="190"/>
          <w:del w:id="8959" w:author="Author"/>
        </w:trPr>
        <w:tc>
          <w:tcPr>
            <w:tcW w:w="200" w:type="dxa"/>
          </w:tcPr>
          <w:p w14:paraId="331FC0B4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9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308AD6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961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54B2A1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62" w:author="Author"/>
              </w:rPr>
            </w:pPr>
            <w:del w:id="8963" w:author="Author">
              <w:r w:rsidRPr="00B00709" w:rsidDel="00A560C3">
                <w:delText>50,000/100,000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9A9D8F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64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9B2B5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6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0D9E7B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66" w:author="Author"/>
              </w:rPr>
            </w:pPr>
            <w:del w:id="8967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38.16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9B4C24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96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C4FA2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6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1BDE51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70" w:author="Author"/>
              </w:rPr>
            </w:pPr>
            <w:del w:id="8971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26.73</w:delText>
              </w:r>
            </w:del>
          </w:p>
        </w:tc>
        <w:tc>
          <w:tcPr>
            <w:tcW w:w="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0B6ADF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972" w:author="Author"/>
              </w:rPr>
            </w:pPr>
          </w:p>
        </w:tc>
      </w:tr>
      <w:tr w:rsidR="00A46D51" w:rsidRPr="00B00709" w:rsidDel="00A560C3" w14:paraId="62C2DCCD" w14:textId="77777777" w:rsidTr="00397D9A">
        <w:trPr>
          <w:cantSplit/>
          <w:trHeight w:val="190"/>
          <w:del w:id="8973" w:author="Author"/>
        </w:trPr>
        <w:tc>
          <w:tcPr>
            <w:tcW w:w="200" w:type="dxa"/>
          </w:tcPr>
          <w:p w14:paraId="2447B03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9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3EEAA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75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1BC812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76" w:author="Author"/>
              </w:rPr>
            </w:pPr>
            <w:del w:id="8977" w:author="Author">
              <w:r w:rsidRPr="00B00709" w:rsidDel="00A560C3">
                <w:delText>100,000/300,000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B46EE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78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0F0EF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7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CBE40C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80" w:author="Author"/>
              </w:rPr>
            </w:pPr>
            <w:del w:id="8981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56.91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C6B48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98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079FE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8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A8DBE4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84" w:author="Author"/>
              </w:rPr>
            </w:pPr>
            <w:del w:id="8985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39.38</w:delText>
              </w:r>
            </w:del>
          </w:p>
        </w:tc>
        <w:tc>
          <w:tcPr>
            <w:tcW w:w="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CA6CF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986" w:author="Author"/>
              </w:rPr>
            </w:pPr>
          </w:p>
        </w:tc>
      </w:tr>
      <w:tr w:rsidR="00A46D51" w:rsidRPr="00B00709" w:rsidDel="00A560C3" w14:paraId="223B2C7A" w14:textId="77777777" w:rsidTr="00397D9A">
        <w:trPr>
          <w:cantSplit/>
          <w:trHeight w:val="190"/>
          <w:del w:id="8987" w:author="Author"/>
        </w:trPr>
        <w:tc>
          <w:tcPr>
            <w:tcW w:w="200" w:type="dxa"/>
          </w:tcPr>
          <w:p w14:paraId="689D9098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9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C0F52D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8989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88AB70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90" w:author="Author"/>
              </w:rPr>
            </w:pPr>
            <w:del w:id="8991" w:author="Author">
              <w:r w:rsidRPr="00B00709" w:rsidDel="00A560C3">
                <w:delText>250,000/500,000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9BA4B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92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0AC3E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9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A0AD42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94" w:author="Author"/>
              </w:rPr>
            </w:pPr>
            <w:del w:id="8995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86.48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78D3F4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899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67E2B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9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671BE0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8998" w:author="Author"/>
              </w:rPr>
            </w:pPr>
            <w:del w:id="8999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59.18</w:delText>
              </w:r>
            </w:del>
          </w:p>
        </w:tc>
        <w:tc>
          <w:tcPr>
            <w:tcW w:w="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94F9A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000" w:author="Author"/>
              </w:rPr>
            </w:pPr>
          </w:p>
        </w:tc>
      </w:tr>
      <w:tr w:rsidR="00A46D51" w:rsidRPr="00B00709" w:rsidDel="00A560C3" w14:paraId="4676E1CD" w14:textId="77777777" w:rsidTr="00397D9A">
        <w:trPr>
          <w:cantSplit/>
          <w:trHeight w:val="190"/>
          <w:del w:id="9001" w:author="Author"/>
        </w:trPr>
        <w:tc>
          <w:tcPr>
            <w:tcW w:w="200" w:type="dxa"/>
          </w:tcPr>
          <w:p w14:paraId="53261AD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002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7E1624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03" w:author="Author"/>
              </w:rPr>
            </w:pPr>
            <w:del w:id="9004" w:author="Author">
              <w:r w:rsidRPr="00B00709" w:rsidDel="00A560C3">
                <w:delText>500,000/1,000,000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834CE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05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29118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0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69348C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07" w:author="Author"/>
              </w:rPr>
            </w:pPr>
            <w:del w:id="9008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110.74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5CE6F8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00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1593A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1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4CE6C8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11" w:author="Author"/>
              </w:rPr>
            </w:pPr>
            <w:del w:id="9012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75.36</w:delText>
              </w:r>
            </w:del>
          </w:p>
        </w:tc>
        <w:tc>
          <w:tcPr>
            <w:tcW w:w="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26181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013" w:author="Author"/>
              </w:rPr>
            </w:pPr>
          </w:p>
        </w:tc>
      </w:tr>
      <w:tr w:rsidR="00A46D51" w:rsidRPr="00B00709" w:rsidDel="00A560C3" w14:paraId="35AFBAE5" w14:textId="77777777" w:rsidTr="00397D9A">
        <w:trPr>
          <w:cantSplit/>
          <w:trHeight w:val="190"/>
          <w:del w:id="9014" w:author="Author"/>
        </w:trPr>
        <w:tc>
          <w:tcPr>
            <w:tcW w:w="200" w:type="dxa"/>
          </w:tcPr>
          <w:p w14:paraId="59C15F3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015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A6DE65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16" w:author="Author"/>
              </w:rPr>
            </w:pPr>
            <w:del w:id="9017" w:author="Author">
              <w:r w:rsidRPr="00B00709" w:rsidDel="00A560C3">
                <w:delText>1,000,000/2,000,000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29938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18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0CB32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1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D41993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20" w:author="Author"/>
              </w:rPr>
            </w:pPr>
            <w:del w:id="9021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134.69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A08A4F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022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E6C7A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23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D86FC8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24" w:author="Author"/>
              </w:rPr>
            </w:pPr>
            <w:del w:id="9025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91.30</w:delText>
              </w:r>
            </w:del>
          </w:p>
        </w:tc>
        <w:tc>
          <w:tcPr>
            <w:tcW w:w="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93C314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026" w:author="Author"/>
              </w:rPr>
            </w:pPr>
          </w:p>
        </w:tc>
      </w:tr>
      <w:tr w:rsidR="00A46D51" w:rsidRPr="00B00709" w:rsidDel="00A560C3" w14:paraId="3A42DBA4" w14:textId="77777777" w:rsidTr="00397D9A">
        <w:trPr>
          <w:cantSplit/>
          <w:trHeight w:val="190"/>
          <w:del w:id="9027" w:author="Author"/>
        </w:trPr>
        <w:tc>
          <w:tcPr>
            <w:tcW w:w="200" w:type="dxa"/>
          </w:tcPr>
          <w:p w14:paraId="31A1BAEF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028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48D313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29" w:author="Author"/>
              </w:rPr>
            </w:pPr>
            <w:del w:id="9030" w:author="Author">
              <w:r w:rsidRPr="00B00709" w:rsidDel="00A560C3">
                <w:delText>2,500,000/5,000,000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A54B3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31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43671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3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3D64BE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33" w:author="Author"/>
              </w:rPr>
            </w:pPr>
            <w:del w:id="9034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163.29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2A841B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03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1AD99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3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A19A71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37" w:author="Author"/>
              </w:rPr>
            </w:pPr>
            <w:del w:id="9038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110.24</w:delText>
              </w:r>
            </w:del>
          </w:p>
        </w:tc>
        <w:tc>
          <w:tcPr>
            <w:tcW w:w="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2C945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039" w:author="Author"/>
              </w:rPr>
            </w:pPr>
          </w:p>
        </w:tc>
      </w:tr>
      <w:tr w:rsidR="00A46D51" w:rsidRPr="00B00709" w:rsidDel="00A560C3" w14:paraId="540817DA" w14:textId="77777777" w:rsidTr="00397D9A">
        <w:trPr>
          <w:cantSplit/>
          <w:trHeight w:val="190"/>
          <w:del w:id="9040" w:author="Author"/>
        </w:trPr>
        <w:tc>
          <w:tcPr>
            <w:tcW w:w="200" w:type="dxa"/>
          </w:tcPr>
          <w:p w14:paraId="31F0F1D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041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37B18C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42" w:author="Author"/>
              </w:rPr>
            </w:pPr>
            <w:del w:id="9043" w:author="Author">
              <w:r w:rsidRPr="00B00709" w:rsidDel="00A560C3">
                <w:delText>5,000,000/10,000,000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72694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44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3E951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4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FEAD00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46" w:author="Author"/>
              </w:rPr>
            </w:pPr>
            <w:del w:id="9047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181.36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3B5E4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048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9BC8F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4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17A88F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50" w:author="Author"/>
              </w:rPr>
            </w:pPr>
            <w:del w:id="9051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122.19</w:delText>
              </w:r>
            </w:del>
          </w:p>
        </w:tc>
        <w:tc>
          <w:tcPr>
            <w:tcW w:w="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E5840F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052" w:author="Author"/>
              </w:rPr>
            </w:pPr>
          </w:p>
        </w:tc>
      </w:tr>
    </w:tbl>
    <w:p w14:paraId="5587EF52" w14:textId="77777777" w:rsidR="00A46D51" w:rsidRPr="00B00709" w:rsidDel="00A560C3" w:rsidRDefault="00A46D51" w:rsidP="00420B2A">
      <w:pPr>
        <w:pStyle w:val="tablecaption"/>
        <w:suppressAutoHyphens/>
        <w:rPr>
          <w:del w:id="9053" w:author="Author"/>
        </w:rPr>
      </w:pPr>
      <w:del w:id="9054" w:author="Author">
        <w:r w:rsidRPr="00B00709" w:rsidDel="00A560C3">
          <w:lastRenderedPageBreak/>
          <w:delText>Table 97.B.2.a.(1)(b) Split Limits – Uninsured (Includes Underinsured) Motorists Bodily Injury Coverage – Other Than Individual Named Insureds Loss Costs</w:delText>
        </w:r>
      </w:del>
    </w:p>
    <w:p w14:paraId="5AF4F08F" w14:textId="77777777" w:rsidR="00A46D51" w:rsidRPr="00B00709" w:rsidDel="00A560C3" w:rsidRDefault="00A46D51" w:rsidP="00420B2A">
      <w:pPr>
        <w:pStyle w:val="isonormal"/>
        <w:suppressAutoHyphens/>
        <w:rPr>
          <w:del w:id="9055" w:author="Author"/>
        </w:rPr>
      </w:pPr>
    </w:p>
    <w:p w14:paraId="01BD7AA4" w14:textId="77777777" w:rsidR="00A46D51" w:rsidRPr="00B00709" w:rsidDel="00A560C3" w:rsidRDefault="00A46D51" w:rsidP="00420B2A">
      <w:pPr>
        <w:pStyle w:val="space8"/>
        <w:suppressAutoHyphens/>
        <w:rPr>
          <w:del w:id="905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730"/>
        <w:gridCol w:w="240"/>
        <w:gridCol w:w="240"/>
        <w:gridCol w:w="720"/>
        <w:gridCol w:w="360"/>
        <w:gridCol w:w="190"/>
        <w:gridCol w:w="770"/>
        <w:gridCol w:w="350"/>
      </w:tblGrid>
      <w:tr w:rsidR="00A46D51" w:rsidRPr="00B00709" w:rsidDel="00A560C3" w14:paraId="15486142" w14:textId="77777777" w:rsidTr="00397D9A">
        <w:trPr>
          <w:cantSplit/>
          <w:trHeight w:val="190"/>
          <w:del w:id="9057" w:author="Author"/>
        </w:trPr>
        <w:tc>
          <w:tcPr>
            <w:tcW w:w="200" w:type="dxa"/>
            <w:hideMark/>
          </w:tcPr>
          <w:p w14:paraId="5D168D24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058" w:author="Author"/>
              </w:rPr>
            </w:pPr>
            <w:del w:id="9059" w:author="Author">
              <w:r w:rsidRPr="00B00709" w:rsidDel="00A560C3">
                <w:br/>
              </w:r>
            </w:del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317453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060" w:author="Author"/>
              </w:rPr>
            </w:pPr>
            <w:del w:id="9061" w:author="Author">
              <w:r w:rsidRPr="00B00709" w:rsidDel="00A560C3">
                <w:delText>Uninsured Motorists Bodily Injury</w:delText>
              </w:r>
              <w:r w:rsidRPr="00B00709" w:rsidDel="00A560C3">
                <w:br/>
                <w:delText>Reduced By At-fault Liability Limits</w:delText>
              </w:r>
            </w:del>
          </w:p>
        </w:tc>
      </w:tr>
      <w:tr w:rsidR="00A46D51" w:rsidRPr="00B00709" w:rsidDel="00A560C3" w14:paraId="6EEBE30E" w14:textId="77777777" w:rsidTr="00397D9A">
        <w:trPr>
          <w:cantSplit/>
          <w:trHeight w:val="190"/>
          <w:del w:id="9062" w:author="Author"/>
        </w:trPr>
        <w:tc>
          <w:tcPr>
            <w:tcW w:w="200" w:type="dxa"/>
            <w:hideMark/>
          </w:tcPr>
          <w:p w14:paraId="14C7D0EF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063" w:author="Author"/>
              </w:rPr>
            </w:pPr>
            <w:del w:id="9064" w:author="Author">
              <w:r w:rsidRPr="00B00709" w:rsidDel="00A560C3">
                <w:br/>
              </w:r>
              <w:r w:rsidRPr="00B00709" w:rsidDel="00A560C3">
                <w:br/>
              </w:r>
              <w:r w:rsidRPr="00B00709" w:rsidDel="00A560C3">
                <w:br/>
              </w:r>
              <w:r w:rsidRPr="00B00709" w:rsidDel="00A560C3">
                <w:br/>
              </w:r>
            </w:del>
          </w:p>
        </w:tc>
        <w:tc>
          <w:tcPr>
            <w:tcW w:w="21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0A71DE4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065" w:author="Author"/>
              </w:rPr>
            </w:pPr>
            <w:del w:id="9066" w:author="Author">
              <w:r w:rsidRPr="00B00709" w:rsidDel="00A560C3">
                <w:delText>Bodily</w:delText>
              </w:r>
              <w:r w:rsidRPr="00B00709" w:rsidDel="00A560C3">
                <w:br/>
                <w:delText>Injury</w:delText>
              </w:r>
              <w:r w:rsidRPr="00B00709" w:rsidDel="00A560C3">
                <w:br/>
                <w:delText>Limits</w:delText>
              </w:r>
            </w:del>
          </w:p>
        </w:tc>
        <w:tc>
          <w:tcPr>
            <w:tcW w:w="1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6328F17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067" w:author="Author"/>
              </w:rPr>
            </w:pPr>
            <w:del w:id="9068" w:author="Author">
              <w:r w:rsidRPr="00B00709" w:rsidDel="00A560C3"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</w:delText>
              </w:r>
              <w:r w:rsidRPr="00B00709" w:rsidDel="00A560C3">
                <w:br/>
                <w:delText>Per Exposure</w:delText>
              </w:r>
            </w:del>
          </w:p>
        </w:tc>
        <w:tc>
          <w:tcPr>
            <w:tcW w:w="13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CA84856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069" w:author="Author"/>
              </w:rPr>
            </w:pPr>
            <w:del w:id="9070" w:author="Author">
              <w:r w:rsidRPr="00B00709" w:rsidDel="00A560C3">
                <w:delText>Other Than</w:delText>
              </w:r>
              <w:r w:rsidRPr="00B00709" w:rsidDel="00A560C3">
                <w:br/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</w:delText>
              </w:r>
              <w:r w:rsidRPr="00B00709" w:rsidDel="00A560C3">
                <w:br/>
                <w:delText>Per Exposure</w:delText>
              </w:r>
            </w:del>
          </w:p>
        </w:tc>
      </w:tr>
      <w:tr w:rsidR="00A46D51" w:rsidRPr="00B00709" w:rsidDel="00A560C3" w14:paraId="50F247B3" w14:textId="77777777" w:rsidTr="00397D9A">
        <w:trPr>
          <w:cantSplit/>
          <w:trHeight w:val="190"/>
          <w:del w:id="9071" w:author="Author"/>
        </w:trPr>
        <w:tc>
          <w:tcPr>
            <w:tcW w:w="200" w:type="dxa"/>
          </w:tcPr>
          <w:p w14:paraId="6A728BC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0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769C06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73" w:author="Author"/>
              </w:rPr>
            </w:pPr>
            <w:del w:id="9074" w:author="Author">
              <w:r w:rsidRPr="00B00709" w:rsidDel="00A560C3">
                <w:delText>$</w:delText>
              </w:r>
            </w:del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F06876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75" w:author="Author"/>
              </w:rPr>
            </w:pPr>
            <w:del w:id="9076" w:author="Author">
              <w:r w:rsidRPr="00B00709" w:rsidDel="00A560C3">
                <w:delText>25,000/50,000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857AC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77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3C3B72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78" w:author="Author"/>
              </w:rPr>
            </w:pPr>
            <w:del w:id="9079" w:author="Author">
              <w:r w:rsidRPr="00B00709" w:rsidDel="00A560C3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6570A7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80" w:author="Author"/>
              </w:rPr>
            </w:pPr>
            <w:del w:id="9081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11.50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3A791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082" w:author="Author"/>
              </w:rPr>
            </w:pPr>
          </w:p>
        </w:tc>
        <w:tc>
          <w:tcPr>
            <w:tcW w:w="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245126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83" w:author="Author"/>
              </w:rPr>
            </w:pPr>
            <w:del w:id="9084" w:author="Author">
              <w:r w:rsidRPr="00B00709" w:rsidDel="00A560C3">
                <w:delText>$</w:delText>
              </w:r>
            </w:del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EDF83C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85" w:author="Author"/>
              </w:rPr>
            </w:pPr>
            <w:del w:id="9086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9.70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CE85D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087" w:author="Author"/>
              </w:rPr>
            </w:pPr>
          </w:p>
        </w:tc>
      </w:tr>
      <w:tr w:rsidR="00A46D51" w:rsidRPr="00B00709" w:rsidDel="00A560C3" w14:paraId="4A6F9B79" w14:textId="77777777" w:rsidTr="00397D9A">
        <w:trPr>
          <w:cantSplit/>
          <w:trHeight w:val="190"/>
          <w:del w:id="9088" w:author="Author"/>
        </w:trPr>
        <w:tc>
          <w:tcPr>
            <w:tcW w:w="200" w:type="dxa"/>
          </w:tcPr>
          <w:p w14:paraId="79B584C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0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B2BB14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9090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ABFB58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91" w:author="Author"/>
              </w:rPr>
            </w:pPr>
            <w:del w:id="9092" w:author="Author">
              <w:r w:rsidRPr="00B00709" w:rsidDel="00A560C3">
                <w:delText>50,000/100,000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A3A58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93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13043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9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09489D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95" w:author="Author"/>
              </w:rPr>
            </w:pPr>
            <w:del w:id="9096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21.32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78E63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097" w:author="Author"/>
              </w:rPr>
            </w:pPr>
          </w:p>
        </w:tc>
        <w:tc>
          <w:tcPr>
            <w:tcW w:w="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25393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98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9105CB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099" w:author="Author"/>
              </w:rPr>
            </w:pPr>
            <w:del w:id="9100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16.48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C2277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101" w:author="Author"/>
              </w:rPr>
            </w:pPr>
          </w:p>
        </w:tc>
      </w:tr>
      <w:tr w:rsidR="00A46D51" w:rsidRPr="00B00709" w:rsidDel="00A560C3" w14:paraId="68F67E63" w14:textId="77777777" w:rsidTr="00397D9A">
        <w:trPr>
          <w:cantSplit/>
          <w:trHeight w:val="190"/>
          <w:del w:id="9102" w:author="Author"/>
        </w:trPr>
        <w:tc>
          <w:tcPr>
            <w:tcW w:w="200" w:type="dxa"/>
          </w:tcPr>
          <w:p w14:paraId="36AC5C1B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10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5647E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04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2116FC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05" w:author="Author"/>
              </w:rPr>
            </w:pPr>
            <w:del w:id="9106" w:author="Author">
              <w:r w:rsidRPr="00B00709" w:rsidDel="00A560C3">
                <w:delText>100,000/300,000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FA706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07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B7C97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0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8B9634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09" w:author="Author"/>
              </w:rPr>
            </w:pPr>
            <w:del w:id="9110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38.05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2179EB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111" w:author="Author"/>
              </w:rPr>
            </w:pPr>
          </w:p>
        </w:tc>
        <w:tc>
          <w:tcPr>
            <w:tcW w:w="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4F2D5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12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E8A93D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13" w:author="Author"/>
              </w:rPr>
            </w:pPr>
            <w:del w:id="9114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27.83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7161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115" w:author="Author"/>
              </w:rPr>
            </w:pPr>
          </w:p>
        </w:tc>
      </w:tr>
      <w:tr w:rsidR="00A46D51" w:rsidRPr="00B00709" w:rsidDel="00A560C3" w14:paraId="791E0990" w14:textId="77777777" w:rsidTr="00397D9A">
        <w:trPr>
          <w:cantSplit/>
          <w:trHeight w:val="190"/>
          <w:del w:id="9116" w:author="Author"/>
        </w:trPr>
        <w:tc>
          <w:tcPr>
            <w:tcW w:w="200" w:type="dxa"/>
          </w:tcPr>
          <w:p w14:paraId="535B919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1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EDA186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9118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95A970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19" w:author="Author"/>
              </w:rPr>
            </w:pPr>
            <w:del w:id="9120" w:author="Author">
              <w:r w:rsidRPr="00B00709" w:rsidDel="00A560C3">
                <w:delText>250,000/500,000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61B3D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21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3D7BC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2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FC2432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23" w:author="Author"/>
              </w:rPr>
            </w:pPr>
            <w:del w:id="9124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72.46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972268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125" w:author="Author"/>
              </w:rPr>
            </w:pPr>
          </w:p>
        </w:tc>
        <w:tc>
          <w:tcPr>
            <w:tcW w:w="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0FD7B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26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1D3121F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27" w:author="Author"/>
              </w:rPr>
            </w:pPr>
            <w:del w:id="9128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50.77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6B014F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129" w:author="Author"/>
              </w:rPr>
            </w:pPr>
          </w:p>
        </w:tc>
      </w:tr>
      <w:tr w:rsidR="00A46D51" w:rsidRPr="00B00709" w:rsidDel="00A560C3" w14:paraId="3B7C4EE9" w14:textId="77777777" w:rsidTr="00397D9A">
        <w:trPr>
          <w:cantSplit/>
          <w:trHeight w:val="190"/>
          <w:del w:id="9130" w:author="Author"/>
        </w:trPr>
        <w:tc>
          <w:tcPr>
            <w:tcW w:w="200" w:type="dxa"/>
          </w:tcPr>
          <w:p w14:paraId="1061DFA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131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5CE241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32" w:author="Author"/>
              </w:rPr>
            </w:pPr>
            <w:del w:id="9133" w:author="Author">
              <w:r w:rsidRPr="00B00709" w:rsidDel="00A560C3">
                <w:delText>500,000/1,000,000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4B946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34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89B5B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3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40C4BE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36" w:author="Author"/>
              </w:rPr>
            </w:pPr>
            <w:del w:id="9137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100.83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C989E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138" w:author="Author"/>
              </w:rPr>
            </w:pPr>
          </w:p>
        </w:tc>
        <w:tc>
          <w:tcPr>
            <w:tcW w:w="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BC55B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39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030E51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40" w:author="Author"/>
              </w:rPr>
            </w:pPr>
            <w:del w:id="9141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69.63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D138C8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142" w:author="Author"/>
              </w:rPr>
            </w:pPr>
          </w:p>
        </w:tc>
      </w:tr>
      <w:tr w:rsidR="00A46D51" w:rsidRPr="00B00709" w:rsidDel="00A560C3" w14:paraId="32A60B63" w14:textId="77777777" w:rsidTr="00397D9A">
        <w:trPr>
          <w:cantSplit/>
          <w:trHeight w:val="190"/>
          <w:del w:id="9143" w:author="Author"/>
        </w:trPr>
        <w:tc>
          <w:tcPr>
            <w:tcW w:w="200" w:type="dxa"/>
          </w:tcPr>
          <w:p w14:paraId="2AEC1D08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144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F22945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45" w:author="Author"/>
              </w:rPr>
            </w:pPr>
            <w:del w:id="9146" w:author="Author">
              <w:r w:rsidRPr="00B00709" w:rsidDel="00A560C3">
                <w:delText>1,000,000/2,000,000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A0F48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47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D146E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4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89A6C7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49" w:author="Author"/>
              </w:rPr>
            </w:pPr>
            <w:del w:id="9150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128.62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406CA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151" w:author="Author"/>
              </w:rPr>
            </w:pPr>
          </w:p>
        </w:tc>
        <w:tc>
          <w:tcPr>
            <w:tcW w:w="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93E39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52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D8F94F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53" w:author="Author"/>
              </w:rPr>
            </w:pPr>
            <w:del w:id="9154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88.04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52918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155" w:author="Author"/>
              </w:rPr>
            </w:pPr>
          </w:p>
        </w:tc>
      </w:tr>
      <w:tr w:rsidR="00A46D51" w:rsidRPr="00B00709" w:rsidDel="00A560C3" w14:paraId="644120CB" w14:textId="77777777" w:rsidTr="00397D9A">
        <w:trPr>
          <w:cantSplit/>
          <w:trHeight w:val="190"/>
          <w:del w:id="9156" w:author="Author"/>
        </w:trPr>
        <w:tc>
          <w:tcPr>
            <w:tcW w:w="200" w:type="dxa"/>
          </w:tcPr>
          <w:p w14:paraId="270FADE8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157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F8F681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58" w:author="Author"/>
              </w:rPr>
            </w:pPr>
            <w:del w:id="9159" w:author="Author">
              <w:r w:rsidRPr="00B00709" w:rsidDel="00A560C3">
                <w:delText>2,500,000/5,000,000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97EBE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60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42D33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6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4ACCE7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62" w:author="Author"/>
              </w:rPr>
            </w:pPr>
            <w:del w:id="9163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162.05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78EEE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164" w:author="Author"/>
              </w:rPr>
            </w:pPr>
          </w:p>
        </w:tc>
        <w:tc>
          <w:tcPr>
            <w:tcW w:w="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72586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65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3B5651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66" w:author="Author"/>
              </w:rPr>
            </w:pPr>
            <w:del w:id="9167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110.11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F50EAF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168" w:author="Author"/>
              </w:rPr>
            </w:pPr>
          </w:p>
        </w:tc>
      </w:tr>
      <w:tr w:rsidR="00A46D51" w:rsidRPr="00B00709" w:rsidDel="00A560C3" w14:paraId="168BE99C" w14:textId="77777777" w:rsidTr="00397D9A">
        <w:trPr>
          <w:cantSplit/>
          <w:trHeight w:val="190"/>
          <w:del w:id="9169" w:author="Author"/>
        </w:trPr>
        <w:tc>
          <w:tcPr>
            <w:tcW w:w="200" w:type="dxa"/>
          </w:tcPr>
          <w:p w14:paraId="3194080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170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705C1A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71" w:author="Author"/>
              </w:rPr>
            </w:pPr>
            <w:del w:id="9172" w:author="Author">
              <w:r w:rsidRPr="00B00709" w:rsidDel="00A560C3">
                <w:delText>5,000,000/10,000,000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E3D35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73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3004C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7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23515E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75" w:author="Author"/>
              </w:rPr>
            </w:pPr>
            <w:del w:id="9176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182.78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95E1D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177" w:author="Author"/>
              </w:rPr>
            </w:pPr>
          </w:p>
        </w:tc>
        <w:tc>
          <w:tcPr>
            <w:tcW w:w="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059AF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78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016055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179" w:author="Author"/>
              </w:rPr>
            </w:pPr>
            <w:del w:id="9180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123.80</w:delText>
              </w:r>
            </w:del>
          </w:p>
        </w:tc>
        <w:tc>
          <w:tcPr>
            <w:tcW w:w="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D7A2C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181" w:author="Author"/>
              </w:rPr>
            </w:pPr>
          </w:p>
        </w:tc>
      </w:tr>
    </w:tbl>
    <w:p w14:paraId="108DC630" w14:textId="77777777" w:rsidR="00A46D51" w:rsidRPr="00B00709" w:rsidDel="00A560C3" w:rsidRDefault="00A46D51" w:rsidP="00420B2A">
      <w:pPr>
        <w:pStyle w:val="tablecaption"/>
        <w:suppressAutoHyphens/>
        <w:rPr>
          <w:del w:id="9182" w:author="Author"/>
        </w:rPr>
      </w:pPr>
      <w:del w:id="9183" w:author="Author">
        <w:r w:rsidRPr="00B00709" w:rsidDel="00A560C3">
          <w:delText>Table 97.B.2.a.(1)(c) Split Limits – Uninsured (Includes Underinsured) Motorists Bodily Injury Coverage – Individual Named Insureds Loss Costs</w:delText>
        </w:r>
      </w:del>
    </w:p>
    <w:p w14:paraId="29F8E1FA" w14:textId="77777777" w:rsidR="00A46D51" w:rsidRPr="00B00709" w:rsidDel="00A560C3" w:rsidRDefault="00A46D51" w:rsidP="00420B2A">
      <w:pPr>
        <w:pStyle w:val="isonormal"/>
        <w:suppressAutoHyphens/>
        <w:rPr>
          <w:del w:id="9184" w:author="Author"/>
        </w:rPr>
      </w:pPr>
    </w:p>
    <w:p w14:paraId="4C01F2AF" w14:textId="77777777" w:rsidR="00A46D51" w:rsidRPr="00B00709" w:rsidDel="00A560C3" w:rsidRDefault="00A46D51" w:rsidP="00420B2A">
      <w:pPr>
        <w:pStyle w:val="space8"/>
        <w:suppressAutoHyphens/>
        <w:rPr>
          <w:del w:id="918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730"/>
        <w:gridCol w:w="240"/>
        <w:gridCol w:w="240"/>
        <w:gridCol w:w="840"/>
        <w:gridCol w:w="240"/>
        <w:gridCol w:w="360"/>
        <w:gridCol w:w="720"/>
        <w:gridCol w:w="231"/>
      </w:tblGrid>
      <w:tr w:rsidR="00A46D51" w:rsidRPr="00B00709" w:rsidDel="00A560C3" w14:paraId="77DDBEE7" w14:textId="77777777" w:rsidTr="00397D9A">
        <w:trPr>
          <w:cantSplit/>
          <w:trHeight w:val="190"/>
          <w:del w:id="9186" w:author="Author"/>
        </w:trPr>
        <w:tc>
          <w:tcPr>
            <w:tcW w:w="200" w:type="dxa"/>
            <w:hideMark/>
          </w:tcPr>
          <w:p w14:paraId="01C80CA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187" w:author="Author"/>
              </w:rPr>
            </w:pPr>
            <w:del w:id="9188" w:author="Author">
              <w:r w:rsidRPr="00B00709" w:rsidDel="00A560C3">
                <w:br/>
              </w:r>
            </w:del>
          </w:p>
        </w:tc>
        <w:tc>
          <w:tcPr>
            <w:tcW w:w="480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9922EC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189" w:author="Author"/>
              </w:rPr>
            </w:pPr>
            <w:del w:id="9190" w:author="Author">
              <w:r w:rsidRPr="00B00709" w:rsidDel="00A560C3">
                <w:delText>Uninsured Motorists Bodily Injury</w:delText>
              </w:r>
              <w:r w:rsidRPr="00B00709" w:rsidDel="00A560C3">
                <w:br/>
                <w:delText>Reduced By At-fault Liability Limits</w:delText>
              </w:r>
            </w:del>
          </w:p>
        </w:tc>
      </w:tr>
      <w:tr w:rsidR="00A46D51" w:rsidRPr="00B00709" w:rsidDel="00A560C3" w14:paraId="67C93A58" w14:textId="77777777" w:rsidTr="00397D9A">
        <w:trPr>
          <w:cantSplit/>
          <w:trHeight w:val="190"/>
          <w:del w:id="9191" w:author="Author"/>
        </w:trPr>
        <w:tc>
          <w:tcPr>
            <w:tcW w:w="200" w:type="dxa"/>
            <w:hideMark/>
          </w:tcPr>
          <w:p w14:paraId="10F1AEE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192" w:author="Author"/>
              </w:rPr>
            </w:pPr>
            <w:del w:id="9193" w:author="Author">
              <w:r w:rsidRPr="00B00709" w:rsidDel="00A560C3">
                <w:br/>
              </w:r>
              <w:r w:rsidRPr="00B00709" w:rsidDel="00A560C3">
                <w:br/>
              </w:r>
              <w:r w:rsidRPr="00B00709" w:rsidDel="00A560C3">
                <w:br/>
              </w:r>
              <w:r w:rsidRPr="00B00709" w:rsidDel="00A560C3">
                <w:br/>
              </w:r>
            </w:del>
          </w:p>
        </w:tc>
        <w:tc>
          <w:tcPr>
            <w:tcW w:w="21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2CFF863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194" w:author="Author"/>
              </w:rPr>
            </w:pPr>
            <w:del w:id="9195" w:author="Author">
              <w:r w:rsidRPr="00B00709" w:rsidDel="00A560C3">
                <w:delText>Bodily</w:delText>
              </w:r>
              <w:r w:rsidRPr="00B00709" w:rsidDel="00A560C3">
                <w:br/>
                <w:delText>Injury</w:delText>
              </w:r>
              <w:r w:rsidRPr="00B00709" w:rsidDel="00A560C3">
                <w:br/>
                <w:delText>Limits</w:delText>
              </w:r>
            </w:del>
          </w:p>
        </w:tc>
        <w:tc>
          <w:tcPr>
            <w:tcW w:w="1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F78BC58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196" w:author="Author"/>
              </w:rPr>
            </w:pPr>
            <w:del w:id="9197" w:author="Author">
              <w:r w:rsidRPr="00B00709" w:rsidDel="00A560C3"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</w:delText>
              </w:r>
              <w:r w:rsidRPr="00B00709" w:rsidDel="00A560C3">
                <w:br/>
                <w:delText>Per Exposure</w:delText>
              </w:r>
            </w:del>
          </w:p>
        </w:tc>
        <w:tc>
          <w:tcPr>
            <w:tcW w:w="13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5DE2F4B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198" w:author="Author"/>
              </w:rPr>
            </w:pPr>
            <w:del w:id="9199" w:author="Author">
              <w:r w:rsidRPr="00B00709" w:rsidDel="00A560C3">
                <w:delText>Other Than</w:delText>
              </w:r>
              <w:r w:rsidRPr="00B00709" w:rsidDel="00A560C3">
                <w:br/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</w:delText>
              </w:r>
              <w:r w:rsidRPr="00B00709" w:rsidDel="00A560C3">
                <w:br/>
                <w:delText>Per Exposure</w:delText>
              </w:r>
            </w:del>
          </w:p>
        </w:tc>
      </w:tr>
      <w:tr w:rsidR="00A46D51" w:rsidRPr="00B00709" w:rsidDel="00A560C3" w14:paraId="1D74A8A8" w14:textId="77777777" w:rsidTr="00397D9A">
        <w:trPr>
          <w:cantSplit/>
          <w:trHeight w:val="190"/>
          <w:del w:id="9200" w:author="Author"/>
        </w:trPr>
        <w:tc>
          <w:tcPr>
            <w:tcW w:w="200" w:type="dxa"/>
          </w:tcPr>
          <w:p w14:paraId="2DD0239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2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4F2986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02" w:author="Author"/>
              </w:rPr>
            </w:pPr>
            <w:del w:id="9203" w:author="Author">
              <w:r w:rsidRPr="00B00709" w:rsidDel="00A560C3">
                <w:delText>$</w:delText>
              </w:r>
            </w:del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9CE3A0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04" w:author="Author"/>
              </w:rPr>
            </w:pPr>
            <w:del w:id="9205" w:author="Author">
              <w:r w:rsidRPr="00B00709" w:rsidDel="00A560C3">
                <w:delText>25,000/50,000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9513B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06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D22CA1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07" w:author="Author"/>
              </w:rPr>
            </w:pPr>
            <w:del w:id="9208" w:author="Author">
              <w:r w:rsidRPr="00B00709" w:rsidDel="00A560C3">
                <w:delText>$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AAEE5E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09" w:author="Author"/>
              </w:rPr>
            </w:pPr>
            <w:del w:id="9210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9.03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B6FF8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21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175967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12" w:author="Author"/>
              </w:rPr>
            </w:pPr>
            <w:del w:id="9213" w:author="Author">
              <w:r w:rsidRPr="00B00709" w:rsidDel="00A560C3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71A247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14" w:author="Author"/>
              </w:rPr>
            </w:pPr>
            <w:del w:id="9215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7.38</w:delText>
              </w:r>
            </w:del>
          </w:p>
        </w:tc>
        <w:tc>
          <w:tcPr>
            <w:tcW w:w="2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F54C1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216" w:author="Author"/>
              </w:rPr>
            </w:pPr>
          </w:p>
        </w:tc>
      </w:tr>
      <w:tr w:rsidR="00A46D51" w:rsidRPr="00B00709" w:rsidDel="00A560C3" w14:paraId="60EB9B9B" w14:textId="77777777" w:rsidTr="00397D9A">
        <w:trPr>
          <w:cantSplit/>
          <w:trHeight w:val="190"/>
          <w:del w:id="9217" w:author="Author"/>
        </w:trPr>
        <w:tc>
          <w:tcPr>
            <w:tcW w:w="200" w:type="dxa"/>
          </w:tcPr>
          <w:p w14:paraId="1F77058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2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1B02DA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9219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B4928A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20" w:author="Author"/>
              </w:rPr>
            </w:pPr>
            <w:del w:id="9221" w:author="Author">
              <w:r w:rsidRPr="00B00709" w:rsidDel="00A560C3">
                <w:delText>50,000/100,000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A8949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22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5A02A2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23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E23D22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24" w:author="Author"/>
              </w:rPr>
            </w:pPr>
            <w:del w:id="9225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18.12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41D8B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22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23C75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2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3A211F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28" w:author="Author"/>
              </w:rPr>
            </w:pPr>
            <w:del w:id="9229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13.71</w:delText>
              </w:r>
            </w:del>
          </w:p>
        </w:tc>
        <w:tc>
          <w:tcPr>
            <w:tcW w:w="2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97282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230" w:author="Author"/>
              </w:rPr>
            </w:pPr>
          </w:p>
        </w:tc>
      </w:tr>
      <w:tr w:rsidR="00A46D51" w:rsidRPr="00B00709" w:rsidDel="00A560C3" w14:paraId="43855646" w14:textId="77777777" w:rsidTr="00397D9A">
        <w:trPr>
          <w:cantSplit/>
          <w:trHeight w:val="190"/>
          <w:del w:id="9231" w:author="Author"/>
        </w:trPr>
        <w:tc>
          <w:tcPr>
            <w:tcW w:w="200" w:type="dxa"/>
          </w:tcPr>
          <w:p w14:paraId="49BD81CB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2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29259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33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393A0F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34" w:author="Author"/>
              </w:rPr>
            </w:pPr>
            <w:del w:id="9235" w:author="Author">
              <w:r w:rsidRPr="00B00709" w:rsidDel="00A560C3">
                <w:delText>100,000/300,000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93FE4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36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8EA0B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37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BB86BC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38" w:author="Author"/>
              </w:rPr>
            </w:pPr>
            <w:del w:id="9239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34.11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0C0B8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24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22DB8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4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E4CF80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42" w:author="Author"/>
              </w:rPr>
            </w:pPr>
            <w:del w:id="9243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24.56</w:delText>
              </w:r>
            </w:del>
          </w:p>
        </w:tc>
        <w:tc>
          <w:tcPr>
            <w:tcW w:w="2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D3F5B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244" w:author="Author"/>
              </w:rPr>
            </w:pPr>
          </w:p>
        </w:tc>
      </w:tr>
      <w:tr w:rsidR="00A46D51" w:rsidRPr="00B00709" w:rsidDel="00A560C3" w14:paraId="1B6DFA8D" w14:textId="77777777" w:rsidTr="00397D9A">
        <w:trPr>
          <w:cantSplit/>
          <w:trHeight w:val="190"/>
          <w:del w:id="9245" w:author="Author"/>
        </w:trPr>
        <w:tc>
          <w:tcPr>
            <w:tcW w:w="200" w:type="dxa"/>
          </w:tcPr>
          <w:p w14:paraId="6D4BA68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2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3F6BFF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9247" w:author="Author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E1ED3E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48" w:author="Author"/>
              </w:rPr>
            </w:pPr>
            <w:del w:id="9249" w:author="Author">
              <w:r w:rsidRPr="00B00709" w:rsidDel="00A560C3">
                <w:delText>250,000/500,000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B41C9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50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B96DE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51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3B9EE5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52" w:author="Author"/>
              </w:rPr>
            </w:pPr>
            <w:del w:id="9253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68.56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FA4F8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254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C9136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5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3F9525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56" w:author="Author"/>
              </w:rPr>
            </w:pPr>
            <w:del w:id="9257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47.53</w:delText>
              </w:r>
            </w:del>
          </w:p>
        </w:tc>
        <w:tc>
          <w:tcPr>
            <w:tcW w:w="2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D7E4B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258" w:author="Author"/>
              </w:rPr>
            </w:pPr>
          </w:p>
        </w:tc>
      </w:tr>
      <w:tr w:rsidR="00A46D51" w:rsidRPr="00B00709" w:rsidDel="00A560C3" w14:paraId="1D034FCC" w14:textId="77777777" w:rsidTr="00397D9A">
        <w:trPr>
          <w:cantSplit/>
          <w:trHeight w:val="190"/>
          <w:del w:id="9259" w:author="Author"/>
        </w:trPr>
        <w:tc>
          <w:tcPr>
            <w:tcW w:w="200" w:type="dxa"/>
          </w:tcPr>
          <w:p w14:paraId="6531C44B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260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1445F9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61" w:author="Author"/>
              </w:rPr>
            </w:pPr>
            <w:del w:id="9262" w:author="Author">
              <w:r w:rsidRPr="00B00709" w:rsidDel="00A560C3">
                <w:delText>500,000/1,000,000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14F93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63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AA153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64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9FBBAA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65" w:author="Author"/>
              </w:rPr>
            </w:pPr>
            <w:del w:id="9266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97.03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34D8B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26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6A867F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6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0B6A1F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69" w:author="Author"/>
              </w:rPr>
            </w:pPr>
            <w:del w:id="9270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66.46</w:delText>
              </w:r>
            </w:del>
          </w:p>
        </w:tc>
        <w:tc>
          <w:tcPr>
            <w:tcW w:w="2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701C88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271" w:author="Author"/>
              </w:rPr>
            </w:pPr>
          </w:p>
        </w:tc>
      </w:tr>
      <w:tr w:rsidR="00A46D51" w:rsidRPr="00B00709" w:rsidDel="00A560C3" w14:paraId="66A99DC1" w14:textId="77777777" w:rsidTr="00397D9A">
        <w:trPr>
          <w:cantSplit/>
          <w:trHeight w:val="190"/>
          <w:del w:id="9272" w:author="Author"/>
        </w:trPr>
        <w:tc>
          <w:tcPr>
            <w:tcW w:w="200" w:type="dxa"/>
          </w:tcPr>
          <w:p w14:paraId="2318F60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273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FA3A89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74" w:author="Author"/>
              </w:rPr>
            </w:pPr>
            <w:del w:id="9275" w:author="Author">
              <w:r w:rsidRPr="00B00709" w:rsidDel="00A560C3">
                <w:delText>1,000,000/2,000,000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86685E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76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5E9FA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77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01F009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78" w:author="Author"/>
              </w:rPr>
            </w:pPr>
            <w:del w:id="9279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125.04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675D0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280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69A9A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81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89DE45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82" w:author="Author"/>
              </w:rPr>
            </w:pPr>
            <w:del w:id="9283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85.01</w:delText>
              </w:r>
            </w:del>
          </w:p>
        </w:tc>
        <w:tc>
          <w:tcPr>
            <w:tcW w:w="2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4D25A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284" w:author="Author"/>
              </w:rPr>
            </w:pPr>
          </w:p>
        </w:tc>
      </w:tr>
      <w:tr w:rsidR="00A46D51" w:rsidRPr="00B00709" w:rsidDel="00A560C3" w14:paraId="26CB3F62" w14:textId="77777777" w:rsidTr="00397D9A">
        <w:trPr>
          <w:cantSplit/>
          <w:trHeight w:val="190"/>
          <w:del w:id="9285" w:author="Author"/>
        </w:trPr>
        <w:tc>
          <w:tcPr>
            <w:tcW w:w="200" w:type="dxa"/>
          </w:tcPr>
          <w:p w14:paraId="1415D02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286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3DF363F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87" w:author="Author"/>
              </w:rPr>
            </w:pPr>
            <w:del w:id="9288" w:author="Author">
              <w:r w:rsidRPr="00B00709" w:rsidDel="00A560C3">
                <w:delText>2,500,000/5,000,000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30CCB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89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29E99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90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EF3E5C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91" w:author="Author"/>
              </w:rPr>
            </w:pPr>
            <w:del w:id="9292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158.92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C3EB7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29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2D607F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9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7DB8BF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295" w:author="Author"/>
              </w:rPr>
            </w:pPr>
            <w:del w:id="9296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107.40</w:delText>
              </w:r>
            </w:del>
          </w:p>
        </w:tc>
        <w:tc>
          <w:tcPr>
            <w:tcW w:w="2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94E2BC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297" w:author="Author"/>
              </w:rPr>
            </w:pPr>
          </w:p>
        </w:tc>
      </w:tr>
      <w:tr w:rsidR="00A46D51" w:rsidRPr="00B00709" w:rsidDel="00A560C3" w14:paraId="09E0ADC2" w14:textId="77777777" w:rsidTr="00397D9A">
        <w:trPr>
          <w:cantSplit/>
          <w:trHeight w:val="190"/>
          <w:del w:id="9298" w:author="Author"/>
        </w:trPr>
        <w:tc>
          <w:tcPr>
            <w:tcW w:w="200" w:type="dxa"/>
          </w:tcPr>
          <w:p w14:paraId="5E4B5A7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299" w:author="Author"/>
              </w:rPr>
            </w:pP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BDA1BC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300" w:author="Author"/>
              </w:rPr>
            </w:pPr>
            <w:del w:id="9301" w:author="Author">
              <w:r w:rsidRPr="00B00709" w:rsidDel="00A560C3">
                <w:delText>5,000,000/10,000,000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67D8D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302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6712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303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C5F656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304" w:author="Author"/>
              </w:rPr>
            </w:pPr>
            <w:del w:id="9305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180.00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C19C1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306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8D4A3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30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F64D42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308" w:author="Author"/>
              </w:rPr>
            </w:pPr>
            <w:del w:id="9309" w:author="Author">
              <w:r w:rsidRPr="00B00709" w:rsidDel="00A560C3">
                <w:rPr>
                  <w:rFonts w:cs="Arial"/>
                  <w:color w:val="000000"/>
                  <w:szCs w:val="18"/>
                </w:rPr>
                <w:delText>121.31</w:delText>
              </w:r>
            </w:del>
          </w:p>
        </w:tc>
        <w:tc>
          <w:tcPr>
            <w:tcW w:w="2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2AE00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310" w:author="Author"/>
              </w:rPr>
            </w:pPr>
          </w:p>
        </w:tc>
      </w:tr>
    </w:tbl>
    <w:p w14:paraId="0B7696B7" w14:textId="77777777" w:rsidR="00A46D51" w:rsidRPr="00B00709" w:rsidDel="00A560C3" w:rsidRDefault="00A46D51" w:rsidP="00420B2A">
      <w:pPr>
        <w:pStyle w:val="tablecaption"/>
        <w:suppressAutoHyphens/>
        <w:rPr>
          <w:del w:id="9311" w:author="Author"/>
        </w:rPr>
      </w:pPr>
      <w:del w:id="9312" w:author="Author">
        <w:r w:rsidRPr="00B00709" w:rsidDel="00A560C3">
          <w:delText>Table 97.B.2.a.(1)(d) Split Limits – Uninsured (Includes Underinsured) Motorists Bodily Injury Coverage – Other Than Individual Named Insureds Loss Costs</w:delText>
        </w:r>
      </w:del>
    </w:p>
    <w:p w14:paraId="5F809689" w14:textId="77777777" w:rsidR="00A46D51" w:rsidRPr="00B00709" w:rsidDel="00A560C3" w:rsidRDefault="00A46D51" w:rsidP="00420B2A">
      <w:pPr>
        <w:pStyle w:val="isonormal"/>
        <w:suppressAutoHyphens/>
        <w:rPr>
          <w:del w:id="9313" w:author="Author"/>
        </w:rPr>
      </w:pPr>
    </w:p>
    <w:p w14:paraId="631BFE7A" w14:textId="77777777" w:rsidR="00A46D51" w:rsidRPr="00B00709" w:rsidDel="00A560C3" w:rsidRDefault="00A46D51" w:rsidP="00420B2A">
      <w:pPr>
        <w:pStyle w:val="space8"/>
        <w:suppressAutoHyphens/>
        <w:rPr>
          <w:del w:id="931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980"/>
        <w:gridCol w:w="420"/>
        <w:gridCol w:w="450"/>
        <w:gridCol w:w="600"/>
        <w:gridCol w:w="550"/>
        <w:gridCol w:w="530"/>
        <w:gridCol w:w="600"/>
        <w:gridCol w:w="470"/>
      </w:tblGrid>
      <w:tr w:rsidR="00A46D51" w:rsidRPr="00B00709" w:rsidDel="00A560C3" w14:paraId="78CF8D2F" w14:textId="77777777" w:rsidTr="00397D9A">
        <w:trPr>
          <w:cantSplit/>
          <w:trHeight w:val="190"/>
          <w:del w:id="9315" w:author="Author"/>
        </w:trPr>
        <w:tc>
          <w:tcPr>
            <w:tcW w:w="200" w:type="dxa"/>
          </w:tcPr>
          <w:p w14:paraId="43FE801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316" w:author="Author"/>
              </w:rPr>
            </w:pPr>
            <w:del w:id="9317" w:author="Author">
              <w:r w:rsidRPr="00B00709" w:rsidDel="00A560C3">
                <w:br/>
              </w:r>
            </w:del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3B550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318" w:author="Author"/>
              </w:rPr>
            </w:pPr>
            <w:del w:id="9319" w:author="Author">
              <w:r w:rsidRPr="00B00709" w:rsidDel="00A560C3">
                <w:delText>Uninsured Motorists Property Damage</w:delText>
              </w:r>
              <w:r w:rsidRPr="00B00709" w:rsidDel="00A560C3">
                <w:br/>
                <w:delText>Added On To At-fault Liability Limits</w:delText>
              </w:r>
            </w:del>
          </w:p>
        </w:tc>
      </w:tr>
      <w:tr w:rsidR="00A46D51" w:rsidRPr="00B00709" w:rsidDel="00A560C3" w14:paraId="21482A72" w14:textId="77777777" w:rsidTr="00397D9A">
        <w:trPr>
          <w:cantSplit/>
          <w:trHeight w:val="190"/>
          <w:del w:id="9320" w:author="Author"/>
        </w:trPr>
        <w:tc>
          <w:tcPr>
            <w:tcW w:w="200" w:type="dxa"/>
          </w:tcPr>
          <w:p w14:paraId="4D683D15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321" w:author="Author"/>
              </w:rPr>
            </w:pPr>
            <w:del w:id="9322" w:author="Author">
              <w:r w:rsidRPr="00B00709" w:rsidDel="00A560C3">
                <w:br/>
              </w:r>
              <w:r w:rsidRPr="00B00709" w:rsidDel="00A560C3">
                <w:br/>
              </w:r>
              <w:r w:rsidRPr="00B00709" w:rsidDel="00A560C3">
                <w:br/>
              </w:r>
              <w:r w:rsidRPr="00B00709" w:rsidDel="00A560C3">
                <w:br/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FC35F5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323" w:author="Author"/>
              </w:rPr>
            </w:pPr>
            <w:del w:id="9324" w:author="Author">
              <w:r w:rsidRPr="00B00709" w:rsidDel="00A560C3">
                <w:delText>Property Damage</w:delText>
              </w:r>
              <w:r w:rsidRPr="00B00709" w:rsidDel="00A560C3">
                <w:br/>
                <w:delText>Limits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AEBDFD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325" w:author="Author"/>
              </w:rPr>
            </w:pPr>
            <w:del w:id="9326" w:author="Author">
              <w:r w:rsidRPr="00B00709" w:rsidDel="00A560C3"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 Per</w:delText>
              </w:r>
              <w:r w:rsidRPr="00B00709" w:rsidDel="00A560C3">
                <w:br/>
                <w:delText>Exposure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BB5F6A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327" w:author="Author"/>
              </w:rPr>
            </w:pPr>
            <w:del w:id="9328" w:author="Author">
              <w:r w:rsidRPr="00B00709" w:rsidDel="00A560C3">
                <w:delText>Other Than</w:delText>
              </w:r>
              <w:r w:rsidRPr="00B00709" w:rsidDel="00A560C3">
                <w:br/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 Per</w:delText>
              </w:r>
              <w:r w:rsidRPr="00B00709" w:rsidDel="00A560C3">
                <w:br/>
                <w:delText>Exposure</w:delText>
              </w:r>
            </w:del>
          </w:p>
        </w:tc>
      </w:tr>
      <w:tr w:rsidR="00A46D51" w:rsidRPr="00B00709" w:rsidDel="00A560C3" w14:paraId="5DE12937" w14:textId="77777777" w:rsidTr="00397D9A">
        <w:trPr>
          <w:cantSplit/>
          <w:trHeight w:val="190"/>
          <w:del w:id="9329" w:author="Author"/>
        </w:trPr>
        <w:tc>
          <w:tcPr>
            <w:tcW w:w="200" w:type="dxa"/>
          </w:tcPr>
          <w:p w14:paraId="68910F1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3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FC9743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9331" w:author="Author"/>
              </w:rPr>
            </w:pPr>
            <w:del w:id="9332" w:author="Author">
              <w:r w:rsidRPr="00B00709" w:rsidDel="00A560C3">
                <w:delText>$</w:delText>
              </w:r>
            </w:del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384397C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333" w:author="Author"/>
              </w:rPr>
            </w:pPr>
            <w:del w:id="9334" w:author="Author">
              <w:r w:rsidRPr="00B00709" w:rsidDel="00A560C3">
                <w:delText>25,000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221D69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335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CF0B8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336" w:author="Author"/>
              </w:rPr>
            </w:pPr>
            <w:del w:id="9337" w:author="Author">
              <w:r w:rsidRPr="00B00709" w:rsidDel="00A560C3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0F91CD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338" w:author="Author"/>
              </w:rPr>
            </w:pPr>
            <w:del w:id="9339" w:author="Author">
              <w:r w:rsidRPr="00B00709" w:rsidDel="00A560C3">
                <w:delText>7.66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D4614F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34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A6018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341" w:author="Author"/>
              </w:rPr>
            </w:pPr>
            <w:del w:id="9342" w:author="Author">
              <w:r w:rsidRPr="00B00709" w:rsidDel="00A560C3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896166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343" w:author="Author"/>
              </w:rPr>
            </w:pPr>
            <w:del w:id="9344" w:author="Author">
              <w:r w:rsidRPr="00B00709" w:rsidDel="00A560C3">
                <w:delText>6.08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E720C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345" w:author="Author"/>
              </w:rPr>
            </w:pPr>
          </w:p>
        </w:tc>
      </w:tr>
      <w:tr w:rsidR="00A46D51" w:rsidRPr="00B00709" w:rsidDel="00A560C3" w14:paraId="1A1FBEDE" w14:textId="77777777" w:rsidTr="00397D9A">
        <w:trPr>
          <w:cantSplit/>
          <w:trHeight w:val="190"/>
          <w:del w:id="9346" w:author="Author"/>
        </w:trPr>
        <w:tc>
          <w:tcPr>
            <w:tcW w:w="200" w:type="dxa"/>
          </w:tcPr>
          <w:p w14:paraId="21F7024B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34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1FAC86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9348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062A49C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349" w:author="Author"/>
              </w:rPr>
            </w:pPr>
            <w:del w:id="9350" w:author="Author">
              <w:r w:rsidRPr="00B00709" w:rsidDel="00A560C3">
                <w:delText>50,000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5D1A8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351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CE9E1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3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E934F9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353" w:author="Author"/>
              </w:rPr>
            </w:pPr>
            <w:del w:id="9354" w:author="Author">
              <w:r w:rsidRPr="00B00709" w:rsidDel="00A560C3">
                <w:delText>11.02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61240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35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B0082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3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5363B8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357" w:author="Author"/>
              </w:rPr>
            </w:pPr>
            <w:del w:id="9358" w:author="Author">
              <w:r w:rsidRPr="00B00709" w:rsidDel="00A560C3">
                <w:delText>8.33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97799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359" w:author="Author"/>
              </w:rPr>
            </w:pPr>
          </w:p>
        </w:tc>
      </w:tr>
      <w:tr w:rsidR="00A46D51" w:rsidRPr="00B00709" w:rsidDel="00A560C3" w14:paraId="3C8FB89D" w14:textId="77777777" w:rsidTr="00397D9A">
        <w:trPr>
          <w:cantSplit/>
          <w:trHeight w:val="190"/>
          <w:del w:id="9360" w:author="Author"/>
        </w:trPr>
        <w:tc>
          <w:tcPr>
            <w:tcW w:w="200" w:type="dxa"/>
          </w:tcPr>
          <w:p w14:paraId="4EEA028B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3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707BAC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9362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30451B8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363" w:author="Author"/>
              </w:rPr>
            </w:pPr>
            <w:del w:id="9364" w:author="Author">
              <w:r w:rsidRPr="00B00709" w:rsidDel="00A560C3">
                <w:delText>100,000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3EAE3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365" w:author="Author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AD609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3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F5F9C68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367" w:author="Author"/>
              </w:rPr>
            </w:pPr>
            <w:del w:id="9368" w:author="Author">
              <w:r w:rsidRPr="00B00709" w:rsidDel="00A560C3">
                <w:delText>16.09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001EEB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36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AEEEB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3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709D2E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371" w:author="Author"/>
              </w:rPr>
            </w:pPr>
            <w:del w:id="9372" w:author="Author">
              <w:r w:rsidRPr="00B00709" w:rsidDel="00A560C3">
                <w:delText>11.69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ECC6B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373" w:author="Author"/>
              </w:rPr>
            </w:pPr>
          </w:p>
        </w:tc>
      </w:tr>
    </w:tbl>
    <w:p w14:paraId="70AA34FA" w14:textId="77777777" w:rsidR="00A46D51" w:rsidRPr="00B00709" w:rsidDel="00A560C3" w:rsidRDefault="00A46D51" w:rsidP="00420B2A">
      <w:pPr>
        <w:pStyle w:val="tablecaption"/>
        <w:suppressAutoHyphens/>
        <w:rPr>
          <w:del w:id="9374" w:author="Author"/>
        </w:rPr>
      </w:pPr>
      <w:del w:id="9375" w:author="Author">
        <w:r w:rsidRPr="00B00709" w:rsidDel="00A560C3">
          <w:delText>Table 97.B.2.b.(1)(a) Split Limits – Uninsured (Includes Underinsured) Motorists Property Damage – Individual Named Insureds Loss Costs</w:delText>
        </w:r>
      </w:del>
    </w:p>
    <w:p w14:paraId="4CBF41C5" w14:textId="77777777" w:rsidR="00A46D51" w:rsidRPr="00B00709" w:rsidDel="00A560C3" w:rsidRDefault="00A46D51" w:rsidP="00420B2A">
      <w:pPr>
        <w:pStyle w:val="isonormal"/>
        <w:suppressAutoHyphens/>
        <w:rPr>
          <w:del w:id="9376" w:author="Author"/>
        </w:rPr>
      </w:pPr>
    </w:p>
    <w:p w14:paraId="604B1295" w14:textId="77777777" w:rsidR="00A46D51" w:rsidRPr="00B00709" w:rsidDel="00A560C3" w:rsidRDefault="00A46D51" w:rsidP="00420B2A">
      <w:pPr>
        <w:pStyle w:val="space8"/>
        <w:suppressAutoHyphens/>
        <w:rPr>
          <w:del w:id="937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980"/>
        <w:gridCol w:w="420"/>
        <w:gridCol w:w="570"/>
        <w:gridCol w:w="560"/>
        <w:gridCol w:w="470"/>
        <w:gridCol w:w="530"/>
        <w:gridCol w:w="600"/>
        <w:gridCol w:w="470"/>
      </w:tblGrid>
      <w:tr w:rsidR="00A46D51" w:rsidRPr="00B00709" w:rsidDel="00A560C3" w14:paraId="06CA25A7" w14:textId="77777777" w:rsidTr="00397D9A">
        <w:trPr>
          <w:cantSplit/>
          <w:trHeight w:val="190"/>
          <w:del w:id="9378" w:author="Author"/>
        </w:trPr>
        <w:tc>
          <w:tcPr>
            <w:tcW w:w="200" w:type="dxa"/>
          </w:tcPr>
          <w:p w14:paraId="3B14CD2C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379" w:author="Author"/>
              </w:rPr>
            </w:pPr>
            <w:del w:id="9380" w:author="Author">
              <w:r w:rsidRPr="00B00709" w:rsidDel="00A560C3">
                <w:lastRenderedPageBreak/>
                <w:br/>
              </w:r>
            </w:del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FF22B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381" w:author="Author"/>
              </w:rPr>
            </w:pPr>
            <w:del w:id="9382" w:author="Author">
              <w:r w:rsidRPr="00B00709" w:rsidDel="00A560C3">
                <w:delText>Uninsured Motorists Property Damage</w:delText>
              </w:r>
              <w:r w:rsidRPr="00B00709" w:rsidDel="00A560C3">
                <w:br/>
                <w:delText>Added On To At-fault Liability Limits</w:delText>
              </w:r>
            </w:del>
          </w:p>
        </w:tc>
      </w:tr>
      <w:tr w:rsidR="00A46D51" w:rsidRPr="00B00709" w:rsidDel="00A560C3" w14:paraId="45BCF5FD" w14:textId="77777777" w:rsidTr="00397D9A">
        <w:trPr>
          <w:cantSplit/>
          <w:trHeight w:val="190"/>
          <w:del w:id="9383" w:author="Author"/>
        </w:trPr>
        <w:tc>
          <w:tcPr>
            <w:tcW w:w="200" w:type="dxa"/>
          </w:tcPr>
          <w:p w14:paraId="14133CD4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384" w:author="Author"/>
              </w:rPr>
            </w:pPr>
            <w:del w:id="9385" w:author="Author">
              <w:r w:rsidRPr="00B00709" w:rsidDel="00A560C3">
                <w:br/>
              </w:r>
              <w:r w:rsidRPr="00B00709" w:rsidDel="00A560C3">
                <w:br/>
              </w:r>
              <w:r w:rsidRPr="00B00709" w:rsidDel="00A560C3">
                <w:br/>
              </w:r>
              <w:r w:rsidRPr="00B00709" w:rsidDel="00A560C3">
                <w:br/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115D98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386" w:author="Author"/>
              </w:rPr>
            </w:pPr>
            <w:del w:id="9387" w:author="Author">
              <w:r w:rsidRPr="00B00709" w:rsidDel="00A560C3">
                <w:delText>Property Damage</w:delText>
              </w:r>
              <w:r w:rsidRPr="00B00709" w:rsidDel="00A560C3">
                <w:br/>
                <w:delText>Limits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405C1F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388" w:author="Author"/>
              </w:rPr>
            </w:pPr>
            <w:del w:id="9389" w:author="Author">
              <w:r w:rsidRPr="00B00709" w:rsidDel="00A560C3"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 Per</w:delText>
              </w:r>
              <w:r w:rsidRPr="00B00709" w:rsidDel="00A560C3">
                <w:br/>
                <w:delText>Exposure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1AEB2E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390" w:author="Author"/>
              </w:rPr>
            </w:pPr>
            <w:del w:id="9391" w:author="Author">
              <w:r w:rsidRPr="00B00709" w:rsidDel="00A560C3">
                <w:delText>Other Than</w:delText>
              </w:r>
              <w:r w:rsidRPr="00B00709" w:rsidDel="00A560C3">
                <w:br/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 Per</w:delText>
              </w:r>
              <w:r w:rsidRPr="00B00709" w:rsidDel="00A560C3">
                <w:br/>
                <w:delText>Exposure</w:delText>
              </w:r>
            </w:del>
          </w:p>
        </w:tc>
      </w:tr>
      <w:tr w:rsidR="00A46D51" w:rsidRPr="00B00709" w:rsidDel="00A560C3" w14:paraId="4AD568B9" w14:textId="77777777" w:rsidTr="00397D9A">
        <w:trPr>
          <w:cantSplit/>
          <w:trHeight w:val="190"/>
          <w:del w:id="9392" w:author="Author"/>
        </w:trPr>
        <w:tc>
          <w:tcPr>
            <w:tcW w:w="200" w:type="dxa"/>
          </w:tcPr>
          <w:p w14:paraId="7D35C02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3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1A7350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9394" w:author="Author"/>
              </w:rPr>
            </w:pPr>
            <w:del w:id="9395" w:author="Author">
              <w:r w:rsidRPr="00B00709" w:rsidDel="00A560C3">
                <w:delText>$</w:delText>
              </w:r>
            </w:del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1BC68C5F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396" w:author="Author"/>
              </w:rPr>
            </w:pPr>
            <w:del w:id="9397" w:author="Author">
              <w:r w:rsidRPr="00B00709" w:rsidDel="00A560C3">
                <w:delText>25,000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03D6DB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398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5647D4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399" w:author="Author"/>
              </w:rPr>
            </w:pPr>
            <w:del w:id="9400" w:author="Author">
              <w:r w:rsidRPr="00B00709" w:rsidDel="00A560C3">
                <w:delText>$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20E79AB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401" w:author="Author"/>
              </w:rPr>
            </w:pPr>
            <w:del w:id="9402" w:author="Author">
              <w:r w:rsidRPr="00B00709" w:rsidDel="00A560C3">
                <w:delText>7.36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5E4CF2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40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BA9FC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404" w:author="Author"/>
              </w:rPr>
            </w:pPr>
            <w:del w:id="9405" w:author="Author">
              <w:r w:rsidRPr="00B00709" w:rsidDel="00A560C3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E8F96A8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406" w:author="Author"/>
              </w:rPr>
            </w:pPr>
            <w:del w:id="9407" w:author="Author">
              <w:r w:rsidRPr="00B00709" w:rsidDel="00A560C3">
                <w:delText>5.88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939C06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408" w:author="Author"/>
              </w:rPr>
            </w:pPr>
          </w:p>
        </w:tc>
      </w:tr>
      <w:tr w:rsidR="00A46D51" w:rsidRPr="00B00709" w:rsidDel="00A560C3" w14:paraId="54BFADD1" w14:textId="77777777" w:rsidTr="00397D9A">
        <w:trPr>
          <w:cantSplit/>
          <w:trHeight w:val="190"/>
          <w:del w:id="9409" w:author="Author"/>
        </w:trPr>
        <w:tc>
          <w:tcPr>
            <w:tcW w:w="200" w:type="dxa"/>
          </w:tcPr>
          <w:p w14:paraId="781F532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41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C6DA9C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9411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3BBD76D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412" w:author="Author"/>
              </w:rPr>
            </w:pPr>
            <w:del w:id="9413" w:author="Author">
              <w:r w:rsidRPr="00B00709" w:rsidDel="00A560C3">
                <w:delText>50,000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855D6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414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5D8BA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415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8C2EE37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416" w:author="Author"/>
              </w:rPr>
            </w:pPr>
            <w:del w:id="9417" w:author="Author">
              <w:r w:rsidRPr="00B00709" w:rsidDel="00A560C3">
                <w:delText>10.60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399370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41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DA194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4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A07F68F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420" w:author="Author"/>
              </w:rPr>
            </w:pPr>
            <w:del w:id="9421" w:author="Author">
              <w:r w:rsidRPr="00B00709" w:rsidDel="00A560C3">
                <w:delText>8.05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8A8FE8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422" w:author="Author"/>
              </w:rPr>
            </w:pPr>
          </w:p>
        </w:tc>
      </w:tr>
      <w:tr w:rsidR="00A46D51" w:rsidRPr="00B00709" w:rsidDel="00A560C3" w14:paraId="45B58743" w14:textId="77777777" w:rsidTr="00397D9A">
        <w:trPr>
          <w:cantSplit/>
          <w:trHeight w:val="190"/>
          <w:del w:id="9423" w:author="Author"/>
        </w:trPr>
        <w:tc>
          <w:tcPr>
            <w:tcW w:w="200" w:type="dxa"/>
          </w:tcPr>
          <w:p w14:paraId="587C128D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4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E08D15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9425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03911AA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426" w:author="Author"/>
              </w:rPr>
            </w:pPr>
            <w:del w:id="9427" w:author="Author">
              <w:r w:rsidRPr="00B00709" w:rsidDel="00A560C3">
                <w:delText>100,000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B818BC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428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99DA9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429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6646551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430" w:author="Author"/>
              </w:rPr>
            </w:pPr>
            <w:del w:id="9431" w:author="Author">
              <w:r w:rsidRPr="00B00709" w:rsidDel="00A560C3">
                <w:delText>15.58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8FBBAE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43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1FC13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4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2449EB2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434" w:author="Author"/>
              </w:rPr>
            </w:pPr>
            <w:del w:id="9435" w:author="Author">
              <w:r w:rsidRPr="00B00709" w:rsidDel="00A560C3">
                <w:delText>11.35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88D739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436" w:author="Author"/>
              </w:rPr>
            </w:pPr>
          </w:p>
        </w:tc>
      </w:tr>
    </w:tbl>
    <w:p w14:paraId="60130236" w14:textId="77777777" w:rsidR="00A46D51" w:rsidRPr="00B00709" w:rsidDel="00A560C3" w:rsidRDefault="00A46D51" w:rsidP="00420B2A">
      <w:pPr>
        <w:pStyle w:val="tablecaption"/>
        <w:suppressAutoHyphens/>
        <w:rPr>
          <w:del w:id="9437" w:author="Author"/>
        </w:rPr>
      </w:pPr>
      <w:del w:id="9438" w:author="Author">
        <w:r w:rsidRPr="00B00709" w:rsidDel="00A560C3">
          <w:delText>Table 97.B.2.b.(1)(b) Split Limits – Uninsured (Includes Underinsured) Motorists Property Damage – Other Than Individual Named Insureds Loss Costs</w:delText>
        </w:r>
      </w:del>
    </w:p>
    <w:p w14:paraId="5448A888" w14:textId="77777777" w:rsidR="00A46D51" w:rsidRPr="00B00709" w:rsidDel="00A560C3" w:rsidRDefault="00A46D51" w:rsidP="00420B2A">
      <w:pPr>
        <w:pStyle w:val="isonormal"/>
        <w:suppressAutoHyphens/>
        <w:rPr>
          <w:del w:id="9439" w:author="Author"/>
        </w:rPr>
      </w:pPr>
    </w:p>
    <w:p w14:paraId="02765E39" w14:textId="77777777" w:rsidR="00A46D51" w:rsidRPr="00B00709" w:rsidDel="00A560C3" w:rsidRDefault="00A46D51" w:rsidP="00420B2A">
      <w:pPr>
        <w:pStyle w:val="space8"/>
        <w:suppressAutoHyphens/>
        <w:rPr>
          <w:del w:id="944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980"/>
        <w:gridCol w:w="420"/>
        <w:gridCol w:w="570"/>
        <w:gridCol w:w="560"/>
        <w:gridCol w:w="470"/>
        <w:gridCol w:w="530"/>
        <w:gridCol w:w="600"/>
        <w:gridCol w:w="470"/>
      </w:tblGrid>
      <w:tr w:rsidR="00A46D51" w:rsidRPr="00B00709" w:rsidDel="00A560C3" w14:paraId="4B43A3D4" w14:textId="77777777" w:rsidTr="00397D9A">
        <w:trPr>
          <w:cantSplit/>
          <w:trHeight w:val="190"/>
          <w:del w:id="9441" w:author="Author"/>
        </w:trPr>
        <w:tc>
          <w:tcPr>
            <w:tcW w:w="200" w:type="dxa"/>
          </w:tcPr>
          <w:p w14:paraId="12096B01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442" w:author="Author"/>
              </w:rPr>
            </w:pPr>
            <w:del w:id="9443" w:author="Author">
              <w:r w:rsidRPr="00B00709" w:rsidDel="00A560C3">
                <w:br/>
              </w:r>
            </w:del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AC4FC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444" w:author="Author"/>
              </w:rPr>
            </w:pPr>
            <w:del w:id="9445" w:author="Author">
              <w:r w:rsidRPr="00B00709" w:rsidDel="00A560C3">
                <w:delText>Uninsured Motorists Property Damage</w:delText>
              </w:r>
              <w:r w:rsidRPr="00B00709" w:rsidDel="00A560C3">
                <w:br/>
                <w:delText>Reduced By At-fault Liability Limits</w:delText>
              </w:r>
            </w:del>
          </w:p>
        </w:tc>
      </w:tr>
      <w:tr w:rsidR="00A46D51" w:rsidRPr="00B00709" w:rsidDel="00A560C3" w14:paraId="489B046E" w14:textId="77777777" w:rsidTr="00397D9A">
        <w:trPr>
          <w:cantSplit/>
          <w:trHeight w:val="190"/>
          <w:del w:id="9446" w:author="Author"/>
        </w:trPr>
        <w:tc>
          <w:tcPr>
            <w:tcW w:w="200" w:type="dxa"/>
          </w:tcPr>
          <w:p w14:paraId="7CF0E343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447" w:author="Author"/>
              </w:rPr>
            </w:pPr>
            <w:del w:id="9448" w:author="Author">
              <w:r w:rsidRPr="00B00709" w:rsidDel="00A560C3">
                <w:br/>
              </w:r>
              <w:r w:rsidRPr="00B00709" w:rsidDel="00A560C3">
                <w:br/>
              </w:r>
              <w:r w:rsidRPr="00B00709" w:rsidDel="00A560C3">
                <w:br/>
              </w:r>
              <w:r w:rsidRPr="00B00709" w:rsidDel="00A560C3">
                <w:br/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4B8D15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449" w:author="Author"/>
              </w:rPr>
            </w:pPr>
            <w:del w:id="9450" w:author="Author">
              <w:r w:rsidRPr="00B00709" w:rsidDel="00A560C3">
                <w:delText>Property Damage</w:delText>
              </w:r>
              <w:r w:rsidRPr="00B00709" w:rsidDel="00A560C3">
                <w:br/>
                <w:delText>Limits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702F54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451" w:author="Author"/>
              </w:rPr>
            </w:pPr>
            <w:del w:id="9452" w:author="Author">
              <w:r w:rsidRPr="00B00709" w:rsidDel="00A560C3"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 Per</w:delText>
              </w:r>
              <w:r w:rsidRPr="00B00709" w:rsidDel="00A560C3">
                <w:br/>
                <w:delText>Exposure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D4750B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453" w:author="Author"/>
              </w:rPr>
            </w:pPr>
            <w:del w:id="9454" w:author="Author">
              <w:r w:rsidRPr="00B00709" w:rsidDel="00A560C3">
                <w:delText>Other Than</w:delText>
              </w:r>
              <w:r w:rsidRPr="00B00709" w:rsidDel="00A560C3">
                <w:br/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 Per</w:delText>
              </w:r>
              <w:r w:rsidRPr="00B00709" w:rsidDel="00A560C3">
                <w:br/>
                <w:delText>Exposure</w:delText>
              </w:r>
            </w:del>
          </w:p>
        </w:tc>
      </w:tr>
      <w:tr w:rsidR="00A46D51" w:rsidRPr="00B00709" w:rsidDel="00A560C3" w14:paraId="299B792E" w14:textId="77777777" w:rsidTr="00397D9A">
        <w:trPr>
          <w:cantSplit/>
          <w:trHeight w:val="190"/>
          <w:del w:id="9455" w:author="Author"/>
        </w:trPr>
        <w:tc>
          <w:tcPr>
            <w:tcW w:w="200" w:type="dxa"/>
          </w:tcPr>
          <w:p w14:paraId="7E05DD34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4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040DA6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9457" w:author="Author"/>
              </w:rPr>
            </w:pPr>
            <w:del w:id="9458" w:author="Author">
              <w:r w:rsidRPr="00B00709" w:rsidDel="00A560C3">
                <w:delText>$</w:delText>
              </w:r>
            </w:del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308C799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459" w:author="Author"/>
              </w:rPr>
            </w:pPr>
            <w:del w:id="9460" w:author="Author">
              <w:r w:rsidRPr="00B00709" w:rsidDel="00A560C3">
                <w:delText>25,000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2158F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461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5FD88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462" w:author="Author"/>
              </w:rPr>
            </w:pPr>
            <w:del w:id="9463" w:author="Author">
              <w:r w:rsidRPr="00B00709" w:rsidDel="00A560C3">
                <w:delText>$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20254C3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464" w:author="Author"/>
              </w:rPr>
            </w:pPr>
            <w:del w:id="9465" w:author="Author">
              <w:r w:rsidRPr="00B00709" w:rsidDel="00A560C3">
                <w:delText>2.56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7A8CA3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46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72343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467" w:author="Author"/>
              </w:rPr>
            </w:pPr>
            <w:del w:id="9468" w:author="Author">
              <w:r w:rsidRPr="00B00709" w:rsidDel="00A560C3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E49E42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469" w:author="Author"/>
              </w:rPr>
            </w:pPr>
            <w:del w:id="9470" w:author="Author">
              <w:r w:rsidRPr="00B00709" w:rsidDel="00A560C3">
                <w:delText>2.77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C221E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471" w:author="Author"/>
              </w:rPr>
            </w:pPr>
          </w:p>
        </w:tc>
      </w:tr>
      <w:tr w:rsidR="00A46D51" w:rsidRPr="00B00709" w:rsidDel="00A560C3" w14:paraId="13D52AC3" w14:textId="77777777" w:rsidTr="00397D9A">
        <w:trPr>
          <w:cantSplit/>
          <w:trHeight w:val="190"/>
          <w:del w:id="9472" w:author="Author"/>
        </w:trPr>
        <w:tc>
          <w:tcPr>
            <w:tcW w:w="200" w:type="dxa"/>
          </w:tcPr>
          <w:p w14:paraId="4C84A085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4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0EDABF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9474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2FEA8F5B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475" w:author="Author"/>
              </w:rPr>
            </w:pPr>
            <w:del w:id="9476" w:author="Author">
              <w:r w:rsidRPr="00B00709" w:rsidDel="00A560C3">
                <w:delText>50,000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8A51D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477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72F01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47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971584E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479" w:author="Author"/>
              </w:rPr>
            </w:pPr>
            <w:del w:id="9480" w:author="Author">
              <w:r w:rsidRPr="00B00709" w:rsidDel="00A560C3">
                <w:delText>5.39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5579C8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48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2DD880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4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7D7A79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483" w:author="Author"/>
              </w:rPr>
            </w:pPr>
            <w:del w:id="9484" w:author="Author">
              <w:r w:rsidRPr="00B00709" w:rsidDel="00A560C3">
                <w:delText>4.67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459797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485" w:author="Author"/>
              </w:rPr>
            </w:pPr>
          </w:p>
        </w:tc>
      </w:tr>
      <w:tr w:rsidR="00A46D51" w:rsidRPr="00B00709" w:rsidDel="00A560C3" w14:paraId="494B765C" w14:textId="77777777" w:rsidTr="00397D9A">
        <w:trPr>
          <w:cantSplit/>
          <w:trHeight w:val="190"/>
          <w:del w:id="9486" w:author="Author"/>
        </w:trPr>
        <w:tc>
          <w:tcPr>
            <w:tcW w:w="200" w:type="dxa"/>
          </w:tcPr>
          <w:p w14:paraId="73D64970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4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CC3C47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9488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7C3173E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489" w:author="Author"/>
              </w:rPr>
            </w:pPr>
            <w:del w:id="9490" w:author="Author">
              <w:r w:rsidRPr="00B00709" w:rsidDel="00A560C3">
                <w:delText>100,000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37D4A9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491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E6215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49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F9A37E3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493" w:author="Author"/>
              </w:rPr>
            </w:pPr>
            <w:del w:id="9494" w:author="Author">
              <w:r w:rsidRPr="00B00709" w:rsidDel="00A560C3">
                <w:delText>10.91</w:delText>
              </w:r>
            </w:del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5ED02A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49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64A6C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4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A5F4A7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497" w:author="Author"/>
              </w:rPr>
            </w:pPr>
            <w:del w:id="9498" w:author="Author">
              <w:r w:rsidRPr="00B00709" w:rsidDel="00A560C3">
                <w:delText>8.32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B8316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499" w:author="Author"/>
              </w:rPr>
            </w:pPr>
          </w:p>
        </w:tc>
      </w:tr>
    </w:tbl>
    <w:p w14:paraId="6F0887A1" w14:textId="77777777" w:rsidR="00A46D51" w:rsidRPr="00B00709" w:rsidDel="00A560C3" w:rsidRDefault="00A46D51" w:rsidP="00420B2A">
      <w:pPr>
        <w:pStyle w:val="tablecaption"/>
        <w:suppressAutoHyphens/>
        <w:rPr>
          <w:del w:id="9500" w:author="Author"/>
        </w:rPr>
      </w:pPr>
      <w:del w:id="9501" w:author="Author">
        <w:r w:rsidRPr="00B00709" w:rsidDel="00A560C3">
          <w:delText>Table 97.B.2.b.(1)(c) Split Limits – Uninsured (Includes Underinsured) Motorists Property Damage – Individual Named Insureds Loss Costs</w:delText>
        </w:r>
      </w:del>
    </w:p>
    <w:p w14:paraId="35480E05" w14:textId="77777777" w:rsidR="00A46D51" w:rsidRPr="00B00709" w:rsidDel="00A560C3" w:rsidRDefault="00A46D51" w:rsidP="00420B2A">
      <w:pPr>
        <w:pStyle w:val="isonormal"/>
        <w:suppressAutoHyphens/>
        <w:rPr>
          <w:del w:id="9502" w:author="Author"/>
        </w:rPr>
      </w:pPr>
    </w:p>
    <w:p w14:paraId="284EAA43" w14:textId="77777777" w:rsidR="00A46D51" w:rsidRPr="00B00709" w:rsidDel="00A560C3" w:rsidRDefault="00A46D51" w:rsidP="00420B2A">
      <w:pPr>
        <w:pStyle w:val="space8"/>
        <w:suppressAutoHyphens/>
        <w:rPr>
          <w:del w:id="950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980"/>
        <w:gridCol w:w="420"/>
        <w:gridCol w:w="570"/>
        <w:gridCol w:w="560"/>
        <w:gridCol w:w="470"/>
        <w:gridCol w:w="530"/>
        <w:gridCol w:w="550"/>
        <w:gridCol w:w="520"/>
      </w:tblGrid>
      <w:tr w:rsidR="00A46D51" w:rsidRPr="00B00709" w:rsidDel="00A560C3" w14:paraId="52F35B5B" w14:textId="77777777" w:rsidTr="00397D9A">
        <w:trPr>
          <w:cantSplit/>
          <w:trHeight w:val="190"/>
          <w:del w:id="9504" w:author="Author"/>
        </w:trPr>
        <w:tc>
          <w:tcPr>
            <w:tcW w:w="200" w:type="dxa"/>
          </w:tcPr>
          <w:p w14:paraId="6CE69B0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505" w:author="Author"/>
              </w:rPr>
            </w:pPr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5B7A6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506" w:author="Author"/>
              </w:rPr>
            </w:pPr>
            <w:del w:id="9507" w:author="Author">
              <w:r w:rsidRPr="00B00709" w:rsidDel="00A560C3">
                <w:delText>Uninsured Motorists Property Damage</w:delText>
              </w:r>
              <w:r w:rsidRPr="00B00709" w:rsidDel="00A560C3">
                <w:br/>
                <w:delText>Reduced By At-fault Liability Limits</w:delText>
              </w:r>
            </w:del>
          </w:p>
        </w:tc>
      </w:tr>
      <w:tr w:rsidR="00A46D51" w:rsidRPr="00B00709" w:rsidDel="00A560C3" w14:paraId="036A9E8C" w14:textId="77777777" w:rsidTr="00397D9A">
        <w:trPr>
          <w:cantSplit/>
          <w:trHeight w:val="190"/>
          <w:del w:id="9508" w:author="Author"/>
        </w:trPr>
        <w:tc>
          <w:tcPr>
            <w:tcW w:w="200" w:type="dxa"/>
          </w:tcPr>
          <w:p w14:paraId="5D049C28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509" w:author="Author"/>
              </w:rPr>
            </w:pPr>
            <w:del w:id="9510" w:author="Author">
              <w:r w:rsidRPr="00B00709" w:rsidDel="00A560C3">
                <w:br/>
              </w:r>
              <w:r w:rsidRPr="00B00709" w:rsidDel="00A560C3">
                <w:br/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E78C2A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511" w:author="Author"/>
              </w:rPr>
            </w:pPr>
            <w:del w:id="9512" w:author="Author">
              <w:r w:rsidRPr="00B00709" w:rsidDel="00A560C3">
                <w:delText>Property Damage</w:delText>
              </w:r>
              <w:r w:rsidRPr="00B00709" w:rsidDel="00A560C3">
                <w:br/>
                <w:delText>Limits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F8F4BD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513" w:author="Author"/>
              </w:rPr>
            </w:pPr>
            <w:del w:id="9514" w:author="Author">
              <w:r w:rsidRPr="00B00709" w:rsidDel="00A560C3"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 Per</w:delText>
              </w:r>
              <w:r w:rsidRPr="00B00709" w:rsidDel="00A560C3">
                <w:br/>
                <w:delText>Exposure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D1A318" w14:textId="77777777" w:rsidR="00A46D51" w:rsidRPr="00B00709" w:rsidDel="00A560C3" w:rsidRDefault="00A46D51" w:rsidP="00397D9A">
            <w:pPr>
              <w:pStyle w:val="tablehead"/>
              <w:suppressAutoHyphens/>
              <w:rPr>
                <w:del w:id="9515" w:author="Author"/>
              </w:rPr>
            </w:pPr>
            <w:del w:id="9516" w:author="Author">
              <w:r w:rsidRPr="00B00709" w:rsidDel="00A560C3">
                <w:delText>Other Than</w:delText>
              </w:r>
              <w:r w:rsidRPr="00B00709" w:rsidDel="00A560C3">
                <w:br/>
                <w:delText>Private</w:delText>
              </w:r>
              <w:r w:rsidRPr="00B00709" w:rsidDel="00A560C3">
                <w:br/>
                <w:delText>Passenger</w:delText>
              </w:r>
              <w:r w:rsidRPr="00B00709" w:rsidDel="00A560C3">
                <w:br/>
                <w:delText>Types Per</w:delText>
              </w:r>
              <w:r w:rsidRPr="00B00709" w:rsidDel="00A560C3">
                <w:br/>
                <w:delText>Exposure</w:delText>
              </w:r>
            </w:del>
          </w:p>
        </w:tc>
      </w:tr>
      <w:tr w:rsidR="00A46D51" w:rsidRPr="00B00709" w:rsidDel="00A560C3" w14:paraId="4A159061" w14:textId="77777777" w:rsidTr="00397D9A">
        <w:trPr>
          <w:cantSplit/>
          <w:trHeight w:val="190"/>
          <w:del w:id="9517" w:author="Author"/>
        </w:trPr>
        <w:tc>
          <w:tcPr>
            <w:tcW w:w="200" w:type="dxa"/>
          </w:tcPr>
          <w:p w14:paraId="2C5117A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5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047339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9519" w:author="Author"/>
              </w:rPr>
            </w:pPr>
            <w:del w:id="9520" w:author="Author">
              <w:r w:rsidRPr="00B00709" w:rsidDel="00A560C3">
                <w:delText>$</w:delText>
              </w:r>
            </w:del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4BC5359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521" w:author="Author"/>
              </w:rPr>
            </w:pPr>
            <w:del w:id="9522" w:author="Author">
              <w:r w:rsidRPr="00B00709" w:rsidDel="00A560C3">
                <w:delText>25,000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A59A33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523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19872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524" w:author="Author"/>
              </w:rPr>
            </w:pPr>
            <w:del w:id="9525" w:author="Author">
              <w:r w:rsidRPr="00B00709" w:rsidDel="00A560C3">
                <w:delText>$</w:delText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9627082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526" w:author="Author"/>
              </w:rPr>
            </w:pPr>
            <w:del w:id="9527" w:author="Author">
              <w:r w:rsidRPr="00B00709" w:rsidDel="00A560C3">
                <w:delText>2.28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82EB71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52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8F1B13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529" w:author="Author"/>
              </w:rPr>
            </w:pPr>
            <w:del w:id="9530" w:author="Author">
              <w:r w:rsidRPr="00B00709" w:rsidDel="00A560C3">
                <w:delText>$</w:delText>
              </w:r>
            </w:del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20E9D9D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531" w:author="Author"/>
              </w:rPr>
            </w:pPr>
            <w:del w:id="9532" w:author="Author">
              <w:r w:rsidRPr="00B00709" w:rsidDel="00A560C3">
                <w:delText>2.58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C17796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533" w:author="Author"/>
              </w:rPr>
            </w:pPr>
          </w:p>
        </w:tc>
      </w:tr>
      <w:tr w:rsidR="00A46D51" w:rsidRPr="00B00709" w:rsidDel="00A560C3" w14:paraId="0B933C3C" w14:textId="77777777" w:rsidTr="00397D9A">
        <w:trPr>
          <w:cantSplit/>
          <w:trHeight w:val="190"/>
          <w:del w:id="9534" w:author="Author"/>
        </w:trPr>
        <w:tc>
          <w:tcPr>
            <w:tcW w:w="200" w:type="dxa"/>
          </w:tcPr>
          <w:p w14:paraId="3850BFBE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5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D8A216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9536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6DCED319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537" w:author="Author"/>
              </w:rPr>
            </w:pPr>
            <w:del w:id="9538" w:author="Author">
              <w:r w:rsidRPr="00B00709" w:rsidDel="00A560C3">
                <w:delText>50,000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854D4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539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F1BB76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54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AB17994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541" w:author="Author"/>
              </w:rPr>
            </w:pPr>
            <w:del w:id="9542" w:author="Author">
              <w:r w:rsidRPr="00B00709" w:rsidDel="00A560C3">
                <w:delText>4.87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920931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54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77824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544" w:author="Author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9CCCF35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545" w:author="Author"/>
              </w:rPr>
            </w:pPr>
            <w:del w:id="9546" w:author="Author">
              <w:r w:rsidRPr="00B00709" w:rsidDel="00A560C3">
                <w:delText>4.33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35E4B2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547" w:author="Author"/>
              </w:rPr>
            </w:pPr>
          </w:p>
        </w:tc>
      </w:tr>
      <w:tr w:rsidR="00A46D51" w:rsidRPr="00B00709" w:rsidDel="00A560C3" w14:paraId="06A53B35" w14:textId="77777777" w:rsidTr="00397D9A">
        <w:trPr>
          <w:cantSplit/>
          <w:trHeight w:val="190"/>
          <w:del w:id="9548" w:author="Author"/>
        </w:trPr>
        <w:tc>
          <w:tcPr>
            <w:tcW w:w="200" w:type="dxa"/>
          </w:tcPr>
          <w:p w14:paraId="2A7A8CC9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5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77C8D5" w14:textId="77777777" w:rsidR="00A46D51" w:rsidRPr="00B00709" w:rsidDel="00A560C3" w:rsidRDefault="00A46D51" w:rsidP="00397D9A">
            <w:pPr>
              <w:pStyle w:val="tabletext11"/>
              <w:suppressAutoHyphens/>
              <w:jc w:val="center"/>
              <w:rPr>
                <w:del w:id="9550" w:author="Author"/>
              </w:rPr>
            </w:pPr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2060725A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551" w:author="Author"/>
              </w:rPr>
            </w:pPr>
            <w:del w:id="9552" w:author="Author">
              <w:r w:rsidRPr="00B00709" w:rsidDel="00A560C3">
                <w:delText>100,000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0FB61F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553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CA8B6C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55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D535EA3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555" w:author="Author"/>
              </w:rPr>
            </w:pPr>
            <w:del w:id="9556" w:author="Author">
              <w:r w:rsidRPr="00B00709" w:rsidDel="00A560C3">
                <w:delText>10.24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627A17" w14:textId="77777777" w:rsidR="00A46D51" w:rsidRPr="00B00709" w:rsidDel="00A560C3" w:rsidRDefault="00A46D51" w:rsidP="00397D9A">
            <w:pPr>
              <w:pStyle w:val="tabletext11"/>
              <w:tabs>
                <w:tab w:val="decimal" w:pos="430"/>
              </w:tabs>
              <w:suppressAutoHyphens/>
              <w:rPr>
                <w:del w:id="955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F2AD41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558" w:author="Author"/>
              </w:rPr>
            </w:pPr>
          </w:p>
        </w:tc>
        <w:tc>
          <w:tcPr>
            <w:tcW w:w="55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6ED7BD7" w14:textId="77777777" w:rsidR="00A46D51" w:rsidRPr="00B00709" w:rsidDel="00A560C3" w:rsidRDefault="00A46D51" w:rsidP="00397D9A">
            <w:pPr>
              <w:pStyle w:val="tabletext11"/>
              <w:suppressAutoHyphens/>
              <w:jc w:val="right"/>
              <w:rPr>
                <w:del w:id="9559" w:author="Author"/>
              </w:rPr>
            </w:pPr>
            <w:del w:id="9560" w:author="Author">
              <w:r w:rsidRPr="00B00709" w:rsidDel="00A560C3">
                <w:delText>7.88</w:delText>
              </w:r>
            </w:del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B4D03A" w14:textId="77777777" w:rsidR="00A46D51" w:rsidRPr="00B00709" w:rsidDel="00A560C3" w:rsidRDefault="00A46D51" w:rsidP="00397D9A">
            <w:pPr>
              <w:pStyle w:val="tabletext11"/>
              <w:suppressAutoHyphens/>
              <w:rPr>
                <w:del w:id="9561" w:author="Author"/>
              </w:rPr>
            </w:pPr>
          </w:p>
        </w:tc>
      </w:tr>
    </w:tbl>
    <w:p w14:paraId="0BDD16BB" w14:textId="77777777" w:rsidR="00A46D51" w:rsidRPr="00420B2A" w:rsidRDefault="00A46D51" w:rsidP="00420B2A">
      <w:pPr>
        <w:pStyle w:val="tablecaption"/>
        <w:suppressAutoHyphens/>
      </w:pPr>
      <w:del w:id="9562" w:author="Author">
        <w:r w:rsidRPr="00B00709" w:rsidDel="00A560C3">
          <w:delText>Table 97.B.2.b.(1)(d) Split Limits – Uninsured (Includes Underinsured) Motorists Property Damage – Other Than Individual Named Insureds Loss Costs</w:delText>
        </w:r>
      </w:del>
    </w:p>
    <w:p w14:paraId="06BBC2A2" w14:textId="3BBDB96F" w:rsidR="00A46D51" w:rsidRPr="00AD7575" w:rsidRDefault="00A46D51" w:rsidP="00AD7575">
      <w:pPr>
        <w:pStyle w:val="tablecaption"/>
      </w:pPr>
    </w:p>
    <w:sectPr w:rsidR="00A46D51" w:rsidRPr="00AD7575" w:rsidSect="00AD7575">
      <w:pgSz w:w="12240" w:h="15840"/>
      <w:pgMar w:top="1400" w:right="960" w:bottom="1560" w:left="1200" w:header="0" w:footer="480" w:gutter="0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21BCE" w14:textId="77777777" w:rsidR="00AD7575" w:rsidRDefault="00AD7575" w:rsidP="00AD7575">
      <w:r>
        <w:separator/>
      </w:r>
    </w:p>
  </w:endnote>
  <w:endnote w:type="continuationSeparator" w:id="0">
    <w:p w14:paraId="6A132BEE" w14:textId="77777777" w:rsidR="00AD7575" w:rsidRDefault="00AD7575" w:rsidP="00AD7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92BA4" w14:textId="357FE3BB" w:rsidR="004A420B" w:rsidRDefault="004A420B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4A420B" w14:paraId="04BA5183" w14:textId="77777777">
      <w:tc>
        <w:tcPr>
          <w:tcW w:w="6900" w:type="dxa"/>
        </w:tcPr>
        <w:p w14:paraId="1B9FFC8B" w14:textId="7741D228" w:rsidR="004A420B" w:rsidRDefault="004A420B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4399F78A" w14:textId="77777777" w:rsidR="004A420B" w:rsidRDefault="004A420B" w:rsidP="00143BE8">
          <w:pPr>
            <w:pStyle w:val="FilingFooter"/>
          </w:pPr>
        </w:p>
      </w:tc>
    </w:tr>
  </w:tbl>
  <w:p w14:paraId="2A76C4BC" w14:textId="77777777" w:rsidR="004A420B" w:rsidRDefault="004A420B" w:rsidP="004A420B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E9313" w14:textId="77777777" w:rsidR="00A46D51" w:rsidRDefault="00A46D5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A46D51" w14:paraId="0994DB22" w14:textId="77777777">
      <w:tc>
        <w:tcPr>
          <w:tcW w:w="6900" w:type="dxa"/>
        </w:tcPr>
        <w:p w14:paraId="03773C4C" w14:textId="77777777" w:rsidR="00A46D51" w:rsidRDefault="00A46D51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1050DF58" w14:textId="77777777" w:rsidR="00A46D51" w:rsidRDefault="00A46D51" w:rsidP="00143BE8">
          <w:pPr>
            <w:pStyle w:val="FilingFooter"/>
          </w:pPr>
        </w:p>
      </w:tc>
    </w:tr>
  </w:tbl>
  <w:p w14:paraId="2EA7689E" w14:textId="77777777" w:rsidR="00A46D51" w:rsidRDefault="00A46D51" w:rsidP="00E60CB0">
    <w:pPr>
      <w:pStyle w:val="Filing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B8DAB" w14:textId="77777777" w:rsidR="00A46D51" w:rsidRDefault="00A46D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14D54" w14:textId="77777777" w:rsidR="00AD7575" w:rsidRDefault="00AD7575" w:rsidP="00AD7575">
      <w:r>
        <w:separator/>
      </w:r>
    </w:p>
  </w:footnote>
  <w:footnote w:type="continuationSeparator" w:id="0">
    <w:p w14:paraId="2D8D847B" w14:textId="77777777" w:rsidR="00AD7575" w:rsidRDefault="00AD7575" w:rsidP="00AD7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F8CA9" w14:textId="77777777" w:rsidR="004A420B" w:rsidRDefault="004A420B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A420B" w14:paraId="0232FC6C" w14:textId="77777777" w:rsidTr="004E64AF">
      <w:tc>
        <w:tcPr>
          <w:tcW w:w="10100" w:type="dxa"/>
          <w:gridSpan w:val="2"/>
        </w:tcPr>
        <w:p w14:paraId="49920768" w14:textId="77777777" w:rsidR="004A420B" w:rsidRDefault="004A420B" w:rsidP="004A420B">
          <w:pPr>
            <w:pStyle w:val="FilingHeader"/>
          </w:pPr>
          <w:r>
            <w:t>GEORGIA – COMMERCIAL AUTO</w:t>
          </w:r>
        </w:p>
      </w:tc>
    </w:tr>
    <w:tr w:rsidR="004A420B" w:rsidRPr="004A420B" w14:paraId="092CF494" w14:textId="77777777" w:rsidTr="004E64AF">
      <w:tc>
        <w:tcPr>
          <w:tcW w:w="8300" w:type="dxa"/>
        </w:tcPr>
        <w:p w14:paraId="790A7454" w14:textId="77777777" w:rsidR="004A420B" w:rsidRDefault="004A420B" w:rsidP="004A420B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11DA418" w14:textId="77777777" w:rsidR="004A420B" w:rsidRPr="004A420B" w:rsidRDefault="004A420B" w:rsidP="004A420B">
          <w:pPr>
            <w:pStyle w:val="FilingHeader"/>
            <w:jc w:val="right"/>
          </w:pPr>
        </w:p>
      </w:tc>
    </w:tr>
  </w:tbl>
  <w:p w14:paraId="465ED6D8" w14:textId="77777777" w:rsidR="004A420B" w:rsidRDefault="004A42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1772" w14:textId="77777777" w:rsidR="004A420B" w:rsidRDefault="004A420B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A420B" w14:paraId="4D89F3A9" w14:textId="77777777" w:rsidTr="004A420B">
      <w:tc>
        <w:tcPr>
          <w:tcW w:w="10100" w:type="dxa"/>
          <w:gridSpan w:val="2"/>
        </w:tcPr>
        <w:p w14:paraId="29661D97" w14:textId="30582AD1" w:rsidR="004A420B" w:rsidRDefault="004A420B" w:rsidP="00143BE8">
          <w:pPr>
            <w:pStyle w:val="FilingHeader"/>
          </w:pPr>
          <w:r>
            <w:t>GEORGIA – COMMERCIAL AUTO</w:t>
          </w:r>
        </w:p>
      </w:tc>
    </w:tr>
    <w:tr w:rsidR="004A420B" w14:paraId="4EAD52AF" w14:textId="77777777" w:rsidTr="004A420B">
      <w:tc>
        <w:tcPr>
          <w:tcW w:w="8300" w:type="dxa"/>
        </w:tcPr>
        <w:p w14:paraId="40557103" w14:textId="56845D87" w:rsidR="004A420B" w:rsidRDefault="004A420B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8DD5908" w14:textId="39DB0055" w:rsidR="004A420B" w:rsidRPr="004A420B" w:rsidRDefault="004A420B" w:rsidP="004A420B">
          <w:pPr>
            <w:pStyle w:val="FilingHeader"/>
            <w:jc w:val="right"/>
          </w:pPr>
        </w:p>
      </w:tc>
    </w:tr>
  </w:tbl>
  <w:p w14:paraId="34A0549B" w14:textId="77777777" w:rsidR="004A420B" w:rsidRDefault="004A420B" w:rsidP="004A420B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FA552" w14:textId="77777777" w:rsidR="00A46D51" w:rsidRDefault="00A46D5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54385" w14:textId="77777777" w:rsidR="00A46D51" w:rsidRDefault="00A46D51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A46D51" w14:paraId="67990162" w14:textId="77777777" w:rsidTr="00A46D51">
      <w:tc>
        <w:tcPr>
          <w:tcW w:w="10100" w:type="dxa"/>
          <w:gridSpan w:val="2"/>
        </w:tcPr>
        <w:p w14:paraId="28C34E21" w14:textId="77777777" w:rsidR="00A46D51" w:rsidRDefault="00A46D51" w:rsidP="00143BE8">
          <w:pPr>
            <w:pStyle w:val="FilingHeader"/>
          </w:pPr>
          <w:r>
            <w:t>GEORGIA – COMMERCIAL AUTO</w:t>
          </w:r>
        </w:p>
      </w:tc>
    </w:tr>
    <w:tr w:rsidR="00A46D51" w14:paraId="3C40DCF2" w14:textId="77777777" w:rsidTr="00A46D51">
      <w:tc>
        <w:tcPr>
          <w:tcW w:w="8300" w:type="dxa"/>
        </w:tcPr>
        <w:p w14:paraId="73D6EBAF" w14:textId="77777777" w:rsidR="00A46D51" w:rsidRDefault="00A46D51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71C85AC" w14:textId="77777777" w:rsidR="00A46D51" w:rsidRPr="00E60CB0" w:rsidRDefault="00A46D51" w:rsidP="00E60CB0">
          <w:pPr>
            <w:pStyle w:val="FilingHeader"/>
            <w:jc w:val="right"/>
          </w:pPr>
        </w:p>
      </w:tc>
    </w:tr>
  </w:tbl>
  <w:p w14:paraId="1F68F201" w14:textId="77777777" w:rsidR="00A46D51" w:rsidRDefault="00A46D51" w:rsidP="00E60CB0">
    <w:pPr>
      <w:pStyle w:val="Filing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17D36" w14:textId="77777777" w:rsidR="00A46D51" w:rsidRDefault="00A46D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S"/>
    <w:docVar w:name="dbflag$" w:val="N"/>
    <w:docVar w:name="dcy$" w:val="2022"/>
    <w:docVar w:name="dfullob$" w:val="Commercial Auto"/>
    <w:docVar w:name="didnum$" w:val="RLC1"/>
    <w:docVar w:name="didyr$" w:val="2022"/>
    <w:docVar w:name="dlob$" w:val="CA"/>
    <w:docVar w:name="dpageno$" w:val="1"/>
    <w:docVar w:name="dRP$" w:val="RP"/>
    <w:docVar w:name="drpflag$" w:val="N"/>
    <w:docVar w:name="dst$" w:val="Georgia"/>
    <w:docVar w:name="dtype$" w:val="LOSS COSTS FILING"/>
  </w:docVars>
  <w:rsids>
    <w:rsidRoot w:val="00E20D61"/>
    <w:rsid w:val="000F11EA"/>
    <w:rsid w:val="001A14D6"/>
    <w:rsid w:val="002F4DFF"/>
    <w:rsid w:val="00387916"/>
    <w:rsid w:val="003E46F4"/>
    <w:rsid w:val="004A420B"/>
    <w:rsid w:val="007A0902"/>
    <w:rsid w:val="007C6F5F"/>
    <w:rsid w:val="007D463D"/>
    <w:rsid w:val="00A46D51"/>
    <w:rsid w:val="00AB2720"/>
    <w:rsid w:val="00AD7575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F5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C6F5F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7C6F5F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C6F5F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7C6F5F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7C6F5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C6F5F"/>
  </w:style>
  <w:style w:type="paragraph" w:styleId="Header">
    <w:name w:val="header"/>
    <w:basedOn w:val="isonormal"/>
    <w:link w:val="HeaderChar"/>
    <w:rsid w:val="007C6F5F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7C6F5F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7C6F5F"/>
    <w:pPr>
      <w:spacing w:before="0" w:line="240" w:lineRule="auto"/>
    </w:pPr>
  </w:style>
  <w:style w:type="character" w:customStyle="1" w:styleId="FooterChar">
    <w:name w:val="Footer Char"/>
    <w:link w:val="Footer"/>
    <w:rsid w:val="007C6F5F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7C6F5F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7C6F5F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7C6F5F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7C6F5F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7C6F5F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7C6F5F"/>
    <w:pPr>
      <w:spacing w:before="20" w:after="20"/>
      <w:jc w:val="left"/>
    </w:pPr>
  </w:style>
  <w:style w:type="paragraph" w:customStyle="1" w:styleId="isonormal">
    <w:name w:val="isonormal"/>
    <w:rsid w:val="007C6F5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7C6F5F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7C6F5F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7C6F5F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7C6F5F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7C6F5F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7C6F5F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7C6F5F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7C6F5F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7C6F5F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7C6F5F"/>
    <w:pPr>
      <w:keepLines/>
    </w:pPr>
  </w:style>
  <w:style w:type="paragraph" w:customStyle="1" w:styleId="blocktext10">
    <w:name w:val="blocktext10"/>
    <w:basedOn w:val="isonormal"/>
    <w:rsid w:val="007C6F5F"/>
    <w:pPr>
      <w:keepLines/>
      <w:ind w:left="2700"/>
    </w:pPr>
  </w:style>
  <w:style w:type="paragraph" w:customStyle="1" w:styleId="blocktext2">
    <w:name w:val="blocktext2"/>
    <w:basedOn w:val="isonormal"/>
    <w:rsid w:val="007C6F5F"/>
    <w:pPr>
      <w:keepLines/>
      <w:ind w:left="300"/>
    </w:pPr>
  </w:style>
  <w:style w:type="paragraph" w:customStyle="1" w:styleId="blocktext3">
    <w:name w:val="blocktext3"/>
    <w:basedOn w:val="isonormal"/>
    <w:rsid w:val="007C6F5F"/>
    <w:pPr>
      <w:keepLines/>
      <w:ind w:left="600"/>
    </w:pPr>
  </w:style>
  <w:style w:type="paragraph" w:customStyle="1" w:styleId="blocktext4">
    <w:name w:val="blocktext4"/>
    <w:basedOn w:val="isonormal"/>
    <w:rsid w:val="007C6F5F"/>
    <w:pPr>
      <w:keepLines/>
      <w:ind w:left="900"/>
    </w:pPr>
  </w:style>
  <w:style w:type="paragraph" w:customStyle="1" w:styleId="blocktext5">
    <w:name w:val="blocktext5"/>
    <w:basedOn w:val="isonormal"/>
    <w:rsid w:val="007C6F5F"/>
    <w:pPr>
      <w:keepLines/>
      <w:ind w:left="1200"/>
    </w:pPr>
  </w:style>
  <w:style w:type="paragraph" w:customStyle="1" w:styleId="blocktext6">
    <w:name w:val="blocktext6"/>
    <w:basedOn w:val="isonormal"/>
    <w:rsid w:val="007C6F5F"/>
    <w:pPr>
      <w:keepLines/>
      <w:ind w:left="1500"/>
    </w:pPr>
  </w:style>
  <w:style w:type="paragraph" w:customStyle="1" w:styleId="blocktext7">
    <w:name w:val="blocktext7"/>
    <w:basedOn w:val="isonormal"/>
    <w:rsid w:val="007C6F5F"/>
    <w:pPr>
      <w:keepLines/>
      <w:ind w:left="1800"/>
    </w:pPr>
  </w:style>
  <w:style w:type="paragraph" w:customStyle="1" w:styleId="blocktext8">
    <w:name w:val="blocktext8"/>
    <w:basedOn w:val="isonormal"/>
    <w:rsid w:val="007C6F5F"/>
    <w:pPr>
      <w:keepLines/>
      <w:ind w:left="2100"/>
    </w:pPr>
  </w:style>
  <w:style w:type="paragraph" w:customStyle="1" w:styleId="blocktext9">
    <w:name w:val="blocktext9"/>
    <w:basedOn w:val="isonormal"/>
    <w:rsid w:val="007C6F5F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7C6F5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7C6F5F"/>
    <w:pPr>
      <w:jc w:val="center"/>
    </w:pPr>
    <w:rPr>
      <w:b/>
    </w:rPr>
  </w:style>
  <w:style w:type="paragraph" w:customStyle="1" w:styleId="ctoutlinetxt1">
    <w:name w:val="ctoutlinetxt1"/>
    <w:basedOn w:val="isonormal"/>
    <w:rsid w:val="007C6F5F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7C6F5F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7C6F5F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7C6F5F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7C6F5F"/>
    <w:rPr>
      <w:b/>
    </w:rPr>
  </w:style>
  <w:style w:type="paragraph" w:customStyle="1" w:styleId="icblock">
    <w:name w:val="i/cblock"/>
    <w:basedOn w:val="isonormal"/>
    <w:rsid w:val="007C6F5F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7C6F5F"/>
  </w:style>
  <w:style w:type="paragraph" w:styleId="MacroText">
    <w:name w:val="macro"/>
    <w:link w:val="MacroTextChar"/>
    <w:rsid w:val="007C6F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7C6F5F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7C6F5F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7C6F5F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7C6F5F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7C6F5F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7C6F5F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7C6F5F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7C6F5F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C6F5F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C6F5F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7C6F5F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7C6F5F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7C6F5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7C6F5F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7C6F5F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7C6F5F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7C6F5F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7C6F5F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7C6F5F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7C6F5F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7C6F5F"/>
  </w:style>
  <w:style w:type="character" w:customStyle="1" w:styleId="rulelink">
    <w:name w:val="rulelink"/>
    <w:rsid w:val="007C6F5F"/>
    <w:rPr>
      <w:b/>
    </w:rPr>
  </w:style>
  <w:style w:type="paragraph" w:styleId="Signature">
    <w:name w:val="Signature"/>
    <w:basedOn w:val="Normal"/>
    <w:link w:val="SignatureChar"/>
    <w:rsid w:val="007C6F5F"/>
    <w:pPr>
      <w:ind w:left="4320"/>
    </w:pPr>
  </w:style>
  <w:style w:type="character" w:customStyle="1" w:styleId="SignatureChar">
    <w:name w:val="Signature Char"/>
    <w:link w:val="Signature"/>
    <w:rsid w:val="007C6F5F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7C6F5F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7C6F5F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7C6F5F"/>
    <w:pPr>
      <w:spacing w:before="0" w:line="160" w:lineRule="exact"/>
    </w:pPr>
  </w:style>
  <w:style w:type="character" w:customStyle="1" w:styleId="spotlinksource">
    <w:name w:val="spotlinksource"/>
    <w:rsid w:val="007C6F5F"/>
    <w:rPr>
      <w:b/>
    </w:rPr>
  </w:style>
  <w:style w:type="character" w:customStyle="1" w:styleId="spotlinktarget">
    <w:name w:val="spotlinktarget"/>
    <w:rsid w:val="007C6F5F"/>
    <w:rPr>
      <w:b/>
    </w:rPr>
  </w:style>
  <w:style w:type="paragraph" w:customStyle="1" w:styleId="subcap">
    <w:name w:val="subcap"/>
    <w:basedOn w:val="isonormal"/>
    <w:rsid w:val="007C6F5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7C6F5F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7C6F5F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7C6F5F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7C6F5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7C6F5F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7C6F5F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7C6F5F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7C6F5F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7C6F5F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7C6F5F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7C6F5F"/>
    <w:pPr>
      <w:jc w:val="left"/>
    </w:pPr>
    <w:rPr>
      <w:b/>
    </w:rPr>
  </w:style>
  <w:style w:type="character" w:customStyle="1" w:styleId="tablelink">
    <w:name w:val="tablelink"/>
    <w:rsid w:val="007C6F5F"/>
    <w:rPr>
      <w:b/>
    </w:rPr>
  </w:style>
  <w:style w:type="paragraph" w:customStyle="1" w:styleId="tabletext00">
    <w:name w:val="tabletext0/0"/>
    <w:basedOn w:val="isonormal"/>
    <w:rsid w:val="007C6F5F"/>
    <w:pPr>
      <w:spacing w:before="0"/>
      <w:jc w:val="left"/>
    </w:pPr>
  </w:style>
  <w:style w:type="paragraph" w:customStyle="1" w:styleId="tabletext01">
    <w:name w:val="tabletext0/1"/>
    <w:basedOn w:val="isonormal"/>
    <w:rsid w:val="007C6F5F"/>
    <w:pPr>
      <w:spacing w:before="0" w:after="20"/>
      <w:jc w:val="left"/>
    </w:pPr>
  </w:style>
  <w:style w:type="paragraph" w:customStyle="1" w:styleId="tabletext10">
    <w:name w:val="tabletext1/0"/>
    <w:basedOn w:val="isonormal"/>
    <w:rsid w:val="007C6F5F"/>
    <w:pPr>
      <w:spacing w:before="20"/>
      <w:jc w:val="left"/>
    </w:pPr>
  </w:style>
  <w:style w:type="paragraph" w:customStyle="1" w:styleId="tabletext40">
    <w:name w:val="tabletext4/0"/>
    <w:basedOn w:val="isonormal"/>
    <w:rsid w:val="007C6F5F"/>
    <w:pPr>
      <w:jc w:val="left"/>
    </w:pPr>
  </w:style>
  <w:style w:type="paragraph" w:customStyle="1" w:styleId="tabletext44">
    <w:name w:val="tabletext4/4"/>
    <w:basedOn w:val="isonormal"/>
    <w:rsid w:val="007C6F5F"/>
    <w:pPr>
      <w:spacing w:after="80"/>
      <w:jc w:val="left"/>
    </w:pPr>
  </w:style>
  <w:style w:type="paragraph" w:customStyle="1" w:styleId="terr2colblock1">
    <w:name w:val="terr2colblock1"/>
    <w:basedOn w:val="isonormal"/>
    <w:rsid w:val="007C6F5F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7C6F5F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7C6F5F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7C6F5F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7C6F5F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7C6F5F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7C6F5F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7C6F5F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7C6F5F"/>
  </w:style>
  <w:style w:type="paragraph" w:customStyle="1" w:styleId="tabletext1">
    <w:name w:val="tabletext1"/>
    <w:rsid w:val="007C6F5F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7C6F5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7C6F5F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7C6F5F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7C6F5F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7C6F5F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7C6F5F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7C6F5F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7C6F5F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7C6F5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7C6F5F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7C6F5F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7C6F5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7C6F5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7C6F5F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7C6F5F"/>
  </w:style>
  <w:style w:type="paragraph" w:customStyle="1" w:styleId="spacesingle">
    <w:name w:val="spacesingle"/>
    <w:basedOn w:val="isonormal"/>
    <w:next w:val="isonormal"/>
    <w:rsid w:val="007C6F5F"/>
    <w:pPr>
      <w:spacing w:line="240" w:lineRule="auto"/>
    </w:pPr>
  </w:style>
  <w:style w:type="character" w:customStyle="1" w:styleId="companylink">
    <w:name w:val="companylink"/>
    <w:basedOn w:val="DefaultParagraphFont"/>
    <w:rsid w:val="00AD7575"/>
  </w:style>
  <w:style w:type="paragraph" w:customStyle="1" w:styleId="subhead">
    <w:name w:val="subhead"/>
    <w:basedOn w:val="isonormal"/>
    <w:rsid w:val="00AD7575"/>
    <w:pPr>
      <w:spacing w:line="200" w:lineRule="exact"/>
      <w:jc w:val="center"/>
    </w:pPr>
    <w:rPr>
      <w:b/>
    </w:rPr>
  </w:style>
  <w:style w:type="paragraph" w:customStyle="1" w:styleId="oldtable">
    <w:name w:val="oldtable"/>
    <w:basedOn w:val="Normal"/>
    <w:rsid w:val="00AD7575"/>
    <w:rPr>
      <w:rFonts w:ascii="Courier" w:hAnsi="Courier"/>
    </w:rPr>
  </w:style>
  <w:style w:type="paragraph" w:customStyle="1" w:styleId="oldtable1">
    <w:name w:val="oldtable1"/>
    <w:basedOn w:val="isonormal"/>
    <w:rsid w:val="00AD7575"/>
    <w:rPr>
      <w:rFonts w:ascii="Courier" w:hAnsi="Courier"/>
      <w:spacing w:val="-30"/>
    </w:rPr>
  </w:style>
  <w:style w:type="paragraph" w:styleId="BalloonText">
    <w:name w:val="Balloon Text"/>
    <w:basedOn w:val="Normal"/>
    <w:link w:val="BalloonTextChar"/>
    <w:rsid w:val="00A46D5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46D5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LI-CA-2022-216 - 003 -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Loss Costs</CircularDocDescription>
    <Date_x0020_Modified xmlns="a86cc342-0045-41e2-80e9-abdb777d2eca">2022-08-19T04:00:00+00:00</Date_x0020_Modified>
    <CircularDate xmlns="a86cc342-0045-41e2-80e9-abdb777d2eca">2022-09-07T04:00:00+00:00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Georgia is provided. This supplement complements the multistate loss costs filing, which is attached to circular LI-CA-2022-112. Proposed Effective Date: 08/01/2023 Caution: Not yet implemented</KeyMessage>
    <CircularNumber xmlns="a86cc342-0045-41e2-80e9-abdb777d2eca">LI-CA-2022-216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2</Sequence>
    <ServiceModuleString xmlns="a86cc342-0045-41e2-80e9-abdb777d2eca">Loss Costs;</ServiceModuleString>
    <CircId xmlns="a86cc342-0045-41e2-80e9-abdb777d2eca">36272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GEORGIA SUPPLEMENT TO THE COMMERCIAL AUTO 2022 MULTISTATE LOSS COSTS FILING PROVIDED</CircularTitle>
    <Jurs xmlns="a86cc342-0045-41e2-80e9-abdb777d2eca">
      <Value>11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8AE37E60-611F-4330-8DA5-B2B0318E687E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9BBD9350-FE7C-400A-B2E6-556DD1D07BA5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60</Pages>
  <Words>11827</Words>
  <Characters>60320</Characters>
  <Application>Microsoft Office Word</Application>
  <DocSecurity>0</DocSecurity>
  <Lines>20106</Lines>
  <Paragraphs>5153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CombineMacroBlankDocument</vt:lpstr>
    </vt:vector>
  </TitlesOfParts>
  <Company/>
  <LinksUpToDate>false</LinksUpToDate>
  <CharactersWithSpaces>66994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2022-08-19T15:01:00Z</dcterms:created>
  <dcterms:modified xsi:type="dcterms:W3CDTF">2022-08-19T16:08:00Z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