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532B5" w14:textId="0256E955" w:rsidR="00197AC7" w:rsidRPr="00970044" w:rsidRDefault="000558AB" w:rsidP="000558AB">
      <w:pPr>
        <w:pStyle w:val="title18"/>
      </w:pPr>
      <w:r>
        <w:rPr>
          <w:noProof/>
        </w:rPr>
        <w:pict w14:anchorId="452100F0">
          <v:rect id="Rectangle 10" o:spid="_x0000_s1037" style="position:absolute;left:0;text-align:left;margin-left:-121.6pt;margin-top:0;width:36pt;height:388.8pt;z-index:-251658237;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2F2F56D" w14:textId="77777777" w:rsidR="00970044" w:rsidRDefault="00442E84">
                  <w:pPr>
                    <w:pStyle w:val="sidetext"/>
                  </w:pPr>
                  <w:r>
                    <w:t>R</w:t>
                  </w:r>
                </w:p>
                <w:p w14:paraId="4DBE3408" w14:textId="77777777" w:rsidR="00970044" w:rsidRDefault="00970044">
                  <w:pPr>
                    <w:pStyle w:val="sidetext"/>
                  </w:pPr>
                </w:p>
                <w:p w14:paraId="14DF0428" w14:textId="77777777" w:rsidR="00970044" w:rsidRDefault="00442E84">
                  <w:pPr>
                    <w:pStyle w:val="sidetext"/>
                  </w:pPr>
                  <w:r>
                    <w:t>E</w:t>
                  </w:r>
                </w:p>
                <w:p w14:paraId="4AAF1F90" w14:textId="77777777" w:rsidR="00970044" w:rsidRDefault="00970044">
                  <w:pPr>
                    <w:pStyle w:val="sidetext"/>
                  </w:pPr>
                </w:p>
                <w:p w14:paraId="3B5AB785" w14:textId="77777777" w:rsidR="00970044" w:rsidRDefault="00442E84">
                  <w:pPr>
                    <w:pStyle w:val="sidetext"/>
                  </w:pPr>
                  <w:r>
                    <w:t>V</w:t>
                  </w:r>
                </w:p>
                <w:p w14:paraId="223F4BD9" w14:textId="77777777" w:rsidR="00970044" w:rsidRDefault="00970044">
                  <w:pPr>
                    <w:pStyle w:val="sidetext"/>
                  </w:pPr>
                </w:p>
                <w:p w14:paraId="714D9833" w14:textId="77777777" w:rsidR="00970044" w:rsidRDefault="00442E84">
                  <w:pPr>
                    <w:pStyle w:val="sidetext"/>
                  </w:pPr>
                  <w:r>
                    <w:t>I</w:t>
                  </w:r>
                </w:p>
                <w:p w14:paraId="48D4CA99" w14:textId="77777777" w:rsidR="00970044" w:rsidRDefault="00970044">
                  <w:pPr>
                    <w:pStyle w:val="sidetext"/>
                  </w:pPr>
                </w:p>
                <w:p w14:paraId="266D22FB" w14:textId="77777777" w:rsidR="00970044" w:rsidRDefault="00442E84">
                  <w:pPr>
                    <w:pStyle w:val="sidetext"/>
                  </w:pPr>
                  <w:r>
                    <w:t>S</w:t>
                  </w:r>
                </w:p>
                <w:p w14:paraId="43E3B107" w14:textId="77777777" w:rsidR="00970044" w:rsidRDefault="00970044">
                  <w:pPr>
                    <w:pStyle w:val="sidetext"/>
                  </w:pPr>
                </w:p>
                <w:p w14:paraId="110B3C14" w14:textId="77777777" w:rsidR="00970044" w:rsidRDefault="00442E84">
                  <w:pPr>
                    <w:pStyle w:val="sidetext"/>
                  </w:pPr>
                  <w:r>
                    <w:t>E</w:t>
                  </w:r>
                </w:p>
                <w:p w14:paraId="770C7945" w14:textId="77777777" w:rsidR="00970044" w:rsidRDefault="00970044">
                  <w:pPr>
                    <w:pStyle w:val="sidetext"/>
                  </w:pPr>
                </w:p>
                <w:p w14:paraId="34953A23" w14:textId="77777777" w:rsidR="00970044" w:rsidRDefault="00442E84">
                  <w:pPr>
                    <w:pStyle w:val="sidetext"/>
                  </w:pPr>
                  <w:r>
                    <w:t>D</w:t>
                  </w:r>
                </w:p>
              </w:txbxContent>
            </v:textbox>
            <w10:wrap anchorx="page" anchory="page"/>
            <w10:anchorlock/>
          </v:rect>
        </w:pict>
      </w:r>
      <w:r w:rsidR="0042459A" w:rsidRPr="00970044">
        <w:t>VIRGINIA CHANGES – MOTOR CARRIER</w:t>
      </w:r>
      <w:r w:rsidR="0042459A" w:rsidRPr="00970044">
        <w:br/>
        <w:t>COVERAGE FORM</w:t>
      </w:r>
    </w:p>
    <w:p w14:paraId="662532B6" w14:textId="77777777" w:rsidR="00197AC7" w:rsidRPr="0032033E" w:rsidRDefault="00197AC7" w:rsidP="000558AB">
      <w:pPr>
        <w:pStyle w:val="isonormal"/>
        <w:sectPr w:rsidR="00197AC7" w:rsidRPr="0032033E" w:rsidSect="002B4347">
          <w:headerReference w:type="first" r:id="rId10"/>
          <w:footerReference w:type="first" r:id="rId11"/>
          <w:type w:val="continuous"/>
          <w:pgSz w:w="12240" w:h="15840"/>
          <w:pgMar w:top="1080" w:right="1080" w:bottom="1380" w:left="1080" w:header="1080" w:footer="240" w:gutter="0"/>
          <w:cols w:space="720"/>
          <w:titlePg/>
          <w:docGrid w:linePitch="272"/>
        </w:sectPr>
      </w:pPr>
    </w:p>
    <w:p w14:paraId="662532B7" w14:textId="77777777" w:rsidR="00197AC7" w:rsidRPr="0032033E" w:rsidRDefault="00197AC7" w:rsidP="000558AB">
      <w:pPr>
        <w:pStyle w:val="blocktext1"/>
      </w:pPr>
    </w:p>
    <w:p w14:paraId="662532B8" w14:textId="77777777" w:rsidR="00197AC7" w:rsidRPr="0032033E" w:rsidRDefault="00970044" w:rsidP="000558AB">
      <w:pPr>
        <w:pStyle w:val="blocktext1"/>
      </w:pPr>
      <w:r w:rsidRPr="0032033E">
        <w:t xml:space="preserve">For a covered "auto" licensed or principally garaged in </w:t>
      </w:r>
      <w:smartTag w:uri="urn:schemas-microsoft-com:office:smarttags" w:element="State">
        <w:smartTag w:uri="urn:schemas-microsoft-com:office:smarttags" w:element="place">
          <w:r w:rsidRPr="0032033E">
            <w:t>Virginia</w:t>
          </w:r>
        </w:smartTag>
      </w:smartTag>
      <w:r w:rsidRPr="0032033E">
        <w:t xml:space="preserve">, this endorsement modifies insurance provided under the following: </w:t>
      </w:r>
    </w:p>
    <w:p w14:paraId="662532B9" w14:textId="77777777" w:rsidR="00197AC7" w:rsidRPr="0032033E" w:rsidRDefault="00970044" w:rsidP="000558AB">
      <w:pPr>
        <w:pStyle w:val="blockhd2"/>
        <w:rPr>
          <w:b w:val="0"/>
        </w:rPr>
      </w:pPr>
      <w:r w:rsidRPr="0032033E">
        <w:rPr>
          <w:b w:val="0"/>
        </w:rPr>
        <w:br/>
        <w:t>MOTOR CARRIER COVERAGE FORM</w:t>
      </w:r>
    </w:p>
    <w:p w14:paraId="662532BA" w14:textId="77777777" w:rsidR="00197AC7" w:rsidRPr="0032033E" w:rsidRDefault="00197AC7" w:rsidP="000558AB">
      <w:pPr>
        <w:pStyle w:val="blocktext1"/>
        <w:spacing w:before="0"/>
      </w:pPr>
    </w:p>
    <w:p w14:paraId="662532BB" w14:textId="77777777" w:rsidR="00414C4F" w:rsidRPr="0032033E" w:rsidRDefault="00970044" w:rsidP="000558AB">
      <w:pPr>
        <w:pStyle w:val="blocktext1"/>
      </w:pPr>
      <w:r w:rsidRPr="0032033E">
        <w:t>With respect to coverage provided by this endorsement, the provisions of the Coverage Form apply unless modified by the endorsement.</w:t>
      </w:r>
    </w:p>
    <w:p w14:paraId="662532BC" w14:textId="77777777" w:rsidR="00414C4F" w:rsidRPr="0032033E" w:rsidRDefault="00414C4F" w:rsidP="000558AB">
      <w:pPr>
        <w:pStyle w:val="blocktext1"/>
      </w:pPr>
    </w:p>
    <w:p w14:paraId="662532BD" w14:textId="77777777" w:rsidR="00414C4F" w:rsidRPr="0032033E" w:rsidRDefault="00414C4F" w:rsidP="000558AB">
      <w:pPr>
        <w:pStyle w:val="blocktext1"/>
        <w:spacing w:before="0"/>
        <w:rPr>
          <w:b/>
        </w:rPr>
        <w:sectPr w:rsidR="00414C4F" w:rsidRPr="0032033E" w:rsidSect="002B4347">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080" w:right="1080" w:bottom="1380" w:left="1080" w:header="1080" w:footer="240" w:gutter="0"/>
          <w:cols w:space="480"/>
          <w:titlePg/>
          <w:docGrid w:linePitch="272"/>
        </w:sectPr>
      </w:pPr>
    </w:p>
    <w:p w14:paraId="662532BE" w14:textId="77777777" w:rsidR="00197AC7" w:rsidRPr="0032033E" w:rsidRDefault="00970044" w:rsidP="000558AB">
      <w:pPr>
        <w:pStyle w:val="outlinetxt1"/>
        <w:rPr>
          <w:b w:val="0"/>
        </w:rPr>
      </w:pPr>
      <w:r w:rsidRPr="0032033E">
        <w:tab/>
        <w:t>A.</w:t>
      </w:r>
      <w:r w:rsidRPr="0032033E">
        <w:tab/>
      </w:r>
      <w:r w:rsidRPr="0032033E">
        <w:rPr>
          <w:b w:val="0"/>
        </w:rPr>
        <w:t>Paragraph</w:t>
      </w:r>
      <w:r w:rsidRPr="0032033E">
        <w:t xml:space="preserve"> A. Coverage </w:t>
      </w:r>
      <w:r w:rsidRPr="0032033E">
        <w:rPr>
          <w:b w:val="0"/>
        </w:rPr>
        <w:t>of</w:t>
      </w:r>
      <w:r w:rsidRPr="0032033E">
        <w:t xml:space="preserve"> Section II – </w:t>
      </w:r>
      <w:r w:rsidR="001A22C8" w:rsidRPr="0032033E">
        <w:t xml:space="preserve">Covered Autos </w:t>
      </w:r>
      <w:r w:rsidRPr="0032033E">
        <w:t xml:space="preserve">Liability Coverage </w:t>
      </w:r>
      <w:r w:rsidRPr="0032033E">
        <w:rPr>
          <w:b w:val="0"/>
        </w:rPr>
        <w:t>is replaced by the following:</w:t>
      </w:r>
    </w:p>
    <w:p w14:paraId="662532BF" w14:textId="77777777" w:rsidR="00197AC7" w:rsidRPr="0032033E" w:rsidRDefault="00970044" w:rsidP="000558AB">
      <w:pPr>
        <w:pStyle w:val="blocktext2"/>
      </w:pPr>
      <w:r w:rsidRPr="0032033E">
        <w:t>We will pay all sums an "insured" legally must pay as damages because of "bodily injury" or "property damage" to which this insurance applies, caused by an "accident" and resulting from the ownership, maintenance or use of a covered "auto".</w:t>
      </w:r>
    </w:p>
    <w:p w14:paraId="662532C0" w14:textId="77777777" w:rsidR="00197AC7" w:rsidRPr="0032033E" w:rsidRDefault="00970044" w:rsidP="000558AB">
      <w:pPr>
        <w:pStyle w:val="blocktext2"/>
      </w:pPr>
      <w:r w:rsidRPr="0032033E">
        <w:t xml:space="preserve">We have the right and duty to defend any "suit" for such damages, even if the "suit" is groundless, false or fraudulent. However, we have no duty to defend "suits" for "bodily injury" or "property damage" to which this insurance does not apply. We may investigate and settle any claim or "suit" as we consider appropriate. Our duty to defend or settle ends when the </w:t>
      </w:r>
      <w:r w:rsidR="001A22C8" w:rsidRPr="0032033E">
        <w:t xml:space="preserve">Covered Autos </w:t>
      </w:r>
      <w:r w:rsidRPr="0032033E">
        <w:t>Liability Coverage Limit of Insurance has been exhausted by payment of judgments or settlements.</w:t>
      </w:r>
    </w:p>
    <w:p w14:paraId="662532C1" w14:textId="18E47FB4" w:rsidR="00197AC7" w:rsidRPr="0032033E" w:rsidRDefault="00825CBE" w:rsidP="000558AB">
      <w:pPr>
        <w:pStyle w:val="outlinetxt1"/>
        <w:rPr>
          <w:b w:val="0"/>
        </w:rPr>
      </w:pPr>
      <w:r w:rsidRPr="0032033E">
        <w:tab/>
        <w:t>B.</w:t>
      </w:r>
      <w:r w:rsidRPr="0032033E">
        <w:tab/>
      </w:r>
      <w:ins w:id="0" w:author="Author" w:date="2022-10-19T08:45:00Z">
        <w:r w:rsidR="008009BA" w:rsidRPr="00854C0C">
          <w:rPr>
            <w:b w:val="0"/>
            <w:bCs/>
            <w:rPrChange w:id="1" w:author="Author" w:date="2022-10-19T08:45:00Z">
              <w:rPr/>
            </w:rPrChange>
          </w:rPr>
          <w:t xml:space="preserve">The following is added to </w:t>
        </w:r>
      </w:ins>
      <w:r w:rsidRPr="0032033E">
        <w:rPr>
          <w:b w:val="0"/>
        </w:rPr>
        <w:t xml:space="preserve">Paragraph </w:t>
      </w:r>
      <w:r w:rsidRPr="0032033E">
        <w:t>A.1.b.</w:t>
      </w:r>
      <w:r w:rsidRPr="0032033E">
        <w:rPr>
          <w:b w:val="0"/>
        </w:rPr>
        <w:t xml:space="preserve"> of </w:t>
      </w:r>
      <w:r w:rsidRPr="0032033E">
        <w:t xml:space="preserve">Section II – </w:t>
      </w:r>
      <w:r w:rsidR="00262D10" w:rsidRPr="0032033E">
        <w:t xml:space="preserve">Covered Autos </w:t>
      </w:r>
      <w:r w:rsidRPr="0032033E">
        <w:t>Liability Coverage</w:t>
      </w:r>
      <w:del w:id="2" w:author="Author" w:date="2022-10-19T08:45:00Z">
        <w:r w:rsidRPr="0032033E" w:rsidDel="008009BA">
          <w:delText xml:space="preserve"> </w:delText>
        </w:r>
        <w:r w:rsidRPr="0032033E" w:rsidDel="008009BA">
          <w:rPr>
            <w:b w:val="0"/>
          </w:rPr>
          <w:delText>is amended by the addition of the following</w:delText>
        </w:r>
      </w:del>
      <w:r w:rsidRPr="00854C0C">
        <w:rPr>
          <w:bCs/>
          <w:rPrChange w:id="3" w:author="Author" w:date="2022-10-19T08:45:00Z">
            <w:rPr>
              <w:b w:val="0"/>
            </w:rPr>
          </w:rPrChange>
        </w:rPr>
        <w:t>:</w:t>
      </w:r>
    </w:p>
    <w:p w14:paraId="662532C2" w14:textId="77777777" w:rsidR="00197AC7" w:rsidRPr="0032033E" w:rsidRDefault="00970044" w:rsidP="000558AB">
      <w:pPr>
        <w:pStyle w:val="outlinehd2"/>
      </w:pPr>
      <w:r w:rsidRPr="0032033E">
        <w:tab/>
        <w:t>1.</w:t>
      </w:r>
      <w:r w:rsidRPr="0032033E">
        <w:tab/>
        <w:t xml:space="preserve">Who Is An Insured </w:t>
      </w:r>
    </w:p>
    <w:p w14:paraId="662532C3" w14:textId="77777777" w:rsidR="00197AC7" w:rsidRPr="0032033E" w:rsidRDefault="00970044" w:rsidP="000558AB">
      <w:pPr>
        <w:pStyle w:val="blocktext3"/>
      </w:pPr>
      <w:r w:rsidRPr="0032033E">
        <w:t>The following are "insureds":</w:t>
      </w:r>
    </w:p>
    <w:p w14:paraId="662532C4" w14:textId="77777777" w:rsidR="00197AC7" w:rsidRPr="0032033E" w:rsidRDefault="00970044" w:rsidP="000558AB">
      <w:pPr>
        <w:pStyle w:val="outlinetxt3"/>
        <w:rPr>
          <w:b w:val="0"/>
        </w:rPr>
      </w:pPr>
      <w:r w:rsidRPr="0032033E">
        <w:tab/>
        <w:t>b.</w:t>
      </w:r>
      <w:r w:rsidRPr="0032033E">
        <w:tab/>
      </w:r>
      <w:r w:rsidRPr="0032033E">
        <w:rPr>
          <w:b w:val="0"/>
        </w:rPr>
        <w:t>Anyone else while using with your permission a covered "auto" you own, hire or borrow except:</w:t>
      </w:r>
    </w:p>
    <w:p w14:paraId="662532C5" w14:textId="2C6D91F7" w:rsidR="00197AC7" w:rsidRPr="0032033E" w:rsidRDefault="00970044" w:rsidP="000558AB">
      <w:pPr>
        <w:pStyle w:val="outlinetxt4"/>
        <w:rPr>
          <w:b w:val="0"/>
        </w:rPr>
      </w:pPr>
      <w:r w:rsidRPr="0032033E">
        <w:tab/>
        <w:t>(</w:t>
      </w:r>
      <w:del w:id="4" w:author="Author" w:date="2022-08-29T13:57:00Z">
        <w:r w:rsidRPr="0032033E">
          <w:delText>6</w:delText>
        </w:r>
      </w:del>
      <w:ins w:id="5" w:author="Author" w:date="2022-08-29T13:57:00Z">
        <w:r w:rsidRPr="0032033E">
          <w:t>7</w:t>
        </w:r>
      </w:ins>
      <w:r w:rsidRPr="0032033E">
        <w:t>)</w:t>
      </w:r>
      <w:r w:rsidRPr="0032033E">
        <w:tab/>
      </w:r>
      <w:r w:rsidRPr="0032033E">
        <w:rPr>
          <w:b w:val="0"/>
        </w:rPr>
        <w:t>Your customers, if you are in the motor vehicle business. However, if a customer of yours:</w:t>
      </w:r>
    </w:p>
    <w:p w14:paraId="662532C6" w14:textId="77777777" w:rsidR="00197AC7" w:rsidRPr="0032033E" w:rsidRDefault="00970044" w:rsidP="000558AB">
      <w:pPr>
        <w:pStyle w:val="outlinetxt5"/>
        <w:rPr>
          <w:b w:val="0"/>
        </w:rPr>
      </w:pPr>
      <w:r w:rsidRPr="0032033E">
        <w:tab/>
        <w:t>(a)</w:t>
      </w:r>
      <w:r w:rsidRPr="0032033E">
        <w:tab/>
      </w:r>
      <w:r w:rsidRPr="0032033E">
        <w:rPr>
          <w:b w:val="0"/>
        </w:rPr>
        <w:t>Has no other valid and collectible insurance applicable to the same "accident", they are an "insured" but only up to the financial responsibility limits specified in Section 46.2-472 of the Code of Virginia.</w:t>
      </w:r>
    </w:p>
    <w:p w14:paraId="662532C7" w14:textId="074B7450" w:rsidR="00197AC7" w:rsidRPr="0032033E" w:rsidRDefault="00612371" w:rsidP="000558AB">
      <w:pPr>
        <w:pStyle w:val="outlinetxt5"/>
      </w:pPr>
      <w:r>
        <w:br w:type="column"/>
      </w:r>
      <w:r w:rsidR="00970044" w:rsidRPr="0032033E">
        <w:tab/>
        <w:t>(b)</w:t>
      </w:r>
      <w:r w:rsidR="00970044" w:rsidRPr="0032033E">
        <w:tab/>
      </w:r>
      <w:r w:rsidR="00970044" w:rsidRPr="0032033E">
        <w:rPr>
          <w:b w:val="0"/>
        </w:rPr>
        <w:t>Has other valid and collectible insurance applicable to the same "accident" less than the financial responsibility limits specified in Section 46.2-472, they are an "insured" only for the amount by which the financial responsibility law limits exceed the limits of their other insurance.</w:t>
      </w:r>
    </w:p>
    <w:p w14:paraId="662532C8" w14:textId="77777777" w:rsidR="00197AC7" w:rsidRPr="0032033E" w:rsidRDefault="00970044" w:rsidP="000558AB">
      <w:pPr>
        <w:pStyle w:val="blocktext5"/>
      </w:pPr>
      <w:r w:rsidRPr="0032033E">
        <w:t>Motor vehicle business means the business of selling, leasing, repairing, servicing, storing or parking motor vehicles which are:</w:t>
      </w:r>
    </w:p>
    <w:p w14:paraId="662532C9" w14:textId="77777777" w:rsidR="00197AC7" w:rsidRPr="0032033E" w:rsidRDefault="00970044" w:rsidP="000558AB">
      <w:pPr>
        <w:pStyle w:val="outlinetxt5"/>
      </w:pPr>
      <w:r w:rsidRPr="0032033E">
        <w:tab/>
        <w:t>(a)</w:t>
      </w:r>
      <w:r w:rsidRPr="0032033E">
        <w:tab/>
      </w:r>
      <w:r w:rsidRPr="0032033E">
        <w:rPr>
          <w:b w:val="0"/>
        </w:rPr>
        <w:t>Used for demonstration purposes by a prospective purchaser;</w:t>
      </w:r>
    </w:p>
    <w:p w14:paraId="662532CA" w14:textId="77777777" w:rsidR="00197AC7" w:rsidRPr="0032033E" w:rsidRDefault="00970044" w:rsidP="000558AB">
      <w:pPr>
        <w:pStyle w:val="outlinetxt5"/>
      </w:pPr>
      <w:r w:rsidRPr="0032033E">
        <w:tab/>
        <w:t>(b)</w:t>
      </w:r>
      <w:r w:rsidRPr="0032033E">
        <w:tab/>
      </w:r>
      <w:r w:rsidRPr="0032033E">
        <w:rPr>
          <w:b w:val="0"/>
        </w:rPr>
        <w:t>Loaned or leased to another as a temporary substitute while such person's "auto" is being repaired or serviced; or</w:t>
      </w:r>
    </w:p>
    <w:p w14:paraId="662532CB" w14:textId="77777777" w:rsidR="00197AC7" w:rsidRPr="0032033E" w:rsidRDefault="00970044" w:rsidP="000558AB">
      <w:pPr>
        <w:pStyle w:val="outlinetxt5"/>
      </w:pPr>
      <w:r w:rsidRPr="0032033E">
        <w:tab/>
        <w:t>(c)</w:t>
      </w:r>
      <w:r w:rsidRPr="0032033E">
        <w:tab/>
      </w:r>
      <w:r w:rsidRPr="0032033E">
        <w:rPr>
          <w:b w:val="0"/>
        </w:rPr>
        <w:t>Leased to another for a period of six months or more.</w:t>
      </w:r>
    </w:p>
    <w:p w14:paraId="662532CC" w14:textId="77777777" w:rsidR="00197AC7" w:rsidRPr="0032033E" w:rsidRDefault="00970044" w:rsidP="000558AB">
      <w:pPr>
        <w:pStyle w:val="outlinetxt1"/>
        <w:rPr>
          <w:b w:val="0"/>
        </w:rPr>
      </w:pPr>
      <w:r w:rsidRPr="0032033E">
        <w:tab/>
        <w:t>C.</w:t>
      </w:r>
      <w:r w:rsidRPr="0032033E">
        <w:tab/>
      </w:r>
      <w:r w:rsidRPr="0032033E">
        <w:rPr>
          <w:b w:val="0"/>
        </w:rPr>
        <w:t>Paragraph</w:t>
      </w:r>
      <w:r w:rsidRPr="0032033E">
        <w:t xml:space="preserve"> A.2. Coverage Extensions </w:t>
      </w:r>
      <w:r w:rsidRPr="0032033E">
        <w:rPr>
          <w:b w:val="0"/>
        </w:rPr>
        <w:t xml:space="preserve">of </w:t>
      </w:r>
      <w:r w:rsidRPr="0032033E">
        <w:t xml:space="preserve">Section II – </w:t>
      </w:r>
      <w:r w:rsidR="001A22C8" w:rsidRPr="0032033E">
        <w:t xml:space="preserve">Covered Autos </w:t>
      </w:r>
      <w:r w:rsidRPr="0032033E">
        <w:t xml:space="preserve">Liability Coverage </w:t>
      </w:r>
      <w:r w:rsidRPr="0032033E">
        <w:rPr>
          <w:b w:val="0"/>
        </w:rPr>
        <w:t>is amended as follows:</w:t>
      </w:r>
    </w:p>
    <w:p w14:paraId="662532CD" w14:textId="77777777" w:rsidR="00197AC7" w:rsidRPr="0032033E" w:rsidRDefault="00970044" w:rsidP="000558AB">
      <w:pPr>
        <w:pStyle w:val="outlinetxt2"/>
        <w:rPr>
          <w:b w:val="0"/>
        </w:rPr>
      </w:pPr>
      <w:r w:rsidRPr="0032033E">
        <w:tab/>
        <w:t>1.</w:t>
      </w:r>
      <w:r w:rsidRPr="0032033E">
        <w:tab/>
      </w:r>
      <w:r w:rsidRPr="0032033E">
        <w:rPr>
          <w:b w:val="0"/>
        </w:rPr>
        <w:t>Paragraphs</w:t>
      </w:r>
      <w:r w:rsidRPr="0032033E">
        <w:t xml:space="preserve"> a.(3), a.(5) </w:t>
      </w:r>
      <w:r w:rsidRPr="0032033E">
        <w:rPr>
          <w:b w:val="0"/>
        </w:rPr>
        <w:t>and</w:t>
      </w:r>
      <w:r w:rsidRPr="0032033E">
        <w:t xml:space="preserve"> a.(6) </w:t>
      </w:r>
      <w:r w:rsidRPr="0032033E">
        <w:rPr>
          <w:b w:val="0"/>
        </w:rPr>
        <w:t>of</w:t>
      </w:r>
      <w:r w:rsidRPr="0032033E">
        <w:t xml:space="preserve"> Supplementary Payments </w:t>
      </w:r>
      <w:r w:rsidRPr="0032033E">
        <w:rPr>
          <w:b w:val="0"/>
        </w:rPr>
        <w:t>are replaced by the following:</w:t>
      </w:r>
    </w:p>
    <w:p w14:paraId="662532CE" w14:textId="77777777" w:rsidR="00197AC7" w:rsidRPr="0032033E" w:rsidRDefault="00970044" w:rsidP="000558AB">
      <w:pPr>
        <w:pStyle w:val="blocktext4"/>
      </w:pPr>
      <w:r w:rsidRPr="0032033E">
        <w:t>We will pay for the "insured":</w:t>
      </w:r>
    </w:p>
    <w:p w14:paraId="662532CF" w14:textId="77777777" w:rsidR="00197AC7" w:rsidRPr="0032033E" w:rsidRDefault="00970044" w:rsidP="000558AB">
      <w:pPr>
        <w:pStyle w:val="outlinetxt4"/>
        <w:rPr>
          <w:b w:val="0"/>
        </w:rPr>
      </w:pPr>
      <w:r w:rsidRPr="0032033E">
        <w:tab/>
        <w:t>(3)</w:t>
      </w:r>
      <w:r w:rsidRPr="0032033E">
        <w:tab/>
      </w:r>
      <w:r w:rsidRPr="0032033E">
        <w:rPr>
          <w:b w:val="0"/>
        </w:rPr>
        <w:t>The cost of bonds to release attachments in any "suit" we defend, but only for bond amounts within our Limit of Insurance.</w:t>
      </w:r>
    </w:p>
    <w:p w14:paraId="662532D0" w14:textId="5B4206D1" w:rsidR="00197AC7" w:rsidRPr="0032033E" w:rsidRDefault="00612371" w:rsidP="000558AB">
      <w:pPr>
        <w:pStyle w:val="outlinetxt4"/>
        <w:spacing w:before="0"/>
        <w:rPr>
          <w:b w:val="0"/>
        </w:rPr>
      </w:pPr>
      <w:r>
        <w:br w:type="page"/>
      </w:r>
      <w:r w:rsidR="000558AB">
        <w:rPr>
          <w:noProof/>
        </w:rPr>
        <w:lastRenderedPageBreak/>
        <w:pict w14:anchorId="4495F98B">
          <v:rect id="_x0000_s1038" style="position:absolute;left:0;text-align:left;margin-left:-121.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AF39C4" w14:textId="77777777" w:rsidR="00970044" w:rsidRDefault="00442E84">
                  <w:pPr>
                    <w:pStyle w:val="sidetext"/>
                  </w:pPr>
                  <w:r>
                    <w:t>R</w:t>
                  </w:r>
                </w:p>
                <w:p w14:paraId="02480EF1" w14:textId="77777777" w:rsidR="00970044" w:rsidRDefault="00970044">
                  <w:pPr>
                    <w:pStyle w:val="sidetext"/>
                  </w:pPr>
                </w:p>
                <w:p w14:paraId="2171D4E5" w14:textId="77777777" w:rsidR="00970044" w:rsidRDefault="00442E84">
                  <w:pPr>
                    <w:pStyle w:val="sidetext"/>
                  </w:pPr>
                  <w:r>
                    <w:t>E</w:t>
                  </w:r>
                </w:p>
                <w:p w14:paraId="27012884" w14:textId="77777777" w:rsidR="00970044" w:rsidRDefault="00970044">
                  <w:pPr>
                    <w:pStyle w:val="sidetext"/>
                  </w:pPr>
                </w:p>
                <w:p w14:paraId="727C19D4" w14:textId="77777777" w:rsidR="00970044" w:rsidRDefault="00442E84">
                  <w:pPr>
                    <w:pStyle w:val="sidetext"/>
                  </w:pPr>
                  <w:r>
                    <w:t>V</w:t>
                  </w:r>
                </w:p>
                <w:p w14:paraId="1DF7DDF7" w14:textId="77777777" w:rsidR="00970044" w:rsidRDefault="00970044">
                  <w:pPr>
                    <w:pStyle w:val="sidetext"/>
                  </w:pPr>
                </w:p>
                <w:p w14:paraId="490B21A0" w14:textId="77777777" w:rsidR="00970044" w:rsidRDefault="00442E84">
                  <w:pPr>
                    <w:pStyle w:val="sidetext"/>
                  </w:pPr>
                  <w:r>
                    <w:t>I</w:t>
                  </w:r>
                </w:p>
                <w:p w14:paraId="4B15C93F" w14:textId="77777777" w:rsidR="00970044" w:rsidRDefault="00970044">
                  <w:pPr>
                    <w:pStyle w:val="sidetext"/>
                  </w:pPr>
                </w:p>
                <w:p w14:paraId="1DD652BA" w14:textId="77777777" w:rsidR="00970044" w:rsidRDefault="00442E84">
                  <w:pPr>
                    <w:pStyle w:val="sidetext"/>
                  </w:pPr>
                  <w:r>
                    <w:t>S</w:t>
                  </w:r>
                </w:p>
                <w:p w14:paraId="42305F12" w14:textId="77777777" w:rsidR="00970044" w:rsidRDefault="00970044">
                  <w:pPr>
                    <w:pStyle w:val="sidetext"/>
                  </w:pPr>
                </w:p>
                <w:p w14:paraId="54BC038A" w14:textId="77777777" w:rsidR="00970044" w:rsidRDefault="00442E84">
                  <w:pPr>
                    <w:pStyle w:val="sidetext"/>
                  </w:pPr>
                  <w:r>
                    <w:t>E</w:t>
                  </w:r>
                </w:p>
                <w:p w14:paraId="4BE0A258" w14:textId="77777777" w:rsidR="00970044" w:rsidRDefault="00970044">
                  <w:pPr>
                    <w:pStyle w:val="sidetext"/>
                  </w:pPr>
                </w:p>
                <w:p w14:paraId="03C0E250" w14:textId="77777777" w:rsidR="00970044" w:rsidRDefault="00442E84">
                  <w:pPr>
                    <w:pStyle w:val="sidetext"/>
                  </w:pPr>
                  <w:r>
                    <w:t>D</w:t>
                  </w:r>
                </w:p>
              </w:txbxContent>
            </v:textbox>
            <w10:wrap anchorx="page" anchory="page"/>
            <w10:anchorlock/>
          </v:rect>
        </w:pict>
      </w:r>
      <w:r w:rsidR="00970044" w:rsidRPr="0032033E">
        <w:tab/>
        <w:t>(5)</w:t>
      </w:r>
      <w:r w:rsidR="00970044" w:rsidRPr="0032033E">
        <w:tab/>
      </w:r>
      <w:r w:rsidR="00970044" w:rsidRPr="0032033E">
        <w:rPr>
          <w:b w:val="0"/>
        </w:rPr>
        <w:t>All court costs taxed against the "insured" in any "suit" we defend. However, these payments do not include attorneys' fees or attorneys' expenses taxed against the "insured".</w:t>
      </w:r>
    </w:p>
    <w:p w14:paraId="662532D1" w14:textId="77777777" w:rsidR="00197AC7" w:rsidRPr="0032033E" w:rsidRDefault="00970044" w:rsidP="000558AB">
      <w:pPr>
        <w:pStyle w:val="outlinetxt4"/>
        <w:rPr>
          <w:b w:val="0"/>
        </w:rPr>
      </w:pPr>
      <w:r w:rsidRPr="0032033E">
        <w:tab/>
        <w:t>(6)</w:t>
      </w:r>
      <w:r w:rsidRPr="0032033E">
        <w:tab/>
      </w:r>
      <w:r w:rsidRPr="0032033E">
        <w:rPr>
          <w:b w:val="0"/>
        </w:rPr>
        <w:t>All interest on the full amount of any judgment that accrues after entry of judgment in any "suit" we defend; but our duty to pay interest ends when we have paid, offered to pay or deposited in court the part of the judgment that is within our Limit of Insurance.</w:t>
      </w:r>
    </w:p>
    <w:p w14:paraId="662532D2" w14:textId="2F2446C2" w:rsidR="00197AC7" w:rsidRPr="0032033E" w:rsidRDefault="00825CBE" w:rsidP="000558AB">
      <w:pPr>
        <w:pStyle w:val="outlinetxt2"/>
      </w:pPr>
      <w:r w:rsidRPr="0032033E">
        <w:tab/>
        <w:t>2.</w:t>
      </w:r>
      <w:r w:rsidRPr="0032033E">
        <w:tab/>
      </w:r>
      <w:ins w:id="6" w:author="Author" w:date="2022-10-19T08:48:00Z">
        <w:r w:rsidR="008009BA">
          <w:rPr>
            <w:b w:val="0"/>
            <w:bCs/>
          </w:rPr>
          <w:t xml:space="preserve">The following is added to </w:t>
        </w:r>
      </w:ins>
      <w:r w:rsidRPr="0032033E">
        <w:rPr>
          <w:b w:val="0"/>
        </w:rPr>
        <w:t xml:space="preserve">Paragraph </w:t>
      </w:r>
      <w:r w:rsidRPr="0032033E">
        <w:t>a. Supplementary Payments</w:t>
      </w:r>
      <w:del w:id="7" w:author="Author" w:date="2022-10-19T08:48:00Z">
        <w:r w:rsidRPr="0032033E" w:rsidDel="008009BA">
          <w:rPr>
            <w:b w:val="0"/>
          </w:rPr>
          <w:delText xml:space="preserve"> is amended by the addition of the following</w:delText>
        </w:r>
      </w:del>
      <w:r w:rsidRPr="00854C0C">
        <w:rPr>
          <w:bCs/>
          <w:rPrChange w:id="8" w:author="Author" w:date="2022-10-19T08:48:00Z">
            <w:rPr>
              <w:b w:val="0"/>
            </w:rPr>
          </w:rPrChange>
        </w:rPr>
        <w:t>:</w:t>
      </w:r>
    </w:p>
    <w:p w14:paraId="662532D3" w14:textId="77777777" w:rsidR="00197AC7" w:rsidRPr="0032033E" w:rsidRDefault="00970044" w:rsidP="000558AB">
      <w:pPr>
        <w:pStyle w:val="blocktext4"/>
      </w:pPr>
      <w:r w:rsidRPr="0032033E">
        <w:t>We will pay for the "insured":</w:t>
      </w:r>
    </w:p>
    <w:p w14:paraId="662532D4" w14:textId="77777777" w:rsidR="00197AC7" w:rsidRPr="0032033E" w:rsidRDefault="00970044" w:rsidP="000558AB">
      <w:pPr>
        <w:pStyle w:val="outlinetxt4"/>
        <w:rPr>
          <w:b w:val="0"/>
        </w:rPr>
      </w:pPr>
      <w:r w:rsidRPr="0032033E">
        <w:tab/>
        <w:t>(7)</w:t>
      </w:r>
      <w:r w:rsidRPr="0032033E">
        <w:tab/>
      </w:r>
      <w:r w:rsidRPr="0032033E">
        <w:rPr>
          <w:b w:val="0"/>
        </w:rPr>
        <w:t>Prejudgment interest awarded against the "insured" on that part of the judgment we pay. If we make an offer to pay the applicable Limit of Insurance, we will not pay any prejudgment interest based on that period of time after the offer.</w:t>
      </w:r>
    </w:p>
    <w:p w14:paraId="662532D5" w14:textId="77777777" w:rsidR="00197AC7" w:rsidRPr="0032033E" w:rsidRDefault="00970044" w:rsidP="000558AB">
      <w:pPr>
        <w:pStyle w:val="outlinetxt1"/>
      </w:pPr>
      <w:r w:rsidRPr="0032033E">
        <w:tab/>
        <w:t>D.</w:t>
      </w:r>
      <w:r w:rsidRPr="0032033E">
        <w:tab/>
      </w:r>
      <w:r w:rsidRPr="0032033E">
        <w:rPr>
          <w:b w:val="0"/>
        </w:rPr>
        <w:t>Paragraph</w:t>
      </w:r>
      <w:r w:rsidRPr="0032033E">
        <w:t xml:space="preserve"> A.2.b.(1) </w:t>
      </w:r>
      <w:r w:rsidRPr="0032033E">
        <w:rPr>
          <w:b w:val="0"/>
        </w:rPr>
        <w:t>of</w:t>
      </w:r>
      <w:r w:rsidRPr="0032033E">
        <w:t xml:space="preserve"> Section II – </w:t>
      </w:r>
      <w:r w:rsidR="001A22C8" w:rsidRPr="0032033E">
        <w:t xml:space="preserve">Covered Autos </w:t>
      </w:r>
      <w:r w:rsidRPr="0032033E">
        <w:t>Liability Coverage</w:t>
      </w:r>
      <w:r w:rsidRPr="0032033E">
        <w:rPr>
          <w:b w:val="0"/>
        </w:rPr>
        <w:t xml:space="preserve"> is replaced by the following:</w:t>
      </w:r>
    </w:p>
    <w:p w14:paraId="662532D6" w14:textId="77777777" w:rsidR="00197AC7" w:rsidRPr="0032033E" w:rsidRDefault="00970044" w:rsidP="000558AB">
      <w:pPr>
        <w:pStyle w:val="outlinehd2"/>
      </w:pPr>
      <w:r w:rsidRPr="0032033E">
        <w:tab/>
        <w:t>2.</w:t>
      </w:r>
      <w:r w:rsidRPr="0032033E">
        <w:tab/>
        <w:t>Coverage Extensions</w:t>
      </w:r>
    </w:p>
    <w:p w14:paraId="662532D7" w14:textId="77777777" w:rsidR="00197AC7" w:rsidRPr="0032033E" w:rsidRDefault="00970044" w:rsidP="000558AB">
      <w:pPr>
        <w:pStyle w:val="outlinehd3"/>
      </w:pPr>
      <w:r w:rsidRPr="0032033E">
        <w:tab/>
        <w:t>b.</w:t>
      </w:r>
      <w:r w:rsidRPr="0032033E">
        <w:tab/>
        <w:t>Out-of-</w:t>
      </w:r>
      <w:r w:rsidR="00262D10" w:rsidRPr="0032033E">
        <w:t>s</w:t>
      </w:r>
      <w:r w:rsidRPr="0032033E">
        <w:t>tate Coverage Extensions</w:t>
      </w:r>
    </w:p>
    <w:p w14:paraId="662532D8" w14:textId="77777777" w:rsidR="00197AC7" w:rsidRPr="0032033E" w:rsidRDefault="00970044" w:rsidP="000558AB">
      <w:pPr>
        <w:pStyle w:val="blocktext4"/>
      </w:pPr>
      <w:r w:rsidRPr="0032033E">
        <w:t>While a covered "auto" is away from the state where it is licensed</w:t>
      </w:r>
      <w:r w:rsidR="00262D10" w:rsidRPr="0032033E">
        <w:t>,</w:t>
      </w:r>
      <w:r w:rsidRPr="0032033E">
        <w:t xml:space="preserve"> we will:</w:t>
      </w:r>
    </w:p>
    <w:p w14:paraId="662532D9" w14:textId="77777777" w:rsidR="00197AC7" w:rsidRPr="0032033E" w:rsidRDefault="00970044" w:rsidP="000558AB">
      <w:pPr>
        <w:pStyle w:val="outlinetxt4"/>
        <w:rPr>
          <w:b w:val="0"/>
        </w:rPr>
      </w:pPr>
      <w:r w:rsidRPr="0032033E">
        <w:tab/>
        <w:t>(1)</w:t>
      </w:r>
      <w:r w:rsidRPr="0032033E">
        <w:tab/>
      </w:r>
      <w:r w:rsidRPr="0032033E">
        <w:rPr>
          <w:b w:val="0"/>
        </w:rPr>
        <w:t>Increase the Limit</w:t>
      </w:r>
      <w:r w:rsidRPr="0032033E">
        <w:t xml:space="preserve"> </w:t>
      </w:r>
      <w:r w:rsidRPr="0032033E">
        <w:rPr>
          <w:b w:val="0"/>
        </w:rPr>
        <w:t xml:space="preserve">of Insurance for </w:t>
      </w:r>
      <w:r w:rsidR="001A22C8" w:rsidRPr="0032033E">
        <w:rPr>
          <w:b w:val="0"/>
        </w:rPr>
        <w:t xml:space="preserve">Covered Autos </w:t>
      </w:r>
      <w:r w:rsidRPr="0032033E">
        <w:rPr>
          <w:b w:val="0"/>
        </w:rPr>
        <w:t>Liability Coverage to meet the limits specified by a compulsory or financial responsibility law of the jurisdiction where the covered "auto" is being used.</w:t>
      </w:r>
    </w:p>
    <w:p w14:paraId="662532DA" w14:textId="77777777" w:rsidR="00197AC7" w:rsidRPr="0032033E" w:rsidRDefault="00970044" w:rsidP="000558AB">
      <w:pPr>
        <w:pStyle w:val="outlinetxt1"/>
      </w:pPr>
      <w:r w:rsidRPr="0032033E">
        <w:rPr>
          <w:b w:val="0"/>
        </w:rPr>
        <w:tab/>
      </w:r>
      <w:r w:rsidRPr="0032033E">
        <w:t>E.</w:t>
      </w:r>
      <w:r w:rsidRPr="0032033E">
        <w:tab/>
      </w:r>
      <w:r w:rsidRPr="0032033E">
        <w:rPr>
          <w:b w:val="0"/>
        </w:rPr>
        <w:t>Paragraph</w:t>
      </w:r>
      <w:r w:rsidRPr="0032033E">
        <w:t xml:space="preserve"> B. Exclusions </w:t>
      </w:r>
      <w:r w:rsidRPr="0032033E">
        <w:rPr>
          <w:b w:val="0"/>
        </w:rPr>
        <w:t>of</w:t>
      </w:r>
      <w:r w:rsidRPr="0032033E">
        <w:t xml:space="preserve"> Section II – </w:t>
      </w:r>
      <w:r w:rsidR="001A22C8" w:rsidRPr="0032033E">
        <w:t xml:space="preserve">Covered Autos </w:t>
      </w:r>
      <w:r w:rsidRPr="0032033E">
        <w:t xml:space="preserve">Liability Coverage </w:t>
      </w:r>
      <w:r w:rsidRPr="0032033E">
        <w:rPr>
          <w:b w:val="0"/>
        </w:rPr>
        <w:t>is amended as follows:</w:t>
      </w:r>
    </w:p>
    <w:p w14:paraId="662532DB" w14:textId="22113831" w:rsidR="00197AC7" w:rsidRPr="0032033E" w:rsidRDefault="00970044" w:rsidP="000558AB">
      <w:pPr>
        <w:pStyle w:val="outlinetxt2"/>
        <w:rPr>
          <w:b w:val="0"/>
        </w:rPr>
      </w:pPr>
      <w:r w:rsidRPr="0032033E">
        <w:tab/>
        <w:t>1.</w:t>
      </w:r>
      <w:r w:rsidRPr="0032033E">
        <w:tab/>
      </w:r>
      <w:del w:id="9" w:author="Author" w:date="2022-10-19T08:50:00Z">
        <w:r w:rsidRPr="0032033E" w:rsidDel="008009BA">
          <w:rPr>
            <w:b w:val="0"/>
          </w:rPr>
          <w:delText>Paragraph</w:delText>
        </w:r>
        <w:r w:rsidRPr="0032033E" w:rsidDel="008009BA">
          <w:delText xml:space="preserve"> </w:delText>
        </w:r>
      </w:del>
      <w:ins w:id="10" w:author="Author" w:date="2022-10-19T08:50:00Z">
        <w:r w:rsidR="008009BA">
          <w:rPr>
            <w:b w:val="0"/>
          </w:rPr>
          <w:t>Exclusion</w:t>
        </w:r>
        <w:r w:rsidR="008009BA" w:rsidRPr="0032033E">
          <w:t xml:space="preserve"> </w:t>
        </w:r>
      </w:ins>
      <w:r w:rsidRPr="0032033E">
        <w:t>B.4.</w:t>
      </w:r>
      <w:r w:rsidRPr="0032033E">
        <w:rPr>
          <w:b w:val="0"/>
        </w:rPr>
        <w:t xml:space="preserve"> </w:t>
      </w:r>
      <w:del w:id="11" w:author="Author" w:date="2022-10-19T08:50:00Z">
        <w:r w:rsidRPr="0032033E" w:rsidDel="008009BA">
          <w:rPr>
            <w:b w:val="0"/>
          </w:rPr>
          <w:delText>of the</w:delText>
        </w:r>
        <w:r w:rsidRPr="0032033E" w:rsidDel="008009BA">
          <w:delText xml:space="preserve"> </w:delText>
        </w:r>
      </w:del>
      <w:r w:rsidRPr="0032033E">
        <w:t xml:space="preserve">Employee Indemnification And Employer's Liability </w:t>
      </w:r>
      <w:del w:id="12" w:author="Author" w:date="2022-10-19T08:50:00Z">
        <w:r w:rsidRPr="0032033E" w:rsidDel="008009BA">
          <w:rPr>
            <w:b w:val="0"/>
          </w:rPr>
          <w:delText xml:space="preserve">Exclusion </w:delText>
        </w:r>
      </w:del>
      <w:r w:rsidRPr="0032033E">
        <w:rPr>
          <w:b w:val="0"/>
        </w:rPr>
        <w:t>is replaced by the following:</w:t>
      </w:r>
    </w:p>
    <w:p w14:paraId="662532DC" w14:textId="77777777" w:rsidR="00197AC7" w:rsidRPr="0032033E" w:rsidRDefault="00970044" w:rsidP="000558AB">
      <w:pPr>
        <w:pStyle w:val="blocktext3"/>
      </w:pPr>
      <w:r w:rsidRPr="0032033E">
        <w:t>"Bodily injury" to:</w:t>
      </w:r>
    </w:p>
    <w:p w14:paraId="662532DD" w14:textId="77777777" w:rsidR="00197AC7" w:rsidRPr="0032033E" w:rsidRDefault="00970044" w:rsidP="000558AB">
      <w:pPr>
        <w:pStyle w:val="outlinetxt3"/>
      </w:pPr>
      <w:r w:rsidRPr="0032033E">
        <w:tab/>
        <w:t>a.</w:t>
      </w:r>
      <w:r w:rsidRPr="0032033E">
        <w:tab/>
      </w:r>
      <w:r w:rsidRPr="0032033E">
        <w:rPr>
          <w:b w:val="0"/>
        </w:rPr>
        <w:t>An "employee" of the "insured" arising out of and in the course of employment by the "insured"; or</w:t>
      </w:r>
      <w:r w:rsidRPr="0032033E">
        <w:t xml:space="preserve"> </w:t>
      </w:r>
    </w:p>
    <w:p w14:paraId="662532DE" w14:textId="77777777" w:rsidR="00197AC7" w:rsidRPr="0032033E" w:rsidRDefault="00970044" w:rsidP="000558AB">
      <w:pPr>
        <w:pStyle w:val="outlinetxt3"/>
      </w:pPr>
      <w:r w:rsidRPr="0032033E">
        <w:tab/>
        <w:t>b.</w:t>
      </w:r>
      <w:r w:rsidRPr="0032033E">
        <w:tab/>
      </w:r>
      <w:r w:rsidRPr="0032033E">
        <w:rPr>
          <w:b w:val="0"/>
        </w:rPr>
        <w:t xml:space="preserve">The spouse, child, parent, brother or sister of that "employee" as a consequence of Paragraph </w:t>
      </w:r>
      <w:r w:rsidRPr="0032033E">
        <w:t>a.</w:t>
      </w:r>
      <w:r w:rsidRPr="0032033E">
        <w:rPr>
          <w:b w:val="0"/>
        </w:rPr>
        <w:t xml:space="preserve"> above.</w:t>
      </w:r>
    </w:p>
    <w:p w14:paraId="662532DF" w14:textId="77777777" w:rsidR="00197AC7" w:rsidRPr="0032033E" w:rsidRDefault="00970044" w:rsidP="000558AB">
      <w:pPr>
        <w:pStyle w:val="blocktext3"/>
      </w:pPr>
      <w:r w:rsidRPr="0032033E">
        <w:t>This exclusion applies:</w:t>
      </w:r>
    </w:p>
    <w:p w14:paraId="662532E0" w14:textId="77777777" w:rsidR="00197AC7" w:rsidRPr="0032033E" w:rsidRDefault="00970044" w:rsidP="000558AB">
      <w:pPr>
        <w:pStyle w:val="outlinetxt4"/>
        <w:rPr>
          <w:b w:val="0"/>
        </w:rPr>
      </w:pPr>
      <w:r w:rsidRPr="0032033E">
        <w:tab/>
        <w:t>(1)</w:t>
      </w:r>
      <w:r w:rsidRPr="0032033E">
        <w:tab/>
      </w:r>
      <w:r w:rsidRPr="0032033E">
        <w:rPr>
          <w:b w:val="0"/>
        </w:rPr>
        <w:t xml:space="preserve">Whether the "insured" may be liable as an employer or in any other capacity; and </w:t>
      </w:r>
    </w:p>
    <w:p w14:paraId="662532E1" w14:textId="316C7534" w:rsidR="00197AC7" w:rsidRPr="0032033E" w:rsidRDefault="00612371" w:rsidP="000558AB">
      <w:pPr>
        <w:pStyle w:val="outlinetxt4"/>
        <w:rPr>
          <w:b w:val="0"/>
        </w:rPr>
      </w:pPr>
      <w:r>
        <w:br w:type="column"/>
      </w:r>
      <w:r w:rsidR="00970044" w:rsidRPr="0032033E">
        <w:tab/>
        <w:t>(2)</w:t>
      </w:r>
      <w:r w:rsidR="00970044" w:rsidRPr="0032033E">
        <w:tab/>
      </w:r>
      <w:r w:rsidR="00970044" w:rsidRPr="0032033E">
        <w:rPr>
          <w:b w:val="0"/>
        </w:rPr>
        <w:t>To any obligation to share damages with or repay someone else who must pay damages because of the injury.</w:t>
      </w:r>
    </w:p>
    <w:p w14:paraId="662532E2" w14:textId="77777777" w:rsidR="00197AC7" w:rsidRPr="0032033E" w:rsidRDefault="00970044" w:rsidP="000558AB">
      <w:pPr>
        <w:pStyle w:val="blocktext3"/>
      </w:pPr>
      <w:r w:rsidRPr="0032033E">
        <w:t>But this exclusion does not apply to "bodily injury" to "employees" not entitled to workers' compensation benefits or to liability assumed by the "insured" under an "insured contract".</w:t>
      </w:r>
    </w:p>
    <w:p w14:paraId="662532E3" w14:textId="3E3E3AFA" w:rsidR="00197AC7" w:rsidRPr="0032033E" w:rsidRDefault="00970044" w:rsidP="000558AB">
      <w:pPr>
        <w:pStyle w:val="outlinetxt2"/>
      </w:pPr>
      <w:r w:rsidRPr="0032033E">
        <w:tab/>
        <w:t>2.</w:t>
      </w:r>
      <w:r w:rsidRPr="0032033E">
        <w:tab/>
      </w:r>
      <w:del w:id="13" w:author="Author" w:date="2022-10-19T08:46:00Z">
        <w:r w:rsidRPr="0032033E" w:rsidDel="008009BA">
          <w:rPr>
            <w:b w:val="0"/>
          </w:rPr>
          <w:delText xml:space="preserve">Paragraph </w:delText>
        </w:r>
      </w:del>
      <w:ins w:id="14" w:author="Author" w:date="2022-10-19T08:46:00Z">
        <w:r w:rsidR="008009BA">
          <w:rPr>
            <w:b w:val="0"/>
          </w:rPr>
          <w:t>E</w:t>
        </w:r>
      </w:ins>
      <w:ins w:id="15" w:author="Author" w:date="2022-10-19T08:47:00Z">
        <w:r w:rsidR="008009BA">
          <w:rPr>
            <w:b w:val="0"/>
          </w:rPr>
          <w:t xml:space="preserve">xclusion </w:t>
        </w:r>
      </w:ins>
      <w:r w:rsidRPr="0032033E">
        <w:t>B.5.</w:t>
      </w:r>
      <w:r w:rsidRPr="0032033E">
        <w:rPr>
          <w:b w:val="0"/>
        </w:rPr>
        <w:t xml:space="preserve"> </w:t>
      </w:r>
      <w:r w:rsidRPr="0032033E">
        <w:t>Fellow Employee</w:t>
      </w:r>
      <w:r w:rsidRPr="0032033E">
        <w:rPr>
          <w:b w:val="0"/>
        </w:rPr>
        <w:t xml:space="preserve"> </w:t>
      </w:r>
      <w:del w:id="16" w:author="Author" w:date="2022-10-19T08:47:00Z">
        <w:r w:rsidRPr="0032033E" w:rsidDel="008009BA">
          <w:rPr>
            <w:b w:val="0"/>
          </w:rPr>
          <w:delText xml:space="preserve">Exclusion </w:delText>
        </w:r>
      </w:del>
      <w:del w:id="17" w:author="Author" w:date="2022-10-19T08:46:00Z">
        <w:r w:rsidRPr="0032033E" w:rsidDel="008009BA">
          <w:rPr>
            <w:b w:val="0"/>
          </w:rPr>
          <w:delText>is deleted</w:delText>
        </w:r>
      </w:del>
      <w:ins w:id="18" w:author="Author" w:date="2022-10-19T08:46:00Z">
        <w:r w:rsidR="008009BA">
          <w:rPr>
            <w:b w:val="0"/>
          </w:rPr>
          <w:t>does not apply</w:t>
        </w:r>
      </w:ins>
      <w:r w:rsidRPr="0032033E">
        <w:rPr>
          <w:b w:val="0"/>
        </w:rPr>
        <w:t>.</w:t>
      </w:r>
    </w:p>
    <w:p w14:paraId="662532E4" w14:textId="0744D92C" w:rsidR="00197AC7" w:rsidRPr="0032033E" w:rsidRDefault="00970044" w:rsidP="000558AB">
      <w:pPr>
        <w:pStyle w:val="outlinetxt2"/>
      </w:pPr>
      <w:r w:rsidRPr="0032033E">
        <w:tab/>
        <w:t>3.</w:t>
      </w:r>
      <w:r w:rsidRPr="0032033E">
        <w:tab/>
      </w:r>
      <w:del w:id="19" w:author="Author" w:date="2022-10-19T08:47:00Z">
        <w:r w:rsidRPr="0032033E" w:rsidDel="008009BA">
          <w:rPr>
            <w:b w:val="0"/>
          </w:rPr>
          <w:delText>Paragraph</w:delText>
        </w:r>
        <w:r w:rsidRPr="0032033E" w:rsidDel="008009BA">
          <w:delText xml:space="preserve"> </w:delText>
        </w:r>
      </w:del>
      <w:ins w:id="20" w:author="Author" w:date="2022-10-19T08:47:00Z">
        <w:r w:rsidR="008009BA" w:rsidRPr="00854C0C">
          <w:rPr>
            <w:b w:val="0"/>
            <w:bCs/>
            <w:rPrChange w:id="21" w:author="Author" w:date="2022-10-19T08:47:00Z">
              <w:rPr/>
            </w:rPrChange>
          </w:rPr>
          <w:t xml:space="preserve">Exclusion </w:t>
        </w:r>
      </w:ins>
      <w:r w:rsidRPr="0032033E">
        <w:t xml:space="preserve">B.6. Care, Custody Or Control </w:t>
      </w:r>
      <w:del w:id="22" w:author="Author" w:date="2022-10-19T08:47:00Z">
        <w:r w:rsidRPr="0032033E" w:rsidDel="008009BA">
          <w:rPr>
            <w:b w:val="0"/>
          </w:rPr>
          <w:delText>Exclusion</w:delText>
        </w:r>
        <w:r w:rsidRPr="0032033E" w:rsidDel="008009BA">
          <w:delText xml:space="preserve"> </w:delText>
        </w:r>
      </w:del>
      <w:r w:rsidRPr="0032033E">
        <w:rPr>
          <w:b w:val="0"/>
        </w:rPr>
        <w:t>is replaced by the following:</w:t>
      </w:r>
    </w:p>
    <w:p w14:paraId="662532E5" w14:textId="77777777" w:rsidR="00197AC7" w:rsidRPr="0032033E" w:rsidRDefault="00970044" w:rsidP="000558AB">
      <w:pPr>
        <w:pStyle w:val="blocktext3"/>
      </w:pPr>
      <w:r w:rsidRPr="0032033E">
        <w:t>"Property damage" to property owned or transported by the "insured" or in the "insured's" care, custody or control. But this exclusion does not apply to liability assumed under a sidetrack agreement.</w:t>
      </w:r>
    </w:p>
    <w:p w14:paraId="662532E6" w14:textId="674BF8C6" w:rsidR="00197AC7" w:rsidRPr="0032033E" w:rsidRDefault="00970044" w:rsidP="000558AB">
      <w:pPr>
        <w:pStyle w:val="outlinetxt2"/>
        <w:rPr>
          <w:b w:val="0"/>
        </w:rPr>
      </w:pPr>
      <w:r w:rsidRPr="0032033E">
        <w:tab/>
        <w:t>4.</w:t>
      </w:r>
      <w:r w:rsidRPr="0032033E">
        <w:tab/>
      </w:r>
      <w:del w:id="23" w:author="Author" w:date="2022-10-19T08:48:00Z">
        <w:r w:rsidRPr="0032033E" w:rsidDel="008009BA">
          <w:rPr>
            <w:b w:val="0"/>
          </w:rPr>
          <w:delText>Paragraph</w:delText>
        </w:r>
        <w:r w:rsidRPr="0032033E" w:rsidDel="008009BA">
          <w:delText xml:space="preserve"> </w:delText>
        </w:r>
      </w:del>
      <w:ins w:id="24" w:author="Author" w:date="2022-10-19T08:48:00Z">
        <w:r w:rsidR="008009BA">
          <w:rPr>
            <w:b w:val="0"/>
          </w:rPr>
          <w:t>Exclusion</w:t>
        </w:r>
        <w:r w:rsidR="008009BA" w:rsidRPr="0032033E">
          <w:t xml:space="preserve"> </w:t>
        </w:r>
      </w:ins>
      <w:r w:rsidRPr="0032033E">
        <w:t xml:space="preserve">B.11. Pollution </w:t>
      </w:r>
      <w:del w:id="25" w:author="Author" w:date="2022-10-19T08:49:00Z">
        <w:r w:rsidRPr="0032033E" w:rsidDel="008009BA">
          <w:rPr>
            <w:b w:val="0"/>
          </w:rPr>
          <w:delText>Exclusion</w:delText>
        </w:r>
        <w:r w:rsidRPr="0032033E" w:rsidDel="008009BA">
          <w:delText xml:space="preserve"> </w:delText>
        </w:r>
      </w:del>
      <w:r w:rsidRPr="0032033E">
        <w:rPr>
          <w:b w:val="0"/>
        </w:rPr>
        <w:t>is replaced by the following:</w:t>
      </w:r>
    </w:p>
    <w:p w14:paraId="662532E7" w14:textId="77777777" w:rsidR="00197AC7" w:rsidRPr="0032033E" w:rsidRDefault="00970044" w:rsidP="000558AB">
      <w:pPr>
        <w:pStyle w:val="blocktext3"/>
      </w:pPr>
      <w:r w:rsidRPr="0032033E">
        <w:t>"Bodily injury" or "property damage" arising out of the actual, alleged or threatened discharge, dispersal, seepage, migration, release or escape of "pollutants". This exclusion does not apply if the discharge is sudden and accidental.</w:t>
      </w:r>
    </w:p>
    <w:p w14:paraId="662532E8" w14:textId="342BB0E0" w:rsidR="00197AC7" w:rsidRPr="0032033E" w:rsidRDefault="00970044" w:rsidP="000558AB">
      <w:pPr>
        <w:pStyle w:val="outlinetxt2"/>
        <w:rPr>
          <w:b w:val="0"/>
          <w:bCs/>
        </w:rPr>
      </w:pPr>
      <w:r w:rsidRPr="0032033E">
        <w:tab/>
        <w:t>5.</w:t>
      </w:r>
      <w:r w:rsidRPr="0032033E">
        <w:tab/>
      </w:r>
      <w:del w:id="26" w:author="Author" w:date="2022-10-19T08:49:00Z">
        <w:r w:rsidRPr="0032033E" w:rsidDel="008009BA">
          <w:rPr>
            <w:b w:val="0"/>
            <w:bCs/>
          </w:rPr>
          <w:delText xml:space="preserve">Paragraph </w:delText>
        </w:r>
      </w:del>
      <w:ins w:id="27" w:author="Author" w:date="2022-10-19T08:49:00Z">
        <w:r w:rsidR="008009BA">
          <w:rPr>
            <w:b w:val="0"/>
            <w:bCs/>
          </w:rPr>
          <w:t>Exclusion</w:t>
        </w:r>
        <w:r w:rsidR="008009BA" w:rsidRPr="0032033E">
          <w:rPr>
            <w:b w:val="0"/>
            <w:bCs/>
          </w:rPr>
          <w:t xml:space="preserve"> </w:t>
        </w:r>
      </w:ins>
      <w:r w:rsidRPr="0032033E">
        <w:t>B.12. War</w:t>
      </w:r>
      <w:r w:rsidRPr="0032033E">
        <w:rPr>
          <w:b w:val="0"/>
          <w:bCs/>
        </w:rPr>
        <w:t xml:space="preserve"> </w:t>
      </w:r>
      <w:del w:id="28" w:author="Author" w:date="2022-10-19T08:49:00Z">
        <w:r w:rsidRPr="0032033E" w:rsidDel="008009BA">
          <w:rPr>
            <w:b w:val="0"/>
            <w:bCs/>
          </w:rPr>
          <w:delText xml:space="preserve">Exclusion </w:delText>
        </w:r>
      </w:del>
      <w:r w:rsidRPr="0032033E">
        <w:rPr>
          <w:b w:val="0"/>
          <w:bCs/>
        </w:rPr>
        <w:t>is replaced by the following:</w:t>
      </w:r>
    </w:p>
    <w:p w14:paraId="662532E9" w14:textId="77777777" w:rsidR="00197AC7" w:rsidRPr="0032033E" w:rsidRDefault="00970044" w:rsidP="000558AB">
      <w:pPr>
        <w:pStyle w:val="blocktext3"/>
      </w:pPr>
      <w:r w:rsidRPr="0032033E">
        <w:t>"Bodily injury" or "property damage" due to war, whether or not declared, or any act or condition incident to war. War includes civil war, insurrection, rebellion or revolution. This exclusion applies only to liability assumed under a contract or agreement.</w:t>
      </w:r>
    </w:p>
    <w:p w14:paraId="662532EA" w14:textId="430C8DF0" w:rsidR="00197AC7" w:rsidRPr="0032033E" w:rsidRDefault="00970044" w:rsidP="000558AB">
      <w:pPr>
        <w:pStyle w:val="outlinetxt1"/>
        <w:rPr>
          <w:b w:val="0"/>
        </w:rPr>
      </w:pPr>
      <w:r w:rsidRPr="0032033E">
        <w:tab/>
        <w:t>F.</w:t>
      </w:r>
      <w:r w:rsidRPr="0032033E">
        <w:tab/>
      </w:r>
      <w:r w:rsidRPr="0032033E">
        <w:rPr>
          <w:b w:val="0"/>
        </w:rPr>
        <w:t xml:space="preserve">Paragraph </w:t>
      </w:r>
      <w:r w:rsidRPr="0032033E">
        <w:t xml:space="preserve">C. Limit Of Insurance </w:t>
      </w:r>
      <w:r w:rsidRPr="0032033E">
        <w:rPr>
          <w:b w:val="0"/>
        </w:rPr>
        <w:t xml:space="preserve">of </w:t>
      </w:r>
      <w:r w:rsidRPr="0032033E">
        <w:t xml:space="preserve">Section II – </w:t>
      </w:r>
      <w:ins w:id="29" w:author="Author" w:date="2022-10-19T08:50:00Z">
        <w:r w:rsidR="008009BA">
          <w:t xml:space="preserve">Covered Autos </w:t>
        </w:r>
      </w:ins>
      <w:r w:rsidRPr="0032033E">
        <w:t xml:space="preserve">Liability Coverage </w:t>
      </w:r>
      <w:r w:rsidRPr="0032033E">
        <w:rPr>
          <w:b w:val="0"/>
        </w:rPr>
        <w:t>is replaced by the following:</w:t>
      </w:r>
    </w:p>
    <w:p w14:paraId="662532EB" w14:textId="77777777" w:rsidR="00197AC7" w:rsidRPr="0032033E" w:rsidRDefault="00970044" w:rsidP="000558AB">
      <w:pPr>
        <w:pStyle w:val="outlinetxt2"/>
        <w:rPr>
          <w:b w:val="0"/>
          <w:bCs/>
        </w:rPr>
      </w:pPr>
      <w:r w:rsidRPr="0032033E">
        <w:tab/>
      </w:r>
      <w:r w:rsidRPr="0032033E">
        <w:rPr>
          <w:rStyle w:val="Strong"/>
          <w:b/>
          <w:bCs w:val="0"/>
        </w:rPr>
        <w:t>1.</w:t>
      </w:r>
      <w:r w:rsidRPr="0032033E">
        <w:tab/>
      </w:r>
      <w:r w:rsidRPr="0032033E">
        <w:rPr>
          <w:b w:val="0"/>
          <w:bCs/>
        </w:rPr>
        <w:t>Regardless of the number of covered "autos", "insureds", premium</w:t>
      </w:r>
      <w:r w:rsidR="007C4E39" w:rsidRPr="0032033E">
        <w:rPr>
          <w:b w:val="0"/>
          <w:bCs/>
        </w:rPr>
        <w:t xml:space="preserve">s paid, claims made or vehicles </w:t>
      </w:r>
      <w:r w:rsidRPr="0032033E">
        <w:rPr>
          <w:b w:val="0"/>
          <w:bCs/>
        </w:rPr>
        <w:t xml:space="preserve">involved in the "accident", the most we will pay for the total of all damages resulting from any one "accident" is the Limit </w:t>
      </w:r>
      <w:r w:rsidR="00B442D2" w:rsidRPr="0032033E">
        <w:rPr>
          <w:b w:val="0"/>
          <w:bCs/>
        </w:rPr>
        <w:t>O</w:t>
      </w:r>
      <w:r w:rsidRPr="0032033E">
        <w:rPr>
          <w:b w:val="0"/>
          <w:bCs/>
        </w:rPr>
        <w:t xml:space="preserve">f Insurance for </w:t>
      </w:r>
      <w:r w:rsidR="00B442D2" w:rsidRPr="0032033E">
        <w:rPr>
          <w:b w:val="0"/>
          <w:bCs/>
        </w:rPr>
        <w:t xml:space="preserve">Covered Autos </w:t>
      </w:r>
      <w:r w:rsidRPr="0032033E">
        <w:rPr>
          <w:b w:val="0"/>
          <w:bCs/>
        </w:rPr>
        <w:t xml:space="preserve">Liability Coverage shown in the Declarations. </w:t>
      </w:r>
    </w:p>
    <w:p w14:paraId="662532EC" w14:textId="77777777" w:rsidR="00197AC7" w:rsidRPr="0032033E" w:rsidRDefault="00970044" w:rsidP="000558AB">
      <w:pPr>
        <w:pStyle w:val="blocktext3"/>
        <w:rPr>
          <w:b/>
          <w:bCs/>
        </w:rPr>
      </w:pPr>
      <w:r w:rsidRPr="0032033E">
        <w:t>All "bodily injury" and "property damage" resulting from continuous or repeated exposure to substantially the same conditions will be considered as resulting from one "accident".</w:t>
      </w:r>
    </w:p>
    <w:p w14:paraId="662532ED" w14:textId="77777777" w:rsidR="00197AC7" w:rsidRPr="0032033E" w:rsidRDefault="00970044" w:rsidP="000558AB">
      <w:pPr>
        <w:pStyle w:val="outlinetxt2"/>
      </w:pPr>
      <w:r w:rsidRPr="0032033E">
        <w:tab/>
        <w:t>2.</w:t>
      </w:r>
      <w:r w:rsidRPr="0032033E">
        <w:tab/>
      </w:r>
      <w:r w:rsidRPr="0032033E">
        <w:rPr>
          <w:b w:val="0"/>
        </w:rPr>
        <w:t xml:space="preserve">We will apply the limit shown in the Declarations to first provide the separate limits required by </w:t>
      </w:r>
      <w:smartTag w:uri="urn:schemas-microsoft-com:office:smarttags" w:element="State">
        <w:smartTag w:uri="urn:schemas-microsoft-com:office:smarttags" w:element="place">
          <w:r w:rsidRPr="0032033E">
            <w:rPr>
              <w:b w:val="0"/>
            </w:rPr>
            <w:t>Virginia</w:t>
          </w:r>
        </w:smartTag>
      </w:smartTag>
      <w:r w:rsidRPr="0032033E">
        <w:rPr>
          <w:b w:val="0"/>
        </w:rPr>
        <w:t xml:space="preserve"> law as follows:</w:t>
      </w:r>
    </w:p>
    <w:p w14:paraId="662532EE" w14:textId="7F1487C7" w:rsidR="00197AC7" w:rsidRPr="0032033E" w:rsidRDefault="00970044" w:rsidP="000558AB">
      <w:pPr>
        <w:pStyle w:val="outlinetxt3"/>
        <w:rPr>
          <w:b w:val="0"/>
        </w:rPr>
      </w:pPr>
      <w:r w:rsidRPr="0032033E">
        <w:tab/>
        <w:t>a.</w:t>
      </w:r>
      <w:r w:rsidRPr="0032033E">
        <w:tab/>
      </w:r>
      <w:r w:rsidRPr="0032033E">
        <w:rPr>
          <w:b w:val="0"/>
        </w:rPr>
        <w:t>$</w:t>
      </w:r>
      <w:r w:rsidR="00E75ADE" w:rsidRPr="0032033E">
        <w:rPr>
          <w:b w:val="0"/>
        </w:rPr>
        <w:t>30,000</w:t>
      </w:r>
      <w:r w:rsidRPr="0032033E">
        <w:rPr>
          <w:b w:val="0"/>
        </w:rPr>
        <w:t xml:space="preserve"> for "bodily injury" to any one person caused by any one "accident"; and</w:t>
      </w:r>
    </w:p>
    <w:p w14:paraId="662532EF" w14:textId="0F0C6ED3" w:rsidR="00197AC7" w:rsidRPr="0032033E" w:rsidRDefault="00612371" w:rsidP="000558AB">
      <w:pPr>
        <w:pStyle w:val="outlinetxt3"/>
        <w:rPr>
          <w:b w:val="0"/>
        </w:rPr>
      </w:pPr>
      <w:r>
        <w:br w:type="page"/>
      </w:r>
      <w:r w:rsidR="000558AB">
        <w:rPr>
          <w:noProof/>
        </w:rPr>
        <w:lastRenderedPageBreak/>
        <w:pict w14:anchorId="27C5190A">
          <v:rect id="_x0000_s1039" style="position:absolute;left:0;text-align:left;margin-left:-121.6pt;margin-top:0;width:36pt;height:388.8pt;z-index:-251658239;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0922296" w14:textId="77777777" w:rsidR="00970044" w:rsidRDefault="00442E84">
                  <w:pPr>
                    <w:pStyle w:val="sidetext"/>
                  </w:pPr>
                  <w:r>
                    <w:t>R</w:t>
                  </w:r>
                </w:p>
                <w:p w14:paraId="1145C051" w14:textId="77777777" w:rsidR="00970044" w:rsidRDefault="00970044">
                  <w:pPr>
                    <w:pStyle w:val="sidetext"/>
                  </w:pPr>
                </w:p>
                <w:p w14:paraId="3BEFA583" w14:textId="77777777" w:rsidR="00970044" w:rsidRDefault="00442E84">
                  <w:pPr>
                    <w:pStyle w:val="sidetext"/>
                  </w:pPr>
                  <w:r>
                    <w:t>E</w:t>
                  </w:r>
                </w:p>
                <w:p w14:paraId="73AD745E" w14:textId="77777777" w:rsidR="00970044" w:rsidRDefault="00970044">
                  <w:pPr>
                    <w:pStyle w:val="sidetext"/>
                  </w:pPr>
                </w:p>
                <w:p w14:paraId="60563BEC" w14:textId="77777777" w:rsidR="00970044" w:rsidRDefault="00442E84">
                  <w:pPr>
                    <w:pStyle w:val="sidetext"/>
                  </w:pPr>
                  <w:r>
                    <w:t>V</w:t>
                  </w:r>
                </w:p>
                <w:p w14:paraId="6745BDA6" w14:textId="77777777" w:rsidR="00970044" w:rsidRDefault="00970044">
                  <w:pPr>
                    <w:pStyle w:val="sidetext"/>
                  </w:pPr>
                </w:p>
                <w:p w14:paraId="79897F3D" w14:textId="77777777" w:rsidR="00970044" w:rsidRDefault="00442E84">
                  <w:pPr>
                    <w:pStyle w:val="sidetext"/>
                  </w:pPr>
                  <w:r>
                    <w:t>I</w:t>
                  </w:r>
                </w:p>
                <w:p w14:paraId="2AE3439E" w14:textId="77777777" w:rsidR="00970044" w:rsidRDefault="00970044">
                  <w:pPr>
                    <w:pStyle w:val="sidetext"/>
                  </w:pPr>
                </w:p>
                <w:p w14:paraId="6BA5D2FF" w14:textId="77777777" w:rsidR="00970044" w:rsidRDefault="00442E84">
                  <w:pPr>
                    <w:pStyle w:val="sidetext"/>
                  </w:pPr>
                  <w:r>
                    <w:t>S</w:t>
                  </w:r>
                </w:p>
                <w:p w14:paraId="539C6F3B" w14:textId="77777777" w:rsidR="00970044" w:rsidRDefault="00970044">
                  <w:pPr>
                    <w:pStyle w:val="sidetext"/>
                  </w:pPr>
                </w:p>
                <w:p w14:paraId="3364082C" w14:textId="77777777" w:rsidR="00970044" w:rsidRDefault="00442E84">
                  <w:pPr>
                    <w:pStyle w:val="sidetext"/>
                  </w:pPr>
                  <w:r>
                    <w:t>E</w:t>
                  </w:r>
                </w:p>
                <w:p w14:paraId="1F9A3C61" w14:textId="77777777" w:rsidR="00970044" w:rsidRDefault="00970044">
                  <w:pPr>
                    <w:pStyle w:val="sidetext"/>
                  </w:pPr>
                </w:p>
                <w:p w14:paraId="7B0B1825" w14:textId="77777777" w:rsidR="00970044" w:rsidRDefault="00442E84">
                  <w:pPr>
                    <w:pStyle w:val="sidetext"/>
                  </w:pPr>
                  <w:r>
                    <w:t>D</w:t>
                  </w:r>
                </w:p>
              </w:txbxContent>
            </v:textbox>
            <w10:wrap anchorx="page" anchory="page"/>
            <w10:anchorlock/>
          </v:rect>
        </w:pict>
      </w:r>
      <w:r w:rsidR="00970044" w:rsidRPr="0032033E">
        <w:tab/>
        <w:t>b.</w:t>
      </w:r>
      <w:r w:rsidR="00970044" w:rsidRPr="0032033E">
        <w:tab/>
      </w:r>
      <w:r w:rsidR="00970044" w:rsidRPr="0032033E">
        <w:rPr>
          <w:b w:val="0"/>
        </w:rPr>
        <w:t xml:space="preserve">Subject to </w:t>
      </w:r>
      <w:r w:rsidR="00970044" w:rsidRPr="0032033E">
        <w:t>2.a.</w:t>
      </w:r>
      <w:r w:rsidR="00970044" w:rsidRPr="0032033E">
        <w:rPr>
          <w:b w:val="0"/>
        </w:rPr>
        <w:t xml:space="preserve"> above, $</w:t>
      </w:r>
      <w:r w:rsidR="00E75ADE" w:rsidRPr="0032033E">
        <w:rPr>
          <w:b w:val="0"/>
        </w:rPr>
        <w:t>60,000</w:t>
      </w:r>
      <w:r w:rsidR="00970044" w:rsidRPr="0032033E">
        <w:rPr>
          <w:b w:val="0"/>
        </w:rPr>
        <w:t xml:space="preserve"> for "bodily injury" to two or more persons caused by any one "accident"; and</w:t>
      </w:r>
    </w:p>
    <w:p w14:paraId="662532F0" w14:textId="1A918D14" w:rsidR="00197AC7" w:rsidRPr="0032033E" w:rsidRDefault="00825CBE" w:rsidP="000558AB">
      <w:pPr>
        <w:pStyle w:val="outlinetxt3"/>
        <w:rPr>
          <w:b w:val="0"/>
        </w:rPr>
      </w:pPr>
      <w:r w:rsidRPr="0032033E">
        <w:tab/>
        <w:t>c.</w:t>
      </w:r>
      <w:r w:rsidRPr="0032033E">
        <w:tab/>
      </w:r>
      <w:r w:rsidRPr="0032033E">
        <w:rPr>
          <w:b w:val="0"/>
        </w:rPr>
        <w:t>$20,000 for "property damage" caused by any one "accident".</w:t>
      </w:r>
    </w:p>
    <w:p w14:paraId="662532F1" w14:textId="77777777" w:rsidR="00197AC7" w:rsidRPr="0032033E" w:rsidRDefault="00970044" w:rsidP="000558AB">
      <w:pPr>
        <w:pStyle w:val="blocktext3"/>
      </w:pPr>
      <w:r w:rsidRPr="0032033E">
        <w:t>This provision will not change the Limit of Insurance.</w:t>
      </w:r>
    </w:p>
    <w:p w14:paraId="662532F2" w14:textId="3A21C875" w:rsidR="00197AC7" w:rsidRPr="0032033E" w:rsidRDefault="00970044" w:rsidP="000558AB">
      <w:pPr>
        <w:pStyle w:val="outlinetxt1"/>
      </w:pPr>
      <w:r w:rsidRPr="0032033E">
        <w:tab/>
        <w:t>G.</w:t>
      </w:r>
      <w:r w:rsidRPr="0032033E">
        <w:tab/>
      </w:r>
      <w:r w:rsidRPr="0032033E">
        <w:rPr>
          <w:b w:val="0"/>
        </w:rPr>
        <w:t>Paragraph</w:t>
      </w:r>
      <w:r w:rsidRPr="0032033E">
        <w:t xml:space="preserve"> </w:t>
      </w:r>
      <w:del w:id="30" w:author="Author" w:date="2022-10-19T08:52:00Z">
        <w:r w:rsidRPr="0032033E" w:rsidDel="008009BA">
          <w:delText>A.</w:delText>
        </w:r>
      </w:del>
      <w:r w:rsidRPr="0032033E">
        <w:t>2.</w:t>
      </w:r>
      <w:ins w:id="31" w:author="Author" w:date="2022-10-19T08:52:00Z">
        <w:r w:rsidR="008009BA" w:rsidRPr="00854C0C">
          <w:rPr>
            <w:b w:val="0"/>
            <w:bCs/>
            <w:rPrChange w:id="32" w:author="Author" w:date="2022-10-19T08:53:00Z">
              <w:rPr/>
            </w:rPrChange>
          </w:rPr>
          <w:t xml:space="preserve"> of </w:t>
        </w:r>
        <w:r w:rsidR="008009BA">
          <w:t>A</w:t>
        </w:r>
      </w:ins>
      <w:ins w:id="33" w:author="Author" w:date="2022-10-19T08:53:00Z">
        <w:r w:rsidR="008009BA">
          <w:t>.</w:t>
        </w:r>
      </w:ins>
      <w:r w:rsidRPr="0032033E">
        <w:t xml:space="preserve"> Coverage </w:t>
      </w:r>
      <w:r w:rsidRPr="0032033E">
        <w:rPr>
          <w:b w:val="0"/>
        </w:rPr>
        <w:t>of</w:t>
      </w:r>
      <w:r w:rsidRPr="0032033E">
        <w:t xml:space="preserve"> Section III – Trailer Interchange Coverage</w:t>
      </w:r>
      <w:r w:rsidRPr="0032033E">
        <w:rPr>
          <w:b w:val="0"/>
        </w:rPr>
        <w:t xml:space="preserve"> is replaced by the following:</w:t>
      </w:r>
    </w:p>
    <w:p w14:paraId="662532F3" w14:textId="77777777" w:rsidR="00197AC7" w:rsidRPr="0032033E" w:rsidRDefault="00970044" w:rsidP="000558AB">
      <w:pPr>
        <w:pStyle w:val="outlinetxt2"/>
        <w:rPr>
          <w:b w:val="0"/>
        </w:rPr>
      </w:pPr>
      <w:r w:rsidRPr="0032033E">
        <w:tab/>
        <w:t>2.</w:t>
      </w:r>
      <w:r w:rsidRPr="0032033E">
        <w:tab/>
      </w:r>
      <w:r w:rsidRPr="0032033E">
        <w:rPr>
          <w:b w:val="0"/>
        </w:rPr>
        <w:t>We have the right and duty to defend any "suit" for these damages, even if the "suit" is groundless, false or fraudulent. However, we have no duty to defend "suits" for any "loss" to which this insurance does not apply. We may investigate and settle any claim or "suit" as we consider appropriate. Our duty to defend or settle ends for a coverage when the Limit of Insurance for that coverage has been exhausted by payment of judgments or settlements.</w:t>
      </w:r>
    </w:p>
    <w:p w14:paraId="662532F4" w14:textId="77777777" w:rsidR="00197AC7" w:rsidRPr="0032033E" w:rsidRDefault="00970044" w:rsidP="000558AB">
      <w:pPr>
        <w:pStyle w:val="outlinetxt1"/>
      </w:pPr>
      <w:r w:rsidRPr="0032033E">
        <w:tab/>
        <w:t>H.</w:t>
      </w:r>
      <w:r w:rsidRPr="0032033E">
        <w:tab/>
      </w:r>
      <w:r w:rsidRPr="0032033E">
        <w:rPr>
          <w:b w:val="0"/>
        </w:rPr>
        <w:t>Paragraph</w:t>
      </w:r>
      <w:r w:rsidRPr="0032033E">
        <w:t xml:space="preserve"> A.3. Coverage Extensions </w:t>
      </w:r>
      <w:r w:rsidRPr="0032033E">
        <w:rPr>
          <w:b w:val="0"/>
        </w:rPr>
        <w:t xml:space="preserve">of </w:t>
      </w:r>
      <w:r w:rsidRPr="0032033E">
        <w:t xml:space="preserve">Section III – Trailer Interchange Coverage </w:t>
      </w:r>
      <w:r w:rsidRPr="0032033E">
        <w:rPr>
          <w:b w:val="0"/>
        </w:rPr>
        <w:t>is amended as follows:</w:t>
      </w:r>
    </w:p>
    <w:p w14:paraId="662532F5" w14:textId="12599212" w:rsidR="00197AC7" w:rsidRPr="0032033E" w:rsidRDefault="00970044" w:rsidP="000558AB">
      <w:pPr>
        <w:pStyle w:val="outlinetxt2"/>
        <w:rPr>
          <w:b w:val="0"/>
        </w:rPr>
      </w:pPr>
      <w:r w:rsidRPr="0032033E">
        <w:tab/>
        <w:t>1.</w:t>
      </w:r>
      <w:r w:rsidRPr="0032033E">
        <w:tab/>
      </w:r>
      <w:r w:rsidRPr="0032033E">
        <w:rPr>
          <w:b w:val="0"/>
        </w:rPr>
        <w:t>Paragraph</w:t>
      </w:r>
      <w:r w:rsidRPr="0032033E">
        <w:t xml:space="preserve"> </w:t>
      </w:r>
      <w:del w:id="34" w:author="Author" w:date="2022-10-19T08:54:00Z">
        <w:r w:rsidRPr="0032033E" w:rsidDel="008009BA">
          <w:delText>3.</w:delText>
        </w:r>
      </w:del>
      <w:r w:rsidRPr="0032033E">
        <w:t xml:space="preserve">d. </w:t>
      </w:r>
      <w:r w:rsidRPr="0032033E">
        <w:rPr>
          <w:b w:val="0"/>
        </w:rPr>
        <w:t>is replaced by the following:</w:t>
      </w:r>
    </w:p>
    <w:p w14:paraId="662532F6" w14:textId="77777777" w:rsidR="00197AC7" w:rsidRPr="0032033E" w:rsidRDefault="00970044" w:rsidP="000558AB">
      <w:pPr>
        <w:pStyle w:val="blocktext3"/>
      </w:pPr>
      <w:r w:rsidRPr="0032033E">
        <w:t>In addition to the Limit of Insurance, we will pay for you:</w:t>
      </w:r>
    </w:p>
    <w:p w14:paraId="662532F7" w14:textId="77777777" w:rsidR="00197AC7" w:rsidRPr="0032033E" w:rsidRDefault="00970044" w:rsidP="000558AB">
      <w:pPr>
        <w:pStyle w:val="outlinetxt3"/>
        <w:rPr>
          <w:b w:val="0"/>
        </w:rPr>
      </w:pPr>
      <w:r w:rsidRPr="0032033E">
        <w:tab/>
        <w:t>d.</w:t>
      </w:r>
      <w:r w:rsidRPr="0032033E">
        <w:tab/>
      </w:r>
      <w:r w:rsidRPr="0032033E">
        <w:rPr>
          <w:b w:val="0"/>
        </w:rPr>
        <w:t>All court costs taxed against the "insured"</w:t>
      </w:r>
      <w:r w:rsidRPr="0032033E">
        <w:t xml:space="preserve"> </w:t>
      </w:r>
      <w:r w:rsidRPr="0032033E">
        <w:rPr>
          <w:b w:val="0"/>
        </w:rPr>
        <w:t>in any "suit" we defend. However, these payments do not include attorneys' fees or attorneys' expenses taxed against the "insured".</w:t>
      </w:r>
    </w:p>
    <w:p w14:paraId="662532F8" w14:textId="19FB4E1C" w:rsidR="00197AC7" w:rsidRPr="0032033E" w:rsidRDefault="00970044" w:rsidP="000558AB">
      <w:pPr>
        <w:pStyle w:val="outlinetxt2"/>
      </w:pPr>
      <w:r w:rsidRPr="0032033E">
        <w:tab/>
        <w:t>2.</w:t>
      </w:r>
      <w:r w:rsidRPr="0032033E">
        <w:tab/>
      </w:r>
      <w:ins w:id="35" w:author="Author" w:date="2022-10-19T08:54:00Z">
        <w:r w:rsidR="008009BA">
          <w:rPr>
            <w:b w:val="0"/>
            <w:bCs/>
          </w:rPr>
          <w:t xml:space="preserve">The following </w:t>
        </w:r>
      </w:ins>
      <w:del w:id="36" w:author="Author" w:date="2022-10-19T08:54:00Z">
        <w:r w:rsidRPr="0032033E" w:rsidDel="008009BA">
          <w:rPr>
            <w:b w:val="0"/>
          </w:rPr>
          <w:delText>P</w:delText>
        </w:r>
      </w:del>
      <w:ins w:id="37" w:author="Author" w:date="2022-10-19T08:54:00Z">
        <w:r w:rsidR="008009BA">
          <w:rPr>
            <w:b w:val="0"/>
          </w:rPr>
          <w:t>p</w:t>
        </w:r>
      </w:ins>
      <w:r w:rsidRPr="0032033E">
        <w:rPr>
          <w:b w:val="0"/>
        </w:rPr>
        <w:t>aragraph</w:t>
      </w:r>
      <w:del w:id="38" w:author="Author" w:date="2022-10-19T08:54:00Z">
        <w:r w:rsidRPr="0032033E" w:rsidDel="00854C0C">
          <w:delText xml:space="preserve"> f.</w:delText>
        </w:r>
      </w:del>
      <w:r w:rsidRPr="0032033E">
        <w:rPr>
          <w:b w:val="0"/>
        </w:rPr>
        <w:t xml:space="preserve"> is added</w:t>
      </w:r>
      <w:del w:id="39" w:author="Author" w:date="2022-10-19T08:55:00Z">
        <w:r w:rsidRPr="0032033E" w:rsidDel="00854C0C">
          <w:rPr>
            <w:b w:val="0"/>
          </w:rPr>
          <w:delText xml:space="preserve"> as follows</w:delText>
        </w:r>
      </w:del>
      <w:r w:rsidRPr="0032033E">
        <w:rPr>
          <w:b w:val="0"/>
        </w:rPr>
        <w:t>:</w:t>
      </w:r>
    </w:p>
    <w:p w14:paraId="662532F9" w14:textId="77777777" w:rsidR="00197AC7" w:rsidRPr="0032033E" w:rsidRDefault="00970044" w:rsidP="000558AB">
      <w:pPr>
        <w:pStyle w:val="blocktext3"/>
      </w:pPr>
      <w:r w:rsidRPr="0032033E">
        <w:t>In addition to the Limit of Insurance, we will pay for you:</w:t>
      </w:r>
    </w:p>
    <w:p w14:paraId="662532FA" w14:textId="77777777" w:rsidR="00197AC7" w:rsidRPr="0032033E" w:rsidRDefault="00970044" w:rsidP="000558AB">
      <w:pPr>
        <w:pStyle w:val="outlinetxt3"/>
        <w:rPr>
          <w:b w:val="0"/>
        </w:rPr>
      </w:pPr>
      <w:r w:rsidRPr="0032033E">
        <w:tab/>
        <w:t>f.</w:t>
      </w:r>
      <w:r w:rsidRPr="0032033E">
        <w:tab/>
      </w:r>
      <w:r w:rsidRPr="0032033E">
        <w:rPr>
          <w:b w:val="0"/>
        </w:rPr>
        <w:t>Prejudgment interest awarded against the "insured" on that part of the judgment we pay. If we make an offer to pay the applicable Limit of Insurance, we will not pay any prejudgment interest based on that period of time after the offer.</w:t>
      </w:r>
    </w:p>
    <w:p w14:paraId="662532FB" w14:textId="6C1A2346" w:rsidR="00197AC7" w:rsidRPr="0032033E" w:rsidRDefault="00612371" w:rsidP="000558AB">
      <w:pPr>
        <w:pStyle w:val="outlinetxt1"/>
        <w:rPr>
          <w:b w:val="0"/>
        </w:rPr>
      </w:pPr>
      <w:r>
        <w:br w:type="column"/>
      </w:r>
      <w:r w:rsidR="00970044" w:rsidRPr="0032033E">
        <w:tab/>
        <w:t>I.</w:t>
      </w:r>
      <w:r w:rsidR="00970044" w:rsidRPr="0032033E">
        <w:tab/>
      </w:r>
      <w:r w:rsidR="00E26321" w:rsidRPr="0032033E">
        <w:t xml:space="preserve">Section V – Motor Carrier </w:t>
      </w:r>
      <w:r w:rsidR="00970044" w:rsidRPr="0032033E">
        <w:t xml:space="preserve">Conditions </w:t>
      </w:r>
      <w:r w:rsidR="00970044" w:rsidRPr="0032033E">
        <w:rPr>
          <w:b w:val="0"/>
        </w:rPr>
        <w:t>is amended as follows:</w:t>
      </w:r>
    </w:p>
    <w:p w14:paraId="662532FC" w14:textId="589C5FD6" w:rsidR="00197AC7" w:rsidRPr="0032033E" w:rsidRDefault="00970044" w:rsidP="000558AB">
      <w:pPr>
        <w:pStyle w:val="outlinetxt2"/>
        <w:rPr>
          <w:b w:val="0"/>
        </w:rPr>
      </w:pPr>
      <w:r w:rsidRPr="0032033E">
        <w:tab/>
      </w:r>
      <w:r w:rsidR="00A3579E" w:rsidRPr="0032033E">
        <w:t>1</w:t>
      </w:r>
      <w:r w:rsidRPr="0032033E">
        <w:t>.</w:t>
      </w:r>
      <w:r w:rsidRPr="0032033E">
        <w:tab/>
      </w:r>
      <w:r w:rsidRPr="0032033E">
        <w:rPr>
          <w:b w:val="0"/>
        </w:rPr>
        <w:t>Paragraph</w:t>
      </w:r>
      <w:ins w:id="40" w:author="Author" w:date="2022-10-19T08:51:00Z">
        <w:r w:rsidR="008009BA">
          <w:rPr>
            <w:b w:val="0"/>
          </w:rPr>
          <w:t xml:space="preserve"> </w:t>
        </w:r>
        <w:r w:rsidR="008009BA" w:rsidRPr="00854C0C">
          <w:rPr>
            <w:bCs/>
            <w:rPrChange w:id="41" w:author="Author" w:date="2022-10-19T08:52:00Z">
              <w:rPr>
                <w:b w:val="0"/>
              </w:rPr>
            </w:rPrChange>
          </w:rPr>
          <w:t>(3)</w:t>
        </w:r>
        <w:r w:rsidR="008009BA">
          <w:rPr>
            <w:b w:val="0"/>
          </w:rPr>
          <w:t xml:space="preserve"> under</w:t>
        </w:r>
      </w:ins>
      <w:r w:rsidRPr="0032033E">
        <w:t xml:space="preserve"> </w:t>
      </w:r>
      <w:del w:id="42" w:author="Author" w:date="2022-10-19T08:51:00Z">
        <w:r w:rsidRPr="0032033E" w:rsidDel="008009BA">
          <w:delText>A.2.</w:delText>
        </w:r>
      </w:del>
      <w:r w:rsidRPr="0032033E">
        <w:t>b.</w:t>
      </w:r>
      <w:del w:id="43" w:author="Author" w:date="2022-10-19T08:51:00Z">
        <w:r w:rsidRPr="0032033E" w:rsidDel="008009BA">
          <w:delText>(3)</w:delText>
        </w:r>
      </w:del>
      <w:r w:rsidRPr="0032033E">
        <w:t xml:space="preserve"> </w:t>
      </w:r>
      <w:r w:rsidRPr="0032033E">
        <w:rPr>
          <w:b w:val="0"/>
        </w:rPr>
        <w:t xml:space="preserve">of </w:t>
      </w:r>
      <w:ins w:id="44" w:author="Author" w:date="2022-10-19T08:52:00Z">
        <w:r w:rsidR="008009BA" w:rsidRPr="00854C0C">
          <w:rPr>
            <w:bCs/>
            <w:rPrChange w:id="45" w:author="Author" w:date="2022-10-19T08:52:00Z">
              <w:rPr>
                <w:b w:val="0"/>
              </w:rPr>
            </w:rPrChange>
          </w:rPr>
          <w:t>A.2.</w:t>
        </w:r>
      </w:ins>
      <w:del w:id="46" w:author="Author" w:date="2022-10-19T08:52:00Z">
        <w:r w:rsidRPr="0032033E" w:rsidDel="008009BA">
          <w:rPr>
            <w:b w:val="0"/>
          </w:rPr>
          <w:delText>the</w:delText>
        </w:r>
      </w:del>
      <w:r w:rsidRPr="0032033E">
        <w:t xml:space="preserve"> Duties In The Event Of Accident, Claim, Suit Or Loss</w:t>
      </w:r>
      <w:r w:rsidRPr="0032033E">
        <w:rPr>
          <w:b w:val="0"/>
        </w:rPr>
        <w:t xml:space="preserve"> </w:t>
      </w:r>
      <w:del w:id="47" w:author="Author" w:date="2022-10-19T12:42:00Z">
        <w:r w:rsidRPr="0032033E" w:rsidDel="00A53A51">
          <w:rPr>
            <w:b w:val="0"/>
          </w:rPr>
          <w:delText xml:space="preserve">Condition </w:delText>
        </w:r>
      </w:del>
      <w:r w:rsidRPr="0032033E">
        <w:rPr>
          <w:b w:val="0"/>
        </w:rPr>
        <w:t>is replaced by the following:</w:t>
      </w:r>
    </w:p>
    <w:p w14:paraId="662532FD" w14:textId="77777777" w:rsidR="00197AC7" w:rsidRPr="0032033E" w:rsidRDefault="00970044" w:rsidP="000558AB">
      <w:pPr>
        <w:pStyle w:val="outlinetxt3"/>
        <w:rPr>
          <w:b w:val="0"/>
        </w:rPr>
      </w:pPr>
      <w:r w:rsidRPr="0032033E">
        <w:tab/>
        <w:t>b.</w:t>
      </w:r>
      <w:r w:rsidRPr="0032033E">
        <w:tab/>
      </w:r>
      <w:r w:rsidRPr="0032033E">
        <w:rPr>
          <w:b w:val="0"/>
        </w:rPr>
        <w:t>Additionally, you and any other involved "insured" must:</w:t>
      </w:r>
    </w:p>
    <w:p w14:paraId="662532FE" w14:textId="77777777" w:rsidR="00197AC7" w:rsidRPr="0032033E" w:rsidRDefault="00970044" w:rsidP="000558AB">
      <w:pPr>
        <w:pStyle w:val="outlinetxt4"/>
        <w:rPr>
          <w:b w:val="0"/>
        </w:rPr>
      </w:pPr>
      <w:r w:rsidRPr="0032033E">
        <w:tab/>
        <w:t>(3)</w:t>
      </w:r>
      <w:r w:rsidRPr="0032033E">
        <w:tab/>
      </w:r>
      <w:r w:rsidRPr="0032033E">
        <w:rPr>
          <w:b w:val="0"/>
        </w:rPr>
        <w:t>Cooperate with us in the investigation, settlement or defense of the claim or "suit". The "insured" will be deemed not to have cooperated with us only if his or her failure or refusal to do so harms our defense of an action for damages.</w:t>
      </w:r>
    </w:p>
    <w:p w14:paraId="662532FF" w14:textId="021576FA" w:rsidR="00197AC7" w:rsidRPr="0032033E" w:rsidRDefault="00970044" w:rsidP="000558AB">
      <w:pPr>
        <w:pStyle w:val="outlinetxt2"/>
        <w:rPr>
          <w:b w:val="0"/>
        </w:rPr>
      </w:pPr>
      <w:r w:rsidRPr="0032033E">
        <w:tab/>
        <w:t>2.</w:t>
      </w:r>
      <w:r w:rsidRPr="0032033E">
        <w:tab/>
      </w:r>
      <w:r w:rsidRPr="0032033E">
        <w:rPr>
          <w:b w:val="0"/>
        </w:rPr>
        <w:t>Paragraph</w:t>
      </w:r>
      <w:r w:rsidRPr="0032033E">
        <w:t xml:space="preserve"> </w:t>
      </w:r>
      <w:del w:id="48" w:author="Author" w:date="2022-10-19T08:53:00Z">
        <w:r w:rsidRPr="0032033E" w:rsidDel="008009BA">
          <w:delText>A.2.</w:delText>
        </w:r>
      </w:del>
      <w:r w:rsidRPr="0032033E">
        <w:t xml:space="preserve">c. </w:t>
      </w:r>
      <w:r w:rsidRPr="0032033E">
        <w:rPr>
          <w:b w:val="0"/>
        </w:rPr>
        <w:t>of</w:t>
      </w:r>
      <w:r w:rsidRPr="0032033E">
        <w:t xml:space="preserve"> </w:t>
      </w:r>
      <w:ins w:id="49" w:author="Author" w:date="2022-10-19T08:53:00Z">
        <w:r w:rsidR="008009BA">
          <w:t>A.2.</w:t>
        </w:r>
      </w:ins>
      <w:del w:id="50" w:author="Author" w:date="2022-10-19T08:53:00Z">
        <w:r w:rsidRPr="0032033E" w:rsidDel="008009BA">
          <w:rPr>
            <w:b w:val="0"/>
          </w:rPr>
          <w:delText>the</w:delText>
        </w:r>
      </w:del>
      <w:r w:rsidRPr="0032033E">
        <w:t xml:space="preserve"> Duties In The Event Of Accident, Claim, Suit Or Loss </w:t>
      </w:r>
      <w:del w:id="51" w:author="Author" w:date="2022-10-19T12:42:00Z">
        <w:r w:rsidRPr="0032033E" w:rsidDel="00A53A51">
          <w:rPr>
            <w:b w:val="0"/>
          </w:rPr>
          <w:delText xml:space="preserve">Condition </w:delText>
        </w:r>
      </w:del>
      <w:r w:rsidRPr="0032033E">
        <w:rPr>
          <w:b w:val="0"/>
        </w:rPr>
        <w:t>is replaced by the following:</w:t>
      </w:r>
    </w:p>
    <w:p w14:paraId="66253300" w14:textId="77777777" w:rsidR="00197AC7" w:rsidRPr="0032033E" w:rsidRDefault="00970044" w:rsidP="000558AB">
      <w:pPr>
        <w:pStyle w:val="outlinetxt3"/>
        <w:rPr>
          <w:b w:val="0"/>
        </w:rPr>
      </w:pPr>
      <w:r w:rsidRPr="0032033E">
        <w:tab/>
        <w:t>c.</w:t>
      </w:r>
      <w:r w:rsidRPr="0032033E">
        <w:tab/>
      </w:r>
      <w:r w:rsidRPr="0032033E">
        <w:rPr>
          <w:b w:val="0"/>
        </w:rPr>
        <w:t>If there is "loss"</w:t>
      </w:r>
      <w:r w:rsidRPr="0032033E">
        <w:t xml:space="preserve"> </w:t>
      </w:r>
      <w:r w:rsidRPr="0032033E">
        <w:rPr>
          <w:b w:val="0"/>
        </w:rPr>
        <w:t>to a covered "auto"</w:t>
      </w:r>
      <w:r w:rsidRPr="0032033E">
        <w:t xml:space="preserve"> </w:t>
      </w:r>
      <w:r w:rsidRPr="0032033E">
        <w:rPr>
          <w:b w:val="0"/>
        </w:rPr>
        <w:t>or its equipment, you must also do the following, but only with respect to a Physical Damage claim:</w:t>
      </w:r>
    </w:p>
    <w:p w14:paraId="66253301" w14:textId="77777777" w:rsidR="00197AC7" w:rsidRPr="0032033E" w:rsidRDefault="00970044" w:rsidP="000558AB">
      <w:pPr>
        <w:pStyle w:val="outlinetxt4"/>
        <w:rPr>
          <w:b w:val="0"/>
        </w:rPr>
      </w:pPr>
      <w:r w:rsidRPr="0032033E">
        <w:tab/>
        <w:t>(1)</w:t>
      </w:r>
      <w:r w:rsidRPr="0032033E">
        <w:tab/>
      </w:r>
      <w:r w:rsidRPr="0032033E">
        <w:rPr>
          <w:b w:val="0"/>
        </w:rPr>
        <w:t>Promptly notify the police if the covered "auto" or any of its equipment is stolen.</w:t>
      </w:r>
    </w:p>
    <w:p w14:paraId="66253302" w14:textId="77777777" w:rsidR="00197AC7" w:rsidRPr="0032033E" w:rsidRDefault="00970044" w:rsidP="000558AB">
      <w:pPr>
        <w:pStyle w:val="outlinetxt4"/>
        <w:rPr>
          <w:b w:val="0"/>
        </w:rPr>
      </w:pPr>
      <w:r w:rsidRPr="0032033E">
        <w:rPr>
          <w:b w:val="0"/>
        </w:rPr>
        <w:tab/>
      </w:r>
      <w:r w:rsidRPr="0032033E">
        <w:t>(2)</w:t>
      </w:r>
      <w:r w:rsidRPr="0032033E">
        <w:tab/>
      </w:r>
      <w:r w:rsidRPr="0032033E">
        <w:rPr>
          <w:b w:val="0"/>
        </w:rPr>
        <w:t>Do what is reasonably necessary to protect the covered "auto" from further damage. Also keep a record of your expenses for payment in the settlement claim.</w:t>
      </w:r>
    </w:p>
    <w:p w14:paraId="66253303" w14:textId="77777777" w:rsidR="00197AC7" w:rsidRPr="0032033E" w:rsidRDefault="00970044" w:rsidP="000558AB">
      <w:pPr>
        <w:pStyle w:val="outlinetxt4"/>
        <w:rPr>
          <w:b w:val="0"/>
        </w:rPr>
      </w:pPr>
      <w:r w:rsidRPr="0032033E">
        <w:tab/>
        <w:t>(3)</w:t>
      </w:r>
      <w:r w:rsidRPr="0032033E">
        <w:tab/>
      </w:r>
      <w:r w:rsidRPr="0032033E">
        <w:rPr>
          <w:b w:val="0"/>
        </w:rPr>
        <w:t>Permit us to inspect the covered "auto" and records proving the "loss" before its repair or disposition.</w:t>
      </w:r>
    </w:p>
    <w:p w14:paraId="66253304" w14:textId="77777777" w:rsidR="00197AC7" w:rsidRPr="0032033E" w:rsidRDefault="00970044" w:rsidP="000558AB">
      <w:pPr>
        <w:pStyle w:val="outlinetxt4"/>
        <w:rPr>
          <w:b w:val="0"/>
        </w:rPr>
      </w:pPr>
      <w:r w:rsidRPr="0032033E">
        <w:tab/>
        <w:t>(4)</w:t>
      </w:r>
      <w:r w:rsidRPr="0032033E">
        <w:tab/>
      </w:r>
      <w:r w:rsidRPr="0032033E">
        <w:rPr>
          <w:b w:val="0"/>
        </w:rPr>
        <w:t>Agree to examinations under oath at our request and give us a signed statement of your answers.</w:t>
      </w:r>
    </w:p>
    <w:p w14:paraId="66253305" w14:textId="4A5916A1" w:rsidR="00197AC7" w:rsidRPr="0032033E" w:rsidRDefault="00970044" w:rsidP="000558AB">
      <w:pPr>
        <w:pStyle w:val="outlinetxt2"/>
        <w:rPr>
          <w:b w:val="0"/>
        </w:rPr>
      </w:pPr>
      <w:r w:rsidRPr="0032033E">
        <w:tab/>
      </w:r>
      <w:r w:rsidR="00A3579E" w:rsidRPr="0032033E">
        <w:t>3</w:t>
      </w:r>
      <w:r w:rsidRPr="0032033E">
        <w:t>.</w:t>
      </w:r>
      <w:r w:rsidRPr="0032033E">
        <w:tab/>
      </w:r>
      <w:del w:id="52" w:author="Author" w:date="2022-10-19T08:55:00Z">
        <w:r w:rsidRPr="0032033E" w:rsidDel="00854C0C">
          <w:rPr>
            <w:b w:val="0"/>
          </w:rPr>
          <w:delText>Paragraph</w:delText>
        </w:r>
        <w:r w:rsidRPr="0032033E" w:rsidDel="00854C0C">
          <w:delText xml:space="preserve"> </w:delText>
        </w:r>
      </w:del>
      <w:ins w:id="53" w:author="Author" w:date="2022-10-19T08:55:00Z">
        <w:r w:rsidR="00854C0C">
          <w:rPr>
            <w:b w:val="0"/>
          </w:rPr>
          <w:t>Condition</w:t>
        </w:r>
        <w:r w:rsidR="00854C0C" w:rsidRPr="0032033E">
          <w:t xml:space="preserve"> </w:t>
        </w:r>
      </w:ins>
      <w:r w:rsidRPr="0032033E">
        <w:t xml:space="preserve">A.4. </w:t>
      </w:r>
      <w:del w:id="54" w:author="Author" w:date="2022-10-19T08:55:00Z">
        <w:r w:rsidRPr="0032033E" w:rsidDel="00854C0C">
          <w:rPr>
            <w:b w:val="0"/>
          </w:rPr>
          <w:delText>of the</w:delText>
        </w:r>
        <w:r w:rsidRPr="0032033E" w:rsidDel="00854C0C">
          <w:delText xml:space="preserve"> </w:delText>
        </w:r>
      </w:del>
      <w:r w:rsidRPr="0032033E">
        <w:t xml:space="preserve">Loss Payment – Physical Damage Coverages </w:t>
      </w:r>
      <w:del w:id="55" w:author="Author" w:date="2022-10-19T08:56:00Z">
        <w:r w:rsidRPr="0032033E" w:rsidDel="00854C0C">
          <w:rPr>
            <w:b w:val="0"/>
          </w:rPr>
          <w:delText>Condition</w:delText>
        </w:r>
        <w:r w:rsidRPr="0032033E" w:rsidDel="00854C0C">
          <w:delText xml:space="preserve"> </w:delText>
        </w:r>
      </w:del>
      <w:r w:rsidRPr="0032033E">
        <w:rPr>
          <w:b w:val="0"/>
        </w:rPr>
        <w:t>is replaced by the following:</w:t>
      </w:r>
    </w:p>
    <w:p w14:paraId="66253306" w14:textId="77777777" w:rsidR="00197AC7" w:rsidRPr="0032033E" w:rsidRDefault="00970044" w:rsidP="000558AB">
      <w:pPr>
        <w:pStyle w:val="blocktext3"/>
      </w:pPr>
      <w:r w:rsidRPr="0032033E">
        <w:t>At our option, we may:</w:t>
      </w:r>
    </w:p>
    <w:p w14:paraId="66253307" w14:textId="77777777" w:rsidR="00197AC7" w:rsidRPr="0032033E" w:rsidRDefault="00970044" w:rsidP="000558AB">
      <w:pPr>
        <w:pStyle w:val="outlinetxt3"/>
        <w:rPr>
          <w:b w:val="0"/>
        </w:rPr>
      </w:pPr>
      <w:r w:rsidRPr="0032033E">
        <w:tab/>
        <w:t>a.</w:t>
      </w:r>
      <w:r w:rsidRPr="0032033E">
        <w:tab/>
      </w:r>
      <w:r w:rsidRPr="0032033E">
        <w:rPr>
          <w:b w:val="0"/>
        </w:rPr>
        <w:t>Pay for, repair or replace damaged or stolen property;</w:t>
      </w:r>
    </w:p>
    <w:p w14:paraId="66253308" w14:textId="6B045889" w:rsidR="00197AC7" w:rsidRPr="0032033E" w:rsidRDefault="00612371" w:rsidP="000558AB">
      <w:pPr>
        <w:pStyle w:val="outlinetxt3"/>
        <w:rPr>
          <w:b w:val="0"/>
        </w:rPr>
      </w:pPr>
      <w:r>
        <w:rPr>
          <w:b w:val="0"/>
        </w:rPr>
        <w:br w:type="page"/>
      </w:r>
      <w:r w:rsidR="000558AB">
        <w:rPr>
          <w:b w:val="0"/>
          <w:noProof/>
        </w:rPr>
        <w:lastRenderedPageBreak/>
        <w:pict w14:anchorId="75EECEC3">
          <v:rect id="_x0000_s1040" style="position:absolute;left:0;text-align:left;margin-left:-121.6pt;margin-top:0;width:36pt;height:388.8pt;z-index:-25165823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670E905" w14:textId="77777777" w:rsidR="00970044" w:rsidRDefault="00442E84">
                  <w:pPr>
                    <w:pStyle w:val="sidetext"/>
                  </w:pPr>
                  <w:r>
                    <w:t>R</w:t>
                  </w:r>
                </w:p>
                <w:p w14:paraId="74A83AFB" w14:textId="77777777" w:rsidR="00970044" w:rsidRDefault="00970044">
                  <w:pPr>
                    <w:pStyle w:val="sidetext"/>
                  </w:pPr>
                </w:p>
                <w:p w14:paraId="74EBAB0A" w14:textId="77777777" w:rsidR="00970044" w:rsidRDefault="00442E84">
                  <w:pPr>
                    <w:pStyle w:val="sidetext"/>
                  </w:pPr>
                  <w:r>
                    <w:t>E</w:t>
                  </w:r>
                </w:p>
                <w:p w14:paraId="100D8237" w14:textId="77777777" w:rsidR="00970044" w:rsidRDefault="00970044">
                  <w:pPr>
                    <w:pStyle w:val="sidetext"/>
                  </w:pPr>
                </w:p>
                <w:p w14:paraId="71493AE4" w14:textId="77777777" w:rsidR="00970044" w:rsidRDefault="00442E84">
                  <w:pPr>
                    <w:pStyle w:val="sidetext"/>
                  </w:pPr>
                  <w:r>
                    <w:t>V</w:t>
                  </w:r>
                </w:p>
                <w:p w14:paraId="21651E89" w14:textId="77777777" w:rsidR="00970044" w:rsidRDefault="00970044">
                  <w:pPr>
                    <w:pStyle w:val="sidetext"/>
                  </w:pPr>
                </w:p>
                <w:p w14:paraId="3F514237" w14:textId="77777777" w:rsidR="00970044" w:rsidRDefault="00442E84">
                  <w:pPr>
                    <w:pStyle w:val="sidetext"/>
                  </w:pPr>
                  <w:r>
                    <w:t>I</w:t>
                  </w:r>
                </w:p>
                <w:p w14:paraId="2B6606A8" w14:textId="77777777" w:rsidR="00970044" w:rsidRDefault="00970044">
                  <w:pPr>
                    <w:pStyle w:val="sidetext"/>
                  </w:pPr>
                </w:p>
                <w:p w14:paraId="041A2A3C" w14:textId="77777777" w:rsidR="00970044" w:rsidRDefault="00442E84">
                  <w:pPr>
                    <w:pStyle w:val="sidetext"/>
                  </w:pPr>
                  <w:r>
                    <w:t>S</w:t>
                  </w:r>
                </w:p>
                <w:p w14:paraId="7AD2F30B" w14:textId="77777777" w:rsidR="00970044" w:rsidRDefault="00970044">
                  <w:pPr>
                    <w:pStyle w:val="sidetext"/>
                  </w:pPr>
                </w:p>
                <w:p w14:paraId="09C2F67E" w14:textId="77777777" w:rsidR="00970044" w:rsidRDefault="00442E84">
                  <w:pPr>
                    <w:pStyle w:val="sidetext"/>
                  </w:pPr>
                  <w:r>
                    <w:t>E</w:t>
                  </w:r>
                </w:p>
                <w:p w14:paraId="1776FF3E" w14:textId="77777777" w:rsidR="00970044" w:rsidRDefault="00970044">
                  <w:pPr>
                    <w:pStyle w:val="sidetext"/>
                  </w:pPr>
                </w:p>
                <w:p w14:paraId="4B2A9B3B" w14:textId="77777777" w:rsidR="00970044" w:rsidRDefault="00442E84">
                  <w:pPr>
                    <w:pStyle w:val="sidetext"/>
                  </w:pPr>
                  <w:r>
                    <w:t>D</w:t>
                  </w:r>
                </w:p>
              </w:txbxContent>
            </v:textbox>
            <w10:wrap anchorx="page" anchory="page"/>
            <w10:anchorlock/>
          </v:rect>
        </w:pict>
      </w:r>
      <w:r w:rsidR="00970044" w:rsidRPr="0032033E">
        <w:rPr>
          <w:b w:val="0"/>
        </w:rPr>
        <w:tab/>
      </w:r>
      <w:r w:rsidR="00970044" w:rsidRPr="0032033E">
        <w:t>b.</w:t>
      </w:r>
      <w:r w:rsidR="00970044" w:rsidRPr="0032033E">
        <w:tab/>
      </w:r>
      <w:r w:rsidR="00970044" w:rsidRPr="0032033E">
        <w:rPr>
          <w:b w:val="0"/>
        </w:rPr>
        <w:t>Return the stolen</w:t>
      </w:r>
      <w:r w:rsidR="00970044" w:rsidRPr="0032033E">
        <w:t xml:space="preserve"> </w:t>
      </w:r>
      <w:r w:rsidR="00970044" w:rsidRPr="0032033E">
        <w:rPr>
          <w:b w:val="0"/>
        </w:rPr>
        <w:t>property</w:t>
      </w:r>
      <w:del w:id="56" w:author="Author" w:date="2022-10-19T08:56:00Z">
        <w:r w:rsidR="00970044" w:rsidRPr="0032033E" w:rsidDel="00854C0C">
          <w:rPr>
            <w:b w:val="0"/>
          </w:rPr>
          <w:delText>,</w:delText>
        </w:r>
      </w:del>
      <w:r w:rsidR="00970044" w:rsidRPr="0032033E">
        <w:rPr>
          <w:b w:val="0"/>
        </w:rPr>
        <w:t xml:space="preserve"> at our expense. We will pay for any damage that results to the "auto" from the theft; or </w:t>
      </w:r>
    </w:p>
    <w:p w14:paraId="66253309" w14:textId="77777777" w:rsidR="00197AC7" w:rsidRPr="0032033E" w:rsidRDefault="00970044" w:rsidP="000558AB">
      <w:pPr>
        <w:pStyle w:val="outlinetxt3"/>
        <w:rPr>
          <w:b w:val="0"/>
        </w:rPr>
      </w:pPr>
      <w:r w:rsidRPr="0032033E">
        <w:rPr>
          <w:b w:val="0"/>
        </w:rPr>
        <w:tab/>
      </w:r>
      <w:r w:rsidRPr="0032033E">
        <w:t>c.</w:t>
      </w:r>
      <w:r w:rsidRPr="0032033E">
        <w:tab/>
      </w:r>
      <w:r w:rsidRPr="0032033E">
        <w:rPr>
          <w:b w:val="0"/>
        </w:rPr>
        <w:t>Take all or any part of the damaged or stolen property at an agreed or appraised value.</w:t>
      </w:r>
    </w:p>
    <w:p w14:paraId="6625330A" w14:textId="77777777" w:rsidR="00197AC7" w:rsidRPr="0032033E" w:rsidRDefault="00970044" w:rsidP="000558AB">
      <w:pPr>
        <w:pStyle w:val="blocktext3"/>
      </w:pPr>
      <w:r w:rsidRPr="0032033E">
        <w:t>If we pay for the "loss", our payment will include:</w:t>
      </w:r>
    </w:p>
    <w:p w14:paraId="6625330B" w14:textId="77777777" w:rsidR="00197AC7" w:rsidRPr="0032033E" w:rsidRDefault="00970044" w:rsidP="000558AB">
      <w:pPr>
        <w:pStyle w:val="outlinetxt4"/>
      </w:pPr>
      <w:r w:rsidRPr="0032033E">
        <w:tab/>
        <w:t>(1)</w:t>
      </w:r>
      <w:r w:rsidRPr="0032033E">
        <w:tab/>
      </w:r>
      <w:r w:rsidRPr="0032033E">
        <w:rPr>
          <w:b w:val="0"/>
        </w:rPr>
        <w:t>The applicable sales and use tax for the damaged or stolen property;</w:t>
      </w:r>
    </w:p>
    <w:p w14:paraId="6625330C" w14:textId="77777777" w:rsidR="00197AC7" w:rsidRPr="0032033E" w:rsidRDefault="00970044" w:rsidP="000558AB">
      <w:pPr>
        <w:pStyle w:val="outlinetxt4"/>
        <w:rPr>
          <w:b w:val="0"/>
        </w:rPr>
      </w:pPr>
      <w:r w:rsidRPr="0032033E">
        <w:rPr>
          <w:b w:val="0"/>
        </w:rPr>
        <w:tab/>
      </w:r>
      <w:r w:rsidRPr="0032033E">
        <w:t>(2)</w:t>
      </w:r>
      <w:r w:rsidRPr="0032033E">
        <w:tab/>
      </w:r>
      <w:r w:rsidRPr="0032033E">
        <w:rPr>
          <w:b w:val="0"/>
        </w:rPr>
        <w:t>Any applicable titling and license transfer fees incurred in obtaining a replacement vehicle in the event of a total "loss" to a covered "auto"; and</w:t>
      </w:r>
    </w:p>
    <w:p w14:paraId="6625330D" w14:textId="77777777" w:rsidR="00197AC7" w:rsidRPr="0032033E" w:rsidRDefault="00970044" w:rsidP="000558AB">
      <w:pPr>
        <w:pStyle w:val="outlinetxt4"/>
        <w:rPr>
          <w:b w:val="0"/>
        </w:rPr>
      </w:pPr>
      <w:r w:rsidRPr="0032033E">
        <w:tab/>
        <w:t>(3)</w:t>
      </w:r>
      <w:r w:rsidRPr="0032033E">
        <w:tab/>
      </w:r>
      <w:r w:rsidRPr="0032033E">
        <w:rPr>
          <w:b w:val="0"/>
        </w:rPr>
        <w:t>Any applicable general average, salvage or disposal charges.</w:t>
      </w:r>
    </w:p>
    <w:p w14:paraId="6625330E" w14:textId="1069D7D4" w:rsidR="00197AC7" w:rsidRPr="0032033E" w:rsidRDefault="00970044" w:rsidP="000558AB">
      <w:pPr>
        <w:pStyle w:val="outlinetxt2"/>
        <w:rPr>
          <w:b w:val="0"/>
        </w:rPr>
      </w:pPr>
      <w:r w:rsidRPr="0032033E">
        <w:tab/>
      </w:r>
      <w:r w:rsidR="00A3579E" w:rsidRPr="0032033E">
        <w:t>4</w:t>
      </w:r>
      <w:r w:rsidRPr="0032033E">
        <w:t>.</w:t>
      </w:r>
      <w:r w:rsidRPr="0032033E">
        <w:tab/>
      </w:r>
      <w:del w:id="57" w:author="Author" w:date="2022-10-19T08:57:00Z">
        <w:r w:rsidRPr="0032033E" w:rsidDel="00854C0C">
          <w:rPr>
            <w:b w:val="0"/>
          </w:rPr>
          <w:delText xml:space="preserve">Paragraph </w:delText>
        </w:r>
      </w:del>
      <w:ins w:id="58" w:author="Author" w:date="2022-10-19T08:57:00Z">
        <w:r w:rsidR="00854C0C">
          <w:rPr>
            <w:b w:val="0"/>
          </w:rPr>
          <w:t>Condition</w:t>
        </w:r>
        <w:r w:rsidR="00854C0C" w:rsidRPr="0032033E">
          <w:rPr>
            <w:b w:val="0"/>
          </w:rPr>
          <w:t xml:space="preserve"> </w:t>
        </w:r>
      </w:ins>
      <w:r w:rsidRPr="0032033E">
        <w:t xml:space="preserve">B.2. Concealment, Misrepresentation Or Fraud </w:t>
      </w:r>
      <w:del w:id="59" w:author="Author" w:date="2022-10-19T08:57:00Z">
        <w:r w:rsidRPr="0032033E" w:rsidDel="00854C0C">
          <w:rPr>
            <w:b w:val="0"/>
          </w:rPr>
          <w:delText xml:space="preserve">Condition </w:delText>
        </w:r>
      </w:del>
      <w:r w:rsidRPr="0032033E">
        <w:rPr>
          <w:b w:val="0"/>
        </w:rPr>
        <w:t>is replaced by the following:</w:t>
      </w:r>
    </w:p>
    <w:p w14:paraId="6625330F" w14:textId="77777777" w:rsidR="00197AC7" w:rsidRPr="0032033E" w:rsidRDefault="00970044" w:rsidP="000558AB">
      <w:pPr>
        <w:pStyle w:val="blocktext3"/>
      </w:pPr>
      <w:r w:rsidRPr="0032033E">
        <w:t>Coverage for your claim under this Coverage Form is void in any case of fraud by you at any time as it relates to this Coverage Form. It is also void if you, at any time, intentionally conceal or misrepresent a material fact concerning:</w:t>
      </w:r>
    </w:p>
    <w:p w14:paraId="66253310" w14:textId="77777777" w:rsidR="00197AC7" w:rsidRPr="0032033E" w:rsidRDefault="00970044" w:rsidP="000558AB">
      <w:pPr>
        <w:pStyle w:val="outlinetxt3"/>
      </w:pPr>
      <w:r w:rsidRPr="0032033E">
        <w:tab/>
        <w:t>a.</w:t>
      </w:r>
      <w:r w:rsidRPr="0032033E">
        <w:tab/>
      </w:r>
      <w:r w:rsidRPr="0032033E">
        <w:rPr>
          <w:b w:val="0"/>
        </w:rPr>
        <w:t>This Coverage Form;</w:t>
      </w:r>
    </w:p>
    <w:p w14:paraId="66253311" w14:textId="49813FFF" w:rsidR="00197AC7" w:rsidRPr="0032033E" w:rsidRDefault="00825CBE" w:rsidP="000558AB">
      <w:pPr>
        <w:pStyle w:val="outlinetxt3"/>
        <w:rPr>
          <w:b w:val="0"/>
        </w:rPr>
      </w:pPr>
      <w:r w:rsidRPr="0032033E">
        <w:tab/>
        <w:t>b.</w:t>
      </w:r>
      <w:r w:rsidRPr="0032033E">
        <w:tab/>
      </w:r>
      <w:r w:rsidRPr="0032033E">
        <w:rPr>
          <w:b w:val="0"/>
        </w:rPr>
        <w:t>The covered "auto";</w:t>
      </w:r>
    </w:p>
    <w:p w14:paraId="66253312" w14:textId="77777777" w:rsidR="00197AC7" w:rsidRPr="0032033E" w:rsidRDefault="00970044" w:rsidP="000558AB">
      <w:pPr>
        <w:pStyle w:val="outlinetxt3"/>
        <w:rPr>
          <w:b w:val="0"/>
        </w:rPr>
      </w:pPr>
      <w:r w:rsidRPr="0032033E">
        <w:rPr>
          <w:b w:val="0"/>
        </w:rPr>
        <w:tab/>
      </w:r>
      <w:r w:rsidRPr="0032033E">
        <w:t>c.</w:t>
      </w:r>
      <w:r w:rsidRPr="0032033E">
        <w:tab/>
      </w:r>
      <w:r w:rsidRPr="0032033E">
        <w:rPr>
          <w:b w:val="0"/>
        </w:rPr>
        <w:t>Your interest in the covered "auto"; or</w:t>
      </w:r>
    </w:p>
    <w:p w14:paraId="66253313" w14:textId="77777777" w:rsidR="00197AC7" w:rsidRPr="0032033E" w:rsidRDefault="00970044" w:rsidP="000558AB">
      <w:pPr>
        <w:pStyle w:val="outlinetxt3"/>
      </w:pPr>
      <w:r w:rsidRPr="0032033E">
        <w:tab/>
        <w:t>d.</w:t>
      </w:r>
      <w:r w:rsidRPr="0032033E">
        <w:tab/>
      </w:r>
      <w:r w:rsidRPr="0032033E">
        <w:rPr>
          <w:b w:val="0"/>
        </w:rPr>
        <w:t>A claim under this Coverage Form.</w:t>
      </w:r>
    </w:p>
    <w:p w14:paraId="66253314" w14:textId="00E202A2" w:rsidR="00197AC7" w:rsidRPr="0032033E" w:rsidRDefault="00970044" w:rsidP="000558AB">
      <w:pPr>
        <w:pStyle w:val="outlinetxt2"/>
        <w:rPr>
          <w:b w:val="0"/>
        </w:rPr>
      </w:pPr>
      <w:r w:rsidRPr="0032033E">
        <w:tab/>
      </w:r>
      <w:r w:rsidR="00A3579E" w:rsidRPr="0032033E">
        <w:t>5</w:t>
      </w:r>
      <w:r w:rsidRPr="0032033E">
        <w:t>.</w:t>
      </w:r>
      <w:r w:rsidRPr="0032033E">
        <w:tab/>
      </w:r>
      <w:r w:rsidRPr="0032033E">
        <w:rPr>
          <w:b w:val="0"/>
        </w:rPr>
        <w:t>Paragraph</w:t>
      </w:r>
      <w:r w:rsidRPr="0032033E">
        <w:t xml:space="preserve"> </w:t>
      </w:r>
      <w:del w:id="60" w:author="Author" w:date="2022-10-19T09:00:00Z">
        <w:r w:rsidRPr="0032033E" w:rsidDel="00854C0C">
          <w:delText>B.5.</w:delText>
        </w:r>
      </w:del>
      <w:r w:rsidRPr="0032033E">
        <w:t xml:space="preserve">f. </w:t>
      </w:r>
      <w:r w:rsidRPr="0032033E">
        <w:rPr>
          <w:b w:val="0"/>
        </w:rPr>
        <w:t xml:space="preserve">of </w:t>
      </w:r>
      <w:del w:id="61" w:author="Author" w:date="2022-10-19T09:00:00Z">
        <w:r w:rsidRPr="0032033E" w:rsidDel="00854C0C">
          <w:rPr>
            <w:b w:val="0"/>
          </w:rPr>
          <w:delText>the</w:delText>
        </w:r>
      </w:del>
      <w:ins w:id="62" w:author="Author" w:date="2022-10-19T09:00:00Z">
        <w:r w:rsidR="00854C0C" w:rsidRPr="00854C0C">
          <w:rPr>
            <w:bCs/>
            <w:rPrChange w:id="63" w:author="Author" w:date="2022-10-19T09:00:00Z">
              <w:rPr>
                <w:b w:val="0"/>
              </w:rPr>
            </w:rPrChange>
          </w:rPr>
          <w:t>B.5.</w:t>
        </w:r>
      </w:ins>
      <w:r w:rsidRPr="0032033E">
        <w:t xml:space="preserve"> Other Insurance – Primary And Excess Insurance</w:t>
      </w:r>
      <w:r w:rsidRPr="0032033E">
        <w:rPr>
          <w:b w:val="0"/>
        </w:rPr>
        <w:t xml:space="preserve"> </w:t>
      </w:r>
      <w:r w:rsidRPr="0032033E">
        <w:t>Provisions</w:t>
      </w:r>
      <w:r w:rsidRPr="0032033E">
        <w:rPr>
          <w:b w:val="0"/>
        </w:rPr>
        <w:t xml:space="preserve"> </w:t>
      </w:r>
      <w:del w:id="64" w:author="Author" w:date="2022-10-19T09:01:00Z">
        <w:r w:rsidRPr="0032033E" w:rsidDel="00854C0C">
          <w:rPr>
            <w:b w:val="0"/>
          </w:rPr>
          <w:delText xml:space="preserve">Condition </w:delText>
        </w:r>
      </w:del>
      <w:del w:id="65" w:author="Author" w:date="2022-10-19T14:37:00Z">
        <w:r w:rsidRPr="0032033E" w:rsidDel="000558AB">
          <w:rPr>
            <w:b w:val="0"/>
          </w:rPr>
          <w:delText xml:space="preserve">in the Motor Carrier Coverage Form </w:delText>
        </w:r>
      </w:del>
      <w:r w:rsidR="00EA7F26" w:rsidRPr="0032033E">
        <w:rPr>
          <w:b w:val="0"/>
        </w:rPr>
        <w:t xml:space="preserve">is </w:t>
      </w:r>
      <w:r w:rsidRPr="0032033E">
        <w:rPr>
          <w:b w:val="0"/>
        </w:rPr>
        <w:t>replaced by the following:</w:t>
      </w:r>
    </w:p>
    <w:p w14:paraId="66253315" w14:textId="77777777" w:rsidR="00197AC7" w:rsidRPr="0032033E" w:rsidRDefault="00970044" w:rsidP="000558AB">
      <w:pPr>
        <w:pStyle w:val="outlinetxt3"/>
        <w:rPr>
          <w:b w:val="0"/>
        </w:rPr>
      </w:pPr>
      <w:r w:rsidRPr="0032033E">
        <w:rPr>
          <w:b w:val="0"/>
        </w:rPr>
        <w:tab/>
      </w:r>
      <w:r w:rsidRPr="0032033E">
        <w:t>f.</w:t>
      </w:r>
      <w:r w:rsidRPr="0032033E">
        <w:tab/>
      </w:r>
      <w:r w:rsidR="00825CBE" w:rsidRPr="0032033E">
        <w:rPr>
          <w:b w:val="0"/>
        </w:rPr>
        <w:t>For Hired Auto Physical Damage Coverage, any covered "auto" you lease, hire, rent or borrow is deemed to be a covered "auto" you own. However, any "auto" that is leased, hired, rented or borrowed with a driver is deemed to be a covered "auto" you don't own.</w:t>
      </w:r>
    </w:p>
    <w:p w14:paraId="66253316" w14:textId="739C6ACC" w:rsidR="00197AC7" w:rsidRPr="0032033E" w:rsidRDefault="00612371" w:rsidP="000558AB">
      <w:pPr>
        <w:pStyle w:val="outlinetxt2"/>
        <w:rPr>
          <w:b w:val="0"/>
        </w:rPr>
      </w:pPr>
      <w:r>
        <w:br w:type="column"/>
      </w:r>
      <w:r w:rsidR="00970044" w:rsidRPr="0032033E">
        <w:tab/>
      </w:r>
      <w:r w:rsidR="00A3579E" w:rsidRPr="0032033E">
        <w:t>6</w:t>
      </w:r>
      <w:r w:rsidR="00970044" w:rsidRPr="0032033E">
        <w:t>.</w:t>
      </w:r>
      <w:r w:rsidR="00970044" w:rsidRPr="0032033E">
        <w:tab/>
      </w:r>
      <w:del w:id="66" w:author="Author" w:date="2022-10-19T08:56:00Z">
        <w:r w:rsidR="00970044" w:rsidRPr="0032033E" w:rsidDel="00854C0C">
          <w:rPr>
            <w:b w:val="0"/>
          </w:rPr>
          <w:delText xml:space="preserve">Paragraph </w:delText>
        </w:r>
      </w:del>
      <w:ins w:id="67" w:author="Author" w:date="2022-10-19T08:56:00Z">
        <w:r w:rsidR="00854C0C">
          <w:rPr>
            <w:b w:val="0"/>
          </w:rPr>
          <w:t>Condition</w:t>
        </w:r>
        <w:r w:rsidR="00854C0C" w:rsidRPr="0032033E">
          <w:rPr>
            <w:b w:val="0"/>
          </w:rPr>
          <w:t xml:space="preserve"> </w:t>
        </w:r>
      </w:ins>
      <w:r w:rsidR="00970044" w:rsidRPr="0032033E">
        <w:t xml:space="preserve">B.6. Premium Audit </w:t>
      </w:r>
      <w:del w:id="68" w:author="Author" w:date="2022-10-19T08:56:00Z">
        <w:r w:rsidR="00970044" w:rsidRPr="0032033E" w:rsidDel="00854C0C">
          <w:rPr>
            <w:b w:val="0"/>
          </w:rPr>
          <w:delText xml:space="preserve">Condition </w:delText>
        </w:r>
      </w:del>
      <w:r w:rsidR="00970044" w:rsidRPr="0032033E">
        <w:rPr>
          <w:b w:val="0"/>
        </w:rPr>
        <w:t>is replaced by the following:</w:t>
      </w:r>
    </w:p>
    <w:p w14:paraId="66253317" w14:textId="77777777" w:rsidR="00197AC7" w:rsidRPr="0032033E" w:rsidRDefault="00970044" w:rsidP="000558AB">
      <w:pPr>
        <w:pStyle w:val="blocktext3"/>
      </w:pPr>
      <w:r w:rsidRPr="0032033E">
        <w:t xml:space="preserve">The estimated premium for this Coverage Form is based on the exposures you told us you would have when this </w:t>
      </w:r>
      <w:r w:rsidR="00FF3280" w:rsidRPr="0032033E">
        <w:t>P</w:t>
      </w:r>
      <w:r w:rsidRPr="0032033E">
        <w:t>olicy began. We will compute the final premium due when we determine your actual exposures. The estimated total premium will be credited against the final premium due and the first Named Insured will be billed for the balance, if any. The due date for the final premium or retrospective premium is the date shown as the due date on the bill. If the estimated total premium exceeds the final premium due, the first Named Insured will get a refund.</w:t>
      </w:r>
    </w:p>
    <w:p w14:paraId="66253318" w14:textId="02F1597B" w:rsidR="00197AC7" w:rsidRPr="0032033E" w:rsidRDefault="00970044" w:rsidP="000558AB">
      <w:pPr>
        <w:pStyle w:val="outlinetxt2"/>
        <w:rPr>
          <w:b w:val="0"/>
        </w:rPr>
      </w:pPr>
      <w:r w:rsidRPr="0032033E">
        <w:tab/>
      </w:r>
      <w:r w:rsidR="00A3579E" w:rsidRPr="0032033E">
        <w:t>7</w:t>
      </w:r>
      <w:r w:rsidRPr="0032033E">
        <w:t>.</w:t>
      </w:r>
      <w:r w:rsidRPr="0032033E">
        <w:tab/>
      </w:r>
      <w:del w:id="69" w:author="Author" w:date="2022-10-19T08:57:00Z">
        <w:r w:rsidRPr="0032033E" w:rsidDel="00854C0C">
          <w:rPr>
            <w:b w:val="0"/>
          </w:rPr>
          <w:delText xml:space="preserve">Paragraph </w:delText>
        </w:r>
      </w:del>
      <w:ins w:id="70" w:author="Author" w:date="2022-10-19T08:57:00Z">
        <w:r w:rsidR="00854C0C">
          <w:rPr>
            <w:b w:val="0"/>
          </w:rPr>
          <w:t>Condition</w:t>
        </w:r>
        <w:r w:rsidR="00854C0C" w:rsidRPr="0032033E">
          <w:rPr>
            <w:b w:val="0"/>
          </w:rPr>
          <w:t xml:space="preserve"> </w:t>
        </w:r>
      </w:ins>
      <w:r w:rsidRPr="0032033E">
        <w:t>B.8.</w:t>
      </w:r>
      <w:r w:rsidRPr="0032033E">
        <w:rPr>
          <w:b w:val="0"/>
        </w:rPr>
        <w:t xml:space="preserve"> </w:t>
      </w:r>
      <w:r w:rsidRPr="0032033E">
        <w:t xml:space="preserve">Two Or More Coverage Forms Or Policies Issued By Us </w:t>
      </w:r>
      <w:del w:id="71" w:author="Author" w:date="2022-10-19T08:57:00Z">
        <w:r w:rsidRPr="0032033E" w:rsidDel="00854C0C">
          <w:rPr>
            <w:b w:val="0"/>
          </w:rPr>
          <w:delText>Condition is deleted</w:delText>
        </w:r>
      </w:del>
      <w:ins w:id="72" w:author="Author" w:date="2022-10-19T08:57:00Z">
        <w:r w:rsidR="00854C0C">
          <w:rPr>
            <w:b w:val="0"/>
          </w:rPr>
          <w:t>does not apply</w:t>
        </w:r>
      </w:ins>
      <w:r w:rsidRPr="0032033E">
        <w:rPr>
          <w:b w:val="0"/>
        </w:rPr>
        <w:t>.</w:t>
      </w:r>
    </w:p>
    <w:p w14:paraId="66253319" w14:textId="7698B937" w:rsidR="00F62C62" w:rsidRPr="0032033E" w:rsidRDefault="00970044" w:rsidP="000558AB">
      <w:pPr>
        <w:pStyle w:val="outlinetxt2"/>
        <w:rPr>
          <w:b w:val="0"/>
        </w:rPr>
      </w:pPr>
      <w:r w:rsidRPr="0032033E">
        <w:rPr>
          <w:b w:val="0"/>
        </w:rPr>
        <w:tab/>
      </w:r>
      <w:r w:rsidRPr="0032033E">
        <w:t>8.</w:t>
      </w:r>
      <w:r w:rsidRPr="0032033E">
        <w:rPr>
          <w:b w:val="0"/>
        </w:rPr>
        <w:tab/>
      </w:r>
      <w:ins w:id="73" w:author="Author" w:date="2022-10-19T08:58:00Z">
        <w:r w:rsidR="00854C0C">
          <w:rPr>
            <w:b w:val="0"/>
          </w:rPr>
          <w:t xml:space="preserve">The following is added to </w:t>
        </w:r>
      </w:ins>
      <w:r w:rsidR="00FC28C1" w:rsidRPr="0032033E">
        <w:rPr>
          <w:b w:val="0"/>
        </w:rPr>
        <w:t xml:space="preserve">Paragraph </w:t>
      </w:r>
      <w:r w:rsidR="00FC28C1" w:rsidRPr="0032033E">
        <w:t>B.</w:t>
      </w:r>
      <w:r w:rsidRPr="0032033E">
        <w:rPr>
          <w:b w:val="0"/>
        </w:rPr>
        <w:t xml:space="preserve"> </w:t>
      </w:r>
      <w:r w:rsidRPr="0032033E">
        <w:t>General Conditions</w:t>
      </w:r>
      <w:del w:id="74" w:author="Author" w:date="2022-10-19T08:58:00Z">
        <w:r w:rsidRPr="0032033E" w:rsidDel="00854C0C">
          <w:rPr>
            <w:b w:val="0"/>
          </w:rPr>
          <w:delText xml:space="preserve"> is amended by the addition of the following</w:delText>
        </w:r>
      </w:del>
      <w:r w:rsidRPr="00854C0C">
        <w:rPr>
          <w:bCs/>
          <w:rPrChange w:id="75" w:author="Author" w:date="2022-10-19T08:58:00Z">
            <w:rPr>
              <w:b w:val="0"/>
            </w:rPr>
          </w:rPrChange>
        </w:rPr>
        <w:t>:</w:t>
      </w:r>
      <w:r w:rsidRPr="0032033E">
        <w:rPr>
          <w:b w:val="0"/>
        </w:rPr>
        <w:t xml:space="preserve"> </w:t>
      </w:r>
    </w:p>
    <w:p w14:paraId="6625331A" w14:textId="77777777" w:rsidR="00F62C62" w:rsidRPr="0032033E" w:rsidRDefault="00970044" w:rsidP="000558AB">
      <w:pPr>
        <w:pStyle w:val="blocktext3"/>
      </w:pPr>
      <w:r w:rsidRPr="0032033E">
        <w:t>In return for the payment of the premium, and subject to all the terms of this Policy, we agree with you to provide the insurance as stated in this Policy.</w:t>
      </w:r>
    </w:p>
    <w:p w14:paraId="6625331B" w14:textId="73713C9A" w:rsidR="00197AC7" w:rsidRPr="0032033E" w:rsidRDefault="00970044" w:rsidP="000558AB">
      <w:pPr>
        <w:pStyle w:val="outlinetxt1"/>
        <w:rPr>
          <w:b w:val="0"/>
          <w:bCs/>
        </w:rPr>
      </w:pPr>
      <w:r w:rsidRPr="0032033E">
        <w:tab/>
        <w:t>J.</w:t>
      </w:r>
      <w:r w:rsidRPr="0032033E">
        <w:tab/>
      </w:r>
      <w:r w:rsidRPr="0032033E">
        <w:rPr>
          <w:b w:val="0"/>
          <w:bCs/>
        </w:rPr>
        <w:t>The</w:t>
      </w:r>
      <w:r w:rsidRPr="0032033E">
        <w:t xml:space="preserve"> Definitions </w:t>
      </w:r>
      <w:del w:id="76" w:author="Author" w:date="2022-10-19T08:59:00Z">
        <w:r w:rsidR="00E66AB3" w:rsidRPr="0032033E" w:rsidDel="00854C0C">
          <w:rPr>
            <w:b w:val="0"/>
            <w:bCs/>
          </w:rPr>
          <w:delText>s</w:delText>
        </w:r>
      </w:del>
      <w:ins w:id="77" w:author="Author" w:date="2022-10-19T08:59:00Z">
        <w:r w:rsidR="00854C0C">
          <w:rPr>
            <w:b w:val="0"/>
            <w:bCs/>
          </w:rPr>
          <w:t>S</w:t>
        </w:r>
      </w:ins>
      <w:r w:rsidRPr="0032033E">
        <w:rPr>
          <w:b w:val="0"/>
          <w:bCs/>
        </w:rPr>
        <w:t>ection is amended as follows:</w:t>
      </w:r>
    </w:p>
    <w:p w14:paraId="6625331C" w14:textId="5A6C7E83" w:rsidR="00197AC7" w:rsidRPr="0032033E" w:rsidRDefault="00970044" w:rsidP="000558AB">
      <w:pPr>
        <w:pStyle w:val="outlinetxt2"/>
        <w:rPr>
          <w:b w:val="0"/>
        </w:rPr>
      </w:pPr>
      <w:r w:rsidRPr="0032033E">
        <w:tab/>
        <w:t>1.</w:t>
      </w:r>
      <w:r w:rsidRPr="0032033E">
        <w:tab/>
      </w:r>
      <w:r w:rsidRPr="0032033E">
        <w:rPr>
          <w:b w:val="0"/>
        </w:rPr>
        <w:t>The "covered pollution cost or expense"</w:t>
      </w:r>
      <w:r w:rsidRPr="0032033E">
        <w:t xml:space="preserve"> </w:t>
      </w:r>
      <w:r w:rsidRPr="0032033E">
        <w:rPr>
          <w:b w:val="0"/>
        </w:rPr>
        <w:t xml:space="preserve">definition </w:t>
      </w:r>
      <w:del w:id="78" w:author="Author" w:date="2022-10-19T08:59:00Z">
        <w:r w:rsidRPr="0032033E" w:rsidDel="00854C0C">
          <w:rPr>
            <w:b w:val="0"/>
          </w:rPr>
          <w:delText>is deleted</w:delText>
        </w:r>
      </w:del>
      <w:ins w:id="79" w:author="Author" w:date="2022-10-19T08:59:00Z">
        <w:r w:rsidR="00854C0C">
          <w:rPr>
            <w:b w:val="0"/>
          </w:rPr>
          <w:t>does not apply</w:t>
        </w:r>
      </w:ins>
      <w:r w:rsidRPr="0032033E">
        <w:rPr>
          <w:b w:val="0"/>
        </w:rPr>
        <w:t>.</w:t>
      </w:r>
    </w:p>
    <w:p w14:paraId="6625331D" w14:textId="368C9789" w:rsidR="00197AC7" w:rsidRPr="0032033E" w:rsidRDefault="00970044" w:rsidP="000558AB">
      <w:pPr>
        <w:pStyle w:val="outlinetxt2"/>
        <w:rPr>
          <w:b w:val="0"/>
        </w:rPr>
      </w:pPr>
      <w:r w:rsidRPr="0032033E">
        <w:rPr>
          <w:b w:val="0"/>
        </w:rPr>
        <w:tab/>
      </w:r>
      <w:r w:rsidRPr="0032033E">
        <w:t>2.</w:t>
      </w:r>
      <w:r w:rsidRPr="0032033E">
        <w:tab/>
      </w:r>
      <w:r w:rsidRPr="0032033E">
        <w:rPr>
          <w:b w:val="0"/>
        </w:rPr>
        <w:t>Exceptions</w:t>
      </w:r>
      <w:r w:rsidRPr="0032033E">
        <w:t xml:space="preserve"> b.</w:t>
      </w:r>
      <w:r w:rsidRPr="0032033E">
        <w:rPr>
          <w:b w:val="0"/>
        </w:rPr>
        <w:t xml:space="preserve"> and </w:t>
      </w:r>
      <w:r w:rsidRPr="0032033E">
        <w:t>c.</w:t>
      </w:r>
      <w:r w:rsidRPr="0032033E">
        <w:rPr>
          <w:b w:val="0"/>
        </w:rPr>
        <w:t xml:space="preserve"> to the "insured contract" definition </w:t>
      </w:r>
      <w:del w:id="80" w:author="Author" w:date="2022-10-19T08:59:00Z">
        <w:r w:rsidRPr="0032033E" w:rsidDel="00854C0C">
          <w:rPr>
            <w:b w:val="0"/>
          </w:rPr>
          <w:delText>are deleted</w:delText>
        </w:r>
      </w:del>
      <w:ins w:id="81" w:author="Author" w:date="2022-10-19T08:59:00Z">
        <w:r w:rsidR="00854C0C">
          <w:rPr>
            <w:b w:val="0"/>
          </w:rPr>
          <w:t>do not apply</w:t>
        </w:r>
      </w:ins>
      <w:r w:rsidRPr="0032033E">
        <w:rPr>
          <w:b w:val="0"/>
        </w:rPr>
        <w:t>.</w:t>
      </w:r>
    </w:p>
    <w:p w14:paraId="6625331E" w14:textId="0A1B1CE1" w:rsidR="00197AC7" w:rsidRPr="0032033E" w:rsidRDefault="00970044" w:rsidP="000558AB">
      <w:pPr>
        <w:pStyle w:val="outlinetxt2"/>
        <w:rPr>
          <w:b w:val="0"/>
        </w:rPr>
      </w:pPr>
      <w:r w:rsidRPr="0032033E">
        <w:tab/>
        <w:t>3.</w:t>
      </w:r>
      <w:r w:rsidRPr="0032033E">
        <w:tab/>
      </w:r>
      <w:r w:rsidRPr="0032033E">
        <w:rPr>
          <w:b w:val="0"/>
        </w:rPr>
        <w:t>The definition of "</w:t>
      </w:r>
      <w:del w:id="82" w:author="Author" w:date="2022-10-18T14:22:00Z">
        <w:r w:rsidRPr="0032033E" w:rsidDel="00F47BE9">
          <w:rPr>
            <w:b w:val="0"/>
          </w:rPr>
          <w:delText>S</w:delText>
        </w:r>
      </w:del>
      <w:ins w:id="83" w:author="Author" w:date="2022-10-18T14:22:00Z">
        <w:r w:rsidR="00F47BE9">
          <w:rPr>
            <w:b w:val="0"/>
          </w:rPr>
          <w:t>s</w:t>
        </w:r>
      </w:ins>
      <w:r w:rsidRPr="0032033E">
        <w:rPr>
          <w:b w:val="0"/>
        </w:rPr>
        <w:t>uit" is replaced by the following:</w:t>
      </w:r>
    </w:p>
    <w:p w14:paraId="6625331F" w14:textId="77777777" w:rsidR="00197AC7" w:rsidRPr="0032033E" w:rsidRDefault="00970044" w:rsidP="000558AB">
      <w:pPr>
        <w:pStyle w:val="blocktext3"/>
      </w:pPr>
      <w:r w:rsidRPr="0032033E">
        <w:t>"Suit" means a civil proceeding in which damages because of "bodily injury" or "property damage", to which this insurance applies, are alleged.</w:t>
      </w:r>
    </w:p>
    <w:p w14:paraId="66253320" w14:textId="5D0B9B72" w:rsidR="00197AC7" w:rsidRPr="0032033E" w:rsidRDefault="00970044" w:rsidP="000558AB">
      <w:pPr>
        <w:pStyle w:val="blocktext3"/>
      </w:pPr>
      <w:r w:rsidRPr="0032033E">
        <w:t>"Suit" includes:</w:t>
      </w:r>
    </w:p>
    <w:p w14:paraId="66253321" w14:textId="77777777" w:rsidR="00197AC7" w:rsidRPr="0032033E" w:rsidRDefault="00970044" w:rsidP="000558AB">
      <w:pPr>
        <w:pStyle w:val="outlinetxt3"/>
        <w:rPr>
          <w:b w:val="0"/>
        </w:rPr>
      </w:pPr>
      <w:r w:rsidRPr="0032033E">
        <w:tab/>
        <w:t>a.</w:t>
      </w:r>
      <w:r w:rsidRPr="0032033E">
        <w:tab/>
      </w:r>
      <w:r w:rsidRPr="0032033E">
        <w:rPr>
          <w:b w:val="0"/>
        </w:rPr>
        <w:t>An arbitration proceeding in which such damages are claimed and to which the "insured" must submit or does submit with our consent; or</w:t>
      </w:r>
    </w:p>
    <w:p w14:paraId="66253322" w14:textId="77777777" w:rsidR="00197AC7" w:rsidRPr="0032033E" w:rsidRDefault="00970044" w:rsidP="000558AB">
      <w:pPr>
        <w:pStyle w:val="outlinetxt3"/>
        <w:rPr>
          <w:b w:val="0"/>
        </w:rPr>
      </w:pPr>
      <w:r w:rsidRPr="0032033E">
        <w:tab/>
        <w:t>b.</w:t>
      </w:r>
      <w:r w:rsidRPr="0032033E">
        <w:tab/>
      </w:r>
      <w:r w:rsidRPr="0032033E">
        <w:rPr>
          <w:b w:val="0"/>
        </w:rPr>
        <w:t>Any other alternative dispute resolution proceeding in which such damages are claimed and to which the "insured" submits with our consent.</w:t>
      </w:r>
    </w:p>
    <w:p w14:paraId="66253323" w14:textId="33A4C585" w:rsidR="00197AC7" w:rsidRPr="0032033E" w:rsidRDefault="009A5A3D" w:rsidP="000558AB">
      <w:pPr>
        <w:pStyle w:val="outlinehd1"/>
      </w:pPr>
      <w:r w:rsidRPr="0032033E">
        <w:tab/>
      </w:r>
      <w:r w:rsidR="00825CBE" w:rsidRPr="0032033E">
        <w:t>K.</w:t>
      </w:r>
      <w:r w:rsidR="00825CBE" w:rsidRPr="0032033E">
        <w:tab/>
        <w:t>Changes In Endorsements</w:t>
      </w:r>
    </w:p>
    <w:p w14:paraId="66253324" w14:textId="77777777" w:rsidR="00197AC7" w:rsidRPr="0032033E" w:rsidRDefault="00970044" w:rsidP="000558AB">
      <w:pPr>
        <w:pStyle w:val="outlinetxt2"/>
        <w:rPr>
          <w:b w:val="0"/>
        </w:rPr>
      </w:pPr>
      <w:r w:rsidRPr="0032033E">
        <w:tab/>
        <w:t>1.</w:t>
      </w:r>
      <w:r w:rsidRPr="0032033E">
        <w:tab/>
      </w:r>
      <w:r w:rsidRPr="0032033E">
        <w:rPr>
          <w:b w:val="0"/>
        </w:rPr>
        <w:t>All references to Auto Medical Payments are replaced in the endorsements by Medical Expense Benefits.</w:t>
      </w:r>
    </w:p>
    <w:p w14:paraId="66253325" w14:textId="77777777" w:rsidR="00323DCF" w:rsidRPr="00197AC7" w:rsidRDefault="00970044" w:rsidP="000558AB">
      <w:pPr>
        <w:pStyle w:val="outlinetxt2"/>
      </w:pPr>
      <w:r w:rsidRPr="0032033E">
        <w:tab/>
        <w:t>2.</w:t>
      </w:r>
      <w:r w:rsidRPr="0032033E">
        <w:tab/>
      </w:r>
      <w:r w:rsidRPr="0032033E">
        <w:rPr>
          <w:b w:val="0"/>
        </w:rPr>
        <w:t>All references to personal injury protection (no-fault) and "covered pollution cost or expense" in any endorsement do not apply.</w:t>
      </w:r>
    </w:p>
    <w:sectPr w:rsidR="00323DCF" w:rsidRPr="00197AC7" w:rsidSect="002B4347">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8E4E6" w14:textId="77777777" w:rsidR="00494708" w:rsidRDefault="00970044">
      <w:r>
        <w:separator/>
      </w:r>
    </w:p>
  </w:endnote>
  <w:endnote w:type="continuationSeparator" w:id="0">
    <w:p w14:paraId="00D0B754" w14:textId="77777777" w:rsidR="00494708" w:rsidRDefault="00970044">
      <w:r>
        <w:continuationSeparator/>
      </w:r>
    </w:p>
  </w:endnote>
  <w:endnote w:type="continuationNotice" w:id="1">
    <w:p w14:paraId="402FBC48" w14:textId="77777777" w:rsidR="00697CCA" w:rsidRDefault="00697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D10E2" w14:paraId="532C97C6" w14:textId="77777777">
      <w:tc>
        <w:tcPr>
          <w:tcW w:w="940" w:type="pct"/>
        </w:tcPr>
        <w:p w14:paraId="48C80B74" w14:textId="70C7779F" w:rsidR="002B4347" w:rsidRDefault="00970044" w:rsidP="002B4347">
          <w:pPr>
            <w:pStyle w:val="isof2"/>
            <w:jc w:val="left"/>
          </w:pPr>
          <w:r>
            <w:t>CA 01 55 12 23</w:t>
          </w:r>
        </w:p>
      </w:tc>
      <w:tc>
        <w:tcPr>
          <w:tcW w:w="2885" w:type="pct"/>
        </w:tcPr>
        <w:p w14:paraId="3D6C45C5" w14:textId="2F44EFCC" w:rsidR="002B4347" w:rsidRDefault="00970044" w:rsidP="002B4347">
          <w:pPr>
            <w:pStyle w:val="isof1"/>
            <w:jc w:val="center"/>
          </w:pPr>
          <w:r>
            <w:t>© Insurance Services Office, Inc., 2022 </w:t>
          </w:r>
        </w:p>
      </w:tc>
      <w:tc>
        <w:tcPr>
          <w:tcW w:w="890" w:type="pct"/>
        </w:tcPr>
        <w:p w14:paraId="7DBD6E3B" w14:textId="1A577E13" w:rsidR="002B4347" w:rsidRDefault="00970044" w:rsidP="002B434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673ABB34" w14:textId="77777777" w:rsidR="002B4347" w:rsidRDefault="002B4347">
          <w:pPr>
            <w:jc w:val="right"/>
          </w:pPr>
        </w:p>
      </w:tc>
    </w:tr>
  </w:tbl>
  <w:p w14:paraId="55E28E20" w14:textId="77777777" w:rsidR="002B4347" w:rsidRDefault="002B43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D10E2" w14:paraId="66253345" w14:textId="77777777">
      <w:tc>
        <w:tcPr>
          <w:tcW w:w="940" w:type="pct"/>
        </w:tcPr>
        <w:p w14:paraId="66253341" w14:textId="77777777" w:rsidR="002543B0" w:rsidRDefault="00970044" w:rsidP="0025773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1610A4">
              <w:rPr>
                <w:noProof/>
              </w:rPr>
              <w:t>5</w:t>
            </w:r>
          </w:fldSimple>
        </w:p>
      </w:tc>
      <w:tc>
        <w:tcPr>
          <w:tcW w:w="2885" w:type="pct"/>
        </w:tcPr>
        <w:p w14:paraId="66253342" w14:textId="2BE7986F" w:rsidR="002543B0" w:rsidRDefault="00970044" w:rsidP="002B4347">
          <w:pPr>
            <w:pStyle w:val="isof1"/>
            <w:jc w:val="center"/>
          </w:pPr>
          <w:r>
            <w:t>© Insurance Services Office, Inc., 2022 </w:t>
          </w:r>
        </w:p>
      </w:tc>
      <w:tc>
        <w:tcPr>
          <w:tcW w:w="890" w:type="pct"/>
        </w:tcPr>
        <w:p w14:paraId="66253343" w14:textId="362EE124" w:rsidR="002543B0" w:rsidRDefault="00970044" w:rsidP="002B4347">
          <w:pPr>
            <w:pStyle w:val="isof2"/>
            <w:jc w:val="right"/>
          </w:pPr>
          <w:r>
            <w:t>CA 01 55 12 23</w:t>
          </w:r>
        </w:p>
      </w:tc>
      <w:tc>
        <w:tcPr>
          <w:tcW w:w="278" w:type="pct"/>
        </w:tcPr>
        <w:p w14:paraId="66253344" w14:textId="77777777" w:rsidR="002543B0" w:rsidRDefault="00970044" w:rsidP="00257739">
          <w:pPr>
            <w:pStyle w:val="isof2"/>
            <w:jc w:val="right"/>
          </w:pPr>
          <w:r>
            <w:rPr>
              <w:rFonts w:ascii="Wingdings" w:hAnsi="Wingdings"/>
            </w:rPr>
            <w:sym w:font="Wingdings" w:char="F06F"/>
          </w:r>
        </w:p>
      </w:tc>
    </w:tr>
  </w:tbl>
  <w:p w14:paraId="66253346" w14:textId="77777777" w:rsidR="002543B0" w:rsidRPr="00257739" w:rsidRDefault="002543B0" w:rsidP="002577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D10E2" w14:paraId="6625334B" w14:textId="77777777">
      <w:tc>
        <w:tcPr>
          <w:tcW w:w="940" w:type="pct"/>
        </w:tcPr>
        <w:p w14:paraId="66253347" w14:textId="5042BAD5" w:rsidR="002543B0" w:rsidRDefault="00970044" w:rsidP="002B4347">
          <w:pPr>
            <w:pStyle w:val="isof2"/>
            <w:jc w:val="left"/>
          </w:pPr>
          <w:r>
            <w:t>CA 01 55 12 23</w:t>
          </w:r>
        </w:p>
      </w:tc>
      <w:tc>
        <w:tcPr>
          <w:tcW w:w="2885" w:type="pct"/>
        </w:tcPr>
        <w:p w14:paraId="66253348" w14:textId="2CBD177C" w:rsidR="002543B0" w:rsidRDefault="00970044" w:rsidP="002B4347">
          <w:pPr>
            <w:pStyle w:val="isof1"/>
            <w:jc w:val="center"/>
          </w:pPr>
          <w:r>
            <w:t>© Insurance Services Office, Inc., 2022 </w:t>
          </w:r>
        </w:p>
      </w:tc>
      <w:tc>
        <w:tcPr>
          <w:tcW w:w="890" w:type="pct"/>
        </w:tcPr>
        <w:p w14:paraId="66253349" w14:textId="77777777" w:rsidR="002543B0" w:rsidRDefault="00970044" w:rsidP="0025773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1610A4">
              <w:rPr>
                <w:noProof/>
              </w:rPr>
              <w:t>5</w:t>
            </w:r>
          </w:fldSimple>
        </w:p>
      </w:tc>
      <w:tc>
        <w:tcPr>
          <w:tcW w:w="278" w:type="pct"/>
        </w:tcPr>
        <w:p w14:paraId="6625334A" w14:textId="77777777" w:rsidR="002543B0" w:rsidRDefault="00970044" w:rsidP="00257739">
          <w:pPr>
            <w:pStyle w:val="isof2"/>
            <w:jc w:val="right"/>
          </w:pPr>
          <w:r>
            <w:rPr>
              <w:rFonts w:ascii="Wingdings" w:hAnsi="Wingdings"/>
            </w:rPr>
            <w:sym w:font="Wingdings" w:char="F06F"/>
          </w:r>
        </w:p>
      </w:tc>
    </w:tr>
  </w:tbl>
  <w:p w14:paraId="6625334C" w14:textId="77777777" w:rsidR="002543B0" w:rsidRPr="00257739" w:rsidRDefault="002543B0" w:rsidP="002577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D10E2" w14:paraId="6625335A" w14:textId="77777777">
      <w:tc>
        <w:tcPr>
          <w:tcW w:w="940" w:type="pct"/>
        </w:tcPr>
        <w:p w14:paraId="66253356" w14:textId="7FB1058D" w:rsidR="002543B0" w:rsidRDefault="00970044" w:rsidP="002B4347">
          <w:pPr>
            <w:pStyle w:val="isof2"/>
            <w:jc w:val="left"/>
          </w:pPr>
          <w:r>
            <w:t>CA 01 55 12 23</w:t>
          </w:r>
        </w:p>
      </w:tc>
      <w:tc>
        <w:tcPr>
          <w:tcW w:w="2885" w:type="pct"/>
        </w:tcPr>
        <w:p w14:paraId="66253357" w14:textId="36648258" w:rsidR="002543B0" w:rsidRDefault="00970044" w:rsidP="002B4347">
          <w:pPr>
            <w:pStyle w:val="isof1"/>
            <w:jc w:val="center"/>
          </w:pPr>
          <w:r>
            <w:t>© Insurance Services Office, Inc., 2022 </w:t>
          </w:r>
        </w:p>
      </w:tc>
      <w:tc>
        <w:tcPr>
          <w:tcW w:w="890" w:type="pct"/>
        </w:tcPr>
        <w:p w14:paraId="66253358" w14:textId="77777777" w:rsidR="002543B0" w:rsidRDefault="00970044" w:rsidP="00197AC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1610A4">
              <w:rPr>
                <w:noProof/>
              </w:rPr>
              <w:t>5</w:t>
            </w:r>
          </w:fldSimple>
        </w:p>
      </w:tc>
      <w:tc>
        <w:tcPr>
          <w:tcW w:w="278" w:type="pct"/>
        </w:tcPr>
        <w:p w14:paraId="66253359" w14:textId="77777777" w:rsidR="002543B0" w:rsidRDefault="00970044" w:rsidP="00197AC7">
          <w:pPr>
            <w:pStyle w:val="isof2"/>
            <w:jc w:val="right"/>
          </w:pPr>
          <w:r>
            <w:rPr>
              <w:rFonts w:ascii="Wingdings" w:hAnsi="Wingdings"/>
            </w:rPr>
            <w:sym w:font="Wingdings" w:char="F06F"/>
          </w:r>
        </w:p>
      </w:tc>
    </w:tr>
  </w:tbl>
  <w:p w14:paraId="6625335B" w14:textId="77777777" w:rsidR="002543B0" w:rsidRDefault="002543B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D10E2" w14:paraId="0CFC24F3" w14:textId="77777777">
      <w:tc>
        <w:tcPr>
          <w:tcW w:w="940" w:type="pct"/>
        </w:tcPr>
        <w:p w14:paraId="61A227B6" w14:textId="734B1118" w:rsidR="002B4347" w:rsidRDefault="00970044" w:rsidP="002B4347">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24DA54C6" w14:textId="7E598290" w:rsidR="002B4347" w:rsidRDefault="00970044" w:rsidP="002B4347">
          <w:pPr>
            <w:pStyle w:val="isof1"/>
            <w:jc w:val="center"/>
          </w:pPr>
          <w:r>
            <w:t>© Insurance Services Office, Inc., 2022 </w:t>
          </w:r>
        </w:p>
      </w:tc>
      <w:tc>
        <w:tcPr>
          <w:tcW w:w="890" w:type="pct"/>
        </w:tcPr>
        <w:p w14:paraId="66F2F9BB" w14:textId="4022490E" w:rsidR="002B4347" w:rsidRDefault="00970044" w:rsidP="002B4347">
          <w:pPr>
            <w:pStyle w:val="isof2"/>
            <w:jc w:val="right"/>
          </w:pPr>
          <w:r>
            <w:t>CA 01 55 12 23</w:t>
          </w:r>
        </w:p>
      </w:tc>
      <w:tc>
        <w:tcPr>
          <w:tcW w:w="278" w:type="pct"/>
        </w:tcPr>
        <w:p w14:paraId="126377EB" w14:textId="77777777" w:rsidR="002B4347" w:rsidRDefault="002B4347">
          <w:pPr>
            <w:jc w:val="right"/>
          </w:pPr>
        </w:p>
      </w:tc>
    </w:tr>
  </w:tbl>
  <w:p w14:paraId="66253363" w14:textId="77777777" w:rsidR="002543B0" w:rsidRPr="002B4347" w:rsidRDefault="002543B0" w:rsidP="002B434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D10E2" w14:paraId="1E21B2AC" w14:textId="77777777">
      <w:tc>
        <w:tcPr>
          <w:tcW w:w="940" w:type="pct"/>
        </w:tcPr>
        <w:p w14:paraId="21DBC4B9" w14:textId="0DD0295C" w:rsidR="002B4347" w:rsidRDefault="00970044" w:rsidP="002B4347">
          <w:pPr>
            <w:pStyle w:val="isof2"/>
            <w:jc w:val="left"/>
          </w:pPr>
          <w:r>
            <w:t>CA 01 55 12 23</w:t>
          </w:r>
        </w:p>
      </w:tc>
      <w:tc>
        <w:tcPr>
          <w:tcW w:w="2885" w:type="pct"/>
        </w:tcPr>
        <w:p w14:paraId="0716C28E" w14:textId="05CF5CBB" w:rsidR="002B4347" w:rsidRDefault="00970044" w:rsidP="002B4347">
          <w:pPr>
            <w:pStyle w:val="isof1"/>
            <w:jc w:val="center"/>
          </w:pPr>
          <w:r>
            <w:t>© Insurance Services Office, Inc., 2022 </w:t>
          </w:r>
        </w:p>
      </w:tc>
      <w:tc>
        <w:tcPr>
          <w:tcW w:w="890" w:type="pct"/>
        </w:tcPr>
        <w:p w14:paraId="0F3270CB" w14:textId="3B03D46A" w:rsidR="002B4347" w:rsidRDefault="00970044" w:rsidP="002B4347">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1D1DDFDC" w14:textId="77777777" w:rsidR="002B4347" w:rsidRDefault="002B4347">
          <w:pPr>
            <w:jc w:val="right"/>
          </w:pPr>
        </w:p>
      </w:tc>
    </w:tr>
  </w:tbl>
  <w:p w14:paraId="66253369" w14:textId="77777777" w:rsidR="002543B0" w:rsidRPr="002B4347" w:rsidRDefault="002543B0" w:rsidP="002B434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D10E2" w14:paraId="66253377" w14:textId="77777777">
      <w:tc>
        <w:tcPr>
          <w:tcW w:w="940" w:type="pct"/>
        </w:tcPr>
        <w:p w14:paraId="66253373" w14:textId="2F62D8B7" w:rsidR="002543B0" w:rsidRDefault="00970044" w:rsidP="002B4347">
          <w:pPr>
            <w:pStyle w:val="isof2"/>
            <w:jc w:val="left"/>
          </w:pPr>
          <w:r>
            <w:t>CA 01 55 12 23</w:t>
          </w:r>
        </w:p>
      </w:tc>
      <w:tc>
        <w:tcPr>
          <w:tcW w:w="2885" w:type="pct"/>
        </w:tcPr>
        <w:p w14:paraId="66253374" w14:textId="48CAA61E" w:rsidR="002543B0" w:rsidRDefault="00970044" w:rsidP="002B4347">
          <w:pPr>
            <w:pStyle w:val="isof1"/>
            <w:jc w:val="center"/>
          </w:pPr>
          <w:r>
            <w:t>© Insurance Services Office, Inc., 2022 </w:t>
          </w:r>
        </w:p>
      </w:tc>
      <w:tc>
        <w:tcPr>
          <w:tcW w:w="890" w:type="pct"/>
        </w:tcPr>
        <w:p w14:paraId="66253375" w14:textId="77777777" w:rsidR="002543B0" w:rsidRDefault="00970044" w:rsidP="00197AC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1610A4">
              <w:rPr>
                <w:noProof/>
              </w:rPr>
              <w:t>5</w:t>
            </w:r>
          </w:fldSimple>
        </w:p>
      </w:tc>
      <w:tc>
        <w:tcPr>
          <w:tcW w:w="278" w:type="pct"/>
        </w:tcPr>
        <w:p w14:paraId="66253376" w14:textId="77777777" w:rsidR="002543B0" w:rsidRDefault="00970044" w:rsidP="00197AC7">
          <w:pPr>
            <w:pStyle w:val="isof2"/>
            <w:jc w:val="right"/>
          </w:pPr>
          <w:r>
            <w:rPr>
              <w:rFonts w:ascii="Wingdings" w:hAnsi="Wingdings"/>
            </w:rPr>
            <w:sym w:font="Wingdings" w:char="F06F"/>
          </w:r>
        </w:p>
      </w:tc>
    </w:tr>
  </w:tbl>
  <w:p w14:paraId="66253378" w14:textId="77777777" w:rsidR="002543B0" w:rsidRDefault="00254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0E0BC" w14:textId="77777777" w:rsidR="00494708" w:rsidRDefault="00970044">
      <w:r>
        <w:separator/>
      </w:r>
    </w:p>
  </w:footnote>
  <w:footnote w:type="continuationSeparator" w:id="0">
    <w:p w14:paraId="4D9F66EC" w14:textId="77777777" w:rsidR="00494708" w:rsidRDefault="00970044">
      <w:r>
        <w:continuationSeparator/>
      </w:r>
    </w:p>
  </w:footnote>
  <w:footnote w:type="continuationNotice" w:id="1">
    <w:p w14:paraId="4707C0A3" w14:textId="77777777" w:rsidR="00697CCA" w:rsidRDefault="00697C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D10E2" w14:paraId="5F811867" w14:textId="77777777">
      <w:tc>
        <w:tcPr>
          <w:tcW w:w="2481" w:type="pct"/>
        </w:tcPr>
        <w:p w14:paraId="6F734BF2" w14:textId="77777777" w:rsidR="002B4347" w:rsidRDefault="002B4347">
          <w:pPr>
            <w:pStyle w:val="Header"/>
          </w:pPr>
        </w:p>
      </w:tc>
      <w:tc>
        <w:tcPr>
          <w:tcW w:w="2519" w:type="pct"/>
        </w:tcPr>
        <w:p w14:paraId="35357974" w14:textId="3A513775" w:rsidR="002B4347" w:rsidRDefault="00970044" w:rsidP="002B4347">
          <w:pPr>
            <w:pStyle w:val="isof2"/>
            <w:jc w:val="right"/>
          </w:pPr>
          <w:r>
            <w:t>COMMERCIAL AUTO</w:t>
          </w:r>
        </w:p>
      </w:tc>
    </w:tr>
    <w:tr w:rsidR="001D10E2" w14:paraId="0B118613" w14:textId="77777777">
      <w:tc>
        <w:tcPr>
          <w:tcW w:w="2481" w:type="pct"/>
        </w:tcPr>
        <w:p w14:paraId="76920945" w14:textId="77777777" w:rsidR="002B4347" w:rsidRDefault="002B4347">
          <w:pPr>
            <w:pStyle w:val="Header"/>
          </w:pPr>
        </w:p>
      </w:tc>
      <w:tc>
        <w:tcPr>
          <w:tcW w:w="2519" w:type="pct"/>
        </w:tcPr>
        <w:p w14:paraId="5B7AA4CF" w14:textId="58C951F4" w:rsidR="002B4347" w:rsidRDefault="00970044" w:rsidP="002B4347">
          <w:pPr>
            <w:pStyle w:val="isof2"/>
            <w:jc w:val="right"/>
          </w:pPr>
          <w:r>
            <w:t>CA 01 55 12 23</w:t>
          </w:r>
        </w:p>
      </w:tc>
    </w:tr>
  </w:tbl>
  <w:p w14:paraId="0A19CF73" w14:textId="3E59DE4C" w:rsidR="002B4347" w:rsidRDefault="002B4347">
    <w:pPr>
      <w:pStyle w:val="Header"/>
    </w:pPr>
  </w:p>
  <w:p w14:paraId="7D412F7F" w14:textId="77777777" w:rsidR="002B4347" w:rsidRDefault="00970044">
    <w:pPr>
      <w:pStyle w:val="isof3"/>
    </w:pPr>
    <w:r>
      <w:t>THIS ENDORSEMENT CHANGES THE POLICY.  PLEASE READ IT CAREFULLY.</w:t>
    </w:r>
  </w:p>
  <w:p w14:paraId="18B1EF97" w14:textId="77777777" w:rsidR="002B4347" w:rsidRDefault="002B43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333F" w14:textId="77777777" w:rsidR="002543B0" w:rsidRPr="00257739" w:rsidRDefault="002543B0" w:rsidP="002577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3340" w14:textId="77777777" w:rsidR="002543B0" w:rsidRPr="00257739" w:rsidRDefault="002543B0" w:rsidP="002577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D10E2" w14:paraId="6625334F" w14:textId="77777777">
      <w:tc>
        <w:tcPr>
          <w:tcW w:w="2481" w:type="pct"/>
        </w:tcPr>
        <w:p w14:paraId="6625334D" w14:textId="77777777" w:rsidR="002543B0" w:rsidRDefault="002543B0" w:rsidP="00DA62D2">
          <w:pPr>
            <w:pStyle w:val="Header"/>
          </w:pPr>
        </w:p>
      </w:tc>
      <w:tc>
        <w:tcPr>
          <w:tcW w:w="2519" w:type="pct"/>
        </w:tcPr>
        <w:p w14:paraId="6625334E" w14:textId="77777777" w:rsidR="002543B0" w:rsidRDefault="00970044" w:rsidP="00197AC7">
          <w:pPr>
            <w:pStyle w:val="isof2"/>
            <w:jc w:val="right"/>
          </w:pPr>
          <w:r>
            <w:t>COMMERCIAL AUTO</w:t>
          </w:r>
        </w:p>
      </w:tc>
    </w:tr>
    <w:tr w:rsidR="001D10E2" w14:paraId="66253352" w14:textId="77777777">
      <w:tc>
        <w:tcPr>
          <w:tcW w:w="2481" w:type="pct"/>
        </w:tcPr>
        <w:p w14:paraId="66253350" w14:textId="77777777" w:rsidR="002543B0" w:rsidRDefault="002543B0" w:rsidP="00DA62D2">
          <w:pPr>
            <w:pStyle w:val="Header"/>
          </w:pPr>
        </w:p>
      </w:tc>
      <w:tc>
        <w:tcPr>
          <w:tcW w:w="2519" w:type="pct"/>
        </w:tcPr>
        <w:p w14:paraId="66253351" w14:textId="0F289A4C" w:rsidR="002543B0" w:rsidRDefault="00970044" w:rsidP="002B4347">
          <w:pPr>
            <w:pStyle w:val="isof2"/>
            <w:jc w:val="right"/>
          </w:pPr>
          <w:r>
            <w:t>CA 01 55 12 23</w:t>
          </w:r>
        </w:p>
      </w:tc>
    </w:tr>
  </w:tbl>
  <w:p w14:paraId="66253353" w14:textId="77777777" w:rsidR="002543B0" w:rsidRDefault="002543B0">
    <w:pPr>
      <w:pStyle w:val="Header"/>
    </w:pPr>
  </w:p>
  <w:p w14:paraId="66253354" w14:textId="77777777" w:rsidR="002543B0" w:rsidRDefault="00970044">
    <w:pPr>
      <w:pStyle w:val="isof3"/>
    </w:pPr>
    <w:r>
      <w:t>THIS ENDORSEMENT CHANGES THE POLICY.  PLEASE READ IT CAREFULLY.</w:t>
    </w:r>
  </w:p>
  <w:p w14:paraId="66253355" w14:textId="77777777" w:rsidR="002543B0" w:rsidRDefault="002543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335C" w14:textId="77777777" w:rsidR="002543B0" w:rsidRPr="002B4347" w:rsidRDefault="002543B0" w:rsidP="002B434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335D" w14:textId="77777777" w:rsidR="002543B0" w:rsidRPr="002B4347" w:rsidRDefault="002543B0" w:rsidP="002B434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D10E2" w14:paraId="6625336C" w14:textId="77777777">
      <w:tc>
        <w:tcPr>
          <w:tcW w:w="2481" w:type="pct"/>
        </w:tcPr>
        <w:p w14:paraId="6625336A" w14:textId="77777777" w:rsidR="002543B0" w:rsidRDefault="002543B0" w:rsidP="00DA62D2">
          <w:pPr>
            <w:pStyle w:val="Header"/>
          </w:pPr>
        </w:p>
      </w:tc>
      <w:tc>
        <w:tcPr>
          <w:tcW w:w="2519" w:type="pct"/>
        </w:tcPr>
        <w:p w14:paraId="6625336B" w14:textId="77777777" w:rsidR="002543B0" w:rsidRDefault="00970044" w:rsidP="00197AC7">
          <w:pPr>
            <w:pStyle w:val="isof2"/>
            <w:jc w:val="right"/>
          </w:pPr>
          <w:r>
            <w:t>COMMERCIAL AUTO</w:t>
          </w:r>
        </w:p>
      </w:tc>
    </w:tr>
    <w:tr w:rsidR="001D10E2" w14:paraId="6625336F" w14:textId="77777777">
      <w:tc>
        <w:tcPr>
          <w:tcW w:w="2481" w:type="pct"/>
        </w:tcPr>
        <w:p w14:paraId="6625336D" w14:textId="77777777" w:rsidR="002543B0" w:rsidRDefault="002543B0" w:rsidP="00DA62D2">
          <w:pPr>
            <w:pStyle w:val="Header"/>
          </w:pPr>
        </w:p>
      </w:tc>
      <w:tc>
        <w:tcPr>
          <w:tcW w:w="2519" w:type="pct"/>
        </w:tcPr>
        <w:p w14:paraId="6625336E" w14:textId="2D48CE95" w:rsidR="002543B0" w:rsidRDefault="00970044" w:rsidP="002B4347">
          <w:pPr>
            <w:pStyle w:val="isof2"/>
            <w:jc w:val="right"/>
          </w:pPr>
          <w:r>
            <w:t>CA 01 55 12 23</w:t>
          </w:r>
        </w:p>
      </w:tc>
    </w:tr>
  </w:tbl>
  <w:p w14:paraId="66253370" w14:textId="77777777" w:rsidR="002543B0" w:rsidRDefault="002543B0">
    <w:pPr>
      <w:pStyle w:val="Header"/>
    </w:pPr>
  </w:p>
  <w:p w14:paraId="66253371" w14:textId="77777777" w:rsidR="002543B0" w:rsidRDefault="00970044">
    <w:pPr>
      <w:pStyle w:val="isof3"/>
    </w:pPr>
    <w:r>
      <w:t>THIS ENDORSEMENT CHANGES THE POLICY.  PLEASE READ IT CAREFULLY.</w:t>
    </w:r>
  </w:p>
  <w:p w14:paraId="66253372" w14:textId="77777777" w:rsidR="002543B0" w:rsidRDefault="002543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displayBackgroundShape/>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achment$" w:val="1"/>
    <w:docVar w:name="dte$" w:val="11/11/1111"/>
    <w:docVar w:name="Form$" w:val="iso"/>
    <w:docVar w:name="IMDBM$" w:val="CA_01_55_10_11"/>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0C6087"/>
    <w:rsid w:val="000009D0"/>
    <w:rsid w:val="00000E58"/>
    <w:rsid w:val="00004152"/>
    <w:rsid w:val="000046E9"/>
    <w:rsid w:val="000059C9"/>
    <w:rsid w:val="0000661E"/>
    <w:rsid w:val="0001392D"/>
    <w:rsid w:val="000167FD"/>
    <w:rsid w:val="00016EBA"/>
    <w:rsid w:val="00020C43"/>
    <w:rsid w:val="00023003"/>
    <w:rsid w:val="00023F6A"/>
    <w:rsid w:val="00031859"/>
    <w:rsid w:val="00034001"/>
    <w:rsid w:val="00036FFA"/>
    <w:rsid w:val="00041E8F"/>
    <w:rsid w:val="00054C68"/>
    <w:rsid w:val="000558AB"/>
    <w:rsid w:val="000573BC"/>
    <w:rsid w:val="00060E63"/>
    <w:rsid w:val="00066F63"/>
    <w:rsid w:val="000755F9"/>
    <w:rsid w:val="000809AD"/>
    <w:rsid w:val="00080FA5"/>
    <w:rsid w:val="00093A69"/>
    <w:rsid w:val="00095786"/>
    <w:rsid w:val="000959DE"/>
    <w:rsid w:val="000A28C7"/>
    <w:rsid w:val="000A46EF"/>
    <w:rsid w:val="000A7145"/>
    <w:rsid w:val="000A7332"/>
    <w:rsid w:val="000B5A69"/>
    <w:rsid w:val="000B7AED"/>
    <w:rsid w:val="000C2D99"/>
    <w:rsid w:val="000C3669"/>
    <w:rsid w:val="000C46C2"/>
    <w:rsid w:val="000C6087"/>
    <w:rsid w:val="000D056A"/>
    <w:rsid w:val="000D3A61"/>
    <w:rsid w:val="000D6E17"/>
    <w:rsid w:val="000D7E30"/>
    <w:rsid w:val="000E21E5"/>
    <w:rsid w:val="000E3557"/>
    <w:rsid w:val="000E54E2"/>
    <w:rsid w:val="000F1E6D"/>
    <w:rsid w:val="000F25D4"/>
    <w:rsid w:val="000F36EF"/>
    <w:rsid w:val="000F65BF"/>
    <w:rsid w:val="0010033B"/>
    <w:rsid w:val="00104883"/>
    <w:rsid w:val="0010571B"/>
    <w:rsid w:val="00111212"/>
    <w:rsid w:val="00111C39"/>
    <w:rsid w:val="00114208"/>
    <w:rsid w:val="001144DA"/>
    <w:rsid w:val="00116CAA"/>
    <w:rsid w:val="00117887"/>
    <w:rsid w:val="00117B13"/>
    <w:rsid w:val="00117B86"/>
    <w:rsid w:val="00121020"/>
    <w:rsid w:val="0012138B"/>
    <w:rsid w:val="00126480"/>
    <w:rsid w:val="00130546"/>
    <w:rsid w:val="001321D0"/>
    <w:rsid w:val="00135358"/>
    <w:rsid w:val="00141AC9"/>
    <w:rsid w:val="00143403"/>
    <w:rsid w:val="00150786"/>
    <w:rsid w:val="00151B70"/>
    <w:rsid w:val="00157A2E"/>
    <w:rsid w:val="001610A4"/>
    <w:rsid w:val="001632E5"/>
    <w:rsid w:val="00164E46"/>
    <w:rsid w:val="00166B98"/>
    <w:rsid w:val="00166C6B"/>
    <w:rsid w:val="00173067"/>
    <w:rsid w:val="00173D89"/>
    <w:rsid w:val="00174C86"/>
    <w:rsid w:val="00181FD9"/>
    <w:rsid w:val="00185A9F"/>
    <w:rsid w:val="001902C6"/>
    <w:rsid w:val="00191ACA"/>
    <w:rsid w:val="0019363B"/>
    <w:rsid w:val="0019494C"/>
    <w:rsid w:val="00197AC7"/>
    <w:rsid w:val="001A22C8"/>
    <w:rsid w:val="001A329B"/>
    <w:rsid w:val="001A42BE"/>
    <w:rsid w:val="001A603A"/>
    <w:rsid w:val="001B1943"/>
    <w:rsid w:val="001B1E89"/>
    <w:rsid w:val="001B38B0"/>
    <w:rsid w:val="001C0B77"/>
    <w:rsid w:val="001C1DBE"/>
    <w:rsid w:val="001C2B48"/>
    <w:rsid w:val="001C4950"/>
    <w:rsid w:val="001C758A"/>
    <w:rsid w:val="001C7E51"/>
    <w:rsid w:val="001D10E2"/>
    <w:rsid w:val="001D402A"/>
    <w:rsid w:val="001D4049"/>
    <w:rsid w:val="001D512B"/>
    <w:rsid w:val="001E0EAD"/>
    <w:rsid w:val="001E1A1F"/>
    <w:rsid w:val="001E443C"/>
    <w:rsid w:val="001E4C8F"/>
    <w:rsid w:val="001E5F2C"/>
    <w:rsid w:val="001F50F4"/>
    <w:rsid w:val="00200DBD"/>
    <w:rsid w:val="002020A2"/>
    <w:rsid w:val="00203C0B"/>
    <w:rsid w:val="002064C5"/>
    <w:rsid w:val="00207003"/>
    <w:rsid w:val="0021455E"/>
    <w:rsid w:val="00214685"/>
    <w:rsid w:val="00217211"/>
    <w:rsid w:val="002254B9"/>
    <w:rsid w:val="002300D9"/>
    <w:rsid w:val="00230F3E"/>
    <w:rsid w:val="00232F17"/>
    <w:rsid w:val="002362E8"/>
    <w:rsid w:val="00236D96"/>
    <w:rsid w:val="00237E13"/>
    <w:rsid w:val="002460B3"/>
    <w:rsid w:val="00247D8F"/>
    <w:rsid w:val="002528B3"/>
    <w:rsid w:val="002543B0"/>
    <w:rsid w:val="00256920"/>
    <w:rsid w:val="00257739"/>
    <w:rsid w:val="002577AD"/>
    <w:rsid w:val="00262D10"/>
    <w:rsid w:val="00263DA6"/>
    <w:rsid w:val="00265722"/>
    <w:rsid w:val="002657B5"/>
    <w:rsid w:val="00267817"/>
    <w:rsid w:val="00270B1F"/>
    <w:rsid w:val="00271C9F"/>
    <w:rsid w:val="00271ECA"/>
    <w:rsid w:val="002723D5"/>
    <w:rsid w:val="00280FFC"/>
    <w:rsid w:val="00282381"/>
    <w:rsid w:val="00284D2D"/>
    <w:rsid w:val="002852BA"/>
    <w:rsid w:val="00293930"/>
    <w:rsid w:val="00297E9B"/>
    <w:rsid w:val="002A4AD2"/>
    <w:rsid w:val="002B2574"/>
    <w:rsid w:val="002B4347"/>
    <w:rsid w:val="002B4B91"/>
    <w:rsid w:val="002B5669"/>
    <w:rsid w:val="002B6D08"/>
    <w:rsid w:val="002B7A26"/>
    <w:rsid w:val="002B7CC5"/>
    <w:rsid w:val="002C1585"/>
    <w:rsid w:val="002C1BF6"/>
    <w:rsid w:val="002C2AF7"/>
    <w:rsid w:val="002D1E36"/>
    <w:rsid w:val="002D2295"/>
    <w:rsid w:val="002D46B5"/>
    <w:rsid w:val="002D7119"/>
    <w:rsid w:val="002D7197"/>
    <w:rsid w:val="002E05B2"/>
    <w:rsid w:val="002E3726"/>
    <w:rsid w:val="002E4453"/>
    <w:rsid w:val="002E4E2D"/>
    <w:rsid w:val="002E7DFE"/>
    <w:rsid w:val="002F159C"/>
    <w:rsid w:val="002F61D9"/>
    <w:rsid w:val="00300678"/>
    <w:rsid w:val="00300AC7"/>
    <w:rsid w:val="003026F3"/>
    <w:rsid w:val="00312176"/>
    <w:rsid w:val="00312B4B"/>
    <w:rsid w:val="00314A39"/>
    <w:rsid w:val="00314FCF"/>
    <w:rsid w:val="0032033E"/>
    <w:rsid w:val="00320C61"/>
    <w:rsid w:val="0032165B"/>
    <w:rsid w:val="0032196A"/>
    <w:rsid w:val="00323DCF"/>
    <w:rsid w:val="00336023"/>
    <w:rsid w:val="00336C3D"/>
    <w:rsid w:val="00345C0C"/>
    <w:rsid w:val="0035697C"/>
    <w:rsid w:val="0035790A"/>
    <w:rsid w:val="003609A8"/>
    <w:rsid w:val="003679CE"/>
    <w:rsid w:val="00370FFC"/>
    <w:rsid w:val="00373A0A"/>
    <w:rsid w:val="00381055"/>
    <w:rsid w:val="00381662"/>
    <w:rsid w:val="00381F3E"/>
    <w:rsid w:val="00387F5F"/>
    <w:rsid w:val="003A26C6"/>
    <w:rsid w:val="003A35D4"/>
    <w:rsid w:val="003A654A"/>
    <w:rsid w:val="003B0E09"/>
    <w:rsid w:val="003B1B58"/>
    <w:rsid w:val="003B1B83"/>
    <w:rsid w:val="003B64A7"/>
    <w:rsid w:val="003C2E4A"/>
    <w:rsid w:val="003D004B"/>
    <w:rsid w:val="003D1D17"/>
    <w:rsid w:val="003D22C5"/>
    <w:rsid w:val="003D4220"/>
    <w:rsid w:val="003D5E52"/>
    <w:rsid w:val="003D6CC2"/>
    <w:rsid w:val="003E62BF"/>
    <w:rsid w:val="003E68BF"/>
    <w:rsid w:val="003E717D"/>
    <w:rsid w:val="003F2BDD"/>
    <w:rsid w:val="003F7E6C"/>
    <w:rsid w:val="00400203"/>
    <w:rsid w:val="0040040D"/>
    <w:rsid w:val="00400EA0"/>
    <w:rsid w:val="00402425"/>
    <w:rsid w:val="00404FC0"/>
    <w:rsid w:val="0040518E"/>
    <w:rsid w:val="00414297"/>
    <w:rsid w:val="004144C4"/>
    <w:rsid w:val="00414C4F"/>
    <w:rsid w:val="00416B3E"/>
    <w:rsid w:val="00417B43"/>
    <w:rsid w:val="00423EC5"/>
    <w:rsid w:val="0042459A"/>
    <w:rsid w:val="00430293"/>
    <w:rsid w:val="004331EE"/>
    <w:rsid w:val="0043368E"/>
    <w:rsid w:val="00433AD0"/>
    <w:rsid w:val="00434551"/>
    <w:rsid w:val="00442047"/>
    <w:rsid w:val="0044229B"/>
    <w:rsid w:val="00442E84"/>
    <w:rsid w:val="00452FBA"/>
    <w:rsid w:val="004558D5"/>
    <w:rsid w:val="00456250"/>
    <w:rsid w:val="004569D1"/>
    <w:rsid w:val="0046241B"/>
    <w:rsid w:val="00471B23"/>
    <w:rsid w:val="00474920"/>
    <w:rsid w:val="00482DC3"/>
    <w:rsid w:val="00482EF5"/>
    <w:rsid w:val="00487550"/>
    <w:rsid w:val="00487C60"/>
    <w:rsid w:val="004905F4"/>
    <w:rsid w:val="00491725"/>
    <w:rsid w:val="0049296A"/>
    <w:rsid w:val="00494708"/>
    <w:rsid w:val="00497C00"/>
    <w:rsid w:val="00497E3A"/>
    <w:rsid w:val="004A0598"/>
    <w:rsid w:val="004A2908"/>
    <w:rsid w:val="004A317E"/>
    <w:rsid w:val="004A48BA"/>
    <w:rsid w:val="004A7A50"/>
    <w:rsid w:val="004B095F"/>
    <w:rsid w:val="004B2B5A"/>
    <w:rsid w:val="004B5539"/>
    <w:rsid w:val="004B75CA"/>
    <w:rsid w:val="004B7B99"/>
    <w:rsid w:val="004D6568"/>
    <w:rsid w:val="004D7E3E"/>
    <w:rsid w:val="004E2064"/>
    <w:rsid w:val="004F0D90"/>
    <w:rsid w:val="004F1935"/>
    <w:rsid w:val="00506DA7"/>
    <w:rsid w:val="00510567"/>
    <w:rsid w:val="00511159"/>
    <w:rsid w:val="005143C9"/>
    <w:rsid w:val="00524565"/>
    <w:rsid w:val="00525043"/>
    <w:rsid w:val="00526149"/>
    <w:rsid w:val="00531573"/>
    <w:rsid w:val="00532F11"/>
    <w:rsid w:val="00535068"/>
    <w:rsid w:val="00536709"/>
    <w:rsid w:val="005409D8"/>
    <w:rsid w:val="005524BB"/>
    <w:rsid w:val="00552F8E"/>
    <w:rsid w:val="005563FB"/>
    <w:rsid w:val="00557678"/>
    <w:rsid w:val="00561A1C"/>
    <w:rsid w:val="00562A5F"/>
    <w:rsid w:val="005634A7"/>
    <w:rsid w:val="0056535D"/>
    <w:rsid w:val="00570442"/>
    <w:rsid w:val="00575B2B"/>
    <w:rsid w:val="00581BC8"/>
    <w:rsid w:val="00582D24"/>
    <w:rsid w:val="0058562B"/>
    <w:rsid w:val="005A4D6D"/>
    <w:rsid w:val="005A71DA"/>
    <w:rsid w:val="005B1564"/>
    <w:rsid w:val="005B32E7"/>
    <w:rsid w:val="005B4744"/>
    <w:rsid w:val="005B5CB1"/>
    <w:rsid w:val="005B7642"/>
    <w:rsid w:val="005C1FDE"/>
    <w:rsid w:val="005C4DAB"/>
    <w:rsid w:val="005D2684"/>
    <w:rsid w:val="005E1EB4"/>
    <w:rsid w:val="005E2D03"/>
    <w:rsid w:val="005E4F32"/>
    <w:rsid w:val="005F35E6"/>
    <w:rsid w:val="005F6643"/>
    <w:rsid w:val="005F7B79"/>
    <w:rsid w:val="005F7D93"/>
    <w:rsid w:val="00601174"/>
    <w:rsid w:val="006044B0"/>
    <w:rsid w:val="0061049F"/>
    <w:rsid w:val="00612371"/>
    <w:rsid w:val="00613590"/>
    <w:rsid w:val="0062218C"/>
    <w:rsid w:val="00624FF1"/>
    <w:rsid w:val="00627766"/>
    <w:rsid w:val="00627C91"/>
    <w:rsid w:val="006326BD"/>
    <w:rsid w:val="0063690D"/>
    <w:rsid w:val="0064147E"/>
    <w:rsid w:val="00643E8D"/>
    <w:rsid w:val="00673243"/>
    <w:rsid w:val="0067428E"/>
    <w:rsid w:val="00677124"/>
    <w:rsid w:val="006824B0"/>
    <w:rsid w:val="00696B6D"/>
    <w:rsid w:val="00697CCA"/>
    <w:rsid w:val="006A3E26"/>
    <w:rsid w:val="006A7E6A"/>
    <w:rsid w:val="006B1E76"/>
    <w:rsid w:val="006B2663"/>
    <w:rsid w:val="006B3D5A"/>
    <w:rsid w:val="006C0161"/>
    <w:rsid w:val="006C19B8"/>
    <w:rsid w:val="006E2D43"/>
    <w:rsid w:val="006E7BEE"/>
    <w:rsid w:val="006F1F95"/>
    <w:rsid w:val="00713302"/>
    <w:rsid w:val="00713C5E"/>
    <w:rsid w:val="00720B1A"/>
    <w:rsid w:val="007217E0"/>
    <w:rsid w:val="00722692"/>
    <w:rsid w:val="007261EE"/>
    <w:rsid w:val="007337C5"/>
    <w:rsid w:val="00734780"/>
    <w:rsid w:val="00735BC6"/>
    <w:rsid w:val="0074241C"/>
    <w:rsid w:val="0074476A"/>
    <w:rsid w:val="00746FF3"/>
    <w:rsid w:val="00750020"/>
    <w:rsid w:val="00753E21"/>
    <w:rsid w:val="0076552F"/>
    <w:rsid w:val="00767CF7"/>
    <w:rsid w:val="0077200D"/>
    <w:rsid w:val="0077457F"/>
    <w:rsid w:val="0077512C"/>
    <w:rsid w:val="007758EE"/>
    <w:rsid w:val="00780F35"/>
    <w:rsid w:val="00782C81"/>
    <w:rsid w:val="007851B4"/>
    <w:rsid w:val="00787681"/>
    <w:rsid w:val="007913D9"/>
    <w:rsid w:val="00792138"/>
    <w:rsid w:val="00795E7C"/>
    <w:rsid w:val="00796C44"/>
    <w:rsid w:val="007A4291"/>
    <w:rsid w:val="007B7751"/>
    <w:rsid w:val="007C2F8F"/>
    <w:rsid w:val="007C40F8"/>
    <w:rsid w:val="007C4E39"/>
    <w:rsid w:val="007C620C"/>
    <w:rsid w:val="007C6554"/>
    <w:rsid w:val="007C7302"/>
    <w:rsid w:val="007D10DE"/>
    <w:rsid w:val="007D3CE8"/>
    <w:rsid w:val="007D6891"/>
    <w:rsid w:val="007D7643"/>
    <w:rsid w:val="007E3E18"/>
    <w:rsid w:val="007F71C6"/>
    <w:rsid w:val="007F72B4"/>
    <w:rsid w:val="008009BA"/>
    <w:rsid w:val="00800AE4"/>
    <w:rsid w:val="00803ED5"/>
    <w:rsid w:val="00811FA3"/>
    <w:rsid w:val="0081360E"/>
    <w:rsid w:val="00823641"/>
    <w:rsid w:val="00825CBE"/>
    <w:rsid w:val="00827681"/>
    <w:rsid w:val="00830B94"/>
    <w:rsid w:val="00837D28"/>
    <w:rsid w:val="0084393B"/>
    <w:rsid w:val="0084457A"/>
    <w:rsid w:val="0084461A"/>
    <w:rsid w:val="0084571E"/>
    <w:rsid w:val="008512AC"/>
    <w:rsid w:val="00854C0C"/>
    <w:rsid w:val="0085640A"/>
    <w:rsid w:val="00856EE8"/>
    <w:rsid w:val="008575DF"/>
    <w:rsid w:val="008633F6"/>
    <w:rsid w:val="00864082"/>
    <w:rsid w:val="0086560C"/>
    <w:rsid w:val="00865F90"/>
    <w:rsid w:val="00867B76"/>
    <w:rsid w:val="0087093E"/>
    <w:rsid w:val="00871E1C"/>
    <w:rsid w:val="0087349F"/>
    <w:rsid w:val="00877E8D"/>
    <w:rsid w:val="00880354"/>
    <w:rsid w:val="00880CED"/>
    <w:rsid w:val="008907F3"/>
    <w:rsid w:val="008913BC"/>
    <w:rsid w:val="00896704"/>
    <w:rsid w:val="008A2FF1"/>
    <w:rsid w:val="008A3BF9"/>
    <w:rsid w:val="008A5603"/>
    <w:rsid w:val="008A59EA"/>
    <w:rsid w:val="008A784F"/>
    <w:rsid w:val="008B0A5C"/>
    <w:rsid w:val="008B4853"/>
    <w:rsid w:val="008C1367"/>
    <w:rsid w:val="008C20E6"/>
    <w:rsid w:val="008C3EE2"/>
    <w:rsid w:val="008C4BF0"/>
    <w:rsid w:val="008C6AB2"/>
    <w:rsid w:val="008D6464"/>
    <w:rsid w:val="008D71B1"/>
    <w:rsid w:val="008D71BC"/>
    <w:rsid w:val="008D790A"/>
    <w:rsid w:val="008F3763"/>
    <w:rsid w:val="008F68FE"/>
    <w:rsid w:val="008F7DF4"/>
    <w:rsid w:val="009016F4"/>
    <w:rsid w:val="00901B5F"/>
    <w:rsid w:val="00903C21"/>
    <w:rsid w:val="00913F92"/>
    <w:rsid w:val="00917383"/>
    <w:rsid w:val="00920278"/>
    <w:rsid w:val="00920E2B"/>
    <w:rsid w:val="00920F8A"/>
    <w:rsid w:val="0092130F"/>
    <w:rsid w:val="00926496"/>
    <w:rsid w:val="00926DA1"/>
    <w:rsid w:val="009304F7"/>
    <w:rsid w:val="00934B38"/>
    <w:rsid w:val="00935FD6"/>
    <w:rsid w:val="0093616F"/>
    <w:rsid w:val="00936914"/>
    <w:rsid w:val="00942448"/>
    <w:rsid w:val="00942DA8"/>
    <w:rsid w:val="00942DCF"/>
    <w:rsid w:val="00943851"/>
    <w:rsid w:val="009438CA"/>
    <w:rsid w:val="00944952"/>
    <w:rsid w:val="0094698C"/>
    <w:rsid w:val="00947DCB"/>
    <w:rsid w:val="009538F4"/>
    <w:rsid w:val="0095480E"/>
    <w:rsid w:val="00956868"/>
    <w:rsid w:val="009571CA"/>
    <w:rsid w:val="00961307"/>
    <w:rsid w:val="00961EBE"/>
    <w:rsid w:val="00963E69"/>
    <w:rsid w:val="00970044"/>
    <w:rsid w:val="0097441E"/>
    <w:rsid w:val="0098102C"/>
    <w:rsid w:val="009820D1"/>
    <w:rsid w:val="00991B91"/>
    <w:rsid w:val="009968EF"/>
    <w:rsid w:val="00996B89"/>
    <w:rsid w:val="00996C4F"/>
    <w:rsid w:val="009A1A73"/>
    <w:rsid w:val="009A2C51"/>
    <w:rsid w:val="009A34DF"/>
    <w:rsid w:val="009A4019"/>
    <w:rsid w:val="009A5A3D"/>
    <w:rsid w:val="009A6E02"/>
    <w:rsid w:val="009B063C"/>
    <w:rsid w:val="009B1E30"/>
    <w:rsid w:val="009B456A"/>
    <w:rsid w:val="009B45C7"/>
    <w:rsid w:val="009B592E"/>
    <w:rsid w:val="009B7E5D"/>
    <w:rsid w:val="009C7959"/>
    <w:rsid w:val="009D0207"/>
    <w:rsid w:val="009D2C5E"/>
    <w:rsid w:val="009D50FB"/>
    <w:rsid w:val="009D671D"/>
    <w:rsid w:val="009E3B50"/>
    <w:rsid w:val="00A0342B"/>
    <w:rsid w:val="00A0542C"/>
    <w:rsid w:val="00A1239F"/>
    <w:rsid w:val="00A147DE"/>
    <w:rsid w:val="00A1534B"/>
    <w:rsid w:val="00A2787F"/>
    <w:rsid w:val="00A32223"/>
    <w:rsid w:val="00A33A4B"/>
    <w:rsid w:val="00A34772"/>
    <w:rsid w:val="00A34A6D"/>
    <w:rsid w:val="00A353EF"/>
    <w:rsid w:val="00A3579E"/>
    <w:rsid w:val="00A35F49"/>
    <w:rsid w:val="00A367A0"/>
    <w:rsid w:val="00A36CA2"/>
    <w:rsid w:val="00A37A1D"/>
    <w:rsid w:val="00A408A6"/>
    <w:rsid w:val="00A40F41"/>
    <w:rsid w:val="00A41E52"/>
    <w:rsid w:val="00A43F32"/>
    <w:rsid w:val="00A530AB"/>
    <w:rsid w:val="00A53431"/>
    <w:rsid w:val="00A53A51"/>
    <w:rsid w:val="00A54823"/>
    <w:rsid w:val="00A62F7E"/>
    <w:rsid w:val="00A63BFC"/>
    <w:rsid w:val="00A7312E"/>
    <w:rsid w:val="00A746DE"/>
    <w:rsid w:val="00A80401"/>
    <w:rsid w:val="00A872FE"/>
    <w:rsid w:val="00A87790"/>
    <w:rsid w:val="00A96B6E"/>
    <w:rsid w:val="00A97B8A"/>
    <w:rsid w:val="00AA07D0"/>
    <w:rsid w:val="00AB6C52"/>
    <w:rsid w:val="00AC208B"/>
    <w:rsid w:val="00AC487E"/>
    <w:rsid w:val="00AC5A30"/>
    <w:rsid w:val="00AC67CF"/>
    <w:rsid w:val="00AD68B1"/>
    <w:rsid w:val="00AD7281"/>
    <w:rsid w:val="00AD7938"/>
    <w:rsid w:val="00AE030A"/>
    <w:rsid w:val="00AE1858"/>
    <w:rsid w:val="00AE319C"/>
    <w:rsid w:val="00AE4C58"/>
    <w:rsid w:val="00AE4D0B"/>
    <w:rsid w:val="00AE7877"/>
    <w:rsid w:val="00AF1544"/>
    <w:rsid w:val="00AF2351"/>
    <w:rsid w:val="00AF4667"/>
    <w:rsid w:val="00AF758E"/>
    <w:rsid w:val="00AF75FA"/>
    <w:rsid w:val="00B04EEA"/>
    <w:rsid w:val="00B05470"/>
    <w:rsid w:val="00B0550A"/>
    <w:rsid w:val="00B137BF"/>
    <w:rsid w:val="00B14EA7"/>
    <w:rsid w:val="00B15D2F"/>
    <w:rsid w:val="00B15FBF"/>
    <w:rsid w:val="00B21A9B"/>
    <w:rsid w:val="00B21DC2"/>
    <w:rsid w:val="00B22002"/>
    <w:rsid w:val="00B241B8"/>
    <w:rsid w:val="00B3153F"/>
    <w:rsid w:val="00B3212F"/>
    <w:rsid w:val="00B368D0"/>
    <w:rsid w:val="00B37A52"/>
    <w:rsid w:val="00B442D2"/>
    <w:rsid w:val="00B448D1"/>
    <w:rsid w:val="00B471ED"/>
    <w:rsid w:val="00B55147"/>
    <w:rsid w:val="00B6716A"/>
    <w:rsid w:val="00B7154C"/>
    <w:rsid w:val="00B747C8"/>
    <w:rsid w:val="00B7481C"/>
    <w:rsid w:val="00B778A1"/>
    <w:rsid w:val="00B82C90"/>
    <w:rsid w:val="00B846E3"/>
    <w:rsid w:val="00B91729"/>
    <w:rsid w:val="00B93E79"/>
    <w:rsid w:val="00BA4048"/>
    <w:rsid w:val="00BB4540"/>
    <w:rsid w:val="00BB4FDD"/>
    <w:rsid w:val="00BB6294"/>
    <w:rsid w:val="00BB6942"/>
    <w:rsid w:val="00BD4156"/>
    <w:rsid w:val="00BD58E6"/>
    <w:rsid w:val="00BD6504"/>
    <w:rsid w:val="00BE42F5"/>
    <w:rsid w:val="00BE7A37"/>
    <w:rsid w:val="00BE7F87"/>
    <w:rsid w:val="00BF3979"/>
    <w:rsid w:val="00C01C98"/>
    <w:rsid w:val="00C033EA"/>
    <w:rsid w:val="00C06967"/>
    <w:rsid w:val="00C10EF1"/>
    <w:rsid w:val="00C136E1"/>
    <w:rsid w:val="00C14A64"/>
    <w:rsid w:val="00C165BC"/>
    <w:rsid w:val="00C21181"/>
    <w:rsid w:val="00C22964"/>
    <w:rsid w:val="00C23103"/>
    <w:rsid w:val="00C26496"/>
    <w:rsid w:val="00C3032C"/>
    <w:rsid w:val="00C30F58"/>
    <w:rsid w:val="00C34146"/>
    <w:rsid w:val="00C3731E"/>
    <w:rsid w:val="00C4034A"/>
    <w:rsid w:val="00C42E75"/>
    <w:rsid w:val="00C45FA0"/>
    <w:rsid w:val="00C4698C"/>
    <w:rsid w:val="00C50D0F"/>
    <w:rsid w:val="00C525F4"/>
    <w:rsid w:val="00C548AD"/>
    <w:rsid w:val="00C54A74"/>
    <w:rsid w:val="00C56D5E"/>
    <w:rsid w:val="00C8119A"/>
    <w:rsid w:val="00C8370F"/>
    <w:rsid w:val="00C83DB4"/>
    <w:rsid w:val="00C84693"/>
    <w:rsid w:val="00C91C15"/>
    <w:rsid w:val="00C94CFE"/>
    <w:rsid w:val="00C9560B"/>
    <w:rsid w:val="00CA2B56"/>
    <w:rsid w:val="00CA626A"/>
    <w:rsid w:val="00CB0C4D"/>
    <w:rsid w:val="00CB0E2F"/>
    <w:rsid w:val="00CB2D3B"/>
    <w:rsid w:val="00CB406A"/>
    <w:rsid w:val="00CB6378"/>
    <w:rsid w:val="00CB7577"/>
    <w:rsid w:val="00CC282B"/>
    <w:rsid w:val="00CC3846"/>
    <w:rsid w:val="00CD20A2"/>
    <w:rsid w:val="00CD286B"/>
    <w:rsid w:val="00CD4739"/>
    <w:rsid w:val="00CE0936"/>
    <w:rsid w:val="00CE1149"/>
    <w:rsid w:val="00CE202F"/>
    <w:rsid w:val="00CE289A"/>
    <w:rsid w:val="00CE3D62"/>
    <w:rsid w:val="00CE4BC8"/>
    <w:rsid w:val="00CF0C2A"/>
    <w:rsid w:val="00CF17E4"/>
    <w:rsid w:val="00CF1A08"/>
    <w:rsid w:val="00CF3379"/>
    <w:rsid w:val="00CF4D8A"/>
    <w:rsid w:val="00D0522B"/>
    <w:rsid w:val="00D05963"/>
    <w:rsid w:val="00D13260"/>
    <w:rsid w:val="00D14025"/>
    <w:rsid w:val="00D16837"/>
    <w:rsid w:val="00D21417"/>
    <w:rsid w:val="00D2179C"/>
    <w:rsid w:val="00D21C4D"/>
    <w:rsid w:val="00D23249"/>
    <w:rsid w:val="00D246BB"/>
    <w:rsid w:val="00D24D17"/>
    <w:rsid w:val="00D326C4"/>
    <w:rsid w:val="00D3543A"/>
    <w:rsid w:val="00D405A5"/>
    <w:rsid w:val="00D4125E"/>
    <w:rsid w:val="00D45A18"/>
    <w:rsid w:val="00D45C46"/>
    <w:rsid w:val="00D4648D"/>
    <w:rsid w:val="00D5040C"/>
    <w:rsid w:val="00D555DB"/>
    <w:rsid w:val="00D5746A"/>
    <w:rsid w:val="00D6126C"/>
    <w:rsid w:val="00D61468"/>
    <w:rsid w:val="00D61FF4"/>
    <w:rsid w:val="00D6306B"/>
    <w:rsid w:val="00D64CA9"/>
    <w:rsid w:val="00D70396"/>
    <w:rsid w:val="00D7168D"/>
    <w:rsid w:val="00D724A6"/>
    <w:rsid w:val="00D73B84"/>
    <w:rsid w:val="00D76E09"/>
    <w:rsid w:val="00D8184E"/>
    <w:rsid w:val="00D81DF6"/>
    <w:rsid w:val="00D84FBC"/>
    <w:rsid w:val="00D86499"/>
    <w:rsid w:val="00D900DB"/>
    <w:rsid w:val="00D90501"/>
    <w:rsid w:val="00D93C32"/>
    <w:rsid w:val="00DA151C"/>
    <w:rsid w:val="00DA164D"/>
    <w:rsid w:val="00DA2C46"/>
    <w:rsid w:val="00DA3C92"/>
    <w:rsid w:val="00DA4E8F"/>
    <w:rsid w:val="00DA62D2"/>
    <w:rsid w:val="00DA6394"/>
    <w:rsid w:val="00DB2AFD"/>
    <w:rsid w:val="00DB2FEB"/>
    <w:rsid w:val="00DB517F"/>
    <w:rsid w:val="00DC21BD"/>
    <w:rsid w:val="00DC5122"/>
    <w:rsid w:val="00DC51F2"/>
    <w:rsid w:val="00DC58F4"/>
    <w:rsid w:val="00DD23FB"/>
    <w:rsid w:val="00DD34FA"/>
    <w:rsid w:val="00DE289F"/>
    <w:rsid w:val="00DE4DFD"/>
    <w:rsid w:val="00DE567C"/>
    <w:rsid w:val="00DF3303"/>
    <w:rsid w:val="00E021A9"/>
    <w:rsid w:val="00E11981"/>
    <w:rsid w:val="00E15893"/>
    <w:rsid w:val="00E21A5C"/>
    <w:rsid w:val="00E236E7"/>
    <w:rsid w:val="00E26321"/>
    <w:rsid w:val="00E26B5C"/>
    <w:rsid w:val="00E27BCC"/>
    <w:rsid w:val="00E30DCA"/>
    <w:rsid w:val="00E36ACD"/>
    <w:rsid w:val="00E434C2"/>
    <w:rsid w:val="00E4375B"/>
    <w:rsid w:val="00E46124"/>
    <w:rsid w:val="00E531E3"/>
    <w:rsid w:val="00E53A1D"/>
    <w:rsid w:val="00E56CF0"/>
    <w:rsid w:val="00E66AB3"/>
    <w:rsid w:val="00E706E5"/>
    <w:rsid w:val="00E70CA5"/>
    <w:rsid w:val="00E75ADE"/>
    <w:rsid w:val="00E762D1"/>
    <w:rsid w:val="00E80137"/>
    <w:rsid w:val="00E81C23"/>
    <w:rsid w:val="00E82B08"/>
    <w:rsid w:val="00E82C01"/>
    <w:rsid w:val="00E871BA"/>
    <w:rsid w:val="00E91035"/>
    <w:rsid w:val="00E96B57"/>
    <w:rsid w:val="00EA41A3"/>
    <w:rsid w:val="00EA5BF8"/>
    <w:rsid w:val="00EA6BBB"/>
    <w:rsid w:val="00EA6D57"/>
    <w:rsid w:val="00EA7F26"/>
    <w:rsid w:val="00EB0242"/>
    <w:rsid w:val="00EB0E97"/>
    <w:rsid w:val="00EB1312"/>
    <w:rsid w:val="00EB4CCD"/>
    <w:rsid w:val="00EB686C"/>
    <w:rsid w:val="00EB7AEB"/>
    <w:rsid w:val="00EC00C2"/>
    <w:rsid w:val="00EC06B0"/>
    <w:rsid w:val="00EC4514"/>
    <w:rsid w:val="00EC45A6"/>
    <w:rsid w:val="00EC6370"/>
    <w:rsid w:val="00ED0463"/>
    <w:rsid w:val="00ED0B59"/>
    <w:rsid w:val="00ED60B7"/>
    <w:rsid w:val="00ED61D2"/>
    <w:rsid w:val="00ED72FA"/>
    <w:rsid w:val="00EE310E"/>
    <w:rsid w:val="00EE3C38"/>
    <w:rsid w:val="00EE458A"/>
    <w:rsid w:val="00EE7A98"/>
    <w:rsid w:val="00EF241F"/>
    <w:rsid w:val="00EF34AA"/>
    <w:rsid w:val="00EF5C66"/>
    <w:rsid w:val="00F02202"/>
    <w:rsid w:val="00F047A7"/>
    <w:rsid w:val="00F05707"/>
    <w:rsid w:val="00F10A4C"/>
    <w:rsid w:val="00F14CD2"/>
    <w:rsid w:val="00F26B79"/>
    <w:rsid w:val="00F276BB"/>
    <w:rsid w:val="00F278F3"/>
    <w:rsid w:val="00F31B49"/>
    <w:rsid w:val="00F36F1B"/>
    <w:rsid w:val="00F47BE9"/>
    <w:rsid w:val="00F544AF"/>
    <w:rsid w:val="00F56B51"/>
    <w:rsid w:val="00F5710B"/>
    <w:rsid w:val="00F60BC5"/>
    <w:rsid w:val="00F62C62"/>
    <w:rsid w:val="00F63FAA"/>
    <w:rsid w:val="00F64885"/>
    <w:rsid w:val="00F65529"/>
    <w:rsid w:val="00F66BF8"/>
    <w:rsid w:val="00F66D56"/>
    <w:rsid w:val="00F7052D"/>
    <w:rsid w:val="00F70A43"/>
    <w:rsid w:val="00F74C65"/>
    <w:rsid w:val="00F75A6B"/>
    <w:rsid w:val="00F774D3"/>
    <w:rsid w:val="00F83D73"/>
    <w:rsid w:val="00F83EE2"/>
    <w:rsid w:val="00F83FC8"/>
    <w:rsid w:val="00FA0C43"/>
    <w:rsid w:val="00FA53F0"/>
    <w:rsid w:val="00FA64CF"/>
    <w:rsid w:val="00FA6C52"/>
    <w:rsid w:val="00FA7E92"/>
    <w:rsid w:val="00FB314C"/>
    <w:rsid w:val="00FB50F6"/>
    <w:rsid w:val="00FC28C1"/>
    <w:rsid w:val="00FC5EA8"/>
    <w:rsid w:val="00FC7279"/>
    <w:rsid w:val="00FD1551"/>
    <w:rsid w:val="00FD3067"/>
    <w:rsid w:val="00FD3738"/>
    <w:rsid w:val="00FD5CCB"/>
    <w:rsid w:val="00FD6D9A"/>
    <w:rsid w:val="00FE08F9"/>
    <w:rsid w:val="00FE0B16"/>
    <w:rsid w:val="00FF20F8"/>
    <w:rsid w:val="00FF3280"/>
    <w:rsid w:val="00FF69B9"/>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14:docId w14:val="6625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8A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0558AB"/>
    <w:pPr>
      <w:spacing w:before="240"/>
      <w:outlineLvl w:val="0"/>
    </w:pPr>
    <w:rPr>
      <w:rFonts w:ascii="Helv" w:hAnsi="Helv"/>
      <w:b/>
      <w:sz w:val="24"/>
      <w:u w:val="single"/>
    </w:rPr>
  </w:style>
  <w:style w:type="paragraph" w:styleId="Heading2">
    <w:name w:val="heading 2"/>
    <w:basedOn w:val="Normal"/>
    <w:next w:val="Normal"/>
    <w:link w:val="Heading2Char"/>
    <w:qFormat/>
    <w:rsid w:val="000558AB"/>
    <w:pPr>
      <w:spacing w:before="120"/>
      <w:outlineLvl w:val="1"/>
    </w:pPr>
    <w:rPr>
      <w:rFonts w:ascii="Helv" w:hAnsi="Helv"/>
      <w:b/>
      <w:sz w:val="24"/>
    </w:rPr>
  </w:style>
  <w:style w:type="paragraph" w:styleId="Heading3">
    <w:name w:val="heading 3"/>
    <w:basedOn w:val="Normal"/>
    <w:next w:val="Normal"/>
    <w:link w:val="Heading3Char"/>
    <w:qFormat/>
    <w:rsid w:val="000558AB"/>
    <w:pPr>
      <w:ind w:left="360"/>
      <w:outlineLvl w:val="2"/>
    </w:pPr>
    <w:rPr>
      <w:rFonts w:ascii="Tms Rmn" w:hAnsi="Tms Rmn"/>
      <w:b/>
      <w:sz w:val="24"/>
    </w:rPr>
  </w:style>
  <w:style w:type="character" w:default="1" w:styleId="DefaultParagraphFont">
    <w:name w:val="Default Paragraph Font"/>
    <w:uiPriority w:val="1"/>
    <w:semiHidden/>
    <w:unhideWhenUsed/>
    <w:rsid w:val="000558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58AB"/>
  </w:style>
  <w:style w:type="paragraph" w:customStyle="1" w:styleId="titleflushleft">
    <w:name w:val="title flush left"/>
    <w:basedOn w:val="isonormal"/>
    <w:next w:val="blocktext1"/>
    <w:rsid w:val="000558AB"/>
    <w:pPr>
      <w:keepLines/>
      <w:framePr w:w="1872" w:wrap="around" w:vAnchor="text" w:hAnchor="page" w:x="1080" w:y="1"/>
    </w:pPr>
    <w:rPr>
      <w:b/>
      <w:caps/>
    </w:rPr>
  </w:style>
  <w:style w:type="paragraph" w:customStyle="1" w:styleId="isonormal">
    <w:name w:val="isonormal"/>
    <w:rsid w:val="000558AB"/>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0558AB"/>
    <w:pPr>
      <w:keepLines/>
      <w:jc w:val="both"/>
    </w:pPr>
  </w:style>
  <w:style w:type="paragraph" w:customStyle="1" w:styleId="blockhd1">
    <w:name w:val="blockhd1"/>
    <w:basedOn w:val="isonormal"/>
    <w:next w:val="blocktext1"/>
    <w:rsid w:val="000558AB"/>
    <w:pPr>
      <w:keepNext/>
      <w:keepLines/>
      <w:suppressAutoHyphens/>
    </w:pPr>
    <w:rPr>
      <w:b/>
    </w:rPr>
  </w:style>
  <w:style w:type="paragraph" w:customStyle="1" w:styleId="blockhd2">
    <w:name w:val="blockhd2"/>
    <w:basedOn w:val="isonormal"/>
    <w:next w:val="blocktext2"/>
    <w:rsid w:val="000558AB"/>
    <w:pPr>
      <w:keepNext/>
      <w:keepLines/>
      <w:suppressAutoHyphens/>
      <w:ind w:left="302"/>
    </w:pPr>
    <w:rPr>
      <w:b/>
    </w:rPr>
  </w:style>
  <w:style w:type="paragraph" w:customStyle="1" w:styleId="blocktext2">
    <w:name w:val="blocktext2"/>
    <w:basedOn w:val="isonormal"/>
    <w:rsid w:val="000558AB"/>
    <w:pPr>
      <w:keepLines/>
      <w:ind w:left="302"/>
      <w:jc w:val="both"/>
    </w:pPr>
  </w:style>
  <w:style w:type="paragraph" w:customStyle="1" w:styleId="blockhd3">
    <w:name w:val="blockhd3"/>
    <w:basedOn w:val="isonormal"/>
    <w:next w:val="blocktext3"/>
    <w:rsid w:val="000558AB"/>
    <w:pPr>
      <w:keepNext/>
      <w:keepLines/>
      <w:suppressAutoHyphens/>
      <w:ind w:left="605"/>
    </w:pPr>
    <w:rPr>
      <w:b/>
    </w:rPr>
  </w:style>
  <w:style w:type="paragraph" w:customStyle="1" w:styleId="blocktext3">
    <w:name w:val="blocktext3"/>
    <w:basedOn w:val="isonormal"/>
    <w:rsid w:val="000558AB"/>
    <w:pPr>
      <w:keepLines/>
      <w:ind w:left="600"/>
      <w:jc w:val="both"/>
    </w:pPr>
  </w:style>
  <w:style w:type="paragraph" w:customStyle="1" w:styleId="blockhd4">
    <w:name w:val="blockhd4"/>
    <w:basedOn w:val="isonormal"/>
    <w:next w:val="blocktext4"/>
    <w:rsid w:val="000558AB"/>
    <w:pPr>
      <w:keepNext/>
      <w:keepLines/>
      <w:suppressAutoHyphens/>
      <w:ind w:left="907"/>
    </w:pPr>
    <w:rPr>
      <w:b/>
    </w:rPr>
  </w:style>
  <w:style w:type="paragraph" w:customStyle="1" w:styleId="blocktext4">
    <w:name w:val="blocktext4"/>
    <w:basedOn w:val="isonormal"/>
    <w:rsid w:val="000558AB"/>
    <w:pPr>
      <w:keepLines/>
      <w:ind w:left="907"/>
      <w:jc w:val="both"/>
    </w:pPr>
  </w:style>
  <w:style w:type="paragraph" w:customStyle="1" w:styleId="blockhd5">
    <w:name w:val="blockhd5"/>
    <w:basedOn w:val="isonormal"/>
    <w:next w:val="blocktext5"/>
    <w:rsid w:val="000558AB"/>
    <w:pPr>
      <w:keepNext/>
      <w:keepLines/>
      <w:suppressAutoHyphens/>
      <w:ind w:left="1195"/>
    </w:pPr>
    <w:rPr>
      <w:b/>
    </w:rPr>
  </w:style>
  <w:style w:type="paragraph" w:customStyle="1" w:styleId="blocktext5">
    <w:name w:val="blocktext5"/>
    <w:basedOn w:val="isonormal"/>
    <w:rsid w:val="000558AB"/>
    <w:pPr>
      <w:keepLines/>
      <w:ind w:left="1195"/>
      <w:jc w:val="both"/>
    </w:pPr>
  </w:style>
  <w:style w:type="paragraph" w:customStyle="1" w:styleId="blockhd6">
    <w:name w:val="blockhd6"/>
    <w:basedOn w:val="isonormal"/>
    <w:next w:val="blocktext6"/>
    <w:rsid w:val="000558AB"/>
    <w:pPr>
      <w:keepNext/>
      <w:keepLines/>
      <w:suppressAutoHyphens/>
      <w:ind w:left="1498"/>
    </w:pPr>
    <w:rPr>
      <w:b/>
    </w:rPr>
  </w:style>
  <w:style w:type="paragraph" w:customStyle="1" w:styleId="blocktext6">
    <w:name w:val="blocktext6"/>
    <w:basedOn w:val="isonormal"/>
    <w:rsid w:val="000558AB"/>
    <w:pPr>
      <w:keepLines/>
      <w:ind w:left="1498"/>
      <w:jc w:val="both"/>
    </w:pPr>
  </w:style>
  <w:style w:type="paragraph" w:customStyle="1" w:styleId="blockhd7">
    <w:name w:val="blockhd7"/>
    <w:basedOn w:val="isonormal"/>
    <w:next w:val="blocktext7"/>
    <w:rsid w:val="000558AB"/>
    <w:pPr>
      <w:keepNext/>
      <w:keepLines/>
      <w:suppressAutoHyphens/>
      <w:ind w:left="1800"/>
    </w:pPr>
    <w:rPr>
      <w:b/>
    </w:rPr>
  </w:style>
  <w:style w:type="paragraph" w:customStyle="1" w:styleId="blocktext7">
    <w:name w:val="blocktext7"/>
    <w:basedOn w:val="isonormal"/>
    <w:rsid w:val="000558AB"/>
    <w:pPr>
      <w:keepLines/>
      <w:ind w:left="1800"/>
      <w:jc w:val="both"/>
    </w:pPr>
  </w:style>
  <w:style w:type="paragraph" w:customStyle="1" w:styleId="blockhd8">
    <w:name w:val="blockhd8"/>
    <w:basedOn w:val="isonormal"/>
    <w:next w:val="blocktext8"/>
    <w:rsid w:val="000558AB"/>
    <w:pPr>
      <w:keepNext/>
      <w:keepLines/>
      <w:suppressAutoHyphens/>
      <w:ind w:left="2102"/>
    </w:pPr>
    <w:rPr>
      <w:b/>
    </w:rPr>
  </w:style>
  <w:style w:type="paragraph" w:customStyle="1" w:styleId="blocktext8">
    <w:name w:val="blocktext8"/>
    <w:basedOn w:val="isonormal"/>
    <w:rsid w:val="000558AB"/>
    <w:pPr>
      <w:keepLines/>
      <w:ind w:left="2102"/>
      <w:jc w:val="both"/>
    </w:pPr>
  </w:style>
  <w:style w:type="paragraph" w:customStyle="1" w:styleId="blockhd9">
    <w:name w:val="blockhd9"/>
    <w:basedOn w:val="isonormal"/>
    <w:next w:val="blocktext9"/>
    <w:rsid w:val="000558AB"/>
    <w:pPr>
      <w:keepNext/>
      <w:keepLines/>
      <w:suppressAutoHyphens/>
      <w:ind w:left="2405"/>
    </w:pPr>
    <w:rPr>
      <w:b/>
    </w:rPr>
  </w:style>
  <w:style w:type="paragraph" w:customStyle="1" w:styleId="blocktext9">
    <w:name w:val="blocktext9"/>
    <w:basedOn w:val="isonormal"/>
    <w:rsid w:val="000558AB"/>
    <w:pPr>
      <w:keepLines/>
      <w:ind w:left="2405"/>
      <w:jc w:val="both"/>
    </w:pPr>
  </w:style>
  <w:style w:type="paragraph" w:customStyle="1" w:styleId="colline">
    <w:name w:val="colline"/>
    <w:basedOn w:val="isonormal"/>
    <w:next w:val="blocktext1"/>
    <w:rsid w:val="000558AB"/>
    <w:pPr>
      <w:pBdr>
        <w:bottom w:val="single" w:sz="6" w:space="0" w:color="auto"/>
      </w:pBdr>
      <w:spacing w:before="0" w:line="80" w:lineRule="exact"/>
    </w:pPr>
  </w:style>
  <w:style w:type="paragraph" w:customStyle="1" w:styleId="sectiontitlecenter">
    <w:name w:val="section title center"/>
    <w:basedOn w:val="isonormal"/>
    <w:rsid w:val="000558AB"/>
    <w:pPr>
      <w:keepNext/>
      <w:keepLines/>
      <w:pBdr>
        <w:top w:val="single" w:sz="6" w:space="3" w:color="auto"/>
      </w:pBdr>
      <w:jc w:val="center"/>
    </w:pPr>
    <w:rPr>
      <w:b/>
      <w:caps/>
      <w:sz w:val="24"/>
    </w:rPr>
  </w:style>
  <w:style w:type="character" w:styleId="CommentReference">
    <w:name w:val="annotation reference"/>
    <w:semiHidden/>
    <w:rsid w:val="004A7A50"/>
    <w:rPr>
      <w:sz w:val="16"/>
    </w:rPr>
  </w:style>
  <w:style w:type="paragraph" w:customStyle="1" w:styleId="sectiontitleflushleft">
    <w:name w:val="section title flush left"/>
    <w:basedOn w:val="isonormal"/>
    <w:rsid w:val="000558AB"/>
    <w:pPr>
      <w:keepNext/>
      <w:keepLines/>
      <w:pBdr>
        <w:top w:val="single" w:sz="6" w:space="3" w:color="auto"/>
      </w:pBdr>
    </w:pPr>
    <w:rPr>
      <w:b/>
      <w:caps/>
      <w:sz w:val="24"/>
    </w:rPr>
  </w:style>
  <w:style w:type="paragraph" w:customStyle="1" w:styleId="outlinehd1">
    <w:name w:val="outlinehd1"/>
    <w:basedOn w:val="isonormal"/>
    <w:next w:val="blocktext2"/>
    <w:rsid w:val="000558A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558A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558A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558A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558A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558A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558A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558A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558AB"/>
    <w:pPr>
      <w:keepNext/>
      <w:keepLines/>
      <w:tabs>
        <w:tab w:val="right" w:pos="2580"/>
        <w:tab w:val="left" w:pos="2700"/>
      </w:tabs>
      <w:suppressAutoHyphens/>
      <w:ind w:left="2707" w:hanging="2707"/>
    </w:pPr>
    <w:rPr>
      <w:b/>
    </w:rPr>
  </w:style>
  <w:style w:type="paragraph" w:customStyle="1" w:styleId="outlinetxt1">
    <w:name w:val="outlinetxt1"/>
    <w:basedOn w:val="isonormal"/>
    <w:rsid w:val="000558AB"/>
    <w:pPr>
      <w:keepLines/>
      <w:tabs>
        <w:tab w:val="right" w:pos="180"/>
        <w:tab w:val="left" w:pos="300"/>
      </w:tabs>
      <w:ind w:left="300" w:hanging="300"/>
      <w:jc w:val="both"/>
    </w:pPr>
    <w:rPr>
      <w:b/>
    </w:rPr>
  </w:style>
  <w:style w:type="paragraph" w:customStyle="1" w:styleId="outlinetxt2">
    <w:name w:val="outlinetxt2"/>
    <w:basedOn w:val="isonormal"/>
    <w:rsid w:val="000558AB"/>
    <w:pPr>
      <w:keepLines/>
      <w:tabs>
        <w:tab w:val="right" w:pos="480"/>
        <w:tab w:val="left" w:pos="600"/>
      </w:tabs>
      <w:ind w:left="600" w:hanging="600"/>
      <w:jc w:val="both"/>
    </w:pPr>
    <w:rPr>
      <w:b/>
    </w:rPr>
  </w:style>
  <w:style w:type="paragraph" w:customStyle="1" w:styleId="outlinetxt3">
    <w:name w:val="outlinetxt3"/>
    <w:basedOn w:val="isonormal"/>
    <w:rsid w:val="000558AB"/>
    <w:pPr>
      <w:keepLines/>
      <w:tabs>
        <w:tab w:val="right" w:pos="780"/>
        <w:tab w:val="left" w:pos="900"/>
      </w:tabs>
      <w:ind w:left="900" w:hanging="900"/>
      <w:jc w:val="both"/>
    </w:pPr>
    <w:rPr>
      <w:b/>
    </w:rPr>
  </w:style>
  <w:style w:type="paragraph" w:customStyle="1" w:styleId="outlinetxt4">
    <w:name w:val="outlinetxt4"/>
    <w:basedOn w:val="isonormal"/>
    <w:rsid w:val="000558AB"/>
    <w:pPr>
      <w:keepLines/>
      <w:tabs>
        <w:tab w:val="right" w:pos="1080"/>
        <w:tab w:val="left" w:pos="1200"/>
      </w:tabs>
      <w:ind w:left="1200" w:hanging="1200"/>
      <w:jc w:val="both"/>
    </w:pPr>
    <w:rPr>
      <w:b/>
    </w:rPr>
  </w:style>
  <w:style w:type="paragraph" w:customStyle="1" w:styleId="outlinetxt5">
    <w:name w:val="outlinetxt5"/>
    <w:basedOn w:val="isonormal"/>
    <w:rsid w:val="000558AB"/>
    <w:pPr>
      <w:keepLines/>
      <w:tabs>
        <w:tab w:val="right" w:pos="1380"/>
        <w:tab w:val="left" w:pos="1500"/>
      </w:tabs>
      <w:ind w:left="1500" w:hanging="1500"/>
      <w:jc w:val="both"/>
    </w:pPr>
    <w:rPr>
      <w:b/>
    </w:rPr>
  </w:style>
  <w:style w:type="paragraph" w:customStyle="1" w:styleId="outlinetxt6">
    <w:name w:val="outlinetxt6"/>
    <w:basedOn w:val="isonormal"/>
    <w:rsid w:val="000558AB"/>
    <w:pPr>
      <w:keepLines/>
      <w:tabs>
        <w:tab w:val="right" w:pos="1680"/>
        <w:tab w:val="left" w:pos="1800"/>
      </w:tabs>
      <w:ind w:left="1800" w:hanging="1800"/>
      <w:jc w:val="both"/>
    </w:pPr>
    <w:rPr>
      <w:b/>
    </w:rPr>
  </w:style>
  <w:style w:type="paragraph" w:customStyle="1" w:styleId="outlinetxt7">
    <w:name w:val="outlinetxt7"/>
    <w:basedOn w:val="isonormal"/>
    <w:rsid w:val="000558AB"/>
    <w:pPr>
      <w:keepLines/>
      <w:tabs>
        <w:tab w:val="right" w:pos="1980"/>
        <w:tab w:val="left" w:pos="2100"/>
      </w:tabs>
      <w:ind w:left="2100" w:hanging="2100"/>
      <w:jc w:val="both"/>
    </w:pPr>
    <w:rPr>
      <w:b/>
    </w:rPr>
  </w:style>
  <w:style w:type="paragraph" w:customStyle="1" w:styleId="outlinetxt8">
    <w:name w:val="outlinetxt8"/>
    <w:basedOn w:val="isonormal"/>
    <w:rsid w:val="000558AB"/>
    <w:pPr>
      <w:keepLines/>
      <w:tabs>
        <w:tab w:val="right" w:pos="2280"/>
        <w:tab w:val="left" w:pos="2400"/>
      </w:tabs>
      <w:ind w:left="2400" w:hanging="2400"/>
      <w:jc w:val="both"/>
    </w:pPr>
    <w:rPr>
      <w:b/>
    </w:rPr>
  </w:style>
  <w:style w:type="paragraph" w:customStyle="1" w:styleId="outlinetxt9">
    <w:name w:val="outlinetxt9"/>
    <w:basedOn w:val="isonormal"/>
    <w:rsid w:val="000558AB"/>
    <w:pPr>
      <w:keepLines/>
      <w:tabs>
        <w:tab w:val="right" w:pos="2580"/>
        <w:tab w:val="left" w:pos="2700"/>
      </w:tabs>
      <w:ind w:left="2700" w:hanging="2700"/>
      <w:jc w:val="both"/>
    </w:pPr>
    <w:rPr>
      <w:b/>
    </w:rPr>
  </w:style>
  <w:style w:type="paragraph" w:customStyle="1" w:styleId="columnheading">
    <w:name w:val="column heading"/>
    <w:basedOn w:val="isonormal"/>
    <w:rsid w:val="000558AB"/>
    <w:pPr>
      <w:keepNext/>
      <w:keepLines/>
      <w:spacing w:before="0"/>
      <w:jc w:val="center"/>
    </w:pPr>
    <w:rPr>
      <w:b/>
    </w:rPr>
  </w:style>
  <w:style w:type="paragraph" w:customStyle="1" w:styleId="isof1">
    <w:name w:val="isof1"/>
    <w:basedOn w:val="isonormal"/>
    <w:rsid w:val="000558AB"/>
    <w:pPr>
      <w:spacing w:before="0"/>
      <w:jc w:val="both"/>
    </w:pPr>
  </w:style>
  <w:style w:type="paragraph" w:customStyle="1" w:styleId="isof2">
    <w:name w:val="isof2"/>
    <w:basedOn w:val="isonormal"/>
    <w:rsid w:val="000558AB"/>
    <w:pPr>
      <w:spacing w:before="0"/>
      <w:jc w:val="both"/>
    </w:pPr>
    <w:rPr>
      <w:b/>
    </w:rPr>
  </w:style>
  <w:style w:type="paragraph" w:customStyle="1" w:styleId="isof3">
    <w:name w:val="isof3"/>
    <w:basedOn w:val="isonormal"/>
    <w:rsid w:val="000558AB"/>
    <w:pPr>
      <w:spacing w:before="0" w:line="240" w:lineRule="auto"/>
      <w:jc w:val="center"/>
    </w:pPr>
    <w:rPr>
      <w:b/>
      <w:caps/>
      <w:sz w:val="24"/>
    </w:rPr>
  </w:style>
  <w:style w:type="paragraph" w:customStyle="1" w:styleId="isof4">
    <w:name w:val="isof4"/>
    <w:basedOn w:val="isonormal"/>
    <w:rsid w:val="004A7A50"/>
    <w:pPr>
      <w:spacing w:before="0" w:line="250" w:lineRule="exact"/>
    </w:pPr>
    <w:rPr>
      <w:b/>
      <w:sz w:val="24"/>
    </w:rPr>
  </w:style>
  <w:style w:type="paragraph" w:customStyle="1" w:styleId="title12">
    <w:name w:val="title12"/>
    <w:basedOn w:val="isonormal"/>
    <w:next w:val="isonormal"/>
    <w:rsid w:val="000558AB"/>
    <w:pPr>
      <w:keepNext/>
      <w:keepLines/>
      <w:spacing w:before="0" w:line="240" w:lineRule="auto"/>
      <w:jc w:val="center"/>
    </w:pPr>
    <w:rPr>
      <w:b/>
      <w:caps/>
      <w:sz w:val="24"/>
    </w:rPr>
  </w:style>
  <w:style w:type="paragraph" w:customStyle="1" w:styleId="title18">
    <w:name w:val="title18"/>
    <w:basedOn w:val="isonormal"/>
    <w:next w:val="isonormal"/>
    <w:rsid w:val="000558AB"/>
    <w:pPr>
      <w:spacing w:before="0" w:line="360" w:lineRule="exact"/>
      <w:jc w:val="center"/>
    </w:pPr>
    <w:rPr>
      <w:b/>
      <w:caps/>
      <w:sz w:val="36"/>
    </w:rPr>
  </w:style>
  <w:style w:type="paragraph" w:styleId="List3">
    <w:name w:val="List 3"/>
    <w:basedOn w:val="Normal"/>
    <w:rsid w:val="004A7A50"/>
    <w:pPr>
      <w:ind w:left="1080" w:hanging="360"/>
      <w:jc w:val="center"/>
    </w:pPr>
    <w:rPr>
      <w:b/>
      <w:caps/>
      <w:sz w:val="24"/>
    </w:rPr>
  </w:style>
  <w:style w:type="paragraph" w:styleId="CommentText">
    <w:name w:val="annotation text"/>
    <w:basedOn w:val="Normal"/>
    <w:semiHidden/>
    <w:rsid w:val="004A7A50"/>
    <w:pPr>
      <w:spacing w:line="220" w:lineRule="exact"/>
    </w:pPr>
    <w:rPr>
      <w:rFonts w:ascii="Helv" w:hAnsi="Helv"/>
    </w:rPr>
  </w:style>
  <w:style w:type="paragraph" w:customStyle="1" w:styleId="center">
    <w:name w:val="center"/>
    <w:basedOn w:val="isonormal"/>
    <w:rsid w:val="000558AB"/>
    <w:pPr>
      <w:jc w:val="center"/>
    </w:pPr>
  </w:style>
  <w:style w:type="paragraph" w:customStyle="1" w:styleId="tabletext">
    <w:name w:val="tabletext"/>
    <w:basedOn w:val="isonormal"/>
    <w:rsid w:val="000558AB"/>
    <w:pPr>
      <w:spacing w:before="60"/>
    </w:pPr>
  </w:style>
  <w:style w:type="paragraph" w:styleId="Index1">
    <w:name w:val="index 1"/>
    <w:basedOn w:val="Normal"/>
    <w:next w:val="Normal"/>
    <w:semiHidden/>
    <w:rsid w:val="004A7A50"/>
    <w:pPr>
      <w:tabs>
        <w:tab w:val="right" w:leader="dot" w:pos="10080"/>
      </w:tabs>
      <w:ind w:left="200" w:hanging="200"/>
    </w:pPr>
  </w:style>
  <w:style w:type="paragraph" w:styleId="TableofAuthorities">
    <w:name w:val="table of authorities"/>
    <w:basedOn w:val="Normal"/>
    <w:next w:val="Normal"/>
    <w:semiHidden/>
    <w:rsid w:val="004A7A50"/>
    <w:pPr>
      <w:tabs>
        <w:tab w:val="right" w:leader="dot" w:pos="10080"/>
      </w:tabs>
      <w:ind w:left="200" w:hanging="200"/>
    </w:pPr>
  </w:style>
  <w:style w:type="paragraph" w:styleId="ListNumber">
    <w:name w:val="List Number"/>
    <w:basedOn w:val="Normal"/>
    <w:rsid w:val="004A7A50"/>
    <w:pPr>
      <w:numPr>
        <w:ilvl w:val="11"/>
      </w:numPr>
      <w:ind w:left="360" w:hanging="360"/>
    </w:pPr>
  </w:style>
  <w:style w:type="character" w:styleId="PageNumber">
    <w:name w:val="page number"/>
    <w:basedOn w:val="DefaultParagraphFont"/>
    <w:rsid w:val="004A7A50"/>
  </w:style>
  <w:style w:type="paragraph" w:customStyle="1" w:styleId="sidetext">
    <w:name w:val="sidetext"/>
    <w:basedOn w:val="isonormal"/>
    <w:rsid w:val="000558AB"/>
    <w:pPr>
      <w:spacing w:before="0" w:line="240" w:lineRule="auto"/>
      <w:jc w:val="center"/>
    </w:pPr>
    <w:rPr>
      <w:sz w:val="52"/>
    </w:rPr>
  </w:style>
  <w:style w:type="paragraph" w:styleId="Header">
    <w:name w:val="header"/>
    <w:basedOn w:val="Normal"/>
    <w:link w:val="HeaderChar"/>
    <w:rsid w:val="000558AB"/>
    <w:pPr>
      <w:tabs>
        <w:tab w:val="center" w:pos="4680"/>
        <w:tab w:val="right" w:pos="9360"/>
      </w:tabs>
    </w:pPr>
  </w:style>
  <w:style w:type="paragraph" w:styleId="Footer">
    <w:name w:val="footer"/>
    <w:basedOn w:val="Normal"/>
    <w:link w:val="FooterChar"/>
    <w:rsid w:val="000558AB"/>
    <w:pPr>
      <w:tabs>
        <w:tab w:val="center" w:pos="4680"/>
        <w:tab w:val="right" w:pos="9360"/>
      </w:tabs>
    </w:pPr>
  </w:style>
  <w:style w:type="paragraph" w:styleId="Date">
    <w:name w:val="Date"/>
    <w:basedOn w:val="Normal"/>
    <w:rsid w:val="004A7A50"/>
    <w:pPr>
      <w:jc w:val="right"/>
    </w:pPr>
    <w:rPr>
      <w:sz w:val="22"/>
    </w:rPr>
  </w:style>
  <w:style w:type="paragraph" w:customStyle="1" w:styleId="ISOCircular">
    <w:name w:val="ISOCircular"/>
    <w:basedOn w:val="Normal"/>
    <w:rsid w:val="004A7A50"/>
    <w:pPr>
      <w:jc w:val="left"/>
    </w:pPr>
    <w:rPr>
      <w:i/>
      <w:caps/>
      <w:sz w:val="116"/>
    </w:rPr>
  </w:style>
  <w:style w:type="paragraph" w:customStyle="1" w:styleId="LineOfBusiness">
    <w:name w:val="LineOfBusiness"/>
    <w:basedOn w:val="Normal"/>
    <w:rsid w:val="004A7A50"/>
    <w:pPr>
      <w:tabs>
        <w:tab w:val="left" w:pos="2160"/>
      </w:tabs>
      <w:jc w:val="left"/>
    </w:pPr>
    <w:rPr>
      <w:sz w:val="22"/>
    </w:rPr>
  </w:style>
  <w:style w:type="paragraph" w:customStyle="1" w:styleId="MailDate">
    <w:name w:val="MailDate"/>
    <w:basedOn w:val="Normal"/>
    <w:rsid w:val="004A7A50"/>
    <w:pPr>
      <w:jc w:val="right"/>
    </w:pPr>
    <w:rPr>
      <w:caps/>
      <w:sz w:val="22"/>
    </w:rPr>
  </w:style>
  <w:style w:type="paragraph" w:customStyle="1" w:styleId="tabletxtdecpage">
    <w:name w:val="tabletxt dec page"/>
    <w:basedOn w:val="isonormal"/>
    <w:rsid w:val="000558AB"/>
    <w:pPr>
      <w:spacing w:before="60"/>
    </w:pPr>
    <w:rPr>
      <w:sz w:val="18"/>
    </w:rPr>
  </w:style>
  <w:style w:type="paragraph" w:customStyle="1" w:styleId="space8">
    <w:name w:val="space8"/>
    <w:basedOn w:val="isonormal"/>
    <w:next w:val="blocktext1"/>
    <w:rsid w:val="000558AB"/>
    <w:pPr>
      <w:spacing w:before="0" w:line="160" w:lineRule="exact"/>
      <w:jc w:val="both"/>
    </w:pPr>
  </w:style>
  <w:style w:type="paragraph" w:customStyle="1" w:styleId="space2">
    <w:name w:val="space2"/>
    <w:basedOn w:val="isonormal"/>
    <w:next w:val="blocktext1"/>
    <w:rsid w:val="000558AB"/>
    <w:pPr>
      <w:spacing w:before="0" w:line="40" w:lineRule="exact"/>
      <w:jc w:val="both"/>
    </w:pPr>
  </w:style>
  <w:style w:type="paragraph" w:customStyle="1" w:styleId="space4">
    <w:name w:val="space4"/>
    <w:basedOn w:val="isonormal"/>
    <w:next w:val="blocktext1"/>
    <w:rsid w:val="000558AB"/>
    <w:pPr>
      <w:spacing w:before="0" w:line="80" w:lineRule="exact"/>
      <w:jc w:val="both"/>
    </w:pPr>
  </w:style>
  <w:style w:type="paragraph" w:customStyle="1" w:styleId="title14">
    <w:name w:val="title14"/>
    <w:basedOn w:val="isonormal"/>
    <w:next w:val="isonormal"/>
    <w:rsid w:val="000558AB"/>
    <w:pPr>
      <w:keepNext/>
      <w:keepLines/>
      <w:spacing w:before="0" w:line="240" w:lineRule="auto"/>
      <w:jc w:val="center"/>
    </w:pPr>
    <w:rPr>
      <w:b/>
      <w:caps/>
      <w:sz w:val="28"/>
    </w:rPr>
  </w:style>
  <w:style w:type="paragraph" w:customStyle="1" w:styleId="title16">
    <w:name w:val="title16"/>
    <w:basedOn w:val="isonormal"/>
    <w:next w:val="isonormal"/>
    <w:rsid w:val="000558AB"/>
    <w:pPr>
      <w:keepNext/>
      <w:keepLines/>
      <w:spacing w:before="0" w:line="240" w:lineRule="auto"/>
      <w:jc w:val="center"/>
    </w:pPr>
    <w:rPr>
      <w:b/>
      <w:caps/>
      <w:sz w:val="32"/>
    </w:rPr>
  </w:style>
  <w:style w:type="paragraph" w:customStyle="1" w:styleId="title24">
    <w:name w:val="title24"/>
    <w:basedOn w:val="isonormal"/>
    <w:next w:val="isonormal"/>
    <w:rsid w:val="000558AB"/>
    <w:pPr>
      <w:keepNext/>
      <w:keepLines/>
      <w:spacing w:before="0" w:line="240" w:lineRule="auto"/>
      <w:jc w:val="center"/>
    </w:pPr>
    <w:rPr>
      <w:b/>
      <w:caps/>
      <w:sz w:val="48"/>
    </w:rPr>
  </w:style>
  <w:style w:type="paragraph" w:customStyle="1" w:styleId="title30">
    <w:name w:val="title30"/>
    <w:basedOn w:val="isonormal"/>
    <w:next w:val="isonormal"/>
    <w:rsid w:val="000558AB"/>
    <w:pPr>
      <w:keepNext/>
      <w:keepLines/>
      <w:spacing w:before="0" w:line="240" w:lineRule="auto"/>
      <w:jc w:val="center"/>
    </w:pPr>
    <w:rPr>
      <w:b/>
      <w:caps/>
      <w:sz w:val="60"/>
    </w:rPr>
  </w:style>
  <w:style w:type="paragraph" w:customStyle="1" w:styleId="columnheading12">
    <w:name w:val="column heading12"/>
    <w:basedOn w:val="isonormal"/>
    <w:rsid w:val="000558AB"/>
    <w:pPr>
      <w:keepNext/>
      <w:keepLines/>
      <w:spacing w:before="0" w:line="240" w:lineRule="auto"/>
      <w:jc w:val="center"/>
    </w:pPr>
    <w:rPr>
      <w:b/>
      <w:sz w:val="24"/>
    </w:rPr>
  </w:style>
  <w:style w:type="paragraph" w:customStyle="1" w:styleId="columnheading14">
    <w:name w:val="column heading14"/>
    <w:basedOn w:val="isonormal"/>
    <w:rsid w:val="000558AB"/>
    <w:pPr>
      <w:keepNext/>
      <w:keepLines/>
      <w:spacing w:before="0" w:line="240" w:lineRule="auto"/>
      <w:jc w:val="center"/>
    </w:pPr>
    <w:rPr>
      <w:b/>
      <w:sz w:val="28"/>
    </w:rPr>
  </w:style>
  <w:style w:type="paragraph" w:customStyle="1" w:styleId="columnheading16">
    <w:name w:val="column heading16"/>
    <w:basedOn w:val="isonormal"/>
    <w:rsid w:val="000558AB"/>
    <w:pPr>
      <w:keepNext/>
      <w:keepLines/>
      <w:spacing w:before="0" w:line="240" w:lineRule="auto"/>
      <w:jc w:val="center"/>
    </w:pPr>
    <w:rPr>
      <w:b/>
      <w:sz w:val="32"/>
    </w:rPr>
  </w:style>
  <w:style w:type="paragraph" w:customStyle="1" w:styleId="columnheading18">
    <w:name w:val="column heading18"/>
    <w:basedOn w:val="isonormal"/>
    <w:rsid w:val="000558AB"/>
    <w:pPr>
      <w:keepNext/>
      <w:keepLines/>
      <w:spacing w:before="0" w:line="240" w:lineRule="auto"/>
      <w:jc w:val="center"/>
    </w:pPr>
    <w:rPr>
      <w:b/>
      <w:sz w:val="36"/>
    </w:rPr>
  </w:style>
  <w:style w:type="paragraph" w:customStyle="1" w:styleId="columnheading24">
    <w:name w:val="column heading24"/>
    <w:basedOn w:val="isonormal"/>
    <w:rsid w:val="000558AB"/>
    <w:pPr>
      <w:keepNext/>
      <w:keepLines/>
      <w:spacing w:before="0" w:line="240" w:lineRule="auto"/>
      <w:jc w:val="center"/>
    </w:pPr>
    <w:rPr>
      <w:b/>
      <w:sz w:val="48"/>
    </w:rPr>
  </w:style>
  <w:style w:type="paragraph" w:customStyle="1" w:styleId="tabletext8">
    <w:name w:val="tabletext8"/>
    <w:basedOn w:val="isonormal"/>
    <w:rsid w:val="000558AB"/>
    <w:pPr>
      <w:spacing w:before="60"/>
    </w:pPr>
    <w:rPr>
      <w:sz w:val="16"/>
    </w:rPr>
  </w:style>
  <w:style w:type="paragraph" w:customStyle="1" w:styleId="TEXT12">
    <w:name w:val="TEXT12"/>
    <w:basedOn w:val="isonormal"/>
    <w:rsid w:val="000558AB"/>
    <w:pPr>
      <w:spacing w:line="240" w:lineRule="auto"/>
    </w:pPr>
    <w:rPr>
      <w:sz w:val="24"/>
    </w:rPr>
  </w:style>
  <w:style w:type="paragraph" w:customStyle="1" w:styleId="TEXT14">
    <w:name w:val="TEXT14"/>
    <w:basedOn w:val="isonormal"/>
    <w:rsid w:val="000558AB"/>
    <w:pPr>
      <w:spacing w:line="240" w:lineRule="auto"/>
    </w:pPr>
    <w:rPr>
      <w:sz w:val="28"/>
    </w:rPr>
  </w:style>
  <w:style w:type="paragraph" w:customStyle="1" w:styleId="TEXT16">
    <w:name w:val="TEXT16"/>
    <w:basedOn w:val="isonormal"/>
    <w:rsid w:val="000558AB"/>
    <w:pPr>
      <w:spacing w:line="240" w:lineRule="auto"/>
    </w:pPr>
    <w:rPr>
      <w:sz w:val="32"/>
    </w:rPr>
  </w:style>
  <w:style w:type="paragraph" w:customStyle="1" w:styleId="TEXT18">
    <w:name w:val="TEXT18"/>
    <w:basedOn w:val="isonormal"/>
    <w:rsid w:val="000558AB"/>
    <w:pPr>
      <w:spacing w:line="240" w:lineRule="auto"/>
    </w:pPr>
    <w:rPr>
      <w:sz w:val="36"/>
    </w:rPr>
  </w:style>
  <w:style w:type="paragraph" w:customStyle="1" w:styleId="TEXT24">
    <w:name w:val="TEXT24"/>
    <w:basedOn w:val="isonormal"/>
    <w:rsid w:val="000558AB"/>
    <w:pPr>
      <w:spacing w:line="240" w:lineRule="auto"/>
    </w:pPr>
    <w:rPr>
      <w:sz w:val="48"/>
    </w:rPr>
  </w:style>
  <w:style w:type="table" w:styleId="TableGrid">
    <w:name w:val="Table Grid"/>
    <w:basedOn w:val="TableNormal"/>
    <w:rsid w:val="000558A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97AC7"/>
    <w:rPr>
      <w:b/>
      <w:bCs/>
    </w:rPr>
  </w:style>
  <w:style w:type="character" w:customStyle="1" w:styleId="Heading1Char">
    <w:name w:val="Heading 1 Char"/>
    <w:link w:val="Heading1"/>
    <w:rsid w:val="000558AB"/>
    <w:rPr>
      <w:rFonts w:ascii="Helv" w:hAnsi="Helv"/>
      <w:b/>
      <w:sz w:val="24"/>
      <w:u w:val="single"/>
    </w:rPr>
  </w:style>
  <w:style w:type="character" w:customStyle="1" w:styleId="Heading2Char">
    <w:name w:val="Heading 2 Char"/>
    <w:link w:val="Heading2"/>
    <w:rsid w:val="000558AB"/>
    <w:rPr>
      <w:rFonts w:ascii="Helv" w:hAnsi="Helv"/>
      <w:b/>
      <w:sz w:val="24"/>
    </w:rPr>
  </w:style>
  <w:style w:type="paragraph" w:customStyle="1" w:styleId="tablerow2">
    <w:name w:val="tablerow2"/>
    <w:basedOn w:val="isonormal"/>
    <w:next w:val="tabletext"/>
    <w:rsid w:val="000558AB"/>
    <w:pPr>
      <w:spacing w:before="0" w:line="40" w:lineRule="exact"/>
      <w:jc w:val="both"/>
    </w:pPr>
  </w:style>
  <w:style w:type="paragraph" w:customStyle="1" w:styleId="tablerow4">
    <w:name w:val="tablerow4"/>
    <w:basedOn w:val="isonormal"/>
    <w:next w:val="tabletext"/>
    <w:rsid w:val="000558AB"/>
    <w:pPr>
      <w:spacing w:before="0" w:line="80" w:lineRule="exact"/>
      <w:jc w:val="both"/>
    </w:pPr>
  </w:style>
  <w:style w:type="character" w:customStyle="1" w:styleId="Heading3Char">
    <w:name w:val="Heading 3 Char"/>
    <w:link w:val="Heading3"/>
    <w:rsid w:val="000558AB"/>
    <w:rPr>
      <w:rFonts w:ascii="Tms Rmn" w:hAnsi="Tms Rmn"/>
      <w:b/>
      <w:sz w:val="24"/>
    </w:rPr>
  </w:style>
  <w:style w:type="paragraph" w:customStyle="1" w:styleId="tablehead">
    <w:name w:val="tablehead"/>
    <w:basedOn w:val="isonormal"/>
    <w:rsid w:val="000558AB"/>
    <w:pPr>
      <w:spacing w:before="40" w:after="20" w:line="190" w:lineRule="exact"/>
      <w:jc w:val="center"/>
    </w:pPr>
    <w:rPr>
      <w:b/>
      <w:sz w:val="18"/>
    </w:rPr>
  </w:style>
  <w:style w:type="paragraph" w:customStyle="1" w:styleId="tabletext11">
    <w:name w:val="tabletext1/1"/>
    <w:basedOn w:val="isonormal"/>
    <w:rsid w:val="000558AB"/>
    <w:pPr>
      <w:spacing w:before="20" w:after="20" w:line="190" w:lineRule="exact"/>
    </w:pPr>
    <w:rPr>
      <w:sz w:val="18"/>
    </w:rPr>
  </w:style>
  <w:style w:type="character" w:customStyle="1" w:styleId="HeaderChar">
    <w:name w:val="Header Char"/>
    <w:link w:val="Header"/>
    <w:rsid w:val="000558AB"/>
    <w:rPr>
      <w:rFonts w:ascii="Arial" w:hAnsi="Arial"/>
    </w:rPr>
  </w:style>
  <w:style w:type="character" w:customStyle="1" w:styleId="FooterChar">
    <w:name w:val="Footer Char"/>
    <w:link w:val="Footer"/>
    <w:rsid w:val="000558AB"/>
    <w:rPr>
      <w:rFonts w:ascii="Arial" w:hAnsi="Arial"/>
    </w:rPr>
  </w:style>
  <w:style w:type="character" w:customStyle="1" w:styleId="formlink">
    <w:name w:val="formlink"/>
    <w:rsid w:val="000558A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LI-CA-2023-033 - 003 - CA 01 55 12 23.docx</DocumentName>
    <NumberOfPages xmlns="a86cc342-0045-41e2-80e9-abdb777d2eca">5</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i64950</AuthorId>
    <CircularDocDescription xmlns="a86cc342-0045-41e2-80e9-abdb777d2eca">CA 01 55 12 23 </CircularDocDescription>
    <Date_x0020_Modified xmlns="a86cc342-0045-41e2-80e9-abdb777d2eca">2022-10-19T04:00:00+00:00</Date_x0020_Modified>
    <CircularDate xmlns="a86cc342-0045-41e2-80e9-abdb777d2eca">2023-01-30T05:00:00+00:00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CA-2022-OMCDF in Virginia is provided. This supplement complements the multistate forms filing, which is attached to circular LI-CA-2022-305. Proposed Effective Date: 12/1/2023 Caution: Not yet implemented</KeyMessage>
    <CircularNumber xmlns="a86cc342-0045-41e2-80e9-abdb777d2eca">LI-CA-2023-033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Jones, William</AuthorName>
    <Sequence xmlns="a86cc342-0045-41e2-80e9-abdb777d2eca">2</Sequence>
    <ServiceModuleString xmlns="a86cc342-0045-41e2-80e9-abdb777d2eca">Forms;</ServiceModuleString>
    <CircId xmlns="a86cc342-0045-41e2-80e9-abdb777d2eca">37301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VIRGINIA SUPPLEMENT TO THE COMMERCIAL AUTO MOTOR CARRIER COVERAGE 2022 MULTISTATE FORMS FILING PROVIDED</CircularTitle>
    <Jurs xmlns="a86cc342-0045-41e2-80e9-abdb777d2eca">
      <Value>50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A9E522-194E-449A-B176-A9EA41743535}"/>
</file>

<file path=customXml/itemProps2.xml><?xml version="1.0" encoding="utf-8"?>
<ds:datastoreItem xmlns:ds="http://schemas.openxmlformats.org/officeDocument/2006/customXml" ds:itemID="{058D4087-5E95-4A1F-814D-4BFABE2737F0}"/>
</file>

<file path=customXml/itemProps3.xml><?xml version="1.0" encoding="utf-8"?>
<ds:datastoreItem xmlns:ds="http://schemas.openxmlformats.org/officeDocument/2006/customXml" ds:itemID="{54A60C7D-478B-4C3D-9706-9F2ED3666960}"/>
</file>

<file path=docProps/app.xml><?xml version="1.0" encoding="utf-8"?>
<Properties xmlns="http://schemas.openxmlformats.org/officeDocument/2006/extended-properties" xmlns:vt="http://schemas.openxmlformats.org/officeDocument/2006/docPropsVTypes">
  <Template>FORMSADDINAUTO</Template>
  <TotalTime>0</TotalTime>
  <Pages>4</Pages>
  <Words>2216</Words>
  <Characters>11036</Characters>
  <Application>Microsoft Office Word</Application>
  <DocSecurity>0</DocSecurity>
  <Lines>380</Lines>
  <Paragraphs>135</Paragraphs>
  <ScaleCrop>false</ScaleCrop>
  <HeadingPairs>
    <vt:vector size="2" baseType="variant">
      <vt:variant>
        <vt:lpstr>Title</vt:lpstr>
      </vt:variant>
      <vt:variant>
        <vt:i4>1</vt:i4>
      </vt:variant>
    </vt:vector>
  </HeadingPairs>
  <TitlesOfParts>
    <vt:vector size="1" baseType="lpstr">
      <vt:lpstr>VIRGINIA CHANGES – MOTOR CARRIER COVERAGE FORM</vt:lpstr>
    </vt:vector>
  </TitlesOfParts>
  <Manager/>
  <Company/>
  <LinksUpToDate>false</LinksUpToDate>
  <CharactersWithSpaces>13117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CHANGES – MOTOR CARRIER COVERAGE FORM</dc:title>
  <dc:subject/>
  <dc:creator/>
  <cp:keywords/>
  <dc:description>4</dc:description>
  <cp:lastModifiedBy/>
  <cp:revision>1</cp:revision>
  <cp:lastPrinted>1996-02-08T20:11:00Z</cp:lastPrinted>
  <dcterms:created xsi:type="dcterms:W3CDTF">2022-10-06T16:26:00Z</dcterms:created>
  <dcterms:modified xsi:type="dcterms:W3CDTF">2022-10-19T18:37:00Z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6</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VIRGINIA CHANGES - MOTOR CARRIER AND TRUCKERS COVERAGE FORMS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CA01551011    </vt:lpwstr>
  </property>
  <property fmtid="{D5CDD505-2E9C-101B-9397-08002B2CF9AE}" pid="18" name="Form: Action">
    <vt:lpwstr>R</vt:lpwstr>
  </property>
  <property fmtid="{D5CDD505-2E9C-101B-9397-08002B2CF9AE}" pid="19" name="Form: BaseFormNumber">
    <vt:lpwstr>CA0155</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55 10 11</vt:lpwstr>
  </property>
  <property fmtid="{D5CDD505-2E9C-101B-9397-08002B2CF9AE}" pid="24" name="Form: EditionDate">
    <vt:lpwstr>1011</vt:lpwstr>
  </property>
  <property fmtid="{D5CDD505-2E9C-101B-9397-08002B2CF9AE}" pid="25" name="Form: EditionDateCentury">
    <vt:lpwstr>20111001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CA01551011</vt:lpwstr>
  </property>
  <property fmtid="{D5CDD505-2E9C-101B-9397-08002B2CF9AE}" pid="30" name="Form: FormType">
    <vt:lpwstr>E</vt:lpwstr>
  </property>
  <property fmtid="{D5CDD505-2E9C-101B-9397-08002B2CF9AE}" pid="31" name="Form: Jurisdiction">
    <vt:lpwstr>VA</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2010 VA Commercial Auto Multistate Filing</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__bk830034001400030013005300530013000300130013000200020002000200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I60189</vt:lpwstr>
  </property>
  <property fmtid="{D5CDD505-2E9C-101B-9397-08002B2CF9AE}" pid="55" name="LineName">
    <vt:lpwstr>TestName</vt:lpwstr>
  </property>
  <property fmtid="{D5CDD505-2E9C-101B-9397-08002B2CF9AE}" pid="56" name="LineStatus">
    <vt:lpwstr>N</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2012-05-31T14:48:50Z</vt:lpwstr>
  </property>
  <property fmtid="{D5CDD505-2E9C-101B-9397-08002B2CF9AE}" pid="61" name="NoCopyright$">
    <vt:lpwstr>© Insurance Services Office, Inc.,xxxx</vt:lpwstr>
  </property>
  <property fmtid="{D5CDD505-2E9C-101B-9397-08002B2CF9AE}" pid="62" name="NumberOfLeaves">
    <vt:lpwstr>3</vt:lpwstr>
  </property>
  <property fmtid="{D5CDD505-2E9C-101B-9397-08002B2CF9AE}" pid="63" name="NumberOfPages">
    <vt:lpwstr>5</vt:lpwstr>
  </property>
  <property fmtid="{D5CDD505-2E9C-101B-9397-08002B2CF9AE}" pid="64" name="Order">
    <vt:lpwstr>19416900.0000000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Wong,</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