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75B3E" w14:textId="28CB74F1" w:rsidR="005007F5" w:rsidRPr="0000558E" w:rsidRDefault="00036B47" w:rsidP="00036B47">
      <w:pPr>
        <w:pStyle w:val="title18"/>
      </w:pPr>
      <w:r>
        <w:rPr>
          <w:noProof/>
        </w:rPr>
        <w:pict w14:anchorId="282072F0">
          <v:rect id="Rectangle 8" o:spid="_x0000_s1034" style="position:absolute;left:0;text-align:left;margin-left:-45.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style="mso-next-textbox:#Rectangle 8" inset="6pt,1pt,1pt,1pt">
              <w:txbxContent>
                <w:p w14:paraId="7FE62ECF" w14:textId="77777777" w:rsidR="0000558E" w:rsidRDefault="0000558E">
                  <w:pPr>
                    <w:pStyle w:val="sidetext"/>
                  </w:pPr>
                  <w:r>
                    <w:t>N</w:t>
                  </w:r>
                </w:p>
                <w:p w14:paraId="3C9EC24C" w14:textId="77777777" w:rsidR="0000558E" w:rsidRDefault="0000558E">
                  <w:pPr>
                    <w:pStyle w:val="sidetext"/>
                  </w:pPr>
                </w:p>
                <w:p w14:paraId="3190A445" w14:textId="77777777" w:rsidR="0000558E" w:rsidRDefault="0000558E">
                  <w:pPr>
                    <w:pStyle w:val="sidetext"/>
                  </w:pPr>
                  <w:r>
                    <w:t>E</w:t>
                  </w:r>
                </w:p>
                <w:p w14:paraId="14FAA98F" w14:textId="77777777" w:rsidR="0000558E" w:rsidRDefault="0000558E">
                  <w:pPr>
                    <w:pStyle w:val="sidetext"/>
                  </w:pPr>
                </w:p>
                <w:p w14:paraId="6F479928" w14:textId="77777777" w:rsidR="0000558E" w:rsidRDefault="0000558E">
                  <w:pPr>
                    <w:pStyle w:val="sidetext"/>
                  </w:pPr>
                  <w:r>
                    <w:t>W</w:t>
                  </w:r>
                </w:p>
              </w:txbxContent>
            </v:textbox>
            <w10:wrap anchorx="page" anchory="page"/>
            <w10:anchorlock/>
          </v:rect>
        </w:pict>
      </w:r>
      <w:r w:rsidR="0000558E" w:rsidRPr="0000558E">
        <w:t xml:space="preserve">GEORGIA </w:t>
      </w:r>
      <w:r w:rsidR="00FB032D" w:rsidRPr="0000558E">
        <w:t>SEXUAL ABUSE OR SEXUAL MOLESTATION</w:t>
      </w:r>
      <w:r w:rsidR="00B954E9" w:rsidRPr="0000558E">
        <w:br/>
      </w:r>
      <w:r w:rsidR="00FB032D" w:rsidRPr="0000558E">
        <w:t>OF ANY</w:t>
      </w:r>
      <w:r w:rsidR="0000558E" w:rsidRPr="0000558E">
        <w:t xml:space="preserve"> </w:t>
      </w:r>
      <w:r w:rsidR="00FB032D" w:rsidRPr="0000558E">
        <w:t>PERSON COMMITTED BY THE INSURED</w:t>
      </w:r>
      <w:r w:rsidR="00B954E9" w:rsidRPr="0000558E">
        <w:br/>
      </w:r>
      <w:r w:rsidR="00FB032D" w:rsidRPr="0000558E">
        <w:t>LIABILITY</w:t>
      </w:r>
      <w:r w:rsidR="0000558E" w:rsidRPr="0000558E">
        <w:t xml:space="preserve"> </w:t>
      </w:r>
      <w:r w:rsidR="00FB032D" w:rsidRPr="0000558E">
        <w:t>COVERAGE</w:t>
      </w:r>
    </w:p>
    <w:p w14:paraId="4F0EF41A" w14:textId="493064C9" w:rsidR="005007F5" w:rsidRPr="005007F5" w:rsidRDefault="005007F5" w:rsidP="00036B47">
      <w:pPr>
        <w:pStyle w:val="isonormal"/>
        <w:sectPr w:rsidR="005007F5" w:rsidRPr="005007F5" w:rsidSect="003E7C2E">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480"/>
          <w:titlePg/>
          <w:docGrid w:linePitch="360"/>
        </w:sectPr>
      </w:pPr>
    </w:p>
    <w:p w14:paraId="45D03E8C" w14:textId="77777777" w:rsidR="000F0D58" w:rsidRPr="006F5B2A" w:rsidRDefault="000F0D58" w:rsidP="00036B47">
      <w:pPr>
        <w:pStyle w:val="blocktext1"/>
      </w:pPr>
    </w:p>
    <w:p w14:paraId="60FC5AC6" w14:textId="77777777" w:rsidR="000F0D58" w:rsidRPr="006F5B2A" w:rsidRDefault="0000558E" w:rsidP="00036B47">
      <w:pPr>
        <w:pStyle w:val="blocktext1"/>
      </w:pPr>
      <w:r w:rsidRPr="006F5B2A">
        <w:t xml:space="preserve">This endorsement modifies insurance provided under the following: </w:t>
      </w:r>
    </w:p>
    <w:p w14:paraId="4C333692" w14:textId="77777777" w:rsidR="000F0D58" w:rsidRPr="006F5B2A" w:rsidRDefault="0000558E" w:rsidP="00036B47">
      <w:pPr>
        <w:pStyle w:val="blockhd2"/>
        <w:rPr>
          <w:b w:val="0"/>
        </w:rPr>
      </w:pPr>
      <w:r w:rsidRPr="006F5B2A">
        <w:br/>
      </w:r>
      <w:r w:rsidRPr="006F5B2A">
        <w:rPr>
          <w:b w:val="0"/>
        </w:rPr>
        <w:t>COMMERCIAL GENERAL LIABILITY COVERAGE PART</w:t>
      </w:r>
    </w:p>
    <w:p w14:paraId="63C1544E" w14:textId="77777777" w:rsidR="000F0D58" w:rsidRPr="006F5B2A" w:rsidRDefault="000F0D58" w:rsidP="00036B47">
      <w:pPr>
        <w:pStyle w:val="columnheading"/>
      </w:pPr>
    </w:p>
    <w:p w14:paraId="0ACC294D" w14:textId="29944CC4" w:rsidR="000F0D58" w:rsidRDefault="0000558E" w:rsidP="00036B47">
      <w:pPr>
        <w:pStyle w:val="columnheading"/>
      </w:pPr>
      <w:r w:rsidRPr="006F5B2A">
        <w:t>SCHEDULE</w:t>
      </w:r>
    </w:p>
    <w:p w14:paraId="3951BC9E" w14:textId="77777777" w:rsidR="005007F5" w:rsidRPr="006F5B2A" w:rsidRDefault="005007F5" w:rsidP="00036B47">
      <w:pPr>
        <w:pStyle w:val="columnheading"/>
      </w:pPr>
    </w:p>
    <w:tbl>
      <w:tblPr>
        <w:tblW w:w="10080" w:type="dxa"/>
        <w:tblInd w:w="5" w:type="dxa"/>
        <w:tblLayout w:type="fixed"/>
        <w:tblCellMar>
          <w:left w:w="0" w:type="dxa"/>
          <w:right w:w="0" w:type="dxa"/>
        </w:tblCellMar>
        <w:tblLook w:val="0000" w:firstRow="0" w:lastRow="0" w:firstColumn="0" w:lastColumn="0" w:noHBand="0" w:noVBand="0"/>
      </w:tblPr>
      <w:tblGrid>
        <w:gridCol w:w="7020"/>
        <w:gridCol w:w="180"/>
        <w:gridCol w:w="2880"/>
      </w:tblGrid>
      <w:tr w:rsidR="004C7738" w14:paraId="7E308802" w14:textId="77777777" w:rsidTr="0098088D">
        <w:tc>
          <w:tcPr>
            <w:tcW w:w="10080" w:type="dxa"/>
            <w:gridSpan w:val="3"/>
            <w:tcBorders>
              <w:top w:val="single" w:sz="4" w:space="0" w:color="auto"/>
              <w:left w:val="single" w:sz="4" w:space="0" w:color="auto"/>
              <w:right w:val="single" w:sz="4" w:space="0" w:color="auto"/>
            </w:tcBorders>
          </w:tcPr>
          <w:p w14:paraId="55593734" w14:textId="1CD63C39" w:rsidR="000F0D58" w:rsidRPr="006F5B2A" w:rsidRDefault="0000558E" w:rsidP="00036B47">
            <w:pPr>
              <w:pStyle w:val="tabletext"/>
              <w:tabs>
                <w:tab w:val="left" w:pos="484"/>
              </w:tabs>
              <w:jc w:val="center"/>
              <w:rPr>
                <w:b/>
              </w:rPr>
            </w:pPr>
            <w:bookmarkStart w:id="0" w:name="_Hlk66454581"/>
            <w:r w:rsidRPr="006F5B2A">
              <w:rPr>
                <w:b/>
              </w:rPr>
              <w:t xml:space="preserve">Description </w:t>
            </w:r>
            <w:r w:rsidR="000D7976">
              <w:rPr>
                <w:b/>
              </w:rPr>
              <w:t>O</w:t>
            </w:r>
            <w:r w:rsidRPr="006F5B2A">
              <w:rPr>
                <w:b/>
              </w:rPr>
              <w:t xml:space="preserve">f Premise(s), Project(s), Contract(s) </w:t>
            </w:r>
            <w:r w:rsidR="000D7976">
              <w:rPr>
                <w:b/>
              </w:rPr>
              <w:t>O</w:t>
            </w:r>
            <w:r w:rsidRPr="006F5B2A">
              <w:rPr>
                <w:b/>
              </w:rPr>
              <w:t>r Agreement(s):</w:t>
            </w:r>
          </w:p>
          <w:p w14:paraId="6C3D13E1" w14:textId="60550C53" w:rsidR="000F0D58" w:rsidRPr="006F5B2A" w:rsidRDefault="0000558E" w:rsidP="00036B47">
            <w:pPr>
              <w:pStyle w:val="tabletext"/>
              <w:tabs>
                <w:tab w:val="left" w:pos="484"/>
              </w:tabs>
              <w:jc w:val="center"/>
              <w:rPr>
                <w:b/>
              </w:rPr>
            </w:pPr>
            <w:r w:rsidRPr="006F5B2A">
              <w:t xml:space="preserve">(Enter below any limitations on the application of this endorsement. If no limitation is entered, Paragraph </w:t>
            </w:r>
            <w:r w:rsidRPr="006F5B2A">
              <w:rPr>
                <w:b/>
                <w:bCs/>
              </w:rPr>
              <w:t>B.2.b.</w:t>
            </w:r>
            <w:r w:rsidRPr="006F5B2A">
              <w:t xml:space="preserve"> of this endorsement does not apply</w:t>
            </w:r>
            <w:r w:rsidR="002018A5">
              <w:t>.</w:t>
            </w:r>
            <w:r w:rsidRPr="006F5B2A">
              <w:t>)</w:t>
            </w:r>
          </w:p>
        </w:tc>
      </w:tr>
      <w:tr w:rsidR="004C7738" w14:paraId="4A009280" w14:textId="77777777" w:rsidTr="0098088D">
        <w:trPr>
          <w:trHeight w:val="864"/>
        </w:trPr>
        <w:tc>
          <w:tcPr>
            <w:tcW w:w="10080" w:type="dxa"/>
            <w:gridSpan w:val="3"/>
            <w:tcBorders>
              <w:left w:val="single" w:sz="4" w:space="0" w:color="auto"/>
              <w:bottom w:val="single" w:sz="4" w:space="0" w:color="auto"/>
              <w:right w:val="single" w:sz="4" w:space="0" w:color="auto"/>
            </w:tcBorders>
          </w:tcPr>
          <w:p w14:paraId="26DEBCE0" w14:textId="5B8A96EC" w:rsidR="000F0D58" w:rsidRPr="006F5B2A" w:rsidRDefault="0000558E" w:rsidP="00036B47">
            <w:pPr>
              <w:pStyle w:val="tabletext"/>
              <w:tabs>
                <w:tab w:val="left" w:pos="484"/>
              </w:tabs>
              <w:rPr>
                <w:b/>
              </w:rPr>
            </w:pPr>
            <w:r>
              <w:rPr>
                <w:b/>
              </w:rPr>
              <w:t xml:space="preserve"> </w:t>
            </w:r>
          </w:p>
        </w:tc>
      </w:tr>
      <w:tr w:rsidR="004C7738" w14:paraId="29EA53A2" w14:textId="77777777" w:rsidTr="0098088D">
        <w:trPr>
          <w:trHeight w:val="288"/>
        </w:trPr>
        <w:tc>
          <w:tcPr>
            <w:tcW w:w="10080" w:type="dxa"/>
            <w:gridSpan w:val="3"/>
            <w:tcBorders>
              <w:left w:val="single" w:sz="4" w:space="0" w:color="auto"/>
              <w:bottom w:val="single" w:sz="4" w:space="0" w:color="auto"/>
              <w:right w:val="single" w:sz="4" w:space="0" w:color="auto"/>
            </w:tcBorders>
          </w:tcPr>
          <w:p w14:paraId="13010A06" w14:textId="77777777" w:rsidR="000F0D58" w:rsidRPr="006F5B2A" w:rsidRDefault="0000558E" w:rsidP="00036B47">
            <w:pPr>
              <w:pStyle w:val="tabletext"/>
              <w:tabs>
                <w:tab w:val="left" w:pos="484"/>
              </w:tabs>
              <w:jc w:val="center"/>
              <w:rPr>
                <w:b/>
              </w:rPr>
            </w:pPr>
            <w:r w:rsidRPr="006F5B2A">
              <w:rPr>
                <w:b/>
              </w:rPr>
              <w:t>Limits Of Insurance</w:t>
            </w:r>
          </w:p>
        </w:tc>
      </w:tr>
      <w:tr w:rsidR="004C7738" w14:paraId="689CD0EE" w14:textId="77777777" w:rsidTr="0098088D">
        <w:trPr>
          <w:trHeight w:val="288"/>
        </w:trPr>
        <w:tc>
          <w:tcPr>
            <w:tcW w:w="7020" w:type="dxa"/>
            <w:tcBorders>
              <w:top w:val="single" w:sz="6" w:space="0" w:color="auto"/>
              <w:left w:val="single" w:sz="6" w:space="0" w:color="auto"/>
            </w:tcBorders>
          </w:tcPr>
          <w:p w14:paraId="1D974452" w14:textId="77777777" w:rsidR="000F0D58" w:rsidRPr="006F5B2A" w:rsidRDefault="0000558E" w:rsidP="00036B47">
            <w:pPr>
              <w:pStyle w:val="tabletext"/>
              <w:ind w:firstLine="120"/>
              <w:rPr>
                <w:b/>
              </w:rPr>
            </w:pPr>
            <w:r w:rsidRPr="006F5B2A">
              <w:rPr>
                <w:b/>
              </w:rPr>
              <w:t>Sexual Abuse Or Sexual Molestation Liability Aggregate Limit:</w:t>
            </w:r>
          </w:p>
        </w:tc>
        <w:tc>
          <w:tcPr>
            <w:tcW w:w="180" w:type="dxa"/>
            <w:tcBorders>
              <w:top w:val="single" w:sz="6" w:space="0" w:color="auto"/>
            </w:tcBorders>
          </w:tcPr>
          <w:p w14:paraId="4F24C8CB" w14:textId="77777777" w:rsidR="000F0D58" w:rsidRPr="006F5B2A" w:rsidRDefault="0000558E" w:rsidP="00036B47">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5137E6C4" w14:textId="77777777" w:rsidR="000F0D58" w:rsidRPr="006F5B2A" w:rsidRDefault="000F0D58" w:rsidP="00036B47">
            <w:pPr>
              <w:pStyle w:val="tabletext"/>
            </w:pPr>
          </w:p>
        </w:tc>
      </w:tr>
      <w:tr w:rsidR="004C7738" w14:paraId="76374862" w14:textId="77777777" w:rsidTr="0098088D">
        <w:trPr>
          <w:trHeight w:val="288"/>
        </w:trPr>
        <w:tc>
          <w:tcPr>
            <w:tcW w:w="7020" w:type="dxa"/>
            <w:tcBorders>
              <w:top w:val="single" w:sz="6" w:space="0" w:color="auto"/>
              <w:left w:val="single" w:sz="6" w:space="0" w:color="auto"/>
            </w:tcBorders>
          </w:tcPr>
          <w:p w14:paraId="63083198" w14:textId="77777777" w:rsidR="000F0D58" w:rsidRPr="006F5B2A" w:rsidRDefault="0000558E" w:rsidP="00036B47">
            <w:pPr>
              <w:pStyle w:val="tabletext"/>
              <w:ind w:firstLine="120"/>
              <w:rPr>
                <w:b/>
              </w:rPr>
            </w:pPr>
            <w:r w:rsidRPr="006F5B2A">
              <w:rPr>
                <w:b/>
              </w:rPr>
              <w:t>Sexual Abuse Or Sexual Molestation Liability Each Act Limit:</w:t>
            </w:r>
          </w:p>
        </w:tc>
        <w:tc>
          <w:tcPr>
            <w:tcW w:w="180" w:type="dxa"/>
            <w:tcBorders>
              <w:top w:val="single" w:sz="6" w:space="0" w:color="auto"/>
            </w:tcBorders>
          </w:tcPr>
          <w:p w14:paraId="4C638D14" w14:textId="77777777" w:rsidR="000F0D58" w:rsidRPr="006F5B2A" w:rsidRDefault="0000558E" w:rsidP="00036B47">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22281195" w14:textId="77777777" w:rsidR="000F0D58" w:rsidRPr="006F5B2A" w:rsidRDefault="000F0D58" w:rsidP="00036B47">
            <w:pPr>
              <w:pStyle w:val="tabletext"/>
            </w:pPr>
          </w:p>
        </w:tc>
      </w:tr>
      <w:tr w:rsidR="004C7738" w14:paraId="74DB8B6F" w14:textId="77777777" w:rsidTr="0098088D">
        <w:trPr>
          <w:trHeight w:val="288"/>
        </w:trPr>
        <w:tc>
          <w:tcPr>
            <w:tcW w:w="7020" w:type="dxa"/>
            <w:tcBorders>
              <w:top w:val="single" w:sz="6" w:space="0" w:color="auto"/>
              <w:left w:val="single" w:sz="6" w:space="0" w:color="auto"/>
            </w:tcBorders>
          </w:tcPr>
          <w:p w14:paraId="41E0CDD7" w14:textId="142A454E" w:rsidR="000F0D58" w:rsidRPr="006F5B2A" w:rsidRDefault="0000558E" w:rsidP="00036B47">
            <w:pPr>
              <w:pStyle w:val="tabletext"/>
              <w:ind w:firstLine="120"/>
              <w:rPr>
                <w:b/>
              </w:rPr>
            </w:pPr>
            <w:r w:rsidRPr="006F5B2A">
              <w:rPr>
                <w:b/>
              </w:rPr>
              <w:t xml:space="preserve">Sexual Abuse </w:t>
            </w:r>
            <w:r w:rsidR="009565E8">
              <w:rPr>
                <w:b/>
              </w:rPr>
              <w:t>O</w:t>
            </w:r>
            <w:r w:rsidRPr="006F5B2A">
              <w:rPr>
                <w:b/>
              </w:rPr>
              <w:t>r Sexual Molestation Liability Each Act Deductible:</w:t>
            </w:r>
          </w:p>
        </w:tc>
        <w:tc>
          <w:tcPr>
            <w:tcW w:w="180" w:type="dxa"/>
            <w:tcBorders>
              <w:top w:val="single" w:sz="6" w:space="0" w:color="auto"/>
            </w:tcBorders>
          </w:tcPr>
          <w:p w14:paraId="68457CDB" w14:textId="77777777" w:rsidR="000F0D58" w:rsidRPr="006F5B2A" w:rsidRDefault="0000558E" w:rsidP="00036B47">
            <w:pPr>
              <w:pStyle w:val="tabletext"/>
              <w:rPr>
                <w:b/>
              </w:rPr>
            </w:pPr>
            <w:r w:rsidRPr="006F5B2A">
              <w:rPr>
                <w:b/>
              </w:rPr>
              <w:t>$</w:t>
            </w:r>
          </w:p>
        </w:tc>
        <w:tc>
          <w:tcPr>
            <w:tcW w:w="2880" w:type="dxa"/>
            <w:tcBorders>
              <w:top w:val="single" w:sz="6" w:space="0" w:color="auto"/>
              <w:bottom w:val="single" w:sz="6" w:space="0" w:color="auto"/>
              <w:right w:val="single" w:sz="6" w:space="0" w:color="auto"/>
            </w:tcBorders>
          </w:tcPr>
          <w:p w14:paraId="4CD3CFE6" w14:textId="77777777" w:rsidR="000F0D58" w:rsidRPr="006F5B2A" w:rsidRDefault="000F0D58" w:rsidP="00036B47">
            <w:pPr>
              <w:pStyle w:val="tabletext"/>
            </w:pPr>
          </w:p>
        </w:tc>
      </w:tr>
      <w:tr w:rsidR="004C7738" w14:paraId="7FFF1CD6" w14:textId="77777777" w:rsidTr="0098088D">
        <w:trPr>
          <w:trHeight w:val="288"/>
        </w:trPr>
        <w:tc>
          <w:tcPr>
            <w:tcW w:w="7020" w:type="dxa"/>
            <w:tcBorders>
              <w:top w:val="single" w:sz="6" w:space="0" w:color="auto"/>
              <w:left w:val="single" w:sz="6" w:space="0" w:color="auto"/>
            </w:tcBorders>
          </w:tcPr>
          <w:p w14:paraId="25811C35" w14:textId="77777777" w:rsidR="000F0D58" w:rsidRPr="006F5B2A" w:rsidRDefault="0000558E" w:rsidP="00036B47">
            <w:pPr>
              <w:pStyle w:val="tabletext"/>
              <w:ind w:firstLine="120"/>
              <w:rPr>
                <w:b/>
              </w:rPr>
            </w:pPr>
            <w:r w:rsidRPr="006F5B2A">
              <w:rPr>
                <w:b/>
              </w:rPr>
              <w:t>Sexual Abuse Or Sexual Molestation Liability Premium:</w:t>
            </w:r>
          </w:p>
        </w:tc>
        <w:tc>
          <w:tcPr>
            <w:tcW w:w="180" w:type="dxa"/>
            <w:tcBorders>
              <w:top w:val="single" w:sz="6" w:space="0" w:color="auto"/>
            </w:tcBorders>
          </w:tcPr>
          <w:p w14:paraId="6523F2E5" w14:textId="77777777" w:rsidR="000F0D58" w:rsidRPr="006F5B2A" w:rsidRDefault="0000558E" w:rsidP="00036B47">
            <w:pPr>
              <w:pStyle w:val="tabletext"/>
              <w:rPr>
                <w:b/>
              </w:rPr>
            </w:pPr>
            <w:r w:rsidRPr="006F5B2A">
              <w:rPr>
                <w:b/>
              </w:rPr>
              <w:t>$</w:t>
            </w:r>
          </w:p>
        </w:tc>
        <w:tc>
          <w:tcPr>
            <w:tcW w:w="2880" w:type="dxa"/>
            <w:tcBorders>
              <w:top w:val="single" w:sz="6" w:space="0" w:color="auto"/>
              <w:right w:val="single" w:sz="6" w:space="0" w:color="auto"/>
            </w:tcBorders>
          </w:tcPr>
          <w:p w14:paraId="2F2A2CA2" w14:textId="77777777" w:rsidR="000F0D58" w:rsidRPr="006F5B2A" w:rsidRDefault="000F0D58" w:rsidP="00036B47">
            <w:pPr>
              <w:pStyle w:val="tabletext"/>
            </w:pPr>
          </w:p>
        </w:tc>
      </w:tr>
      <w:tr w:rsidR="004C7738" w14:paraId="66EC94A0" w14:textId="77777777" w:rsidTr="0098088D">
        <w:trPr>
          <w:trHeight w:val="288"/>
        </w:trPr>
        <w:tc>
          <w:tcPr>
            <w:tcW w:w="10080" w:type="dxa"/>
            <w:gridSpan w:val="3"/>
            <w:tcBorders>
              <w:top w:val="single" w:sz="6" w:space="0" w:color="auto"/>
              <w:left w:val="single" w:sz="6" w:space="0" w:color="auto"/>
              <w:bottom w:val="single" w:sz="6" w:space="0" w:color="auto"/>
              <w:right w:val="single" w:sz="6" w:space="0" w:color="auto"/>
            </w:tcBorders>
          </w:tcPr>
          <w:p w14:paraId="790243B6" w14:textId="77777777" w:rsidR="000F0D58" w:rsidRPr="006F5B2A" w:rsidRDefault="0000558E" w:rsidP="00036B47">
            <w:pPr>
              <w:pStyle w:val="tabletext"/>
              <w:ind w:firstLine="120"/>
            </w:pPr>
            <w:r w:rsidRPr="006F5B2A">
              <w:t>Information required to complete this Schedule, if not shown above, will be shown in the Declarations.</w:t>
            </w:r>
          </w:p>
        </w:tc>
      </w:tr>
      <w:bookmarkEnd w:id="0"/>
    </w:tbl>
    <w:p w14:paraId="1D0EB38A" w14:textId="77777777" w:rsidR="00EF3842" w:rsidRPr="006F5B2A" w:rsidRDefault="00EF3842" w:rsidP="00036B47">
      <w:pPr>
        <w:pStyle w:val="blocktext1"/>
      </w:pPr>
    </w:p>
    <w:p w14:paraId="580A80CF" w14:textId="77777777" w:rsidR="000F0D58" w:rsidRPr="006F5B2A" w:rsidRDefault="000F0D58" w:rsidP="00036B47">
      <w:pPr>
        <w:pStyle w:val="blocktext1"/>
        <w:sectPr w:rsidR="000F0D58" w:rsidRPr="006F5B2A" w:rsidSect="003E7C2E">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480"/>
          <w:titlePg/>
          <w:docGrid w:linePitch="360"/>
        </w:sectPr>
      </w:pPr>
    </w:p>
    <w:p w14:paraId="25FC7093" w14:textId="465876D2" w:rsidR="000F0D58" w:rsidRPr="006F5B2A" w:rsidRDefault="0000558E" w:rsidP="00036B47">
      <w:pPr>
        <w:pStyle w:val="outlinetxt1"/>
        <w:rPr>
          <w:b w:val="0"/>
          <w:bCs/>
        </w:rPr>
      </w:pPr>
      <w:bookmarkStart w:id="1" w:name="_Hlk66454693"/>
      <w:r>
        <w:tab/>
      </w:r>
      <w:r w:rsidR="00FB032D" w:rsidRPr="006F5B2A">
        <w:t>A.</w:t>
      </w:r>
      <w:r>
        <w:tab/>
      </w:r>
      <w:r w:rsidR="00FB032D" w:rsidRPr="006F5B2A">
        <w:rPr>
          <w:b w:val="0"/>
          <w:bCs/>
        </w:rPr>
        <w:t xml:space="preserve">The following exclusion is added to Paragraph </w:t>
      </w:r>
      <w:r w:rsidR="00FB032D" w:rsidRPr="006F5B2A">
        <w:t>2. Exclusions</w:t>
      </w:r>
      <w:r w:rsidR="00FB032D" w:rsidRPr="006F5B2A">
        <w:rPr>
          <w:b w:val="0"/>
          <w:bCs/>
        </w:rPr>
        <w:t xml:space="preserve"> of </w:t>
      </w:r>
      <w:r w:rsidR="00FB032D" w:rsidRPr="006F5B2A">
        <w:t>Section I – Coverage A – Bodily Injury And Property Damage Liability</w:t>
      </w:r>
      <w:r w:rsidR="00FB032D" w:rsidRPr="006F5B2A">
        <w:rPr>
          <w:b w:val="0"/>
          <w:bCs/>
        </w:rPr>
        <w:t xml:space="preserve"> and </w:t>
      </w:r>
      <w:r w:rsidR="00FB032D" w:rsidRPr="006F5B2A">
        <w:t>Section I – Coverage B – Personal And Advertising Injury Liability</w:t>
      </w:r>
      <w:r w:rsidR="00FB032D" w:rsidRPr="000D7976">
        <w:t>:</w:t>
      </w:r>
    </w:p>
    <w:p w14:paraId="6077760A" w14:textId="77777777" w:rsidR="000F0D58" w:rsidRPr="006F5B2A" w:rsidRDefault="0000558E" w:rsidP="00036B47">
      <w:pPr>
        <w:pStyle w:val="blocktext2"/>
      </w:pPr>
      <w:r w:rsidRPr="006F5B2A">
        <w:t>This insurance does not apply to damages arising out of:</w:t>
      </w:r>
    </w:p>
    <w:p w14:paraId="61F85824" w14:textId="77777777" w:rsidR="000F0D58" w:rsidRPr="006F5B2A" w:rsidRDefault="0000558E" w:rsidP="00036B47">
      <w:pPr>
        <w:pStyle w:val="outlinetxt2"/>
        <w:rPr>
          <w:b w:val="0"/>
          <w:bCs/>
        </w:rPr>
      </w:pPr>
      <w:r w:rsidRPr="006F5B2A">
        <w:rPr>
          <w:b w:val="0"/>
          <w:bCs/>
        </w:rPr>
        <w:tab/>
      </w:r>
      <w:r w:rsidRPr="006F5B2A">
        <w:t>1.</w:t>
      </w:r>
      <w:r w:rsidRPr="006F5B2A">
        <w:rPr>
          <w:b w:val="0"/>
          <w:bCs/>
        </w:rPr>
        <w:tab/>
        <w:t xml:space="preserve">The actual, alleged or threatened sexual abuse or sexual molestation of any person committed by </w:t>
      </w:r>
      <w:r w:rsidR="00FA4073" w:rsidRPr="006F5B2A">
        <w:rPr>
          <w:b w:val="0"/>
          <w:bCs/>
        </w:rPr>
        <w:t>anyone</w:t>
      </w:r>
      <w:r w:rsidRPr="006F5B2A">
        <w:rPr>
          <w:b w:val="0"/>
          <w:bCs/>
        </w:rPr>
        <w:t xml:space="preserve">; or </w:t>
      </w:r>
    </w:p>
    <w:p w14:paraId="0F5A363F" w14:textId="77777777" w:rsidR="000F0D58" w:rsidRPr="006F5B2A" w:rsidRDefault="0000558E" w:rsidP="00036B47">
      <w:pPr>
        <w:pStyle w:val="outlinetxt2"/>
      </w:pPr>
      <w:r w:rsidRPr="006F5B2A">
        <w:tab/>
        <w:t>2.</w:t>
      </w:r>
      <w:r w:rsidRPr="006F5B2A">
        <w:tab/>
      </w:r>
      <w:r w:rsidRPr="006F5B2A">
        <w:rPr>
          <w:b w:val="0"/>
          <w:bCs/>
        </w:rPr>
        <w:t>The negligent:</w:t>
      </w:r>
      <w:r w:rsidRPr="006F5B2A">
        <w:t xml:space="preserve"> </w:t>
      </w:r>
    </w:p>
    <w:p w14:paraId="12DFC836" w14:textId="77777777" w:rsidR="000F0D58" w:rsidRPr="006F5B2A" w:rsidRDefault="0000558E" w:rsidP="00036B47">
      <w:pPr>
        <w:pStyle w:val="outlinetxt3"/>
        <w:rPr>
          <w:b w:val="0"/>
          <w:bCs/>
        </w:rPr>
      </w:pPr>
      <w:r w:rsidRPr="006F5B2A">
        <w:tab/>
        <w:t>a.</w:t>
      </w:r>
      <w:r w:rsidRPr="006F5B2A">
        <w:rPr>
          <w:b w:val="0"/>
          <w:bCs/>
        </w:rPr>
        <w:tab/>
        <w:t xml:space="preserve">Employment; </w:t>
      </w:r>
    </w:p>
    <w:p w14:paraId="2E10715F" w14:textId="77777777" w:rsidR="000F0D58" w:rsidRPr="006F5B2A" w:rsidRDefault="0000558E" w:rsidP="00036B47">
      <w:pPr>
        <w:pStyle w:val="outlinetxt3"/>
        <w:rPr>
          <w:b w:val="0"/>
          <w:bCs/>
        </w:rPr>
      </w:pPr>
      <w:r w:rsidRPr="006F5B2A">
        <w:rPr>
          <w:b w:val="0"/>
          <w:bCs/>
        </w:rPr>
        <w:tab/>
      </w:r>
      <w:r w:rsidRPr="006F5B2A">
        <w:t>b.</w:t>
      </w:r>
      <w:r w:rsidRPr="006F5B2A">
        <w:rPr>
          <w:b w:val="0"/>
          <w:bCs/>
        </w:rPr>
        <w:tab/>
        <w:t xml:space="preserve">Investigation; </w:t>
      </w:r>
    </w:p>
    <w:p w14:paraId="47DA145D" w14:textId="77777777" w:rsidR="000F0D58" w:rsidRPr="006F5B2A" w:rsidRDefault="0000558E" w:rsidP="00036B47">
      <w:pPr>
        <w:pStyle w:val="outlinetxt3"/>
        <w:rPr>
          <w:b w:val="0"/>
          <w:bCs/>
        </w:rPr>
      </w:pPr>
      <w:r w:rsidRPr="006F5B2A">
        <w:rPr>
          <w:b w:val="0"/>
          <w:bCs/>
        </w:rPr>
        <w:tab/>
      </w:r>
      <w:r w:rsidRPr="006F5B2A">
        <w:t>c.</w:t>
      </w:r>
      <w:r w:rsidRPr="006F5B2A">
        <w:rPr>
          <w:b w:val="0"/>
          <w:bCs/>
        </w:rPr>
        <w:tab/>
        <w:t xml:space="preserve">Supervision; </w:t>
      </w:r>
    </w:p>
    <w:p w14:paraId="144C1F3C" w14:textId="77777777" w:rsidR="000F0D58" w:rsidRPr="006F5B2A" w:rsidRDefault="0000558E" w:rsidP="00036B47">
      <w:pPr>
        <w:pStyle w:val="outlinetxt3"/>
        <w:rPr>
          <w:b w:val="0"/>
          <w:bCs/>
        </w:rPr>
      </w:pPr>
      <w:r w:rsidRPr="006F5B2A">
        <w:rPr>
          <w:b w:val="0"/>
          <w:bCs/>
        </w:rPr>
        <w:tab/>
      </w:r>
      <w:r w:rsidRPr="006F5B2A">
        <w:t>d.</w:t>
      </w:r>
      <w:r w:rsidRPr="006F5B2A">
        <w:rPr>
          <w:b w:val="0"/>
          <w:bCs/>
        </w:rPr>
        <w:tab/>
        <w:t xml:space="preserve">Reporting to the proper authorities, or failure to so report; or </w:t>
      </w:r>
    </w:p>
    <w:p w14:paraId="47570668" w14:textId="77777777" w:rsidR="000F0D58" w:rsidRPr="006F5B2A" w:rsidRDefault="0000558E" w:rsidP="00036B47">
      <w:pPr>
        <w:pStyle w:val="outlinetxt3"/>
        <w:rPr>
          <w:b w:val="0"/>
          <w:bCs/>
        </w:rPr>
      </w:pPr>
      <w:r w:rsidRPr="006F5B2A">
        <w:rPr>
          <w:b w:val="0"/>
          <w:bCs/>
        </w:rPr>
        <w:tab/>
      </w:r>
      <w:r w:rsidRPr="006F5B2A">
        <w:t>e.</w:t>
      </w:r>
      <w:r w:rsidRPr="006F5B2A">
        <w:rPr>
          <w:b w:val="0"/>
          <w:bCs/>
        </w:rPr>
        <w:tab/>
        <w:t xml:space="preserve">Retention; </w:t>
      </w:r>
    </w:p>
    <w:p w14:paraId="709D93CD" w14:textId="77777777" w:rsidR="000F0D58" w:rsidRPr="00815AC0" w:rsidRDefault="0000558E" w:rsidP="00036B47">
      <w:pPr>
        <w:pStyle w:val="blocktext3"/>
      </w:pPr>
      <w:r w:rsidRPr="00815AC0">
        <w:t xml:space="preserve">of a person for whom any insured is or ever was legally responsible and whose conduct would be excluded by Paragraph </w:t>
      </w:r>
      <w:r w:rsidRPr="00815AC0">
        <w:rPr>
          <w:b/>
          <w:bCs/>
        </w:rPr>
        <w:t>1.</w:t>
      </w:r>
      <w:r w:rsidRPr="00815AC0">
        <w:rPr>
          <w:b/>
        </w:rPr>
        <w:t xml:space="preserve"> </w:t>
      </w:r>
      <w:r w:rsidRPr="00815AC0">
        <w:t xml:space="preserve">above. </w:t>
      </w:r>
    </w:p>
    <w:p w14:paraId="683C1F60" w14:textId="534CBC68" w:rsidR="000F0D58" w:rsidRPr="00F523AF" w:rsidRDefault="0000558E" w:rsidP="00036B47">
      <w:pPr>
        <w:pStyle w:val="outlinetxt1"/>
      </w:pPr>
      <w:r>
        <w:br w:type="column"/>
      </w:r>
      <w:r>
        <w:tab/>
      </w:r>
      <w:r w:rsidR="00FB032D" w:rsidRPr="00ED7227">
        <w:t>B.</w:t>
      </w:r>
      <w:r w:rsidR="00FB032D" w:rsidRPr="00ED7227">
        <w:rPr>
          <w:b w:val="0"/>
        </w:rPr>
        <w:tab/>
        <w:t xml:space="preserve">The following is added to </w:t>
      </w:r>
      <w:r w:rsidR="00FB032D" w:rsidRPr="00ED7227">
        <w:t>Section I –</w:t>
      </w:r>
      <w:r w:rsidR="00FB032D" w:rsidRPr="00F523AF">
        <w:t xml:space="preserve"> Coverages:</w:t>
      </w:r>
    </w:p>
    <w:p w14:paraId="658C821C" w14:textId="77777777" w:rsidR="000F0D58" w:rsidRPr="00F523AF" w:rsidRDefault="0000558E" w:rsidP="00036B47">
      <w:pPr>
        <w:pStyle w:val="blockhd2"/>
      </w:pPr>
      <w:r w:rsidRPr="00F523AF">
        <w:t xml:space="preserve">Insuring Agreement – </w:t>
      </w:r>
      <w:r>
        <w:t xml:space="preserve">Sexual </w:t>
      </w:r>
      <w:r w:rsidRPr="00F523AF">
        <w:t xml:space="preserve">Abuse Or </w:t>
      </w:r>
      <w:r>
        <w:t xml:space="preserve">Sexual </w:t>
      </w:r>
      <w:r w:rsidRPr="00F523AF">
        <w:t xml:space="preserve">Molestation Liability </w:t>
      </w:r>
    </w:p>
    <w:p w14:paraId="5A685D03" w14:textId="77777777" w:rsidR="000F0D58" w:rsidRPr="00F523AF" w:rsidRDefault="0000558E" w:rsidP="00036B47">
      <w:pPr>
        <w:pStyle w:val="outlinetxt2"/>
        <w:rPr>
          <w:b w:val="0"/>
        </w:rPr>
      </w:pPr>
      <w:r w:rsidRPr="00F523AF">
        <w:rPr>
          <w:b w:val="0"/>
        </w:rPr>
        <w:tab/>
      </w:r>
      <w:r w:rsidRPr="00F523AF">
        <w:t>1.</w:t>
      </w:r>
      <w:r w:rsidRPr="00F523AF">
        <w:rPr>
          <w:b w:val="0"/>
        </w:rPr>
        <w:tab/>
        <w:t xml:space="preserve">We will pay those sums that the insured becomes legally obligated to pay as damages because of </w:t>
      </w:r>
      <w:r>
        <w:rPr>
          <w:b w:val="0"/>
        </w:rPr>
        <w:t>"</w:t>
      </w:r>
      <w:r w:rsidRPr="00F523AF">
        <w:rPr>
          <w:b w:val="0"/>
        </w:rPr>
        <w:t>injury</w:t>
      </w:r>
      <w:r>
        <w:rPr>
          <w:b w:val="0"/>
        </w:rPr>
        <w:t>"</w:t>
      </w:r>
      <w:r w:rsidRPr="00F523AF">
        <w:rPr>
          <w:b w:val="0"/>
        </w:rPr>
        <w:t xml:space="preserve"> to which this insurance applies. We will have the right and duty to defend the insured against any "suit" seeking those damages. However, we will have no duty to defend the insured against any "suit" seeking damages for </w:t>
      </w:r>
      <w:r>
        <w:rPr>
          <w:b w:val="0"/>
        </w:rPr>
        <w:t>"</w:t>
      </w:r>
      <w:r w:rsidRPr="00F523AF">
        <w:rPr>
          <w:b w:val="0"/>
        </w:rPr>
        <w:t>injury</w:t>
      </w:r>
      <w:r>
        <w:rPr>
          <w:b w:val="0"/>
        </w:rPr>
        <w:t>"</w:t>
      </w:r>
      <w:r w:rsidRPr="00F523AF">
        <w:rPr>
          <w:b w:val="0"/>
        </w:rPr>
        <w:t xml:space="preserve"> to which this insurance does not apply. We may, at our discretion, investigate any report or allegation of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and settle any claim or "suit" that may result. But:</w:t>
      </w:r>
    </w:p>
    <w:p w14:paraId="70C52B0E" w14:textId="77777777" w:rsidR="000F0D58" w:rsidRPr="00F523AF" w:rsidRDefault="0000558E" w:rsidP="00036B47">
      <w:pPr>
        <w:pStyle w:val="outlinetxt3"/>
        <w:rPr>
          <w:b w:val="0"/>
        </w:rPr>
      </w:pPr>
      <w:r>
        <w:tab/>
      </w:r>
      <w:r w:rsidRPr="00F523AF">
        <w:t>a.</w:t>
      </w:r>
      <w:r w:rsidRPr="00F523AF">
        <w:rPr>
          <w:b w:val="0"/>
        </w:rPr>
        <w:tab/>
        <w:t xml:space="preserve">The amount we will pay for damages is limited as described in Paragraph </w:t>
      </w:r>
      <w:r>
        <w:t>F</w:t>
      </w:r>
      <w:r w:rsidRPr="00F523AF">
        <w:t xml:space="preserve">. </w:t>
      </w:r>
      <w:r w:rsidRPr="00F523AF">
        <w:rPr>
          <w:b w:val="0"/>
        </w:rPr>
        <w:t xml:space="preserve">of this endorsement; and </w:t>
      </w:r>
    </w:p>
    <w:p w14:paraId="5711B8A9" w14:textId="1A4B6DA3" w:rsidR="000F0D58" w:rsidRPr="00F523AF" w:rsidRDefault="0000558E" w:rsidP="00036B47">
      <w:pPr>
        <w:pStyle w:val="outlinetxt3"/>
        <w:rPr>
          <w:b w:val="0"/>
        </w:rPr>
      </w:pPr>
      <w:r>
        <w:rPr>
          <w:b w:val="0"/>
        </w:rPr>
        <w:br w:type="page"/>
      </w:r>
      <w:r w:rsidR="00036B47">
        <w:rPr>
          <w:b w:val="0"/>
          <w:noProof/>
        </w:rPr>
        <w:lastRenderedPageBreak/>
        <w:pict w14:anchorId="7B2962F5">
          <v:rect id="_x0000_s1035" style="position:absolute;left:0;text-align:left;margin-left:-45.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7DC65BEB" w14:textId="77777777" w:rsidR="0000558E" w:rsidRDefault="0000558E">
                  <w:pPr>
                    <w:pStyle w:val="sidetext"/>
                  </w:pPr>
                  <w:r>
                    <w:t>N</w:t>
                  </w:r>
                </w:p>
                <w:p w14:paraId="3DC13D95" w14:textId="77777777" w:rsidR="0000558E" w:rsidRDefault="0000558E">
                  <w:pPr>
                    <w:pStyle w:val="sidetext"/>
                  </w:pPr>
                </w:p>
                <w:p w14:paraId="396456AB" w14:textId="77777777" w:rsidR="0000558E" w:rsidRDefault="0000558E">
                  <w:pPr>
                    <w:pStyle w:val="sidetext"/>
                  </w:pPr>
                  <w:r>
                    <w:t>E</w:t>
                  </w:r>
                </w:p>
                <w:p w14:paraId="595DBA48" w14:textId="77777777" w:rsidR="0000558E" w:rsidRDefault="0000558E">
                  <w:pPr>
                    <w:pStyle w:val="sidetext"/>
                  </w:pPr>
                </w:p>
                <w:p w14:paraId="7BC04607" w14:textId="77777777" w:rsidR="0000558E" w:rsidRDefault="0000558E">
                  <w:pPr>
                    <w:pStyle w:val="sidetext"/>
                  </w:pPr>
                  <w:r>
                    <w:t>W</w:t>
                  </w:r>
                </w:p>
              </w:txbxContent>
            </v:textbox>
            <w10:wrap anchorx="page" anchory="page"/>
            <w10:anchorlock/>
          </v:rect>
        </w:pict>
      </w:r>
      <w:r w:rsidR="00FB032D" w:rsidRPr="00F523AF">
        <w:rPr>
          <w:b w:val="0"/>
        </w:rPr>
        <w:tab/>
      </w:r>
      <w:r w:rsidR="00FB032D" w:rsidRPr="00F523AF">
        <w:t>b.</w:t>
      </w:r>
      <w:r w:rsidR="00FB032D" w:rsidRPr="00F523AF">
        <w:rPr>
          <w:b w:val="0"/>
        </w:rPr>
        <w:tab/>
        <w:t xml:space="preserve">Our right and duty to defend ends when: </w:t>
      </w:r>
    </w:p>
    <w:p w14:paraId="5DE61FE8" w14:textId="77777777" w:rsidR="000F0D58" w:rsidRPr="00F523AF" w:rsidRDefault="0000558E" w:rsidP="00036B47">
      <w:pPr>
        <w:pStyle w:val="outlinetxt4"/>
        <w:rPr>
          <w:b w:val="0"/>
        </w:rPr>
      </w:pPr>
      <w:r w:rsidRPr="00F523AF">
        <w:tab/>
        <w:t>(1)</w:t>
      </w:r>
      <w:r w:rsidRPr="00F523AF">
        <w:rPr>
          <w:b w:val="0"/>
        </w:rPr>
        <w:tab/>
        <w:t xml:space="preserve">We have used up the applicable Limit Of Insurance shown in the Schedule </w:t>
      </w:r>
      <w:r w:rsidRPr="00F523AF">
        <w:rPr>
          <w:b w:val="0"/>
          <w:bCs/>
        </w:rPr>
        <w:t>of this endorsement</w:t>
      </w:r>
      <w:r w:rsidRPr="00F523AF">
        <w:rPr>
          <w:b w:val="0"/>
        </w:rPr>
        <w:t xml:space="preserve"> in the payment of judgments or settlements; or </w:t>
      </w:r>
    </w:p>
    <w:p w14:paraId="6062F26D" w14:textId="77777777" w:rsidR="000F0D58" w:rsidRPr="00F523AF" w:rsidRDefault="0000558E" w:rsidP="00036B47">
      <w:pPr>
        <w:pStyle w:val="outlinetxt4"/>
      </w:pPr>
      <w:r w:rsidRPr="00F523AF">
        <w:rPr>
          <w:b w:val="0"/>
        </w:rPr>
        <w:tab/>
      </w:r>
      <w:r w:rsidRPr="00F523AF">
        <w:t>(2)</w:t>
      </w:r>
      <w:r w:rsidRPr="00F523AF">
        <w:rPr>
          <w:b w:val="0"/>
        </w:rPr>
        <w:tab/>
      </w:r>
      <w:r w:rsidRPr="00ED7227">
        <w:rPr>
          <w:b w:val="0"/>
          <w:bCs/>
        </w:rPr>
        <w:t>The insured:</w:t>
      </w:r>
      <w:r w:rsidRPr="00F523AF">
        <w:t xml:space="preserve"> </w:t>
      </w:r>
    </w:p>
    <w:p w14:paraId="4EFB360F" w14:textId="7C437158" w:rsidR="000F0D58" w:rsidRPr="00F523AF" w:rsidRDefault="0000558E" w:rsidP="00036B47">
      <w:pPr>
        <w:pStyle w:val="outlinetxt5"/>
        <w:rPr>
          <w:b w:val="0"/>
        </w:rPr>
      </w:pPr>
      <w:r w:rsidRPr="00F523AF">
        <w:rPr>
          <w:b w:val="0"/>
        </w:rPr>
        <w:tab/>
      </w:r>
      <w:r w:rsidRPr="00F523AF">
        <w:rPr>
          <w:bCs/>
        </w:rPr>
        <w:t>(a)</w:t>
      </w:r>
      <w:r w:rsidRPr="00F523AF">
        <w:rPr>
          <w:b w:val="0"/>
        </w:rPr>
        <w:tab/>
        <w:t xml:space="preserve">Admits to perpetrating or taking part in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which caused the </w:t>
      </w:r>
      <w:r>
        <w:rPr>
          <w:b w:val="0"/>
        </w:rPr>
        <w:t>"</w:t>
      </w:r>
      <w:r w:rsidRPr="00F523AF">
        <w:rPr>
          <w:b w:val="0"/>
        </w:rPr>
        <w:t>injury</w:t>
      </w:r>
      <w:r>
        <w:rPr>
          <w:b w:val="0"/>
        </w:rPr>
        <w:t>"</w:t>
      </w:r>
      <w:r w:rsidRPr="00F523AF">
        <w:rPr>
          <w:b w:val="0"/>
        </w:rPr>
        <w:t xml:space="preserve">; or </w:t>
      </w:r>
    </w:p>
    <w:p w14:paraId="1655BDF6" w14:textId="42602A84" w:rsidR="000F0D58" w:rsidRPr="00F523AF" w:rsidRDefault="0000558E" w:rsidP="00036B47">
      <w:pPr>
        <w:pStyle w:val="outlinetxt5"/>
        <w:rPr>
          <w:b w:val="0"/>
          <w:bCs/>
        </w:rPr>
      </w:pPr>
      <w:r w:rsidRPr="00F523AF">
        <w:tab/>
      </w:r>
      <w:r w:rsidRPr="00F523AF">
        <w:rPr>
          <w:bCs/>
        </w:rPr>
        <w:t>(b)</w:t>
      </w:r>
      <w:r w:rsidRPr="00F523AF">
        <w:tab/>
      </w:r>
      <w:r w:rsidRPr="00F523AF">
        <w:rPr>
          <w:b w:val="0"/>
          <w:bCs/>
        </w:rPr>
        <w:t xml:space="preserve">Is found guilty of, or pleads guilty or no contest to, in a legal proceeding, an "act of </w:t>
      </w:r>
      <w:r>
        <w:rPr>
          <w:b w:val="0"/>
          <w:bCs/>
        </w:rPr>
        <w:t xml:space="preserve">sexual </w:t>
      </w:r>
      <w:r w:rsidRPr="00F523AF">
        <w:rPr>
          <w:b w:val="0"/>
          <w:bCs/>
        </w:rPr>
        <w:t xml:space="preserve">abuse or </w:t>
      </w:r>
      <w:r>
        <w:rPr>
          <w:b w:val="0"/>
          <w:bCs/>
        </w:rPr>
        <w:t xml:space="preserve">sexual </w:t>
      </w:r>
      <w:r w:rsidRPr="00F523AF">
        <w:rPr>
          <w:b w:val="0"/>
          <w:bCs/>
        </w:rPr>
        <w:t xml:space="preserve">molestation" which caused the </w:t>
      </w:r>
      <w:r>
        <w:rPr>
          <w:b w:val="0"/>
          <w:bCs/>
        </w:rPr>
        <w:t>"</w:t>
      </w:r>
      <w:r w:rsidRPr="00F523AF">
        <w:rPr>
          <w:b w:val="0"/>
          <w:bCs/>
        </w:rPr>
        <w:t>injury</w:t>
      </w:r>
      <w:r>
        <w:rPr>
          <w:b w:val="0"/>
          <w:bCs/>
        </w:rPr>
        <w:t>"</w:t>
      </w:r>
      <w:r w:rsidRPr="00F523AF">
        <w:rPr>
          <w:b w:val="0"/>
          <w:bCs/>
        </w:rPr>
        <w:t xml:space="preserve">. </w:t>
      </w:r>
    </w:p>
    <w:p w14:paraId="7265380B" w14:textId="522F36D4" w:rsidR="000F0D58" w:rsidRPr="000D7976" w:rsidRDefault="0000558E" w:rsidP="00036B47">
      <w:pPr>
        <w:pStyle w:val="blocktext5"/>
      </w:pPr>
      <w:r w:rsidRPr="000D7976">
        <w:t xml:space="preserve">However, with respect to this Paragraph </w:t>
      </w:r>
      <w:r w:rsidRPr="000D7976">
        <w:rPr>
          <w:b/>
        </w:rPr>
        <w:t>(2</w:t>
      </w:r>
      <w:r w:rsidRPr="000D7976">
        <w:rPr>
          <w:b/>
          <w:bCs/>
        </w:rPr>
        <w:t>),</w:t>
      </w:r>
      <w:r w:rsidRPr="000D7976">
        <w:t xml:space="preserve"> our right and duty to defend ends only for the insured that admits to perpetrating or taking part in an "act of sexual abuse or sexual molestation" or "interrelated acts", or is found guilty of, or pleads guilty or no contest to, in a legal proceeding, an "act of sexual abuse or sexual molestation" which caused the "injury".</w:t>
      </w:r>
    </w:p>
    <w:p w14:paraId="3023E83F" w14:textId="58FD94A6" w:rsidR="000F0D58" w:rsidRPr="000D7976" w:rsidRDefault="0000558E" w:rsidP="00036B47">
      <w:pPr>
        <w:pStyle w:val="blocktext5"/>
      </w:pPr>
      <w:r w:rsidRPr="000D7976">
        <w:t xml:space="preserve">For the purposes of this Paragraph </w:t>
      </w:r>
      <w:r w:rsidRPr="000D7976">
        <w:rPr>
          <w:b/>
        </w:rPr>
        <w:t>(2</w:t>
      </w:r>
      <w:r w:rsidRPr="000D7976">
        <w:rPr>
          <w:b/>
          <w:bCs/>
        </w:rPr>
        <w:t>),</w:t>
      </w:r>
      <w:r w:rsidRPr="000D7976">
        <w:t xml:space="preserve">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6C91823D" w14:textId="77777777" w:rsidR="000F0D58" w:rsidRPr="00F523AF" w:rsidRDefault="0000558E" w:rsidP="00036B47">
      <w:pPr>
        <w:pStyle w:val="blocktext4"/>
      </w:pPr>
      <w:r w:rsidRPr="00F523AF">
        <w:t xml:space="preserve">No other obligation or liability to pay sums or perform acts or services is covered unless explicitly provided for under Paragraph </w:t>
      </w:r>
      <w:r>
        <w:rPr>
          <w:b/>
        </w:rPr>
        <w:t>C</w:t>
      </w:r>
      <w:r w:rsidRPr="00F523AF">
        <w:rPr>
          <w:b/>
        </w:rPr>
        <w:t>.</w:t>
      </w:r>
      <w:r w:rsidRPr="00F523AF">
        <w:t xml:space="preserve"> of this endorsement. </w:t>
      </w:r>
    </w:p>
    <w:p w14:paraId="253E57B2" w14:textId="77777777" w:rsidR="000F0D58" w:rsidRPr="00F523AF" w:rsidRDefault="0000558E" w:rsidP="00036B47">
      <w:pPr>
        <w:pStyle w:val="outlinetxt2"/>
        <w:rPr>
          <w:b w:val="0"/>
        </w:rPr>
      </w:pPr>
      <w:r w:rsidRPr="00F523AF">
        <w:rPr>
          <w:b w:val="0"/>
        </w:rPr>
        <w:tab/>
      </w:r>
      <w:r w:rsidRPr="00F523AF">
        <w:t>2.</w:t>
      </w:r>
      <w:r w:rsidRPr="00F523AF">
        <w:rPr>
          <w:b w:val="0"/>
        </w:rPr>
        <w:tab/>
        <w:t xml:space="preserve">This insurance applies to </w:t>
      </w:r>
      <w:r>
        <w:rPr>
          <w:b w:val="0"/>
        </w:rPr>
        <w:t>"</w:t>
      </w:r>
      <w:r w:rsidRPr="00F523AF">
        <w:rPr>
          <w:b w:val="0"/>
        </w:rPr>
        <w:t>injury</w:t>
      </w:r>
      <w:r>
        <w:rPr>
          <w:b w:val="0"/>
        </w:rPr>
        <w:t>"</w:t>
      </w:r>
      <w:r w:rsidRPr="00F523AF">
        <w:rPr>
          <w:b w:val="0"/>
        </w:rPr>
        <w:t xml:space="preserve"> only if:</w:t>
      </w:r>
    </w:p>
    <w:p w14:paraId="63B7131D" w14:textId="77777777" w:rsidR="000F0D58" w:rsidRPr="00F523AF" w:rsidRDefault="0000558E" w:rsidP="00036B47">
      <w:pPr>
        <w:pStyle w:val="outlinetxt3"/>
        <w:rPr>
          <w:b w:val="0"/>
        </w:rPr>
      </w:pPr>
      <w:r w:rsidRPr="00F523AF">
        <w:rPr>
          <w:b w:val="0"/>
        </w:rPr>
        <w:tab/>
      </w:r>
      <w:r w:rsidRPr="00F523AF">
        <w:t>a.</w:t>
      </w:r>
      <w:r w:rsidRPr="00F523AF">
        <w:rPr>
          <w:b w:val="0"/>
        </w:rPr>
        <w:tab/>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rPr>
        <w:t>was committed</w:t>
      </w:r>
      <w:r w:rsidRPr="00F523AF">
        <w:rPr>
          <w:b w:val="0"/>
        </w:rPr>
        <w:t xml:space="preserve"> in the "coverage territory"</w:t>
      </w:r>
      <w:r>
        <w:rPr>
          <w:b w:val="0"/>
        </w:rPr>
        <w:t xml:space="preserve"> during the policy period</w:t>
      </w:r>
      <w:r w:rsidRPr="00F523AF">
        <w:rPr>
          <w:b w:val="0"/>
        </w:rPr>
        <w:t>;</w:t>
      </w:r>
      <w:r>
        <w:rPr>
          <w:b w:val="0"/>
        </w:rPr>
        <w:t xml:space="preserve"> and</w:t>
      </w:r>
    </w:p>
    <w:p w14:paraId="01653C5F" w14:textId="77777777" w:rsidR="000F0D58" w:rsidRPr="00F523AF" w:rsidRDefault="0000558E" w:rsidP="00036B47">
      <w:pPr>
        <w:pStyle w:val="outlinetxt3"/>
        <w:rPr>
          <w:b w:val="0"/>
        </w:rPr>
      </w:pPr>
      <w:r w:rsidRPr="00F523AF">
        <w:rPr>
          <w:b w:val="0"/>
        </w:rPr>
        <w:tab/>
      </w:r>
      <w:r w:rsidRPr="00F523AF">
        <w:rPr>
          <w:bCs/>
        </w:rPr>
        <w:t>b.</w:t>
      </w:r>
      <w:r w:rsidRPr="00F523AF">
        <w:rPr>
          <w:bCs/>
        </w:rPr>
        <w:tab/>
      </w:r>
      <w:r w:rsidRPr="00F523AF">
        <w:rPr>
          <w:b w:val="0"/>
        </w:rPr>
        <w:t xml:space="preserve">The </w:t>
      </w:r>
      <w:r>
        <w:rPr>
          <w:b w:val="0"/>
        </w:rPr>
        <w:t>"</w:t>
      </w:r>
      <w:r w:rsidRPr="00F523AF">
        <w:rPr>
          <w:b w:val="0"/>
        </w:rPr>
        <w:t>injury</w:t>
      </w:r>
      <w:r>
        <w:rPr>
          <w:b w:val="0"/>
        </w:rPr>
        <w:t>"</w:t>
      </w:r>
      <w:r w:rsidRPr="00F523AF">
        <w:rPr>
          <w:b w:val="0"/>
        </w:rPr>
        <w:t xml:space="preserve"> is caused by an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that </w:t>
      </w:r>
      <w:r>
        <w:rPr>
          <w:b w:val="0"/>
          <w:bCs/>
        </w:rPr>
        <w:t>was committed</w:t>
      </w:r>
      <w:r w:rsidRPr="00F523AF">
        <w:rPr>
          <w:b w:val="0"/>
          <w:bCs/>
        </w:rPr>
        <w:t xml:space="preserve"> on the premise(s) or arises out of the project(s), contract(s) or agreement(s) shown in the Schedule of this endorsement</w:t>
      </w:r>
      <w:r>
        <w:rPr>
          <w:b w:val="0"/>
          <w:bCs/>
        </w:rPr>
        <w:t>.</w:t>
      </w:r>
    </w:p>
    <w:p w14:paraId="23C9AD27" w14:textId="5B9E5C4F" w:rsidR="000F0D58" w:rsidRPr="000D7976" w:rsidRDefault="0000558E" w:rsidP="00036B47">
      <w:pPr>
        <w:pStyle w:val="blocktext4"/>
      </w:pPr>
      <w:r>
        <w:br w:type="column"/>
      </w:r>
      <w:r w:rsidR="00FB032D" w:rsidRPr="000D7976">
        <w:t xml:space="preserve">However, this Paragraph </w:t>
      </w:r>
      <w:r w:rsidR="00FB032D" w:rsidRPr="000D7976">
        <w:rPr>
          <w:b/>
        </w:rPr>
        <w:t xml:space="preserve">2.b. </w:t>
      </w:r>
      <w:r w:rsidR="00FB032D" w:rsidRPr="000D7976">
        <w:t>applies only if a description of premise(s), project(s), contract(s) or agreement(s) is shown in the Schedule of this endorsement.</w:t>
      </w:r>
    </w:p>
    <w:p w14:paraId="0B048431" w14:textId="3733DC7C" w:rsidR="000F0D58" w:rsidRDefault="0000558E" w:rsidP="00036B47">
      <w:pPr>
        <w:pStyle w:val="outlinetxt2"/>
        <w:rPr>
          <w:b w:val="0"/>
          <w:bCs/>
        </w:rPr>
      </w:pPr>
      <w:r>
        <w:tab/>
        <w:t>3</w:t>
      </w:r>
      <w:r w:rsidRPr="00F523AF">
        <w:t>.</w:t>
      </w:r>
      <w:r w:rsidRPr="00F523AF">
        <w:rPr>
          <w:b w:val="0"/>
          <w:bCs/>
        </w:rPr>
        <w:tab/>
      </w:r>
      <w:r>
        <w:rPr>
          <w:b w:val="0"/>
          <w:bCs/>
        </w:rPr>
        <w:t>"Injury" caused by an "act of sexual abuse or sexual molestation" or "interrelated acts" includes any continuation, change or resumption of that "injury" after the end of the policy period.</w:t>
      </w:r>
    </w:p>
    <w:p w14:paraId="475014AB" w14:textId="77777777" w:rsidR="000F0D58" w:rsidRPr="00F523AF" w:rsidRDefault="0000558E" w:rsidP="00036B47">
      <w:pPr>
        <w:pStyle w:val="outlinetxt2"/>
        <w:rPr>
          <w:b w:val="0"/>
          <w:bCs/>
        </w:rPr>
      </w:pPr>
      <w:r w:rsidRPr="00F523AF">
        <w:rPr>
          <w:b w:val="0"/>
          <w:bCs/>
        </w:rPr>
        <w:tab/>
      </w:r>
      <w:r>
        <w:t>4</w:t>
      </w:r>
      <w:r w:rsidRPr="00F523AF">
        <w:t>.</w:t>
      </w:r>
      <w:r w:rsidRPr="00F523AF">
        <w:rPr>
          <w:b w:val="0"/>
          <w:bCs/>
        </w:rPr>
        <w:tab/>
        <w:t xml:space="preserve">Damages because of </w:t>
      </w:r>
      <w:r>
        <w:rPr>
          <w:b w:val="0"/>
          <w:bCs/>
        </w:rPr>
        <w:t>"</w:t>
      </w:r>
      <w:r w:rsidRPr="00F523AF">
        <w:rPr>
          <w:b w:val="0"/>
          <w:bCs/>
        </w:rPr>
        <w:t>injury</w:t>
      </w:r>
      <w:r>
        <w:rPr>
          <w:b w:val="0"/>
          <w:bCs/>
        </w:rPr>
        <w:t>"</w:t>
      </w:r>
      <w:r w:rsidRPr="00F523AF">
        <w:rPr>
          <w:b w:val="0"/>
          <w:bCs/>
        </w:rPr>
        <w:t xml:space="preserve"> include damages claimed by any person or organization for care, loss of services or death resulting at any time from the </w:t>
      </w:r>
      <w:r>
        <w:rPr>
          <w:b w:val="0"/>
          <w:bCs/>
        </w:rPr>
        <w:t>"</w:t>
      </w:r>
      <w:r w:rsidRPr="00F523AF">
        <w:rPr>
          <w:b w:val="0"/>
          <w:bCs/>
        </w:rPr>
        <w:t>injury</w:t>
      </w:r>
      <w:r>
        <w:rPr>
          <w:b w:val="0"/>
          <w:bCs/>
        </w:rPr>
        <w:t>"</w:t>
      </w:r>
      <w:r w:rsidRPr="00F523AF">
        <w:rPr>
          <w:b w:val="0"/>
          <w:bCs/>
        </w:rPr>
        <w:t>.</w:t>
      </w:r>
    </w:p>
    <w:p w14:paraId="6635C38A" w14:textId="77777777" w:rsidR="000F0D58" w:rsidRPr="00F523AF" w:rsidRDefault="0000558E" w:rsidP="00036B47">
      <w:pPr>
        <w:pStyle w:val="outlinehd1"/>
      </w:pPr>
      <w:r w:rsidRPr="00F523AF">
        <w:tab/>
      </w:r>
      <w:r>
        <w:t>C</w:t>
      </w:r>
      <w:r w:rsidRPr="00F523AF">
        <w:t>.</w:t>
      </w:r>
      <w:r w:rsidRPr="00F523AF">
        <w:tab/>
        <w:t>Supplementary Payments</w:t>
      </w:r>
    </w:p>
    <w:p w14:paraId="379B7E5E" w14:textId="77777777" w:rsidR="000F0D58" w:rsidRPr="00F523AF" w:rsidRDefault="0000558E" w:rsidP="00036B47">
      <w:pPr>
        <w:pStyle w:val="blocktext2"/>
      </w:pPr>
      <w:r w:rsidRPr="00F523AF">
        <w:t>With respect to the coverage provided by this endorsement, we will pay, with respect to any claim we investigate or settle or any "suit" against an insured we defend:</w:t>
      </w:r>
    </w:p>
    <w:p w14:paraId="634BB1F1" w14:textId="77777777" w:rsidR="000F0D58" w:rsidRPr="00F523AF" w:rsidRDefault="0000558E" w:rsidP="00036B47">
      <w:pPr>
        <w:pStyle w:val="outlinetxt2"/>
        <w:rPr>
          <w:b w:val="0"/>
        </w:rPr>
      </w:pPr>
      <w:r w:rsidRPr="00F523AF">
        <w:rPr>
          <w:b w:val="0"/>
        </w:rPr>
        <w:tab/>
      </w:r>
      <w:r w:rsidRPr="00F523AF">
        <w:t>1.</w:t>
      </w:r>
      <w:r w:rsidRPr="00F523AF">
        <w:rPr>
          <w:b w:val="0"/>
        </w:rPr>
        <w:tab/>
        <w:t>All expenses we incur.</w:t>
      </w:r>
    </w:p>
    <w:p w14:paraId="69F64390" w14:textId="77777777" w:rsidR="000F0D58" w:rsidRPr="00F523AF" w:rsidRDefault="0000558E" w:rsidP="00036B47">
      <w:pPr>
        <w:pStyle w:val="outlinetxt2"/>
      </w:pPr>
      <w:r w:rsidRPr="00F523AF">
        <w:rPr>
          <w:b w:val="0"/>
        </w:rPr>
        <w:tab/>
      </w:r>
      <w:r w:rsidRPr="00F523AF">
        <w:t>2.</w:t>
      </w:r>
      <w:r w:rsidRPr="00F523AF">
        <w:rPr>
          <w:b w:val="0"/>
        </w:rPr>
        <w:tab/>
        <w:t xml:space="preserve">The cost of bonds to release attachments, but only for bond amounts within the applicable Limit Of Insurance shown in the Schedule </w:t>
      </w:r>
      <w:r w:rsidRPr="00F523AF">
        <w:rPr>
          <w:b w:val="0"/>
          <w:bCs/>
        </w:rPr>
        <w:t>of this endorsement</w:t>
      </w:r>
      <w:r w:rsidRPr="00F523AF">
        <w:rPr>
          <w:b w:val="0"/>
        </w:rPr>
        <w:t>. We do not have to furnish these bonds.</w:t>
      </w:r>
    </w:p>
    <w:p w14:paraId="278AE36D" w14:textId="77777777" w:rsidR="000F0D58" w:rsidRPr="00F523AF" w:rsidRDefault="0000558E" w:rsidP="00036B47">
      <w:pPr>
        <w:pStyle w:val="outlinetxt2"/>
        <w:rPr>
          <w:b w:val="0"/>
        </w:rPr>
      </w:pPr>
      <w:r w:rsidRPr="00F523AF">
        <w:rPr>
          <w:b w:val="0"/>
        </w:rPr>
        <w:tab/>
      </w:r>
      <w:r w:rsidRPr="00F523AF">
        <w:t>3.</w:t>
      </w:r>
      <w:r w:rsidRPr="00F523AF">
        <w:rPr>
          <w:b w:val="0"/>
        </w:rPr>
        <w:tab/>
        <w:t>All reasonable expenses incurred by the insured at our request to assist us in the investigation or defense of the claim or "suit", including actual loss of earnings up to $250 a day because of time off from work.</w:t>
      </w:r>
    </w:p>
    <w:p w14:paraId="16438698" w14:textId="77777777" w:rsidR="000F0D58" w:rsidRPr="00F523AF" w:rsidRDefault="0000558E" w:rsidP="00036B47">
      <w:pPr>
        <w:pStyle w:val="outlinetxt2"/>
      </w:pPr>
      <w:r w:rsidRPr="00F523AF">
        <w:rPr>
          <w:b w:val="0"/>
        </w:rPr>
        <w:tab/>
      </w:r>
      <w:r w:rsidRPr="00F523AF">
        <w:t>4.</w:t>
      </w:r>
      <w:r w:rsidRPr="00F523AF">
        <w:rPr>
          <w:b w:val="0"/>
        </w:rPr>
        <w:tab/>
        <w:t>All court costs taxed against the insured in the "suit". However, these payments do not include attorneys' fees or attorneys' expenses taxed against the insured.</w:t>
      </w:r>
    </w:p>
    <w:p w14:paraId="378F3F53" w14:textId="77777777" w:rsidR="000F0D58" w:rsidRPr="00F523AF" w:rsidRDefault="0000558E" w:rsidP="00036B47">
      <w:pPr>
        <w:pStyle w:val="outlinetxt2"/>
        <w:rPr>
          <w:b w:val="0"/>
        </w:rPr>
      </w:pPr>
      <w:r w:rsidRPr="00F523AF">
        <w:rPr>
          <w:b w:val="0"/>
        </w:rPr>
        <w:tab/>
      </w:r>
      <w:r w:rsidRPr="00F523AF">
        <w:t>5.</w:t>
      </w:r>
      <w:r w:rsidRPr="00F523AF">
        <w:rPr>
          <w:b w:val="0"/>
        </w:rPr>
        <w:tab/>
        <w:t xml:space="preserve">Prejudgment interest awarded against the insured on that part of the judgment we pay. If we make an offer to pay the applicable Limit Of Insurance shown in the Schedule </w:t>
      </w:r>
      <w:r w:rsidRPr="00F523AF">
        <w:rPr>
          <w:b w:val="0"/>
          <w:bCs/>
        </w:rPr>
        <w:t>of this endorsement</w:t>
      </w:r>
      <w:r w:rsidRPr="00F523AF">
        <w:rPr>
          <w:b w:val="0"/>
        </w:rPr>
        <w:t>, we will not pay any prejudgment interest based on that period of time after the offer.</w:t>
      </w:r>
    </w:p>
    <w:p w14:paraId="0D7D1F48" w14:textId="77777777" w:rsidR="000F0D58" w:rsidRPr="00F523AF" w:rsidRDefault="0000558E" w:rsidP="00036B47">
      <w:pPr>
        <w:pStyle w:val="outlinetxt2"/>
        <w:rPr>
          <w:b w:val="0"/>
        </w:rPr>
      </w:pPr>
      <w:r w:rsidRPr="00F523AF">
        <w:rPr>
          <w:b w:val="0"/>
        </w:rPr>
        <w:tab/>
      </w:r>
      <w:r w:rsidRPr="00F523AF">
        <w:t>6.</w:t>
      </w:r>
      <w:r w:rsidRPr="00F523AF">
        <w:rPr>
          <w:b w:val="0"/>
        </w:rPr>
        <w:tab/>
        <w:t xml:space="preserve">All interest on the full amount of the judgment that accrues after entry of the judgment and before we have paid, offered to pay, or deposited in court the part of the judgment that is within the applicable Limit Of Insurance shown in the Schedule </w:t>
      </w:r>
      <w:r w:rsidRPr="00F523AF">
        <w:rPr>
          <w:b w:val="0"/>
          <w:bCs/>
        </w:rPr>
        <w:t>of this endorsement</w:t>
      </w:r>
      <w:r w:rsidRPr="00F523AF">
        <w:rPr>
          <w:b w:val="0"/>
        </w:rPr>
        <w:t>.</w:t>
      </w:r>
    </w:p>
    <w:p w14:paraId="1425D59D" w14:textId="77777777" w:rsidR="000F0D58" w:rsidRPr="00F523AF" w:rsidRDefault="0000558E" w:rsidP="00036B47">
      <w:pPr>
        <w:pStyle w:val="blocktext2"/>
      </w:pPr>
      <w:r w:rsidRPr="00F523AF">
        <w:t>These payments will not reduce the limits of insurance.</w:t>
      </w:r>
    </w:p>
    <w:p w14:paraId="0A80B451" w14:textId="627FE1B6" w:rsidR="000F0D58" w:rsidRPr="00F523AF" w:rsidRDefault="0000558E" w:rsidP="00036B47">
      <w:pPr>
        <w:pStyle w:val="outlinetxt1"/>
        <w:rPr>
          <w:b w:val="0"/>
        </w:rPr>
      </w:pPr>
      <w:r>
        <w:br w:type="page"/>
      </w:r>
      <w:r w:rsidR="00036B47">
        <w:rPr>
          <w:noProof/>
        </w:rPr>
        <w:lastRenderedPageBreak/>
        <w:pict w14:anchorId="39B39EE8">
          <v:rect id="_x0000_s1036" style="position:absolute;left:0;text-align:left;margin-left:-45.6pt;margin-top:0;width:36pt;height:158.45pt;z-index:-251654144;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3AE3EF4A" w14:textId="77777777" w:rsidR="0000558E" w:rsidRDefault="0000558E">
                  <w:pPr>
                    <w:pStyle w:val="sidetext"/>
                  </w:pPr>
                  <w:r>
                    <w:t>N</w:t>
                  </w:r>
                </w:p>
                <w:p w14:paraId="555FCEE3" w14:textId="77777777" w:rsidR="0000558E" w:rsidRDefault="0000558E">
                  <w:pPr>
                    <w:pStyle w:val="sidetext"/>
                  </w:pPr>
                </w:p>
                <w:p w14:paraId="5790AE9C" w14:textId="77777777" w:rsidR="0000558E" w:rsidRDefault="0000558E">
                  <w:pPr>
                    <w:pStyle w:val="sidetext"/>
                  </w:pPr>
                  <w:r>
                    <w:t>E</w:t>
                  </w:r>
                </w:p>
                <w:p w14:paraId="64876FD6" w14:textId="77777777" w:rsidR="0000558E" w:rsidRDefault="0000558E">
                  <w:pPr>
                    <w:pStyle w:val="sidetext"/>
                  </w:pPr>
                </w:p>
                <w:p w14:paraId="3ADA446D" w14:textId="77777777" w:rsidR="0000558E" w:rsidRDefault="0000558E">
                  <w:pPr>
                    <w:pStyle w:val="sidetext"/>
                  </w:pPr>
                  <w:r>
                    <w:t>W</w:t>
                  </w:r>
                </w:p>
              </w:txbxContent>
            </v:textbox>
            <w10:wrap anchorx="page" anchory="page"/>
            <w10:anchorlock/>
          </v:rect>
        </w:pict>
      </w:r>
      <w:r w:rsidR="00FB032D">
        <w:tab/>
        <w:t>D</w:t>
      </w:r>
      <w:r w:rsidR="00FB032D" w:rsidRPr="00F523AF">
        <w:t>.</w:t>
      </w:r>
      <w:r w:rsidR="00FB032D" w:rsidRPr="00F523AF">
        <w:tab/>
      </w:r>
      <w:r w:rsidR="00FB032D" w:rsidRPr="00F523AF">
        <w:rPr>
          <w:b w:val="0"/>
        </w:rPr>
        <w:t xml:space="preserve">With respect to the coverage provided by this endorsement, </w:t>
      </w:r>
      <w:r w:rsidR="00FB032D" w:rsidRPr="00F523AF">
        <w:rPr>
          <w:b w:val="0"/>
          <w:bCs/>
        </w:rPr>
        <w:t xml:space="preserve">Paragraph </w:t>
      </w:r>
      <w:r w:rsidR="00FB032D" w:rsidRPr="00F523AF">
        <w:t xml:space="preserve">2. Exclusions </w:t>
      </w:r>
      <w:r w:rsidR="00FB032D" w:rsidRPr="00A5245D">
        <w:rPr>
          <w:b w:val="0"/>
          <w:bCs/>
        </w:rPr>
        <w:t xml:space="preserve">of </w:t>
      </w:r>
      <w:r w:rsidR="00FB032D" w:rsidRPr="00F523AF">
        <w:t xml:space="preserve">Section I – Coverage A – Bodily Injury And Property Damage Liability </w:t>
      </w:r>
      <w:r w:rsidR="00FB032D" w:rsidRPr="00F523AF">
        <w:rPr>
          <w:b w:val="0"/>
          <w:bCs/>
        </w:rPr>
        <w:t xml:space="preserve">and </w:t>
      </w:r>
      <w:r w:rsidR="00FB032D" w:rsidRPr="00F523AF">
        <w:t xml:space="preserve">Section I – Coverage B – Personal And Advertising Injury Liability </w:t>
      </w:r>
      <w:r w:rsidR="00FB032D" w:rsidRPr="00F523AF">
        <w:rPr>
          <w:b w:val="0"/>
          <w:bCs/>
        </w:rPr>
        <w:t>are</w:t>
      </w:r>
      <w:r w:rsidR="00FB032D" w:rsidRPr="00F523AF">
        <w:rPr>
          <w:b w:val="0"/>
        </w:rPr>
        <w:t xml:space="preserve"> replaced by the following:</w:t>
      </w:r>
    </w:p>
    <w:p w14:paraId="06923775" w14:textId="50F29719" w:rsidR="000F0D58" w:rsidRPr="00F523AF" w:rsidRDefault="0000558E" w:rsidP="00036B47">
      <w:pPr>
        <w:pStyle w:val="outlinehd2"/>
      </w:pPr>
      <w:r>
        <w:tab/>
      </w:r>
      <w:r w:rsidR="00FB032D" w:rsidRPr="00F523AF">
        <w:t>2.</w:t>
      </w:r>
      <w:r>
        <w:tab/>
      </w:r>
      <w:r w:rsidR="00FB032D" w:rsidRPr="00F523AF">
        <w:t>Exclusions</w:t>
      </w:r>
    </w:p>
    <w:p w14:paraId="3266478A" w14:textId="77777777" w:rsidR="000F0D58" w:rsidRPr="009D1FAB" w:rsidRDefault="0000558E" w:rsidP="00036B47">
      <w:pPr>
        <w:pStyle w:val="blocktext3"/>
        <w:rPr>
          <w:b/>
        </w:rPr>
      </w:pPr>
      <w:r w:rsidRPr="009D1FAB">
        <w:t>This insurance does not apply to:</w:t>
      </w:r>
    </w:p>
    <w:p w14:paraId="18D35047" w14:textId="77777777" w:rsidR="000F0D58" w:rsidRPr="00F523AF" w:rsidRDefault="0000558E" w:rsidP="00036B47">
      <w:pPr>
        <w:pStyle w:val="outlinehd3"/>
      </w:pPr>
      <w:r w:rsidRPr="00F523AF">
        <w:tab/>
        <w:t>a.</w:t>
      </w:r>
      <w:r w:rsidRPr="00F523AF">
        <w:tab/>
        <w:t>Expected Or Intended Injury</w:t>
      </w:r>
    </w:p>
    <w:p w14:paraId="7DBB70C8" w14:textId="77777777" w:rsidR="000F0D58" w:rsidRPr="009D1FAB" w:rsidRDefault="0000558E" w:rsidP="00036B47">
      <w:pPr>
        <w:pStyle w:val="blocktext4"/>
      </w:pPr>
      <w:r w:rsidRPr="009D1FAB">
        <w:t>"Injury" expected or intended from the standpoint of the insured.</w:t>
      </w:r>
    </w:p>
    <w:p w14:paraId="1AE2A351" w14:textId="77777777" w:rsidR="000F0D58" w:rsidRPr="00F523AF" w:rsidRDefault="0000558E" w:rsidP="00036B47">
      <w:pPr>
        <w:pStyle w:val="outlinehd3"/>
      </w:pPr>
      <w:r w:rsidRPr="00F523AF">
        <w:tab/>
        <w:t>b.</w:t>
      </w:r>
      <w:r w:rsidRPr="00F523AF">
        <w:tab/>
        <w:t xml:space="preserve">Perpetrated By </w:t>
      </w:r>
      <w:r>
        <w:t>The</w:t>
      </w:r>
      <w:r w:rsidRPr="00F523AF">
        <w:t xml:space="preserve"> Insured</w:t>
      </w:r>
    </w:p>
    <w:p w14:paraId="03A01B3E" w14:textId="77777777" w:rsidR="000F0D58" w:rsidRPr="009D1FAB" w:rsidRDefault="0000558E" w:rsidP="00036B47">
      <w:pPr>
        <w:pStyle w:val="blocktext4"/>
      </w:pPr>
      <w:r w:rsidRPr="009D1FAB">
        <w:t xml:space="preserve">Damages attributable to the insured who admits to perpetrating or taking part in an "act of sexual abuse or sexual molestation" or "interrelated acts", or is found guilty of, or pleads guilty or no contest to, in a legal proceeding, an "act of sexual abuse or sexual molestation" or "interrelated acts" which caused the "injury". </w:t>
      </w:r>
    </w:p>
    <w:p w14:paraId="3041D192" w14:textId="1BDA5C08" w:rsidR="000F0D58" w:rsidRPr="009D1FAB" w:rsidRDefault="0000558E" w:rsidP="00036B47">
      <w:pPr>
        <w:pStyle w:val="blocktext4"/>
      </w:pPr>
      <w:r w:rsidRPr="009D1FAB">
        <w:t>For the purposes of this exclusion, a legal proceeding includes, but is not limited to, a proceeding that results in a criminal conviction, a judgment, decree, ruling or order pronounced or entered by any court of competent jurisdiction or an order or ruling pronounced or entered by any administrative agency.</w:t>
      </w:r>
    </w:p>
    <w:p w14:paraId="6811A2C8" w14:textId="77777777" w:rsidR="000F0D58" w:rsidRPr="00F523AF" w:rsidRDefault="0000558E" w:rsidP="00036B47">
      <w:pPr>
        <w:pStyle w:val="outlinehd3"/>
      </w:pPr>
      <w:r w:rsidRPr="00F523AF">
        <w:tab/>
      </w:r>
      <w:r w:rsidR="00FA4073">
        <w:t>c</w:t>
      </w:r>
      <w:r w:rsidRPr="00F523AF">
        <w:t>.</w:t>
      </w:r>
      <w:r w:rsidRPr="00F523AF">
        <w:tab/>
        <w:t>Injury Or Damage Under Coverage A Or Coverage B</w:t>
      </w:r>
    </w:p>
    <w:p w14:paraId="079EBD35" w14:textId="77777777" w:rsidR="000F0D58" w:rsidRPr="009D1FAB" w:rsidRDefault="0000558E" w:rsidP="00036B47">
      <w:pPr>
        <w:pStyle w:val="blocktext4"/>
      </w:pPr>
      <w:r w:rsidRPr="009D1FAB">
        <w:t xml:space="preserve">"Injury" or damage, including but not limited to "bodily injury", "property damage" or "personal and advertising injury", to which Coverage </w:t>
      </w:r>
      <w:r w:rsidRPr="009D1FAB">
        <w:rPr>
          <w:b/>
        </w:rPr>
        <w:t xml:space="preserve">A </w:t>
      </w:r>
      <w:r w:rsidRPr="009D1FAB">
        <w:t xml:space="preserve">or Coverage </w:t>
      </w:r>
      <w:r w:rsidRPr="009D1FAB">
        <w:rPr>
          <w:b/>
        </w:rPr>
        <w:t xml:space="preserve">B </w:t>
      </w:r>
      <w:r w:rsidRPr="009D1FAB">
        <w:t>applies.</w:t>
      </w:r>
    </w:p>
    <w:p w14:paraId="6FCD58F7" w14:textId="77777777" w:rsidR="000F0D58" w:rsidRPr="00F523AF" w:rsidRDefault="0000558E" w:rsidP="00036B47">
      <w:pPr>
        <w:pStyle w:val="outlinehd3"/>
      </w:pPr>
      <w:r w:rsidRPr="00F523AF">
        <w:tab/>
      </w:r>
      <w:r w:rsidR="00FA4073">
        <w:t>d</w:t>
      </w:r>
      <w:r w:rsidRPr="00F523AF">
        <w:t>.</w:t>
      </w:r>
      <w:r w:rsidRPr="00F523AF">
        <w:tab/>
        <w:t>Contractual Liability</w:t>
      </w:r>
    </w:p>
    <w:p w14:paraId="33DAFD35" w14:textId="77777777" w:rsidR="00FA4073" w:rsidRPr="009D1FAB" w:rsidRDefault="0000558E" w:rsidP="00036B47">
      <w:pPr>
        <w:pStyle w:val="blocktext4"/>
      </w:pPr>
      <w:r w:rsidRPr="009D1FAB">
        <w:t>"Injury" for which the insured is obligated to pay damages by reason of the assumption of liability in a contract or agreement. This exclusion does not apply:</w:t>
      </w:r>
    </w:p>
    <w:p w14:paraId="7330AF4B" w14:textId="77777777" w:rsidR="00FA4073" w:rsidRPr="009D1FAB" w:rsidRDefault="0000558E" w:rsidP="00036B47">
      <w:pPr>
        <w:pStyle w:val="outlinetxt4"/>
        <w:rPr>
          <w:b w:val="0"/>
        </w:rPr>
      </w:pPr>
      <w:r w:rsidRPr="009D1FAB">
        <w:rPr>
          <w:b w:val="0"/>
        </w:rPr>
        <w:tab/>
      </w:r>
      <w:r w:rsidRPr="009D1FAB">
        <w:t>(1)</w:t>
      </w:r>
      <w:r w:rsidRPr="009D1FAB">
        <w:tab/>
      </w:r>
      <w:r w:rsidRPr="009D1FAB">
        <w:rPr>
          <w:b w:val="0"/>
        </w:rPr>
        <w:t>To liability for damages that the insured would have in the absence of the contract or agreement; or</w:t>
      </w:r>
    </w:p>
    <w:p w14:paraId="2DC1D6AB" w14:textId="77777777" w:rsidR="006F5B2A" w:rsidRPr="009D1FAB" w:rsidRDefault="0000558E" w:rsidP="00036B47">
      <w:pPr>
        <w:pStyle w:val="outlinetxt4"/>
        <w:rPr>
          <w:b w:val="0"/>
        </w:rPr>
      </w:pPr>
      <w:r w:rsidRPr="009D1FAB">
        <w:rPr>
          <w:b w:val="0"/>
        </w:rPr>
        <w:tab/>
      </w:r>
      <w:r w:rsidRPr="009D1FAB">
        <w:t>(2)</w:t>
      </w:r>
      <w:r w:rsidRPr="009D1FAB">
        <w:tab/>
      </w:r>
      <w:r w:rsidRPr="009D1FAB">
        <w:rPr>
          <w:b w:val="0"/>
        </w:rPr>
        <w:t>To assumption of tort liability in any contract or agreement shown in the Schedule of this endorsement, to the extent the assumption of tort liability is permitted by law.</w:t>
      </w:r>
    </w:p>
    <w:p w14:paraId="005532DF" w14:textId="14369FB0" w:rsidR="000F0D58" w:rsidRPr="006F5B2A" w:rsidRDefault="0000558E" w:rsidP="00036B47">
      <w:pPr>
        <w:pStyle w:val="outlinehd3"/>
      </w:pPr>
      <w:r>
        <w:br w:type="column"/>
      </w:r>
      <w:r w:rsidR="00FB032D" w:rsidRPr="006F5B2A">
        <w:tab/>
      </w:r>
      <w:r w:rsidR="00FA4073" w:rsidRPr="006F5B2A">
        <w:rPr>
          <w:bCs/>
        </w:rPr>
        <w:t>e</w:t>
      </w:r>
      <w:r w:rsidR="00FB032D" w:rsidRPr="006F5B2A">
        <w:t>.</w:t>
      </w:r>
      <w:r w:rsidR="00FB032D" w:rsidRPr="006F5B2A">
        <w:tab/>
        <w:t xml:space="preserve">Workers' Compensation And Similar Laws </w:t>
      </w:r>
    </w:p>
    <w:p w14:paraId="5F8D32D5" w14:textId="77777777" w:rsidR="000F0D58" w:rsidRPr="009D1FAB" w:rsidRDefault="0000558E" w:rsidP="00036B47">
      <w:pPr>
        <w:pStyle w:val="blocktext4"/>
      </w:pPr>
      <w:r w:rsidRPr="009D1FAB">
        <w:t>Any obligation of the insured under a workers' compensation, disability benefits or unemployment compensation law or any similar law.</w:t>
      </w:r>
    </w:p>
    <w:p w14:paraId="46E3FA75" w14:textId="69EBC021" w:rsidR="000F0D58" w:rsidRPr="006F5B2A" w:rsidRDefault="0000558E" w:rsidP="00036B47">
      <w:pPr>
        <w:pStyle w:val="outlinehd3"/>
      </w:pPr>
      <w:r w:rsidRPr="006F5B2A">
        <w:tab/>
      </w:r>
      <w:r w:rsidR="00FA4073" w:rsidRPr="006F5B2A">
        <w:rPr>
          <w:bCs/>
        </w:rPr>
        <w:t>f</w:t>
      </w:r>
      <w:r w:rsidRPr="006F5B2A">
        <w:t>.</w:t>
      </w:r>
      <w:r w:rsidRPr="006F5B2A">
        <w:tab/>
        <w:t>Employer's Liability</w:t>
      </w:r>
    </w:p>
    <w:p w14:paraId="330C4401" w14:textId="77777777" w:rsidR="000F0D58" w:rsidRPr="009D1FAB" w:rsidRDefault="0000558E" w:rsidP="00036B47">
      <w:pPr>
        <w:pStyle w:val="blocktext4"/>
      </w:pPr>
      <w:r w:rsidRPr="009D1FAB">
        <w:t>"Injury" to:</w:t>
      </w:r>
    </w:p>
    <w:p w14:paraId="7899AA9C" w14:textId="77777777" w:rsidR="000F0D58" w:rsidRPr="009D1FAB" w:rsidRDefault="0000558E" w:rsidP="00036B47">
      <w:pPr>
        <w:pStyle w:val="outlinetxt4"/>
        <w:rPr>
          <w:b w:val="0"/>
        </w:rPr>
      </w:pPr>
      <w:r w:rsidRPr="009D1FAB">
        <w:rPr>
          <w:b w:val="0"/>
        </w:rPr>
        <w:tab/>
      </w:r>
      <w:r w:rsidRPr="009D1FAB">
        <w:rPr>
          <w:bCs/>
        </w:rPr>
        <w:t>(1)</w:t>
      </w:r>
      <w:r w:rsidRPr="009D1FAB">
        <w:tab/>
      </w:r>
      <w:r w:rsidRPr="009D1FAB">
        <w:rPr>
          <w:b w:val="0"/>
        </w:rPr>
        <w:t>An "employee" of the insured arising out of and in the course of:</w:t>
      </w:r>
    </w:p>
    <w:p w14:paraId="3A33111E" w14:textId="77777777" w:rsidR="000F0D58" w:rsidRPr="009D1FAB" w:rsidRDefault="0000558E" w:rsidP="00036B47">
      <w:pPr>
        <w:pStyle w:val="outlinetxt5"/>
        <w:rPr>
          <w:b w:val="0"/>
        </w:rPr>
      </w:pPr>
      <w:r w:rsidRPr="009D1FAB">
        <w:rPr>
          <w:b w:val="0"/>
        </w:rPr>
        <w:tab/>
      </w:r>
      <w:r w:rsidRPr="009D1FAB">
        <w:t>(a)</w:t>
      </w:r>
      <w:r w:rsidRPr="009D1FAB">
        <w:tab/>
      </w:r>
      <w:r w:rsidRPr="009D1FAB">
        <w:rPr>
          <w:b w:val="0"/>
        </w:rPr>
        <w:t>Employment by the insured; or</w:t>
      </w:r>
    </w:p>
    <w:p w14:paraId="54247BD9" w14:textId="77777777" w:rsidR="000F0D58" w:rsidRPr="009D1FAB" w:rsidRDefault="0000558E" w:rsidP="00036B47">
      <w:pPr>
        <w:pStyle w:val="outlinetxt5"/>
        <w:rPr>
          <w:b w:val="0"/>
        </w:rPr>
      </w:pPr>
      <w:r w:rsidRPr="009D1FAB">
        <w:rPr>
          <w:b w:val="0"/>
        </w:rPr>
        <w:tab/>
      </w:r>
      <w:r w:rsidRPr="009D1FAB">
        <w:t>(b)</w:t>
      </w:r>
      <w:r w:rsidRPr="009D1FAB">
        <w:tab/>
      </w:r>
      <w:r w:rsidRPr="009D1FAB">
        <w:rPr>
          <w:b w:val="0"/>
        </w:rPr>
        <w:t>Performing duties related to the conduct of the insured's business; or</w:t>
      </w:r>
    </w:p>
    <w:p w14:paraId="16B00668" w14:textId="77777777" w:rsidR="000F0D58" w:rsidRPr="009D1FAB" w:rsidRDefault="0000558E" w:rsidP="00036B47">
      <w:pPr>
        <w:pStyle w:val="outlinetxt4"/>
        <w:rPr>
          <w:b w:val="0"/>
        </w:rPr>
      </w:pPr>
      <w:r w:rsidRPr="009D1FAB">
        <w:rPr>
          <w:b w:val="0"/>
        </w:rPr>
        <w:tab/>
      </w:r>
      <w:r w:rsidRPr="009D1FAB">
        <w:rPr>
          <w:bCs/>
        </w:rPr>
        <w:t>(2)</w:t>
      </w:r>
      <w:r w:rsidRPr="009D1FAB">
        <w:tab/>
      </w:r>
      <w:r w:rsidRPr="009D1FAB">
        <w:rPr>
          <w:b w:val="0"/>
        </w:rPr>
        <w:t xml:space="preserve">The spouse, child, parent, brother or sister of that "employee" as a consequence of Paragraph </w:t>
      </w:r>
      <w:r w:rsidRPr="009D1FAB">
        <w:rPr>
          <w:bCs/>
        </w:rPr>
        <w:t xml:space="preserve">(1) </w:t>
      </w:r>
      <w:r w:rsidRPr="009D1FAB">
        <w:rPr>
          <w:b w:val="0"/>
        </w:rPr>
        <w:t>above.</w:t>
      </w:r>
    </w:p>
    <w:p w14:paraId="79F27DB3" w14:textId="77777777" w:rsidR="000F0D58" w:rsidRPr="009D1FAB" w:rsidRDefault="0000558E" w:rsidP="00036B47">
      <w:pPr>
        <w:pStyle w:val="blocktext4"/>
      </w:pPr>
      <w:r w:rsidRPr="009D1FAB">
        <w:t>This exclusion applies:</w:t>
      </w:r>
    </w:p>
    <w:p w14:paraId="66CD2586" w14:textId="77777777" w:rsidR="000F0D58" w:rsidRPr="009D1FAB" w:rsidRDefault="0000558E" w:rsidP="00036B47">
      <w:pPr>
        <w:pStyle w:val="outlinetxt5"/>
        <w:rPr>
          <w:b w:val="0"/>
        </w:rPr>
      </w:pPr>
      <w:r w:rsidRPr="009D1FAB">
        <w:rPr>
          <w:b w:val="0"/>
        </w:rPr>
        <w:tab/>
      </w:r>
      <w:r w:rsidRPr="009D1FAB">
        <w:t>(a)</w:t>
      </w:r>
      <w:r w:rsidRPr="009D1FAB">
        <w:tab/>
      </w:r>
      <w:r w:rsidRPr="009D1FAB">
        <w:rPr>
          <w:b w:val="0"/>
        </w:rPr>
        <w:t>Whether the insured may be liable as an employer or in any other capacity; and</w:t>
      </w:r>
    </w:p>
    <w:p w14:paraId="67257C4A" w14:textId="77777777" w:rsidR="000F0D58" w:rsidRPr="009D1FAB" w:rsidRDefault="0000558E" w:rsidP="00036B47">
      <w:pPr>
        <w:pStyle w:val="outlinetxt5"/>
        <w:rPr>
          <w:b w:val="0"/>
        </w:rPr>
      </w:pPr>
      <w:r w:rsidRPr="009D1FAB">
        <w:rPr>
          <w:b w:val="0"/>
        </w:rPr>
        <w:tab/>
      </w:r>
      <w:r w:rsidRPr="009D1FAB">
        <w:t>(b)</w:t>
      </w:r>
      <w:r w:rsidRPr="009D1FAB">
        <w:tab/>
      </w:r>
      <w:r w:rsidRPr="009D1FAB">
        <w:rPr>
          <w:b w:val="0"/>
        </w:rPr>
        <w:t>To any obligation to share damages with or repay someone else who must pay damages because of the "injury".</w:t>
      </w:r>
    </w:p>
    <w:p w14:paraId="241E1154" w14:textId="148496D4" w:rsidR="000F0D58" w:rsidRPr="006F5B2A" w:rsidRDefault="0000558E" w:rsidP="00036B47">
      <w:pPr>
        <w:pStyle w:val="outlinehd3"/>
      </w:pPr>
      <w:r w:rsidRPr="006F5B2A">
        <w:tab/>
      </w:r>
      <w:r w:rsidR="00FA4073" w:rsidRPr="006F5B2A">
        <w:t>g</w:t>
      </w:r>
      <w:r w:rsidRPr="006F5B2A">
        <w:t>.</w:t>
      </w:r>
      <w:r w:rsidRPr="006F5B2A">
        <w:tab/>
        <w:t>Employment-related Practices</w:t>
      </w:r>
    </w:p>
    <w:p w14:paraId="308B9351" w14:textId="77777777" w:rsidR="000F0D58" w:rsidRPr="00360C0E" w:rsidRDefault="0000558E" w:rsidP="00036B47">
      <w:pPr>
        <w:pStyle w:val="blocktext4"/>
      </w:pPr>
      <w:r w:rsidRPr="00360C0E">
        <w:t xml:space="preserve">"Injury" to: </w:t>
      </w:r>
    </w:p>
    <w:p w14:paraId="759F4F0F" w14:textId="77777777" w:rsidR="000F0D58" w:rsidRPr="00360C0E" w:rsidRDefault="0000558E" w:rsidP="00036B47">
      <w:pPr>
        <w:pStyle w:val="outlinetxt4"/>
        <w:rPr>
          <w:b w:val="0"/>
        </w:rPr>
      </w:pPr>
      <w:r w:rsidRPr="00360C0E">
        <w:rPr>
          <w:b w:val="0"/>
        </w:rPr>
        <w:tab/>
      </w:r>
      <w:r w:rsidRPr="00360C0E">
        <w:t>(1)</w:t>
      </w:r>
      <w:r w:rsidRPr="00360C0E">
        <w:tab/>
      </w:r>
      <w:r w:rsidRPr="00360C0E">
        <w:rPr>
          <w:b w:val="0"/>
        </w:rPr>
        <w:t xml:space="preserve">A person arising out of any: </w:t>
      </w:r>
    </w:p>
    <w:p w14:paraId="7BA8DAF9" w14:textId="77777777" w:rsidR="000F0D58" w:rsidRPr="00360C0E" w:rsidRDefault="0000558E" w:rsidP="00036B47">
      <w:pPr>
        <w:pStyle w:val="outlinetxt5"/>
        <w:rPr>
          <w:b w:val="0"/>
        </w:rPr>
      </w:pPr>
      <w:r w:rsidRPr="00360C0E">
        <w:rPr>
          <w:b w:val="0"/>
        </w:rPr>
        <w:tab/>
      </w:r>
      <w:r w:rsidRPr="00360C0E">
        <w:t>(a)</w:t>
      </w:r>
      <w:r w:rsidRPr="00360C0E">
        <w:tab/>
      </w:r>
      <w:r w:rsidRPr="00360C0E">
        <w:rPr>
          <w:b w:val="0"/>
        </w:rPr>
        <w:t xml:space="preserve">Refusal to employ that person; </w:t>
      </w:r>
    </w:p>
    <w:p w14:paraId="17E56B49" w14:textId="77777777" w:rsidR="000F0D58" w:rsidRPr="00360C0E" w:rsidRDefault="0000558E" w:rsidP="00036B47">
      <w:pPr>
        <w:pStyle w:val="outlinetxt5"/>
        <w:rPr>
          <w:b w:val="0"/>
        </w:rPr>
      </w:pPr>
      <w:r w:rsidRPr="00360C0E">
        <w:rPr>
          <w:b w:val="0"/>
        </w:rPr>
        <w:tab/>
      </w:r>
      <w:r w:rsidRPr="00360C0E">
        <w:t>(b)</w:t>
      </w:r>
      <w:r w:rsidRPr="00360C0E">
        <w:tab/>
      </w:r>
      <w:r w:rsidRPr="00360C0E">
        <w:rPr>
          <w:b w:val="0"/>
        </w:rPr>
        <w:t xml:space="preserve">Termination of that person's employment; or </w:t>
      </w:r>
    </w:p>
    <w:p w14:paraId="5751877D" w14:textId="77777777" w:rsidR="000F0D58" w:rsidRPr="00360C0E" w:rsidRDefault="0000558E" w:rsidP="00036B47">
      <w:pPr>
        <w:pStyle w:val="outlinetxt5"/>
        <w:rPr>
          <w:b w:val="0"/>
        </w:rPr>
      </w:pPr>
      <w:r w:rsidRPr="00360C0E">
        <w:rPr>
          <w:b w:val="0"/>
        </w:rPr>
        <w:tab/>
      </w:r>
      <w:r w:rsidRPr="00360C0E">
        <w:t>(c)</w:t>
      </w:r>
      <w:r w:rsidRPr="00360C0E">
        <w:tab/>
      </w:r>
      <w:r w:rsidRPr="00360C0E">
        <w:rPr>
          <w:b w:val="0"/>
        </w:rPr>
        <w:t xml:space="preserve">Employment-related practices, policies, acts or omissions, such as coercion, demotion, evaluation, reassignment, discipline, defamation, harassment, humiliation, discrimination or malicious prosecution directed at that person; or </w:t>
      </w:r>
    </w:p>
    <w:p w14:paraId="6DC7BA8C" w14:textId="5E8E030D" w:rsidR="000F0D58" w:rsidRPr="00360C0E" w:rsidRDefault="0000558E" w:rsidP="00036B47">
      <w:pPr>
        <w:pStyle w:val="outlinetxt4"/>
        <w:rPr>
          <w:b w:val="0"/>
        </w:rPr>
      </w:pPr>
      <w:r w:rsidRPr="00360C0E">
        <w:rPr>
          <w:b w:val="0"/>
        </w:rPr>
        <w:tab/>
      </w:r>
      <w:r w:rsidRPr="00360C0E">
        <w:t>(2)</w:t>
      </w:r>
      <w:r w:rsidRPr="00360C0E">
        <w:tab/>
      </w:r>
      <w:r w:rsidRPr="00360C0E">
        <w:rPr>
          <w:b w:val="0"/>
        </w:rPr>
        <w:t xml:space="preserve">The spouse, child, parent, brother or sister of that person as a consequence of "injury" to that person at whom any of the employment-related practices described in Paragraph </w:t>
      </w:r>
      <w:r w:rsidRPr="00360C0E">
        <w:rPr>
          <w:bCs/>
        </w:rPr>
        <w:t>(1)(</w:t>
      </w:r>
      <w:r w:rsidRPr="00360C0E">
        <w:t xml:space="preserve">a), (b) </w:t>
      </w:r>
      <w:r w:rsidRPr="00360C0E">
        <w:rPr>
          <w:b w:val="0"/>
        </w:rPr>
        <w:t xml:space="preserve">or </w:t>
      </w:r>
      <w:r w:rsidRPr="00360C0E">
        <w:t xml:space="preserve">(c) </w:t>
      </w:r>
      <w:r w:rsidRPr="00360C0E">
        <w:rPr>
          <w:b w:val="0"/>
        </w:rPr>
        <w:t xml:space="preserve">above is directed. </w:t>
      </w:r>
    </w:p>
    <w:p w14:paraId="224C7B88" w14:textId="00F02CBA" w:rsidR="000F0D58" w:rsidRPr="00360C0E" w:rsidRDefault="0000558E" w:rsidP="00036B47">
      <w:pPr>
        <w:pStyle w:val="blocktext4"/>
      </w:pPr>
      <w:r>
        <w:br w:type="page"/>
      </w:r>
      <w:r w:rsidR="00036B47">
        <w:rPr>
          <w:noProof/>
        </w:rPr>
        <w:pict w14:anchorId="0E3C0996">
          <v:rect id="_x0000_s1037" style="position:absolute;left:0;text-align:left;margin-left:-45.6pt;margin-top:0;width:36pt;height:158.45pt;z-index:-25165209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30488062" w14:textId="77777777" w:rsidR="0000558E" w:rsidRDefault="0000558E">
                  <w:pPr>
                    <w:pStyle w:val="sidetext"/>
                  </w:pPr>
                  <w:r>
                    <w:t>N</w:t>
                  </w:r>
                </w:p>
                <w:p w14:paraId="6871EE9D" w14:textId="77777777" w:rsidR="0000558E" w:rsidRDefault="0000558E">
                  <w:pPr>
                    <w:pStyle w:val="sidetext"/>
                  </w:pPr>
                </w:p>
                <w:p w14:paraId="75DBF405" w14:textId="77777777" w:rsidR="0000558E" w:rsidRDefault="0000558E">
                  <w:pPr>
                    <w:pStyle w:val="sidetext"/>
                  </w:pPr>
                  <w:r>
                    <w:t>E</w:t>
                  </w:r>
                </w:p>
                <w:p w14:paraId="122D4EBE" w14:textId="77777777" w:rsidR="0000558E" w:rsidRDefault="0000558E">
                  <w:pPr>
                    <w:pStyle w:val="sidetext"/>
                  </w:pPr>
                </w:p>
                <w:p w14:paraId="6F328A4A" w14:textId="77777777" w:rsidR="0000558E" w:rsidRDefault="0000558E">
                  <w:pPr>
                    <w:pStyle w:val="sidetext"/>
                  </w:pPr>
                  <w:r>
                    <w:t>W</w:t>
                  </w:r>
                </w:p>
              </w:txbxContent>
            </v:textbox>
            <w10:wrap anchorx="page" anchory="page"/>
            <w10:anchorlock/>
          </v:rect>
        </w:pict>
      </w:r>
      <w:r w:rsidR="00FB032D" w:rsidRPr="00360C0E">
        <w:t>This exclusion applies:</w:t>
      </w:r>
    </w:p>
    <w:p w14:paraId="6B2BCED2" w14:textId="0917FE77" w:rsidR="000F0D58" w:rsidRPr="00360C0E" w:rsidRDefault="0000558E" w:rsidP="00036B47">
      <w:pPr>
        <w:pStyle w:val="outlinetxt5"/>
      </w:pPr>
      <w:r w:rsidRPr="00360C0E">
        <w:rPr>
          <w:b w:val="0"/>
        </w:rPr>
        <w:tab/>
      </w:r>
      <w:r w:rsidRPr="00360C0E">
        <w:t>(a)</w:t>
      </w:r>
      <w:r w:rsidRPr="00360C0E">
        <w:tab/>
      </w:r>
      <w:r w:rsidRPr="00360C0E">
        <w:rPr>
          <w:b w:val="0"/>
        </w:rPr>
        <w:t xml:space="preserve">Whether the "injury"-causing event described in Paragraph </w:t>
      </w:r>
      <w:r w:rsidRPr="00360C0E">
        <w:t xml:space="preserve">(1)(a), (b) </w:t>
      </w:r>
      <w:r w:rsidRPr="00360C0E">
        <w:rPr>
          <w:b w:val="0"/>
          <w:bCs/>
        </w:rPr>
        <w:t>or</w:t>
      </w:r>
      <w:r w:rsidRPr="00360C0E">
        <w:t xml:space="preserve"> (c) </w:t>
      </w:r>
      <w:r w:rsidRPr="00360C0E">
        <w:rPr>
          <w:b w:val="0"/>
        </w:rPr>
        <w:t>above occurs before employment, during employment or after employment of that person;</w:t>
      </w:r>
    </w:p>
    <w:p w14:paraId="0AAA33E5" w14:textId="77777777" w:rsidR="000F0D58" w:rsidRPr="00360C0E" w:rsidRDefault="0000558E" w:rsidP="00036B47">
      <w:pPr>
        <w:pStyle w:val="outlinetxt5"/>
      </w:pPr>
      <w:r w:rsidRPr="00360C0E">
        <w:rPr>
          <w:b w:val="0"/>
        </w:rPr>
        <w:tab/>
      </w:r>
      <w:r w:rsidRPr="00360C0E">
        <w:t>(b)</w:t>
      </w:r>
      <w:r w:rsidRPr="00360C0E">
        <w:tab/>
      </w:r>
      <w:r w:rsidRPr="00360C0E">
        <w:rPr>
          <w:b w:val="0"/>
        </w:rPr>
        <w:t xml:space="preserve">Whether the insured may be liable as an employer or in any other capacity; and </w:t>
      </w:r>
    </w:p>
    <w:p w14:paraId="3E95975B" w14:textId="77777777" w:rsidR="000F0D58" w:rsidRPr="00360C0E" w:rsidRDefault="0000558E" w:rsidP="00036B47">
      <w:pPr>
        <w:pStyle w:val="outlinetxt5"/>
      </w:pPr>
      <w:r w:rsidRPr="00360C0E">
        <w:rPr>
          <w:b w:val="0"/>
        </w:rPr>
        <w:tab/>
      </w:r>
      <w:r w:rsidRPr="00360C0E">
        <w:t>(c)</w:t>
      </w:r>
      <w:r w:rsidRPr="00360C0E">
        <w:tab/>
      </w:r>
      <w:r w:rsidRPr="00360C0E">
        <w:rPr>
          <w:b w:val="0"/>
        </w:rPr>
        <w:t>To any obligation to share damages with or repay someone else who must pay damages because of the "injury".</w:t>
      </w:r>
    </w:p>
    <w:p w14:paraId="0BDC5C9F" w14:textId="5A3BAA7F" w:rsidR="000F0D58" w:rsidRPr="006F5B2A" w:rsidRDefault="0000558E" w:rsidP="00036B47">
      <w:pPr>
        <w:pStyle w:val="outlinetxt1"/>
        <w:rPr>
          <w:b w:val="0"/>
          <w:bCs/>
        </w:rPr>
      </w:pPr>
      <w:r>
        <w:tab/>
      </w:r>
      <w:r w:rsidR="00FB032D" w:rsidRPr="006F5B2A">
        <w:t>E.</w:t>
      </w:r>
      <w:r w:rsidR="00FB032D" w:rsidRPr="006F5B2A">
        <w:rPr>
          <w:b w:val="0"/>
          <w:bCs/>
        </w:rPr>
        <w:tab/>
        <w:t xml:space="preserve">For the purposes of the coverage provided by this endorsement, the following paragraph is added to </w:t>
      </w:r>
      <w:r w:rsidR="00FB032D" w:rsidRPr="006F5B2A">
        <w:t xml:space="preserve">Section II </w:t>
      </w:r>
      <w:r w:rsidR="00FB032D" w:rsidRPr="006F5B2A">
        <w:rPr>
          <w:bCs/>
        </w:rPr>
        <w:t>–</w:t>
      </w:r>
      <w:r w:rsidR="00FB032D" w:rsidRPr="006F5B2A">
        <w:rPr>
          <w:b w:val="0"/>
          <w:bCs/>
        </w:rPr>
        <w:t xml:space="preserve"> </w:t>
      </w:r>
      <w:r w:rsidR="00FB032D" w:rsidRPr="006F5B2A">
        <w:t>Who Is An Insured</w:t>
      </w:r>
      <w:r w:rsidR="00FB032D" w:rsidRPr="00360C0E">
        <w:t>:</w:t>
      </w:r>
      <w:r w:rsidR="00FB032D" w:rsidRPr="006F5B2A">
        <w:rPr>
          <w:b w:val="0"/>
          <w:bCs/>
        </w:rPr>
        <w:t xml:space="preserve"> </w:t>
      </w:r>
    </w:p>
    <w:p w14:paraId="1FD9FC15" w14:textId="77777777" w:rsidR="006F5B2A" w:rsidRPr="006F5B2A" w:rsidRDefault="0000558E" w:rsidP="00036B47">
      <w:pPr>
        <w:pStyle w:val="blocktext2"/>
      </w:pPr>
      <w:bookmarkStart w:id="2" w:name="_Hlk69308691"/>
      <w:bookmarkStart w:id="3" w:name="_Hlk69309695"/>
      <w:r w:rsidRPr="006F5B2A">
        <w:t>Any person or organization added to this coverage part as an additional insured will automatically be an insured under the insurance provided by this endorsement, but only if the insurance provided by this endorsement is required by:</w:t>
      </w:r>
    </w:p>
    <w:p w14:paraId="08A86D93" w14:textId="77777777" w:rsidR="006F5B2A" w:rsidRPr="00360C0E" w:rsidRDefault="0000558E" w:rsidP="00036B47">
      <w:pPr>
        <w:pStyle w:val="outlinetxt3"/>
        <w:rPr>
          <w:b w:val="0"/>
        </w:rPr>
      </w:pPr>
      <w:r w:rsidRPr="00360C0E">
        <w:rPr>
          <w:b w:val="0"/>
        </w:rPr>
        <w:tab/>
      </w:r>
      <w:r w:rsidRPr="00360C0E">
        <w:t>a.</w:t>
      </w:r>
      <w:r w:rsidRPr="00360C0E">
        <w:tab/>
      </w:r>
      <w:r w:rsidRPr="00360C0E">
        <w:rPr>
          <w:b w:val="0"/>
        </w:rPr>
        <w:t>The described contract(s) or agreement(s) shown in the Schedule of this endorsement; or</w:t>
      </w:r>
    </w:p>
    <w:p w14:paraId="40805FDE" w14:textId="77777777" w:rsidR="006F5B2A" w:rsidRPr="00360C0E" w:rsidRDefault="0000558E" w:rsidP="00036B47">
      <w:pPr>
        <w:pStyle w:val="outlinetxt3"/>
        <w:rPr>
          <w:b w:val="0"/>
        </w:rPr>
      </w:pPr>
      <w:r w:rsidRPr="00360C0E">
        <w:rPr>
          <w:b w:val="0"/>
        </w:rPr>
        <w:tab/>
      </w:r>
      <w:r w:rsidRPr="00360C0E">
        <w:t>b.</w:t>
      </w:r>
      <w:r w:rsidRPr="00360C0E">
        <w:tab/>
      </w:r>
      <w:r w:rsidRPr="00360C0E">
        <w:rPr>
          <w:b w:val="0"/>
        </w:rPr>
        <w:t>A written contract or agreement, if no described contract(s) or agreement(s) are shown in the Schedule of this endorsement;</w:t>
      </w:r>
    </w:p>
    <w:p w14:paraId="17EA9BB9" w14:textId="77777777" w:rsidR="006F5B2A" w:rsidRPr="0085382F" w:rsidRDefault="0000558E" w:rsidP="00036B47">
      <w:pPr>
        <w:pStyle w:val="blocktext2"/>
      </w:pPr>
      <w:r w:rsidRPr="006F5B2A">
        <w:t>to be provided to such additional insured.</w:t>
      </w:r>
      <w:bookmarkEnd w:id="2"/>
      <w:bookmarkEnd w:id="3"/>
    </w:p>
    <w:p w14:paraId="1E64B40B" w14:textId="77777777" w:rsidR="000F0D58" w:rsidRPr="00F523AF" w:rsidRDefault="0000558E" w:rsidP="00036B47">
      <w:pPr>
        <w:pStyle w:val="blocktext2"/>
      </w:pPr>
      <w:r w:rsidRPr="006F5B2A">
        <w:t>However, the insurance afforded to such additional insured:</w:t>
      </w:r>
    </w:p>
    <w:p w14:paraId="185BC771" w14:textId="23F1E9D4" w:rsidR="000F0D58" w:rsidRPr="00FD31CC" w:rsidRDefault="0000558E" w:rsidP="00036B47">
      <w:pPr>
        <w:pStyle w:val="outlinetxt4"/>
        <w:rPr>
          <w:b w:val="0"/>
        </w:rPr>
      </w:pPr>
      <w:r w:rsidRPr="00FD31CC">
        <w:rPr>
          <w:b w:val="0"/>
        </w:rPr>
        <w:tab/>
      </w:r>
      <w:r w:rsidR="00FD31CC" w:rsidRPr="00FD31CC">
        <w:t>(1)</w:t>
      </w:r>
      <w:r w:rsidRPr="00FD31CC">
        <w:tab/>
      </w:r>
      <w:r w:rsidRPr="00FD31CC">
        <w:rPr>
          <w:b w:val="0"/>
        </w:rPr>
        <w:t>Only applies to the extent permitted by law; and</w:t>
      </w:r>
    </w:p>
    <w:p w14:paraId="13FEEB6E" w14:textId="4D3B88D9" w:rsidR="000F0D58" w:rsidRPr="00FD31CC" w:rsidRDefault="0000558E" w:rsidP="00036B47">
      <w:pPr>
        <w:pStyle w:val="outlinetxt4"/>
        <w:rPr>
          <w:b w:val="0"/>
        </w:rPr>
      </w:pPr>
      <w:r w:rsidRPr="00FD31CC">
        <w:rPr>
          <w:b w:val="0"/>
        </w:rPr>
        <w:tab/>
      </w:r>
      <w:r w:rsidR="00FD31CC" w:rsidRPr="00FD31CC">
        <w:t>(2)</w:t>
      </w:r>
      <w:r w:rsidRPr="00FD31CC">
        <w:tab/>
      </w:r>
      <w:r w:rsidRPr="00FD31CC">
        <w:rPr>
          <w:b w:val="0"/>
        </w:rPr>
        <w:t>Will not be broader than that which you are required by the contract or agreement to provide for such additional insured.</w:t>
      </w:r>
    </w:p>
    <w:p w14:paraId="359AA956" w14:textId="6C70300F" w:rsidR="00FA4073" w:rsidRPr="006F5B2A" w:rsidRDefault="0000558E" w:rsidP="00036B47">
      <w:pPr>
        <w:pStyle w:val="outlinetxt1"/>
        <w:rPr>
          <w:b w:val="0"/>
        </w:rPr>
      </w:pPr>
      <w:r>
        <w:tab/>
        <w:t>F.</w:t>
      </w:r>
      <w:r>
        <w:rPr>
          <w:b w:val="0"/>
        </w:rPr>
        <w:tab/>
      </w:r>
      <w:r w:rsidRPr="006F5B2A">
        <w:rPr>
          <w:b w:val="0"/>
        </w:rPr>
        <w:t xml:space="preserve">With respect to the coverage provided by this endorsement, the following provisions are added to </w:t>
      </w:r>
      <w:r w:rsidRPr="006F5B2A">
        <w:t>Section III – Limits Of Insurance</w:t>
      </w:r>
      <w:r w:rsidRPr="00360C0E">
        <w:rPr>
          <w:bCs/>
        </w:rPr>
        <w:t>:</w:t>
      </w:r>
    </w:p>
    <w:p w14:paraId="095F21EF" w14:textId="03E53137" w:rsidR="00FA4073" w:rsidRPr="006F5B2A" w:rsidRDefault="0000558E" w:rsidP="00036B47">
      <w:pPr>
        <w:pStyle w:val="outlinetxt2"/>
        <w:rPr>
          <w:b w:val="0"/>
        </w:rPr>
      </w:pPr>
      <w:r w:rsidRPr="006F5B2A">
        <w:tab/>
        <w:t>1.</w:t>
      </w:r>
      <w:r w:rsidRPr="006F5B2A">
        <w:rPr>
          <w:b w:val="0"/>
        </w:rPr>
        <w:tab/>
        <w:t xml:space="preserve">Subject to Paragraph </w:t>
      </w:r>
      <w:r w:rsidRPr="006F5B2A">
        <w:rPr>
          <w:bCs/>
        </w:rPr>
        <w:t xml:space="preserve">2. </w:t>
      </w:r>
      <w:r w:rsidRPr="006F5B2A">
        <w:rPr>
          <w:b w:val="0"/>
        </w:rPr>
        <w:t xml:space="preserve">of </w:t>
      </w:r>
      <w:r w:rsidRPr="00F731E5">
        <w:rPr>
          <w:b w:val="0"/>
        </w:rPr>
        <w:t xml:space="preserve">Section </w:t>
      </w:r>
      <w:r w:rsidRPr="006F5B2A">
        <w:rPr>
          <w:bCs/>
        </w:rPr>
        <w:t>III</w:t>
      </w:r>
      <w:r w:rsidRPr="00EA7799">
        <w:rPr>
          <w:b w:val="0"/>
        </w:rPr>
        <w:t xml:space="preserve"> </w:t>
      </w:r>
      <w:r w:rsidR="00360C0E" w:rsidRPr="00EA7799">
        <w:rPr>
          <w:rFonts w:cs="Arial"/>
          <w:b w:val="0"/>
        </w:rPr>
        <w:t>–</w:t>
      </w:r>
      <w:r w:rsidR="00360C0E" w:rsidRPr="00EA7799">
        <w:rPr>
          <w:b w:val="0"/>
        </w:rPr>
        <w:t xml:space="preserve"> </w:t>
      </w:r>
      <w:r w:rsidRPr="00F731E5">
        <w:rPr>
          <w:b w:val="0"/>
        </w:rPr>
        <w:t>Limits</w:t>
      </w:r>
      <w:r w:rsidRPr="006F5B2A">
        <w:rPr>
          <w:bCs/>
        </w:rPr>
        <w:t xml:space="preserve"> </w:t>
      </w:r>
      <w:r w:rsidR="00F731E5">
        <w:rPr>
          <w:b w:val="0"/>
        </w:rPr>
        <w:t>O</w:t>
      </w:r>
      <w:r w:rsidRPr="00F731E5">
        <w:rPr>
          <w:b w:val="0"/>
        </w:rPr>
        <w:t>f Insurance,</w:t>
      </w:r>
      <w:r w:rsidRPr="006F5B2A">
        <w:rPr>
          <w:b w:val="0"/>
        </w:rPr>
        <w:t xml:space="preserve"> the Sexual Abuse Or Sexual Molestation Liability Aggregate Limit shown in the Schedule of this </w:t>
      </w:r>
      <w:r w:rsidR="006F5B2A" w:rsidRPr="006F5B2A">
        <w:rPr>
          <w:b w:val="0"/>
        </w:rPr>
        <w:t>endorsement is the most we will pay for the sum of all damages because of all "injury" arising out of all "acts of sexual abuse or sexual molestation" or "interrelated acts", including any continuation, change or resumption of such "injury" after the end of the policy period.</w:t>
      </w:r>
    </w:p>
    <w:p w14:paraId="21A59190" w14:textId="59DE6B39" w:rsidR="00FA4073" w:rsidRPr="006F5B2A" w:rsidRDefault="0000558E" w:rsidP="00036B47">
      <w:pPr>
        <w:pStyle w:val="outlinetxt2"/>
        <w:rPr>
          <w:b w:val="0"/>
        </w:rPr>
      </w:pPr>
      <w:r>
        <w:br w:type="column"/>
      </w:r>
      <w:r w:rsidR="00FB032D" w:rsidRPr="006F5B2A">
        <w:tab/>
        <w:t>2.</w:t>
      </w:r>
      <w:r w:rsidR="00FB032D" w:rsidRPr="006F5B2A">
        <w:tab/>
      </w:r>
      <w:r w:rsidR="00FB032D" w:rsidRPr="006F5B2A">
        <w:rPr>
          <w:b w:val="0"/>
        </w:rPr>
        <w:t>Subject to Paragraph</w:t>
      </w:r>
      <w:r w:rsidR="00FB032D" w:rsidRPr="006F5B2A">
        <w:t xml:space="preserve"> </w:t>
      </w:r>
      <w:r w:rsidR="006F5B2A">
        <w:t>F.</w:t>
      </w:r>
      <w:r w:rsidR="00C10912">
        <w:t>1</w:t>
      </w:r>
      <w:r w:rsidR="00FB032D" w:rsidRPr="006F5B2A">
        <w:t xml:space="preserve">. </w:t>
      </w:r>
      <w:r w:rsidR="00FB032D" w:rsidRPr="006F5B2A">
        <w:rPr>
          <w:b w:val="0"/>
        </w:rPr>
        <w:t xml:space="preserve">above, the Sexual Abuse Or Sexual Molestation Liability Each Act Limit shown in the Schedule of this endorsement is the most we will pay for the sum of all damages because of all "injury" arising out of any one "act of sexual abuse or sexual molestation" or "interrelated acts", including any continuation, change or resumption of such "injury" after the end of the policy period. </w:t>
      </w:r>
    </w:p>
    <w:p w14:paraId="67CDFC94" w14:textId="3965B7C3" w:rsidR="008771E9" w:rsidRPr="006F5B2A" w:rsidRDefault="0000558E" w:rsidP="00036B47">
      <w:pPr>
        <w:pStyle w:val="blocktext3"/>
      </w:pPr>
      <w:r w:rsidRPr="006F5B2A">
        <w:t xml:space="preserve">With respect to "interrelated acts" that occur over more than one policy period under any policy issued by us, only the Sexual Abuse </w:t>
      </w:r>
      <w:r w:rsidR="00C10912">
        <w:t>O</w:t>
      </w:r>
      <w:r w:rsidRPr="006F5B2A">
        <w:t>r Sexual Molestation Liability Each Act Limit applicable to the first policy period:</w:t>
      </w:r>
    </w:p>
    <w:p w14:paraId="645FAD9A" w14:textId="77777777" w:rsidR="008771E9" w:rsidRPr="006F5B2A" w:rsidRDefault="0000558E" w:rsidP="00036B47">
      <w:pPr>
        <w:pStyle w:val="outlinetxt3"/>
        <w:rPr>
          <w:b w:val="0"/>
        </w:rPr>
      </w:pPr>
      <w:r w:rsidRPr="006F5B2A">
        <w:tab/>
        <w:t>a.</w:t>
      </w:r>
      <w:r w:rsidRPr="006F5B2A">
        <w:tab/>
      </w:r>
      <w:r w:rsidRPr="006F5B2A">
        <w:rPr>
          <w:b w:val="0"/>
        </w:rPr>
        <w:t>That provides the coverage provided by this endorsement; and</w:t>
      </w:r>
    </w:p>
    <w:p w14:paraId="4593E61B" w14:textId="72369C79" w:rsidR="008771E9" w:rsidRPr="006F5B2A" w:rsidRDefault="0000558E" w:rsidP="00036B47">
      <w:pPr>
        <w:pStyle w:val="outlinetxt3"/>
        <w:rPr>
          <w:b w:val="0"/>
          <w:bCs/>
        </w:rPr>
      </w:pPr>
      <w:r w:rsidRPr="006F5B2A">
        <w:tab/>
        <w:t>b.</w:t>
      </w:r>
      <w:r w:rsidRPr="006F5B2A">
        <w:tab/>
      </w:r>
      <w:r w:rsidRPr="006F5B2A">
        <w:rPr>
          <w:b w:val="0"/>
          <w:bCs/>
        </w:rPr>
        <w:t>In which the "interrelated acts" were committed</w:t>
      </w:r>
      <w:r w:rsidR="005B5AC3">
        <w:rPr>
          <w:b w:val="0"/>
          <w:bCs/>
        </w:rPr>
        <w:t>;</w:t>
      </w:r>
    </w:p>
    <w:p w14:paraId="55EF68A2" w14:textId="64979B06" w:rsidR="00353D59" w:rsidRDefault="0000558E" w:rsidP="00036B47">
      <w:pPr>
        <w:pStyle w:val="blocktext3"/>
      </w:pPr>
      <w:r w:rsidRPr="006F5B2A">
        <w:t>will apply to all damages because of all "injury" for such "interrelated acts".</w:t>
      </w:r>
    </w:p>
    <w:p w14:paraId="5C8DEBFC" w14:textId="77777777" w:rsidR="00FA4073" w:rsidRDefault="0000558E" w:rsidP="00036B47">
      <w:pPr>
        <w:pStyle w:val="outlinetxt2"/>
        <w:rPr>
          <w:b w:val="0"/>
          <w:bCs/>
        </w:rPr>
      </w:pPr>
      <w:r>
        <w:tab/>
        <w:t>3.</w:t>
      </w:r>
      <w:r>
        <w:tab/>
      </w:r>
      <w:r>
        <w:rPr>
          <w:b w:val="0"/>
          <w:bCs/>
        </w:rPr>
        <w:t xml:space="preserve">With respect to the insurance afforded to additional insureds described in Paragraph </w:t>
      </w:r>
      <w:r>
        <w:t>E</w:t>
      </w:r>
      <w:r w:rsidR="008E56DA">
        <w:t>.</w:t>
      </w:r>
      <w:r>
        <w:rPr>
          <w:b w:val="0"/>
          <w:bCs/>
        </w:rPr>
        <w:t xml:space="preserve"> of this endorsement, the most we will pay on behalf of the additional insured is the amount of insurance:</w:t>
      </w:r>
    </w:p>
    <w:p w14:paraId="4BA31A48" w14:textId="77777777" w:rsidR="00FA4073" w:rsidRDefault="0000558E" w:rsidP="00036B47">
      <w:pPr>
        <w:pStyle w:val="outlinetxt3"/>
      </w:pPr>
      <w:r>
        <w:tab/>
        <w:t>a.</w:t>
      </w:r>
      <w:r>
        <w:tab/>
      </w:r>
      <w:r>
        <w:rPr>
          <w:b w:val="0"/>
          <w:bCs/>
        </w:rPr>
        <w:t>Required by the contract or agreement you have entered into with the additional insured; or</w:t>
      </w:r>
      <w:r>
        <w:t xml:space="preserve"> </w:t>
      </w:r>
    </w:p>
    <w:p w14:paraId="4B342009" w14:textId="0BFA8B54" w:rsidR="00FA4073" w:rsidRDefault="0000558E" w:rsidP="00036B47">
      <w:pPr>
        <w:pStyle w:val="outlinetxt3"/>
      </w:pPr>
      <w:r>
        <w:tab/>
        <w:t>b.</w:t>
      </w:r>
      <w:r>
        <w:tab/>
      </w:r>
      <w:r>
        <w:rPr>
          <w:b w:val="0"/>
          <w:bCs/>
        </w:rPr>
        <w:t xml:space="preserve">Available under the applicable Limits </w:t>
      </w:r>
      <w:r w:rsidR="00F731E5">
        <w:rPr>
          <w:b w:val="0"/>
          <w:bCs/>
        </w:rPr>
        <w:t>O</w:t>
      </w:r>
      <w:r>
        <w:rPr>
          <w:b w:val="0"/>
          <w:bCs/>
        </w:rPr>
        <w:t>f Insurance shown in the Schedule of this endorsement;</w:t>
      </w:r>
      <w:r>
        <w:t xml:space="preserve"> </w:t>
      </w:r>
    </w:p>
    <w:p w14:paraId="29BDD7FB" w14:textId="77777777" w:rsidR="00FA4073" w:rsidRPr="006F5B2A" w:rsidRDefault="0000558E" w:rsidP="00036B47">
      <w:pPr>
        <w:pStyle w:val="blocktext3"/>
      </w:pPr>
      <w:r>
        <w:t>whichever is less.</w:t>
      </w:r>
      <w:r>
        <w:rPr>
          <w:b/>
        </w:rPr>
        <w:t xml:space="preserve"> </w:t>
      </w:r>
    </w:p>
    <w:p w14:paraId="7313826F" w14:textId="77777777" w:rsidR="000F0D58" w:rsidRPr="00F523AF" w:rsidRDefault="0000558E" w:rsidP="00036B47">
      <w:pPr>
        <w:pStyle w:val="outlinehd2"/>
      </w:pPr>
      <w:r w:rsidRPr="00F523AF">
        <w:tab/>
      </w:r>
      <w:r w:rsidR="00FA4073">
        <w:t>4</w:t>
      </w:r>
      <w:r w:rsidRPr="00F523AF">
        <w:t>.</w:t>
      </w:r>
      <w:r w:rsidRPr="00F523AF">
        <w:tab/>
        <w:t>Deductible</w:t>
      </w:r>
    </w:p>
    <w:p w14:paraId="4E7FDCC0" w14:textId="6B4C6FC9" w:rsidR="000F0D58" w:rsidRPr="00F523AF" w:rsidRDefault="0000558E" w:rsidP="00036B47">
      <w:pPr>
        <w:pStyle w:val="blocktext3"/>
      </w:pPr>
      <w:r w:rsidRPr="00F523AF">
        <w:t xml:space="preserve">If a </w:t>
      </w:r>
      <w:r>
        <w:t xml:space="preserve">Sexual </w:t>
      </w:r>
      <w:r w:rsidRPr="00F523AF">
        <w:t xml:space="preserve">Abuse </w:t>
      </w:r>
      <w:r w:rsidR="00C10912">
        <w:t>O</w:t>
      </w:r>
      <w:r w:rsidRPr="00F523AF">
        <w:t xml:space="preserve">r </w:t>
      </w:r>
      <w:r>
        <w:t xml:space="preserve">Sexual </w:t>
      </w:r>
      <w:r w:rsidRPr="00F523AF">
        <w:t xml:space="preserve">Molestation Liability Each </w:t>
      </w:r>
      <w:r>
        <w:t>Act</w:t>
      </w:r>
      <w:r w:rsidRPr="00F523AF">
        <w:t xml:space="preserve"> Deductible is shown in the Schedule of this endorsement, the following provision applies: </w:t>
      </w:r>
    </w:p>
    <w:p w14:paraId="1A44987B" w14:textId="5A2B1640" w:rsidR="000F0D58" w:rsidRPr="00F523AF" w:rsidRDefault="0000558E" w:rsidP="00036B47">
      <w:pPr>
        <w:pStyle w:val="outlinetxt3"/>
      </w:pPr>
      <w:r w:rsidRPr="00F523AF">
        <w:tab/>
        <w:t>a.</w:t>
      </w:r>
      <w:r w:rsidRPr="00F523AF">
        <w:tab/>
      </w:r>
      <w:r w:rsidRPr="00F523AF">
        <w:rPr>
          <w:b w:val="0"/>
        </w:rPr>
        <w:t xml:space="preserve">Our obligation </w:t>
      </w:r>
      <w:r>
        <w:rPr>
          <w:b w:val="0"/>
        </w:rPr>
        <w:t xml:space="preserve">under this endorsement </w:t>
      </w:r>
      <w:r w:rsidRPr="00F523AF">
        <w:rPr>
          <w:b w:val="0"/>
        </w:rPr>
        <w:t xml:space="preserve">to pay damages on behalf of the insured applies only to the amount of damages in excess of the deductible amount shown in the Schedule of this endorsement as </w:t>
      </w:r>
      <w:r>
        <w:rPr>
          <w:b w:val="0"/>
        </w:rPr>
        <w:t xml:space="preserve">Sexual </w:t>
      </w:r>
      <w:r w:rsidRPr="00F523AF">
        <w:rPr>
          <w:b w:val="0"/>
        </w:rPr>
        <w:t xml:space="preserve">Abuse </w:t>
      </w:r>
      <w:r w:rsidR="00C10912">
        <w:rPr>
          <w:b w:val="0"/>
        </w:rPr>
        <w:t>O</w:t>
      </w:r>
      <w:r w:rsidRPr="00F523AF">
        <w:rPr>
          <w:b w:val="0"/>
        </w:rPr>
        <w:t xml:space="preserve">r </w:t>
      </w:r>
      <w:r>
        <w:rPr>
          <w:b w:val="0"/>
        </w:rPr>
        <w:t xml:space="preserve">Sexual </w:t>
      </w:r>
      <w:r w:rsidRPr="00F523AF">
        <w:rPr>
          <w:b w:val="0"/>
        </w:rPr>
        <w:t xml:space="preserve">Molestation Liability Each </w:t>
      </w:r>
      <w:r>
        <w:rPr>
          <w:b w:val="0"/>
        </w:rPr>
        <w:t>Act</w:t>
      </w:r>
      <w:r w:rsidRPr="00F523AF">
        <w:rPr>
          <w:b w:val="0"/>
        </w:rPr>
        <w:t xml:space="preserve"> Deductible. The limits of insurance shall not be reduced by the amount of this deductible.</w:t>
      </w:r>
    </w:p>
    <w:p w14:paraId="549A5B48" w14:textId="2E2485B0" w:rsidR="000F0D58" w:rsidRPr="00F523AF" w:rsidRDefault="0000558E" w:rsidP="00036B47">
      <w:pPr>
        <w:pStyle w:val="outlinetxt3"/>
      </w:pPr>
      <w:r>
        <w:br w:type="page"/>
      </w:r>
      <w:r w:rsidR="00036B47">
        <w:rPr>
          <w:noProof/>
        </w:rPr>
        <w:pict w14:anchorId="20D49A57">
          <v:rect id="_x0000_s1038" style="position:absolute;left:0;text-align:left;margin-left:-45.6pt;margin-top:0;width:36pt;height:158.45pt;z-index:-251650048;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731B7B3" w14:textId="77777777" w:rsidR="0000558E" w:rsidRDefault="0000558E">
                  <w:pPr>
                    <w:pStyle w:val="sidetext"/>
                  </w:pPr>
                  <w:r>
                    <w:t>N</w:t>
                  </w:r>
                </w:p>
                <w:p w14:paraId="69611B6D" w14:textId="77777777" w:rsidR="0000558E" w:rsidRDefault="0000558E">
                  <w:pPr>
                    <w:pStyle w:val="sidetext"/>
                  </w:pPr>
                </w:p>
                <w:p w14:paraId="4D6616CA" w14:textId="77777777" w:rsidR="0000558E" w:rsidRDefault="0000558E">
                  <w:pPr>
                    <w:pStyle w:val="sidetext"/>
                  </w:pPr>
                  <w:r>
                    <w:t>E</w:t>
                  </w:r>
                </w:p>
                <w:p w14:paraId="60851654" w14:textId="77777777" w:rsidR="0000558E" w:rsidRDefault="0000558E">
                  <w:pPr>
                    <w:pStyle w:val="sidetext"/>
                  </w:pPr>
                </w:p>
                <w:p w14:paraId="6CB67146" w14:textId="77777777" w:rsidR="0000558E" w:rsidRDefault="0000558E">
                  <w:pPr>
                    <w:pStyle w:val="sidetext"/>
                  </w:pPr>
                  <w:r>
                    <w:t>W</w:t>
                  </w:r>
                </w:p>
              </w:txbxContent>
            </v:textbox>
            <w10:wrap anchorx="page" anchory="page"/>
            <w10:anchorlock/>
          </v:rect>
        </w:pict>
      </w:r>
      <w:r w:rsidR="00FB032D" w:rsidRPr="00F523AF">
        <w:tab/>
        <w:t>b.</w:t>
      </w:r>
      <w:r w:rsidR="00FB032D" w:rsidRPr="00F523AF">
        <w:tab/>
      </w:r>
      <w:r w:rsidR="00FB032D" w:rsidRPr="00F523AF">
        <w:rPr>
          <w:b w:val="0"/>
        </w:rPr>
        <w:t>The terms of this insurance, including those with respect to:</w:t>
      </w:r>
    </w:p>
    <w:p w14:paraId="40ACC6A0" w14:textId="77777777" w:rsidR="000F0D58" w:rsidRPr="00F523AF" w:rsidRDefault="0000558E" w:rsidP="00036B47">
      <w:pPr>
        <w:pStyle w:val="outlinetxt4"/>
      </w:pPr>
      <w:r w:rsidRPr="00F523AF">
        <w:tab/>
        <w:t>(1)</w:t>
      </w:r>
      <w:r w:rsidRPr="00F523AF">
        <w:tab/>
      </w:r>
      <w:r w:rsidRPr="00F523AF">
        <w:rPr>
          <w:b w:val="0"/>
        </w:rPr>
        <w:t>Our right and duty to defend any "suits" seeking those damages; and</w:t>
      </w:r>
    </w:p>
    <w:p w14:paraId="3F4CD06D" w14:textId="69950901" w:rsidR="000F0D58" w:rsidRPr="00F523AF" w:rsidRDefault="0000558E" w:rsidP="00036B47">
      <w:pPr>
        <w:pStyle w:val="outlinetxt4"/>
      </w:pPr>
      <w:r w:rsidRPr="00F523AF">
        <w:tab/>
        <w:t>(2)</w:t>
      </w:r>
      <w:r w:rsidRPr="00F523AF">
        <w:tab/>
      </w:r>
      <w:r w:rsidRPr="00F523AF">
        <w:rPr>
          <w:b w:val="0"/>
        </w:rPr>
        <w:t xml:space="preserve">Your duties, and the duties of any other involved insured, in the event of an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"interrelated acts",</w:t>
      </w:r>
      <w:r w:rsidRPr="00F523AF">
        <w:rPr>
          <w:b w:val="0"/>
        </w:rPr>
        <w:t xml:space="preserve"> claim or "suit"</w:t>
      </w:r>
      <w:r w:rsidR="002C14BF">
        <w:rPr>
          <w:b w:val="0"/>
        </w:rPr>
        <w:t>;</w:t>
      </w:r>
    </w:p>
    <w:p w14:paraId="00E4B972" w14:textId="77777777" w:rsidR="000F0D58" w:rsidRPr="00F523AF" w:rsidRDefault="0000558E" w:rsidP="00036B47">
      <w:pPr>
        <w:pStyle w:val="blocktext4"/>
      </w:pPr>
      <w:r w:rsidRPr="00F523AF">
        <w:t>apply irrespective of the application of the deductible amount.</w:t>
      </w:r>
    </w:p>
    <w:p w14:paraId="61AB07B4" w14:textId="77777777" w:rsidR="000F0D58" w:rsidRPr="00F523AF" w:rsidRDefault="0000558E" w:rsidP="00036B47">
      <w:pPr>
        <w:pStyle w:val="outlinetxt3"/>
      </w:pPr>
      <w:r w:rsidRPr="00F523AF">
        <w:tab/>
        <w:t>c.</w:t>
      </w:r>
      <w:r w:rsidRPr="00F523AF">
        <w:tab/>
      </w:r>
      <w:r w:rsidRPr="00F523AF">
        <w:rPr>
          <w:b w:val="0"/>
        </w:rPr>
        <w:t>We may pay any part or all of the deductible amount to effect settlement of any claim or "suit" and, upon notification of the action taken, you shall promptly reimburse us for such part of the deductible amount as has been paid by us</w:t>
      </w:r>
      <w:r w:rsidRPr="00F523AF">
        <w:rPr>
          <w:b w:val="0"/>
          <w:bCs/>
        </w:rPr>
        <w:t>.</w:t>
      </w:r>
    </w:p>
    <w:p w14:paraId="7953748E" w14:textId="16C99033" w:rsidR="000F0D58" w:rsidRPr="00F523AF" w:rsidRDefault="0000558E" w:rsidP="00036B47">
      <w:pPr>
        <w:pStyle w:val="outlinetxt1"/>
        <w:rPr>
          <w:b w:val="0"/>
        </w:rPr>
      </w:pPr>
      <w:r>
        <w:tab/>
      </w:r>
      <w:r w:rsidR="00FB032D">
        <w:t>G</w:t>
      </w:r>
      <w:r w:rsidR="00FB032D" w:rsidRPr="00F523AF">
        <w:t>.</w:t>
      </w:r>
      <w:r>
        <w:tab/>
      </w:r>
      <w:r w:rsidR="00FB032D" w:rsidRPr="00F523AF">
        <w:rPr>
          <w:b w:val="0"/>
        </w:rPr>
        <w:t xml:space="preserve">With respect to the coverage provided by this endorsement, </w:t>
      </w:r>
      <w:r w:rsidR="00E24336" w:rsidRPr="00BB630B">
        <w:rPr>
          <w:b w:val="0"/>
        </w:rPr>
        <w:t xml:space="preserve">Paragraph </w:t>
      </w:r>
      <w:r w:rsidR="00E24336" w:rsidRPr="00BB630B">
        <w:rPr>
          <w:bCs/>
        </w:rPr>
        <w:t>2.</w:t>
      </w:r>
      <w:r w:rsidR="00E24336" w:rsidRPr="00BB630B">
        <w:rPr>
          <w:b w:val="0"/>
        </w:rPr>
        <w:t xml:space="preserve"> o</w:t>
      </w:r>
      <w:r w:rsidR="00E24336" w:rsidRPr="00E24336">
        <w:rPr>
          <w:b w:val="0"/>
        </w:rPr>
        <w:t>f</w:t>
      </w:r>
      <w:r w:rsidR="00FB032D" w:rsidRPr="00F523AF">
        <w:rPr>
          <w:b w:val="0"/>
        </w:rPr>
        <w:t xml:space="preserve"> </w:t>
      </w:r>
      <w:r w:rsidR="00FB032D" w:rsidRPr="00F523AF">
        <w:t xml:space="preserve">Section IV – Commercial General Liability Conditions </w:t>
      </w:r>
      <w:r w:rsidR="001D7772">
        <w:rPr>
          <w:b w:val="0"/>
        </w:rPr>
        <w:t>is</w:t>
      </w:r>
      <w:r w:rsidR="00FB032D" w:rsidRPr="00F523AF">
        <w:rPr>
          <w:b w:val="0"/>
        </w:rPr>
        <w:t xml:space="preserve"> replaced by the following:</w:t>
      </w:r>
    </w:p>
    <w:p w14:paraId="11AB7409" w14:textId="77777777" w:rsidR="000F0D58" w:rsidRPr="00F523AF" w:rsidRDefault="0000558E" w:rsidP="00036B47">
      <w:pPr>
        <w:pStyle w:val="outlinehd2"/>
      </w:pPr>
      <w:r w:rsidRPr="00F523AF">
        <w:tab/>
        <w:t>2.</w:t>
      </w:r>
      <w:r w:rsidRPr="00F523AF">
        <w:tab/>
        <w:t xml:space="preserve">Duties In The Event Of An Act Of </w:t>
      </w:r>
      <w:r>
        <w:t xml:space="preserve">Sexual </w:t>
      </w:r>
      <w:r w:rsidRPr="00F523AF">
        <w:t xml:space="preserve">Abuse Or </w:t>
      </w:r>
      <w:r>
        <w:t xml:space="preserve">Sexual </w:t>
      </w:r>
      <w:r w:rsidRPr="00F523AF">
        <w:t xml:space="preserve">Molestation, Claim Or Suit </w:t>
      </w:r>
    </w:p>
    <w:p w14:paraId="798F27E7" w14:textId="77777777" w:rsidR="000F0D58" w:rsidRPr="00F523AF" w:rsidRDefault="0000558E" w:rsidP="00036B47">
      <w:pPr>
        <w:pStyle w:val="outlinetxt3"/>
        <w:rPr>
          <w:b w:val="0"/>
        </w:rPr>
      </w:pPr>
      <w:r w:rsidRPr="00F523AF">
        <w:rPr>
          <w:b w:val="0"/>
        </w:rPr>
        <w:tab/>
      </w:r>
      <w:r w:rsidRPr="00F523AF">
        <w:t>a.</w:t>
      </w:r>
      <w:r w:rsidRPr="00F523AF">
        <w:tab/>
      </w:r>
      <w:r w:rsidRPr="00F523AF">
        <w:rPr>
          <w:b w:val="0"/>
        </w:rPr>
        <w:t xml:space="preserve">You must see to it that we are notified as soon as practicable of an "act of </w:t>
      </w:r>
      <w:r>
        <w:rPr>
          <w:b w:val="0"/>
        </w:rPr>
        <w:t xml:space="preserve">sexual </w:t>
      </w:r>
      <w:r w:rsidRPr="00F523AF">
        <w:rPr>
          <w:b w:val="0"/>
        </w:rPr>
        <w:t xml:space="preserve">abuse or </w:t>
      </w:r>
      <w:r>
        <w:rPr>
          <w:b w:val="0"/>
        </w:rPr>
        <w:t xml:space="preserve">sexual </w:t>
      </w:r>
      <w:r w:rsidRPr="00F523AF">
        <w:rPr>
          <w:b w:val="0"/>
        </w:rPr>
        <w:t xml:space="preserve">molestation" or a circumstance which may result in a claim. To the extent possible, notice should include: </w:t>
      </w:r>
    </w:p>
    <w:p w14:paraId="03FAB053" w14:textId="77777777" w:rsidR="000F0D58" w:rsidRPr="00F523AF" w:rsidRDefault="0000558E" w:rsidP="00036B47">
      <w:pPr>
        <w:pStyle w:val="outlinetxt4"/>
        <w:rPr>
          <w:b w:val="0"/>
        </w:rPr>
      </w:pPr>
      <w:r w:rsidRPr="00F523AF">
        <w:rPr>
          <w:b w:val="0"/>
        </w:rPr>
        <w:tab/>
      </w:r>
      <w:r w:rsidRPr="00F523AF">
        <w:t>(1)</w:t>
      </w:r>
      <w:r w:rsidRPr="00F523AF">
        <w:tab/>
      </w:r>
      <w:r w:rsidRPr="00F523AF">
        <w:rPr>
          <w:b w:val="0"/>
        </w:rPr>
        <w:t xml:space="preserve">How, when and where the "act of </w:t>
      </w:r>
      <w:r>
        <w:rPr>
          <w:b w:val="0"/>
        </w:rPr>
        <w:t xml:space="preserve">sexual </w:t>
      </w:r>
      <w:r w:rsidRPr="00F523AF">
        <w:rPr>
          <w:b w:val="0"/>
        </w:rPr>
        <w:t xml:space="preserve">abuse or </w:t>
      </w:r>
      <w:r>
        <w:rPr>
          <w:b w:val="0"/>
        </w:rPr>
        <w:t xml:space="preserve">sexual </w:t>
      </w:r>
      <w:r w:rsidRPr="00F523AF">
        <w:rPr>
          <w:b w:val="0"/>
        </w:rPr>
        <w:t xml:space="preserve">molestation" </w:t>
      </w:r>
      <w:r>
        <w:rPr>
          <w:b w:val="0"/>
        </w:rPr>
        <w:t xml:space="preserve">or "interrelated acts" </w:t>
      </w:r>
      <w:r w:rsidRPr="00F523AF">
        <w:rPr>
          <w:b w:val="0"/>
        </w:rPr>
        <w:t xml:space="preserve">took place; </w:t>
      </w:r>
    </w:p>
    <w:p w14:paraId="434B06BE" w14:textId="77777777" w:rsidR="000F0D58" w:rsidRPr="00F523AF" w:rsidRDefault="0000558E" w:rsidP="00036B47">
      <w:pPr>
        <w:pStyle w:val="outlinetxt4"/>
        <w:rPr>
          <w:b w:val="0"/>
        </w:rPr>
      </w:pPr>
      <w:r w:rsidRPr="00F523AF">
        <w:rPr>
          <w:b w:val="0"/>
        </w:rPr>
        <w:tab/>
      </w:r>
      <w:r w:rsidRPr="00F523AF">
        <w:t>(2)</w:t>
      </w:r>
      <w:r w:rsidRPr="00F523AF">
        <w:tab/>
      </w:r>
      <w:r w:rsidRPr="00F523AF">
        <w:rPr>
          <w:b w:val="0"/>
        </w:rPr>
        <w:t xml:space="preserve">The specific circumstances surrounding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p>
    <w:p w14:paraId="304E6F68" w14:textId="77777777" w:rsidR="000F0D58" w:rsidRPr="00F523AF" w:rsidRDefault="0000558E" w:rsidP="00036B47">
      <w:pPr>
        <w:pStyle w:val="outlinetxt4"/>
        <w:rPr>
          <w:b w:val="0"/>
        </w:rPr>
      </w:pPr>
      <w:r w:rsidRPr="00F523AF">
        <w:rPr>
          <w:b w:val="0"/>
        </w:rPr>
        <w:tab/>
      </w:r>
      <w:r w:rsidRPr="00F523AF">
        <w:t>(3)</w:t>
      </w:r>
      <w:r w:rsidRPr="00F523AF">
        <w:tab/>
      </w:r>
      <w:r w:rsidRPr="00F523AF">
        <w:rPr>
          <w:b w:val="0"/>
        </w:rPr>
        <w:t xml:space="preserve">The names and addresses of any injured persons and witnesses; and </w:t>
      </w:r>
    </w:p>
    <w:p w14:paraId="4C14AE17" w14:textId="77777777" w:rsidR="000F0D58" w:rsidRPr="00F523AF" w:rsidRDefault="0000558E" w:rsidP="00036B47">
      <w:pPr>
        <w:pStyle w:val="outlinetxt4"/>
        <w:rPr>
          <w:b w:val="0"/>
        </w:rPr>
      </w:pPr>
      <w:r w:rsidRPr="00F523AF">
        <w:rPr>
          <w:b w:val="0"/>
        </w:rPr>
        <w:tab/>
      </w:r>
      <w:r w:rsidRPr="00F523AF">
        <w:t>(4)</w:t>
      </w:r>
      <w:r w:rsidRPr="00F523AF">
        <w:tab/>
      </w:r>
      <w:r w:rsidRPr="00F523AF">
        <w:rPr>
          <w:b w:val="0"/>
        </w:rPr>
        <w:t xml:space="preserve">The nature and location of any </w:t>
      </w:r>
      <w:r>
        <w:rPr>
          <w:b w:val="0"/>
        </w:rPr>
        <w:t>"</w:t>
      </w:r>
      <w:r w:rsidRPr="00F523AF">
        <w:rPr>
          <w:b w:val="0"/>
        </w:rPr>
        <w:t>injury</w:t>
      </w:r>
      <w:r>
        <w:rPr>
          <w:b w:val="0"/>
        </w:rPr>
        <w:t>"</w:t>
      </w:r>
      <w:r w:rsidRPr="00F523AF">
        <w:rPr>
          <w:b w:val="0"/>
        </w:rPr>
        <w:t xml:space="preserve"> arising out of the "act of </w:t>
      </w:r>
      <w:r>
        <w:rPr>
          <w:b w:val="0"/>
        </w:rPr>
        <w:t xml:space="preserve">sexual </w:t>
      </w:r>
      <w:r w:rsidRPr="00F523AF">
        <w:rPr>
          <w:b w:val="0"/>
        </w:rPr>
        <w:t xml:space="preserve">abuse or </w:t>
      </w:r>
      <w:r>
        <w:rPr>
          <w:b w:val="0"/>
        </w:rPr>
        <w:t xml:space="preserve">sexual </w:t>
      </w:r>
      <w:r w:rsidRPr="00F523AF">
        <w:rPr>
          <w:b w:val="0"/>
        </w:rPr>
        <w:t>molestation"</w:t>
      </w:r>
      <w:r>
        <w:rPr>
          <w:b w:val="0"/>
        </w:rPr>
        <w:t xml:space="preserve"> or "interrelated acts"</w:t>
      </w:r>
      <w:r w:rsidRPr="00F523AF">
        <w:rPr>
          <w:b w:val="0"/>
        </w:rPr>
        <w:t xml:space="preserve">. </w:t>
      </w:r>
    </w:p>
    <w:p w14:paraId="506782DE" w14:textId="77777777" w:rsidR="000F0D58" w:rsidRPr="00F523AF" w:rsidRDefault="0000558E" w:rsidP="00036B47">
      <w:pPr>
        <w:pStyle w:val="outlinetxt3"/>
        <w:rPr>
          <w:b w:val="0"/>
        </w:rPr>
      </w:pPr>
      <w:r w:rsidRPr="00F523AF">
        <w:rPr>
          <w:b w:val="0"/>
        </w:rPr>
        <w:tab/>
      </w:r>
      <w:r w:rsidRPr="00F523AF">
        <w:t>b.</w:t>
      </w:r>
      <w:r w:rsidRPr="00F523AF">
        <w:rPr>
          <w:b w:val="0"/>
        </w:rPr>
        <w:tab/>
        <w:t xml:space="preserve">If a claim is made or "suit" is brought against any insured, you must: </w:t>
      </w:r>
    </w:p>
    <w:p w14:paraId="2E1468AC" w14:textId="77777777" w:rsidR="000F0D58" w:rsidRPr="00F523AF" w:rsidRDefault="0000558E" w:rsidP="00036B47">
      <w:pPr>
        <w:pStyle w:val="outlinetxt4"/>
        <w:rPr>
          <w:b w:val="0"/>
        </w:rPr>
      </w:pPr>
      <w:r w:rsidRPr="00F523AF">
        <w:rPr>
          <w:b w:val="0"/>
        </w:rPr>
        <w:tab/>
      </w:r>
      <w:r w:rsidRPr="00F523AF">
        <w:t>(1)</w:t>
      </w:r>
      <w:r w:rsidRPr="00F523AF">
        <w:tab/>
      </w:r>
      <w:r w:rsidRPr="00F523AF">
        <w:rPr>
          <w:b w:val="0"/>
        </w:rPr>
        <w:t xml:space="preserve">Immediately record the specifics of the claim or "suit" and the date received; and </w:t>
      </w:r>
    </w:p>
    <w:p w14:paraId="60006925" w14:textId="77777777" w:rsidR="000F0D58" w:rsidRPr="00F523AF" w:rsidRDefault="0000558E" w:rsidP="00036B47">
      <w:pPr>
        <w:pStyle w:val="outlinetxt4"/>
        <w:rPr>
          <w:b w:val="0"/>
        </w:rPr>
      </w:pPr>
      <w:r w:rsidRPr="00F523AF">
        <w:rPr>
          <w:b w:val="0"/>
        </w:rPr>
        <w:tab/>
      </w:r>
      <w:r w:rsidRPr="00F523AF">
        <w:t>(2)</w:t>
      </w:r>
      <w:r w:rsidRPr="00F523AF">
        <w:tab/>
      </w:r>
      <w:r w:rsidRPr="00F523AF">
        <w:rPr>
          <w:b w:val="0"/>
        </w:rPr>
        <w:t xml:space="preserve">Notify us as soon as practicable. </w:t>
      </w:r>
    </w:p>
    <w:p w14:paraId="0ACEA868" w14:textId="77777777" w:rsidR="000F0D58" w:rsidRPr="00F523AF" w:rsidRDefault="0000558E" w:rsidP="00036B47">
      <w:pPr>
        <w:pStyle w:val="blocktext4"/>
      </w:pPr>
      <w:r w:rsidRPr="00F523AF">
        <w:t xml:space="preserve">You must see to it that we receive written notice of the claim or "suit" as soon as practicable. </w:t>
      </w:r>
    </w:p>
    <w:p w14:paraId="351F49D7" w14:textId="2B3734FF" w:rsidR="000F0D58" w:rsidRPr="00F523AF" w:rsidRDefault="0000558E" w:rsidP="00036B47">
      <w:pPr>
        <w:pStyle w:val="outlinetxt3"/>
        <w:rPr>
          <w:b w:val="0"/>
        </w:rPr>
      </w:pPr>
      <w:r>
        <w:rPr>
          <w:b w:val="0"/>
        </w:rPr>
        <w:br w:type="column"/>
      </w:r>
      <w:r w:rsidR="00FB032D" w:rsidRPr="00F523AF">
        <w:rPr>
          <w:b w:val="0"/>
        </w:rPr>
        <w:tab/>
      </w:r>
      <w:r w:rsidR="00FB032D" w:rsidRPr="00F523AF">
        <w:t>c.</w:t>
      </w:r>
      <w:r w:rsidR="00FB032D" w:rsidRPr="00F523AF">
        <w:tab/>
      </w:r>
      <w:r w:rsidR="00FB032D" w:rsidRPr="00F523AF">
        <w:rPr>
          <w:b w:val="0"/>
        </w:rPr>
        <w:t xml:space="preserve">You and any other involved insured must: </w:t>
      </w:r>
    </w:p>
    <w:p w14:paraId="0C608F75" w14:textId="77777777" w:rsidR="000F0D58" w:rsidRPr="00F523AF" w:rsidRDefault="0000558E" w:rsidP="00036B47">
      <w:pPr>
        <w:pStyle w:val="outlinetxt4"/>
        <w:rPr>
          <w:b w:val="0"/>
        </w:rPr>
      </w:pPr>
      <w:r w:rsidRPr="00F523AF">
        <w:rPr>
          <w:b w:val="0"/>
        </w:rPr>
        <w:tab/>
      </w:r>
      <w:r w:rsidRPr="00F523AF">
        <w:t>(1)</w:t>
      </w:r>
      <w:r w:rsidRPr="00F523AF">
        <w:tab/>
      </w:r>
      <w:r w:rsidRPr="00F523AF">
        <w:rPr>
          <w:b w:val="0"/>
        </w:rPr>
        <w:t xml:space="preserve">Immediately send us copies of any demands, notices, summonses or legal papers received in connection with the claim or "suit"; </w:t>
      </w:r>
    </w:p>
    <w:p w14:paraId="6F6C2084" w14:textId="77777777" w:rsidR="000F0D58" w:rsidRPr="00F523AF" w:rsidRDefault="0000558E" w:rsidP="00036B47">
      <w:pPr>
        <w:pStyle w:val="outlinetxt4"/>
        <w:rPr>
          <w:b w:val="0"/>
        </w:rPr>
      </w:pPr>
      <w:r w:rsidRPr="00F523AF">
        <w:rPr>
          <w:b w:val="0"/>
        </w:rPr>
        <w:tab/>
      </w:r>
      <w:r w:rsidRPr="00F523AF">
        <w:t>(2)</w:t>
      </w:r>
      <w:r w:rsidRPr="00F523AF">
        <w:tab/>
      </w:r>
      <w:r w:rsidRPr="00F523AF">
        <w:rPr>
          <w:b w:val="0"/>
        </w:rPr>
        <w:t xml:space="preserve">Authorize us to obtain records and other information; </w:t>
      </w:r>
    </w:p>
    <w:p w14:paraId="22285DD1" w14:textId="77777777" w:rsidR="000F0D58" w:rsidRPr="00F523AF" w:rsidRDefault="0000558E" w:rsidP="00036B47">
      <w:pPr>
        <w:pStyle w:val="outlinetxt4"/>
        <w:rPr>
          <w:b w:val="0"/>
        </w:rPr>
      </w:pPr>
      <w:r w:rsidRPr="00F523AF">
        <w:rPr>
          <w:b w:val="0"/>
        </w:rPr>
        <w:tab/>
      </w:r>
      <w:r w:rsidRPr="00F523AF">
        <w:t>(3)</w:t>
      </w:r>
      <w:r w:rsidRPr="00F523AF">
        <w:tab/>
      </w:r>
      <w:r w:rsidRPr="00F523AF">
        <w:rPr>
          <w:b w:val="0"/>
        </w:rPr>
        <w:t xml:space="preserve">Cooperate with us in the investigation or settlement of the claim or defense against the "suit"; and </w:t>
      </w:r>
    </w:p>
    <w:p w14:paraId="01A3EA21" w14:textId="77777777" w:rsidR="000F0D58" w:rsidRPr="00F523AF" w:rsidRDefault="0000558E" w:rsidP="00036B47">
      <w:pPr>
        <w:pStyle w:val="outlinetxt4"/>
        <w:rPr>
          <w:b w:val="0"/>
        </w:rPr>
      </w:pPr>
      <w:r w:rsidRPr="00F523AF">
        <w:rPr>
          <w:b w:val="0"/>
        </w:rPr>
        <w:tab/>
      </w:r>
      <w:r w:rsidRPr="00F523AF">
        <w:t>(4)</w:t>
      </w:r>
      <w:r w:rsidRPr="00F523AF">
        <w:tab/>
      </w:r>
      <w:r w:rsidRPr="00F523AF">
        <w:rPr>
          <w:b w:val="0"/>
        </w:rPr>
        <w:t xml:space="preserve">Assist us, upon our request, in the enforcement of any right against any person or organization which may be liable to the insured because of </w:t>
      </w:r>
      <w:r>
        <w:rPr>
          <w:b w:val="0"/>
        </w:rPr>
        <w:t>"</w:t>
      </w:r>
      <w:r w:rsidRPr="00F523AF">
        <w:rPr>
          <w:b w:val="0"/>
        </w:rPr>
        <w:t>injury</w:t>
      </w:r>
      <w:r>
        <w:rPr>
          <w:b w:val="0"/>
        </w:rPr>
        <w:t>"</w:t>
      </w:r>
      <w:r w:rsidRPr="00F523AF">
        <w:rPr>
          <w:b w:val="0"/>
        </w:rPr>
        <w:t xml:space="preserve"> to which this insurance may also apply. </w:t>
      </w:r>
    </w:p>
    <w:p w14:paraId="0859A73E" w14:textId="63773FDC" w:rsidR="000F0D58" w:rsidRPr="00F523AF" w:rsidRDefault="0000558E" w:rsidP="00036B47">
      <w:pPr>
        <w:pStyle w:val="outlinetxt3"/>
        <w:rPr>
          <w:b w:val="0"/>
        </w:rPr>
      </w:pPr>
      <w:r w:rsidRPr="00F523AF">
        <w:rPr>
          <w:b w:val="0"/>
        </w:rPr>
        <w:tab/>
      </w:r>
      <w:r w:rsidRPr="00F523AF">
        <w:t>d.</w:t>
      </w:r>
      <w:r w:rsidRPr="00F523AF">
        <w:tab/>
      </w:r>
      <w:r w:rsidRPr="00F523AF">
        <w:rPr>
          <w:b w:val="0"/>
        </w:rPr>
        <w:t>No insured will, except at that insured's own cost, voluntarily make a payment, assume any obligation or incur any expense without our consent.</w:t>
      </w:r>
    </w:p>
    <w:p w14:paraId="10E71E48" w14:textId="1F25FD96" w:rsidR="000F0D58" w:rsidRPr="006F5B2A" w:rsidRDefault="0000558E" w:rsidP="00036B47">
      <w:pPr>
        <w:pStyle w:val="outlinetxt1"/>
      </w:pPr>
      <w:r w:rsidRPr="00F523AF">
        <w:tab/>
        <w:t>H.</w:t>
      </w:r>
      <w:r w:rsidRPr="00F523AF">
        <w:tab/>
      </w:r>
      <w:r w:rsidRPr="00F523AF">
        <w:rPr>
          <w:b w:val="0"/>
        </w:rPr>
        <w:t xml:space="preserve">With respect to the coverage provided by this </w:t>
      </w:r>
      <w:r w:rsidRPr="006F5B2A">
        <w:rPr>
          <w:b w:val="0"/>
        </w:rPr>
        <w:t>endorsement, the following definitions are added to</w:t>
      </w:r>
      <w:r w:rsidR="008E56DA" w:rsidRPr="006F5B2A">
        <w:rPr>
          <w:b w:val="0"/>
        </w:rPr>
        <w:t xml:space="preserve"> the</w:t>
      </w:r>
      <w:r w:rsidRPr="006F5B2A">
        <w:rPr>
          <w:b w:val="0"/>
        </w:rPr>
        <w:t xml:space="preserve"> </w:t>
      </w:r>
      <w:r w:rsidRPr="006F5B2A">
        <w:t>Definitions</w:t>
      </w:r>
      <w:r w:rsidR="008E56DA" w:rsidRPr="006F5B2A">
        <w:t xml:space="preserve"> </w:t>
      </w:r>
      <w:r w:rsidR="006D1644">
        <w:rPr>
          <w:b w:val="0"/>
          <w:bCs/>
        </w:rPr>
        <w:t>s</w:t>
      </w:r>
      <w:r w:rsidR="008E56DA" w:rsidRPr="006F5B2A">
        <w:rPr>
          <w:b w:val="0"/>
          <w:bCs/>
        </w:rPr>
        <w:t>ection</w:t>
      </w:r>
      <w:r w:rsidRPr="006F5B2A">
        <w:rPr>
          <w:b w:val="0"/>
          <w:bCs/>
        </w:rPr>
        <w:t>:</w:t>
      </w:r>
    </w:p>
    <w:p w14:paraId="0D8165A9" w14:textId="77777777" w:rsidR="000F0D58" w:rsidRPr="006F5B2A" w:rsidRDefault="0000558E" w:rsidP="00036B47">
      <w:pPr>
        <w:pStyle w:val="outlinetxt2"/>
        <w:rPr>
          <w:b w:val="0"/>
        </w:rPr>
      </w:pPr>
      <w:r w:rsidRPr="006F5B2A">
        <w:tab/>
        <w:t>1.</w:t>
      </w:r>
      <w:r w:rsidRPr="006F5B2A">
        <w:rPr>
          <w:b w:val="0"/>
        </w:rPr>
        <w:tab/>
      </w:r>
      <w:r w:rsidRPr="006F5B2A">
        <w:rPr>
          <w:b w:val="0"/>
          <w:bCs/>
        </w:rPr>
        <w:t>"Act of sexual abuse or sexual molestation" means:</w:t>
      </w:r>
    </w:p>
    <w:p w14:paraId="3825AC08" w14:textId="77777777" w:rsidR="000F0D58" w:rsidRPr="00ED7227" w:rsidRDefault="0000558E" w:rsidP="00036B47">
      <w:pPr>
        <w:pStyle w:val="outlinetxt3"/>
        <w:rPr>
          <w:b w:val="0"/>
        </w:rPr>
      </w:pPr>
      <w:r w:rsidRPr="006F5B2A">
        <w:rPr>
          <w:bCs/>
        </w:rPr>
        <w:tab/>
        <w:t>a.</w:t>
      </w:r>
      <w:r w:rsidRPr="006F5B2A">
        <w:rPr>
          <w:b w:val="0"/>
        </w:rPr>
        <w:tab/>
        <w:t>The actual, alleged</w:t>
      </w:r>
      <w:r w:rsidRPr="00ED7227">
        <w:rPr>
          <w:b w:val="0"/>
        </w:rPr>
        <w:t xml:space="preserve"> or threatened sexual abuse or sexual molestation of any person committed by </w:t>
      </w:r>
      <w:r>
        <w:rPr>
          <w:b w:val="0"/>
        </w:rPr>
        <w:t>the insured</w:t>
      </w:r>
      <w:r w:rsidRPr="00ED7227">
        <w:rPr>
          <w:b w:val="0"/>
        </w:rPr>
        <w:t xml:space="preserve">; or </w:t>
      </w:r>
    </w:p>
    <w:p w14:paraId="18458C1F" w14:textId="493119FF" w:rsidR="000F0D58" w:rsidRPr="00360C0E" w:rsidRDefault="0000558E" w:rsidP="00036B47">
      <w:pPr>
        <w:pStyle w:val="outlinetxt3"/>
        <w:rPr>
          <w:rStyle w:val="outlinetxt1Char"/>
        </w:rPr>
      </w:pPr>
      <w:r w:rsidRPr="00360C0E">
        <w:rPr>
          <w:b w:val="0"/>
          <w:bCs/>
        </w:rPr>
        <w:tab/>
      </w:r>
      <w:r w:rsidR="00360C0E" w:rsidRPr="00360C0E">
        <w:rPr>
          <w:bCs/>
        </w:rPr>
        <w:t>b.</w:t>
      </w:r>
      <w:r w:rsidRPr="00360C0E">
        <w:rPr>
          <w:bCs/>
        </w:rPr>
        <w:tab/>
      </w:r>
      <w:r w:rsidRPr="00360C0E">
        <w:rPr>
          <w:rStyle w:val="outlinetxt1Char"/>
        </w:rPr>
        <w:t>The negligent:</w:t>
      </w:r>
    </w:p>
    <w:p w14:paraId="3F1D333D" w14:textId="2E92D4BE" w:rsidR="000F0D58" w:rsidRPr="00A7413A" w:rsidRDefault="0000558E" w:rsidP="00036B47">
      <w:pPr>
        <w:pStyle w:val="outlinetxt4"/>
        <w:rPr>
          <w:b w:val="0"/>
        </w:rPr>
      </w:pPr>
      <w:r>
        <w:rPr>
          <w:bCs/>
        </w:rPr>
        <w:tab/>
      </w:r>
      <w:r w:rsidR="00FB032D" w:rsidRPr="00A7413A">
        <w:rPr>
          <w:bCs/>
        </w:rPr>
        <w:t>(1)</w:t>
      </w:r>
      <w:r>
        <w:rPr>
          <w:bCs/>
        </w:rPr>
        <w:tab/>
      </w:r>
      <w:r w:rsidR="00FB032D" w:rsidRPr="00A7413A">
        <w:rPr>
          <w:b w:val="0"/>
        </w:rPr>
        <w:t>Employment;</w:t>
      </w:r>
    </w:p>
    <w:p w14:paraId="5E438AEB" w14:textId="35D9D350" w:rsidR="000F0D58" w:rsidRPr="00A7413A" w:rsidRDefault="0000558E" w:rsidP="00036B47">
      <w:pPr>
        <w:pStyle w:val="outlinetxt4"/>
        <w:rPr>
          <w:b w:val="0"/>
        </w:rPr>
      </w:pPr>
      <w:r>
        <w:rPr>
          <w:bCs/>
        </w:rPr>
        <w:tab/>
      </w:r>
      <w:r w:rsidR="00FB032D" w:rsidRPr="00A7413A">
        <w:rPr>
          <w:bCs/>
        </w:rPr>
        <w:t>(2)</w:t>
      </w:r>
      <w:r>
        <w:rPr>
          <w:bCs/>
        </w:rPr>
        <w:tab/>
      </w:r>
      <w:r w:rsidR="00FB032D" w:rsidRPr="00A7413A">
        <w:rPr>
          <w:b w:val="0"/>
        </w:rPr>
        <w:t>Investigation;</w:t>
      </w:r>
    </w:p>
    <w:p w14:paraId="60353874" w14:textId="73BA2ECC" w:rsidR="000F0D58" w:rsidRPr="00A7413A" w:rsidRDefault="0000558E" w:rsidP="00036B47">
      <w:pPr>
        <w:pStyle w:val="outlinetxt4"/>
        <w:rPr>
          <w:b w:val="0"/>
        </w:rPr>
      </w:pPr>
      <w:r>
        <w:rPr>
          <w:bCs/>
        </w:rPr>
        <w:tab/>
      </w:r>
      <w:r w:rsidR="00FB032D" w:rsidRPr="00A7413A">
        <w:rPr>
          <w:bCs/>
        </w:rPr>
        <w:t>(3)</w:t>
      </w:r>
      <w:r>
        <w:rPr>
          <w:bCs/>
        </w:rPr>
        <w:tab/>
      </w:r>
      <w:r w:rsidR="00FB032D" w:rsidRPr="00A7413A">
        <w:rPr>
          <w:b w:val="0"/>
        </w:rPr>
        <w:t>Supervision; or</w:t>
      </w:r>
    </w:p>
    <w:p w14:paraId="74C3A73C" w14:textId="3A04F39A" w:rsidR="000F0D58" w:rsidRPr="00A7413A" w:rsidRDefault="0000558E" w:rsidP="00036B47">
      <w:pPr>
        <w:pStyle w:val="outlinetxt4"/>
        <w:rPr>
          <w:b w:val="0"/>
        </w:rPr>
      </w:pPr>
      <w:r>
        <w:rPr>
          <w:bCs/>
        </w:rPr>
        <w:tab/>
      </w:r>
      <w:r w:rsidR="00FB032D" w:rsidRPr="00A7413A">
        <w:rPr>
          <w:bCs/>
        </w:rPr>
        <w:t>(4)</w:t>
      </w:r>
      <w:r>
        <w:rPr>
          <w:bCs/>
        </w:rPr>
        <w:tab/>
      </w:r>
      <w:r w:rsidR="00FB032D" w:rsidRPr="00A7413A">
        <w:rPr>
          <w:b w:val="0"/>
        </w:rPr>
        <w:t>Retention;</w:t>
      </w:r>
    </w:p>
    <w:p w14:paraId="10F3949F" w14:textId="77777777" w:rsidR="000F0D58" w:rsidRPr="00ED7227" w:rsidRDefault="0000558E" w:rsidP="00036B47">
      <w:pPr>
        <w:pStyle w:val="blocktext4"/>
      </w:pPr>
      <w:r w:rsidRPr="00F523AF">
        <w:t xml:space="preserve">of a person for whom any insured is or ever was legally responsible and whose conduct would be described by Paragraph </w:t>
      </w:r>
      <w:r w:rsidRPr="00ED7227">
        <w:rPr>
          <w:b/>
          <w:bCs/>
        </w:rPr>
        <w:t>a</w:t>
      </w:r>
      <w:r w:rsidRPr="00F523AF">
        <w:rPr>
          <w:b/>
          <w:bCs/>
        </w:rPr>
        <w:t>.</w:t>
      </w:r>
      <w:r w:rsidRPr="00F523AF">
        <w:t xml:space="preserve"> above.</w:t>
      </w:r>
    </w:p>
    <w:p w14:paraId="6B9959EC" w14:textId="044B486B" w:rsidR="000F0D58" w:rsidRPr="00F523AF" w:rsidRDefault="0000558E" w:rsidP="00036B47">
      <w:pPr>
        <w:pStyle w:val="outlinetxt2"/>
        <w:rPr>
          <w:b w:val="0"/>
        </w:rPr>
      </w:pPr>
      <w:r>
        <w:tab/>
        <w:t>2.</w:t>
      </w:r>
      <w:r w:rsidRPr="00F523AF">
        <w:rPr>
          <w:b w:val="0"/>
        </w:rPr>
        <w:tab/>
      </w:r>
      <w:r>
        <w:rPr>
          <w:b w:val="0"/>
        </w:rPr>
        <w:t>"</w:t>
      </w:r>
      <w:r w:rsidRPr="00ED7227">
        <w:rPr>
          <w:b w:val="0"/>
        </w:rPr>
        <w:t>Injury" means bodily injury, sickness or disease sustained by a person, including death resulting from any of these at any time. "Injury" includes mental anguish or other mental injury sustained by any person, whether or not resulting from injury to the body, sickness, disease or death of any person.</w:t>
      </w:r>
    </w:p>
    <w:p w14:paraId="751B9B7B" w14:textId="6F5722DC" w:rsidR="000F0D58" w:rsidRPr="003A232B" w:rsidRDefault="0000558E" w:rsidP="00036B47">
      <w:pPr>
        <w:pStyle w:val="outlinetxt2"/>
        <w:rPr>
          <w:b w:val="0"/>
        </w:rPr>
      </w:pPr>
      <w:r>
        <w:tab/>
        <w:t>3.</w:t>
      </w:r>
      <w:r w:rsidRPr="00F523AF">
        <w:rPr>
          <w:b w:val="0"/>
        </w:rPr>
        <w:tab/>
      </w:r>
      <w:r w:rsidRPr="003A232B">
        <w:rPr>
          <w:b w:val="0"/>
        </w:rPr>
        <w:t>"Interrelated acts" means a series of interrelated, causally connected or continuous acts of actual, alleged or threatened sexual abuse or sexual molestation of any person or persons committed, or allegedly committed, by one person or two or more persons acting together, which are the subject of or the basis for any claim or "suit"</w:t>
      </w:r>
      <w:r w:rsidR="00A7413A">
        <w:rPr>
          <w:b w:val="0"/>
        </w:rPr>
        <w:t>.</w:t>
      </w:r>
    </w:p>
    <w:p w14:paraId="3F28BB7D" w14:textId="5C4047AD" w:rsidR="00FA4073" w:rsidRPr="006F5B2A" w:rsidRDefault="00036B47" w:rsidP="00036B47">
      <w:pPr>
        <w:pStyle w:val="blocktext3"/>
      </w:pPr>
      <w:r>
        <w:rPr>
          <w:noProof/>
        </w:rPr>
        <w:pict w14:anchorId="4D5832A7">
          <v:rect id="_x0000_s1039" style="position:absolute;left:0;text-align:left;margin-left:-45.6pt;margin-top:0;width:36pt;height:158.45pt;z-index:-25164800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4B9C069D" w14:textId="77777777" w:rsidR="0000558E" w:rsidRDefault="0000558E">
                  <w:pPr>
                    <w:pStyle w:val="sidetext"/>
                  </w:pPr>
                  <w:r>
                    <w:t>N</w:t>
                  </w:r>
                </w:p>
                <w:p w14:paraId="3BB68117" w14:textId="77777777" w:rsidR="0000558E" w:rsidRDefault="0000558E">
                  <w:pPr>
                    <w:pStyle w:val="sidetext"/>
                  </w:pPr>
                </w:p>
                <w:p w14:paraId="638310D7" w14:textId="77777777" w:rsidR="0000558E" w:rsidRDefault="0000558E">
                  <w:pPr>
                    <w:pStyle w:val="sidetext"/>
                  </w:pPr>
                  <w:r>
                    <w:t>E</w:t>
                  </w:r>
                </w:p>
                <w:p w14:paraId="3629FEDE" w14:textId="77777777" w:rsidR="0000558E" w:rsidRDefault="0000558E">
                  <w:pPr>
                    <w:pStyle w:val="sidetext"/>
                  </w:pPr>
                </w:p>
                <w:p w14:paraId="042360AC" w14:textId="77777777" w:rsidR="0000558E" w:rsidRDefault="0000558E">
                  <w:pPr>
                    <w:pStyle w:val="sidetext"/>
                  </w:pPr>
                  <w:r>
                    <w:t>W</w:t>
                  </w:r>
                </w:p>
              </w:txbxContent>
            </v:textbox>
            <w10:wrap anchorx="page" anchory="page"/>
            <w10:anchorlock/>
          </v:rect>
        </w:pict>
      </w:r>
      <w:r w:rsidR="00467C74">
        <w:t xml:space="preserve">Such series of interrelated, causally connected or continuous acts shall be considered to be one </w:t>
      </w:r>
      <w:r w:rsidR="00467C74">
        <w:rPr>
          <w:bCs/>
        </w:rPr>
        <w:t xml:space="preserve">"act of sexual abuse or sexual </w:t>
      </w:r>
      <w:r w:rsidR="00467C74" w:rsidRPr="006F5B2A">
        <w:rPr>
          <w:bCs/>
        </w:rPr>
        <w:t>molestation",</w:t>
      </w:r>
      <w:r w:rsidR="00467C74" w:rsidRPr="006F5B2A">
        <w:t xml:space="preserve"> deemed to be committed at the time of the first such act regardless of:</w:t>
      </w:r>
    </w:p>
    <w:p w14:paraId="18AD835A" w14:textId="77777777" w:rsidR="000F0D58" w:rsidRPr="006F5B2A" w:rsidRDefault="0000558E" w:rsidP="00036B47">
      <w:pPr>
        <w:pStyle w:val="outlinetxt3"/>
        <w:rPr>
          <w:b w:val="0"/>
        </w:rPr>
      </w:pPr>
      <w:r w:rsidRPr="006F5B2A">
        <w:rPr>
          <w:b w:val="0"/>
        </w:rPr>
        <w:tab/>
      </w:r>
      <w:r w:rsidRPr="006F5B2A">
        <w:rPr>
          <w:bCs/>
        </w:rPr>
        <w:t>a.</w:t>
      </w:r>
      <w:r w:rsidRPr="006F5B2A">
        <w:rPr>
          <w:b w:val="0"/>
        </w:rPr>
        <w:tab/>
        <w:t xml:space="preserve">The period of time over which the "acts of sexual abuse or sexual molestation" takes place; </w:t>
      </w:r>
    </w:p>
    <w:p w14:paraId="5394DE79" w14:textId="77777777" w:rsidR="000F0D58" w:rsidRPr="006F5B2A" w:rsidRDefault="0000558E" w:rsidP="00036B47">
      <w:pPr>
        <w:pStyle w:val="outlinetxt3"/>
        <w:rPr>
          <w:b w:val="0"/>
        </w:rPr>
      </w:pPr>
      <w:r w:rsidRPr="006F5B2A">
        <w:rPr>
          <w:b w:val="0"/>
        </w:rPr>
        <w:tab/>
      </w:r>
      <w:r w:rsidRPr="006F5B2A">
        <w:rPr>
          <w:bCs/>
        </w:rPr>
        <w:t>b.</w:t>
      </w:r>
      <w:r w:rsidRPr="006F5B2A">
        <w:rPr>
          <w:b w:val="0"/>
        </w:rPr>
        <w:tab/>
        <w:t>The number of persons injured or who are alleging "acts of sexual abuse or sexual molestation";</w:t>
      </w:r>
    </w:p>
    <w:p w14:paraId="1127AC70" w14:textId="77777777" w:rsidR="000F0D58" w:rsidRPr="006F5B2A" w:rsidRDefault="0000558E" w:rsidP="00036B47">
      <w:pPr>
        <w:pStyle w:val="outlinetxt3"/>
        <w:rPr>
          <w:b w:val="0"/>
        </w:rPr>
      </w:pPr>
      <w:r w:rsidRPr="006F5B2A">
        <w:rPr>
          <w:b w:val="0"/>
        </w:rPr>
        <w:tab/>
      </w:r>
      <w:r w:rsidRPr="006F5B2A">
        <w:rPr>
          <w:bCs/>
        </w:rPr>
        <w:t>c.</w:t>
      </w:r>
      <w:r w:rsidRPr="006F5B2A">
        <w:rPr>
          <w:b w:val="0"/>
        </w:rPr>
        <w:tab/>
        <w:t>The number of persons who committed or allegedly committed "acts of sexual abuse or sexual molestation";</w:t>
      </w:r>
    </w:p>
    <w:p w14:paraId="3A0F0E6B" w14:textId="77777777" w:rsidR="000F0D58" w:rsidRPr="006F5B2A" w:rsidRDefault="0000558E" w:rsidP="00036B47">
      <w:pPr>
        <w:pStyle w:val="outlinetxt3"/>
        <w:rPr>
          <w:b w:val="0"/>
        </w:rPr>
      </w:pPr>
      <w:r w:rsidRPr="006F5B2A">
        <w:rPr>
          <w:b w:val="0"/>
        </w:rPr>
        <w:tab/>
      </w:r>
      <w:r w:rsidRPr="006F5B2A">
        <w:rPr>
          <w:bCs/>
        </w:rPr>
        <w:t>d.</w:t>
      </w:r>
      <w:r w:rsidRPr="006F5B2A">
        <w:rPr>
          <w:bCs/>
        </w:rPr>
        <w:tab/>
      </w:r>
      <w:r w:rsidRPr="006F5B2A">
        <w:rPr>
          <w:b w:val="0"/>
        </w:rPr>
        <w:t xml:space="preserve">The types of "acts of sexual abuse or sexual molestation" involved or alleged; or </w:t>
      </w:r>
    </w:p>
    <w:p w14:paraId="6EA8EE84" w14:textId="77777777" w:rsidR="000F0D58" w:rsidRPr="006F5B2A" w:rsidRDefault="0000558E" w:rsidP="00036B47">
      <w:pPr>
        <w:pStyle w:val="outlinetxt3"/>
        <w:rPr>
          <w:b w:val="0"/>
        </w:rPr>
      </w:pPr>
      <w:r w:rsidRPr="006F5B2A">
        <w:tab/>
        <w:t>e</w:t>
      </w:r>
      <w:r w:rsidRPr="00036B47">
        <w:rPr>
          <w:bCs/>
        </w:rPr>
        <w:t>.</w:t>
      </w:r>
      <w:r w:rsidRPr="006F5B2A">
        <w:rPr>
          <w:b w:val="0"/>
        </w:rPr>
        <w:tab/>
        <w:t>The number of times the "acts of sexual abuse or sexual molestation" took place.</w:t>
      </w:r>
    </w:p>
    <w:bookmarkEnd w:id="1"/>
    <w:p w14:paraId="61D34160" w14:textId="1164907C" w:rsidR="006F5B2A" w:rsidRPr="006F5B2A" w:rsidRDefault="00036B47" w:rsidP="00036B47">
      <w:pPr>
        <w:pStyle w:val="outlinetxt1"/>
      </w:pPr>
      <w:r>
        <w:br w:type="column"/>
      </w:r>
      <w:r w:rsidR="0000558E">
        <w:tab/>
      </w:r>
      <w:r w:rsidR="0000558E" w:rsidRPr="006F5B2A">
        <w:t>I.</w:t>
      </w:r>
      <w:r w:rsidR="0000558E" w:rsidRPr="006F5B2A">
        <w:tab/>
      </w:r>
      <w:r w:rsidR="0000558E" w:rsidRPr="006F5B2A">
        <w:rPr>
          <w:b w:val="0"/>
        </w:rPr>
        <w:t xml:space="preserve">With respect to the coverage provided by this endorsement, the following definitions </w:t>
      </w:r>
      <w:r w:rsidR="0000558E">
        <w:rPr>
          <w:b w:val="0"/>
        </w:rPr>
        <w:t>in</w:t>
      </w:r>
      <w:r w:rsidR="0000558E" w:rsidRPr="006F5B2A">
        <w:rPr>
          <w:b w:val="0"/>
        </w:rPr>
        <w:t xml:space="preserve"> the </w:t>
      </w:r>
      <w:r w:rsidR="0000558E" w:rsidRPr="006F5B2A">
        <w:t>Definitions</w:t>
      </w:r>
      <w:r w:rsidR="0000558E" w:rsidRPr="006F5B2A">
        <w:rPr>
          <w:b w:val="0"/>
        </w:rPr>
        <w:t xml:space="preserve"> </w:t>
      </w:r>
      <w:r w:rsidR="00F731E5">
        <w:rPr>
          <w:b w:val="0"/>
        </w:rPr>
        <w:t>s</w:t>
      </w:r>
      <w:r w:rsidR="0000558E" w:rsidRPr="006F5B2A">
        <w:rPr>
          <w:b w:val="0"/>
        </w:rPr>
        <w:t>ection are replaced by the following</w:t>
      </w:r>
      <w:r w:rsidR="0000558E" w:rsidRPr="00A7413A">
        <w:rPr>
          <w:b w:val="0"/>
          <w:bCs/>
        </w:rPr>
        <w:t>:</w:t>
      </w:r>
    </w:p>
    <w:p w14:paraId="007FF0CC" w14:textId="77777777" w:rsidR="006F5B2A" w:rsidRPr="006F5B2A" w:rsidRDefault="0000558E" w:rsidP="00036B47">
      <w:pPr>
        <w:pStyle w:val="blocktext2"/>
      </w:pPr>
      <w:r w:rsidRPr="006F5B2A">
        <w:t>"Coverage territory" means the United States of America (including its territories and possessions), Puerto Rico and Canada.</w:t>
      </w:r>
    </w:p>
    <w:p w14:paraId="47456B52" w14:textId="77777777" w:rsidR="006F5B2A" w:rsidRPr="006F5B2A" w:rsidRDefault="0000558E" w:rsidP="00036B47">
      <w:pPr>
        <w:pStyle w:val="blocktext2"/>
      </w:pPr>
      <w:bookmarkStart w:id="4" w:name="_Hlk70689742"/>
      <w:r w:rsidRPr="006F5B2A">
        <w:t>"Suit" means a civil proceeding in which damages because of "injury" to which this insurance applies are alleged. "Suit" includes:</w:t>
      </w:r>
    </w:p>
    <w:p w14:paraId="4D32FEE2" w14:textId="77777777" w:rsidR="006F5B2A" w:rsidRPr="00A7413A" w:rsidRDefault="0000558E" w:rsidP="00036B47">
      <w:pPr>
        <w:pStyle w:val="outlinetxt3"/>
        <w:rPr>
          <w:b w:val="0"/>
        </w:rPr>
      </w:pPr>
      <w:r w:rsidRPr="00A7413A">
        <w:rPr>
          <w:b w:val="0"/>
        </w:rPr>
        <w:tab/>
      </w:r>
      <w:r w:rsidRPr="00A7413A">
        <w:t>a.</w:t>
      </w:r>
      <w:r w:rsidRPr="00A7413A">
        <w:tab/>
      </w:r>
      <w:r w:rsidRPr="00A7413A">
        <w:rPr>
          <w:b w:val="0"/>
        </w:rPr>
        <w:t>An arbitration proceeding in which such damages are claimed and to which the insured must submit or does submit with our consent; or</w:t>
      </w:r>
    </w:p>
    <w:p w14:paraId="3868FE17" w14:textId="77777777" w:rsidR="006F5B2A" w:rsidRPr="00A7413A" w:rsidRDefault="0000558E" w:rsidP="00036B47">
      <w:pPr>
        <w:pStyle w:val="outlinetxt3"/>
      </w:pPr>
      <w:r w:rsidRPr="00A7413A">
        <w:rPr>
          <w:b w:val="0"/>
        </w:rPr>
        <w:tab/>
      </w:r>
      <w:r w:rsidRPr="00A7413A">
        <w:t>b.</w:t>
      </w:r>
      <w:r w:rsidRPr="00A7413A">
        <w:tab/>
      </w:r>
      <w:r w:rsidRPr="00A7413A">
        <w:rPr>
          <w:b w:val="0"/>
        </w:rPr>
        <w:t>Any other alternative dispute resolution proceeding in which such damages are claimed and to which the insured submits with our consent.</w:t>
      </w:r>
    </w:p>
    <w:bookmarkEnd w:id="4"/>
    <w:sectPr w:rsidR="006F5B2A" w:rsidRPr="00A7413A" w:rsidSect="003E7C2E">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F06A3" w14:textId="77777777" w:rsidR="009B38A6" w:rsidRDefault="0000558E">
      <w:r>
        <w:separator/>
      </w:r>
    </w:p>
  </w:endnote>
  <w:endnote w:type="continuationSeparator" w:id="0">
    <w:p w14:paraId="6EDCF72D" w14:textId="77777777" w:rsidR="009B38A6" w:rsidRDefault="000055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C7738" w14:paraId="688A6A4E" w14:textId="77777777">
      <w:tc>
        <w:tcPr>
          <w:tcW w:w="940" w:type="pct"/>
        </w:tcPr>
        <w:p w14:paraId="74EBD650" w14:textId="77777777" w:rsidR="000F0D58" w:rsidRDefault="0000558E" w:rsidP="000F0D58">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1689B067" w14:textId="3AFD7CB8" w:rsidR="000F0D58" w:rsidRDefault="0000558E" w:rsidP="003E7C2E">
          <w:pPr>
            <w:pStyle w:val="isof1"/>
            <w:jc w:val="center"/>
          </w:pPr>
          <w:r>
            <w:t>© Insurance Services Office, Inc., 2023 </w:t>
          </w:r>
        </w:p>
      </w:tc>
      <w:tc>
        <w:tcPr>
          <w:tcW w:w="890" w:type="pct"/>
        </w:tcPr>
        <w:p w14:paraId="3B412447" w14:textId="2C3A0B74" w:rsidR="000F0D58" w:rsidRDefault="0000558E" w:rsidP="003E7C2E">
          <w:pPr>
            <w:pStyle w:val="isof2"/>
            <w:jc w:val="right"/>
          </w:pPr>
          <w:r>
            <w:t>CG 05 02 09 22</w:t>
          </w:r>
        </w:p>
      </w:tc>
      <w:tc>
        <w:tcPr>
          <w:tcW w:w="278" w:type="pct"/>
        </w:tcPr>
        <w:p w14:paraId="4D198EDC" w14:textId="77777777" w:rsidR="000F0D58" w:rsidRDefault="000F0D58">
          <w:pPr>
            <w:jc w:val="right"/>
          </w:pPr>
        </w:p>
      </w:tc>
    </w:tr>
  </w:tbl>
  <w:p w14:paraId="211D311E" w14:textId="77777777" w:rsidR="000F0D58" w:rsidRDefault="000F0D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C7738" w14:paraId="3E7D7545" w14:textId="77777777">
      <w:tc>
        <w:tcPr>
          <w:tcW w:w="940" w:type="pct"/>
        </w:tcPr>
        <w:p w14:paraId="1BCD414E" w14:textId="4F7F8C64" w:rsidR="000F0D58" w:rsidRDefault="0000558E" w:rsidP="003E7C2E">
          <w:pPr>
            <w:pStyle w:val="isof2"/>
            <w:jc w:val="left"/>
          </w:pPr>
          <w:r>
            <w:t>CG 05 02 09 22</w:t>
          </w:r>
        </w:p>
      </w:tc>
      <w:tc>
        <w:tcPr>
          <w:tcW w:w="2885" w:type="pct"/>
        </w:tcPr>
        <w:p w14:paraId="2C4F1498" w14:textId="1E699953" w:rsidR="000F0D58" w:rsidRDefault="0000558E" w:rsidP="003E7C2E">
          <w:pPr>
            <w:pStyle w:val="isof1"/>
            <w:jc w:val="center"/>
          </w:pPr>
          <w:r>
            <w:t>© Insurance Services Office, Inc., 2023 </w:t>
          </w:r>
        </w:p>
      </w:tc>
      <w:tc>
        <w:tcPr>
          <w:tcW w:w="890" w:type="pct"/>
        </w:tcPr>
        <w:p w14:paraId="70D5DB17" w14:textId="77777777" w:rsidR="000F0D58" w:rsidRDefault="0000558E"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742F352" w14:textId="77777777" w:rsidR="000F0D58" w:rsidRDefault="000F0D58">
          <w:pPr>
            <w:jc w:val="right"/>
          </w:pPr>
        </w:p>
      </w:tc>
    </w:tr>
  </w:tbl>
  <w:p w14:paraId="6E08A1CB" w14:textId="77777777" w:rsidR="000F0D58" w:rsidRDefault="000F0D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C7738" w14:paraId="6E52F3E7" w14:textId="77777777">
      <w:tc>
        <w:tcPr>
          <w:tcW w:w="940" w:type="pct"/>
        </w:tcPr>
        <w:p w14:paraId="756665E2" w14:textId="7F63D6BB" w:rsidR="003E7C2E" w:rsidRDefault="0000558E" w:rsidP="003E7C2E">
          <w:pPr>
            <w:pStyle w:val="isof2"/>
            <w:jc w:val="left"/>
          </w:pPr>
          <w:r>
            <w:t>CG 05 02 09 22</w:t>
          </w:r>
        </w:p>
      </w:tc>
      <w:tc>
        <w:tcPr>
          <w:tcW w:w="2885" w:type="pct"/>
        </w:tcPr>
        <w:p w14:paraId="745F9838" w14:textId="3431C0D7" w:rsidR="003E7C2E" w:rsidRDefault="0000558E" w:rsidP="003E7C2E">
          <w:pPr>
            <w:pStyle w:val="isof1"/>
            <w:jc w:val="center"/>
          </w:pPr>
          <w:r>
            <w:t>© Insurance Services Office, Inc., 2023 </w:t>
          </w:r>
        </w:p>
      </w:tc>
      <w:tc>
        <w:tcPr>
          <w:tcW w:w="890" w:type="pct"/>
        </w:tcPr>
        <w:p w14:paraId="125F85C5" w14:textId="1B5DA249" w:rsidR="003E7C2E" w:rsidRDefault="0000558E" w:rsidP="003E7C2E">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6</w:t>
            </w:r>
          </w:fldSimple>
        </w:p>
      </w:tc>
      <w:tc>
        <w:tcPr>
          <w:tcW w:w="278" w:type="pct"/>
        </w:tcPr>
        <w:p w14:paraId="759B9FEB" w14:textId="77777777" w:rsidR="003E7C2E" w:rsidRDefault="003E7C2E">
          <w:pPr>
            <w:jc w:val="right"/>
          </w:pPr>
        </w:p>
      </w:tc>
    </w:tr>
  </w:tbl>
  <w:p w14:paraId="160F36F6" w14:textId="77777777" w:rsidR="003E7C2E" w:rsidRDefault="003E7C2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C7738" w14:paraId="24537967" w14:textId="77777777">
      <w:tc>
        <w:tcPr>
          <w:tcW w:w="940" w:type="pct"/>
        </w:tcPr>
        <w:p w14:paraId="0C928508" w14:textId="77777777" w:rsidR="00B8259D" w:rsidRDefault="0000558E" w:rsidP="000F0D58">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885" w:type="pct"/>
        </w:tcPr>
        <w:p w14:paraId="6C0640AC" w14:textId="7EE0F8F9" w:rsidR="00B8259D" w:rsidRDefault="0000558E" w:rsidP="003E7C2E">
          <w:pPr>
            <w:pStyle w:val="isof1"/>
            <w:jc w:val="center"/>
          </w:pPr>
          <w:r>
            <w:t>© Insurance Services Office, Inc., 2023 </w:t>
          </w:r>
        </w:p>
      </w:tc>
      <w:tc>
        <w:tcPr>
          <w:tcW w:w="890" w:type="pct"/>
        </w:tcPr>
        <w:p w14:paraId="46EBEC3D" w14:textId="0D54EB61" w:rsidR="00B8259D" w:rsidRDefault="0000558E" w:rsidP="003E7C2E">
          <w:pPr>
            <w:pStyle w:val="isof2"/>
            <w:jc w:val="right"/>
          </w:pPr>
          <w:r>
            <w:t>CG 05 02 09 22</w:t>
          </w:r>
        </w:p>
      </w:tc>
      <w:tc>
        <w:tcPr>
          <w:tcW w:w="278" w:type="pct"/>
        </w:tcPr>
        <w:p w14:paraId="63D2AD69" w14:textId="77777777" w:rsidR="00B8259D" w:rsidRDefault="00B8259D">
          <w:pPr>
            <w:jc w:val="right"/>
          </w:pPr>
        </w:p>
      </w:tc>
    </w:tr>
  </w:tbl>
  <w:p w14:paraId="3165193E" w14:textId="77777777" w:rsidR="00B8259D" w:rsidRDefault="00B8259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C7738" w14:paraId="62692CA1" w14:textId="77777777">
      <w:tc>
        <w:tcPr>
          <w:tcW w:w="940" w:type="pct"/>
        </w:tcPr>
        <w:p w14:paraId="53857B1A" w14:textId="6A634074" w:rsidR="00B8259D" w:rsidRDefault="0000558E" w:rsidP="003E7C2E">
          <w:pPr>
            <w:pStyle w:val="isof2"/>
            <w:jc w:val="left"/>
          </w:pPr>
          <w:r>
            <w:t>CG 05 02 09 22</w:t>
          </w:r>
        </w:p>
      </w:tc>
      <w:tc>
        <w:tcPr>
          <w:tcW w:w="2885" w:type="pct"/>
        </w:tcPr>
        <w:p w14:paraId="42D068F7" w14:textId="0572806E" w:rsidR="00B8259D" w:rsidRDefault="0000558E" w:rsidP="003E7C2E">
          <w:pPr>
            <w:pStyle w:val="isof1"/>
            <w:jc w:val="center"/>
          </w:pPr>
          <w:r>
            <w:t>© Insurance Services Office, Inc., 2023 </w:t>
          </w:r>
        </w:p>
      </w:tc>
      <w:tc>
        <w:tcPr>
          <w:tcW w:w="890" w:type="pct"/>
        </w:tcPr>
        <w:p w14:paraId="5057A15F" w14:textId="77777777" w:rsidR="00B8259D" w:rsidRDefault="0000558E"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4CD6AAF4" w14:textId="77777777" w:rsidR="00B8259D" w:rsidRDefault="00B8259D">
          <w:pPr>
            <w:jc w:val="right"/>
          </w:pPr>
        </w:p>
      </w:tc>
    </w:tr>
  </w:tbl>
  <w:p w14:paraId="77E1FC18" w14:textId="77777777" w:rsidR="00B8259D" w:rsidRDefault="00B8259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C7738" w14:paraId="7B0DFC45" w14:textId="77777777">
      <w:tc>
        <w:tcPr>
          <w:tcW w:w="940" w:type="pct"/>
        </w:tcPr>
        <w:p w14:paraId="19376DFE" w14:textId="18E46FB1" w:rsidR="00B8259D" w:rsidRDefault="0000558E" w:rsidP="003E7C2E">
          <w:pPr>
            <w:pStyle w:val="isof2"/>
            <w:jc w:val="left"/>
          </w:pPr>
          <w:r>
            <w:t>CG 05 02 09 22</w:t>
          </w:r>
        </w:p>
      </w:tc>
      <w:tc>
        <w:tcPr>
          <w:tcW w:w="2885" w:type="pct"/>
        </w:tcPr>
        <w:p w14:paraId="7E8368F6" w14:textId="4CBB8523" w:rsidR="00B8259D" w:rsidRDefault="0000558E" w:rsidP="003E7C2E">
          <w:pPr>
            <w:pStyle w:val="isof1"/>
            <w:jc w:val="center"/>
          </w:pPr>
          <w:r>
            <w:t>© Insurance Services Office, Inc., 2023 </w:t>
          </w:r>
        </w:p>
      </w:tc>
      <w:tc>
        <w:tcPr>
          <w:tcW w:w="890" w:type="pct"/>
        </w:tcPr>
        <w:p w14:paraId="125E8E58" w14:textId="77777777" w:rsidR="00B8259D" w:rsidRDefault="0000558E"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0878BE0" w14:textId="77777777" w:rsidR="00B8259D" w:rsidRDefault="00B8259D">
          <w:pPr>
            <w:jc w:val="right"/>
          </w:pPr>
        </w:p>
      </w:tc>
    </w:tr>
  </w:tbl>
  <w:p w14:paraId="6293D27C" w14:textId="77777777" w:rsidR="00B8259D" w:rsidRDefault="00B8259D">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C7738" w14:paraId="7D4271B5" w14:textId="77777777">
      <w:tc>
        <w:tcPr>
          <w:tcW w:w="940" w:type="pct"/>
        </w:tcPr>
        <w:p w14:paraId="4C6BE54F" w14:textId="1CE4B807" w:rsidR="003E7C2E" w:rsidRDefault="0000558E" w:rsidP="003E7C2E">
          <w:pPr>
            <w:pStyle w:val="isof2"/>
            <w:jc w:val="lef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885" w:type="pct"/>
        </w:tcPr>
        <w:p w14:paraId="6248ECC7" w14:textId="222D4DCE" w:rsidR="003E7C2E" w:rsidRDefault="0000558E" w:rsidP="003E7C2E">
          <w:pPr>
            <w:pStyle w:val="isof1"/>
            <w:jc w:val="center"/>
          </w:pPr>
          <w:r>
            <w:t>© Insurance Services Office, Inc., 2023 </w:t>
          </w:r>
        </w:p>
      </w:tc>
      <w:tc>
        <w:tcPr>
          <w:tcW w:w="890" w:type="pct"/>
        </w:tcPr>
        <w:p w14:paraId="22B06968" w14:textId="791127B5" w:rsidR="003E7C2E" w:rsidRDefault="0000558E" w:rsidP="003E7C2E">
          <w:pPr>
            <w:pStyle w:val="isof2"/>
            <w:jc w:val="right"/>
          </w:pPr>
          <w:r>
            <w:t>CG 05 02 09 22</w:t>
          </w:r>
        </w:p>
      </w:tc>
      <w:tc>
        <w:tcPr>
          <w:tcW w:w="278" w:type="pct"/>
        </w:tcPr>
        <w:p w14:paraId="64C88FD3" w14:textId="77777777" w:rsidR="003E7C2E" w:rsidRDefault="003E7C2E">
          <w:pPr>
            <w:jc w:val="right"/>
          </w:pPr>
        </w:p>
      </w:tc>
    </w:tr>
  </w:tbl>
  <w:p w14:paraId="072BCFD3" w14:textId="77777777" w:rsidR="00B8259D" w:rsidRPr="003E7C2E" w:rsidRDefault="00B8259D" w:rsidP="003E7C2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C7738" w14:paraId="78A609E1" w14:textId="77777777">
      <w:tc>
        <w:tcPr>
          <w:tcW w:w="940" w:type="pct"/>
        </w:tcPr>
        <w:p w14:paraId="5D25B8C2" w14:textId="14D607F5" w:rsidR="003E7C2E" w:rsidRDefault="0000558E" w:rsidP="003E7C2E">
          <w:pPr>
            <w:pStyle w:val="isof2"/>
            <w:jc w:val="left"/>
          </w:pPr>
          <w:r>
            <w:t>CG 05 02 09 22</w:t>
          </w:r>
        </w:p>
      </w:tc>
      <w:tc>
        <w:tcPr>
          <w:tcW w:w="2885" w:type="pct"/>
        </w:tcPr>
        <w:p w14:paraId="0B2DCA77" w14:textId="71FC085C" w:rsidR="003E7C2E" w:rsidRDefault="0000558E" w:rsidP="003E7C2E">
          <w:pPr>
            <w:pStyle w:val="isof1"/>
            <w:jc w:val="center"/>
          </w:pPr>
          <w:r>
            <w:t>© Insurance Services Office, Inc., 2023 </w:t>
          </w:r>
        </w:p>
      </w:tc>
      <w:tc>
        <w:tcPr>
          <w:tcW w:w="890" w:type="pct"/>
        </w:tcPr>
        <w:p w14:paraId="76BCDE7D" w14:textId="02F3B7B1" w:rsidR="003E7C2E" w:rsidRDefault="0000558E" w:rsidP="003E7C2E">
          <w:pPr>
            <w:pStyle w:val="isof2"/>
            <w:jc w:val="right"/>
          </w:pPr>
          <w:r>
            <w:t xml:space="preserve">Page </w:t>
          </w:r>
          <w:r>
            <w:fldChar w:fldCharType="begin"/>
          </w:r>
          <w:r>
            <w:instrText xml:space="preserve"> Page  \* MERGEFORMAT </w:instrText>
          </w:r>
          <w:r>
            <w:fldChar w:fldCharType="separate"/>
          </w:r>
          <w:r>
            <w:rPr>
              <w:noProof/>
            </w:rPr>
            <w:t>6</w:t>
          </w:r>
          <w:r>
            <w:fldChar w:fldCharType="end"/>
          </w:r>
          <w:r>
            <w:t xml:space="preserve"> of </w:t>
          </w:r>
          <w:fldSimple w:instr=" NUMPAGES  \* MERGEFORMAT ">
            <w:r>
              <w:rPr>
                <w:noProof/>
              </w:rPr>
              <w:t>6</w:t>
            </w:r>
          </w:fldSimple>
        </w:p>
      </w:tc>
      <w:tc>
        <w:tcPr>
          <w:tcW w:w="278" w:type="pct"/>
        </w:tcPr>
        <w:p w14:paraId="46B06881" w14:textId="77777777" w:rsidR="003E7C2E" w:rsidRDefault="003E7C2E">
          <w:pPr>
            <w:jc w:val="right"/>
          </w:pPr>
        </w:p>
      </w:tc>
    </w:tr>
  </w:tbl>
  <w:p w14:paraId="7BFAFF9E" w14:textId="77777777" w:rsidR="00B8259D" w:rsidRPr="003E7C2E" w:rsidRDefault="00B8259D" w:rsidP="003E7C2E">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4C7738" w14:paraId="305B0B0F" w14:textId="77777777">
      <w:tc>
        <w:tcPr>
          <w:tcW w:w="940" w:type="pct"/>
        </w:tcPr>
        <w:p w14:paraId="5F3DEE30" w14:textId="215DB0B8" w:rsidR="00B8259D" w:rsidRDefault="0000558E" w:rsidP="003E7C2E">
          <w:pPr>
            <w:pStyle w:val="isof2"/>
            <w:jc w:val="left"/>
          </w:pPr>
          <w:r>
            <w:t>CG 05 02 09 22</w:t>
          </w:r>
        </w:p>
      </w:tc>
      <w:tc>
        <w:tcPr>
          <w:tcW w:w="2885" w:type="pct"/>
        </w:tcPr>
        <w:p w14:paraId="65E79368" w14:textId="2546A3CB" w:rsidR="00B8259D" w:rsidRDefault="0000558E" w:rsidP="003E7C2E">
          <w:pPr>
            <w:pStyle w:val="isof1"/>
            <w:jc w:val="center"/>
          </w:pPr>
          <w:r>
            <w:t>© Insurance Services Office, Inc., 2023 </w:t>
          </w:r>
        </w:p>
      </w:tc>
      <w:tc>
        <w:tcPr>
          <w:tcW w:w="890" w:type="pct"/>
        </w:tcPr>
        <w:p w14:paraId="000EF32C" w14:textId="77777777" w:rsidR="00B8259D" w:rsidRDefault="0000558E" w:rsidP="000F0D58">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1</w:t>
            </w:r>
          </w:fldSimple>
        </w:p>
      </w:tc>
      <w:tc>
        <w:tcPr>
          <w:tcW w:w="278" w:type="pct"/>
        </w:tcPr>
        <w:p w14:paraId="58939229" w14:textId="77777777" w:rsidR="00B8259D" w:rsidRDefault="00B8259D">
          <w:pPr>
            <w:jc w:val="right"/>
          </w:pPr>
        </w:p>
      </w:tc>
    </w:tr>
  </w:tbl>
  <w:p w14:paraId="2FC40F99" w14:textId="77777777" w:rsidR="00B8259D" w:rsidRDefault="00B825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A970C" w14:textId="77777777" w:rsidR="009B38A6" w:rsidRDefault="0000558E">
      <w:r>
        <w:separator/>
      </w:r>
    </w:p>
  </w:footnote>
  <w:footnote w:type="continuationSeparator" w:id="0">
    <w:p w14:paraId="058BD67D" w14:textId="77777777" w:rsidR="009B38A6" w:rsidRDefault="000055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4C7738" w14:paraId="00569DDC" w14:textId="77777777">
      <w:tc>
        <w:tcPr>
          <w:tcW w:w="2481" w:type="pct"/>
        </w:tcPr>
        <w:p w14:paraId="60BC43D2" w14:textId="1B5475CB" w:rsidR="003E7C2E" w:rsidRDefault="0000558E" w:rsidP="003E7C2E">
          <w:pPr>
            <w:pStyle w:val="isof1"/>
            <w:jc w:val="left"/>
          </w:pPr>
          <w:r>
            <w:t>POLICY NUMBER:</w:t>
          </w:r>
        </w:p>
      </w:tc>
      <w:tc>
        <w:tcPr>
          <w:tcW w:w="2519" w:type="pct"/>
        </w:tcPr>
        <w:p w14:paraId="3182C1EE" w14:textId="1237A03A" w:rsidR="003E7C2E" w:rsidRDefault="0000558E" w:rsidP="003E7C2E">
          <w:pPr>
            <w:pStyle w:val="isof2"/>
            <w:jc w:val="right"/>
          </w:pPr>
          <w:r>
            <w:t>COMMERCIAL GENERAL LIABILITY</w:t>
          </w:r>
        </w:p>
      </w:tc>
    </w:tr>
    <w:tr w:rsidR="004C7738" w14:paraId="7CA32F24" w14:textId="77777777">
      <w:tc>
        <w:tcPr>
          <w:tcW w:w="2481" w:type="pct"/>
        </w:tcPr>
        <w:p w14:paraId="15F29E99" w14:textId="77777777" w:rsidR="003E7C2E" w:rsidRDefault="003E7C2E">
          <w:pPr>
            <w:pStyle w:val="Header"/>
          </w:pPr>
        </w:p>
      </w:tc>
      <w:tc>
        <w:tcPr>
          <w:tcW w:w="2519" w:type="pct"/>
        </w:tcPr>
        <w:p w14:paraId="17BB045D" w14:textId="7B0A7C60" w:rsidR="003E7C2E" w:rsidRDefault="0000558E" w:rsidP="003E7C2E">
          <w:pPr>
            <w:pStyle w:val="isof2"/>
            <w:jc w:val="right"/>
          </w:pPr>
          <w:r>
            <w:t>CG 05 02 09 22</w:t>
          </w:r>
        </w:p>
      </w:tc>
    </w:tr>
  </w:tbl>
  <w:p w14:paraId="4A0A04E9" w14:textId="5C526EA0" w:rsidR="003E7C2E" w:rsidRDefault="003E7C2E">
    <w:pPr>
      <w:pStyle w:val="Header"/>
    </w:pPr>
  </w:p>
  <w:p w14:paraId="5CD7EC1A" w14:textId="77777777" w:rsidR="003E7C2E" w:rsidRDefault="0000558E">
    <w:pPr>
      <w:pStyle w:val="isof3"/>
    </w:pPr>
    <w:r>
      <w:t>THIS ENDORSEMENT CHANGES THE POLICY.  PLEASE READ IT CAREFULLY.</w:t>
    </w:r>
  </w:p>
  <w:p w14:paraId="616AE4C9" w14:textId="77777777" w:rsidR="003E7C2E" w:rsidRDefault="003E7C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318DA" w14:textId="77777777" w:rsidR="00B8259D" w:rsidRDefault="00B825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270F5" w14:textId="77777777" w:rsidR="00B8259D" w:rsidRDefault="00B8259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4C7738" w14:paraId="1FC445E8" w14:textId="77777777">
      <w:tc>
        <w:tcPr>
          <w:tcW w:w="2481" w:type="pct"/>
        </w:tcPr>
        <w:p w14:paraId="71CBF15B" w14:textId="77777777" w:rsidR="00B8259D" w:rsidRDefault="0000558E" w:rsidP="000F0D58">
          <w:pPr>
            <w:pStyle w:val="isof1"/>
            <w:jc w:val="left"/>
          </w:pPr>
          <w:r>
            <w:t>POLICY NUMBER:</w:t>
          </w:r>
        </w:p>
      </w:tc>
      <w:tc>
        <w:tcPr>
          <w:tcW w:w="2519" w:type="pct"/>
        </w:tcPr>
        <w:p w14:paraId="37F727F2" w14:textId="77777777" w:rsidR="00B8259D" w:rsidRDefault="0000558E" w:rsidP="000F0D58">
          <w:pPr>
            <w:pStyle w:val="isof2"/>
            <w:jc w:val="right"/>
          </w:pPr>
          <w:r>
            <w:t>COMMERCIAL GENERAL LIABILITY</w:t>
          </w:r>
        </w:p>
      </w:tc>
    </w:tr>
    <w:tr w:rsidR="004C7738" w14:paraId="539887AA" w14:textId="77777777">
      <w:tc>
        <w:tcPr>
          <w:tcW w:w="2481" w:type="pct"/>
        </w:tcPr>
        <w:p w14:paraId="47BAAAB3" w14:textId="77777777" w:rsidR="00B8259D" w:rsidRDefault="00B8259D">
          <w:pPr>
            <w:pStyle w:val="Header"/>
          </w:pPr>
        </w:p>
      </w:tc>
      <w:tc>
        <w:tcPr>
          <w:tcW w:w="2519" w:type="pct"/>
        </w:tcPr>
        <w:p w14:paraId="5F337190" w14:textId="6FDB80FD" w:rsidR="00B8259D" w:rsidRDefault="0000558E" w:rsidP="003E7C2E">
          <w:pPr>
            <w:pStyle w:val="isof2"/>
            <w:jc w:val="right"/>
          </w:pPr>
          <w:r>
            <w:t>CG 05 02 09 22</w:t>
          </w:r>
        </w:p>
      </w:tc>
    </w:tr>
  </w:tbl>
  <w:p w14:paraId="1D99633F" w14:textId="77777777" w:rsidR="00B8259D" w:rsidRDefault="00B8259D">
    <w:pPr>
      <w:pStyle w:val="Header"/>
    </w:pPr>
  </w:p>
  <w:p w14:paraId="20811D3D" w14:textId="77777777" w:rsidR="00B8259D" w:rsidRDefault="0000558E">
    <w:pPr>
      <w:pStyle w:val="isof3"/>
    </w:pPr>
    <w:r>
      <w:t>THIS ENDORSEMENT CHANGES THE POLICY.  PLEASE READ IT CAREFULLY.</w:t>
    </w:r>
  </w:p>
  <w:p w14:paraId="144B6D3A" w14:textId="77777777" w:rsidR="00B8259D" w:rsidRDefault="00B8259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5F0C6" w14:textId="77777777" w:rsidR="00B8259D" w:rsidRPr="003E7C2E" w:rsidRDefault="00B8259D" w:rsidP="003E7C2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3EB8" w14:textId="77777777" w:rsidR="00B8259D" w:rsidRPr="003E7C2E" w:rsidRDefault="00B8259D" w:rsidP="003E7C2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4C7738" w14:paraId="4DF7799D" w14:textId="77777777">
      <w:tc>
        <w:tcPr>
          <w:tcW w:w="2481" w:type="pct"/>
        </w:tcPr>
        <w:p w14:paraId="2363473F" w14:textId="77777777" w:rsidR="00B8259D" w:rsidRDefault="0000558E" w:rsidP="000F0D58">
          <w:pPr>
            <w:pStyle w:val="isof1"/>
            <w:jc w:val="left"/>
          </w:pPr>
          <w:r>
            <w:t>POLICY NUMBER:</w:t>
          </w:r>
        </w:p>
      </w:tc>
      <w:tc>
        <w:tcPr>
          <w:tcW w:w="2519" w:type="pct"/>
        </w:tcPr>
        <w:p w14:paraId="32B11175" w14:textId="77777777" w:rsidR="00B8259D" w:rsidRDefault="0000558E" w:rsidP="000F0D58">
          <w:pPr>
            <w:pStyle w:val="isof2"/>
            <w:jc w:val="right"/>
          </w:pPr>
          <w:r>
            <w:t>COMMERCIAL GENERAL LIABILITY</w:t>
          </w:r>
        </w:p>
      </w:tc>
    </w:tr>
    <w:tr w:rsidR="004C7738" w14:paraId="4D14ED84" w14:textId="77777777">
      <w:tc>
        <w:tcPr>
          <w:tcW w:w="2481" w:type="pct"/>
        </w:tcPr>
        <w:p w14:paraId="2A015A26" w14:textId="77777777" w:rsidR="00B8259D" w:rsidRDefault="00B8259D">
          <w:pPr>
            <w:pStyle w:val="Header"/>
          </w:pPr>
        </w:p>
      </w:tc>
      <w:tc>
        <w:tcPr>
          <w:tcW w:w="2519" w:type="pct"/>
        </w:tcPr>
        <w:p w14:paraId="10EC1CAE" w14:textId="335B1DE2" w:rsidR="00B8259D" w:rsidRDefault="0000558E" w:rsidP="003E7C2E">
          <w:pPr>
            <w:pStyle w:val="isof2"/>
            <w:jc w:val="right"/>
          </w:pPr>
          <w:r>
            <w:t>CG 05 02 09 22</w:t>
          </w:r>
        </w:p>
      </w:tc>
    </w:tr>
  </w:tbl>
  <w:p w14:paraId="36E8C489" w14:textId="77777777" w:rsidR="00B8259D" w:rsidRDefault="00B8259D">
    <w:pPr>
      <w:pStyle w:val="Header"/>
    </w:pPr>
  </w:p>
  <w:p w14:paraId="1AC87E9C" w14:textId="77777777" w:rsidR="00B8259D" w:rsidRDefault="0000558E">
    <w:pPr>
      <w:pStyle w:val="isof3"/>
    </w:pPr>
    <w:r>
      <w:t>THIS ENDORSEMENT CHANGES THE POLICY.  PLEASE READ IT CAREFULLY.</w:t>
    </w:r>
  </w:p>
  <w:p w14:paraId="18ADDB0D" w14:textId="77777777" w:rsidR="00B8259D" w:rsidRDefault="00B825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abstractNum w:abstractNumId="1" w15:restartNumberingAfterBreak="0">
    <w:nsid w:val="0000040E"/>
    <w:multiLevelType w:val="multilevel"/>
    <w:tmpl w:val="00000891"/>
    <w:lvl w:ilvl="0">
      <w:start w:val="1"/>
      <w:numFmt w:val="upperLetter"/>
      <w:lvlText w:val="%1."/>
      <w:lvlJc w:val="left"/>
      <w:pPr>
        <w:ind w:left="419" w:hanging="300"/>
      </w:pPr>
      <w:rPr>
        <w:rFonts w:ascii="Arial" w:hAnsi="Arial" w:cs="Arial"/>
        <w:b/>
        <w:bCs/>
        <w:sz w:val="20"/>
        <w:szCs w:val="20"/>
      </w:rPr>
    </w:lvl>
    <w:lvl w:ilvl="1">
      <w:start w:val="1"/>
      <w:numFmt w:val="decimal"/>
      <w:lvlText w:val="%2."/>
      <w:lvlJc w:val="left"/>
      <w:pPr>
        <w:ind w:left="1097" w:hanging="287"/>
      </w:pPr>
      <w:rPr>
        <w:rFonts w:ascii="Arial" w:hAnsi="Arial" w:cs="Arial"/>
        <w:b/>
        <w:bCs/>
        <w:sz w:val="20"/>
        <w:szCs w:val="20"/>
      </w:rPr>
    </w:lvl>
    <w:lvl w:ilvl="2">
      <w:start w:val="1"/>
      <w:numFmt w:val="lowerLetter"/>
      <w:lvlText w:val="%3."/>
      <w:lvlJc w:val="left"/>
      <w:pPr>
        <w:ind w:left="1019" w:hanging="287"/>
      </w:pPr>
      <w:rPr>
        <w:rFonts w:ascii="Arial" w:hAnsi="Arial" w:cs="Arial"/>
        <w:b/>
        <w:bCs/>
        <w:sz w:val="20"/>
        <w:szCs w:val="20"/>
      </w:rPr>
    </w:lvl>
    <w:lvl w:ilvl="3">
      <w:numFmt w:val="bullet"/>
      <w:lvlText w:val="•"/>
      <w:lvlJc w:val="left"/>
      <w:pPr>
        <w:ind w:left="1018" w:hanging="287"/>
      </w:pPr>
    </w:lvl>
    <w:lvl w:ilvl="4">
      <w:numFmt w:val="bullet"/>
      <w:lvlText w:val="•"/>
      <w:lvlJc w:val="left"/>
      <w:pPr>
        <w:ind w:left="1019" w:hanging="287"/>
      </w:pPr>
    </w:lvl>
    <w:lvl w:ilvl="5">
      <w:numFmt w:val="bullet"/>
      <w:lvlText w:val="•"/>
      <w:lvlJc w:val="left"/>
      <w:pPr>
        <w:ind w:left="2675" w:hanging="287"/>
      </w:pPr>
    </w:lvl>
    <w:lvl w:ilvl="6">
      <w:numFmt w:val="bullet"/>
      <w:lvlText w:val="•"/>
      <w:lvlJc w:val="left"/>
      <w:pPr>
        <w:ind w:left="4332" w:hanging="287"/>
      </w:pPr>
    </w:lvl>
    <w:lvl w:ilvl="7">
      <w:numFmt w:val="bullet"/>
      <w:lvlText w:val="•"/>
      <w:lvlJc w:val="left"/>
      <w:pPr>
        <w:ind w:left="5989" w:hanging="287"/>
      </w:pPr>
    </w:lvl>
    <w:lvl w:ilvl="8">
      <w:numFmt w:val="bullet"/>
      <w:lvlText w:val="•"/>
      <w:lvlJc w:val="left"/>
      <w:pPr>
        <w:ind w:left="7646" w:hanging="287"/>
      </w:pPr>
    </w:lvl>
  </w:abstractNum>
  <w:abstractNum w:abstractNumId="2" w15:restartNumberingAfterBreak="0">
    <w:nsid w:val="04B53D0F"/>
    <w:multiLevelType w:val="hybridMultilevel"/>
    <w:tmpl w:val="07104118"/>
    <w:lvl w:ilvl="0" w:tplc="1C7875D4">
      <w:start w:val="1"/>
      <w:numFmt w:val="bullet"/>
      <w:pStyle w:val="PanelBullet2"/>
      <w:lvlText w:val=""/>
      <w:lvlJc w:val="left"/>
      <w:pPr>
        <w:tabs>
          <w:tab w:val="num" w:pos="2160"/>
        </w:tabs>
        <w:ind w:left="1800" w:firstLine="0"/>
      </w:pPr>
      <w:rPr>
        <w:rFonts w:ascii="Wingdings" w:hAnsi="Wingdings" w:hint="default"/>
        <w:sz w:val="28"/>
      </w:rPr>
    </w:lvl>
    <w:lvl w:ilvl="1" w:tplc="C2500802" w:tentative="1">
      <w:start w:val="1"/>
      <w:numFmt w:val="bullet"/>
      <w:lvlText w:val="o"/>
      <w:lvlJc w:val="left"/>
      <w:pPr>
        <w:tabs>
          <w:tab w:val="num" w:pos="1440"/>
        </w:tabs>
        <w:ind w:left="1440" w:hanging="360"/>
      </w:pPr>
      <w:rPr>
        <w:rFonts w:ascii="Courier New" w:hAnsi="Courier New" w:hint="default"/>
      </w:rPr>
    </w:lvl>
    <w:lvl w:ilvl="2" w:tplc="AE0EBCF4" w:tentative="1">
      <w:start w:val="1"/>
      <w:numFmt w:val="bullet"/>
      <w:lvlText w:val=""/>
      <w:lvlJc w:val="left"/>
      <w:pPr>
        <w:tabs>
          <w:tab w:val="num" w:pos="2160"/>
        </w:tabs>
        <w:ind w:left="2160" w:hanging="360"/>
      </w:pPr>
      <w:rPr>
        <w:rFonts w:ascii="Wingdings" w:hAnsi="Wingdings" w:hint="default"/>
      </w:rPr>
    </w:lvl>
    <w:lvl w:ilvl="3" w:tplc="75FC9F24" w:tentative="1">
      <w:start w:val="1"/>
      <w:numFmt w:val="bullet"/>
      <w:lvlText w:val=""/>
      <w:lvlJc w:val="left"/>
      <w:pPr>
        <w:tabs>
          <w:tab w:val="num" w:pos="2880"/>
        </w:tabs>
        <w:ind w:left="2880" w:hanging="360"/>
      </w:pPr>
      <w:rPr>
        <w:rFonts w:ascii="Symbol" w:hAnsi="Symbol" w:hint="default"/>
      </w:rPr>
    </w:lvl>
    <w:lvl w:ilvl="4" w:tplc="C59ECDA0" w:tentative="1">
      <w:start w:val="1"/>
      <w:numFmt w:val="bullet"/>
      <w:lvlText w:val="o"/>
      <w:lvlJc w:val="left"/>
      <w:pPr>
        <w:tabs>
          <w:tab w:val="num" w:pos="3600"/>
        </w:tabs>
        <w:ind w:left="3600" w:hanging="360"/>
      </w:pPr>
      <w:rPr>
        <w:rFonts w:ascii="Courier New" w:hAnsi="Courier New" w:hint="default"/>
      </w:rPr>
    </w:lvl>
    <w:lvl w:ilvl="5" w:tplc="FA262460" w:tentative="1">
      <w:start w:val="1"/>
      <w:numFmt w:val="bullet"/>
      <w:lvlText w:val=""/>
      <w:lvlJc w:val="left"/>
      <w:pPr>
        <w:tabs>
          <w:tab w:val="num" w:pos="4320"/>
        </w:tabs>
        <w:ind w:left="4320" w:hanging="360"/>
      </w:pPr>
      <w:rPr>
        <w:rFonts w:ascii="Wingdings" w:hAnsi="Wingdings" w:hint="default"/>
      </w:rPr>
    </w:lvl>
    <w:lvl w:ilvl="6" w:tplc="E53A63A0" w:tentative="1">
      <w:start w:val="1"/>
      <w:numFmt w:val="bullet"/>
      <w:lvlText w:val=""/>
      <w:lvlJc w:val="left"/>
      <w:pPr>
        <w:tabs>
          <w:tab w:val="num" w:pos="5040"/>
        </w:tabs>
        <w:ind w:left="5040" w:hanging="360"/>
      </w:pPr>
      <w:rPr>
        <w:rFonts w:ascii="Symbol" w:hAnsi="Symbol" w:hint="default"/>
      </w:rPr>
    </w:lvl>
    <w:lvl w:ilvl="7" w:tplc="60B2252E" w:tentative="1">
      <w:start w:val="1"/>
      <w:numFmt w:val="bullet"/>
      <w:lvlText w:val="o"/>
      <w:lvlJc w:val="left"/>
      <w:pPr>
        <w:tabs>
          <w:tab w:val="num" w:pos="5760"/>
        </w:tabs>
        <w:ind w:left="5760" w:hanging="360"/>
      </w:pPr>
      <w:rPr>
        <w:rFonts w:ascii="Courier New" w:hAnsi="Courier New" w:hint="default"/>
      </w:rPr>
    </w:lvl>
    <w:lvl w:ilvl="8" w:tplc="B06E190E"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E12178"/>
    <w:multiLevelType w:val="hybridMultilevel"/>
    <w:tmpl w:val="5386CD24"/>
    <w:lvl w:ilvl="0" w:tplc="D302B1FE">
      <w:start w:val="1"/>
      <w:numFmt w:val="bullet"/>
      <w:pStyle w:val="PanelBullet3"/>
      <w:lvlText w:val=""/>
      <w:lvlJc w:val="left"/>
      <w:pPr>
        <w:tabs>
          <w:tab w:val="num" w:pos="15120"/>
        </w:tabs>
        <w:ind w:left="15120" w:hanging="360"/>
      </w:pPr>
      <w:rPr>
        <w:rFonts w:ascii="Symbol" w:hAnsi="Symbol" w:hint="default"/>
        <w:color w:val="auto"/>
      </w:rPr>
    </w:lvl>
    <w:lvl w:ilvl="1" w:tplc="EABA831A" w:tentative="1">
      <w:start w:val="1"/>
      <w:numFmt w:val="bullet"/>
      <w:lvlText w:val="o"/>
      <w:lvlJc w:val="left"/>
      <w:pPr>
        <w:tabs>
          <w:tab w:val="num" w:pos="1440"/>
        </w:tabs>
        <w:ind w:left="1440" w:hanging="360"/>
      </w:pPr>
      <w:rPr>
        <w:rFonts w:ascii="Courier New" w:hAnsi="Courier New" w:hint="default"/>
      </w:rPr>
    </w:lvl>
    <w:lvl w:ilvl="2" w:tplc="065C4F58" w:tentative="1">
      <w:start w:val="1"/>
      <w:numFmt w:val="bullet"/>
      <w:lvlText w:val=""/>
      <w:lvlJc w:val="left"/>
      <w:pPr>
        <w:tabs>
          <w:tab w:val="num" w:pos="2160"/>
        </w:tabs>
        <w:ind w:left="2160" w:hanging="360"/>
      </w:pPr>
      <w:rPr>
        <w:rFonts w:ascii="Wingdings" w:hAnsi="Wingdings" w:hint="default"/>
      </w:rPr>
    </w:lvl>
    <w:lvl w:ilvl="3" w:tplc="35C8A9EC" w:tentative="1">
      <w:start w:val="1"/>
      <w:numFmt w:val="bullet"/>
      <w:lvlText w:val=""/>
      <w:lvlJc w:val="left"/>
      <w:pPr>
        <w:tabs>
          <w:tab w:val="num" w:pos="2880"/>
        </w:tabs>
        <w:ind w:left="2880" w:hanging="360"/>
      </w:pPr>
      <w:rPr>
        <w:rFonts w:ascii="Symbol" w:hAnsi="Symbol" w:hint="default"/>
      </w:rPr>
    </w:lvl>
    <w:lvl w:ilvl="4" w:tplc="4E1AA424" w:tentative="1">
      <w:start w:val="1"/>
      <w:numFmt w:val="bullet"/>
      <w:lvlText w:val="o"/>
      <w:lvlJc w:val="left"/>
      <w:pPr>
        <w:tabs>
          <w:tab w:val="num" w:pos="3600"/>
        </w:tabs>
        <w:ind w:left="3600" w:hanging="360"/>
      </w:pPr>
      <w:rPr>
        <w:rFonts w:ascii="Courier New" w:hAnsi="Courier New" w:hint="default"/>
      </w:rPr>
    </w:lvl>
    <w:lvl w:ilvl="5" w:tplc="A8E85526" w:tentative="1">
      <w:start w:val="1"/>
      <w:numFmt w:val="bullet"/>
      <w:lvlText w:val=""/>
      <w:lvlJc w:val="left"/>
      <w:pPr>
        <w:tabs>
          <w:tab w:val="num" w:pos="4320"/>
        </w:tabs>
        <w:ind w:left="4320" w:hanging="360"/>
      </w:pPr>
      <w:rPr>
        <w:rFonts w:ascii="Wingdings" w:hAnsi="Wingdings" w:hint="default"/>
      </w:rPr>
    </w:lvl>
    <w:lvl w:ilvl="6" w:tplc="E70C4C9E" w:tentative="1">
      <w:start w:val="1"/>
      <w:numFmt w:val="bullet"/>
      <w:lvlText w:val=""/>
      <w:lvlJc w:val="left"/>
      <w:pPr>
        <w:tabs>
          <w:tab w:val="num" w:pos="5040"/>
        </w:tabs>
        <w:ind w:left="5040" w:hanging="360"/>
      </w:pPr>
      <w:rPr>
        <w:rFonts w:ascii="Symbol" w:hAnsi="Symbol" w:hint="default"/>
      </w:rPr>
    </w:lvl>
    <w:lvl w:ilvl="7" w:tplc="B5C257CC" w:tentative="1">
      <w:start w:val="1"/>
      <w:numFmt w:val="bullet"/>
      <w:lvlText w:val="o"/>
      <w:lvlJc w:val="left"/>
      <w:pPr>
        <w:tabs>
          <w:tab w:val="num" w:pos="5760"/>
        </w:tabs>
        <w:ind w:left="5760" w:hanging="360"/>
      </w:pPr>
      <w:rPr>
        <w:rFonts w:ascii="Courier New" w:hAnsi="Courier New" w:hint="default"/>
      </w:rPr>
    </w:lvl>
    <w:lvl w:ilvl="8" w:tplc="8E9C9410"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16C23"/>
    <w:multiLevelType w:val="hybridMultilevel"/>
    <w:tmpl w:val="490CD022"/>
    <w:lvl w:ilvl="0" w:tplc="7DA82434">
      <w:start w:val="1"/>
      <w:numFmt w:val="bullet"/>
      <w:pStyle w:val="PanelBullet1"/>
      <w:lvlText w:val=""/>
      <w:lvlJc w:val="left"/>
      <w:pPr>
        <w:ind w:left="1560" w:hanging="360"/>
      </w:pPr>
      <w:rPr>
        <w:rFonts w:ascii="Symbol" w:hAnsi="Symbol" w:hint="default"/>
        <w:color w:val="auto"/>
        <w:sz w:val="24"/>
      </w:rPr>
    </w:lvl>
    <w:lvl w:ilvl="1" w:tplc="5894AE1E" w:tentative="1">
      <w:start w:val="1"/>
      <w:numFmt w:val="bullet"/>
      <w:lvlText w:val="o"/>
      <w:lvlJc w:val="left"/>
      <w:pPr>
        <w:tabs>
          <w:tab w:val="num" w:pos="1440"/>
        </w:tabs>
        <w:ind w:left="1440" w:hanging="360"/>
      </w:pPr>
      <w:rPr>
        <w:rFonts w:ascii="Courier New" w:hAnsi="Courier New" w:hint="default"/>
      </w:rPr>
    </w:lvl>
    <w:lvl w:ilvl="2" w:tplc="587AAFAE" w:tentative="1">
      <w:start w:val="1"/>
      <w:numFmt w:val="bullet"/>
      <w:lvlText w:val=""/>
      <w:lvlJc w:val="left"/>
      <w:pPr>
        <w:tabs>
          <w:tab w:val="num" w:pos="2160"/>
        </w:tabs>
        <w:ind w:left="2160" w:hanging="360"/>
      </w:pPr>
      <w:rPr>
        <w:rFonts w:ascii="Wingdings" w:hAnsi="Wingdings" w:hint="default"/>
      </w:rPr>
    </w:lvl>
    <w:lvl w:ilvl="3" w:tplc="25604566" w:tentative="1">
      <w:start w:val="1"/>
      <w:numFmt w:val="bullet"/>
      <w:lvlText w:val=""/>
      <w:lvlJc w:val="left"/>
      <w:pPr>
        <w:tabs>
          <w:tab w:val="num" w:pos="2880"/>
        </w:tabs>
        <w:ind w:left="2880" w:hanging="360"/>
      </w:pPr>
      <w:rPr>
        <w:rFonts w:ascii="Symbol" w:hAnsi="Symbol" w:hint="default"/>
      </w:rPr>
    </w:lvl>
    <w:lvl w:ilvl="4" w:tplc="B7E2E93E" w:tentative="1">
      <w:start w:val="1"/>
      <w:numFmt w:val="bullet"/>
      <w:lvlText w:val="o"/>
      <w:lvlJc w:val="left"/>
      <w:pPr>
        <w:tabs>
          <w:tab w:val="num" w:pos="3600"/>
        </w:tabs>
        <w:ind w:left="3600" w:hanging="360"/>
      </w:pPr>
      <w:rPr>
        <w:rFonts w:ascii="Courier New" w:hAnsi="Courier New" w:hint="default"/>
      </w:rPr>
    </w:lvl>
    <w:lvl w:ilvl="5" w:tplc="911C732A" w:tentative="1">
      <w:start w:val="1"/>
      <w:numFmt w:val="bullet"/>
      <w:lvlText w:val=""/>
      <w:lvlJc w:val="left"/>
      <w:pPr>
        <w:tabs>
          <w:tab w:val="num" w:pos="4320"/>
        </w:tabs>
        <w:ind w:left="4320" w:hanging="360"/>
      </w:pPr>
      <w:rPr>
        <w:rFonts w:ascii="Wingdings" w:hAnsi="Wingdings" w:hint="default"/>
      </w:rPr>
    </w:lvl>
    <w:lvl w:ilvl="6" w:tplc="6F4AC472" w:tentative="1">
      <w:start w:val="1"/>
      <w:numFmt w:val="bullet"/>
      <w:lvlText w:val=""/>
      <w:lvlJc w:val="left"/>
      <w:pPr>
        <w:tabs>
          <w:tab w:val="num" w:pos="5040"/>
        </w:tabs>
        <w:ind w:left="5040" w:hanging="360"/>
      </w:pPr>
      <w:rPr>
        <w:rFonts w:ascii="Symbol" w:hAnsi="Symbol" w:hint="default"/>
      </w:rPr>
    </w:lvl>
    <w:lvl w:ilvl="7" w:tplc="F51CC8F6" w:tentative="1">
      <w:start w:val="1"/>
      <w:numFmt w:val="bullet"/>
      <w:lvlText w:val="o"/>
      <w:lvlJc w:val="left"/>
      <w:pPr>
        <w:tabs>
          <w:tab w:val="num" w:pos="5760"/>
        </w:tabs>
        <w:ind w:left="5760" w:hanging="360"/>
      </w:pPr>
      <w:rPr>
        <w:rFonts w:ascii="Courier New" w:hAnsi="Courier New" w:hint="default"/>
      </w:rPr>
    </w:lvl>
    <w:lvl w:ilvl="8" w:tplc="00CE2CE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E229A6"/>
    <w:multiLevelType w:val="hybridMultilevel"/>
    <w:tmpl w:val="611E3BFE"/>
    <w:lvl w:ilvl="0" w:tplc="E2F42FA8">
      <w:start w:val="1"/>
      <w:numFmt w:val="upperLetter"/>
      <w:lvlText w:val="%1."/>
      <w:lvlJc w:val="left"/>
      <w:pPr>
        <w:ind w:left="720" w:hanging="360"/>
      </w:pPr>
      <w:rPr>
        <w:rFonts w:hint="default"/>
      </w:rPr>
    </w:lvl>
    <w:lvl w:ilvl="1" w:tplc="860A9B78" w:tentative="1">
      <w:start w:val="1"/>
      <w:numFmt w:val="lowerLetter"/>
      <w:lvlText w:val="%2."/>
      <w:lvlJc w:val="left"/>
      <w:pPr>
        <w:ind w:left="1440" w:hanging="360"/>
      </w:pPr>
    </w:lvl>
    <w:lvl w:ilvl="2" w:tplc="F26CD020" w:tentative="1">
      <w:start w:val="1"/>
      <w:numFmt w:val="lowerRoman"/>
      <w:lvlText w:val="%3."/>
      <w:lvlJc w:val="right"/>
      <w:pPr>
        <w:ind w:left="2160" w:hanging="180"/>
      </w:pPr>
    </w:lvl>
    <w:lvl w:ilvl="3" w:tplc="FD428C22" w:tentative="1">
      <w:start w:val="1"/>
      <w:numFmt w:val="decimal"/>
      <w:lvlText w:val="%4."/>
      <w:lvlJc w:val="left"/>
      <w:pPr>
        <w:ind w:left="2880" w:hanging="360"/>
      </w:pPr>
    </w:lvl>
    <w:lvl w:ilvl="4" w:tplc="982A1066" w:tentative="1">
      <w:start w:val="1"/>
      <w:numFmt w:val="lowerLetter"/>
      <w:lvlText w:val="%5."/>
      <w:lvlJc w:val="left"/>
      <w:pPr>
        <w:ind w:left="3600" w:hanging="360"/>
      </w:pPr>
    </w:lvl>
    <w:lvl w:ilvl="5" w:tplc="75B64E48" w:tentative="1">
      <w:start w:val="1"/>
      <w:numFmt w:val="lowerRoman"/>
      <w:lvlText w:val="%6."/>
      <w:lvlJc w:val="right"/>
      <w:pPr>
        <w:ind w:left="4320" w:hanging="180"/>
      </w:pPr>
    </w:lvl>
    <w:lvl w:ilvl="6" w:tplc="8FFADA60" w:tentative="1">
      <w:start w:val="1"/>
      <w:numFmt w:val="decimal"/>
      <w:lvlText w:val="%7."/>
      <w:lvlJc w:val="left"/>
      <w:pPr>
        <w:ind w:left="5040" w:hanging="360"/>
      </w:pPr>
    </w:lvl>
    <w:lvl w:ilvl="7" w:tplc="22C67E74" w:tentative="1">
      <w:start w:val="1"/>
      <w:numFmt w:val="lowerLetter"/>
      <w:lvlText w:val="%8."/>
      <w:lvlJc w:val="left"/>
      <w:pPr>
        <w:ind w:left="5760" w:hanging="360"/>
      </w:pPr>
    </w:lvl>
    <w:lvl w:ilvl="8" w:tplc="8ED86C56" w:tentative="1">
      <w:start w:val="1"/>
      <w:numFmt w:val="lowerRoman"/>
      <w:lvlText w:val="%9."/>
      <w:lvlJc w:val="right"/>
      <w:pPr>
        <w:ind w:left="6480" w:hanging="180"/>
      </w:pPr>
    </w:lvl>
  </w:abstractNum>
  <w:abstractNum w:abstractNumId="6" w15:restartNumberingAfterBreak="0">
    <w:nsid w:val="40FB2C93"/>
    <w:multiLevelType w:val="hybridMultilevel"/>
    <w:tmpl w:val="96DAB3EC"/>
    <w:lvl w:ilvl="0" w:tplc="AC06D432">
      <w:start w:val="1"/>
      <w:numFmt w:val="bullet"/>
      <w:lvlText w:val="·"/>
      <w:lvlJc w:val="left"/>
      <w:pPr>
        <w:tabs>
          <w:tab w:val="num" w:pos="1220"/>
        </w:tabs>
        <w:ind w:left="1240" w:hanging="20"/>
      </w:pPr>
      <w:rPr>
        <w:rFonts w:ascii="Symbol" w:hAnsi="Symbol" w:hint="default"/>
        <w:sz w:val="24"/>
      </w:rPr>
    </w:lvl>
    <w:lvl w:ilvl="1" w:tplc="2440F67C">
      <w:start w:val="1"/>
      <w:numFmt w:val="bullet"/>
      <w:lvlText w:val="o"/>
      <w:lvlJc w:val="left"/>
      <w:pPr>
        <w:ind w:left="2660" w:hanging="360"/>
      </w:pPr>
      <w:rPr>
        <w:rFonts w:ascii="Courier New" w:hAnsi="Courier New" w:cs="Courier New" w:hint="default"/>
      </w:rPr>
    </w:lvl>
    <w:lvl w:ilvl="2" w:tplc="B3A091C6" w:tentative="1">
      <w:start w:val="1"/>
      <w:numFmt w:val="bullet"/>
      <w:lvlText w:val=""/>
      <w:lvlJc w:val="left"/>
      <w:pPr>
        <w:ind w:left="3380" w:hanging="360"/>
      </w:pPr>
      <w:rPr>
        <w:rFonts w:ascii="Wingdings" w:hAnsi="Wingdings" w:hint="default"/>
      </w:rPr>
    </w:lvl>
    <w:lvl w:ilvl="3" w:tplc="FD125FB2" w:tentative="1">
      <w:start w:val="1"/>
      <w:numFmt w:val="bullet"/>
      <w:lvlText w:val=""/>
      <w:lvlJc w:val="left"/>
      <w:pPr>
        <w:ind w:left="4100" w:hanging="360"/>
      </w:pPr>
      <w:rPr>
        <w:rFonts w:ascii="Symbol" w:hAnsi="Symbol" w:hint="default"/>
      </w:rPr>
    </w:lvl>
    <w:lvl w:ilvl="4" w:tplc="84506C72" w:tentative="1">
      <w:start w:val="1"/>
      <w:numFmt w:val="bullet"/>
      <w:lvlText w:val="o"/>
      <w:lvlJc w:val="left"/>
      <w:pPr>
        <w:ind w:left="4820" w:hanging="360"/>
      </w:pPr>
      <w:rPr>
        <w:rFonts w:ascii="Courier New" w:hAnsi="Courier New" w:cs="Courier New" w:hint="default"/>
      </w:rPr>
    </w:lvl>
    <w:lvl w:ilvl="5" w:tplc="BA585580" w:tentative="1">
      <w:start w:val="1"/>
      <w:numFmt w:val="bullet"/>
      <w:lvlText w:val=""/>
      <w:lvlJc w:val="left"/>
      <w:pPr>
        <w:ind w:left="5540" w:hanging="360"/>
      </w:pPr>
      <w:rPr>
        <w:rFonts w:ascii="Wingdings" w:hAnsi="Wingdings" w:hint="default"/>
      </w:rPr>
    </w:lvl>
    <w:lvl w:ilvl="6" w:tplc="A08C9EBE" w:tentative="1">
      <w:start w:val="1"/>
      <w:numFmt w:val="bullet"/>
      <w:lvlText w:val=""/>
      <w:lvlJc w:val="left"/>
      <w:pPr>
        <w:ind w:left="6260" w:hanging="360"/>
      </w:pPr>
      <w:rPr>
        <w:rFonts w:ascii="Symbol" w:hAnsi="Symbol" w:hint="default"/>
      </w:rPr>
    </w:lvl>
    <w:lvl w:ilvl="7" w:tplc="78FA7D18" w:tentative="1">
      <w:start w:val="1"/>
      <w:numFmt w:val="bullet"/>
      <w:lvlText w:val="o"/>
      <w:lvlJc w:val="left"/>
      <w:pPr>
        <w:ind w:left="6980" w:hanging="360"/>
      </w:pPr>
      <w:rPr>
        <w:rFonts w:ascii="Courier New" w:hAnsi="Courier New" w:cs="Courier New" w:hint="default"/>
      </w:rPr>
    </w:lvl>
    <w:lvl w:ilvl="8" w:tplc="7D18997C" w:tentative="1">
      <w:start w:val="1"/>
      <w:numFmt w:val="bullet"/>
      <w:lvlText w:val=""/>
      <w:lvlJc w:val="left"/>
      <w:pPr>
        <w:ind w:left="7700" w:hanging="360"/>
      </w:pPr>
      <w:rPr>
        <w:rFonts w:ascii="Wingdings" w:hAnsi="Wingdings" w:hint="default"/>
      </w:rPr>
    </w:lvl>
  </w:abstractNum>
  <w:num w:numId="1" w16cid:durableId="1907570323">
    <w:abstractNumId w:val="0"/>
  </w:num>
  <w:num w:numId="2" w16cid:durableId="807824324">
    <w:abstractNumId w:val="4"/>
  </w:num>
  <w:num w:numId="3" w16cid:durableId="527061939">
    <w:abstractNumId w:val="2"/>
  </w:num>
  <w:num w:numId="4" w16cid:durableId="1472941606">
    <w:abstractNumId w:val="3"/>
  </w:num>
  <w:num w:numId="5" w16cid:durableId="175076899">
    <w:abstractNumId w:val="6"/>
  </w:num>
  <w:num w:numId="6" w16cid:durableId="996765684">
    <w:abstractNumId w:val="1"/>
  </w:num>
  <w:num w:numId="7" w16cid:durableId="14895178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removePersonalInformation/>
  <w:mirrorMargins/>
  <w:proofState w:spelling="clean" w:grammar="clean"/>
  <w:attachedTemplate r:id="rId1"/>
  <w:linkStyles/>
  <w:doNotTrackMoves/>
  <w:defaultTabStop w:val="720"/>
  <w:evenAndOddHeaders/>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0F0D58"/>
    <w:rsid w:val="0000558E"/>
    <w:rsid w:val="00036B47"/>
    <w:rsid w:val="00044F1A"/>
    <w:rsid w:val="00093644"/>
    <w:rsid w:val="000D7976"/>
    <w:rsid w:val="000F0D58"/>
    <w:rsid w:val="00156AFC"/>
    <w:rsid w:val="00167825"/>
    <w:rsid w:val="001D7772"/>
    <w:rsid w:val="002018A5"/>
    <w:rsid w:val="002C14BF"/>
    <w:rsid w:val="00353D59"/>
    <w:rsid w:val="00360C0E"/>
    <w:rsid w:val="00375C9A"/>
    <w:rsid w:val="003811E6"/>
    <w:rsid w:val="003864BD"/>
    <w:rsid w:val="003A232B"/>
    <w:rsid w:val="003E7C2E"/>
    <w:rsid w:val="0040233D"/>
    <w:rsid w:val="004463E9"/>
    <w:rsid w:val="00457C99"/>
    <w:rsid w:val="00467C74"/>
    <w:rsid w:val="00484D33"/>
    <w:rsid w:val="004C7738"/>
    <w:rsid w:val="004D1569"/>
    <w:rsid w:val="005007F5"/>
    <w:rsid w:val="00543491"/>
    <w:rsid w:val="005B5AC3"/>
    <w:rsid w:val="006705C6"/>
    <w:rsid w:val="00677579"/>
    <w:rsid w:val="006D1644"/>
    <w:rsid w:val="006F5B2A"/>
    <w:rsid w:val="00712BB6"/>
    <w:rsid w:val="007E5916"/>
    <w:rsid w:val="007F3BBE"/>
    <w:rsid w:val="008105A3"/>
    <w:rsid w:val="00815AC0"/>
    <w:rsid w:val="00847FAD"/>
    <w:rsid w:val="0085382F"/>
    <w:rsid w:val="008771E9"/>
    <w:rsid w:val="008E56DA"/>
    <w:rsid w:val="009300BE"/>
    <w:rsid w:val="009565E8"/>
    <w:rsid w:val="00972D38"/>
    <w:rsid w:val="0098088D"/>
    <w:rsid w:val="009B38A6"/>
    <w:rsid w:val="009D1FAB"/>
    <w:rsid w:val="00A5245D"/>
    <w:rsid w:val="00A7413A"/>
    <w:rsid w:val="00A85A98"/>
    <w:rsid w:val="00B429CF"/>
    <w:rsid w:val="00B8259D"/>
    <w:rsid w:val="00B954E9"/>
    <w:rsid w:val="00BB630B"/>
    <w:rsid w:val="00C10912"/>
    <w:rsid w:val="00C143A9"/>
    <w:rsid w:val="00C431A7"/>
    <w:rsid w:val="00C469D1"/>
    <w:rsid w:val="00D55847"/>
    <w:rsid w:val="00DD354D"/>
    <w:rsid w:val="00E02B06"/>
    <w:rsid w:val="00E24336"/>
    <w:rsid w:val="00EA7799"/>
    <w:rsid w:val="00EC1868"/>
    <w:rsid w:val="00ED7227"/>
    <w:rsid w:val="00EF3842"/>
    <w:rsid w:val="00F14D28"/>
    <w:rsid w:val="00F315D6"/>
    <w:rsid w:val="00F523AF"/>
    <w:rsid w:val="00F54399"/>
    <w:rsid w:val="00F731E5"/>
    <w:rsid w:val="00FA22D4"/>
    <w:rsid w:val="00FA4073"/>
    <w:rsid w:val="00FB032D"/>
    <w:rsid w:val="00FD3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5D63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6B47"/>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036B47"/>
    <w:pPr>
      <w:spacing w:before="240"/>
      <w:outlineLvl w:val="0"/>
    </w:pPr>
    <w:rPr>
      <w:rFonts w:ascii="Helv" w:hAnsi="Helv"/>
      <w:b/>
      <w:sz w:val="24"/>
      <w:u w:val="single"/>
    </w:rPr>
  </w:style>
  <w:style w:type="paragraph" w:styleId="Heading2">
    <w:name w:val="heading 2"/>
    <w:basedOn w:val="Normal"/>
    <w:next w:val="Normal"/>
    <w:link w:val="Heading2Char"/>
    <w:qFormat/>
    <w:rsid w:val="00036B47"/>
    <w:pPr>
      <w:spacing w:before="120"/>
      <w:outlineLvl w:val="1"/>
    </w:pPr>
    <w:rPr>
      <w:rFonts w:ascii="Helv" w:hAnsi="Helv"/>
      <w:b/>
      <w:sz w:val="24"/>
    </w:rPr>
  </w:style>
  <w:style w:type="paragraph" w:styleId="Heading3">
    <w:name w:val="heading 3"/>
    <w:basedOn w:val="Normal"/>
    <w:next w:val="Normal"/>
    <w:link w:val="Heading3Char"/>
    <w:qFormat/>
    <w:rsid w:val="00036B47"/>
    <w:pPr>
      <w:ind w:left="360"/>
      <w:outlineLvl w:val="2"/>
    </w:pPr>
    <w:rPr>
      <w:rFonts w:ascii="Tms Rmn" w:hAnsi="Tms Rmn"/>
      <w:b/>
      <w:sz w:val="24"/>
    </w:rPr>
  </w:style>
  <w:style w:type="paragraph" w:styleId="Heading7">
    <w:name w:val="heading 7"/>
    <w:basedOn w:val="Normal"/>
    <w:next w:val="Normal"/>
    <w:link w:val="Heading7Char"/>
    <w:uiPriority w:val="1"/>
    <w:qFormat/>
    <w:rsid w:val="000F0D58"/>
    <w:pPr>
      <w:ind w:left="20"/>
      <w:outlineLvl w:val="6"/>
    </w:pPr>
    <w:rPr>
      <w:b/>
      <w:bCs/>
      <w:lang w:val="x-none" w:eastAsia="x-none"/>
    </w:rPr>
  </w:style>
  <w:style w:type="character" w:default="1" w:styleId="DefaultParagraphFont">
    <w:name w:val="Default Paragraph Font"/>
    <w:uiPriority w:val="1"/>
    <w:semiHidden/>
    <w:unhideWhenUsed/>
    <w:rsid w:val="00036B4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36B47"/>
  </w:style>
  <w:style w:type="paragraph" w:styleId="Header">
    <w:name w:val="header"/>
    <w:basedOn w:val="Normal"/>
    <w:link w:val="HeaderChar"/>
    <w:rsid w:val="00036B47"/>
    <w:pPr>
      <w:tabs>
        <w:tab w:val="center" w:pos="4680"/>
        <w:tab w:val="right" w:pos="9360"/>
      </w:tabs>
    </w:pPr>
  </w:style>
  <w:style w:type="character" w:customStyle="1" w:styleId="HeaderChar">
    <w:name w:val="Header Char"/>
    <w:link w:val="Header"/>
    <w:rsid w:val="00036B47"/>
    <w:rPr>
      <w:rFonts w:ascii="Arial" w:eastAsia="Times New Roman" w:hAnsi="Arial"/>
    </w:rPr>
  </w:style>
  <w:style w:type="paragraph" w:styleId="Footer">
    <w:name w:val="footer"/>
    <w:basedOn w:val="Normal"/>
    <w:link w:val="FooterChar"/>
    <w:rsid w:val="00036B47"/>
    <w:pPr>
      <w:tabs>
        <w:tab w:val="center" w:pos="4680"/>
        <w:tab w:val="right" w:pos="9360"/>
      </w:tabs>
    </w:pPr>
  </w:style>
  <w:style w:type="character" w:customStyle="1" w:styleId="FooterChar">
    <w:name w:val="Footer Char"/>
    <w:link w:val="Footer"/>
    <w:rsid w:val="00036B47"/>
    <w:rPr>
      <w:rFonts w:ascii="Arial" w:eastAsia="Times New Roman" w:hAnsi="Arial"/>
    </w:rPr>
  </w:style>
  <w:style w:type="character" w:customStyle="1" w:styleId="Heading1Char">
    <w:name w:val="Heading 1 Char"/>
    <w:link w:val="Heading1"/>
    <w:rsid w:val="00036B47"/>
    <w:rPr>
      <w:rFonts w:ascii="Helv" w:eastAsia="Times New Roman" w:hAnsi="Helv"/>
      <w:b/>
      <w:sz w:val="24"/>
      <w:u w:val="single"/>
    </w:rPr>
  </w:style>
  <w:style w:type="character" w:customStyle="1" w:styleId="Heading2Char">
    <w:name w:val="Heading 2 Char"/>
    <w:link w:val="Heading2"/>
    <w:rsid w:val="00036B47"/>
    <w:rPr>
      <w:rFonts w:ascii="Helv" w:eastAsia="Times New Roman" w:hAnsi="Helv"/>
      <w:b/>
      <w:sz w:val="24"/>
    </w:rPr>
  </w:style>
  <w:style w:type="character" w:customStyle="1" w:styleId="Heading3Char">
    <w:name w:val="Heading 3 Char"/>
    <w:link w:val="Heading3"/>
    <w:rsid w:val="00036B47"/>
    <w:rPr>
      <w:rFonts w:ascii="Tms Rmn" w:eastAsia="Times New Roman" w:hAnsi="Tms Rmn"/>
      <w:b/>
      <w:sz w:val="24"/>
    </w:rPr>
  </w:style>
  <w:style w:type="paragraph" w:customStyle="1" w:styleId="sidetext">
    <w:name w:val="sidetext"/>
    <w:basedOn w:val="isonormal"/>
    <w:rsid w:val="00036B47"/>
    <w:pPr>
      <w:spacing w:before="0" w:line="240" w:lineRule="auto"/>
      <w:jc w:val="center"/>
    </w:pPr>
    <w:rPr>
      <w:sz w:val="52"/>
    </w:rPr>
  </w:style>
  <w:style w:type="paragraph" w:customStyle="1" w:styleId="isonormal">
    <w:name w:val="isonormal"/>
    <w:rsid w:val="00036B47"/>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036B47"/>
    <w:pPr>
      <w:keepNext/>
      <w:keepLines/>
      <w:suppressAutoHyphens/>
    </w:pPr>
    <w:rPr>
      <w:b/>
    </w:rPr>
  </w:style>
  <w:style w:type="paragraph" w:customStyle="1" w:styleId="blockhd2">
    <w:name w:val="blockhd2"/>
    <w:basedOn w:val="isonormal"/>
    <w:next w:val="blocktext2"/>
    <w:rsid w:val="00036B47"/>
    <w:pPr>
      <w:keepNext/>
      <w:keepLines/>
      <w:suppressAutoHyphens/>
      <w:ind w:left="302"/>
    </w:pPr>
    <w:rPr>
      <w:b/>
    </w:rPr>
  </w:style>
  <w:style w:type="paragraph" w:customStyle="1" w:styleId="blockhd3">
    <w:name w:val="blockhd3"/>
    <w:basedOn w:val="isonormal"/>
    <w:next w:val="blocktext3"/>
    <w:rsid w:val="00036B47"/>
    <w:pPr>
      <w:keepNext/>
      <w:keepLines/>
      <w:suppressAutoHyphens/>
      <w:ind w:left="605"/>
    </w:pPr>
    <w:rPr>
      <w:b/>
    </w:rPr>
  </w:style>
  <w:style w:type="paragraph" w:customStyle="1" w:styleId="blockhd4">
    <w:name w:val="blockhd4"/>
    <w:basedOn w:val="isonormal"/>
    <w:next w:val="blocktext4"/>
    <w:rsid w:val="00036B47"/>
    <w:pPr>
      <w:keepNext/>
      <w:keepLines/>
      <w:suppressAutoHyphens/>
      <w:ind w:left="907"/>
    </w:pPr>
    <w:rPr>
      <w:b/>
    </w:rPr>
  </w:style>
  <w:style w:type="paragraph" w:customStyle="1" w:styleId="blockhd5">
    <w:name w:val="blockhd5"/>
    <w:basedOn w:val="isonormal"/>
    <w:next w:val="blocktext5"/>
    <w:rsid w:val="00036B47"/>
    <w:pPr>
      <w:keepNext/>
      <w:keepLines/>
      <w:suppressAutoHyphens/>
      <w:ind w:left="1195"/>
    </w:pPr>
    <w:rPr>
      <w:b/>
    </w:rPr>
  </w:style>
  <w:style w:type="paragraph" w:customStyle="1" w:styleId="blockhd6">
    <w:name w:val="blockhd6"/>
    <w:basedOn w:val="isonormal"/>
    <w:next w:val="blocktext6"/>
    <w:rsid w:val="00036B47"/>
    <w:pPr>
      <w:keepNext/>
      <w:keepLines/>
      <w:suppressAutoHyphens/>
      <w:ind w:left="1498"/>
    </w:pPr>
    <w:rPr>
      <w:b/>
    </w:rPr>
  </w:style>
  <w:style w:type="paragraph" w:customStyle="1" w:styleId="blockhd7">
    <w:name w:val="blockhd7"/>
    <w:basedOn w:val="isonormal"/>
    <w:next w:val="blocktext7"/>
    <w:rsid w:val="00036B47"/>
    <w:pPr>
      <w:keepNext/>
      <w:keepLines/>
      <w:suppressAutoHyphens/>
      <w:ind w:left="1800"/>
    </w:pPr>
    <w:rPr>
      <w:b/>
    </w:rPr>
  </w:style>
  <w:style w:type="paragraph" w:customStyle="1" w:styleId="blockhd8">
    <w:name w:val="blockhd8"/>
    <w:basedOn w:val="isonormal"/>
    <w:next w:val="blocktext8"/>
    <w:rsid w:val="00036B47"/>
    <w:pPr>
      <w:keepNext/>
      <w:keepLines/>
      <w:suppressAutoHyphens/>
      <w:ind w:left="2102"/>
    </w:pPr>
    <w:rPr>
      <w:b/>
    </w:rPr>
  </w:style>
  <w:style w:type="paragraph" w:customStyle="1" w:styleId="blockhd9">
    <w:name w:val="blockhd9"/>
    <w:basedOn w:val="isonormal"/>
    <w:next w:val="blocktext9"/>
    <w:rsid w:val="00036B47"/>
    <w:pPr>
      <w:keepNext/>
      <w:keepLines/>
      <w:suppressAutoHyphens/>
      <w:ind w:left="2405"/>
    </w:pPr>
    <w:rPr>
      <w:b/>
    </w:rPr>
  </w:style>
  <w:style w:type="paragraph" w:customStyle="1" w:styleId="blocktext1">
    <w:name w:val="blocktext1"/>
    <w:basedOn w:val="isonormal"/>
    <w:rsid w:val="00036B47"/>
    <w:pPr>
      <w:keepLines/>
      <w:jc w:val="both"/>
    </w:pPr>
  </w:style>
  <w:style w:type="paragraph" w:customStyle="1" w:styleId="blocktext2">
    <w:name w:val="blocktext2"/>
    <w:basedOn w:val="isonormal"/>
    <w:rsid w:val="00036B47"/>
    <w:pPr>
      <w:keepLines/>
      <w:ind w:left="302"/>
      <w:jc w:val="both"/>
    </w:pPr>
  </w:style>
  <w:style w:type="paragraph" w:customStyle="1" w:styleId="blocktext3">
    <w:name w:val="blocktext3"/>
    <w:basedOn w:val="isonormal"/>
    <w:link w:val="blocktext3Char"/>
    <w:rsid w:val="00036B47"/>
    <w:pPr>
      <w:keepLines/>
      <w:ind w:left="600"/>
      <w:jc w:val="both"/>
    </w:pPr>
  </w:style>
  <w:style w:type="paragraph" w:customStyle="1" w:styleId="blocktext4">
    <w:name w:val="blocktext4"/>
    <w:basedOn w:val="isonormal"/>
    <w:rsid w:val="00036B47"/>
    <w:pPr>
      <w:keepLines/>
      <w:ind w:left="907"/>
      <w:jc w:val="both"/>
    </w:pPr>
  </w:style>
  <w:style w:type="paragraph" w:customStyle="1" w:styleId="blocktext5">
    <w:name w:val="blocktext5"/>
    <w:basedOn w:val="isonormal"/>
    <w:rsid w:val="00036B47"/>
    <w:pPr>
      <w:keepLines/>
      <w:ind w:left="1195"/>
      <w:jc w:val="both"/>
    </w:pPr>
  </w:style>
  <w:style w:type="paragraph" w:customStyle="1" w:styleId="blocktext6">
    <w:name w:val="blocktext6"/>
    <w:basedOn w:val="isonormal"/>
    <w:rsid w:val="00036B47"/>
    <w:pPr>
      <w:keepLines/>
      <w:ind w:left="1498"/>
      <w:jc w:val="both"/>
    </w:pPr>
  </w:style>
  <w:style w:type="paragraph" w:customStyle="1" w:styleId="blocktext7">
    <w:name w:val="blocktext7"/>
    <w:basedOn w:val="isonormal"/>
    <w:rsid w:val="00036B47"/>
    <w:pPr>
      <w:keepLines/>
      <w:ind w:left="1800"/>
      <w:jc w:val="both"/>
    </w:pPr>
  </w:style>
  <w:style w:type="paragraph" w:customStyle="1" w:styleId="blocktext8">
    <w:name w:val="blocktext8"/>
    <w:basedOn w:val="isonormal"/>
    <w:rsid w:val="00036B47"/>
    <w:pPr>
      <w:keepLines/>
      <w:ind w:left="2102"/>
      <w:jc w:val="both"/>
    </w:pPr>
  </w:style>
  <w:style w:type="paragraph" w:customStyle="1" w:styleId="blocktext9">
    <w:name w:val="blocktext9"/>
    <w:basedOn w:val="isonormal"/>
    <w:rsid w:val="00036B47"/>
    <w:pPr>
      <w:keepLines/>
      <w:ind w:left="2405"/>
      <w:jc w:val="both"/>
    </w:pPr>
  </w:style>
  <w:style w:type="paragraph" w:customStyle="1" w:styleId="center">
    <w:name w:val="center"/>
    <w:basedOn w:val="isonormal"/>
    <w:rsid w:val="00036B47"/>
    <w:pPr>
      <w:jc w:val="center"/>
    </w:pPr>
  </w:style>
  <w:style w:type="paragraph" w:customStyle="1" w:styleId="colline">
    <w:name w:val="colline"/>
    <w:basedOn w:val="isonormal"/>
    <w:next w:val="blocktext1"/>
    <w:rsid w:val="00036B47"/>
    <w:pPr>
      <w:pBdr>
        <w:bottom w:val="single" w:sz="6" w:space="0" w:color="auto"/>
      </w:pBdr>
      <w:spacing w:before="0" w:line="80" w:lineRule="exact"/>
    </w:pPr>
  </w:style>
  <w:style w:type="paragraph" w:customStyle="1" w:styleId="columnheading">
    <w:name w:val="column heading"/>
    <w:basedOn w:val="isonormal"/>
    <w:rsid w:val="00036B47"/>
    <w:pPr>
      <w:keepNext/>
      <w:keepLines/>
      <w:spacing w:before="0"/>
      <w:jc w:val="center"/>
    </w:pPr>
    <w:rPr>
      <w:b/>
    </w:rPr>
  </w:style>
  <w:style w:type="paragraph" w:customStyle="1" w:styleId="columnheading12">
    <w:name w:val="column heading12"/>
    <w:basedOn w:val="isonormal"/>
    <w:rsid w:val="00036B47"/>
    <w:pPr>
      <w:keepNext/>
      <w:keepLines/>
      <w:spacing w:before="0" w:line="240" w:lineRule="auto"/>
      <w:jc w:val="center"/>
    </w:pPr>
    <w:rPr>
      <w:b/>
      <w:sz w:val="24"/>
    </w:rPr>
  </w:style>
  <w:style w:type="paragraph" w:customStyle="1" w:styleId="columnheading14">
    <w:name w:val="column heading14"/>
    <w:basedOn w:val="isonormal"/>
    <w:rsid w:val="00036B47"/>
    <w:pPr>
      <w:keepNext/>
      <w:keepLines/>
      <w:spacing w:before="0" w:line="240" w:lineRule="auto"/>
      <w:jc w:val="center"/>
    </w:pPr>
    <w:rPr>
      <w:b/>
      <w:sz w:val="28"/>
    </w:rPr>
  </w:style>
  <w:style w:type="paragraph" w:customStyle="1" w:styleId="columnheading16">
    <w:name w:val="column heading16"/>
    <w:basedOn w:val="isonormal"/>
    <w:rsid w:val="00036B47"/>
    <w:pPr>
      <w:keepNext/>
      <w:keepLines/>
      <w:spacing w:before="0" w:line="240" w:lineRule="auto"/>
      <w:jc w:val="center"/>
    </w:pPr>
    <w:rPr>
      <w:b/>
      <w:sz w:val="32"/>
    </w:rPr>
  </w:style>
  <w:style w:type="paragraph" w:customStyle="1" w:styleId="columnheading18">
    <w:name w:val="column heading18"/>
    <w:basedOn w:val="isonormal"/>
    <w:rsid w:val="00036B47"/>
    <w:pPr>
      <w:keepNext/>
      <w:keepLines/>
      <w:spacing w:before="0" w:line="240" w:lineRule="auto"/>
      <w:jc w:val="center"/>
    </w:pPr>
    <w:rPr>
      <w:b/>
      <w:sz w:val="36"/>
    </w:rPr>
  </w:style>
  <w:style w:type="paragraph" w:customStyle="1" w:styleId="columnheading24">
    <w:name w:val="column heading24"/>
    <w:basedOn w:val="isonormal"/>
    <w:rsid w:val="00036B47"/>
    <w:pPr>
      <w:keepNext/>
      <w:keepLines/>
      <w:spacing w:before="0" w:line="240" w:lineRule="auto"/>
      <w:jc w:val="center"/>
    </w:pPr>
    <w:rPr>
      <w:b/>
      <w:sz w:val="48"/>
    </w:rPr>
  </w:style>
  <w:style w:type="paragraph" w:customStyle="1" w:styleId="isof1">
    <w:name w:val="isof1"/>
    <w:basedOn w:val="isonormal"/>
    <w:rsid w:val="00036B47"/>
    <w:pPr>
      <w:spacing w:before="0"/>
      <w:jc w:val="both"/>
    </w:pPr>
  </w:style>
  <w:style w:type="paragraph" w:customStyle="1" w:styleId="isof2">
    <w:name w:val="isof2"/>
    <w:basedOn w:val="isonormal"/>
    <w:rsid w:val="00036B47"/>
    <w:pPr>
      <w:spacing w:before="0"/>
      <w:jc w:val="both"/>
    </w:pPr>
    <w:rPr>
      <w:b/>
    </w:rPr>
  </w:style>
  <w:style w:type="paragraph" w:customStyle="1" w:styleId="isof3">
    <w:name w:val="isof3"/>
    <w:basedOn w:val="isonormal"/>
    <w:rsid w:val="00036B47"/>
    <w:pPr>
      <w:spacing w:before="0" w:line="240" w:lineRule="auto"/>
      <w:jc w:val="center"/>
    </w:pPr>
    <w:rPr>
      <w:b/>
      <w:caps/>
      <w:sz w:val="24"/>
    </w:rPr>
  </w:style>
  <w:style w:type="paragraph" w:customStyle="1" w:styleId="outlinehd1">
    <w:name w:val="outlinehd1"/>
    <w:basedOn w:val="isonormal"/>
    <w:next w:val="blocktext2"/>
    <w:rsid w:val="00036B47"/>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036B47"/>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036B47"/>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036B47"/>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036B47"/>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036B47"/>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036B47"/>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036B47"/>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036B47"/>
    <w:pPr>
      <w:keepNext/>
      <w:keepLines/>
      <w:tabs>
        <w:tab w:val="right" w:pos="2580"/>
        <w:tab w:val="left" w:pos="2700"/>
      </w:tabs>
      <w:suppressAutoHyphens/>
      <w:ind w:left="2707" w:hanging="2707"/>
    </w:pPr>
    <w:rPr>
      <w:b/>
    </w:rPr>
  </w:style>
  <w:style w:type="paragraph" w:customStyle="1" w:styleId="outlinetxt1">
    <w:name w:val="outlinetxt1"/>
    <w:basedOn w:val="isonormal"/>
    <w:link w:val="outlinetxt1Char"/>
    <w:rsid w:val="00036B47"/>
    <w:pPr>
      <w:keepLines/>
      <w:tabs>
        <w:tab w:val="right" w:pos="180"/>
        <w:tab w:val="left" w:pos="300"/>
      </w:tabs>
      <w:ind w:left="300" w:hanging="300"/>
      <w:jc w:val="both"/>
    </w:pPr>
    <w:rPr>
      <w:b/>
    </w:rPr>
  </w:style>
  <w:style w:type="paragraph" w:customStyle="1" w:styleId="outlinetxt2">
    <w:name w:val="outlinetxt2"/>
    <w:basedOn w:val="isonormal"/>
    <w:rsid w:val="00036B47"/>
    <w:pPr>
      <w:keepLines/>
      <w:tabs>
        <w:tab w:val="right" w:pos="480"/>
        <w:tab w:val="left" w:pos="600"/>
      </w:tabs>
      <w:ind w:left="600" w:hanging="600"/>
      <w:jc w:val="both"/>
    </w:pPr>
    <w:rPr>
      <w:b/>
    </w:rPr>
  </w:style>
  <w:style w:type="paragraph" w:customStyle="1" w:styleId="outlinetxt3">
    <w:name w:val="outlinetxt3"/>
    <w:basedOn w:val="isonormal"/>
    <w:link w:val="outlinetxt3Char"/>
    <w:rsid w:val="00036B47"/>
    <w:pPr>
      <w:keepLines/>
      <w:tabs>
        <w:tab w:val="right" w:pos="780"/>
        <w:tab w:val="left" w:pos="900"/>
      </w:tabs>
      <w:ind w:left="900" w:hanging="900"/>
      <w:jc w:val="both"/>
    </w:pPr>
    <w:rPr>
      <w:b/>
    </w:rPr>
  </w:style>
  <w:style w:type="paragraph" w:customStyle="1" w:styleId="outlinetxt4">
    <w:name w:val="outlinetxt4"/>
    <w:basedOn w:val="isonormal"/>
    <w:rsid w:val="00036B47"/>
    <w:pPr>
      <w:keepLines/>
      <w:tabs>
        <w:tab w:val="right" w:pos="1080"/>
        <w:tab w:val="left" w:pos="1200"/>
      </w:tabs>
      <w:ind w:left="1200" w:hanging="1200"/>
      <w:jc w:val="both"/>
    </w:pPr>
    <w:rPr>
      <w:b/>
    </w:rPr>
  </w:style>
  <w:style w:type="paragraph" w:customStyle="1" w:styleId="outlinetxt5">
    <w:name w:val="outlinetxt5"/>
    <w:basedOn w:val="isonormal"/>
    <w:rsid w:val="00036B47"/>
    <w:pPr>
      <w:keepLines/>
      <w:tabs>
        <w:tab w:val="right" w:pos="1380"/>
        <w:tab w:val="left" w:pos="1500"/>
      </w:tabs>
      <w:ind w:left="1500" w:hanging="1500"/>
      <w:jc w:val="both"/>
    </w:pPr>
    <w:rPr>
      <w:b/>
    </w:rPr>
  </w:style>
  <w:style w:type="paragraph" w:customStyle="1" w:styleId="outlinetxt6">
    <w:name w:val="outlinetxt6"/>
    <w:basedOn w:val="isonormal"/>
    <w:rsid w:val="00036B47"/>
    <w:pPr>
      <w:keepLines/>
      <w:tabs>
        <w:tab w:val="right" w:pos="1680"/>
        <w:tab w:val="left" w:pos="1800"/>
      </w:tabs>
      <w:ind w:left="1800" w:hanging="1800"/>
      <w:jc w:val="both"/>
    </w:pPr>
    <w:rPr>
      <w:b/>
    </w:rPr>
  </w:style>
  <w:style w:type="paragraph" w:customStyle="1" w:styleId="outlinetxt7">
    <w:name w:val="outlinetxt7"/>
    <w:basedOn w:val="isonormal"/>
    <w:rsid w:val="00036B47"/>
    <w:pPr>
      <w:keepLines/>
      <w:tabs>
        <w:tab w:val="right" w:pos="1980"/>
        <w:tab w:val="left" w:pos="2100"/>
      </w:tabs>
      <w:ind w:left="2100" w:hanging="2100"/>
      <w:jc w:val="both"/>
    </w:pPr>
    <w:rPr>
      <w:b/>
    </w:rPr>
  </w:style>
  <w:style w:type="paragraph" w:customStyle="1" w:styleId="outlinetxt8">
    <w:name w:val="outlinetxt8"/>
    <w:basedOn w:val="isonormal"/>
    <w:rsid w:val="00036B47"/>
    <w:pPr>
      <w:keepLines/>
      <w:tabs>
        <w:tab w:val="right" w:pos="2280"/>
        <w:tab w:val="left" w:pos="2400"/>
      </w:tabs>
      <w:ind w:left="2400" w:hanging="2400"/>
      <w:jc w:val="both"/>
    </w:pPr>
    <w:rPr>
      <w:b/>
    </w:rPr>
  </w:style>
  <w:style w:type="paragraph" w:customStyle="1" w:styleId="outlinetxt9">
    <w:name w:val="outlinetxt9"/>
    <w:basedOn w:val="isonormal"/>
    <w:rsid w:val="00036B47"/>
    <w:pPr>
      <w:keepLines/>
      <w:tabs>
        <w:tab w:val="right" w:pos="2580"/>
        <w:tab w:val="left" w:pos="2700"/>
      </w:tabs>
      <w:ind w:left="2700" w:hanging="2700"/>
      <w:jc w:val="both"/>
    </w:pPr>
    <w:rPr>
      <w:b/>
    </w:rPr>
  </w:style>
  <w:style w:type="paragraph" w:customStyle="1" w:styleId="sectiontitlecenter">
    <w:name w:val="section title center"/>
    <w:basedOn w:val="isonormal"/>
    <w:rsid w:val="00036B47"/>
    <w:pPr>
      <w:keepNext/>
      <w:keepLines/>
      <w:pBdr>
        <w:top w:val="single" w:sz="6" w:space="3" w:color="auto"/>
      </w:pBdr>
      <w:jc w:val="center"/>
    </w:pPr>
    <w:rPr>
      <w:b/>
      <w:caps/>
      <w:sz w:val="24"/>
    </w:rPr>
  </w:style>
  <w:style w:type="paragraph" w:customStyle="1" w:styleId="sectiontitleflushleft">
    <w:name w:val="section title flush left"/>
    <w:basedOn w:val="isonormal"/>
    <w:rsid w:val="00036B47"/>
    <w:pPr>
      <w:keepNext/>
      <w:keepLines/>
      <w:pBdr>
        <w:top w:val="single" w:sz="6" w:space="3" w:color="auto"/>
      </w:pBdr>
    </w:pPr>
    <w:rPr>
      <w:b/>
      <w:caps/>
      <w:sz w:val="24"/>
    </w:rPr>
  </w:style>
  <w:style w:type="paragraph" w:customStyle="1" w:styleId="space2">
    <w:name w:val="space2"/>
    <w:basedOn w:val="isonormal"/>
    <w:next w:val="blocktext1"/>
    <w:rsid w:val="00036B47"/>
    <w:pPr>
      <w:spacing w:before="0" w:line="40" w:lineRule="exact"/>
      <w:jc w:val="both"/>
    </w:pPr>
  </w:style>
  <w:style w:type="paragraph" w:customStyle="1" w:styleId="space4">
    <w:name w:val="space4"/>
    <w:basedOn w:val="isonormal"/>
    <w:next w:val="blocktext1"/>
    <w:rsid w:val="00036B47"/>
    <w:pPr>
      <w:spacing w:before="0" w:line="80" w:lineRule="exact"/>
      <w:jc w:val="both"/>
    </w:pPr>
  </w:style>
  <w:style w:type="paragraph" w:customStyle="1" w:styleId="space8">
    <w:name w:val="space8"/>
    <w:basedOn w:val="isonormal"/>
    <w:next w:val="blocktext1"/>
    <w:rsid w:val="00036B47"/>
    <w:pPr>
      <w:spacing w:before="0" w:line="160" w:lineRule="exact"/>
      <w:jc w:val="both"/>
    </w:pPr>
  </w:style>
  <w:style w:type="paragraph" w:customStyle="1" w:styleId="tablerow2">
    <w:name w:val="tablerow2"/>
    <w:basedOn w:val="isonormal"/>
    <w:next w:val="tabletext"/>
    <w:rsid w:val="00036B47"/>
    <w:pPr>
      <w:spacing w:before="0" w:line="40" w:lineRule="exact"/>
      <w:jc w:val="both"/>
    </w:pPr>
  </w:style>
  <w:style w:type="paragraph" w:customStyle="1" w:styleId="tablerow4">
    <w:name w:val="tablerow4"/>
    <w:basedOn w:val="isonormal"/>
    <w:next w:val="tabletext"/>
    <w:rsid w:val="00036B47"/>
    <w:pPr>
      <w:spacing w:before="0" w:line="80" w:lineRule="exact"/>
      <w:jc w:val="both"/>
    </w:pPr>
  </w:style>
  <w:style w:type="paragraph" w:customStyle="1" w:styleId="tabletext">
    <w:name w:val="tabletext"/>
    <w:basedOn w:val="isonormal"/>
    <w:rsid w:val="00036B47"/>
    <w:pPr>
      <w:spacing w:before="60"/>
    </w:pPr>
  </w:style>
  <w:style w:type="paragraph" w:customStyle="1" w:styleId="tabletext8">
    <w:name w:val="tabletext8"/>
    <w:basedOn w:val="isonormal"/>
    <w:rsid w:val="00036B47"/>
    <w:pPr>
      <w:spacing w:before="60"/>
    </w:pPr>
    <w:rPr>
      <w:sz w:val="16"/>
    </w:rPr>
  </w:style>
  <w:style w:type="paragraph" w:customStyle="1" w:styleId="tabletxtdecpage">
    <w:name w:val="tabletxt dec page"/>
    <w:basedOn w:val="isonormal"/>
    <w:rsid w:val="00036B47"/>
    <w:pPr>
      <w:spacing w:before="60"/>
    </w:pPr>
    <w:rPr>
      <w:sz w:val="18"/>
    </w:rPr>
  </w:style>
  <w:style w:type="paragraph" w:customStyle="1" w:styleId="TEXT12">
    <w:name w:val="TEXT12"/>
    <w:basedOn w:val="isonormal"/>
    <w:rsid w:val="00036B47"/>
    <w:pPr>
      <w:spacing w:line="240" w:lineRule="auto"/>
    </w:pPr>
    <w:rPr>
      <w:sz w:val="24"/>
    </w:rPr>
  </w:style>
  <w:style w:type="paragraph" w:customStyle="1" w:styleId="TEXT14">
    <w:name w:val="TEXT14"/>
    <w:basedOn w:val="isonormal"/>
    <w:rsid w:val="00036B47"/>
    <w:pPr>
      <w:spacing w:line="240" w:lineRule="auto"/>
    </w:pPr>
    <w:rPr>
      <w:sz w:val="28"/>
    </w:rPr>
  </w:style>
  <w:style w:type="paragraph" w:customStyle="1" w:styleId="TEXT16">
    <w:name w:val="TEXT16"/>
    <w:basedOn w:val="isonormal"/>
    <w:rsid w:val="00036B47"/>
    <w:pPr>
      <w:spacing w:line="240" w:lineRule="auto"/>
    </w:pPr>
    <w:rPr>
      <w:sz w:val="32"/>
    </w:rPr>
  </w:style>
  <w:style w:type="paragraph" w:customStyle="1" w:styleId="TEXT18">
    <w:name w:val="TEXT18"/>
    <w:basedOn w:val="isonormal"/>
    <w:rsid w:val="00036B47"/>
    <w:pPr>
      <w:spacing w:line="240" w:lineRule="auto"/>
    </w:pPr>
    <w:rPr>
      <w:sz w:val="36"/>
    </w:rPr>
  </w:style>
  <w:style w:type="paragraph" w:customStyle="1" w:styleId="TEXT24">
    <w:name w:val="TEXT24"/>
    <w:basedOn w:val="isonormal"/>
    <w:rsid w:val="00036B47"/>
    <w:pPr>
      <w:spacing w:line="240" w:lineRule="auto"/>
    </w:pPr>
    <w:rPr>
      <w:sz w:val="48"/>
    </w:rPr>
  </w:style>
  <w:style w:type="paragraph" w:customStyle="1" w:styleId="titleflushleft">
    <w:name w:val="title flush left"/>
    <w:basedOn w:val="isonormal"/>
    <w:next w:val="blocktext1"/>
    <w:rsid w:val="00036B47"/>
    <w:pPr>
      <w:keepLines/>
      <w:framePr w:w="1872" w:wrap="around" w:vAnchor="text" w:hAnchor="page" w:x="1080" w:y="1"/>
    </w:pPr>
    <w:rPr>
      <w:b/>
      <w:caps/>
    </w:rPr>
  </w:style>
  <w:style w:type="paragraph" w:customStyle="1" w:styleId="title12">
    <w:name w:val="title12"/>
    <w:basedOn w:val="isonormal"/>
    <w:next w:val="isonormal"/>
    <w:rsid w:val="00036B47"/>
    <w:pPr>
      <w:keepNext/>
      <w:keepLines/>
      <w:spacing w:before="0" w:line="240" w:lineRule="auto"/>
      <w:jc w:val="center"/>
    </w:pPr>
    <w:rPr>
      <w:b/>
      <w:caps/>
      <w:sz w:val="24"/>
    </w:rPr>
  </w:style>
  <w:style w:type="paragraph" w:customStyle="1" w:styleId="title14">
    <w:name w:val="title14"/>
    <w:basedOn w:val="isonormal"/>
    <w:next w:val="isonormal"/>
    <w:rsid w:val="00036B47"/>
    <w:pPr>
      <w:keepNext/>
      <w:keepLines/>
      <w:spacing w:before="0" w:line="240" w:lineRule="auto"/>
      <w:jc w:val="center"/>
    </w:pPr>
    <w:rPr>
      <w:b/>
      <w:caps/>
      <w:sz w:val="28"/>
    </w:rPr>
  </w:style>
  <w:style w:type="paragraph" w:customStyle="1" w:styleId="title16">
    <w:name w:val="title16"/>
    <w:basedOn w:val="isonormal"/>
    <w:next w:val="isonormal"/>
    <w:rsid w:val="00036B47"/>
    <w:pPr>
      <w:keepNext/>
      <w:keepLines/>
      <w:spacing w:before="0" w:line="240" w:lineRule="auto"/>
      <w:jc w:val="center"/>
    </w:pPr>
    <w:rPr>
      <w:b/>
      <w:caps/>
      <w:sz w:val="32"/>
    </w:rPr>
  </w:style>
  <w:style w:type="paragraph" w:customStyle="1" w:styleId="title18">
    <w:name w:val="title18"/>
    <w:basedOn w:val="isonormal"/>
    <w:next w:val="isonormal"/>
    <w:rsid w:val="00036B47"/>
    <w:pPr>
      <w:spacing w:before="0" w:line="360" w:lineRule="exact"/>
      <w:jc w:val="center"/>
    </w:pPr>
    <w:rPr>
      <w:b/>
      <w:caps/>
      <w:sz w:val="36"/>
    </w:rPr>
  </w:style>
  <w:style w:type="paragraph" w:customStyle="1" w:styleId="title24">
    <w:name w:val="title24"/>
    <w:basedOn w:val="isonormal"/>
    <w:next w:val="isonormal"/>
    <w:rsid w:val="00036B47"/>
    <w:pPr>
      <w:keepNext/>
      <w:keepLines/>
      <w:spacing w:before="0" w:line="240" w:lineRule="auto"/>
      <w:jc w:val="center"/>
    </w:pPr>
    <w:rPr>
      <w:b/>
      <w:caps/>
      <w:sz w:val="48"/>
    </w:rPr>
  </w:style>
  <w:style w:type="paragraph" w:customStyle="1" w:styleId="title30">
    <w:name w:val="title30"/>
    <w:basedOn w:val="isonormal"/>
    <w:next w:val="isonormal"/>
    <w:rsid w:val="00036B47"/>
    <w:pPr>
      <w:keepNext/>
      <w:keepLines/>
      <w:spacing w:before="0" w:line="240" w:lineRule="auto"/>
      <w:jc w:val="center"/>
    </w:pPr>
    <w:rPr>
      <w:b/>
      <w:caps/>
      <w:sz w:val="60"/>
    </w:rPr>
  </w:style>
  <w:style w:type="paragraph" w:customStyle="1" w:styleId="tablehead">
    <w:name w:val="tablehead"/>
    <w:basedOn w:val="isonormal"/>
    <w:rsid w:val="00036B47"/>
    <w:pPr>
      <w:spacing w:before="40" w:after="20" w:line="190" w:lineRule="exact"/>
      <w:jc w:val="center"/>
    </w:pPr>
    <w:rPr>
      <w:b/>
      <w:sz w:val="18"/>
    </w:rPr>
  </w:style>
  <w:style w:type="paragraph" w:customStyle="1" w:styleId="tabletext11">
    <w:name w:val="tabletext1/1"/>
    <w:basedOn w:val="isonormal"/>
    <w:rsid w:val="00036B47"/>
    <w:pPr>
      <w:spacing w:before="20" w:after="20" w:line="190" w:lineRule="exact"/>
    </w:pPr>
    <w:rPr>
      <w:sz w:val="18"/>
    </w:rPr>
  </w:style>
  <w:style w:type="table" w:styleId="TableGrid">
    <w:name w:val="Table Grid"/>
    <w:basedOn w:val="TableNormal"/>
    <w:rsid w:val="00036B47"/>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036B47"/>
    <w:rPr>
      <w:b/>
    </w:rPr>
  </w:style>
  <w:style w:type="character" w:customStyle="1" w:styleId="Heading7Char">
    <w:name w:val="Heading 7 Char"/>
    <w:link w:val="Heading7"/>
    <w:uiPriority w:val="1"/>
    <w:rsid w:val="000F0D58"/>
    <w:rPr>
      <w:rFonts w:ascii="Times New Roman" w:eastAsia="Times New Roman" w:hAnsi="Times New Roman"/>
      <w:b/>
      <w:bCs/>
      <w:sz w:val="24"/>
      <w:szCs w:val="24"/>
      <w:lang w:val="x-none" w:eastAsia="x-none"/>
    </w:rPr>
  </w:style>
  <w:style w:type="paragraph" w:customStyle="1" w:styleId="agendatitle">
    <w:name w:val="agendatitle"/>
    <w:basedOn w:val="isonormal"/>
    <w:rsid w:val="000F0D58"/>
    <w:pPr>
      <w:spacing w:before="0" w:line="240" w:lineRule="auto"/>
      <w:ind w:left="1200" w:hanging="1200"/>
    </w:pPr>
    <w:rPr>
      <w:sz w:val="28"/>
    </w:rPr>
  </w:style>
  <w:style w:type="paragraph" w:customStyle="1" w:styleId="agendatitle1">
    <w:name w:val="agendatitle1"/>
    <w:basedOn w:val="isonormal"/>
    <w:rsid w:val="000F0D58"/>
    <w:pPr>
      <w:spacing w:before="0" w:line="240" w:lineRule="auto"/>
      <w:jc w:val="both"/>
    </w:pPr>
    <w:rPr>
      <w:b/>
      <w:sz w:val="32"/>
    </w:rPr>
  </w:style>
  <w:style w:type="paragraph" w:customStyle="1" w:styleId="attachtext">
    <w:name w:val="attachtext"/>
    <w:basedOn w:val="isonormal"/>
    <w:rsid w:val="000F0D58"/>
    <w:pPr>
      <w:spacing w:before="0" w:line="240" w:lineRule="auto"/>
    </w:pPr>
    <w:rPr>
      <w:sz w:val="24"/>
    </w:rPr>
  </w:style>
  <w:style w:type="paragraph" w:customStyle="1" w:styleId="autotext">
    <w:name w:val="autotext"/>
    <w:rsid w:val="000F0D58"/>
    <w:pPr>
      <w:overflowPunct w:val="0"/>
      <w:autoSpaceDE w:val="0"/>
      <w:autoSpaceDN w:val="0"/>
      <w:adjustRightInd w:val="0"/>
      <w:textAlignment w:val="baseline"/>
    </w:pPr>
    <w:rPr>
      <w:rFonts w:ascii="Times New Roman" w:eastAsia="Times New Roman" w:hAnsi="Times New Roman"/>
      <w:noProof/>
      <w:sz w:val="22"/>
    </w:rPr>
  </w:style>
  <w:style w:type="paragraph" w:customStyle="1" w:styleId="autotext1">
    <w:name w:val="autotext1"/>
    <w:rsid w:val="000F0D58"/>
    <w:pPr>
      <w:overflowPunct w:val="0"/>
      <w:autoSpaceDE w:val="0"/>
      <w:autoSpaceDN w:val="0"/>
      <w:adjustRightInd w:val="0"/>
      <w:jc w:val="both"/>
      <w:textAlignment w:val="baseline"/>
    </w:pPr>
    <w:rPr>
      <w:rFonts w:ascii="Times New Roman" w:eastAsia="Times New Roman" w:hAnsi="Times New Roman"/>
      <w:noProof/>
      <w:sz w:val="22"/>
    </w:rPr>
  </w:style>
  <w:style w:type="paragraph" w:customStyle="1" w:styleId="autotext2">
    <w:name w:val="autotext2"/>
    <w:rsid w:val="000F0D58"/>
    <w:pPr>
      <w:overflowPunct w:val="0"/>
      <w:autoSpaceDE w:val="0"/>
      <w:autoSpaceDN w:val="0"/>
      <w:adjustRightInd w:val="0"/>
      <w:jc w:val="both"/>
      <w:textAlignment w:val="baseline"/>
    </w:pPr>
    <w:rPr>
      <w:rFonts w:ascii="Times New Roman" w:eastAsia="Times New Roman" w:hAnsi="Times New Roman"/>
      <w:b/>
      <w:noProof/>
      <w:sz w:val="22"/>
    </w:rPr>
  </w:style>
  <w:style w:type="paragraph" w:customStyle="1" w:styleId="autotext3">
    <w:name w:val="autotext3"/>
    <w:rsid w:val="000F0D58"/>
    <w:pPr>
      <w:overflowPunct w:val="0"/>
      <w:autoSpaceDE w:val="0"/>
      <w:autoSpaceDN w:val="0"/>
      <w:adjustRightInd w:val="0"/>
      <w:jc w:val="both"/>
      <w:textAlignment w:val="baseline"/>
    </w:pPr>
    <w:rPr>
      <w:rFonts w:ascii="Times New Roman" w:eastAsia="Times New Roman" w:hAnsi="Times New Roman"/>
      <w:noProof/>
      <w:sz w:val="22"/>
      <w:u w:val="single"/>
    </w:rPr>
  </w:style>
  <w:style w:type="paragraph" w:customStyle="1" w:styleId="cvrhead">
    <w:name w:val="cvrhead"/>
    <w:basedOn w:val="isonormal"/>
    <w:rsid w:val="000F0D58"/>
    <w:pPr>
      <w:spacing w:before="0" w:line="240" w:lineRule="auto"/>
      <w:jc w:val="center"/>
    </w:pPr>
    <w:rPr>
      <w:b/>
      <w:sz w:val="32"/>
      <w:u w:val="single"/>
    </w:rPr>
  </w:style>
  <w:style w:type="paragraph" w:customStyle="1" w:styleId="cvrhead1">
    <w:name w:val="cvrhead1"/>
    <w:basedOn w:val="isonormal"/>
    <w:rsid w:val="000F0D58"/>
    <w:pPr>
      <w:spacing w:before="0" w:line="240" w:lineRule="auto"/>
    </w:pPr>
    <w:rPr>
      <w:b/>
      <w:sz w:val="22"/>
      <w:u w:val="single"/>
    </w:rPr>
  </w:style>
  <w:style w:type="paragraph" w:customStyle="1" w:styleId="cvrhead2">
    <w:name w:val="cvrhead2"/>
    <w:basedOn w:val="isonormal"/>
    <w:next w:val="cvrtext"/>
    <w:rsid w:val="000F0D58"/>
    <w:pPr>
      <w:spacing w:before="0" w:line="240" w:lineRule="auto"/>
      <w:jc w:val="center"/>
    </w:pPr>
    <w:rPr>
      <w:sz w:val="28"/>
    </w:rPr>
  </w:style>
  <w:style w:type="paragraph" w:customStyle="1" w:styleId="cvrtext">
    <w:name w:val="cvrtext"/>
    <w:basedOn w:val="isonormal"/>
    <w:rsid w:val="000F0D58"/>
    <w:pPr>
      <w:spacing w:before="0" w:line="240" w:lineRule="auto"/>
      <w:jc w:val="both"/>
    </w:pPr>
    <w:rPr>
      <w:sz w:val="22"/>
    </w:rPr>
  </w:style>
  <w:style w:type="paragraph" w:customStyle="1" w:styleId="digest">
    <w:name w:val="digest"/>
    <w:basedOn w:val="isonormal"/>
    <w:next w:val="Normal"/>
    <w:rsid w:val="000F0D58"/>
    <w:pPr>
      <w:keepNext/>
      <w:keepLines/>
      <w:pBdr>
        <w:top w:val="single" w:sz="12" w:space="8" w:color="auto"/>
      </w:pBdr>
      <w:spacing w:before="0" w:line="240" w:lineRule="auto"/>
      <w:jc w:val="both"/>
    </w:pPr>
    <w:rPr>
      <w:b/>
      <w:caps/>
      <w:sz w:val="24"/>
    </w:rPr>
  </w:style>
  <w:style w:type="paragraph" w:customStyle="1" w:styleId="faxtext">
    <w:name w:val="faxtext"/>
    <w:basedOn w:val="isonormal"/>
    <w:rsid w:val="000F0D58"/>
    <w:pPr>
      <w:tabs>
        <w:tab w:val="left" w:leader="underscore" w:pos="16000"/>
      </w:tabs>
      <w:spacing w:before="0" w:line="240" w:lineRule="auto"/>
      <w:jc w:val="both"/>
    </w:pPr>
    <w:rPr>
      <w:sz w:val="24"/>
    </w:rPr>
  </w:style>
  <w:style w:type="paragraph" w:customStyle="1" w:styleId="faxtext1">
    <w:name w:val="faxtext1"/>
    <w:basedOn w:val="isonormal"/>
    <w:rsid w:val="000F0D58"/>
    <w:pPr>
      <w:spacing w:before="0" w:line="240" w:lineRule="auto"/>
      <w:jc w:val="both"/>
    </w:pPr>
  </w:style>
  <w:style w:type="paragraph" w:customStyle="1" w:styleId="Footer1">
    <w:name w:val="Footer1"/>
    <w:basedOn w:val="isonormal"/>
    <w:rsid w:val="000F0D58"/>
    <w:pPr>
      <w:spacing w:before="0" w:line="240" w:lineRule="auto"/>
      <w:jc w:val="both"/>
    </w:pPr>
    <w:rPr>
      <w:sz w:val="18"/>
    </w:rPr>
  </w:style>
  <w:style w:type="paragraph" w:customStyle="1" w:styleId="heading">
    <w:name w:val="heading"/>
    <w:basedOn w:val="isonormal"/>
    <w:rsid w:val="000F0D58"/>
    <w:pPr>
      <w:keepNext/>
      <w:keepLines/>
      <w:spacing w:before="0" w:line="240" w:lineRule="auto"/>
      <w:jc w:val="both"/>
    </w:pPr>
    <w:rPr>
      <w:sz w:val="24"/>
    </w:rPr>
  </w:style>
  <w:style w:type="paragraph" w:customStyle="1" w:styleId="heading10">
    <w:name w:val="heading1"/>
    <w:basedOn w:val="isonormal"/>
    <w:rsid w:val="000F0D58"/>
    <w:pPr>
      <w:keepNext/>
      <w:keepLines/>
      <w:spacing w:before="120" w:after="120" w:line="240" w:lineRule="auto"/>
      <w:jc w:val="center"/>
    </w:pPr>
    <w:rPr>
      <w:b/>
      <w:sz w:val="36"/>
    </w:rPr>
  </w:style>
  <w:style w:type="paragraph" w:customStyle="1" w:styleId="heading20">
    <w:name w:val="heading2"/>
    <w:basedOn w:val="isonormal"/>
    <w:next w:val="text"/>
    <w:rsid w:val="000F0D58"/>
    <w:pPr>
      <w:keepNext/>
      <w:keepLines/>
      <w:pBdr>
        <w:top w:val="single" w:sz="12" w:space="12" w:color="auto"/>
      </w:pBdr>
      <w:spacing w:before="0" w:after="240" w:line="240" w:lineRule="auto"/>
      <w:jc w:val="both"/>
    </w:pPr>
    <w:rPr>
      <w:b/>
      <w:caps/>
      <w:sz w:val="24"/>
    </w:rPr>
  </w:style>
  <w:style w:type="paragraph" w:customStyle="1" w:styleId="isoheader">
    <w:name w:val="isoheader"/>
    <w:basedOn w:val="isonormal"/>
    <w:rsid w:val="000F0D58"/>
    <w:pPr>
      <w:tabs>
        <w:tab w:val="left" w:pos="2100"/>
      </w:tabs>
      <w:spacing w:before="0" w:line="1600" w:lineRule="exact"/>
      <w:jc w:val="center"/>
    </w:pPr>
  </w:style>
  <w:style w:type="paragraph" w:customStyle="1" w:styleId="listtext">
    <w:name w:val="listtext"/>
    <w:basedOn w:val="isonormal"/>
    <w:rsid w:val="000F0D58"/>
    <w:pPr>
      <w:spacing w:before="220" w:line="240" w:lineRule="auto"/>
    </w:pPr>
    <w:rPr>
      <w:b/>
      <w:caps/>
      <w:sz w:val="24"/>
    </w:rPr>
  </w:style>
  <w:style w:type="paragraph" w:customStyle="1" w:styleId="listtext1">
    <w:name w:val="listtext1"/>
    <w:basedOn w:val="isonormal"/>
    <w:rsid w:val="000F0D58"/>
    <w:pPr>
      <w:spacing w:before="220" w:line="240" w:lineRule="auto"/>
    </w:pPr>
    <w:rPr>
      <w:b/>
      <w:sz w:val="24"/>
    </w:rPr>
  </w:style>
  <w:style w:type="paragraph" w:styleId="MacroText">
    <w:name w:val="macro"/>
    <w:link w:val="MacroTextChar"/>
    <w:semiHidden/>
    <w:rsid w:val="000F0D58"/>
    <w:pPr>
      <w:widowControl w:val="0"/>
      <w:tabs>
        <w:tab w:val="left" w:pos="475"/>
        <w:tab w:val="left" w:pos="950"/>
        <w:tab w:val="left" w:pos="1426"/>
        <w:tab w:val="left" w:pos="1915"/>
        <w:tab w:val="left" w:pos="2390"/>
        <w:tab w:val="left" w:pos="2866"/>
        <w:tab w:val="left" w:pos="3355"/>
        <w:tab w:val="left" w:pos="3830"/>
        <w:tab w:val="left" w:pos="4306"/>
      </w:tabs>
      <w:overflowPunct w:val="0"/>
      <w:autoSpaceDE w:val="0"/>
      <w:autoSpaceDN w:val="0"/>
      <w:adjustRightInd w:val="0"/>
      <w:textAlignment w:val="baseline"/>
    </w:pPr>
    <w:rPr>
      <w:rFonts w:ascii="Courier New" w:eastAsia="Times New Roman" w:hAnsi="Courier New"/>
      <w:noProof/>
    </w:rPr>
  </w:style>
  <w:style w:type="character" w:customStyle="1" w:styleId="MacroTextChar">
    <w:name w:val="Macro Text Char"/>
    <w:link w:val="MacroText"/>
    <w:semiHidden/>
    <w:rsid w:val="000F0D58"/>
    <w:rPr>
      <w:rFonts w:ascii="Courier New" w:eastAsia="Times New Roman" w:hAnsi="Courier New"/>
      <w:noProof/>
    </w:rPr>
  </w:style>
  <w:style w:type="paragraph" w:customStyle="1" w:styleId="Style1">
    <w:name w:val="Style1"/>
    <w:basedOn w:val="faxtext"/>
    <w:rsid w:val="000F0D58"/>
    <w:pPr>
      <w:tabs>
        <w:tab w:val="bar" w:pos="10000"/>
      </w:tabs>
    </w:pPr>
  </w:style>
  <w:style w:type="paragraph" w:customStyle="1" w:styleId="text">
    <w:name w:val="text"/>
    <w:basedOn w:val="isonormal"/>
    <w:rsid w:val="000F0D58"/>
    <w:pPr>
      <w:keepLines/>
      <w:spacing w:before="0" w:line="240" w:lineRule="auto"/>
      <w:ind w:left="1200"/>
      <w:jc w:val="both"/>
    </w:pPr>
    <w:rPr>
      <w:sz w:val="22"/>
    </w:rPr>
  </w:style>
  <w:style w:type="paragraph" w:customStyle="1" w:styleId="text1">
    <w:name w:val="text1"/>
    <w:basedOn w:val="isonormal"/>
    <w:rsid w:val="000F0D58"/>
    <w:pPr>
      <w:keepLines/>
      <w:spacing w:before="0" w:line="240" w:lineRule="auto"/>
    </w:pPr>
    <w:rPr>
      <w:sz w:val="22"/>
    </w:rPr>
  </w:style>
  <w:style w:type="paragraph" w:customStyle="1" w:styleId="yearend">
    <w:name w:val="yearend"/>
    <w:basedOn w:val="isonormal"/>
    <w:rsid w:val="000F0D58"/>
    <w:pPr>
      <w:spacing w:before="0" w:line="240" w:lineRule="auto"/>
      <w:ind w:left="1200" w:hanging="1200"/>
      <w:jc w:val="center"/>
    </w:pPr>
    <w:rPr>
      <w:b/>
      <w:sz w:val="28"/>
    </w:rPr>
  </w:style>
  <w:style w:type="paragraph" w:customStyle="1" w:styleId="PanelBullet1">
    <w:name w:val="Panel Bullet 1"/>
    <w:basedOn w:val="isonormal"/>
    <w:rsid w:val="000F0D58"/>
    <w:pPr>
      <w:numPr>
        <w:numId w:val="2"/>
      </w:numPr>
      <w:tabs>
        <w:tab w:val="left" w:pos="1560"/>
      </w:tabs>
      <w:spacing w:before="120" w:after="120" w:line="240" w:lineRule="auto"/>
      <w:jc w:val="both"/>
    </w:pPr>
    <w:rPr>
      <w:sz w:val="22"/>
    </w:rPr>
  </w:style>
  <w:style w:type="paragraph" w:customStyle="1" w:styleId="PanelBullet2">
    <w:name w:val="Panel Bullet 2"/>
    <w:basedOn w:val="isonormal"/>
    <w:rsid w:val="000F0D58"/>
    <w:pPr>
      <w:numPr>
        <w:numId w:val="3"/>
      </w:numPr>
      <w:tabs>
        <w:tab w:val="clear" w:pos="2160"/>
        <w:tab w:val="left" w:pos="1560"/>
      </w:tabs>
      <w:spacing w:before="120" w:after="120" w:line="240" w:lineRule="auto"/>
      <w:ind w:left="1920" w:hanging="360"/>
      <w:jc w:val="both"/>
    </w:pPr>
    <w:rPr>
      <w:sz w:val="22"/>
    </w:rPr>
  </w:style>
  <w:style w:type="paragraph" w:customStyle="1" w:styleId="PanelBullet3">
    <w:name w:val="Panel Bullet 3"/>
    <w:basedOn w:val="isonormal"/>
    <w:rsid w:val="000F0D58"/>
    <w:pPr>
      <w:numPr>
        <w:numId w:val="4"/>
      </w:numPr>
      <w:tabs>
        <w:tab w:val="clear" w:pos="15120"/>
        <w:tab w:val="left" w:pos="2280"/>
      </w:tabs>
      <w:spacing w:before="120" w:after="120" w:line="240" w:lineRule="auto"/>
      <w:ind w:left="2280"/>
      <w:jc w:val="both"/>
    </w:pPr>
    <w:rPr>
      <w:sz w:val="22"/>
    </w:rPr>
  </w:style>
  <w:style w:type="paragraph" w:styleId="BalloonText">
    <w:name w:val="Balloon Text"/>
    <w:basedOn w:val="Normal"/>
    <w:link w:val="BalloonTextChar"/>
    <w:uiPriority w:val="99"/>
    <w:unhideWhenUsed/>
    <w:rsid w:val="000F0D58"/>
    <w:rPr>
      <w:rFonts w:ascii="Tahoma" w:hAnsi="Tahoma" w:cs="Tahoma"/>
      <w:sz w:val="16"/>
      <w:szCs w:val="16"/>
    </w:rPr>
  </w:style>
  <w:style w:type="character" w:customStyle="1" w:styleId="BalloonTextChar">
    <w:name w:val="Balloon Text Char"/>
    <w:link w:val="BalloonText"/>
    <w:uiPriority w:val="99"/>
    <w:rsid w:val="000F0D58"/>
    <w:rPr>
      <w:rFonts w:ascii="Tahoma" w:eastAsia="Times New Roman" w:hAnsi="Tahoma" w:cs="Tahoma"/>
      <w:sz w:val="16"/>
      <w:szCs w:val="16"/>
    </w:rPr>
  </w:style>
  <w:style w:type="character" w:styleId="Hyperlink">
    <w:name w:val="Hyperlink"/>
    <w:uiPriority w:val="99"/>
    <w:unhideWhenUsed/>
    <w:rsid w:val="000F0D58"/>
    <w:rPr>
      <w:color w:val="0000FF"/>
      <w:u w:val="single"/>
    </w:rPr>
  </w:style>
  <w:style w:type="character" w:styleId="FollowedHyperlink">
    <w:name w:val="FollowedHyperlink"/>
    <w:uiPriority w:val="99"/>
    <w:semiHidden/>
    <w:unhideWhenUsed/>
    <w:rsid w:val="000F0D58"/>
    <w:rPr>
      <w:color w:val="800080"/>
      <w:u w:val="single"/>
    </w:rPr>
  </w:style>
  <w:style w:type="character" w:customStyle="1" w:styleId="outlinetxt1Char">
    <w:name w:val="outlinetxt1 Char"/>
    <w:link w:val="outlinetxt1"/>
    <w:locked/>
    <w:rsid w:val="000F0D58"/>
    <w:rPr>
      <w:rFonts w:ascii="Arial" w:eastAsia="Times New Roman" w:hAnsi="Arial"/>
      <w:b/>
    </w:rPr>
  </w:style>
  <w:style w:type="character" w:customStyle="1" w:styleId="outlinetxt3Char">
    <w:name w:val="outlinetxt3 Char"/>
    <w:link w:val="outlinetxt3"/>
    <w:rsid w:val="000F0D58"/>
    <w:rPr>
      <w:rFonts w:ascii="Arial" w:eastAsia="Times New Roman" w:hAnsi="Arial"/>
      <w:b/>
    </w:rPr>
  </w:style>
  <w:style w:type="character" w:customStyle="1" w:styleId="blocktext3Char">
    <w:name w:val="blocktext3 Char"/>
    <w:link w:val="blocktext3"/>
    <w:locked/>
    <w:rsid w:val="000F0D58"/>
    <w:rPr>
      <w:rFonts w:ascii="Arial" w:eastAsia="Times New Roman" w:hAnsi="Arial"/>
    </w:rPr>
  </w:style>
  <w:style w:type="character" w:styleId="CommentReference">
    <w:name w:val="annotation reference"/>
    <w:semiHidden/>
    <w:rsid w:val="000F0D58"/>
    <w:rPr>
      <w:sz w:val="16"/>
    </w:rPr>
  </w:style>
  <w:style w:type="paragraph" w:customStyle="1" w:styleId="isof4">
    <w:name w:val="isof4"/>
    <w:basedOn w:val="isonormal"/>
    <w:rsid w:val="000F0D58"/>
    <w:pPr>
      <w:spacing w:before="0" w:line="250" w:lineRule="exact"/>
    </w:pPr>
    <w:rPr>
      <w:b/>
      <w:sz w:val="24"/>
    </w:rPr>
  </w:style>
  <w:style w:type="paragraph" w:styleId="List3">
    <w:name w:val="List 3"/>
    <w:basedOn w:val="Normal"/>
    <w:rsid w:val="000F0D58"/>
    <w:pPr>
      <w:ind w:left="1080" w:hanging="360"/>
      <w:jc w:val="center"/>
    </w:pPr>
    <w:rPr>
      <w:b/>
      <w:caps/>
    </w:rPr>
  </w:style>
  <w:style w:type="paragraph" w:styleId="CommentText">
    <w:name w:val="annotation text"/>
    <w:basedOn w:val="Normal"/>
    <w:link w:val="CommentTextChar"/>
    <w:semiHidden/>
    <w:rsid w:val="000F0D58"/>
    <w:pPr>
      <w:spacing w:line="220" w:lineRule="exact"/>
    </w:pPr>
    <w:rPr>
      <w:rFonts w:ascii="Helv" w:hAnsi="Helv"/>
      <w:lang w:val="x-none" w:eastAsia="x-none"/>
    </w:rPr>
  </w:style>
  <w:style w:type="character" w:customStyle="1" w:styleId="CommentTextChar">
    <w:name w:val="Comment Text Char"/>
    <w:link w:val="CommentText"/>
    <w:semiHidden/>
    <w:rsid w:val="000F0D58"/>
    <w:rPr>
      <w:rFonts w:ascii="Helv" w:eastAsia="Times New Roman" w:hAnsi="Helv"/>
      <w:sz w:val="24"/>
      <w:szCs w:val="24"/>
      <w:lang w:val="x-none" w:eastAsia="x-none"/>
    </w:rPr>
  </w:style>
  <w:style w:type="paragraph" w:styleId="Index1">
    <w:name w:val="index 1"/>
    <w:basedOn w:val="Normal"/>
    <w:next w:val="Normal"/>
    <w:semiHidden/>
    <w:rsid w:val="000F0D58"/>
    <w:pPr>
      <w:tabs>
        <w:tab w:val="right" w:leader="dot" w:pos="10080"/>
      </w:tabs>
      <w:ind w:left="200" w:hanging="200"/>
    </w:pPr>
  </w:style>
  <w:style w:type="paragraph" w:styleId="TableofAuthorities">
    <w:name w:val="table of authorities"/>
    <w:basedOn w:val="Normal"/>
    <w:next w:val="Normal"/>
    <w:semiHidden/>
    <w:rsid w:val="000F0D58"/>
    <w:pPr>
      <w:tabs>
        <w:tab w:val="right" w:leader="dot" w:pos="10080"/>
      </w:tabs>
      <w:ind w:left="200" w:hanging="200"/>
    </w:pPr>
  </w:style>
  <w:style w:type="paragraph" w:styleId="ListNumber">
    <w:name w:val="List Number"/>
    <w:basedOn w:val="Normal"/>
    <w:rsid w:val="000F0D58"/>
    <w:pPr>
      <w:ind w:left="360" w:hanging="360"/>
    </w:pPr>
  </w:style>
  <w:style w:type="character" w:styleId="PageNumber">
    <w:name w:val="page number"/>
    <w:rsid w:val="000F0D58"/>
  </w:style>
  <w:style w:type="paragraph" w:styleId="Date">
    <w:name w:val="Date"/>
    <w:basedOn w:val="Normal"/>
    <w:link w:val="DateChar"/>
    <w:rsid w:val="000F0D58"/>
    <w:pPr>
      <w:jc w:val="right"/>
    </w:pPr>
    <w:rPr>
      <w:sz w:val="22"/>
    </w:rPr>
  </w:style>
  <w:style w:type="character" w:customStyle="1" w:styleId="DateChar">
    <w:name w:val="Date Char"/>
    <w:link w:val="Date"/>
    <w:rsid w:val="000F0D58"/>
    <w:rPr>
      <w:rFonts w:ascii="Times New Roman" w:eastAsia="Times New Roman" w:hAnsi="Times New Roman"/>
      <w:sz w:val="22"/>
      <w:szCs w:val="24"/>
    </w:rPr>
  </w:style>
  <w:style w:type="paragraph" w:customStyle="1" w:styleId="ISOCircular">
    <w:name w:val="ISOCircular"/>
    <w:basedOn w:val="Normal"/>
    <w:rsid w:val="000F0D58"/>
    <w:rPr>
      <w:i/>
      <w:caps/>
      <w:sz w:val="116"/>
    </w:rPr>
  </w:style>
  <w:style w:type="paragraph" w:customStyle="1" w:styleId="LineOfBusiness">
    <w:name w:val="LineOfBusiness"/>
    <w:basedOn w:val="Normal"/>
    <w:rsid w:val="000F0D58"/>
    <w:pPr>
      <w:tabs>
        <w:tab w:val="left" w:pos="2160"/>
      </w:tabs>
    </w:pPr>
    <w:rPr>
      <w:sz w:val="22"/>
    </w:rPr>
  </w:style>
  <w:style w:type="paragraph" w:customStyle="1" w:styleId="MailDate">
    <w:name w:val="MailDate"/>
    <w:basedOn w:val="Normal"/>
    <w:rsid w:val="000F0D58"/>
    <w:pPr>
      <w:jc w:val="right"/>
    </w:pPr>
    <w:rPr>
      <w:caps/>
      <w:sz w:val="22"/>
    </w:rPr>
  </w:style>
  <w:style w:type="paragraph" w:styleId="Revision">
    <w:name w:val="Revision"/>
    <w:hidden/>
    <w:uiPriority w:val="99"/>
    <w:semiHidden/>
    <w:rsid w:val="000F0D58"/>
    <w:rPr>
      <w:rFonts w:ascii="Arial" w:eastAsia="Times New Roman" w:hAnsi="Arial"/>
    </w:rPr>
  </w:style>
  <w:style w:type="paragraph" w:styleId="CommentSubject">
    <w:name w:val="annotation subject"/>
    <w:basedOn w:val="CommentText"/>
    <w:next w:val="CommentText"/>
    <w:link w:val="CommentSubjectChar"/>
    <w:rsid w:val="000F0D58"/>
    <w:pPr>
      <w:spacing w:line="240" w:lineRule="auto"/>
    </w:pPr>
    <w:rPr>
      <w:rFonts w:ascii="Arial" w:hAnsi="Arial"/>
      <w:b/>
      <w:bCs/>
    </w:rPr>
  </w:style>
  <w:style w:type="character" w:customStyle="1" w:styleId="CommentSubjectChar">
    <w:name w:val="Comment Subject Char"/>
    <w:link w:val="CommentSubject"/>
    <w:rsid w:val="000F0D58"/>
    <w:rPr>
      <w:rFonts w:ascii="Arial" w:eastAsia="Times New Roman" w:hAnsi="Arial"/>
      <w:b/>
      <w:bCs/>
      <w:sz w:val="24"/>
      <w:szCs w:val="24"/>
      <w:lang w:val="x-none" w:eastAsia="x-none"/>
    </w:rPr>
  </w:style>
  <w:style w:type="paragraph" w:styleId="BodyText">
    <w:name w:val="Body Text"/>
    <w:basedOn w:val="Normal"/>
    <w:link w:val="BodyTextChar"/>
    <w:uiPriority w:val="1"/>
    <w:qFormat/>
    <w:rsid w:val="000F0D58"/>
    <w:pPr>
      <w:ind w:left="20"/>
    </w:pPr>
    <w:rPr>
      <w:lang w:val="x-none" w:eastAsia="x-none"/>
    </w:rPr>
  </w:style>
  <w:style w:type="character" w:customStyle="1" w:styleId="BodyTextChar">
    <w:name w:val="Body Text Char"/>
    <w:link w:val="BodyText"/>
    <w:uiPriority w:val="1"/>
    <w:rsid w:val="000F0D58"/>
    <w:rPr>
      <w:rFonts w:ascii="Times New Roman" w:eastAsia="Times New Roman" w:hAnsi="Times New Roman"/>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 xsi:nil="true"/>
    <DocumentName xmlns="a86cc342-0045-41e2-80e9-abdb777d2eca">LI-GL-2023-128 - 004 - CG 05 02 09 22 New.docx</DocumentName>
    <LOB xmlns="a86cc342-0045-41e2-80e9-abdb777d2eca">19</LOB>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i60958</AuthorId>
    <CircularDocDescription xmlns="a86cc342-0045-41e2-80e9-abdb777d2eca">CG 05 02 09 22 New</CircularDocDescription>
    <Date_x0020_Modified xmlns="a86cc342-0045-41e2-80e9-abdb777d2eca">2023-02-17T05:00:00+00:00</Date_x0020_Modified>
    <CircularDate xmlns="a86cc342-0045-41e2-80e9-abdb777d2eca">2023-06-08T04:00:00+00:00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have filed and received approval of new and revised optional multistate and state-specific endorsements in Georgia. Filing ID: GL-2021-OAMFR Effective Date: 12/1/2023</KeyMessage>
    <CircularNumber xmlns="a86cc342-0045-41e2-80e9-abdb777d2eca">LI-GL-2023-128</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Olivacce, Shawn D.</AuthorName>
    <Sequence xmlns="a86cc342-0045-41e2-80e9-abdb777d2eca">3</Sequence>
    <ServiceModuleString xmlns="a86cc342-0045-41e2-80e9-abdb777d2eca">Forms;</ServiceModuleString>
    <CircId xmlns="a86cc342-0045-41e2-80e9-abdb777d2eca">38126</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GEORGIA GENERAL LIABILITY MULTISTATE OPTIONAL ENDORSEMENTS ADDRESSING ABUSE OR MOLESTATION LIABILITY SUPPLEMENT FILED AND APPROVED</CircularTitle>
    <Jurs xmlns="a86cc342-0045-41e2-80e9-abdb777d2eca">
      <Value>11</Value>
    </Ju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9FA9EA-B949-420B-A566-5C94AA267230}"/>
</file>

<file path=customXml/itemProps2.xml><?xml version="1.0" encoding="utf-8"?>
<ds:datastoreItem xmlns:ds="http://schemas.openxmlformats.org/officeDocument/2006/customXml" ds:itemID="{BFE6214D-915D-4349-822B-D22BE4E595C5}"/>
</file>

<file path=customXml/itemProps3.xml><?xml version="1.0" encoding="utf-8"?>
<ds:datastoreItem xmlns:ds="http://schemas.openxmlformats.org/officeDocument/2006/customXml" ds:itemID="{5B9B51CE-577C-45C4-8DCD-AE39FF319FCD}"/>
</file>

<file path=docProps/app.xml><?xml version="1.0" encoding="utf-8"?>
<Properties xmlns="http://schemas.openxmlformats.org/officeDocument/2006/extended-properties" xmlns:vt="http://schemas.openxmlformats.org/officeDocument/2006/docPropsVTypes">
  <Template>FORMSADDINAUTO.DOTM</Template>
  <TotalTime>0</TotalTime>
  <Pages>6</Pages>
  <Words>2895</Words>
  <Characters>14701</Characters>
  <Application>Microsoft Office Word</Application>
  <DocSecurity>0</DocSecurity>
  <Lines>498</Lines>
  <Paragraphs>155</Paragraphs>
  <ScaleCrop>false</ScaleCrop>
  <HeadingPairs>
    <vt:vector size="2" baseType="variant">
      <vt:variant>
        <vt:lpstr>Title</vt:lpstr>
      </vt:variant>
      <vt:variant>
        <vt:i4>1</vt:i4>
      </vt:variant>
    </vt:vector>
  </HeadingPairs>
  <TitlesOfParts>
    <vt:vector size="1" baseType="lpstr">
      <vt:lpstr>GEORGIA SEXUAL ABUSE OR SEXUAL MOLESTATION OF ANY PERSON COMMITTED BY THE INSURED LIABILITY COVERAGE</vt:lpstr>
    </vt:vector>
  </TitlesOfParts>
  <Manager/>
  <Company/>
  <LinksUpToDate>false</LinksUpToDate>
  <CharactersWithSpaces>17610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GEORGIA SEXUAL ABUSE OR SEXUAL MOLESTATION OF ANY PERSON COMMITTED BY THE INSURED LIABILITY COVERAGE</dc:title>
  <dc:subject/>
  <dc:creator/>
  <cp:keywords/>
  <dc:description>6</dc:description>
  <cp:lastModifiedBy/>
  <cp:revision>1</cp:revision>
  <dcterms:created xsi:type="dcterms:W3CDTF">2023-02-08T20:38:00Z</dcterms:created>
  <dcterms:modified xsi:type="dcterms:W3CDTF">2023-02-17T17:25:00Z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Id">
    <vt:lpwstr>0x0101002A7B4D783DF0499AA9CFFB0BDFDF2D2C00B742AC3165F72545976B399ED8B6337E</vt:lpwstr>
  </property>
  <property fmtid="{D5CDD505-2E9C-101B-9397-08002B2CF9AE}" pid="4" name="dte$">
    <vt:lpwstr/>
  </property>
  <property fmtid="{D5CDD505-2E9C-101B-9397-08002B2CF9AE}" pid="5" name="item$">
    <vt:lpwstr/>
  </property>
  <property fmtid="{D5CDD505-2E9C-101B-9397-08002B2CF9AE}" pid="6" name="NoCopyright$">
    <vt:lpwstr>© Insurance Services Office, Inc.,xxxx</vt:lpwstr>
  </property>
  <property fmtid="{D5CDD505-2E9C-101B-9397-08002B2CF9AE}" pid="7" name="Order">
    <vt:lpwstr>3100.00000000000</vt:lpwstr>
  </property>
  <property fmtid="{D5CDD505-2E9C-101B-9397-08002B2CF9AE}" pid="8" name="pgno$">
    <vt:lpwstr/>
  </property>
  <property fmtid="{D5CDD505-2E9C-101B-9397-08002B2CF9AE}" pid="9" name="Service1">
    <vt:lpwstr>Forms</vt:lpwstr>
  </property>
  <property fmtid="{D5CDD505-2E9C-101B-9397-08002B2CF9AE}" pid="10" name="Status$">
    <vt:lpwstr/>
  </property>
  <property fmtid="{D5CDD505-2E9C-101B-9397-08002B2CF9AE}" pid="11" name="TemplateType">
    <vt:lpwstr>FORMS</vt:lpwstr>
  </property>
  <property fmtid="{D5CDD505-2E9C-101B-9397-08002B2CF9AE}" pid="12" name="TemplateUrl">
    <vt:lpwstr/>
  </property>
  <property fmtid="{D5CDD505-2E9C-101B-9397-08002B2CF9AE}" pid="13" name="xd_ProgID">
    <vt:lpwstr/>
  </property>
  <property fmtid="{D5CDD505-2E9C-101B-9397-08002B2CF9AE}" pid="14" name="_AdHocReviewCycleID">
    <vt:i4>889985746</vt:i4>
  </property>
  <property fmtid="{D5CDD505-2E9C-101B-9397-08002B2CF9AE}" pid="15" name="_NewReviewCycle">
    <vt:lpwstr/>
  </property>
  <property fmtid="{D5CDD505-2E9C-101B-9397-08002B2CF9AE}" pid="16" name="_ReviewingToolsShownOnce">
    <vt:lpwstr/>
  </property>
  <property fmtid="{D5CDD505-2E9C-101B-9397-08002B2CF9AE}" pid="17" name="_UIVersionString">
    <vt:lpwstr>1.0</vt:lpwstr>
  </property>
  <property fmtid="{D5CDD505-2E9C-101B-9397-08002B2CF9AE}" pid="18" name="_docset_NoMedatataSyncRequired">
    <vt:lpwstr>False</vt:lpwstr>
  </property>
</Properties>
</file>