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364C1" w14:textId="51FB5C80" w:rsidR="00B14081" w:rsidRPr="00B14081" w:rsidRDefault="00B14081">
      <w:pPr>
        <w:pStyle w:val="boxrule"/>
        <w:tabs>
          <w:tab w:val="left" w:pos="720"/>
          <w:tab w:val="left" w:pos="1440"/>
        </w:tabs>
        <w:pPrChange w:id="0" w:author="Author" w:date="2023-05-05T12:44:00Z">
          <w:pPr>
            <w:pStyle w:val="blocktext1"/>
          </w:pPr>
        </w:pPrChange>
      </w:pPr>
      <w:ins w:id="1" w:author="Author" w:date="2023-05-05T12:43:00Z">
        <w:r>
          <w:t>284.  ALL</w:t>
        </w:r>
        <w:r w:rsidRPr="003246DF">
          <w:t>-</w:t>
        </w:r>
        <w:r>
          <w:t xml:space="preserve">TERRAIN VEHICLES AND UTILITY TASK VEHICLES </w:t>
        </w:r>
      </w:ins>
    </w:p>
    <w:p w14:paraId="451085F6" w14:textId="10C45C3E" w:rsidR="00F127D9" w:rsidRPr="00F127D9" w:rsidRDefault="00F127D9" w:rsidP="00F127D9">
      <w:pPr>
        <w:pStyle w:val="blocktext1"/>
        <w:rPr>
          <w:ins w:id="2" w:author="Author" w:date="2023-04-28T10:34:00Z"/>
          <w:rFonts w:cs="Arial"/>
          <w:szCs w:val="18"/>
        </w:rPr>
      </w:pPr>
      <w:ins w:id="3" w:author="Author" w:date="2023-04-28T10:34:00Z">
        <w:r w:rsidRPr="007A2DE7">
          <w:rPr>
            <w:rFonts w:cs="Arial"/>
            <w:szCs w:val="18"/>
          </w:rPr>
          <w:t xml:space="preserve">Paragraph </w:t>
        </w:r>
        <w:r w:rsidRPr="007A2DE7">
          <w:rPr>
            <w:rFonts w:cs="Arial"/>
            <w:b/>
            <w:bCs/>
            <w:szCs w:val="18"/>
          </w:rPr>
          <w:t>B</w:t>
        </w:r>
        <w:r w:rsidRPr="007A2DE7">
          <w:rPr>
            <w:rFonts w:cs="Arial"/>
            <w:b/>
            <w:bCs/>
            <w:color w:val="000000"/>
            <w:szCs w:val="18"/>
          </w:rPr>
          <w:t>.</w:t>
        </w:r>
        <w:r>
          <w:rPr>
            <w:rFonts w:cs="Arial"/>
            <w:b/>
            <w:bCs/>
            <w:color w:val="000000"/>
            <w:szCs w:val="18"/>
          </w:rPr>
          <w:t>3</w:t>
        </w:r>
        <w:r w:rsidRPr="007A2DE7">
          <w:rPr>
            <w:rFonts w:cs="Arial"/>
            <w:b/>
            <w:bCs/>
            <w:color w:val="000000"/>
            <w:szCs w:val="18"/>
          </w:rPr>
          <w:t>.</w:t>
        </w:r>
        <w:r w:rsidRPr="007A2DE7">
          <w:rPr>
            <w:rFonts w:cs="Arial"/>
            <w:szCs w:val="18"/>
          </w:rPr>
          <w:t xml:space="preserve"> is replaced by the following:</w:t>
        </w:r>
      </w:ins>
    </w:p>
    <w:p w14:paraId="4905E813" w14:textId="21B2D2ED" w:rsidR="00F127D9" w:rsidRPr="00187D61" w:rsidRDefault="00F127D9" w:rsidP="00F127D9">
      <w:pPr>
        <w:pStyle w:val="outlinehd2"/>
        <w:tabs>
          <w:tab w:val="left" w:pos="720"/>
        </w:tabs>
        <w:rPr>
          <w:ins w:id="4" w:author="Author" w:date="2023-04-28T10:32:00Z"/>
        </w:rPr>
      </w:pPr>
      <w:r>
        <w:tab/>
      </w:r>
      <w:ins w:id="5" w:author="Author" w:date="2023-04-28T10:32:00Z">
        <w:r>
          <w:t>B.</w:t>
        </w:r>
        <w:r>
          <w:tab/>
          <w:t>Application</w:t>
        </w:r>
      </w:ins>
    </w:p>
    <w:p w14:paraId="02A4FABF" w14:textId="04AEAE50" w:rsidR="00F127D9" w:rsidRDefault="00F127D9" w:rsidP="00F127D9">
      <w:pPr>
        <w:pStyle w:val="outlinetxt3"/>
        <w:tabs>
          <w:tab w:val="left" w:pos="1440"/>
        </w:tabs>
        <w:rPr>
          <w:ins w:id="6" w:author="Author" w:date="2023-04-28T10:32:00Z"/>
        </w:rPr>
      </w:pPr>
      <w:ins w:id="7" w:author="Author" w:date="2023-04-28T10:32:00Z">
        <w:r w:rsidRPr="00187D61">
          <w:tab/>
        </w:r>
        <w:r w:rsidRPr="00187D61">
          <w:rPr>
            <w:b/>
          </w:rPr>
          <w:t>3.</w:t>
        </w:r>
        <w:r w:rsidRPr="00187D61">
          <w:tab/>
        </w:r>
        <w:r w:rsidRPr="00EE29B5">
          <w:t xml:space="preserve">If provided, Physical Damage Coverages must be written on a stated amount basis. </w:t>
        </w:r>
        <w:r w:rsidRPr="00187D61">
          <w:t xml:space="preserve">Use </w:t>
        </w:r>
      </w:ins>
      <w:ins w:id="8" w:author="Author" w:date="2023-04-28T10:33:00Z">
        <w:r>
          <w:t xml:space="preserve">Illinois </w:t>
        </w:r>
      </w:ins>
      <w:ins w:id="9" w:author="Author" w:date="2023-04-28T10:32:00Z">
        <w:r w:rsidRPr="00187D61">
          <w:t xml:space="preserve">Stated Amount Insurance Endorsement </w:t>
        </w:r>
        <w:r w:rsidRPr="00E1662C">
          <w:rPr>
            <w:rStyle w:val="formlink"/>
          </w:rPr>
          <w:t xml:space="preserve">CA 99 </w:t>
        </w:r>
      </w:ins>
      <w:ins w:id="10" w:author="Author" w:date="2023-04-28T10:33:00Z">
        <w:r>
          <w:rPr>
            <w:rStyle w:val="formlink"/>
          </w:rPr>
          <w:t>81</w:t>
        </w:r>
      </w:ins>
      <w:ins w:id="11" w:author="Author" w:date="2023-04-28T10:32:00Z">
        <w:r w:rsidRPr="00E1662C">
          <w:rPr>
            <w:b/>
          </w:rPr>
          <w:t>.</w:t>
        </w:r>
      </w:ins>
    </w:p>
    <w:p w14:paraId="0A9C88CB" w14:textId="2D7BBFFD" w:rsidR="006F7103" w:rsidRDefault="006F7103" w:rsidP="00822200">
      <w:pPr>
        <w:pStyle w:val="isonormal"/>
      </w:pPr>
    </w:p>
    <w:sectPr w:rsidR="006F7103" w:rsidSect="00907C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 w:code="1"/>
      <w:pgMar w:top="1735" w:right="960" w:bottom="1560" w:left="1200" w:header="575" w:footer="480" w:gutter="0"/>
      <w:cols w:space="48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7027E" w14:textId="77777777" w:rsidR="00822200" w:rsidRDefault="00822200" w:rsidP="00822200">
      <w:pPr>
        <w:spacing w:before="0" w:line="240" w:lineRule="auto"/>
      </w:pPr>
      <w:r>
        <w:separator/>
      </w:r>
    </w:p>
  </w:endnote>
  <w:endnote w:type="continuationSeparator" w:id="0">
    <w:p w14:paraId="2626DA72" w14:textId="77777777" w:rsidR="00822200" w:rsidRDefault="00822200" w:rsidP="0082220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BE2DD" w14:textId="77777777" w:rsidR="00907C7F" w:rsidRDefault="00907C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907C7F" w14:paraId="3201A887" w14:textId="77777777">
      <w:tc>
        <w:tcPr>
          <w:tcW w:w="6900" w:type="dxa"/>
        </w:tcPr>
        <w:p w14:paraId="4EA8E850" w14:textId="23CBD74E" w:rsidR="00907C7F" w:rsidRDefault="00907C7F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40E52678" w14:textId="77777777" w:rsidR="00907C7F" w:rsidRDefault="00907C7F" w:rsidP="00143BE8">
          <w:pPr>
            <w:pStyle w:val="FilingFooter"/>
          </w:pPr>
        </w:p>
      </w:tc>
    </w:tr>
  </w:tbl>
  <w:p w14:paraId="5A7638D4" w14:textId="77777777" w:rsidR="00907C7F" w:rsidRDefault="00907C7F" w:rsidP="00907C7F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D2377" w14:textId="77777777" w:rsidR="00907C7F" w:rsidRDefault="00907C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016EA" w14:textId="77777777" w:rsidR="00822200" w:rsidRDefault="00822200" w:rsidP="00822200">
      <w:pPr>
        <w:spacing w:before="0" w:line="240" w:lineRule="auto"/>
      </w:pPr>
      <w:r>
        <w:separator/>
      </w:r>
    </w:p>
  </w:footnote>
  <w:footnote w:type="continuationSeparator" w:id="0">
    <w:p w14:paraId="1BA7E8C8" w14:textId="77777777" w:rsidR="00822200" w:rsidRDefault="00822200" w:rsidP="0082220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E5DA4" w14:textId="77777777" w:rsidR="00907C7F" w:rsidRDefault="00907C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907C7F" w14:paraId="4BFCD47B" w14:textId="77777777">
      <w:tc>
        <w:tcPr>
          <w:tcW w:w="10100" w:type="dxa"/>
          <w:gridSpan w:val="2"/>
        </w:tcPr>
        <w:p w14:paraId="71365236" w14:textId="6A918E97" w:rsidR="00907C7F" w:rsidRDefault="00907C7F" w:rsidP="00143BE8">
          <w:pPr>
            <w:pStyle w:val="FilingHeader"/>
          </w:pPr>
          <w:r>
            <w:t>ILLINOIS – COMMERCIAL AUTO</w:t>
          </w:r>
        </w:p>
      </w:tc>
    </w:tr>
    <w:tr w:rsidR="00907C7F" w14:paraId="7DD65A7F" w14:textId="77777777">
      <w:tc>
        <w:tcPr>
          <w:tcW w:w="8300" w:type="dxa"/>
        </w:tcPr>
        <w:p w14:paraId="3D705E0E" w14:textId="79008FFF" w:rsidR="00907C7F" w:rsidRDefault="00907C7F" w:rsidP="00143BE8">
          <w:pPr>
            <w:pStyle w:val="FilingHeader"/>
          </w:pPr>
          <w:r>
            <w:t>RULES FILING CA-2023-ORU1</w:t>
          </w:r>
        </w:p>
      </w:tc>
      <w:tc>
        <w:tcPr>
          <w:tcW w:w="1800" w:type="dxa"/>
        </w:tcPr>
        <w:p w14:paraId="1AD52418" w14:textId="61ADD98E" w:rsidR="00907C7F" w:rsidRPr="00907C7F" w:rsidRDefault="00907C7F" w:rsidP="00907C7F">
          <w:pPr>
            <w:pStyle w:val="FilingHeader"/>
            <w:jc w:val="right"/>
          </w:pPr>
          <w:r w:rsidRPr="00907C7F">
            <w:t xml:space="preserve">Page </w:t>
          </w:r>
          <w:r w:rsidRPr="00907C7F">
            <w:fldChar w:fldCharType="begin"/>
          </w:r>
          <w:r w:rsidRPr="00907C7F">
            <w:instrText xml:space="preserve"> = </w:instrText>
          </w:r>
          <w:r w:rsidRPr="00907C7F">
            <w:fldChar w:fldCharType="begin"/>
          </w:r>
          <w:r w:rsidRPr="00907C7F">
            <w:instrText xml:space="preserve"> PAGE  \* MERGEFORMAT </w:instrText>
          </w:r>
          <w:r w:rsidRPr="00907C7F">
            <w:fldChar w:fldCharType="separate"/>
          </w:r>
          <w:r>
            <w:rPr>
              <w:noProof/>
            </w:rPr>
            <w:instrText>1</w:instrText>
          </w:r>
          <w:r w:rsidRPr="00907C7F">
            <w:fldChar w:fldCharType="end"/>
          </w:r>
          <w:r w:rsidRPr="00907C7F">
            <w:instrText xml:space="preserve"> + 2  \* MERGEFORMAT </w:instrText>
          </w:r>
          <w:r w:rsidRPr="00907C7F">
            <w:fldChar w:fldCharType="separate"/>
          </w:r>
          <w:r>
            <w:rPr>
              <w:noProof/>
            </w:rPr>
            <w:t>3</w:t>
          </w:r>
          <w:r w:rsidRPr="00907C7F">
            <w:fldChar w:fldCharType="end"/>
          </w:r>
          <w:r w:rsidRPr="00907C7F">
            <w:t xml:space="preserve"> </w:t>
          </w:r>
        </w:p>
      </w:tc>
    </w:tr>
  </w:tbl>
  <w:p w14:paraId="0974E348" w14:textId="77777777" w:rsidR="00907C7F" w:rsidRDefault="00907C7F" w:rsidP="00907C7F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19891" w14:textId="77777777" w:rsidR="00907C7F" w:rsidRDefault="00907C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embedSystemFonts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43"/>
  <w:drawingGridVerticalSpacing w:val="29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dAssFlag$" w:val="N"/>
    <w:docVar w:name="dbflag$" w:val="N"/>
    <w:docVar w:name="dcy$" w:val="2023"/>
    <w:docVar w:name="dfullob$" w:val="Commercial Auto"/>
    <w:docVar w:name="didnum$" w:val="ORU1"/>
    <w:docVar w:name="didyr$" w:val="2023"/>
    <w:docVar w:name="distdate$" w:val="N"/>
    <w:docVar w:name="dlob$" w:val="CA"/>
    <w:docVar w:name="doccy$" w:val=" "/>
    <w:docVar w:name="docedno$" w:val=" "/>
    <w:docVar w:name="doclob$" w:val=" "/>
    <w:docVar w:name="docst$" w:val=" "/>
    <w:docVar w:name="dpageno$" w:val="3"/>
    <w:docVar w:name="dRP$" w:val="RP"/>
    <w:docVar w:name="drpflag$" w:val="N"/>
    <w:docVar w:name="dst$" w:val="Illinois"/>
    <w:docVar w:name="dtype$" w:val="RULES FILING"/>
    <w:docVar w:name="effmonth$" w:val=" 8"/>
    <w:docVar w:name="effmonth2$" w:val=" 1"/>
    <w:docVar w:name="IndexFlag$" w:val="N"/>
    <w:docVar w:name="ISOSuite$" w:val="Y"/>
    <w:docVar w:name="istatus$" w:val="clm"/>
    <w:docVar w:name="landscape$" w:val="N"/>
    <w:docVar w:name="nc$" w:val=" 1"/>
    <w:docVar w:name="nct$" w:val=" 1"/>
    <w:docVar w:name="nd$" w:val=" 1"/>
    <w:docVar w:name="newdoc$" w:val="Y"/>
    <w:docVar w:name="nl$" w:val=" 1"/>
    <w:docVar w:name="nm$" w:val=" 3"/>
    <w:docVar w:name="nr$" w:val=" 1"/>
    <w:docVar w:name="olddate$" w:val="2/2/02"/>
    <w:docVar w:name="PAflag$" w:val="N"/>
    <w:docVar w:name="pgnum$" w:val="BM-ELP-1 "/>
    <w:docVar w:name="portrait$" w:val="Y"/>
  </w:docVars>
  <w:rsids>
    <w:rsidRoot w:val="00B948FF"/>
    <w:rsid w:val="0000022B"/>
    <w:rsid w:val="00000A3A"/>
    <w:rsid w:val="00000B03"/>
    <w:rsid w:val="0000106F"/>
    <w:rsid w:val="00001674"/>
    <w:rsid w:val="000072A0"/>
    <w:rsid w:val="00007C52"/>
    <w:rsid w:val="000134BB"/>
    <w:rsid w:val="0001389D"/>
    <w:rsid w:val="00013917"/>
    <w:rsid w:val="0001437B"/>
    <w:rsid w:val="0001624D"/>
    <w:rsid w:val="000200AE"/>
    <w:rsid w:val="00020EA5"/>
    <w:rsid w:val="00021C0F"/>
    <w:rsid w:val="00022510"/>
    <w:rsid w:val="00025357"/>
    <w:rsid w:val="000269B3"/>
    <w:rsid w:val="00027641"/>
    <w:rsid w:val="0003126A"/>
    <w:rsid w:val="00031683"/>
    <w:rsid w:val="00033AAE"/>
    <w:rsid w:val="000347C7"/>
    <w:rsid w:val="00035369"/>
    <w:rsid w:val="00035CA1"/>
    <w:rsid w:val="00036A88"/>
    <w:rsid w:val="00037E30"/>
    <w:rsid w:val="00040CC8"/>
    <w:rsid w:val="00040CEB"/>
    <w:rsid w:val="0004114B"/>
    <w:rsid w:val="00042C23"/>
    <w:rsid w:val="00051D6B"/>
    <w:rsid w:val="000525BE"/>
    <w:rsid w:val="0005361A"/>
    <w:rsid w:val="00057574"/>
    <w:rsid w:val="00057A2F"/>
    <w:rsid w:val="00060DA2"/>
    <w:rsid w:val="00063EA1"/>
    <w:rsid w:val="00070807"/>
    <w:rsid w:val="0007193D"/>
    <w:rsid w:val="00071C00"/>
    <w:rsid w:val="00072185"/>
    <w:rsid w:val="000721E1"/>
    <w:rsid w:val="0007439B"/>
    <w:rsid w:val="00074452"/>
    <w:rsid w:val="00074672"/>
    <w:rsid w:val="00076508"/>
    <w:rsid w:val="00076AFB"/>
    <w:rsid w:val="0007742F"/>
    <w:rsid w:val="0008319B"/>
    <w:rsid w:val="00083D0D"/>
    <w:rsid w:val="00083EA5"/>
    <w:rsid w:val="000867D6"/>
    <w:rsid w:val="000873E4"/>
    <w:rsid w:val="00087A78"/>
    <w:rsid w:val="00096687"/>
    <w:rsid w:val="00096755"/>
    <w:rsid w:val="00097E52"/>
    <w:rsid w:val="000A0C8B"/>
    <w:rsid w:val="000A1255"/>
    <w:rsid w:val="000A1A34"/>
    <w:rsid w:val="000A464F"/>
    <w:rsid w:val="000A4BD4"/>
    <w:rsid w:val="000A5C46"/>
    <w:rsid w:val="000A644D"/>
    <w:rsid w:val="000B15C1"/>
    <w:rsid w:val="000B521D"/>
    <w:rsid w:val="000B5E90"/>
    <w:rsid w:val="000C3932"/>
    <w:rsid w:val="000C48FA"/>
    <w:rsid w:val="000C65AD"/>
    <w:rsid w:val="000C789E"/>
    <w:rsid w:val="000D0487"/>
    <w:rsid w:val="000D48E9"/>
    <w:rsid w:val="000D4988"/>
    <w:rsid w:val="000D64BD"/>
    <w:rsid w:val="000E28F0"/>
    <w:rsid w:val="000E32F6"/>
    <w:rsid w:val="000E4B1E"/>
    <w:rsid w:val="000E61DD"/>
    <w:rsid w:val="000F01D7"/>
    <w:rsid w:val="000F15C2"/>
    <w:rsid w:val="000F2BA9"/>
    <w:rsid w:val="000F323B"/>
    <w:rsid w:val="000F5258"/>
    <w:rsid w:val="000F5A77"/>
    <w:rsid w:val="001004C2"/>
    <w:rsid w:val="00103022"/>
    <w:rsid w:val="00103EB5"/>
    <w:rsid w:val="0010578A"/>
    <w:rsid w:val="00105F08"/>
    <w:rsid w:val="00107349"/>
    <w:rsid w:val="001124AC"/>
    <w:rsid w:val="001158D6"/>
    <w:rsid w:val="001158D9"/>
    <w:rsid w:val="00115E80"/>
    <w:rsid w:val="0011642E"/>
    <w:rsid w:val="00122B0A"/>
    <w:rsid w:val="00122DC1"/>
    <w:rsid w:val="0012765D"/>
    <w:rsid w:val="00130FFB"/>
    <w:rsid w:val="00136604"/>
    <w:rsid w:val="00140587"/>
    <w:rsid w:val="0014557E"/>
    <w:rsid w:val="00145C65"/>
    <w:rsid w:val="001463FD"/>
    <w:rsid w:val="00146686"/>
    <w:rsid w:val="00146DEE"/>
    <w:rsid w:val="001513E7"/>
    <w:rsid w:val="00155E69"/>
    <w:rsid w:val="00156AA8"/>
    <w:rsid w:val="0015726E"/>
    <w:rsid w:val="00161E76"/>
    <w:rsid w:val="0016228E"/>
    <w:rsid w:val="00165AB6"/>
    <w:rsid w:val="00165AB9"/>
    <w:rsid w:val="00171A25"/>
    <w:rsid w:val="00171ACF"/>
    <w:rsid w:val="00173E46"/>
    <w:rsid w:val="001741AE"/>
    <w:rsid w:val="001843F6"/>
    <w:rsid w:val="001862A9"/>
    <w:rsid w:val="00187D61"/>
    <w:rsid w:val="001918E2"/>
    <w:rsid w:val="001929D6"/>
    <w:rsid w:val="00195991"/>
    <w:rsid w:val="00195C49"/>
    <w:rsid w:val="001A244C"/>
    <w:rsid w:val="001A2645"/>
    <w:rsid w:val="001A26B8"/>
    <w:rsid w:val="001A5AE8"/>
    <w:rsid w:val="001A6028"/>
    <w:rsid w:val="001A64CC"/>
    <w:rsid w:val="001A7A37"/>
    <w:rsid w:val="001B073F"/>
    <w:rsid w:val="001B1912"/>
    <w:rsid w:val="001B27C3"/>
    <w:rsid w:val="001B349F"/>
    <w:rsid w:val="001B3969"/>
    <w:rsid w:val="001B5839"/>
    <w:rsid w:val="001B5C60"/>
    <w:rsid w:val="001C2984"/>
    <w:rsid w:val="001C3573"/>
    <w:rsid w:val="001C5489"/>
    <w:rsid w:val="001C7EE3"/>
    <w:rsid w:val="001D2C00"/>
    <w:rsid w:val="001D4EBA"/>
    <w:rsid w:val="001D51BC"/>
    <w:rsid w:val="001D71D1"/>
    <w:rsid w:val="001D740F"/>
    <w:rsid w:val="001E02A7"/>
    <w:rsid w:val="001E0A04"/>
    <w:rsid w:val="001E0F30"/>
    <w:rsid w:val="001E416F"/>
    <w:rsid w:val="001E491B"/>
    <w:rsid w:val="001E4D35"/>
    <w:rsid w:val="001F201F"/>
    <w:rsid w:val="001F39E7"/>
    <w:rsid w:val="001F57DE"/>
    <w:rsid w:val="001F7273"/>
    <w:rsid w:val="00200DF5"/>
    <w:rsid w:val="00201EA9"/>
    <w:rsid w:val="00202D92"/>
    <w:rsid w:val="00203052"/>
    <w:rsid w:val="0020369B"/>
    <w:rsid w:val="00204197"/>
    <w:rsid w:val="00207DE3"/>
    <w:rsid w:val="00210973"/>
    <w:rsid w:val="002147DA"/>
    <w:rsid w:val="002203C0"/>
    <w:rsid w:val="00220706"/>
    <w:rsid w:val="00222A75"/>
    <w:rsid w:val="002233FD"/>
    <w:rsid w:val="00225378"/>
    <w:rsid w:val="002275E2"/>
    <w:rsid w:val="00230444"/>
    <w:rsid w:val="00231696"/>
    <w:rsid w:val="00232E4F"/>
    <w:rsid w:val="00235DCC"/>
    <w:rsid w:val="00236244"/>
    <w:rsid w:val="002400F9"/>
    <w:rsid w:val="0024250E"/>
    <w:rsid w:val="00245C18"/>
    <w:rsid w:val="00246F47"/>
    <w:rsid w:val="002504AA"/>
    <w:rsid w:val="00251401"/>
    <w:rsid w:val="002528A0"/>
    <w:rsid w:val="00254F34"/>
    <w:rsid w:val="002573E0"/>
    <w:rsid w:val="0025752C"/>
    <w:rsid w:val="0026005D"/>
    <w:rsid w:val="002606C5"/>
    <w:rsid w:val="00264E84"/>
    <w:rsid w:val="00265B38"/>
    <w:rsid w:val="00267E2C"/>
    <w:rsid w:val="00271F21"/>
    <w:rsid w:val="0027283D"/>
    <w:rsid w:val="00275AC7"/>
    <w:rsid w:val="00280DEF"/>
    <w:rsid w:val="002813A0"/>
    <w:rsid w:val="00281A14"/>
    <w:rsid w:val="002843ED"/>
    <w:rsid w:val="00285163"/>
    <w:rsid w:val="00291D67"/>
    <w:rsid w:val="002927E1"/>
    <w:rsid w:val="00293929"/>
    <w:rsid w:val="00294256"/>
    <w:rsid w:val="00297EA1"/>
    <w:rsid w:val="002A6559"/>
    <w:rsid w:val="002A70FE"/>
    <w:rsid w:val="002A7863"/>
    <w:rsid w:val="002B22D0"/>
    <w:rsid w:val="002B2D90"/>
    <w:rsid w:val="002B58FF"/>
    <w:rsid w:val="002B6454"/>
    <w:rsid w:val="002C1124"/>
    <w:rsid w:val="002C1E95"/>
    <w:rsid w:val="002C5F21"/>
    <w:rsid w:val="002C6FDD"/>
    <w:rsid w:val="002D16A1"/>
    <w:rsid w:val="002D3F59"/>
    <w:rsid w:val="002D3FFB"/>
    <w:rsid w:val="002D4C56"/>
    <w:rsid w:val="002D4E6A"/>
    <w:rsid w:val="002D67E7"/>
    <w:rsid w:val="002E159B"/>
    <w:rsid w:val="002E265C"/>
    <w:rsid w:val="002E60C0"/>
    <w:rsid w:val="002E7120"/>
    <w:rsid w:val="002E79C3"/>
    <w:rsid w:val="002F2AA1"/>
    <w:rsid w:val="002F3881"/>
    <w:rsid w:val="002F5F5D"/>
    <w:rsid w:val="003021F7"/>
    <w:rsid w:val="00306BE6"/>
    <w:rsid w:val="0031044C"/>
    <w:rsid w:val="0032054C"/>
    <w:rsid w:val="00320A54"/>
    <w:rsid w:val="00321649"/>
    <w:rsid w:val="003228E3"/>
    <w:rsid w:val="003246DF"/>
    <w:rsid w:val="00325931"/>
    <w:rsid w:val="00330D13"/>
    <w:rsid w:val="0033492C"/>
    <w:rsid w:val="00334B74"/>
    <w:rsid w:val="0033576B"/>
    <w:rsid w:val="0033728D"/>
    <w:rsid w:val="0034078A"/>
    <w:rsid w:val="0034087C"/>
    <w:rsid w:val="003436B7"/>
    <w:rsid w:val="003450F5"/>
    <w:rsid w:val="00345370"/>
    <w:rsid w:val="00346827"/>
    <w:rsid w:val="00347647"/>
    <w:rsid w:val="0035096D"/>
    <w:rsid w:val="00351555"/>
    <w:rsid w:val="00351619"/>
    <w:rsid w:val="00355A2C"/>
    <w:rsid w:val="003563C6"/>
    <w:rsid w:val="00357C5F"/>
    <w:rsid w:val="0036103F"/>
    <w:rsid w:val="003628EB"/>
    <w:rsid w:val="0036392B"/>
    <w:rsid w:val="00366AD7"/>
    <w:rsid w:val="0037113D"/>
    <w:rsid w:val="003712BF"/>
    <w:rsid w:val="00376130"/>
    <w:rsid w:val="00377B80"/>
    <w:rsid w:val="003857BE"/>
    <w:rsid w:val="00385D23"/>
    <w:rsid w:val="0039414F"/>
    <w:rsid w:val="003944C2"/>
    <w:rsid w:val="003955EA"/>
    <w:rsid w:val="003A3635"/>
    <w:rsid w:val="003A3B56"/>
    <w:rsid w:val="003A3C92"/>
    <w:rsid w:val="003A4F92"/>
    <w:rsid w:val="003B2E01"/>
    <w:rsid w:val="003B53B0"/>
    <w:rsid w:val="003B5450"/>
    <w:rsid w:val="003C0263"/>
    <w:rsid w:val="003C0AD3"/>
    <w:rsid w:val="003C0F5A"/>
    <w:rsid w:val="003C7975"/>
    <w:rsid w:val="003D1848"/>
    <w:rsid w:val="003D2940"/>
    <w:rsid w:val="003D2C91"/>
    <w:rsid w:val="003D304F"/>
    <w:rsid w:val="003D3C2D"/>
    <w:rsid w:val="003D4126"/>
    <w:rsid w:val="003D46CA"/>
    <w:rsid w:val="003D59A9"/>
    <w:rsid w:val="003D73E9"/>
    <w:rsid w:val="003E2C6E"/>
    <w:rsid w:val="003E2F27"/>
    <w:rsid w:val="003E37B9"/>
    <w:rsid w:val="003E6D8A"/>
    <w:rsid w:val="003E753B"/>
    <w:rsid w:val="003F2770"/>
    <w:rsid w:val="003F28DE"/>
    <w:rsid w:val="003F5283"/>
    <w:rsid w:val="003F5532"/>
    <w:rsid w:val="003F7352"/>
    <w:rsid w:val="003F7B88"/>
    <w:rsid w:val="00400F1E"/>
    <w:rsid w:val="00401BE6"/>
    <w:rsid w:val="00402B7A"/>
    <w:rsid w:val="00405645"/>
    <w:rsid w:val="00405790"/>
    <w:rsid w:val="00407909"/>
    <w:rsid w:val="004132E6"/>
    <w:rsid w:val="00416B4C"/>
    <w:rsid w:val="00416F83"/>
    <w:rsid w:val="004213FB"/>
    <w:rsid w:val="00422234"/>
    <w:rsid w:val="00422F7C"/>
    <w:rsid w:val="004233A8"/>
    <w:rsid w:val="00425705"/>
    <w:rsid w:val="004257D6"/>
    <w:rsid w:val="00427518"/>
    <w:rsid w:val="004304E3"/>
    <w:rsid w:val="00431C9D"/>
    <w:rsid w:val="00431FEE"/>
    <w:rsid w:val="00432FC1"/>
    <w:rsid w:val="00435329"/>
    <w:rsid w:val="0043732F"/>
    <w:rsid w:val="00443E2A"/>
    <w:rsid w:val="004448F4"/>
    <w:rsid w:val="00447009"/>
    <w:rsid w:val="00447BE8"/>
    <w:rsid w:val="00447E3D"/>
    <w:rsid w:val="0045126E"/>
    <w:rsid w:val="0045570F"/>
    <w:rsid w:val="004557AE"/>
    <w:rsid w:val="00456F3D"/>
    <w:rsid w:val="00460C34"/>
    <w:rsid w:val="004615D5"/>
    <w:rsid w:val="00461F70"/>
    <w:rsid w:val="004638C2"/>
    <w:rsid w:val="00463C0E"/>
    <w:rsid w:val="00464AA7"/>
    <w:rsid w:val="004728C8"/>
    <w:rsid w:val="00472DFE"/>
    <w:rsid w:val="0047361B"/>
    <w:rsid w:val="004778B5"/>
    <w:rsid w:val="004832F6"/>
    <w:rsid w:val="00484255"/>
    <w:rsid w:val="00484633"/>
    <w:rsid w:val="00485733"/>
    <w:rsid w:val="00487931"/>
    <w:rsid w:val="004900FC"/>
    <w:rsid w:val="00491C7E"/>
    <w:rsid w:val="004959C1"/>
    <w:rsid w:val="00497F7B"/>
    <w:rsid w:val="004A0B8B"/>
    <w:rsid w:val="004A0DF0"/>
    <w:rsid w:val="004A1EAF"/>
    <w:rsid w:val="004A48E8"/>
    <w:rsid w:val="004A4FCF"/>
    <w:rsid w:val="004A6C03"/>
    <w:rsid w:val="004A70A8"/>
    <w:rsid w:val="004A7E0E"/>
    <w:rsid w:val="004B0635"/>
    <w:rsid w:val="004B0E4A"/>
    <w:rsid w:val="004B1DB5"/>
    <w:rsid w:val="004B429E"/>
    <w:rsid w:val="004B4536"/>
    <w:rsid w:val="004B6FD7"/>
    <w:rsid w:val="004B7615"/>
    <w:rsid w:val="004C08AF"/>
    <w:rsid w:val="004C46E1"/>
    <w:rsid w:val="004C67C8"/>
    <w:rsid w:val="004C783C"/>
    <w:rsid w:val="004D7196"/>
    <w:rsid w:val="004E093E"/>
    <w:rsid w:val="004E1A07"/>
    <w:rsid w:val="004E213F"/>
    <w:rsid w:val="004E39C9"/>
    <w:rsid w:val="004E5557"/>
    <w:rsid w:val="004F02E3"/>
    <w:rsid w:val="004F0F46"/>
    <w:rsid w:val="004F2174"/>
    <w:rsid w:val="004F31A0"/>
    <w:rsid w:val="004F6FF7"/>
    <w:rsid w:val="00500342"/>
    <w:rsid w:val="00500A0D"/>
    <w:rsid w:val="0050346C"/>
    <w:rsid w:val="005057E7"/>
    <w:rsid w:val="00506187"/>
    <w:rsid w:val="00506204"/>
    <w:rsid w:val="00522783"/>
    <w:rsid w:val="005227FC"/>
    <w:rsid w:val="00523F09"/>
    <w:rsid w:val="005276DE"/>
    <w:rsid w:val="0053321E"/>
    <w:rsid w:val="005338C6"/>
    <w:rsid w:val="00536806"/>
    <w:rsid w:val="00541C89"/>
    <w:rsid w:val="00544AF4"/>
    <w:rsid w:val="00544CCC"/>
    <w:rsid w:val="00546954"/>
    <w:rsid w:val="00546DAA"/>
    <w:rsid w:val="00550BB0"/>
    <w:rsid w:val="005539E0"/>
    <w:rsid w:val="005548A2"/>
    <w:rsid w:val="00561554"/>
    <w:rsid w:val="00562C38"/>
    <w:rsid w:val="005651E3"/>
    <w:rsid w:val="00565215"/>
    <w:rsid w:val="00566333"/>
    <w:rsid w:val="00566B1C"/>
    <w:rsid w:val="00570623"/>
    <w:rsid w:val="005739C4"/>
    <w:rsid w:val="00573F72"/>
    <w:rsid w:val="005757A5"/>
    <w:rsid w:val="00576267"/>
    <w:rsid w:val="00577A59"/>
    <w:rsid w:val="005801AB"/>
    <w:rsid w:val="00580562"/>
    <w:rsid w:val="00580B48"/>
    <w:rsid w:val="00581AD5"/>
    <w:rsid w:val="005826A3"/>
    <w:rsid w:val="00582F00"/>
    <w:rsid w:val="00584097"/>
    <w:rsid w:val="005846D1"/>
    <w:rsid w:val="00584D81"/>
    <w:rsid w:val="00585C11"/>
    <w:rsid w:val="00590C20"/>
    <w:rsid w:val="00591F71"/>
    <w:rsid w:val="00592A4D"/>
    <w:rsid w:val="00596404"/>
    <w:rsid w:val="005A11D7"/>
    <w:rsid w:val="005A2CA3"/>
    <w:rsid w:val="005A6648"/>
    <w:rsid w:val="005B086F"/>
    <w:rsid w:val="005B1206"/>
    <w:rsid w:val="005B285B"/>
    <w:rsid w:val="005B323C"/>
    <w:rsid w:val="005B3261"/>
    <w:rsid w:val="005B37BB"/>
    <w:rsid w:val="005B53D1"/>
    <w:rsid w:val="005B62FF"/>
    <w:rsid w:val="005C2C90"/>
    <w:rsid w:val="005C3747"/>
    <w:rsid w:val="005C5E73"/>
    <w:rsid w:val="005C6FBF"/>
    <w:rsid w:val="005D2ED4"/>
    <w:rsid w:val="005D5F34"/>
    <w:rsid w:val="005E0320"/>
    <w:rsid w:val="005E2A92"/>
    <w:rsid w:val="005E3AA3"/>
    <w:rsid w:val="005E43E5"/>
    <w:rsid w:val="005E7ACB"/>
    <w:rsid w:val="005F045C"/>
    <w:rsid w:val="005F2FA4"/>
    <w:rsid w:val="00602171"/>
    <w:rsid w:val="00603DE5"/>
    <w:rsid w:val="0060536F"/>
    <w:rsid w:val="00605959"/>
    <w:rsid w:val="00607A2E"/>
    <w:rsid w:val="00610797"/>
    <w:rsid w:val="006132D1"/>
    <w:rsid w:val="00614710"/>
    <w:rsid w:val="00615A54"/>
    <w:rsid w:val="00616D1B"/>
    <w:rsid w:val="006177FE"/>
    <w:rsid w:val="006217FA"/>
    <w:rsid w:val="00621FC9"/>
    <w:rsid w:val="006231B9"/>
    <w:rsid w:val="0063327B"/>
    <w:rsid w:val="0063638F"/>
    <w:rsid w:val="00640159"/>
    <w:rsid w:val="00640792"/>
    <w:rsid w:val="006415A8"/>
    <w:rsid w:val="00642759"/>
    <w:rsid w:val="00644439"/>
    <w:rsid w:val="00644882"/>
    <w:rsid w:val="00644E3A"/>
    <w:rsid w:val="00645897"/>
    <w:rsid w:val="00645CDB"/>
    <w:rsid w:val="00646D27"/>
    <w:rsid w:val="0065182D"/>
    <w:rsid w:val="00654062"/>
    <w:rsid w:val="006612B2"/>
    <w:rsid w:val="0066179D"/>
    <w:rsid w:val="00663FE9"/>
    <w:rsid w:val="006662FD"/>
    <w:rsid w:val="00667046"/>
    <w:rsid w:val="00670C62"/>
    <w:rsid w:val="00671C8E"/>
    <w:rsid w:val="00674BEB"/>
    <w:rsid w:val="00675209"/>
    <w:rsid w:val="006768FC"/>
    <w:rsid w:val="00676B1C"/>
    <w:rsid w:val="00680423"/>
    <w:rsid w:val="006823EF"/>
    <w:rsid w:val="006827E2"/>
    <w:rsid w:val="00683CDC"/>
    <w:rsid w:val="00686CD4"/>
    <w:rsid w:val="00687D0C"/>
    <w:rsid w:val="0069009B"/>
    <w:rsid w:val="006904A8"/>
    <w:rsid w:val="00692B7D"/>
    <w:rsid w:val="00694B8B"/>
    <w:rsid w:val="0069744A"/>
    <w:rsid w:val="006A2144"/>
    <w:rsid w:val="006A3EF0"/>
    <w:rsid w:val="006A5D2D"/>
    <w:rsid w:val="006A5E7F"/>
    <w:rsid w:val="006A6494"/>
    <w:rsid w:val="006A6503"/>
    <w:rsid w:val="006B0A59"/>
    <w:rsid w:val="006B14AA"/>
    <w:rsid w:val="006B29A9"/>
    <w:rsid w:val="006B3505"/>
    <w:rsid w:val="006B633B"/>
    <w:rsid w:val="006B71B3"/>
    <w:rsid w:val="006B7B93"/>
    <w:rsid w:val="006B7F0D"/>
    <w:rsid w:val="006C021C"/>
    <w:rsid w:val="006C2242"/>
    <w:rsid w:val="006C59D6"/>
    <w:rsid w:val="006C70B9"/>
    <w:rsid w:val="006D2E41"/>
    <w:rsid w:val="006D3254"/>
    <w:rsid w:val="006D571F"/>
    <w:rsid w:val="006E0F23"/>
    <w:rsid w:val="006E2443"/>
    <w:rsid w:val="006E2B76"/>
    <w:rsid w:val="006E36A3"/>
    <w:rsid w:val="006E3969"/>
    <w:rsid w:val="006E4012"/>
    <w:rsid w:val="006E4960"/>
    <w:rsid w:val="006E613E"/>
    <w:rsid w:val="006F3308"/>
    <w:rsid w:val="006F5D4E"/>
    <w:rsid w:val="006F7103"/>
    <w:rsid w:val="006F7694"/>
    <w:rsid w:val="00700FCA"/>
    <w:rsid w:val="00705609"/>
    <w:rsid w:val="00710FF3"/>
    <w:rsid w:val="0071132A"/>
    <w:rsid w:val="007113FF"/>
    <w:rsid w:val="007120FC"/>
    <w:rsid w:val="00715554"/>
    <w:rsid w:val="007162E0"/>
    <w:rsid w:val="0072131C"/>
    <w:rsid w:val="00722834"/>
    <w:rsid w:val="0072284B"/>
    <w:rsid w:val="00724241"/>
    <w:rsid w:val="00737FD0"/>
    <w:rsid w:val="007417FB"/>
    <w:rsid w:val="00742EB9"/>
    <w:rsid w:val="0074546B"/>
    <w:rsid w:val="00745E59"/>
    <w:rsid w:val="00747E34"/>
    <w:rsid w:val="00751CF4"/>
    <w:rsid w:val="007544F4"/>
    <w:rsid w:val="00754BB4"/>
    <w:rsid w:val="00757886"/>
    <w:rsid w:val="00761FF6"/>
    <w:rsid w:val="007666F4"/>
    <w:rsid w:val="0077087F"/>
    <w:rsid w:val="00772FE1"/>
    <w:rsid w:val="0077723B"/>
    <w:rsid w:val="007812D0"/>
    <w:rsid w:val="00785CE0"/>
    <w:rsid w:val="00790CC0"/>
    <w:rsid w:val="00794786"/>
    <w:rsid w:val="00796048"/>
    <w:rsid w:val="0079684E"/>
    <w:rsid w:val="007971D4"/>
    <w:rsid w:val="007A04FA"/>
    <w:rsid w:val="007A28EF"/>
    <w:rsid w:val="007A3358"/>
    <w:rsid w:val="007A5915"/>
    <w:rsid w:val="007A7367"/>
    <w:rsid w:val="007A7D17"/>
    <w:rsid w:val="007B0E96"/>
    <w:rsid w:val="007B1D79"/>
    <w:rsid w:val="007B58ED"/>
    <w:rsid w:val="007B627D"/>
    <w:rsid w:val="007B75F5"/>
    <w:rsid w:val="007C0369"/>
    <w:rsid w:val="007C418A"/>
    <w:rsid w:val="007C4404"/>
    <w:rsid w:val="007C48F8"/>
    <w:rsid w:val="007D02F9"/>
    <w:rsid w:val="007D192C"/>
    <w:rsid w:val="007D1ECA"/>
    <w:rsid w:val="007D450D"/>
    <w:rsid w:val="007D59C3"/>
    <w:rsid w:val="007D6AC3"/>
    <w:rsid w:val="007D7412"/>
    <w:rsid w:val="007E0112"/>
    <w:rsid w:val="007E0569"/>
    <w:rsid w:val="007E0B34"/>
    <w:rsid w:val="007E121D"/>
    <w:rsid w:val="007E161F"/>
    <w:rsid w:val="007E2623"/>
    <w:rsid w:val="007E2BC3"/>
    <w:rsid w:val="007E2E70"/>
    <w:rsid w:val="007E4B2D"/>
    <w:rsid w:val="007E7157"/>
    <w:rsid w:val="007F231D"/>
    <w:rsid w:val="007F2BF6"/>
    <w:rsid w:val="007F41A7"/>
    <w:rsid w:val="007F7A90"/>
    <w:rsid w:val="00801800"/>
    <w:rsid w:val="008026E9"/>
    <w:rsid w:val="00803FC7"/>
    <w:rsid w:val="008045B0"/>
    <w:rsid w:val="00804FAB"/>
    <w:rsid w:val="008137B1"/>
    <w:rsid w:val="00813C93"/>
    <w:rsid w:val="00813EEE"/>
    <w:rsid w:val="00815547"/>
    <w:rsid w:val="00817FC4"/>
    <w:rsid w:val="00821B3B"/>
    <w:rsid w:val="00821BF8"/>
    <w:rsid w:val="00822200"/>
    <w:rsid w:val="00822E98"/>
    <w:rsid w:val="008276AA"/>
    <w:rsid w:val="008301C7"/>
    <w:rsid w:val="008332ED"/>
    <w:rsid w:val="00833805"/>
    <w:rsid w:val="00834038"/>
    <w:rsid w:val="00834ECB"/>
    <w:rsid w:val="00835C88"/>
    <w:rsid w:val="0083620E"/>
    <w:rsid w:val="008376B7"/>
    <w:rsid w:val="00840F7A"/>
    <w:rsid w:val="0084196C"/>
    <w:rsid w:val="00846AED"/>
    <w:rsid w:val="00847927"/>
    <w:rsid w:val="00850D4C"/>
    <w:rsid w:val="00854956"/>
    <w:rsid w:val="00854B8B"/>
    <w:rsid w:val="008573BB"/>
    <w:rsid w:val="00857A0F"/>
    <w:rsid w:val="008618FA"/>
    <w:rsid w:val="008631C6"/>
    <w:rsid w:val="00864201"/>
    <w:rsid w:val="00864949"/>
    <w:rsid w:val="00873283"/>
    <w:rsid w:val="00873EFA"/>
    <w:rsid w:val="00874062"/>
    <w:rsid w:val="00874732"/>
    <w:rsid w:val="0087501D"/>
    <w:rsid w:val="008755C2"/>
    <w:rsid w:val="00877075"/>
    <w:rsid w:val="0087777F"/>
    <w:rsid w:val="00881B56"/>
    <w:rsid w:val="008828B5"/>
    <w:rsid w:val="00883D31"/>
    <w:rsid w:val="008842B7"/>
    <w:rsid w:val="00890496"/>
    <w:rsid w:val="008916B0"/>
    <w:rsid w:val="00894C3A"/>
    <w:rsid w:val="00895DD9"/>
    <w:rsid w:val="0089644C"/>
    <w:rsid w:val="008A0AD2"/>
    <w:rsid w:val="008A100C"/>
    <w:rsid w:val="008A52EA"/>
    <w:rsid w:val="008A7B70"/>
    <w:rsid w:val="008B23F4"/>
    <w:rsid w:val="008B34E0"/>
    <w:rsid w:val="008B3838"/>
    <w:rsid w:val="008B64F7"/>
    <w:rsid w:val="008B7C29"/>
    <w:rsid w:val="008B7E0A"/>
    <w:rsid w:val="008C063F"/>
    <w:rsid w:val="008C13C3"/>
    <w:rsid w:val="008C49EA"/>
    <w:rsid w:val="008C6E84"/>
    <w:rsid w:val="008D0E90"/>
    <w:rsid w:val="008D1656"/>
    <w:rsid w:val="008D3E2D"/>
    <w:rsid w:val="008D567E"/>
    <w:rsid w:val="008D56A9"/>
    <w:rsid w:val="008D7758"/>
    <w:rsid w:val="008E01F7"/>
    <w:rsid w:val="008E6E5C"/>
    <w:rsid w:val="008E7A37"/>
    <w:rsid w:val="008F0774"/>
    <w:rsid w:val="008F1BBA"/>
    <w:rsid w:val="008F4A64"/>
    <w:rsid w:val="008F4C87"/>
    <w:rsid w:val="008F4DC6"/>
    <w:rsid w:val="008F67A7"/>
    <w:rsid w:val="008F76F8"/>
    <w:rsid w:val="00900D88"/>
    <w:rsid w:val="00905FB2"/>
    <w:rsid w:val="00907C7F"/>
    <w:rsid w:val="009113E0"/>
    <w:rsid w:val="00911F6E"/>
    <w:rsid w:val="009124E7"/>
    <w:rsid w:val="00914909"/>
    <w:rsid w:val="00920C28"/>
    <w:rsid w:val="00921FBD"/>
    <w:rsid w:val="00922B1A"/>
    <w:rsid w:val="00923710"/>
    <w:rsid w:val="009253AA"/>
    <w:rsid w:val="0092646C"/>
    <w:rsid w:val="009264B9"/>
    <w:rsid w:val="00931A09"/>
    <w:rsid w:val="00933B5E"/>
    <w:rsid w:val="00934F4E"/>
    <w:rsid w:val="00936A3D"/>
    <w:rsid w:val="00936BE7"/>
    <w:rsid w:val="00937858"/>
    <w:rsid w:val="00941102"/>
    <w:rsid w:val="009416C4"/>
    <w:rsid w:val="009440D9"/>
    <w:rsid w:val="00945E37"/>
    <w:rsid w:val="009503E9"/>
    <w:rsid w:val="00954C97"/>
    <w:rsid w:val="00955139"/>
    <w:rsid w:val="00956F23"/>
    <w:rsid w:val="00961028"/>
    <w:rsid w:val="009614B2"/>
    <w:rsid w:val="00961C14"/>
    <w:rsid w:val="00964997"/>
    <w:rsid w:val="00965295"/>
    <w:rsid w:val="00965EF0"/>
    <w:rsid w:val="0097150E"/>
    <w:rsid w:val="00974A5A"/>
    <w:rsid w:val="00982507"/>
    <w:rsid w:val="00982667"/>
    <w:rsid w:val="00982795"/>
    <w:rsid w:val="00982832"/>
    <w:rsid w:val="0098324D"/>
    <w:rsid w:val="00983670"/>
    <w:rsid w:val="00986945"/>
    <w:rsid w:val="00990954"/>
    <w:rsid w:val="0099190A"/>
    <w:rsid w:val="00991A0C"/>
    <w:rsid w:val="00996400"/>
    <w:rsid w:val="009966B6"/>
    <w:rsid w:val="009A2060"/>
    <w:rsid w:val="009A2EF4"/>
    <w:rsid w:val="009A3CDC"/>
    <w:rsid w:val="009A4E1E"/>
    <w:rsid w:val="009B3057"/>
    <w:rsid w:val="009B48E1"/>
    <w:rsid w:val="009C144B"/>
    <w:rsid w:val="009D01FD"/>
    <w:rsid w:val="009D030E"/>
    <w:rsid w:val="009D29BC"/>
    <w:rsid w:val="009D41E9"/>
    <w:rsid w:val="009D7F71"/>
    <w:rsid w:val="009E1499"/>
    <w:rsid w:val="009E1C8D"/>
    <w:rsid w:val="009E217A"/>
    <w:rsid w:val="009E3CC8"/>
    <w:rsid w:val="009E3E08"/>
    <w:rsid w:val="009E61CB"/>
    <w:rsid w:val="009F067A"/>
    <w:rsid w:val="009F20B2"/>
    <w:rsid w:val="009F2384"/>
    <w:rsid w:val="009F531E"/>
    <w:rsid w:val="00A03A3B"/>
    <w:rsid w:val="00A06382"/>
    <w:rsid w:val="00A0657F"/>
    <w:rsid w:val="00A12641"/>
    <w:rsid w:val="00A12A04"/>
    <w:rsid w:val="00A136AF"/>
    <w:rsid w:val="00A145B5"/>
    <w:rsid w:val="00A17C54"/>
    <w:rsid w:val="00A22967"/>
    <w:rsid w:val="00A22C59"/>
    <w:rsid w:val="00A23121"/>
    <w:rsid w:val="00A24059"/>
    <w:rsid w:val="00A245B9"/>
    <w:rsid w:val="00A25800"/>
    <w:rsid w:val="00A276D3"/>
    <w:rsid w:val="00A27847"/>
    <w:rsid w:val="00A30243"/>
    <w:rsid w:val="00A30DAE"/>
    <w:rsid w:val="00A32BFF"/>
    <w:rsid w:val="00A33F46"/>
    <w:rsid w:val="00A3658E"/>
    <w:rsid w:val="00A36DC1"/>
    <w:rsid w:val="00A372F0"/>
    <w:rsid w:val="00A37AA8"/>
    <w:rsid w:val="00A43BB5"/>
    <w:rsid w:val="00A44D6E"/>
    <w:rsid w:val="00A451AF"/>
    <w:rsid w:val="00A47DDB"/>
    <w:rsid w:val="00A5191F"/>
    <w:rsid w:val="00A5195F"/>
    <w:rsid w:val="00A5363C"/>
    <w:rsid w:val="00A55EF9"/>
    <w:rsid w:val="00A6093A"/>
    <w:rsid w:val="00A62FAC"/>
    <w:rsid w:val="00A6442F"/>
    <w:rsid w:val="00A64A04"/>
    <w:rsid w:val="00A6549A"/>
    <w:rsid w:val="00A65A88"/>
    <w:rsid w:val="00A67132"/>
    <w:rsid w:val="00A67700"/>
    <w:rsid w:val="00A6798E"/>
    <w:rsid w:val="00A755E2"/>
    <w:rsid w:val="00A83197"/>
    <w:rsid w:val="00A83A51"/>
    <w:rsid w:val="00A841D6"/>
    <w:rsid w:val="00A84693"/>
    <w:rsid w:val="00A86676"/>
    <w:rsid w:val="00AA068B"/>
    <w:rsid w:val="00AA0EA9"/>
    <w:rsid w:val="00AA1583"/>
    <w:rsid w:val="00AA3187"/>
    <w:rsid w:val="00AA52E0"/>
    <w:rsid w:val="00AB1F92"/>
    <w:rsid w:val="00AB460C"/>
    <w:rsid w:val="00AB48A7"/>
    <w:rsid w:val="00AB7A77"/>
    <w:rsid w:val="00AB7B4C"/>
    <w:rsid w:val="00AC03CC"/>
    <w:rsid w:val="00AC03F7"/>
    <w:rsid w:val="00AC20B2"/>
    <w:rsid w:val="00AC448E"/>
    <w:rsid w:val="00AC48B6"/>
    <w:rsid w:val="00AD1EBE"/>
    <w:rsid w:val="00AD3F63"/>
    <w:rsid w:val="00AD4C10"/>
    <w:rsid w:val="00AD6DDA"/>
    <w:rsid w:val="00AE19DB"/>
    <w:rsid w:val="00AE2FC0"/>
    <w:rsid w:val="00AE2FEC"/>
    <w:rsid w:val="00AE47BD"/>
    <w:rsid w:val="00AE5F5C"/>
    <w:rsid w:val="00AE7C77"/>
    <w:rsid w:val="00AF07F8"/>
    <w:rsid w:val="00AF1EA5"/>
    <w:rsid w:val="00AF35F9"/>
    <w:rsid w:val="00AF56EF"/>
    <w:rsid w:val="00B0042D"/>
    <w:rsid w:val="00B00ABD"/>
    <w:rsid w:val="00B00FAB"/>
    <w:rsid w:val="00B051EE"/>
    <w:rsid w:val="00B05D4D"/>
    <w:rsid w:val="00B07E35"/>
    <w:rsid w:val="00B11DC4"/>
    <w:rsid w:val="00B136B4"/>
    <w:rsid w:val="00B13EA7"/>
    <w:rsid w:val="00B14081"/>
    <w:rsid w:val="00B14F71"/>
    <w:rsid w:val="00B15716"/>
    <w:rsid w:val="00B16D57"/>
    <w:rsid w:val="00B17892"/>
    <w:rsid w:val="00B2281B"/>
    <w:rsid w:val="00B239B0"/>
    <w:rsid w:val="00B240AD"/>
    <w:rsid w:val="00B270F6"/>
    <w:rsid w:val="00B276CB"/>
    <w:rsid w:val="00B27B79"/>
    <w:rsid w:val="00B313DC"/>
    <w:rsid w:val="00B32A01"/>
    <w:rsid w:val="00B33D45"/>
    <w:rsid w:val="00B33E55"/>
    <w:rsid w:val="00B346A1"/>
    <w:rsid w:val="00B37367"/>
    <w:rsid w:val="00B40237"/>
    <w:rsid w:val="00B421C2"/>
    <w:rsid w:val="00B44756"/>
    <w:rsid w:val="00B45EEF"/>
    <w:rsid w:val="00B46288"/>
    <w:rsid w:val="00B46B03"/>
    <w:rsid w:val="00B50F69"/>
    <w:rsid w:val="00B52837"/>
    <w:rsid w:val="00B52BA7"/>
    <w:rsid w:val="00B56A37"/>
    <w:rsid w:val="00B576C4"/>
    <w:rsid w:val="00B576E4"/>
    <w:rsid w:val="00B606EE"/>
    <w:rsid w:val="00B647F5"/>
    <w:rsid w:val="00B65783"/>
    <w:rsid w:val="00B66361"/>
    <w:rsid w:val="00B675F5"/>
    <w:rsid w:val="00B72284"/>
    <w:rsid w:val="00B7414B"/>
    <w:rsid w:val="00B744D3"/>
    <w:rsid w:val="00B753D8"/>
    <w:rsid w:val="00B80D0E"/>
    <w:rsid w:val="00B846FE"/>
    <w:rsid w:val="00B8744F"/>
    <w:rsid w:val="00B91139"/>
    <w:rsid w:val="00B948FF"/>
    <w:rsid w:val="00B95A07"/>
    <w:rsid w:val="00B9769C"/>
    <w:rsid w:val="00BA0417"/>
    <w:rsid w:val="00BA09F2"/>
    <w:rsid w:val="00BA432D"/>
    <w:rsid w:val="00BA48F1"/>
    <w:rsid w:val="00BB043E"/>
    <w:rsid w:val="00BB1AC0"/>
    <w:rsid w:val="00BB1F5E"/>
    <w:rsid w:val="00BB2727"/>
    <w:rsid w:val="00BB45A8"/>
    <w:rsid w:val="00BC0EF3"/>
    <w:rsid w:val="00BC33D9"/>
    <w:rsid w:val="00BC7EC7"/>
    <w:rsid w:val="00BD266A"/>
    <w:rsid w:val="00BD7087"/>
    <w:rsid w:val="00BD780E"/>
    <w:rsid w:val="00BE1988"/>
    <w:rsid w:val="00BE35D8"/>
    <w:rsid w:val="00BE3D22"/>
    <w:rsid w:val="00BE419E"/>
    <w:rsid w:val="00BE41EA"/>
    <w:rsid w:val="00BF1CB4"/>
    <w:rsid w:val="00BF2E47"/>
    <w:rsid w:val="00BF3992"/>
    <w:rsid w:val="00BF4342"/>
    <w:rsid w:val="00BF71D8"/>
    <w:rsid w:val="00C0183E"/>
    <w:rsid w:val="00C0270C"/>
    <w:rsid w:val="00C04822"/>
    <w:rsid w:val="00C12403"/>
    <w:rsid w:val="00C12C9A"/>
    <w:rsid w:val="00C1391A"/>
    <w:rsid w:val="00C13F0A"/>
    <w:rsid w:val="00C14DBD"/>
    <w:rsid w:val="00C14F8D"/>
    <w:rsid w:val="00C2157B"/>
    <w:rsid w:val="00C21D2A"/>
    <w:rsid w:val="00C22625"/>
    <w:rsid w:val="00C24C49"/>
    <w:rsid w:val="00C24E60"/>
    <w:rsid w:val="00C25175"/>
    <w:rsid w:val="00C26D9D"/>
    <w:rsid w:val="00C273DC"/>
    <w:rsid w:val="00C326F0"/>
    <w:rsid w:val="00C368A1"/>
    <w:rsid w:val="00C37B45"/>
    <w:rsid w:val="00C43742"/>
    <w:rsid w:val="00C46862"/>
    <w:rsid w:val="00C4746F"/>
    <w:rsid w:val="00C54431"/>
    <w:rsid w:val="00C562DA"/>
    <w:rsid w:val="00C6087B"/>
    <w:rsid w:val="00C61857"/>
    <w:rsid w:val="00C63779"/>
    <w:rsid w:val="00C64135"/>
    <w:rsid w:val="00C65CC6"/>
    <w:rsid w:val="00C67ABA"/>
    <w:rsid w:val="00C72850"/>
    <w:rsid w:val="00C72EBC"/>
    <w:rsid w:val="00C73928"/>
    <w:rsid w:val="00C73C4D"/>
    <w:rsid w:val="00C73DB3"/>
    <w:rsid w:val="00C74B65"/>
    <w:rsid w:val="00C757E8"/>
    <w:rsid w:val="00C75B52"/>
    <w:rsid w:val="00C75F81"/>
    <w:rsid w:val="00C82E30"/>
    <w:rsid w:val="00C83D02"/>
    <w:rsid w:val="00C84421"/>
    <w:rsid w:val="00C846FC"/>
    <w:rsid w:val="00C85505"/>
    <w:rsid w:val="00C87D9E"/>
    <w:rsid w:val="00C90268"/>
    <w:rsid w:val="00C90A6D"/>
    <w:rsid w:val="00C90D04"/>
    <w:rsid w:val="00C93C8F"/>
    <w:rsid w:val="00C94FB7"/>
    <w:rsid w:val="00C9660D"/>
    <w:rsid w:val="00C97022"/>
    <w:rsid w:val="00C97616"/>
    <w:rsid w:val="00CA0102"/>
    <w:rsid w:val="00CA13B8"/>
    <w:rsid w:val="00CA2AC0"/>
    <w:rsid w:val="00CA430F"/>
    <w:rsid w:val="00CA4BB5"/>
    <w:rsid w:val="00CA791D"/>
    <w:rsid w:val="00CB0E10"/>
    <w:rsid w:val="00CB22C1"/>
    <w:rsid w:val="00CB3C91"/>
    <w:rsid w:val="00CB593B"/>
    <w:rsid w:val="00CB6906"/>
    <w:rsid w:val="00CC0963"/>
    <w:rsid w:val="00CC236C"/>
    <w:rsid w:val="00CC2F9F"/>
    <w:rsid w:val="00CC5BE3"/>
    <w:rsid w:val="00CC7833"/>
    <w:rsid w:val="00CC79C0"/>
    <w:rsid w:val="00CC7FCC"/>
    <w:rsid w:val="00CD2182"/>
    <w:rsid w:val="00CD28A7"/>
    <w:rsid w:val="00CD3478"/>
    <w:rsid w:val="00CD3E16"/>
    <w:rsid w:val="00CD419C"/>
    <w:rsid w:val="00CD49FA"/>
    <w:rsid w:val="00CD5A1E"/>
    <w:rsid w:val="00CD6925"/>
    <w:rsid w:val="00CD7967"/>
    <w:rsid w:val="00CD7B24"/>
    <w:rsid w:val="00CE5CB0"/>
    <w:rsid w:val="00CF0BE6"/>
    <w:rsid w:val="00CF4A37"/>
    <w:rsid w:val="00CF7521"/>
    <w:rsid w:val="00D00DCB"/>
    <w:rsid w:val="00D01772"/>
    <w:rsid w:val="00D03DB8"/>
    <w:rsid w:val="00D05F46"/>
    <w:rsid w:val="00D07624"/>
    <w:rsid w:val="00D1020D"/>
    <w:rsid w:val="00D10C46"/>
    <w:rsid w:val="00D12C70"/>
    <w:rsid w:val="00D166F4"/>
    <w:rsid w:val="00D17634"/>
    <w:rsid w:val="00D23EBA"/>
    <w:rsid w:val="00D2406B"/>
    <w:rsid w:val="00D30074"/>
    <w:rsid w:val="00D3512C"/>
    <w:rsid w:val="00D3522D"/>
    <w:rsid w:val="00D356BB"/>
    <w:rsid w:val="00D36B5F"/>
    <w:rsid w:val="00D36C3A"/>
    <w:rsid w:val="00D41EA1"/>
    <w:rsid w:val="00D4248B"/>
    <w:rsid w:val="00D478D7"/>
    <w:rsid w:val="00D47A13"/>
    <w:rsid w:val="00D47DD7"/>
    <w:rsid w:val="00D50039"/>
    <w:rsid w:val="00D528B5"/>
    <w:rsid w:val="00D541FF"/>
    <w:rsid w:val="00D54AC9"/>
    <w:rsid w:val="00D558FE"/>
    <w:rsid w:val="00D55D04"/>
    <w:rsid w:val="00D610BE"/>
    <w:rsid w:val="00D6308D"/>
    <w:rsid w:val="00D64328"/>
    <w:rsid w:val="00D65B8C"/>
    <w:rsid w:val="00D65CDA"/>
    <w:rsid w:val="00D66CB2"/>
    <w:rsid w:val="00D70F96"/>
    <w:rsid w:val="00D734DD"/>
    <w:rsid w:val="00D736B2"/>
    <w:rsid w:val="00D73CCA"/>
    <w:rsid w:val="00D742E0"/>
    <w:rsid w:val="00D74C94"/>
    <w:rsid w:val="00D75FB7"/>
    <w:rsid w:val="00D773B2"/>
    <w:rsid w:val="00D81053"/>
    <w:rsid w:val="00D81716"/>
    <w:rsid w:val="00D906E1"/>
    <w:rsid w:val="00D91578"/>
    <w:rsid w:val="00D92A73"/>
    <w:rsid w:val="00D93AFF"/>
    <w:rsid w:val="00D949AA"/>
    <w:rsid w:val="00DA0B12"/>
    <w:rsid w:val="00DA0B32"/>
    <w:rsid w:val="00DA6A84"/>
    <w:rsid w:val="00DB246D"/>
    <w:rsid w:val="00DB249A"/>
    <w:rsid w:val="00DB4C81"/>
    <w:rsid w:val="00DB5F6F"/>
    <w:rsid w:val="00DC0B0E"/>
    <w:rsid w:val="00DC2352"/>
    <w:rsid w:val="00DC27F6"/>
    <w:rsid w:val="00DC44B5"/>
    <w:rsid w:val="00DC4E6B"/>
    <w:rsid w:val="00DC6412"/>
    <w:rsid w:val="00DD167C"/>
    <w:rsid w:val="00DD5717"/>
    <w:rsid w:val="00DD5C98"/>
    <w:rsid w:val="00DD73BE"/>
    <w:rsid w:val="00DE60CD"/>
    <w:rsid w:val="00DE61BA"/>
    <w:rsid w:val="00DE744D"/>
    <w:rsid w:val="00DE79C4"/>
    <w:rsid w:val="00DF2488"/>
    <w:rsid w:val="00DF31DA"/>
    <w:rsid w:val="00DF4BBD"/>
    <w:rsid w:val="00DF4F2C"/>
    <w:rsid w:val="00DF6C0E"/>
    <w:rsid w:val="00DF734E"/>
    <w:rsid w:val="00E002ED"/>
    <w:rsid w:val="00E0063A"/>
    <w:rsid w:val="00E02B3A"/>
    <w:rsid w:val="00E03B8A"/>
    <w:rsid w:val="00E03BE4"/>
    <w:rsid w:val="00E0494E"/>
    <w:rsid w:val="00E04CB1"/>
    <w:rsid w:val="00E07E94"/>
    <w:rsid w:val="00E109E4"/>
    <w:rsid w:val="00E11818"/>
    <w:rsid w:val="00E11FF2"/>
    <w:rsid w:val="00E1571C"/>
    <w:rsid w:val="00E1662C"/>
    <w:rsid w:val="00E16E88"/>
    <w:rsid w:val="00E21363"/>
    <w:rsid w:val="00E24117"/>
    <w:rsid w:val="00E2584C"/>
    <w:rsid w:val="00E27051"/>
    <w:rsid w:val="00E30A1A"/>
    <w:rsid w:val="00E342FD"/>
    <w:rsid w:val="00E34632"/>
    <w:rsid w:val="00E34A31"/>
    <w:rsid w:val="00E36D07"/>
    <w:rsid w:val="00E418D1"/>
    <w:rsid w:val="00E41A82"/>
    <w:rsid w:val="00E41D1E"/>
    <w:rsid w:val="00E422EA"/>
    <w:rsid w:val="00E43084"/>
    <w:rsid w:val="00E47357"/>
    <w:rsid w:val="00E521F5"/>
    <w:rsid w:val="00E5528E"/>
    <w:rsid w:val="00E5534F"/>
    <w:rsid w:val="00E55876"/>
    <w:rsid w:val="00E55A72"/>
    <w:rsid w:val="00E567EA"/>
    <w:rsid w:val="00E574BC"/>
    <w:rsid w:val="00E57911"/>
    <w:rsid w:val="00E611F8"/>
    <w:rsid w:val="00E62DAE"/>
    <w:rsid w:val="00E66D99"/>
    <w:rsid w:val="00E70C53"/>
    <w:rsid w:val="00E715CE"/>
    <w:rsid w:val="00E724E9"/>
    <w:rsid w:val="00E7324C"/>
    <w:rsid w:val="00E74625"/>
    <w:rsid w:val="00E74B60"/>
    <w:rsid w:val="00E75622"/>
    <w:rsid w:val="00E776A3"/>
    <w:rsid w:val="00E80DF9"/>
    <w:rsid w:val="00E84D36"/>
    <w:rsid w:val="00E85B7C"/>
    <w:rsid w:val="00E85D54"/>
    <w:rsid w:val="00E86C2A"/>
    <w:rsid w:val="00E92EC7"/>
    <w:rsid w:val="00E963A8"/>
    <w:rsid w:val="00E97B5D"/>
    <w:rsid w:val="00EA57C2"/>
    <w:rsid w:val="00EA6805"/>
    <w:rsid w:val="00EA6C76"/>
    <w:rsid w:val="00EA7300"/>
    <w:rsid w:val="00EA765D"/>
    <w:rsid w:val="00EB053C"/>
    <w:rsid w:val="00EB0C89"/>
    <w:rsid w:val="00EB233D"/>
    <w:rsid w:val="00EB38F8"/>
    <w:rsid w:val="00EB619B"/>
    <w:rsid w:val="00EB7D60"/>
    <w:rsid w:val="00EC020B"/>
    <w:rsid w:val="00EC2B5E"/>
    <w:rsid w:val="00ED2650"/>
    <w:rsid w:val="00ED5780"/>
    <w:rsid w:val="00ED61FD"/>
    <w:rsid w:val="00ED7762"/>
    <w:rsid w:val="00EE0FB6"/>
    <w:rsid w:val="00EE29B5"/>
    <w:rsid w:val="00EE5571"/>
    <w:rsid w:val="00EE6B9B"/>
    <w:rsid w:val="00EE6BD1"/>
    <w:rsid w:val="00EF1F1B"/>
    <w:rsid w:val="00EF219B"/>
    <w:rsid w:val="00EF2FF6"/>
    <w:rsid w:val="00EF698A"/>
    <w:rsid w:val="00F0063B"/>
    <w:rsid w:val="00F045C8"/>
    <w:rsid w:val="00F04890"/>
    <w:rsid w:val="00F05512"/>
    <w:rsid w:val="00F06A48"/>
    <w:rsid w:val="00F07FE2"/>
    <w:rsid w:val="00F123FE"/>
    <w:rsid w:val="00F127D9"/>
    <w:rsid w:val="00F17666"/>
    <w:rsid w:val="00F2597A"/>
    <w:rsid w:val="00F25AD3"/>
    <w:rsid w:val="00F25F12"/>
    <w:rsid w:val="00F30046"/>
    <w:rsid w:val="00F3070A"/>
    <w:rsid w:val="00F3345D"/>
    <w:rsid w:val="00F34D61"/>
    <w:rsid w:val="00F36FDA"/>
    <w:rsid w:val="00F4245F"/>
    <w:rsid w:val="00F43941"/>
    <w:rsid w:val="00F456CB"/>
    <w:rsid w:val="00F4682D"/>
    <w:rsid w:val="00F500A8"/>
    <w:rsid w:val="00F5209B"/>
    <w:rsid w:val="00F5419B"/>
    <w:rsid w:val="00F60390"/>
    <w:rsid w:val="00F611E2"/>
    <w:rsid w:val="00F62FCB"/>
    <w:rsid w:val="00F63DFE"/>
    <w:rsid w:val="00F642DC"/>
    <w:rsid w:val="00F64F6C"/>
    <w:rsid w:val="00F659D7"/>
    <w:rsid w:val="00F65B6F"/>
    <w:rsid w:val="00F7149A"/>
    <w:rsid w:val="00F72A53"/>
    <w:rsid w:val="00F766CB"/>
    <w:rsid w:val="00F80C7A"/>
    <w:rsid w:val="00F871DE"/>
    <w:rsid w:val="00F91403"/>
    <w:rsid w:val="00F9239C"/>
    <w:rsid w:val="00F9362A"/>
    <w:rsid w:val="00F94EFA"/>
    <w:rsid w:val="00F964B0"/>
    <w:rsid w:val="00F973B3"/>
    <w:rsid w:val="00FA0B91"/>
    <w:rsid w:val="00FA1BDB"/>
    <w:rsid w:val="00FA22A3"/>
    <w:rsid w:val="00FA2F57"/>
    <w:rsid w:val="00FA40E8"/>
    <w:rsid w:val="00FA5284"/>
    <w:rsid w:val="00FB1394"/>
    <w:rsid w:val="00FB19C4"/>
    <w:rsid w:val="00FB1E99"/>
    <w:rsid w:val="00FB331F"/>
    <w:rsid w:val="00FB5CB8"/>
    <w:rsid w:val="00FB5D09"/>
    <w:rsid w:val="00FB768A"/>
    <w:rsid w:val="00FC0661"/>
    <w:rsid w:val="00FC0962"/>
    <w:rsid w:val="00FC4DF0"/>
    <w:rsid w:val="00FC5F7F"/>
    <w:rsid w:val="00FC6192"/>
    <w:rsid w:val="00FC64E4"/>
    <w:rsid w:val="00FC70B8"/>
    <w:rsid w:val="00FD007A"/>
    <w:rsid w:val="00FD0E76"/>
    <w:rsid w:val="00FD4315"/>
    <w:rsid w:val="00FD43A6"/>
    <w:rsid w:val="00FE0E63"/>
    <w:rsid w:val="00FE27C6"/>
    <w:rsid w:val="00FE2C6F"/>
    <w:rsid w:val="00FE510F"/>
    <w:rsid w:val="00FE6744"/>
    <w:rsid w:val="00FE68AC"/>
    <w:rsid w:val="00FE6F0D"/>
    <w:rsid w:val="00FF3B92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9C8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7C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07C7F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907C7F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907C7F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07C7F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907C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07C7F"/>
  </w:style>
  <w:style w:type="paragraph" w:styleId="MacroText">
    <w:name w:val="macro"/>
    <w:link w:val="MacroTextChar"/>
    <w:rsid w:val="00907C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907C7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907C7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907C7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907C7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907C7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907C7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907C7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907C7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907C7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907C7F"/>
    <w:pPr>
      <w:keepLines/>
    </w:pPr>
  </w:style>
  <w:style w:type="paragraph" w:customStyle="1" w:styleId="blocktext10">
    <w:name w:val="blocktext10"/>
    <w:basedOn w:val="isonormal"/>
    <w:rsid w:val="00907C7F"/>
    <w:pPr>
      <w:keepLines/>
      <w:ind w:left="2700"/>
    </w:pPr>
  </w:style>
  <w:style w:type="paragraph" w:customStyle="1" w:styleId="blocktext2">
    <w:name w:val="blocktext2"/>
    <w:basedOn w:val="isonormal"/>
    <w:rsid w:val="00907C7F"/>
    <w:pPr>
      <w:keepLines/>
      <w:ind w:left="300"/>
    </w:pPr>
  </w:style>
  <w:style w:type="paragraph" w:customStyle="1" w:styleId="blocktext3">
    <w:name w:val="blocktext3"/>
    <w:basedOn w:val="isonormal"/>
    <w:rsid w:val="00907C7F"/>
    <w:pPr>
      <w:keepLines/>
      <w:ind w:left="600"/>
    </w:pPr>
  </w:style>
  <w:style w:type="paragraph" w:customStyle="1" w:styleId="blocktext4">
    <w:name w:val="blocktext4"/>
    <w:basedOn w:val="isonormal"/>
    <w:rsid w:val="00907C7F"/>
    <w:pPr>
      <w:keepLines/>
      <w:ind w:left="900"/>
    </w:pPr>
  </w:style>
  <w:style w:type="paragraph" w:customStyle="1" w:styleId="blocktext5">
    <w:name w:val="blocktext5"/>
    <w:basedOn w:val="isonormal"/>
    <w:rsid w:val="00907C7F"/>
    <w:pPr>
      <w:keepLines/>
      <w:ind w:left="1200"/>
    </w:pPr>
  </w:style>
  <w:style w:type="paragraph" w:customStyle="1" w:styleId="blocktext6">
    <w:name w:val="blocktext6"/>
    <w:basedOn w:val="isonormal"/>
    <w:rsid w:val="00907C7F"/>
    <w:pPr>
      <w:keepLines/>
      <w:ind w:left="1500"/>
    </w:pPr>
  </w:style>
  <w:style w:type="paragraph" w:customStyle="1" w:styleId="blocktext7">
    <w:name w:val="blocktext7"/>
    <w:basedOn w:val="isonormal"/>
    <w:rsid w:val="00907C7F"/>
    <w:pPr>
      <w:keepLines/>
      <w:ind w:left="1800"/>
    </w:pPr>
  </w:style>
  <w:style w:type="paragraph" w:customStyle="1" w:styleId="blocktext8">
    <w:name w:val="blocktext8"/>
    <w:basedOn w:val="isonormal"/>
    <w:rsid w:val="00907C7F"/>
    <w:pPr>
      <w:keepLines/>
      <w:ind w:left="2100"/>
    </w:pPr>
  </w:style>
  <w:style w:type="paragraph" w:customStyle="1" w:styleId="blocktext9">
    <w:name w:val="blocktext9"/>
    <w:basedOn w:val="isonormal"/>
    <w:rsid w:val="00907C7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907C7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907C7F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907C7F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907C7F"/>
    <w:pPr>
      <w:spacing w:before="0" w:line="240" w:lineRule="auto"/>
    </w:pPr>
  </w:style>
  <w:style w:type="character" w:customStyle="1" w:styleId="formlink">
    <w:name w:val="formlink"/>
    <w:basedOn w:val="DefaultParagraphFont"/>
    <w:rsid w:val="00907C7F"/>
    <w:rPr>
      <w:b/>
    </w:rPr>
  </w:style>
  <w:style w:type="paragraph" w:styleId="Header">
    <w:name w:val="header"/>
    <w:basedOn w:val="isonormal"/>
    <w:link w:val="HeaderChar"/>
    <w:rsid w:val="00907C7F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907C7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907C7F"/>
  </w:style>
  <w:style w:type="paragraph" w:customStyle="1" w:styleId="isonormal">
    <w:name w:val="isonormal"/>
    <w:rsid w:val="00907C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907C7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07C7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907C7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907C7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07C7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07C7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07C7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07C7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07C7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07C7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07C7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07C7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link w:val="outlinetxt3Char"/>
    <w:rsid w:val="00907C7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07C7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07C7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07C7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07C7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07C7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07C7F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907C7F"/>
    <w:rPr>
      <w:b/>
    </w:rPr>
  </w:style>
  <w:style w:type="paragraph" w:customStyle="1" w:styleId="space2">
    <w:name w:val="space2"/>
    <w:basedOn w:val="isonormal"/>
    <w:next w:val="isonormal"/>
    <w:rsid w:val="00907C7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07C7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07C7F"/>
    <w:pPr>
      <w:spacing w:before="0" w:line="160" w:lineRule="exact"/>
    </w:pPr>
  </w:style>
  <w:style w:type="paragraph" w:customStyle="1" w:styleId="subcap">
    <w:name w:val="subcap"/>
    <w:basedOn w:val="isonormal"/>
    <w:rsid w:val="00907C7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907C7F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907C7F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907C7F"/>
    <w:pPr>
      <w:jc w:val="left"/>
    </w:pPr>
    <w:rPr>
      <w:b/>
    </w:rPr>
  </w:style>
  <w:style w:type="paragraph" w:customStyle="1" w:styleId="tablehead">
    <w:name w:val="tablehead"/>
    <w:basedOn w:val="isonormal"/>
    <w:rsid w:val="00907C7F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907C7F"/>
    <w:rPr>
      <w:b/>
    </w:rPr>
  </w:style>
  <w:style w:type="paragraph" w:customStyle="1" w:styleId="subcap2">
    <w:name w:val="subcap2"/>
    <w:basedOn w:val="isonormal"/>
    <w:rsid w:val="00907C7F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907C7F"/>
    <w:pPr>
      <w:spacing w:before="0" w:after="20"/>
      <w:jc w:val="left"/>
    </w:pPr>
  </w:style>
  <w:style w:type="paragraph" w:customStyle="1" w:styleId="tabletext10">
    <w:name w:val="tabletext1/0"/>
    <w:basedOn w:val="isonormal"/>
    <w:rsid w:val="00907C7F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907C7F"/>
  </w:style>
  <w:style w:type="paragraph" w:customStyle="1" w:styleId="tabletext11">
    <w:name w:val="tabletext1/1"/>
    <w:basedOn w:val="isonormal"/>
    <w:rsid w:val="00907C7F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907C7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07C7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07C7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07C7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07C7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07C7F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907C7F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907C7F"/>
    <w:pPr>
      <w:ind w:left="4320"/>
    </w:pPr>
  </w:style>
  <w:style w:type="character" w:customStyle="1" w:styleId="spotlinksource">
    <w:name w:val="spotlinksource"/>
    <w:basedOn w:val="DefaultParagraphFont"/>
    <w:rsid w:val="00907C7F"/>
    <w:rPr>
      <w:b/>
    </w:rPr>
  </w:style>
  <w:style w:type="character" w:customStyle="1" w:styleId="spotlinktarget">
    <w:name w:val="spotlinktarget"/>
    <w:basedOn w:val="DefaultParagraphFont"/>
    <w:rsid w:val="00907C7F"/>
    <w:rPr>
      <w:b/>
    </w:rPr>
  </w:style>
  <w:style w:type="paragraph" w:customStyle="1" w:styleId="terr3colhang">
    <w:name w:val="terr3colhang"/>
    <w:basedOn w:val="isonormal"/>
    <w:rsid w:val="00907C7F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907C7F"/>
    <w:pPr>
      <w:tabs>
        <w:tab w:val="right" w:leader="dot" w:pos="10080"/>
      </w:tabs>
      <w:ind w:left="180" w:hanging="180"/>
    </w:pPr>
  </w:style>
  <w:style w:type="character" w:styleId="PageNumber">
    <w:name w:val="page number"/>
    <w:basedOn w:val="DefaultParagraphFont"/>
    <w:rsid w:val="00907C7F"/>
  </w:style>
  <w:style w:type="paragraph" w:customStyle="1" w:styleId="ctoutlinetxt1">
    <w:name w:val="ctoutlinetxt1"/>
    <w:basedOn w:val="isonormal"/>
    <w:rsid w:val="00907C7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07C7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07C7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07C7F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907C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907C7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07C7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07C7F"/>
    <w:pPr>
      <w:suppressAutoHyphens/>
      <w:spacing w:before="0" w:after="80"/>
      <w:ind w:left="480"/>
      <w:jc w:val="left"/>
    </w:pPr>
  </w:style>
  <w:style w:type="character" w:customStyle="1" w:styleId="Heading5Char">
    <w:name w:val="Heading 5 Char"/>
    <w:basedOn w:val="DefaultParagraphFont"/>
    <w:link w:val="Heading5"/>
    <w:rsid w:val="00907C7F"/>
    <w:rPr>
      <w:sz w:val="22"/>
    </w:rPr>
  </w:style>
  <w:style w:type="paragraph" w:customStyle="1" w:styleId="tabletext40">
    <w:name w:val="tabletext4/0"/>
    <w:basedOn w:val="isonormal"/>
    <w:rsid w:val="00907C7F"/>
    <w:pPr>
      <w:jc w:val="left"/>
    </w:pPr>
  </w:style>
  <w:style w:type="paragraph" w:customStyle="1" w:styleId="tabletext44">
    <w:name w:val="tabletext4/4"/>
    <w:basedOn w:val="isonormal"/>
    <w:rsid w:val="00907C7F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907C7F"/>
    <w:pPr>
      <w:suppressAutoHyphens/>
      <w:spacing w:before="0" w:after="80"/>
      <w:ind w:left="720"/>
      <w:jc w:val="left"/>
    </w:pPr>
  </w:style>
  <w:style w:type="character" w:customStyle="1" w:styleId="FooterChar">
    <w:name w:val="Footer Char"/>
    <w:basedOn w:val="DefaultParagraphFont"/>
    <w:link w:val="Footer"/>
    <w:rsid w:val="00907C7F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907C7F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907C7F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907C7F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907C7F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907C7F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907C7F"/>
    <w:rPr>
      <w:sz w:val="24"/>
    </w:rPr>
  </w:style>
  <w:style w:type="character" w:customStyle="1" w:styleId="SubtitleChar">
    <w:name w:val="Subtitle Char"/>
    <w:basedOn w:val="DefaultParagraphFont"/>
    <w:link w:val="Subtitle"/>
    <w:rsid w:val="00907C7F"/>
    <w:rPr>
      <w:i/>
      <w:sz w:val="24"/>
    </w:rPr>
  </w:style>
  <w:style w:type="paragraph" w:customStyle="1" w:styleId="tabletext1">
    <w:name w:val="tabletext1"/>
    <w:rsid w:val="00907C7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907C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907C7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907C7F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907C7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07C7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07C7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07C7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07C7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07C7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07C7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907C7F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907C7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07C7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07C7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07C7F"/>
  </w:style>
  <w:style w:type="paragraph" w:customStyle="1" w:styleId="spacesingle">
    <w:name w:val="spacesingle"/>
    <w:basedOn w:val="isonormal"/>
    <w:next w:val="isonormal"/>
    <w:rsid w:val="00907C7F"/>
    <w:pPr>
      <w:spacing w:line="240" w:lineRule="auto"/>
    </w:pPr>
  </w:style>
  <w:style w:type="character" w:customStyle="1" w:styleId="outlinetxt3Char">
    <w:name w:val="outlinetxt3 Char"/>
    <w:link w:val="outlinetxt3"/>
    <w:rsid w:val="00C73C4D"/>
    <w:rPr>
      <w:rFonts w:ascii="Arial" w:hAnsi="Arial"/>
      <w:sz w:val="18"/>
    </w:rPr>
  </w:style>
  <w:style w:type="paragraph" w:styleId="Revision">
    <w:name w:val="Revision"/>
    <w:hidden/>
    <w:uiPriority w:val="99"/>
    <w:semiHidden/>
    <w:rsid w:val="00F127D9"/>
    <w:rPr>
      <w:sz w:val="24"/>
    </w:rPr>
  </w:style>
  <w:style w:type="paragraph" w:customStyle="1" w:styleId="ison2">
    <w:name w:val="ison2"/>
    <w:basedOn w:val="outlinehd2"/>
    <w:rsid w:val="00822200"/>
    <w:pPr>
      <w:tabs>
        <w:tab w:val="left" w:pos="72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LI-CA-2023-235 - 003 - Rules.docx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i32100</AuthorId>
    <CircularDocDescription xmlns="a86cc342-0045-41e2-80e9-abdb777d2eca">Rules</CircularDocDescription>
    <Date_x0020_Modified xmlns="a86cc342-0045-41e2-80e9-abdb777d2eca">2023-06-09T04:00:00+00:00</Date_x0020_Modified>
    <CircularDate xmlns="a86cc342-0045-41e2-80e9-abdb777d2eca">2023-07-05T04:00:00+00:00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Commercial Auto rule filing CA-2023-ORU1 regarding Illinois exception to Multistate Rule 284. All-Terrain Vehicles And Utility Task Vehicles to be implemented.</KeyMessage>
    <CircularNumber xmlns="a86cc342-0045-41e2-80e9-abdb777d2eca">LI-CA-2023-235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Underwood, Rasheen</AuthorName>
    <Sequence xmlns="a86cc342-0045-41e2-80e9-abdb777d2eca">2</Sequence>
    <ServiceModuleString xmlns="a86cc342-0045-41e2-80e9-abdb777d2eca">Rules;</ServiceModuleString>
    <CircId xmlns="a86cc342-0045-41e2-80e9-abdb777d2eca">38385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ILLINOIS RULE REVISION TO BE IMPLEMENTED</CircularTitle>
    <Jurs xmlns="a86cc342-0045-41e2-80e9-abdb777d2eca">
      <Value>15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A54208-F203-4089-9ABE-517150901404}"/>
</file>

<file path=customXml/itemProps2.xml><?xml version="1.0" encoding="utf-8"?>
<ds:datastoreItem xmlns:ds="http://schemas.openxmlformats.org/officeDocument/2006/customXml" ds:itemID="{91EC0BA6-A0E3-49FC-9219-E572940999C8}"/>
</file>

<file path=customXml/itemProps3.xml><?xml version="1.0" encoding="utf-8"?>
<ds:datastoreItem xmlns:ds="http://schemas.openxmlformats.org/officeDocument/2006/customXml" ds:itemID="{832896DB-1727-4516-9E80-7B361EDFF4B9}"/>
</file>

<file path=customXml/itemProps4.xml><?xml version="1.0" encoding="utf-8"?>
<ds:datastoreItem xmlns:ds="http://schemas.openxmlformats.org/officeDocument/2006/customXml" ds:itemID="{7449CEC4-F7A6-4E5C-8623-5EE2D19EDF19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39</Words>
  <Characters>216</Characters>
  <Application>Microsoft Office Word</Application>
  <DocSecurity>0</DocSecurity>
  <Lines>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dc:creator/>
  <dc:description>Manuals template for creating or revising a new page or IsoSuite document.</dc:description>
  <cp:lastModifiedBy/>
  <cp:revision>1</cp:revision>
  <dcterms:created xsi:type="dcterms:W3CDTF">2023-06-09T16:21:00Z</dcterms:created>
  <dcterms:modified xsi:type="dcterms:W3CDTF">2023-06-09T16:21:00Z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isplay_urn:schemas-microsoft-com:office:office#Author">
    <vt:lpwstr>System Account</vt:lpwstr>
  </property>
  <property fmtid="{D5CDD505-2E9C-101B-9397-08002B2CF9AE}" pid="5" name="display_urn:schemas-microsoft-com:office:office#Editor">
    <vt:lpwstr>isontdom1\i62342</vt:lpwstr>
  </property>
  <property fmtid="{D5CDD505-2E9C-101B-9397-08002B2CF9AE}" pid="6" name="DocumentName">
    <vt:lpwstr>648994_6.doc</vt:lpwstr>
  </property>
  <property fmtid="{D5CDD505-2E9C-101B-9397-08002B2CF9AE}" pid="7" name="Jurisdiction">
    <vt:lpwstr>MU</vt:lpwstr>
  </property>
  <property fmtid="{D5CDD505-2E9C-101B-9397-08002B2CF9AE}" pid="8" name="LOB">
    <vt:lpwstr>CA</vt:lpwstr>
  </property>
  <property fmtid="{D5CDD505-2E9C-101B-9397-08002B2CF9AE}" pid="9" name="Order">
    <vt:lpwstr>6300.00000000000</vt:lpwstr>
  </property>
  <property fmtid="{D5CDD505-2E9C-101B-9397-08002B2CF9AE}" pid="10" name="Product">
    <vt:lpwstr>SIM</vt:lpwstr>
  </property>
  <property fmtid="{D5CDD505-2E9C-101B-9397-08002B2CF9AE}" pid="11" name="SequenceNumber">
    <vt:lpwstr>648994</vt:lpwstr>
  </property>
  <property fmtid="{D5CDD505-2E9C-101B-9397-08002B2CF9AE}" pid="12" name="Service1">
    <vt:lpwstr>RU</vt:lpwstr>
  </property>
  <property fmtid="{D5CDD505-2E9C-101B-9397-08002B2CF9AE}" pid="13" name="Service10">
    <vt:lpwstr/>
  </property>
  <property fmtid="{D5CDD505-2E9C-101B-9397-08002B2CF9AE}" pid="14" name="TemplateUrl">
    <vt:lpwstr/>
  </property>
  <property fmtid="{D5CDD505-2E9C-101B-9397-08002B2CF9AE}" pid="15" name="VersionNumber">
    <vt:lpwstr>6</vt:lpwstr>
  </property>
  <property fmtid="{D5CDD505-2E9C-101B-9397-08002B2CF9AE}" pid="16" name="xd_ProgID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