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FCB2E" w14:textId="77777777" w:rsidR="00986831" w:rsidRDefault="00986831" w:rsidP="00E1374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50079F29" w14:textId="5AE1F563" w:rsidR="00E1374A" w:rsidRPr="00E1374A" w:rsidRDefault="00E1374A" w:rsidP="00E1374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NEVADA</w:t>
      </w:r>
    </w:p>
    <w:p w14:paraId="4F71D6DD" w14:textId="77777777" w:rsidR="00E1374A" w:rsidRPr="00E1374A" w:rsidRDefault="00E1374A" w:rsidP="00E1374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E1374A">
        <w:rPr>
          <w:rFonts w:ascii="Times New Roman" w:eastAsia="Times New Roman" w:hAnsi="Times New Roman"/>
          <w:szCs w:val="20"/>
        </w:rPr>
        <w:t>COMMERCIAL PROPERTY INSURANCE</w:t>
      </w:r>
    </w:p>
    <w:p w14:paraId="5D4CB67F" w14:textId="77777777" w:rsidR="00E1374A" w:rsidRPr="00E1374A" w:rsidRDefault="00E1374A" w:rsidP="00E1374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3021AA6" w14:textId="77777777" w:rsidR="00E1374A" w:rsidRPr="00E1374A" w:rsidRDefault="00E1374A" w:rsidP="00E1374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2C53D73" w14:textId="77777777" w:rsidR="00E1374A" w:rsidRPr="00E1374A" w:rsidRDefault="00E1374A" w:rsidP="00E1374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E1374A">
        <w:rPr>
          <w:rFonts w:ascii="Times New Roman" w:eastAsia="Times New Roman" w:hAnsi="Times New Roman"/>
        </w:rPr>
        <w:t>SECTION E - REVISED LOSS COST PAGES</w:t>
      </w:r>
    </w:p>
    <w:p w14:paraId="43D35B3D" w14:textId="77777777" w:rsidR="00E1374A" w:rsidRPr="00E1374A" w:rsidRDefault="00E1374A" w:rsidP="00E1374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1E6013AC" w14:textId="77777777" w:rsidR="00E1374A" w:rsidRPr="00E1374A" w:rsidRDefault="00E1374A" w:rsidP="00E1374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E1374A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E1374A">
        <w:rPr>
          <w:rFonts w:ascii="Times New Roman" w:eastAsia="Times New Roman" w:hAnsi="Times New Roman"/>
          <w:szCs w:val="20"/>
        </w:rPr>
        <w:tab/>
      </w:r>
      <w:r w:rsidRPr="00E1374A">
        <w:rPr>
          <w:rFonts w:ascii="Times New Roman" w:eastAsia="Times New Roman" w:hAnsi="Times New Roman"/>
          <w:szCs w:val="20"/>
        </w:rPr>
        <w:tab/>
        <w:t>E2</w:t>
      </w:r>
    </w:p>
    <w:p w14:paraId="66DF5F29" w14:textId="77777777" w:rsidR="00E1374A" w:rsidRPr="00E1374A" w:rsidRDefault="00E1374A" w:rsidP="00E1374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22529225" w14:textId="77777777" w:rsidR="00E1374A" w:rsidRPr="00E1374A" w:rsidRDefault="00E1374A" w:rsidP="00E1374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E1374A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E1374A">
        <w:rPr>
          <w:rFonts w:ascii="Times New Roman" w:eastAsia="Times New Roman" w:hAnsi="Times New Roman"/>
          <w:szCs w:val="20"/>
        </w:rPr>
        <w:tab/>
      </w:r>
      <w:r w:rsidRPr="00E1374A">
        <w:rPr>
          <w:rFonts w:ascii="Times New Roman" w:eastAsia="Times New Roman" w:hAnsi="Times New Roman"/>
          <w:szCs w:val="20"/>
        </w:rPr>
        <w:tab/>
        <w:t>E3</w:t>
      </w:r>
    </w:p>
    <w:p w14:paraId="54BD5EA5" w14:textId="77777777" w:rsidR="00E1374A" w:rsidRPr="00E1374A" w:rsidRDefault="00E1374A" w:rsidP="00E1374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7FE4CB89" w14:textId="77777777" w:rsidR="00E1374A" w:rsidRPr="00E1374A" w:rsidRDefault="00E1374A" w:rsidP="00E1374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E1374A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E1374A">
        <w:rPr>
          <w:rFonts w:ascii="Times New Roman" w:eastAsia="Times New Roman" w:hAnsi="Times New Roman"/>
          <w:szCs w:val="20"/>
        </w:rPr>
        <w:tab/>
      </w:r>
      <w:r w:rsidRPr="00E1374A">
        <w:rPr>
          <w:rFonts w:ascii="Times New Roman" w:eastAsia="Times New Roman" w:hAnsi="Times New Roman"/>
          <w:szCs w:val="20"/>
        </w:rPr>
        <w:tab/>
        <w:t>E4-15</w:t>
      </w:r>
    </w:p>
    <w:p w14:paraId="076140AF" w14:textId="77777777" w:rsidR="00E1374A" w:rsidRPr="00E1374A" w:rsidRDefault="00E1374A" w:rsidP="00E1374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4731430" w14:textId="77777777" w:rsidR="00E1374A" w:rsidRDefault="00E1374A">
      <w:pPr>
        <w:sectPr w:rsidR="00E1374A" w:rsidSect="00E1374A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08E0A627" w14:textId="77777777" w:rsidR="00E1374A" w:rsidRPr="00E1374A" w:rsidRDefault="00E1374A" w:rsidP="00E1374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2D52D78C" w14:textId="77777777" w:rsidR="00E1374A" w:rsidRPr="00E1374A" w:rsidRDefault="00E1374A" w:rsidP="00E1374A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tab/>
        <w:t>E.</w:t>
      </w:r>
      <w:r w:rsidRPr="00E1374A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5E23E43C" w14:textId="77777777" w:rsidR="00E1374A" w:rsidRPr="00E1374A" w:rsidRDefault="00E1374A" w:rsidP="00E1374A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tab/>
        <w:t>2.</w:t>
      </w:r>
      <w:r w:rsidRPr="00E1374A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21F7AB7D" w14:textId="77777777" w:rsidR="00E1374A" w:rsidRPr="00E1374A" w:rsidRDefault="00E1374A" w:rsidP="00E1374A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tab/>
        <w:t>e.</w:t>
      </w:r>
      <w:r w:rsidRPr="00E1374A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357A9E25" w14:textId="77777777" w:rsidR="00E1374A" w:rsidRPr="00E1374A" w:rsidRDefault="00E1374A" w:rsidP="00E1374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</w:r>
      <w:r w:rsidRPr="00E1374A">
        <w:rPr>
          <w:rFonts w:ascii="Arial" w:eastAsia="Times New Roman" w:hAnsi="Arial"/>
          <w:b/>
          <w:sz w:val="18"/>
          <w:szCs w:val="20"/>
        </w:rPr>
        <w:t>(1)</w:t>
      </w:r>
      <w:r w:rsidRPr="00E1374A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E1374A">
        <w:rPr>
          <w:rFonts w:ascii="Arial" w:eastAsia="Times New Roman" w:hAnsi="Arial"/>
          <w:b/>
          <w:sz w:val="18"/>
          <w:szCs w:val="20"/>
        </w:rPr>
        <w:t>70.E.2.a.</w:t>
      </w:r>
    </w:p>
    <w:p w14:paraId="3C11D313" w14:textId="77777777" w:rsidR="00E1374A" w:rsidRPr="00E1374A" w:rsidRDefault="00E1374A" w:rsidP="00E1374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</w:r>
      <w:r w:rsidRPr="00E1374A">
        <w:rPr>
          <w:rFonts w:ascii="Arial" w:eastAsia="Times New Roman" w:hAnsi="Arial"/>
          <w:b/>
          <w:sz w:val="18"/>
          <w:szCs w:val="20"/>
        </w:rPr>
        <w:t>(2)</w:t>
      </w:r>
      <w:r w:rsidRPr="00E1374A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E1374A">
        <w:rPr>
          <w:rFonts w:ascii="Arial" w:eastAsia="Times New Roman" w:hAnsi="Arial"/>
          <w:b/>
          <w:sz w:val="18"/>
          <w:szCs w:val="20"/>
        </w:rPr>
        <w:t>AA, A, AB</w:t>
      </w:r>
      <w:r w:rsidRPr="00E1374A">
        <w:rPr>
          <w:rFonts w:ascii="Arial" w:eastAsia="Times New Roman" w:hAnsi="Arial"/>
          <w:sz w:val="18"/>
          <w:szCs w:val="20"/>
        </w:rPr>
        <w:t xml:space="preserve"> and </w:t>
      </w:r>
      <w:r w:rsidRPr="00E1374A">
        <w:rPr>
          <w:rFonts w:ascii="Arial" w:eastAsia="Times New Roman" w:hAnsi="Arial"/>
          <w:b/>
          <w:sz w:val="18"/>
          <w:szCs w:val="20"/>
        </w:rPr>
        <w:t>B</w:t>
      </w:r>
      <w:r w:rsidRPr="00E1374A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12DB4D62" w14:textId="77777777" w:rsidR="00E1374A" w:rsidRPr="00E1374A" w:rsidRDefault="00E1374A" w:rsidP="00E1374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</w:r>
      <w:r w:rsidRPr="00E1374A">
        <w:rPr>
          <w:rFonts w:ascii="Arial" w:eastAsia="Times New Roman" w:hAnsi="Arial"/>
          <w:b/>
          <w:sz w:val="18"/>
          <w:szCs w:val="20"/>
        </w:rPr>
        <w:t>(3)</w:t>
      </w:r>
      <w:r w:rsidRPr="00E1374A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E1374A">
        <w:rPr>
          <w:rFonts w:ascii="Arial" w:eastAsia="Times New Roman" w:hAnsi="Arial"/>
          <w:b/>
          <w:sz w:val="18"/>
          <w:szCs w:val="20"/>
        </w:rPr>
        <w:t>70.E.2.a.</w:t>
      </w:r>
    </w:p>
    <w:p w14:paraId="0234550A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70"/>
        <w:gridCol w:w="1176"/>
        <w:gridCol w:w="1177"/>
        <w:gridCol w:w="1177"/>
      </w:tblGrid>
      <w:tr w:rsidR="00E1374A" w:rsidRPr="00E1374A" w14:paraId="7709E600" w14:textId="77777777" w:rsidTr="00626A44">
        <w:trPr>
          <w:cantSplit/>
          <w:trHeight w:val="190"/>
        </w:trPr>
        <w:tc>
          <w:tcPr>
            <w:tcW w:w="200" w:type="dxa"/>
            <w:hideMark/>
          </w:tcPr>
          <w:p w14:paraId="2CAF09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1270" w:type="dxa"/>
            <w:hideMark/>
          </w:tcPr>
          <w:p w14:paraId="51FCBA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1176" w:type="dxa"/>
            <w:hideMark/>
          </w:tcPr>
          <w:p w14:paraId="67994B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Symbol</w:t>
            </w:r>
          </w:p>
        </w:tc>
        <w:tc>
          <w:tcPr>
            <w:tcW w:w="1177" w:type="dxa"/>
            <w:hideMark/>
          </w:tcPr>
          <w:p w14:paraId="7F02EA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  <w:tc>
          <w:tcPr>
            <w:tcW w:w="1177" w:type="dxa"/>
            <w:hideMark/>
          </w:tcPr>
          <w:p w14:paraId="2DF04EC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</w:tr>
      <w:tr w:rsidR="00E1374A" w:rsidRPr="00E1374A" w14:paraId="5B2F429A" w14:textId="77777777" w:rsidTr="00626A44">
        <w:trPr>
          <w:cantSplit/>
          <w:trHeight w:val="190"/>
        </w:trPr>
        <w:tc>
          <w:tcPr>
            <w:tcW w:w="200" w:type="dxa"/>
          </w:tcPr>
          <w:p w14:paraId="51C98E6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70" w:type="dxa"/>
          </w:tcPr>
          <w:p w14:paraId="3C69D2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42B6951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1177" w:type="dxa"/>
            <w:vAlign w:val="bottom"/>
            <w:hideMark/>
          </w:tcPr>
          <w:p w14:paraId="71836701" w14:textId="77777777" w:rsidR="00E1374A" w:rsidRPr="00E1374A" w:rsidRDefault="00E1374A" w:rsidP="00E1374A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0" w:author="Author" w:date="2023-05-12T10:26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.012</w:t>
              </w:r>
            </w:ins>
            <w:del w:id="1" w:author="Author" w:date="2023-05-12T10:26:00Z">
              <w:r w:rsidRPr="00E1374A" w:rsidDel="00ED27D9">
                <w:rPr>
                  <w:rFonts w:ascii="Arial" w:eastAsia="Times New Roman" w:hAnsi="Arial" w:cs="Arial"/>
                  <w:sz w:val="18"/>
                  <w:szCs w:val="18"/>
                </w:rPr>
                <w:delText>.011</w:delText>
              </w:r>
            </w:del>
          </w:p>
        </w:tc>
        <w:tc>
          <w:tcPr>
            <w:tcW w:w="1177" w:type="dxa"/>
            <w:vAlign w:val="bottom"/>
            <w:hideMark/>
          </w:tcPr>
          <w:p w14:paraId="591379AA" w14:textId="77777777" w:rsidR="00E1374A" w:rsidRPr="00E1374A" w:rsidRDefault="00E1374A" w:rsidP="00E1374A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" w:author="Author" w:date="2023-05-12T10:26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.017</w:t>
              </w:r>
            </w:ins>
            <w:del w:id="3" w:author="Author" w:date="2023-05-12T10:26:00Z">
              <w:r w:rsidRPr="00E1374A" w:rsidDel="00ED27D9">
                <w:rPr>
                  <w:rFonts w:ascii="Arial" w:eastAsia="Times New Roman" w:hAnsi="Arial" w:cs="Arial"/>
                  <w:sz w:val="18"/>
                  <w:szCs w:val="18"/>
                </w:rPr>
                <w:delText>.016</w:delText>
              </w:r>
            </w:del>
          </w:p>
        </w:tc>
      </w:tr>
      <w:tr w:rsidR="00E1374A" w:rsidRPr="00E1374A" w14:paraId="2B6E62D5" w14:textId="77777777" w:rsidTr="00626A44">
        <w:trPr>
          <w:cantSplit/>
          <w:trHeight w:val="190"/>
        </w:trPr>
        <w:tc>
          <w:tcPr>
            <w:tcW w:w="200" w:type="dxa"/>
          </w:tcPr>
          <w:p w14:paraId="3F1AF1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70" w:type="dxa"/>
          </w:tcPr>
          <w:p w14:paraId="07B36A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09131E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1177" w:type="dxa"/>
            <w:vAlign w:val="bottom"/>
            <w:hideMark/>
          </w:tcPr>
          <w:p w14:paraId="3D80D517" w14:textId="77777777" w:rsidR="00E1374A" w:rsidRPr="00E1374A" w:rsidRDefault="00E1374A" w:rsidP="00E1374A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" w:author="Author" w:date="2023-05-12T10:26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.013</w:t>
              </w:r>
            </w:ins>
            <w:del w:id="5" w:author="Author" w:date="2023-05-12T10:26:00Z">
              <w:r w:rsidRPr="00E1374A" w:rsidDel="00ED27D9">
                <w:rPr>
                  <w:rFonts w:ascii="Arial" w:eastAsia="Times New Roman" w:hAnsi="Arial" w:cs="Arial"/>
                  <w:sz w:val="18"/>
                  <w:szCs w:val="18"/>
                </w:rPr>
                <w:delText>.012</w:delText>
              </w:r>
            </w:del>
          </w:p>
        </w:tc>
        <w:tc>
          <w:tcPr>
            <w:tcW w:w="1177" w:type="dxa"/>
            <w:vAlign w:val="bottom"/>
            <w:hideMark/>
          </w:tcPr>
          <w:p w14:paraId="127B9E23" w14:textId="77777777" w:rsidR="00E1374A" w:rsidRPr="00E1374A" w:rsidRDefault="00E1374A" w:rsidP="00E1374A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6" w:author="Author" w:date="2023-05-12T10:26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</w:t>
              </w:r>
            </w:ins>
            <w:ins w:id="7" w:author="Author" w:date="2023-05-12T10:27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020</w:t>
              </w:r>
            </w:ins>
            <w:del w:id="8" w:author="Author" w:date="2023-05-12T10:27:00Z">
              <w:r w:rsidRPr="00E1374A" w:rsidDel="00ED27D9">
                <w:rPr>
                  <w:rFonts w:ascii="Arial" w:eastAsia="Times New Roman" w:hAnsi="Arial" w:cs="Arial"/>
                  <w:sz w:val="18"/>
                  <w:szCs w:val="18"/>
                </w:rPr>
                <w:delText>.019</w:delText>
              </w:r>
            </w:del>
          </w:p>
        </w:tc>
      </w:tr>
      <w:tr w:rsidR="00E1374A" w:rsidRPr="00E1374A" w14:paraId="34390AF7" w14:textId="77777777" w:rsidTr="00626A44">
        <w:trPr>
          <w:cantSplit/>
          <w:trHeight w:val="190"/>
        </w:trPr>
        <w:tc>
          <w:tcPr>
            <w:tcW w:w="200" w:type="dxa"/>
          </w:tcPr>
          <w:p w14:paraId="44D24F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70" w:type="dxa"/>
          </w:tcPr>
          <w:p w14:paraId="5331B4D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34F2B95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1177" w:type="dxa"/>
            <w:vAlign w:val="bottom"/>
            <w:hideMark/>
          </w:tcPr>
          <w:p w14:paraId="5EBD7C19" w14:textId="77777777" w:rsidR="00E1374A" w:rsidRPr="00E1374A" w:rsidRDefault="00E1374A" w:rsidP="00E1374A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9" w:author="Author" w:date="2023-05-12T10:27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.018</w:t>
              </w:r>
            </w:ins>
            <w:del w:id="10" w:author="Author" w:date="2023-05-12T10:27:00Z">
              <w:r w:rsidRPr="00E1374A" w:rsidDel="00ED27D9">
                <w:rPr>
                  <w:rFonts w:ascii="Arial" w:eastAsia="Times New Roman" w:hAnsi="Arial" w:cs="Arial"/>
                  <w:sz w:val="18"/>
                  <w:szCs w:val="18"/>
                </w:rPr>
                <w:delText>.017</w:delText>
              </w:r>
            </w:del>
          </w:p>
        </w:tc>
        <w:tc>
          <w:tcPr>
            <w:tcW w:w="1177" w:type="dxa"/>
            <w:vAlign w:val="bottom"/>
            <w:hideMark/>
          </w:tcPr>
          <w:p w14:paraId="264EB316" w14:textId="77777777" w:rsidR="00E1374A" w:rsidRPr="00E1374A" w:rsidRDefault="00E1374A" w:rsidP="00E1374A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1" w:author="Author" w:date="2023-05-12T10:27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.022</w:t>
              </w:r>
            </w:ins>
            <w:del w:id="12" w:author="Author" w:date="2023-05-12T10:27:00Z">
              <w:r w:rsidRPr="00E1374A" w:rsidDel="00ED27D9">
                <w:rPr>
                  <w:rFonts w:ascii="Arial" w:eastAsia="Times New Roman" w:hAnsi="Arial" w:cs="Arial"/>
                  <w:sz w:val="18"/>
                  <w:szCs w:val="18"/>
                </w:rPr>
                <w:delText>.021</w:delText>
              </w:r>
            </w:del>
          </w:p>
        </w:tc>
      </w:tr>
      <w:tr w:rsidR="00E1374A" w:rsidRPr="00E1374A" w14:paraId="6FDB333B" w14:textId="77777777" w:rsidTr="00626A44">
        <w:trPr>
          <w:cantSplit/>
          <w:trHeight w:val="190"/>
        </w:trPr>
        <w:tc>
          <w:tcPr>
            <w:tcW w:w="200" w:type="dxa"/>
          </w:tcPr>
          <w:p w14:paraId="0B66738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70" w:type="dxa"/>
          </w:tcPr>
          <w:p w14:paraId="746A0A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2322E8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  <w:tc>
          <w:tcPr>
            <w:tcW w:w="1177" w:type="dxa"/>
            <w:vAlign w:val="bottom"/>
            <w:hideMark/>
          </w:tcPr>
          <w:p w14:paraId="0D2F58CF" w14:textId="77777777" w:rsidR="00E1374A" w:rsidRPr="00E1374A" w:rsidRDefault="00E1374A" w:rsidP="00E1374A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3" w:author="Author" w:date="2023-05-12T10:27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.022</w:t>
              </w:r>
            </w:ins>
            <w:del w:id="14" w:author="Author" w:date="2023-05-12T10:27:00Z">
              <w:r w:rsidRPr="00E1374A" w:rsidDel="00ED27D9">
                <w:rPr>
                  <w:rFonts w:ascii="Arial" w:eastAsia="Times New Roman" w:hAnsi="Arial" w:cs="Arial"/>
                  <w:sz w:val="18"/>
                  <w:szCs w:val="18"/>
                </w:rPr>
                <w:delText>.021</w:delText>
              </w:r>
            </w:del>
          </w:p>
        </w:tc>
        <w:tc>
          <w:tcPr>
            <w:tcW w:w="1177" w:type="dxa"/>
            <w:vAlign w:val="bottom"/>
            <w:hideMark/>
          </w:tcPr>
          <w:p w14:paraId="6C6EC07C" w14:textId="77777777" w:rsidR="00E1374A" w:rsidRPr="00E1374A" w:rsidRDefault="00E1374A" w:rsidP="00E1374A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5" w:author="Author" w:date="2023-05-12T10:27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.026</w:t>
              </w:r>
            </w:ins>
            <w:del w:id="16" w:author="Author" w:date="2023-05-12T10:27:00Z">
              <w:r w:rsidRPr="00E1374A" w:rsidDel="00ED27D9">
                <w:rPr>
                  <w:rFonts w:ascii="Arial" w:eastAsia="Times New Roman" w:hAnsi="Arial" w:cs="Arial"/>
                  <w:sz w:val="18"/>
                  <w:szCs w:val="18"/>
                </w:rPr>
                <w:delText>.024</w:delText>
              </w:r>
            </w:del>
          </w:p>
        </w:tc>
      </w:tr>
    </w:tbl>
    <w:p w14:paraId="474944B6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0DDD1B5" w14:textId="77777777" w:rsidR="00E1374A" w:rsidRDefault="00E1374A">
      <w:pPr>
        <w:sectPr w:rsidR="00E1374A" w:rsidSect="00E1374A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0671323C" w14:textId="77777777" w:rsidR="00E1374A" w:rsidRPr="00E1374A" w:rsidRDefault="00E1374A" w:rsidP="00E1374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3FA0D3EE" w14:textId="77777777" w:rsidR="00E1374A" w:rsidRPr="00E1374A" w:rsidRDefault="00E1374A" w:rsidP="00E1374A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tab/>
        <w:t>E.2.</w:t>
      </w:r>
      <w:r w:rsidRPr="00E1374A">
        <w:rPr>
          <w:rFonts w:ascii="Arial" w:eastAsia="Times New Roman" w:hAnsi="Arial"/>
          <w:b/>
          <w:sz w:val="18"/>
          <w:szCs w:val="20"/>
        </w:rPr>
        <w:tab/>
      </w:r>
      <w:r w:rsidRPr="00E1374A">
        <w:rPr>
          <w:rFonts w:ascii="Arial" w:eastAsia="Times New Roman" w:hAnsi="Arial"/>
          <w:sz w:val="18"/>
          <w:szCs w:val="20"/>
        </w:rPr>
        <w:t>Rating Procedure – Property Damage – Other than Builders' Risk</w:t>
      </w:r>
    </w:p>
    <w:p w14:paraId="17EF2AC7" w14:textId="77777777" w:rsidR="00E1374A" w:rsidRPr="00E1374A" w:rsidRDefault="00E1374A" w:rsidP="00E1374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tab/>
        <w:t>b.(1)</w:t>
      </w:r>
      <w:r w:rsidRPr="00E1374A">
        <w:rPr>
          <w:rFonts w:ascii="Arial" w:eastAsia="Times New Roman" w:hAnsi="Arial"/>
          <w:b/>
          <w:sz w:val="18"/>
          <w:szCs w:val="20"/>
        </w:rPr>
        <w:tab/>
      </w:r>
      <w:r w:rsidRPr="00E1374A">
        <w:rPr>
          <w:rFonts w:ascii="Arial" w:eastAsia="Times New Roman" w:hAnsi="Arial"/>
          <w:sz w:val="18"/>
          <w:szCs w:val="20"/>
        </w:rPr>
        <w:t>Building Coverage – Loss Cost: .028</w:t>
      </w:r>
    </w:p>
    <w:p w14:paraId="4D48DB8D" w14:textId="77777777" w:rsidR="00E1374A" w:rsidRPr="00E1374A" w:rsidRDefault="00E1374A" w:rsidP="00E1374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</w:r>
      <w:r w:rsidRPr="00E1374A">
        <w:rPr>
          <w:rFonts w:ascii="Arial" w:eastAsia="Times New Roman" w:hAnsi="Arial"/>
          <w:b/>
          <w:sz w:val="18"/>
          <w:szCs w:val="20"/>
        </w:rPr>
        <w:t>c.(2)</w:t>
      </w:r>
      <w:r w:rsidRPr="00E1374A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7F1B8018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840"/>
        <w:gridCol w:w="60"/>
        <w:gridCol w:w="300"/>
      </w:tblGrid>
      <w:tr w:rsidR="00E1374A" w:rsidRPr="00E1374A" w14:paraId="4112FB93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D0E0AA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BCC0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20A2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E1374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E1374A" w:rsidRPr="00E1374A" w14:paraId="4D18B02E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04A13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04D986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  <w:vAlign w:val="bottom"/>
            <w:hideMark/>
          </w:tcPr>
          <w:p w14:paraId="280EDC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7" w:author="Author" w:date="2023-05-12T10:38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.193</w:t>
              </w:r>
            </w:ins>
            <w:del w:id="18" w:author="Author" w:date="2023-05-12T10:38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.197</w:delText>
              </w:r>
            </w:del>
          </w:p>
        </w:tc>
        <w:tc>
          <w:tcPr>
            <w:tcW w:w="360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5D3B758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51054B43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72BC36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74F344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33A8B0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9" w:author="Author" w:date="2023-05-12T10:38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.217</w:t>
              </w:r>
            </w:ins>
            <w:del w:id="20" w:author="Author" w:date="2023-05-12T10:38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.2</w:delText>
              </w:r>
            </w:del>
            <w:del w:id="21" w:author="Author" w:date="2023-05-12T10:39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22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697BE4C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18AA13D8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3252B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53FF9F2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1089A1F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2" w:author="Author" w:date="2023-05-12T10:39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.245</w:t>
              </w:r>
            </w:ins>
            <w:del w:id="23" w:author="Author" w:date="2023-05-12T10:39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.253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0B1751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600FAE6E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FC80E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8D968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57938F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4" w:author="Author" w:date="2023-05-12T10:39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.202</w:t>
              </w:r>
            </w:ins>
            <w:del w:id="25" w:author="Author" w:date="2023-05-12T10:39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.207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52FD72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142B3656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4A3A16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472E3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669DCA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6" w:author="Author" w:date="2023-05-12T10:39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.160</w:t>
              </w:r>
            </w:ins>
            <w:del w:id="27" w:author="Author" w:date="2023-05-12T10:39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.164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4E6859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74D058C4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8D032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63B6BC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70A1721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8" w:author="Author" w:date="2023-05-12T10:39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.119</w:t>
              </w:r>
            </w:ins>
            <w:del w:id="29" w:author="Author" w:date="2023-05-12T10:39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.121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7CA22E1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31230EE0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7EA3A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FD834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5456FF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0" w:author="Author" w:date="2023-05-12T10:39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.124</w:t>
              </w:r>
            </w:ins>
            <w:del w:id="31" w:author="Author" w:date="2023-05-12T10:39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.127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28932C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6BB75EC6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8FE75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4F5409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0FBAE8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2" w:author="Author" w:date="2023-05-12T10:39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.078</w:t>
              </w:r>
            </w:ins>
            <w:del w:id="33" w:author="Author" w:date="2023-05-12T10:39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.079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10857A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60C67D35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4BBB9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0C1BE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03C2B9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4" w:author="Author" w:date="2023-05-12T10:39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.273</w:t>
              </w:r>
            </w:ins>
            <w:del w:id="35" w:author="Author" w:date="2023-05-12T10:39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.276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606013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536C6AD7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9BE44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535C91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215295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6" w:author="Author" w:date="2023-05-12T10:39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.205</w:t>
              </w:r>
            </w:ins>
            <w:del w:id="37" w:author="Author" w:date="2023-05-12T10:39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.206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78403CE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6C6B55BF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14B91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B1B80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7926236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8" w:author="Author" w:date="2023-05-12T10:40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.192</w:t>
              </w:r>
            </w:ins>
            <w:del w:id="39" w:author="Author" w:date="2023-05-12T10:40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.196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4728344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2D6016EE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CC5702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D6D6E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1A4268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0" w:author="Author" w:date="2023-05-12T10:40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.169</w:t>
              </w:r>
            </w:ins>
            <w:del w:id="41" w:author="Author" w:date="2023-05-12T10:40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.172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00ADFA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41E0298C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A5C626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718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  <w:vAlign w:val="bottom"/>
            <w:hideMark/>
          </w:tcPr>
          <w:p w14:paraId="4DA9BB0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2" w:author="Author" w:date="2023-05-12T10:40:00Z">
              <w:r w:rsidRPr="00E1374A">
                <w:rPr>
                  <w:rFonts w:ascii="Arial" w:eastAsia="Times New Roman" w:hAnsi="Arial" w:cs="Arial"/>
                  <w:sz w:val="18"/>
                  <w:szCs w:val="18"/>
                </w:rPr>
                <w:t>.256</w:t>
              </w:r>
            </w:ins>
            <w:del w:id="43" w:author="Author" w:date="2023-05-12T10:40:00Z">
              <w:r w:rsidRPr="00E1374A" w:rsidDel="00153868">
                <w:rPr>
                  <w:rFonts w:ascii="Arial" w:eastAsia="Times New Roman" w:hAnsi="Arial" w:cs="Arial"/>
                  <w:sz w:val="18"/>
                  <w:szCs w:val="18"/>
                </w:rPr>
                <w:delText>.260</w:delText>
              </w:r>
            </w:del>
          </w:p>
        </w:tc>
        <w:tc>
          <w:tcPr>
            <w:tcW w:w="360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037887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1374A" w:rsidRPr="00E1374A" w14:paraId="69B41898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4FA6C7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3442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E4F5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E1374A" w:rsidRPr="00E1374A" w14:paraId="1021299C" w14:textId="77777777" w:rsidTr="00626A4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D205D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A65E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City">
              <w:smartTag w:uri="urn:schemas-microsoft-com:office:smarttags" w:element="PlaceName">
                <w:r w:rsidRPr="00E1374A">
                  <w:rPr>
                    <w:rFonts w:ascii="Arial" w:eastAsia="Times New Roman" w:hAnsi="Arial"/>
                    <w:sz w:val="18"/>
                    <w:szCs w:val="20"/>
                  </w:rPr>
                  <w:t>Entire</w:t>
                </w:r>
              </w:smartTag>
              <w:r w:rsidRPr="00E1374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E1374A">
                  <w:rPr>
                    <w:rFonts w:ascii="Arial" w:eastAsia="Times New Roman" w:hAnsi="Arial"/>
                    <w:sz w:val="18"/>
                    <w:szCs w:val="20"/>
                  </w:rPr>
                  <w:t>State</w:t>
                </w:r>
              </w:smartTag>
            </w:smartTag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1292B688" w14:textId="77777777" w:rsidR="00E1374A" w:rsidRPr="00E1374A" w:rsidRDefault="00E1374A" w:rsidP="00E1374A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13C40" w14:textId="77777777" w:rsidR="00E1374A" w:rsidRPr="00E1374A" w:rsidRDefault="00E1374A" w:rsidP="00E1374A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63460EA6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1ACF35D" w14:textId="77777777" w:rsidR="00E1374A" w:rsidRDefault="00E1374A">
      <w:pPr>
        <w:sectPr w:rsidR="00E1374A" w:rsidSect="00E1374A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690838E6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</w:t>
      </w:r>
    </w:p>
    <w:p w14:paraId="7B7BB887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462FF3D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44" w:name="ISOSuiteClassCodes"/>
      <w:bookmarkEnd w:id="44"/>
    </w:p>
    <w:p w14:paraId="74E6AC16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5064BB88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679A7E59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2D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536986D8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EE16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D250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E1374A" w:rsidRPr="00E1374A" w14:paraId="2E8481E2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6E0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C5F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E1374A" w:rsidRPr="00E1374A" w14:paraId="6B4A1BF8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794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2B4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E1374A" w:rsidRPr="00E1374A" w14:paraId="0683150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FEAB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3A9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E1374A" w:rsidRPr="00E1374A" w14:paraId="784FB741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AC8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8DB3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E1374A" w:rsidRPr="00E1374A" w14:paraId="51096EB3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641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48C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E1374A" w:rsidRPr="00E1374A" w14:paraId="0620D31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BB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185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E1374A" w:rsidRPr="00E1374A" w14:paraId="0E0C03A8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F3C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E37B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E1374A" w:rsidRPr="00E1374A" w14:paraId="43B2BB7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502E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CF4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E1374A" w:rsidRPr="00E1374A" w14:paraId="1E94EA8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EFF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461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E1374A" w:rsidRPr="00E1374A" w14:paraId="0D740EC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69A2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4CB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E1374A" w:rsidRPr="00E1374A" w14:paraId="50B96A3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21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B9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B6AB1F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2C432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1814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AC9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5E388D1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3A6D1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7881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1B126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9E548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1CDD8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CAB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C59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34F174E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89D6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FF142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B414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76C2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047B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1556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A452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1374A" w:rsidRPr="00E1374A" w14:paraId="2F5C1CC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1F3C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6B7D3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AFF93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EF91A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57231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8ED19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18A8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1374A" w:rsidRPr="00E1374A" w14:paraId="2207D9D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C9FA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A68C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63D78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5026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E832A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ED1E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C2321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1374A" w:rsidRPr="00E1374A" w14:paraId="0B110D6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3C1BB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102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C2C3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F28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5187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FA8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E34D1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1374A" w:rsidRPr="00E1374A" w14:paraId="32F390D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3AE1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DDA29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B33E8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7228B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8FE6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98A0F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635D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1374A" w:rsidRPr="00E1374A" w14:paraId="35DDF9F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0902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DDC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D131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6D8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C2E0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B7A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00843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1374A" w:rsidRPr="00E1374A" w14:paraId="4B471D2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CA6D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967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2C2B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7E0D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E4B3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B73A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50A1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E1374A" w:rsidRPr="00E1374A" w14:paraId="644EE83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35E8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13B4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BB99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5B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CFDD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E55E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B3304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E1374A" w:rsidRPr="00E1374A" w14:paraId="260A02B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2F14B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3B8E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85C5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5A3F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440F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10022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2FE8F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E1374A" w:rsidRPr="00E1374A" w14:paraId="47DA5E3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15D3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84E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A3EC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9900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0686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F8F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48E73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E1374A" w:rsidRPr="00E1374A" w14:paraId="2B31028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5CC0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420BF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D20C3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2BCC7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4F97F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85DB7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420E7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E1374A" w:rsidRPr="00E1374A" w14:paraId="39D6999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3BE4F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AC5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14D6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876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6625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B56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E059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E1374A" w:rsidRPr="00E1374A" w14:paraId="4CD0F30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CEBC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1AACB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61B5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83F16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D126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0A9C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6E702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E1374A" w:rsidRPr="00E1374A" w14:paraId="4E50847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0897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962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FFB9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62E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F2F84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FF9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F8C2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E1374A" w:rsidRPr="00E1374A" w14:paraId="74DD2C9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F6B6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C339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8A01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6FB6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BAEB2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DB3BC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907B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E1374A" w:rsidRPr="00E1374A" w14:paraId="40D9872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057F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BB35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1B1B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8ED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9165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F00A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C991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E1374A" w:rsidRPr="00E1374A" w14:paraId="5068979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22C71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3DD5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4544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BA7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1747E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2E6A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B199D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E1374A" w:rsidRPr="00E1374A" w14:paraId="44DBDE2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8D444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0C3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DB43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97D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1789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228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B7F2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E1374A" w:rsidRPr="00E1374A" w14:paraId="12D339C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E6F5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6B06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DD6A6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47AE4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F506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0ECA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6885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</w:tr>
      <w:tr w:rsidR="00E1374A" w:rsidRPr="00E1374A" w14:paraId="2070F98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5C745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705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DACE9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3E52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EBA7E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5C1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312B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</w:tr>
      <w:tr w:rsidR="00E1374A" w:rsidRPr="00E1374A" w14:paraId="77F272E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2266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D617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424C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84036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8270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13D42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BE27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</w:tr>
      <w:tr w:rsidR="00E1374A" w:rsidRPr="00E1374A" w14:paraId="2B80D8C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2E8A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9137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0116E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D8331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2C18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AB19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FE43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</w:tr>
      <w:tr w:rsidR="00E1374A" w:rsidRPr="00E1374A" w14:paraId="35A06F1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82F1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464E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2DAEB67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D3093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9157B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3CC0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46FC78B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9BCFA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79DEE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694E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D3BA38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AF3EC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08F4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A404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19B9ED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FCB5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BA93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AA55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24792A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29B9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CE4E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B008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57B5981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D2EB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A793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C13F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5F99EFB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993B2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7FC8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295B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31948D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F8EC4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C0B8A50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1C5F9B9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30A262B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4767121E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82EE236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9A91F3D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0820370A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3B8F926B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C1FD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23D35F73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F0D5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407B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E1374A" w:rsidRPr="00E1374A" w14:paraId="202EAC3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18CC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8B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E1374A" w:rsidRPr="00E1374A" w14:paraId="367765F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26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76D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E1374A" w:rsidRPr="00E1374A" w14:paraId="16CF7EA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F077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91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E1374A" w:rsidRPr="00E1374A" w14:paraId="38F8F1D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36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79B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E1374A" w:rsidRPr="00E1374A" w14:paraId="4E1A28C2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33E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F09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E1374A" w:rsidRPr="00E1374A" w14:paraId="34EBAD6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84C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7CA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E1374A" w:rsidRPr="00E1374A" w14:paraId="5DB49F6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B5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2F1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C50BEE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456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952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5E577DC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7F0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E606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8FD3EB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3F2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93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6A3B21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CCD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09B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0C8638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530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618EB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ADE8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6334CB2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9FEDB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6F68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1B6D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4F4A2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DC92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E7A5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B22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5E1020E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6370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D4B2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E0990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5C13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5BCA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6BF6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ED13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</w:tr>
      <w:tr w:rsidR="00E1374A" w:rsidRPr="00E1374A" w14:paraId="62DE16F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CA4C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E79D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2A0A6B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8289C7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90831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A5AA1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C574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</w:tr>
      <w:tr w:rsidR="00E1374A" w:rsidRPr="00E1374A" w14:paraId="6EC5EF4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22D9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0275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750F6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DCA7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12C57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E83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6690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</w:tr>
      <w:tr w:rsidR="00E1374A" w:rsidRPr="00E1374A" w14:paraId="3891E8C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78A14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D0D73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6DD6D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C9AE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F2C05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6E3D9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1361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070519A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09C584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F4C11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A15D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0.625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886F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0.563</w:t>
            </w:r>
          </w:p>
        </w:tc>
        <w:tc>
          <w:tcPr>
            <w:tcW w:w="1340" w:type="dxa"/>
            <w:tcBorders>
              <w:left w:val="nil"/>
            </w:tcBorders>
          </w:tcPr>
          <w:p w14:paraId="122518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3569D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02ADA4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0.437</w:t>
            </w:r>
          </w:p>
        </w:tc>
      </w:tr>
      <w:tr w:rsidR="00E1374A" w:rsidRPr="00E1374A" w14:paraId="164A8B9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B6148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66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F813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0.731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DD4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0.657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7D8B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0.623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8B7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5656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0.513</w:t>
            </w:r>
          </w:p>
        </w:tc>
      </w:tr>
      <w:tr w:rsidR="00E1374A" w:rsidRPr="00E1374A" w14:paraId="5398819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DB09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F57F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17C9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A29A4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06122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F333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F8F9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</w:tr>
      <w:tr w:rsidR="00E1374A" w:rsidRPr="00E1374A" w14:paraId="498AC1E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AF5F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EB05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94F07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F1C2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0B0802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E31BC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526B8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7E2D86A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B3E2D3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5A40F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07B52C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0.625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231F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0.563</w:t>
            </w:r>
          </w:p>
        </w:tc>
        <w:tc>
          <w:tcPr>
            <w:tcW w:w="1340" w:type="dxa"/>
            <w:tcBorders>
              <w:left w:val="nil"/>
            </w:tcBorders>
          </w:tcPr>
          <w:p w14:paraId="3C8B3CE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AB4F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B1560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0.437</w:t>
            </w:r>
          </w:p>
        </w:tc>
      </w:tr>
      <w:tr w:rsidR="00E1374A" w:rsidRPr="00E1374A" w14:paraId="090F387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92C97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6F7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826E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0.731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108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0.657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49B0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0.623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7D6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C7BF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0.513</w:t>
            </w:r>
          </w:p>
        </w:tc>
      </w:tr>
      <w:tr w:rsidR="00E1374A" w:rsidRPr="00E1374A" w14:paraId="631DB1B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F5F0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2455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F58A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CE62B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AE75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EA19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DF6B2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</w:tr>
      <w:tr w:rsidR="00E1374A" w:rsidRPr="00E1374A" w14:paraId="1EA4755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37CC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B83F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F6004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9577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E1ED6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1E05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AB8CD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2C08B39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37633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E5836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0EDF0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0.625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335733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0.563</w:t>
            </w:r>
          </w:p>
        </w:tc>
        <w:tc>
          <w:tcPr>
            <w:tcW w:w="1340" w:type="dxa"/>
            <w:tcBorders>
              <w:left w:val="nil"/>
            </w:tcBorders>
          </w:tcPr>
          <w:p w14:paraId="34928C5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1F447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B919B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0.437</w:t>
            </w:r>
          </w:p>
        </w:tc>
      </w:tr>
      <w:tr w:rsidR="00E1374A" w:rsidRPr="00E1374A" w14:paraId="0D483E5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DF1D2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EEE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D316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0.731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CE8D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0.657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1C79A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0.623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0D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99D33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0.513</w:t>
            </w:r>
          </w:p>
        </w:tc>
      </w:tr>
      <w:tr w:rsidR="00E1374A" w:rsidRPr="00E1374A" w14:paraId="38767F3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8B8D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CA07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85B9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3BC8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809C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0F01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C72F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E1374A" w:rsidRPr="00E1374A" w14:paraId="5DB701B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FB74E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017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5B570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63E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45D1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42E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17DE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E1374A" w:rsidRPr="00E1374A" w14:paraId="5F5794C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C8AA4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3880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A065B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A1A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7C34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E7A2E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6199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E1374A" w:rsidRPr="00E1374A" w14:paraId="000DB13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F4C2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811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E927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FB1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8FB3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2DD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7B9B9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E1374A" w:rsidRPr="00E1374A" w14:paraId="1B902A1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5343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6090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99D3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405E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6E65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34C1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E04A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E1374A" w:rsidRPr="00E1374A" w14:paraId="1BB1259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ACA4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2346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A42B2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C662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4CD8E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DB5A1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1B98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E1374A" w:rsidRPr="00E1374A" w14:paraId="2C66DBB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5FBEA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6B5E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E240F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63E3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B1714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755E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B059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DDA466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108EA4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E0F9E7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3F60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586F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5AAA4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E7BE9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2B5A7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50B9FF6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ACE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F227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660F6DC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87F9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D8A9A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470E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3923DCD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F3DB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41B71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1956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AE6AF0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DB694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62FF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E3F2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BDD88D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D5E3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793FA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8C426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763E79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D6BA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C654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A95D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DC78E6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B919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0F39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12B57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4EBF7D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AE39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E9F6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9BD94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3F618F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B9025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3293803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F56BB55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D5D8976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086F6F0E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60410E0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5084255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38E5925E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09401EF1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F1A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6E03CF5D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EFB3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CBFF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E1374A" w:rsidRPr="00E1374A" w14:paraId="1BC617E7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0D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D1A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E1374A" w:rsidRPr="00E1374A" w14:paraId="4F6A231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A85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375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E1374A" w:rsidRPr="00E1374A" w14:paraId="160C9D90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96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F423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E1374A" w:rsidRPr="00E1374A" w14:paraId="415FEF03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565C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E02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E1374A" w:rsidRPr="00E1374A" w14:paraId="6C59E638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1181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EC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E1374A" w:rsidRPr="00E1374A" w14:paraId="328EBB0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1E5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FCC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E1374A" w:rsidRPr="00E1374A" w14:paraId="2A553FB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A20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0A1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48F4D5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A0E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8BF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541E814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798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0D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F6F5326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D7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D2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190137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B3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6F3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108ED0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7447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AAF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BA38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5387BF2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79527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5CCE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779F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1FFE4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6B464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750D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622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291CEBE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BC3B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4036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8952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4067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DB2BC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2AE7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01F4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E1374A" w:rsidRPr="00E1374A" w14:paraId="2D55509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591E5C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92942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ED824D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509714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64C1E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136BB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BC3B07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066D286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D02AE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F1A8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3D962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5AA97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340" w:type="dxa"/>
            <w:tcBorders>
              <w:left w:val="nil"/>
            </w:tcBorders>
          </w:tcPr>
          <w:p w14:paraId="4C71CD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EA4F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F08D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</w:tr>
      <w:tr w:rsidR="00E1374A" w:rsidRPr="00E1374A" w14:paraId="78F4621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B46A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E99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0EB3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812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4EA7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467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B633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</w:tr>
      <w:tr w:rsidR="00E1374A" w:rsidRPr="00E1374A" w14:paraId="33C8650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642A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D1A7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07CB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1BCE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D1F8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386C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ACDD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E1374A" w:rsidRPr="00E1374A" w14:paraId="0FE0B2B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9D81C5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C470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521925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3F853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8AAEF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0BEEE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CAF33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5E40B0E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34B9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AAEAE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F0283F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E8CC78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340" w:type="dxa"/>
            <w:tcBorders>
              <w:left w:val="nil"/>
            </w:tcBorders>
          </w:tcPr>
          <w:p w14:paraId="39D0A1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3C9C7F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092E4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</w:tr>
      <w:tr w:rsidR="00E1374A" w:rsidRPr="00E1374A" w14:paraId="3F555F7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CEA1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AE5D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211B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9992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B48A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34F6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AB011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</w:tr>
      <w:tr w:rsidR="00E1374A" w:rsidRPr="00E1374A" w14:paraId="44FB13C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3C34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A74A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EA52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5ABB6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D5245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E096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ECD02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E1374A" w:rsidRPr="00E1374A" w14:paraId="6849A48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33AE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B2084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4F54D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1A979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DA2BC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7311B1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1EA65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545BB2E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38F2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CD71C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792B1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C12B7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340" w:type="dxa"/>
            <w:tcBorders>
              <w:left w:val="nil"/>
            </w:tcBorders>
          </w:tcPr>
          <w:p w14:paraId="6AAC4D1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1555C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89750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</w:tr>
      <w:tr w:rsidR="00E1374A" w:rsidRPr="00E1374A" w14:paraId="579C4D4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EB69E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B04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FC9C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C27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2A14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5C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0FC8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</w:tr>
      <w:tr w:rsidR="00E1374A" w:rsidRPr="00E1374A" w14:paraId="31233CD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4D1E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A40E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BD84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85EF1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335A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2372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F1890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40DF92B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E105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354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213E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796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45E02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450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8596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E1374A" w:rsidRPr="00E1374A" w14:paraId="26DC1C9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0C6A2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51DE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DEDB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98F32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B51DF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4AB3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DA75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E1374A" w:rsidRPr="00E1374A" w14:paraId="3DEF004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4228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ECCB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D1059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03B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8D99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6C0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93249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E1374A" w:rsidRPr="00E1374A" w14:paraId="422544B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E9AA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32AE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5C83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32238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8AF2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8BB2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38B9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1374A" w:rsidRPr="00E1374A" w14:paraId="7312790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C94D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BD7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3A70F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BFC6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E0063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B48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F416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E1374A" w:rsidRPr="00E1374A" w14:paraId="7F04A1F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BA4F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8C67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7872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DFD2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A64D6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5115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A7CA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4D4C750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FC5D3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518D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ABAF47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41CC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45BB9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D738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9904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E1374A" w:rsidRPr="00E1374A" w14:paraId="6D6DC66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931C7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C47F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E6F33E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27E03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3D185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E86E3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D877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53E192E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60B0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3501A0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30356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2261B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0C9C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DD0D12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EF3A3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93FF07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D5DF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9BE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615D8A5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F8937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F3E29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D2A0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7168787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91CF1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C1FC1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F015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FD7599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E284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0B04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C8CF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A6DF85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9593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47D66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F9563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D1F9C7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DCF2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4E25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0580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C4FF87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C380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2518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3423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8E8FA1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FB2B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C43B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2DD8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54C7A1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CCED1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21F44FBF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4A41D3E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702989C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59A55E47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81EC02E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EBF7E41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635B3969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17CE9B8C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65B0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6246F38C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31FD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D09D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E1374A" w:rsidRPr="00E1374A" w14:paraId="4ABB4607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A1E0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E8F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E1374A" w:rsidRPr="00E1374A" w14:paraId="1A4B27D2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546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4054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E1374A" w:rsidRPr="00E1374A" w14:paraId="6A300BB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371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6A0B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E1374A" w:rsidRPr="00E1374A" w14:paraId="533E860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EE5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57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E1374A" w:rsidRPr="00E1374A" w14:paraId="194A2B8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9B8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8ED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E1374A" w:rsidRPr="00E1374A" w14:paraId="507E4FF1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438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0C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E1374A" w:rsidRPr="00E1374A" w14:paraId="267B1DAF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DC01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2A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E1374A" w:rsidRPr="00E1374A" w14:paraId="14B3EE7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8A5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E9F5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E1374A" w:rsidRPr="00E1374A" w14:paraId="02E0DACD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98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F2D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E1374A" w:rsidRPr="00E1374A" w14:paraId="3A854FD8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697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CFD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E46EB57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4F4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877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AC1F94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BF654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9D90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BCE5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1F8A5D9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84DD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3546D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EC6C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195FB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7A760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0ED6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2963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22AFFD3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34D2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6FF9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BA75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31FB0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7864B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BD39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4CBB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E1374A" w:rsidRPr="00E1374A" w14:paraId="48CD135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931D7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DE7E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4ADA26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43B82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9F782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767D0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9479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E1374A" w:rsidRPr="00E1374A" w14:paraId="2DB3FAA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6D0C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7F1D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9BA4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0EE6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B370E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FF3EC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17877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E1374A" w:rsidRPr="00E1374A" w14:paraId="5FDE6BF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A2C0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518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4478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DB95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7C81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0A9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00B2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E1374A" w:rsidRPr="00E1374A" w14:paraId="0DFF248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E1ED4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5990B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12A6E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9A02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70EB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06FC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1F9E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E1374A" w:rsidRPr="00E1374A" w14:paraId="34AD9ED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2A08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836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9B22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34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ECA4D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B9B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09527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</w:tr>
      <w:tr w:rsidR="00E1374A" w:rsidRPr="00E1374A" w14:paraId="297462B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B338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795E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3A8F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9266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6DFB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6C8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641B3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E1374A" w:rsidRPr="00E1374A" w14:paraId="195D16B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FC1B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9948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53786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DCE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21ED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382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0FB9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E1374A" w:rsidRPr="00E1374A" w14:paraId="0D62677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3E0F8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670B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7F82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C747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FFA4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5137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C1D7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E1374A" w:rsidRPr="00E1374A" w14:paraId="422F8E5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28A7E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E61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AB52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6DD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2762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0D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B718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</w:tr>
      <w:tr w:rsidR="00E1374A" w:rsidRPr="00E1374A" w14:paraId="3563AC1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7399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C2BF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363A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7C5B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D0AC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7B692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7D5C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E1374A" w:rsidRPr="00E1374A" w14:paraId="572B5E3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CD07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7A4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58313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5BB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CDEBD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D12D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2868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</w:tr>
      <w:tr w:rsidR="00E1374A" w:rsidRPr="00E1374A" w14:paraId="4572845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CA01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AE3AD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12FA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22EDE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0CB7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F58A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D0F5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E1374A" w:rsidRPr="00E1374A" w14:paraId="25A1622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4B4F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98C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D1F39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B81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18D0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E4C2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8CDA5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E1374A" w:rsidRPr="00E1374A" w14:paraId="38AAA21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4003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D91D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4A86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1528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C427B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355E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78CF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E1374A" w:rsidRPr="00E1374A" w14:paraId="1E6D5CE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1964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452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8C87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22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1259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72CE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5322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E1374A" w:rsidRPr="00E1374A" w14:paraId="72EA25B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9254A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C738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C5F3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185F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261F2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8623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1125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E1374A" w:rsidRPr="00E1374A" w14:paraId="17E2409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B66F5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A58E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91C9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FBC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0F79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59D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984D8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</w:tr>
      <w:tr w:rsidR="00E1374A" w:rsidRPr="00E1374A" w14:paraId="7A1FF1C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D44B2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52F0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F0A56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07732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D9AB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9B3B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58A7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E1374A" w:rsidRPr="00E1374A" w14:paraId="7B28F6E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8B7C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398A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A8332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242F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550A0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A4C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8987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E1374A" w:rsidRPr="00E1374A" w14:paraId="34E3291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D952AA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9212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4E142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CCD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637770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EBE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4ACE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2087BF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9ACAC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06387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563EF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5DAEF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B1C57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964684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C01F4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6CC4D7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76C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AC0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0209D62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C456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527D9B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D748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67FDA3B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6865D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1899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CFD3D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E49E8F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7E4C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39F96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22BA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E57929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7BE3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CB5C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A2099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E27A4B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A095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8BDB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7DF4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5CBC644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E7DA6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B3536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944F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98A2F4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5F0CD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7D99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688A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325AFA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5456A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7D10B75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9B18DA1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B93125D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74342817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FF2DDF0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3390318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6D38B7C9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092D57C5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F94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4FADE3DE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8CD0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22A2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E1374A" w:rsidRPr="00E1374A" w14:paraId="295B88C6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B9DE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49F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E1374A" w:rsidRPr="00E1374A" w14:paraId="07906B41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AE5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CDE1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E1374A" w:rsidRPr="00E1374A" w14:paraId="7C8EC96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F42C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0AB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E1374A" w:rsidRPr="00E1374A" w14:paraId="74C738B1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FF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32F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E1374A" w:rsidRPr="00E1374A" w14:paraId="674B517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6C2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B3C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E1374A" w:rsidRPr="00E1374A" w14:paraId="7430D26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DA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AE6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E1374A" w:rsidRPr="00E1374A" w14:paraId="088E174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1C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70F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E1374A" w:rsidRPr="00E1374A" w14:paraId="4ACDD09D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EF8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628F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E46745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8E4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C7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C3A4063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7F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3A3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10DA32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4FF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8096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32CB88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3947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7B60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25FB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03252D2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B00B0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A2F7C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08AC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C95D8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15D3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6158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3B0D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09AA529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414E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61634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2B65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F3FB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160B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D60FD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29C6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E1374A" w:rsidRPr="00E1374A" w14:paraId="252EC19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2F4F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F7E07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36BFB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09DDF1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3831AF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7AD56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AFE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</w:tr>
      <w:tr w:rsidR="00E1374A" w:rsidRPr="00E1374A" w14:paraId="240F720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C651D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3D98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008A0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C79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9785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ED50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31F8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00D2108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951D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D23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981C4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09D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36EB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96B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A6B7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E1374A" w:rsidRPr="00E1374A" w14:paraId="43BF7BB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D127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E210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B076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C7B43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59A7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6A8E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E379A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E1374A" w:rsidRPr="00E1374A" w14:paraId="1A45B6C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F94F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A9B7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09D8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1E4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2EC4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2588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4B068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</w:tr>
      <w:tr w:rsidR="00E1374A" w:rsidRPr="00E1374A" w14:paraId="1B51976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815B9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A46A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A13E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F783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6B871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29DFC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79F8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08C0306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2A9C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D9A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D6CD6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B5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B70B1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0F1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9F6A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E1374A" w:rsidRPr="00E1374A" w14:paraId="512197C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0E99B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2CE7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ADFC1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AE09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AA99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BFF2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D2A57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226884C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C7807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6FA7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128B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8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E3C3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B9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AE3D0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E1374A" w:rsidRPr="00E1374A" w14:paraId="2472282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BB49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0425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1F064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3F96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8DB52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6A5A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2F08D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184EC73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7AF4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A48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79F59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F221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5B48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6606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0D03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E1374A" w:rsidRPr="00E1374A" w14:paraId="5BE5450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3CD8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57821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2778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374C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75D03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C12C4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CBEA3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584D22E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96F4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887A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E991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74D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A3E16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C46D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07DA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E1374A" w:rsidRPr="00E1374A" w14:paraId="76EB20F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415E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CF3E6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99DC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BEF0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2FB3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0D2C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8406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6FC6D7B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5D41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B828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50011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BCE2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59930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6A6EF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2F406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</w:tr>
      <w:tr w:rsidR="00E1374A" w:rsidRPr="00E1374A" w14:paraId="12AD5D6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A4E133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51F4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6CE5E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FB28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F59725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84C8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174B3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B408CB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E57C9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E9282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8B58F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50B6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B7A8D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787305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8568B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EE4B5C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62B3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7BD5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0C089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5628DD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0E9A3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E2285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6BE2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C51FC7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1EA1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32484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D0ADF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52AFF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D9C224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9DB5F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E982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591259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4E7C8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0C1C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19E582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A79F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392CC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1CC99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21B7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652E60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5D05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7A037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87776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A13401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F8DE5B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1B20B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664711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28581E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F8B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BBD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492FB5B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D630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20A8D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D3B0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095D252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5A5DA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C8CB4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2A5DC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F08CB3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669B3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5E3F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C001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74571A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6948B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51743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80FB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0B3DB8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25C2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AEEF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2B3C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7B72AC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FAFB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8F55C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D9E1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52E1DE7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F17A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FA0D8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E630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5616C0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E1FCF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57B4B2C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5FFBB03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EB64EBB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32F76AAC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8C4235F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78DDA03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17F19184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1AF26080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8222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3E9AE782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6CC2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6BA4B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E1374A" w:rsidRPr="00E1374A" w14:paraId="17D0B2E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036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F4E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E1374A" w:rsidRPr="00E1374A" w14:paraId="7D33156F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9A9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64A7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E1374A" w:rsidRPr="00E1374A" w14:paraId="397E3263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A46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33E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E1374A" w:rsidRPr="00E1374A" w14:paraId="36565426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DD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33F0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E1374A" w:rsidRPr="00E1374A" w14:paraId="5B08F20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16C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12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FDB70DF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A35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63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19C284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5F9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2C8C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902A4CC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1B39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357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85EC93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8D9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BA0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9949880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9EC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A9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3C896E1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B28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3C42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23A325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134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69D2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AC33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11852F9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A969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527A5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2C97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C95E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2C7D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28B1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D6A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2640587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7ED51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C0F5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AA050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901C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A0AD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38E1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9020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E1374A" w:rsidRPr="00E1374A" w14:paraId="0D53413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8F438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C1E21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AEBAF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EC0B6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1F8C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F6B8D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C1C1B6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618FFA7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F9A0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9E10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6E688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51C7D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</w:tcBorders>
          </w:tcPr>
          <w:p w14:paraId="111483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B1378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F6F7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E1374A" w:rsidRPr="00E1374A" w14:paraId="108A3DF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B88292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A098E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16FC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1DB32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nil"/>
            </w:tcBorders>
          </w:tcPr>
          <w:p w14:paraId="413F82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C7C69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BECA53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E1374A" w:rsidRPr="00E1374A" w14:paraId="059C91C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78F00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DCD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EA62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A44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F3DB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A2A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4F2D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E1374A" w:rsidRPr="00E1374A" w14:paraId="281268B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9128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C313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C9F1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5045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791CB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50746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8D481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E1374A" w:rsidRPr="00E1374A" w14:paraId="34BA9BD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547818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41047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0551C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C3AE6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A9E4E4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62ED2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3BA8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7BFCE92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FA8E2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2C6D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B7925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A05F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</w:tcBorders>
          </w:tcPr>
          <w:p w14:paraId="00709D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B53B1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4C747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E1374A" w:rsidRPr="00E1374A" w14:paraId="781A0BA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886E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F2EB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E46191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3E4C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</w:tcBorders>
          </w:tcPr>
          <w:p w14:paraId="1AFCF74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A6F04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5BAD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E1374A" w:rsidRPr="00E1374A" w14:paraId="5192EFC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3F42E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60A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03A31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EE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93ED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A0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421E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E1374A" w:rsidRPr="00E1374A" w14:paraId="25C13D9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06A9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FA9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02A2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265F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31FBA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8FA3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7EBA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360AB75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6554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403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BB53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28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98997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48D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0398D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</w:tr>
      <w:tr w:rsidR="00E1374A" w:rsidRPr="00E1374A" w14:paraId="3D257A8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2737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8FC9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3FA0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FDA63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DE8A0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615C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2652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</w:tr>
      <w:tr w:rsidR="00E1374A" w:rsidRPr="00E1374A" w14:paraId="795AD0C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D9AE4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FEFC6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F26FB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93DA7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312D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B99C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BB87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7E21B75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089D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936D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FE7015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C2A901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340" w:type="dxa"/>
            <w:tcBorders>
              <w:left w:val="nil"/>
            </w:tcBorders>
          </w:tcPr>
          <w:p w14:paraId="57E597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DF57D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DE17A6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</w:tr>
      <w:tr w:rsidR="00E1374A" w:rsidRPr="00E1374A" w14:paraId="21408C7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83F4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400A8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EE003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0.010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2F9032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0.009</w:t>
            </w:r>
          </w:p>
        </w:tc>
        <w:tc>
          <w:tcPr>
            <w:tcW w:w="1340" w:type="dxa"/>
            <w:tcBorders>
              <w:left w:val="nil"/>
            </w:tcBorders>
          </w:tcPr>
          <w:p w14:paraId="25F993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A9F8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DC247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</w:tr>
      <w:tr w:rsidR="00E1374A" w:rsidRPr="00E1374A" w14:paraId="3DCC7A1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59CF1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B0D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FC9C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7B1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1EF97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43BB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83C94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</w:tr>
      <w:tr w:rsidR="00E1374A" w:rsidRPr="00E1374A" w14:paraId="317F044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737B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492C2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2F1C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708F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2C06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FC08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E5C33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E1374A" w:rsidRPr="00E1374A" w14:paraId="0BD78D7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D2DA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2766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6938FC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5FF41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C826E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D7F7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23379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1F8BD96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5B218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22A0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1616B6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1633A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</w:tcBorders>
          </w:tcPr>
          <w:p w14:paraId="26D083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86213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59A67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1374A" w:rsidRPr="00E1374A" w14:paraId="606B440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211F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C1BFA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BE30B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36EA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</w:tcBorders>
          </w:tcPr>
          <w:p w14:paraId="65E1B26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E8689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A60D8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E1374A" w:rsidRPr="00E1374A" w14:paraId="46A1343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1DF34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0999E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61B0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AF5FF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028A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81D0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32F3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E1374A" w:rsidRPr="00E1374A" w14:paraId="1464FC5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E28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C32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29A6369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3083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D3CF0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EF553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01EFD42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891D7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3D2E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1CD3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4CCACC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A9CD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3DAD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3D82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0BCF17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0C2EC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6B20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C7957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6E55FF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87F47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B94BE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A2716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E31A6B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A0A2D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93C67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32354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C6E146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D501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AE7C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ED0F3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501052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610FE8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32FF5B8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1F28F67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1742A20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0080E0F3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B427D27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0C827D1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49AC82D3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442D7858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3A2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0CE79099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6EAE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30BD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E1374A" w:rsidRPr="00E1374A" w14:paraId="52492370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2FF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445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E1374A" w:rsidRPr="00E1374A" w14:paraId="03ECD7BF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1703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B5A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E1374A" w:rsidRPr="00E1374A" w14:paraId="4F862BA3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D60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29FB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E1374A" w:rsidRPr="00E1374A" w14:paraId="767760F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E54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DBA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E1374A" w:rsidRPr="00E1374A" w14:paraId="02A25AA6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87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B58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E1374A" w:rsidRPr="00E1374A" w14:paraId="0AFA0EFF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31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3D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E1374A" w:rsidRPr="00E1374A" w14:paraId="78DA184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DFA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F3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E1374A" w:rsidRPr="00E1374A" w14:paraId="23FCD02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F5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32DB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E1374A" w:rsidRPr="00E1374A" w14:paraId="37F1278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9E40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7A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E1374A" w:rsidRPr="00E1374A" w14:paraId="7F84CC2D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737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07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E1374A" w:rsidRPr="00E1374A" w14:paraId="22973114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D8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D281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6212F3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428D6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3696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2B672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7B7E3D7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1D27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9350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927DE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F539F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BECA1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5CE3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F30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5E37D6F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0816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4F6AA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BBFD6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F47B9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35DAF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1D4B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DCF8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E1374A" w:rsidRPr="00E1374A" w14:paraId="3CEF379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3EC6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46982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D46D8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1E498D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9C7BF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F17E8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F1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</w:tr>
      <w:tr w:rsidR="00E1374A" w:rsidRPr="00E1374A" w14:paraId="341BDC4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33D7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F12F9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BAAB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5D1D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381B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7B93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DF99C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E1374A" w:rsidRPr="00E1374A" w14:paraId="0C7C721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DF9B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16E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FAE5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76A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CF7C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084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15EEF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</w:tr>
      <w:tr w:rsidR="00E1374A" w:rsidRPr="00E1374A" w14:paraId="6DD11DF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327E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3953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453B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01D99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0521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F000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4F64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E1374A" w:rsidRPr="00E1374A" w14:paraId="2EA4184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781F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822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F9F1F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4A9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B9076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CD2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12D5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</w:tr>
      <w:tr w:rsidR="00E1374A" w:rsidRPr="00E1374A" w14:paraId="37CEB7D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43C8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6B56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D22E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4E10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CDAD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9786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0B83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E1374A" w:rsidRPr="00E1374A" w14:paraId="25820B2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6E6A1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827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4525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5D9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5CBF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300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98E4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E1374A" w:rsidRPr="00E1374A" w14:paraId="39E5374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F230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35E9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49CB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0454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2A22C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48DA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3AE8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E1374A" w:rsidRPr="00E1374A" w14:paraId="4689CF7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858E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985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6C30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58C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5CC0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E91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6D0C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E1374A" w:rsidRPr="00E1374A" w14:paraId="65E62B2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E88E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C1CD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FA9E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9645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E521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36A06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B550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E1374A" w:rsidRPr="00E1374A" w14:paraId="7C3C125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12A3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89C3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FE86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731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A38C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BD4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337C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E1374A" w:rsidRPr="00E1374A" w14:paraId="52C6297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9782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8095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E903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3F9D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95AF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681B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FC57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E1374A" w:rsidRPr="00E1374A" w14:paraId="4D2C805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328D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A3A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819BA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E41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6D06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1BBC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AD5F4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</w:tr>
      <w:tr w:rsidR="00E1374A" w:rsidRPr="00E1374A" w14:paraId="357EE83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44F5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9B81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BA73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F2B93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B9132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20AF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048C1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</w:tr>
      <w:tr w:rsidR="00E1374A" w:rsidRPr="00E1374A" w14:paraId="1E68A48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9F06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0C7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B2876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1C8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71B1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7913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7B0B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1374A" w:rsidRPr="00E1374A" w14:paraId="1DAA21C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7C87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5752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F573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61CC9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F1B1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3E67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12A0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E1374A" w:rsidRPr="00E1374A" w14:paraId="35FFA49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DE93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C94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65E8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8E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D5EFE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0D9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80A9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1374A" w:rsidRPr="00E1374A" w14:paraId="4E38101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5B3E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7D87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CF35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374B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582CA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B654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CD8A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1374A" w:rsidRPr="00E1374A" w14:paraId="6973130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CF0E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6D9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C078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567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D07A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978E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D05C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1374A" w:rsidRPr="00E1374A" w14:paraId="11BD4D6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AEC25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1B3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30557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4BD53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3FFC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D97D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BD1A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E1374A" w:rsidRPr="00E1374A" w14:paraId="78D3135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4E77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3A0E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46853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7170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0863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EBF9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DC7D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1374A" w:rsidRPr="00E1374A" w14:paraId="0C46152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AB43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0B5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3DDA923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A522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52393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D45C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223A193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2737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759C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F8CF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9C3CCA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E6D2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2E67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4A91A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6382C6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8DFF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804E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47DE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A80882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0B88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8F4BC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5AC6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B61112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F369E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33805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CE676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45DF62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DB53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1352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5C27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44809C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3B9A6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AAD1234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CA04415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B60C8BF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2B022F9D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DE966EA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E1DE06B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6B3758A9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5AD97DCF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14B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228D434A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BC646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65E84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E1374A" w:rsidRPr="00E1374A" w14:paraId="14C30BC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30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FD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E1374A" w:rsidRPr="00E1374A" w14:paraId="783EB816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ABC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22E1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E1374A" w:rsidRPr="00E1374A" w14:paraId="2F1331B2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929E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DA1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E1374A" w:rsidRPr="00E1374A" w14:paraId="2FFFE38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639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39C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E1374A" w:rsidRPr="00E1374A" w14:paraId="24ED15B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97F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C0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E1374A" w:rsidRPr="00E1374A" w14:paraId="4EC0D1D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478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FE0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E1374A" w:rsidRPr="00E1374A" w14:paraId="7923E7C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014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5C6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E1374A" w:rsidRPr="00E1374A" w14:paraId="5FF1B722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05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886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E1374A" w:rsidRPr="00E1374A" w14:paraId="761AC0F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B744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9D6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E1374A" w:rsidRPr="00E1374A" w14:paraId="5D63BB6D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968D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16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E1374A" w:rsidRPr="00E1374A" w14:paraId="49CB369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A1A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6273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1FF38F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FAB90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99A19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D888A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231FA7E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3A6FA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DAD59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405C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1CA97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9D73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6D5D0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74A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571C860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79E5F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774D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DB966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2499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2549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7A6D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D65F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E1374A" w:rsidRPr="00E1374A" w14:paraId="63C0F5F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4DAFC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5D2F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10167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DEBB6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6CE87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C3C386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BE5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E1374A" w:rsidRPr="00E1374A" w14:paraId="6E6FB06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A8CD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D476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DB210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8EB53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CB47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93A22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C14B3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E1374A" w:rsidRPr="00E1374A" w14:paraId="388184F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D06D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D772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D06F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AF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46C1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8A3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E580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E1374A" w:rsidRPr="00E1374A" w14:paraId="0311770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D6556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9796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627D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7C437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3522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7B011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E4C9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E1374A" w:rsidRPr="00E1374A" w14:paraId="5A92EAB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0F319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F1C1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1691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061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1ADD6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D8E3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36AC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E1374A" w:rsidRPr="00E1374A" w14:paraId="5BB1DD8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4414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D622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0671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31BDF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50AF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6A93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B7DD4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E1374A" w:rsidRPr="00E1374A" w14:paraId="33556AC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8BE5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3A9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DBBF7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CEA8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CD529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80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83A4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E1374A" w:rsidRPr="00E1374A" w14:paraId="45DE12A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EDC06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FC5D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964F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7FC92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54D6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A3A3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D1F6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</w:tr>
      <w:tr w:rsidR="00E1374A" w:rsidRPr="00E1374A" w14:paraId="7F5C366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7EAF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177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AF97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A2B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55D9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9DD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03B5A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E1374A" w:rsidRPr="00E1374A" w14:paraId="01DFA43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A122B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BD40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5721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A3AF6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8DC9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7188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8FD4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</w:tr>
      <w:tr w:rsidR="00E1374A" w:rsidRPr="00E1374A" w14:paraId="4477F2C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AB3C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069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5244C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430D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71D5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9BC2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5477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E1374A" w:rsidRPr="00E1374A" w14:paraId="0E5DF73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A8F7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237A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139F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D58C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7808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DED8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310A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E1374A" w:rsidRPr="00E1374A" w14:paraId="585BBCC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E1DC6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1836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AB0F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883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2F996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CD7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A5528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E1374A" w:rsidRPr="00E1374A" w14:paraId="7F9C9C6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6670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FB321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BC99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636A4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F259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BE61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67BB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</w:tr>
      <w:tr w:rsidR="00E1374A" w:rsidRPr="00E1374A" w14:paraId="54C08A8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2A3C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FE1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1BAB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19C9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31083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60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D8FF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</w:tr>
      <w:tr w:rsidR="00E1374A" w:rsidRPr="00E1374A" w14:paraId="393825B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901CD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AF20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8CF0D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003C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115C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18246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38559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</w:tr>
      <w:tr w:rsidR="00E1374A" w:rsidRPr="00E1374A" w14:paraId="617650E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0CEA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B245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FE84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E0F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3F64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2D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C5486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</w:tr>
      <w:tr w:rsidR="00E1374A" w:rsidRPr="00E1374A" w14:paraId="2E98D91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0BB4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1088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4E75A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040F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DA97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E7453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56FF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</w:tr>
      <w:tr w:rsidR="00E1374A" w:rsidRPr="00E1374A" w14:paraId="7936A5B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CD23E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6C8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9A6B3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F38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05CF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1D0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B8EB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E1374A" w:rsidRPr="00E1374A" w14:paraId="6256ACA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8125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8BFB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33C26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B70EE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C3104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5355C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0E3D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E1374A" w:rsidRPr="00E1374A" w14:paraId="739F3FB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2295AE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91358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BF14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8F81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58AC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CEF3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4F2D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</w:tr>
      <w:tr w:rsidR="00E1374A" w:rsidRPr="00E1374A" w14:paraId="6FE7E1E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D284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FE8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2F818EF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D310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51F4D8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EF32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6F213E8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5707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D239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04403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7163A2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6876C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A120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5C82E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1E1CB2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C27F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A42E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A040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0959A1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3BDE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E40D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ED8F0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43D0CE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4589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BE739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65DF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D06EC9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24ED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C08E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215D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BE22EC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DAEF4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F29D766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33919A1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0990A75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6A330397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21DB6EF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8FFCB11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581DEF4A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1D98FD69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1D8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7AC1C5C9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3E73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D9EF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E1374A" w:rsidRPr="00E1374A" w14:paraId="666FCEF8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B6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20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E1374A" w:rsidRPr="00E1374A" w14:paraId="55C988A6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3F6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65F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E1374A" w:rsidRPr="00E1374A" w14:paraId="5048546F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32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9A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E1374A" w:rsidRPr="00E1374A" w14:paraId="3ECB484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FB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848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E1374A" w:rsidRPr="00E1374A" w14:paraId="69D8EEB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1A78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50C6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E1374A" w:rsidRPr="00E1374A" w14:paraId="5BC3D7F3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61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F6A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E1374A" w:rsidRPr="00E1374A" w14:paraId="1A2F5370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068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C3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E1374A" w:rsidRPr="00E1374A" w14:paraId="5BC47C3C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0B8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52F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E1374A" w:rsidRPr="00E1374A" w14:paraId="7E4B08B0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EF43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AF94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E1374A" w:rsidRPr="00E1374A" w14:paraId="75F5091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42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A8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E1374A" w:rsidRPr="00E1374A" w14:paraId="74CA8E7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AFF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CBF1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8D865A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C9752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9F48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AC7A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0128FC0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C12F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5A88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2E9C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3E3F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9B9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B7C55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AD9F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30A73A5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585D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19E8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F3DA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1887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191C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7036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F832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</w:tr>
      <w:tr w:rsidR="00E1374A" w:rsidRPr="00E1374A" w14:paraId="45DD549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769B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2F29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366CD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9E367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0852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E4C47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FB6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0.281</w:t>
            </w:r>
          </w:p>
        </w:tc>
      </w:tr>
      <w:tr w:rsidR="00E1374A" w:rsidRPr="00E1374A" w14:paraId="3873262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02CF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EA55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D7011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5126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3137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18DC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CAA6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E1374A" w:rsidRPr="00E1374A" w14:paraId="5CBE84E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8B34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A5F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C112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C607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6DA6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1A1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FF49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</w:tr>
      <w:tr w:rsidR="00E1374A" w:rsidRPr="00E1374A" w14:paraId="69A99BC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FD667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4FB7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4AD0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20F1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D769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01C2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9330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E1374A" w:rsidRPr="00E1374A" w14:paraId="362BE49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CA19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83D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3CD5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C76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BEC81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FD60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92AE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E1374A" w:rsidRPr="00E1374A" w14:paraId="6817222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ED53B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B16BA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7C774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F9D2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1389D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9AEA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1F0B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E1374A" w:rsidRPr="00E1374A" w14:paraId="2F6A6F8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854E1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0A23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2CE39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4D5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2441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030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3B0CE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E1374A" w:rsidRPr="00E1374A" w14:paraId="74DE40D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4478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C6785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0428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A4EA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C79E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0B4A6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335F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E1374A" w:rsidRPr="00E1374A" w14:paraId="0F88172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6B1C1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1E5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776A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792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C3AD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462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E1766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1374A" w:rsidRPr="00E1374A" w14:paraId="5284AC4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ECDC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D22B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D0347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78C8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C368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79BC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5038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</w:tr>
      <w:tr w:rsidR="00E1374A" w:rsidRPr="00E1374A" w14:paraId="052014D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D255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50E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73567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955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DCE9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C1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1FC6F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E1374A" w:rsidRPr="00E1374A" w14:paraId="2A1E9E5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CB8D2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F251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2126E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DE59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2C32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94D0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1A6E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E1374A" w:rsidRPr="00E1374A" w14:paraId="5183F16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AD4F7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D61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2B78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58A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6A441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34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638F7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1374A" w:rsidRPr="00E1374A" w14:paraId="17C0550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D175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8C213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E33CA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9BC93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83DD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D3C9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E4AC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E1374A" w:rsidRPr="00E1374A" w14:paraId="0EFADE6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8A45D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5CB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8B45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01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CAEE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A1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2455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E1374A" w:rsidRPr="00E1374A" w14:paraId="59E7E64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32D09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79DD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34F4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9154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751B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B308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55068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E1374A" w:rsidRPr="00E1374A" w14:paraId="28F0FD2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79C9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89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1049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853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01A73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9B4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0A23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E1374A" w:rsidRPr="00E1374A" w14:paraId="7D4D413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2B915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7277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71FB2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BCE3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7576D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5E2B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BC27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</w:tr>
      <w:tr w:rsidR="00E1374A" w:rsidRPr="00E1374A" w14:paraId="36704BF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CCE1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CA6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92988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26B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22563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303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A8FFF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</w:tr>
      <w:tr w:rsidR="00E1374A" w:rsidRPr="00E1374A" w14:paraId="0C41A3D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1F58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A4B67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F9296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B55D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DF73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5D06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CF42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E1374A" w:rsidRPr="00E1374A" w14:paraId="74131C1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361C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DE44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0853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8A8A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DDA0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5E9C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15B9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</w:tr>
      <w:tr w:rsidR="00E1374A" w:rsidRPr="00E1374A" w14:paraId="5ABC834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E0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ED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13D96F6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05F41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8711A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20D0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1851256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940B4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8261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F5F8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2036CD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14376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9F69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9D4F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F346F1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740A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BC89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F24B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B6368F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964C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11E0D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EB49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82FFCF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BDA9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1717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DB0A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490253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0774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1ABE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FB4B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14754C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8F099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88D5EEB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27F2F6A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44AF1BE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1A28BFCC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852AA4F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65C7132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236F2C22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53D7A4A5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CEB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16B3A8BA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D432D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B062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E1374A" w:rsidRPr="00E1374A" w14:paraId="3450C13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A0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A3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E1374A" w:rsidRPr="00E1374A" w14:paraId="31ABA631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D1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F8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E1374A" w:rsidRPr="00E1374A" w14:paraId="5620D402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377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995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E1374A" w:rsidRPr="00E1374A" w14:paraId="4D84D9DC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244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3183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E1374A" w:rsidRPr="00E1374A" w14:paraId="666FBFC3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AB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0F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E1374A" w:rsidRPr="00E1374A" w14:paraId="2C02CB5C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C82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26F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E1374A" w:rsidRPr="00E1374A" w14:paraId="4E4C6BB8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4B7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C9D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E1374A" w:rsidRPr="00E1374A" w14:paraId="4CABA9E8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58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0348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E1374A" w:rsidRPr="00E1374A" w14:paraId="560D725F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101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FD7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E1374A" w:rsidRPr="00E1374A" w14:paraId="0C1D23B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962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48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E1374A" w:rsidRPr="00E1374A" w14:paraId="3F33EE19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38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F1E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48EDF1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21D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50B6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13A4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6FFCA3D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124A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B871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5BC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86AF0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F63A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1CC9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A9B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7BE16F8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25C7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5F3D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C10FA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82DD8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7945A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7302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3582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1374A" w:rsidRPr="00E1374A" w14:paraId="6A0101B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8026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3F6C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13061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81670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F18E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1053E5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6F7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E1374A" w:rsidRPr="00E1374A" w14:paraId="2682C78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AC98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686B0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DF90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AF34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6D00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C7CB5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D0E8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</w:tr>
      <w:tr w:rsidR="00E1374A" w:rsidRPr="00E1374A" w14:paraId="2518BBB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2D139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5F66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DB9A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7D3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0D8E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17E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D9803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</w:tr>
      <w:tr w:rsidR="00E1374A" w:rsidRPr="00E1374A" w14:paraId="5508090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E607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7EC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2453D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B0B8E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B1EA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87C5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AFD19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0.002</w:t>
            </w:r>
          </w:p>
        </w:tc>
      </w:tr>
      <w:tr w:rsidR="00E1374A" w:rsidRPr="00E1374A" w14:paraId="686270B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506C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5F5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90A1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309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C295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FC5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4A7B2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</w:tr>
      <w:tr w:rsidR="00E1374A" w:rsidRPr="00E1374A" w14:paraId="325974C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8ADA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DFAA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8CF6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D44EF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E612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6FF2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A77C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</w:tr>
      <w:tr w:rsidR="00E1374A" w:rsidRPr="00E1374A" w14:paraId="43DBEF7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E22D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398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F91C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679C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0B639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B7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448C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E1374A" w:rsidRPr="00E1374A" w14:paraId="7710615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7DAB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3C4FB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CA35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6EC2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2E302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FAE81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A7A2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0.003</w:t>
            </w:r>
          </w:p>
        </w:tc>
      </w:tr>
      <w:tr w:rsidR="00E1374A" w:rsidRPr="00E1374A" w14:paraId="2806680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73CD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93B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6DED7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C92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D98E4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3392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23F8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0.005</w:t>
            </w:r>
          </w:p>
        </w:tc>
      </w:tr>
      <w:tr w:rsidR="00E1374A" w:rsidRPr="00E1374A" w14:paraId="23AA13F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D25E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7627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DF9F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EB7F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8399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DC3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245A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</w:tr>
      <w:tr w:rsidR="00E1374A" w:rsidRPr="00E1374A" w14:paraId="1A00AE6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CCE78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C4A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1BD8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B71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4069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1357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3D62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1BF2E16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3011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1FBC1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7F06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1C240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9F88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567D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0CA3C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E1374A" w:rsidRPr="00E1374A" w14:paraId="7E96442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BD1D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114B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F381B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566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EB255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3C33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65A5C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E1374A" w:rsidRPr="00E1374A" w14:paraId="217AE25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C132C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C504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5B111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ABE8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10442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12F03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9677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E1374A" w:rsidRPr="00E1374A" w14:paraId="162FC04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494AE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E4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A403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C2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32C6C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F7D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8EE6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E1374A" w:rsidRPr="00E1374A" w14:paraId="379CC83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F07D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FED3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124E5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54AB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4C36D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E19C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43303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E1374A" w:rsidRPr="00E1374A" w14:paraId="20D5167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BA3FA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890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35DC3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E84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42A2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6A0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33EB4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E1374A" w:rsidRPr="00E1374A" w14:paraId="2B2016A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CAFA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FC51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C6727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216A0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EDC76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07254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2E59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1374A" w:rsidRPr="00E1374A" w14:paraId="639BD5C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910B4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ECF51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D839DA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447DF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7A051B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6B475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9CFCD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E1374A" w:rsidRPr="00E1374A" w14:paraId="4F7B316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C6658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B67E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0DE93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DC4C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F6CA6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44D8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3B49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A837EA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243A7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CE43B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AC2EE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33C11A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27F0B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EEF4F3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DBF2F3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1DC947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F1B3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511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4DD49E7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3891F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34395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DB9AF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34D5865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D131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61DA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0521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E4EEBB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8ED7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F2D4D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DB18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D8A9E5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B55B7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81CB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7B0C1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EAB8FF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E9A2A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12F2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E2C4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73AA46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BF25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0FF0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79298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5464562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C158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66A41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B135A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28A9F1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84B0E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B05B1AE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47E643D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FD82DBC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435F5A44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C16BBCB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F2F3376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60D6121A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7157BF7C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1604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65DFC893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59F8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A3E04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E1374A" w:rsidRPr="00E1374A" w14:paraId="3B01EA92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EA6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AF8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E1374A" w:rsidRPr="00E1374A" w14:paraId="36F2E77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A7A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5A0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E1374A" w:rsidRPr="00E1374A" w14:paraId="5A7EEA90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70AC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B3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E1374A" w:rsidRPr="00E1374A" w14:paraId="26C2E2F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97EE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A0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E1374A" w:rsidRPr="00E1374A" w14:paraId="2465BD76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99C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0A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E1374A" w:rsidRPr="00E1374A" w14:paraId="79639102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2A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42A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E1374A" w:rsidRPr="00E1374A" w14:paraId="74832D1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EF9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891E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E1374A" w:rsidRPr="00E1374A" w14:paraId="210C8E7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62F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7F1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E1374A" w:rsidRPr="00E1374A" w14:paraId="3E6A0EDB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40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22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28CBE7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8AD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1F97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F5291B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4EDA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EA9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F2A1E4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AD4C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7880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DB03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77D4792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D9713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D97E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CE83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9961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315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85A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D51B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277BF86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3986D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F5E7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B56E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60B0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5001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4342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47F4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1374A" w:rsidRPr="00E1374A" w14:paraId="2E664C5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F4F4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41EF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D828F1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4B8EA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4FFAB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F6C294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79A4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E1374A" w:rsidRPr="00E1374A" w14:paraId="2BAFB5E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8B887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FDFA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826A4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33613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260C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CA703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3F7D1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E1374A" w:rsidRPr="00E1374A" w14:paraId="59E7F34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E221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2764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647494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7D4282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0.272</w:t>
            </w:r>
          </w:p>
        </w:tc>
        <w:tc>
          <w:tcPr>
            <w:tcW w:w="1340" w:type="dxa"/>
            <w:tcBorders>
              <w:left w:val="nil"/>
            </w:tcBorders>
          </w:tcPr>
          <w:p w14:paraId="611437F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FB36DC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8803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</w:tr>
      <w:tr w:rsidR="00E1374A" w:rsidRPr="00E1374A" w14:paraId="233E1A9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6E15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C128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A00A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77BA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E05E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8B9C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EC8F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5F6DE6A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8F4A9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2CF84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3E17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1D79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BD4B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01479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2347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E1374A" w:rsidRPr="00E1374A" w14:paraId="36BBC19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63691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6767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7F1FA8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2561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left w:val="nil"/>
            </w:tcBorders>
          </w:tcPr>
          <w:p w14:paraId="5A1EA9F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56A373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D57A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E1374A" w:rsidRPr="00E1374A" w14:paraId="5C1B578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FFC4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4B15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834B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701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D3537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6D7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F146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567889F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FA525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352A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A842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03729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50BC3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505E6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4224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E1374A" w:rsidRPr="00E1374A" w14:paraId="2FC2E06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51FF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B76C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CD83C5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E90B31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</w:tcBorders>
          </w:tcPr>
          <w:p w14:paraId="403299F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049B69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6EF274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E1374A" w:rsidRPr="00E1374A" w14:paraId="420D5BE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26C04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C4C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082DA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B137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B77D6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192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808F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1374A" w:rsidRPr="00E1374A" w14:paraId="2AF00C5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8B1D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F6E7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296CD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4040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F75FA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1CFB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D838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E1374A" w:rsidRPr="00E1374A" w14:paraId="7ABAD69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1702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7197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2838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708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B2D64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2B7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C3AC6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1374A" w:rsidRPr="00E1374A" w14:paraId="1C75DBB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C76EF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F7F8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0FD36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2E83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7D076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92497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186F6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E1374A" w:rsidRPr="00E1374A" w14:paraId="6D38087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79EE0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CEBB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DAAF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9342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71D27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32D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2637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1374A" w:rsidRPr="00E1374A" w14:paraId="08BE4C73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AAB33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A974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F5D54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03A9B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9359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E9ED4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3FF59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E1374A" w:rsidRPr="00E1374A" w14:paraId="0CB446D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87850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779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BA8A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2BB3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8411E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EBE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D7C52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</w:tr>
      <w:tr w:rsidR="00E1374A" w:rsidRPr="00E1374A" w14:paraId="7629505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0F34E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D204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7B99E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CC44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7B3F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379B6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50932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E1374A" w:rsidRPr="00E1374A" w14:paraId="5784483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FC4DB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EF23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E049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591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4EAC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8FBC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20E88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</w:tr>
      <w:tr w:rsidR="00E1374A" w:rsidRPr="00E1374A" w14:paraId="4C18C0F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D4794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3C2F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09EF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320AD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D7FF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7780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78A9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E1374A" w:rsidRPr="00E1374A" w14:paraId="64DEA58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AFF3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2946D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B9026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2AD8B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AC86C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F72EB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C6D4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E1374A" w:rsidRPr="00E1374A" w14:paraId="76EDA61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C80D27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51799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7568445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C11FD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1946EB3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50BAD52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0252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CE8188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A0C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0FBC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6C99E6A9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00AF1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84A790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11A9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790BDB1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32D7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8FCD2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BDBD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BE6A9E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E1FD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D409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76CEC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D0197B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10595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3FF2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5996F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00B5C3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26F9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4C62B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73A84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04F5AE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DCD10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4C55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7A27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EF682F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5F1C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DD9F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45771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01B734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20C621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821643A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40EAFDC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27D3388" w14:textId="77777777" w:rsidR="00E1374A" w:rsidRPr="00E1374A" w:rsidRDefault="00E1374A" w:rsidP="00E1374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1374A">
        <w:rPr>
          <w:rFonts w:ascii="Arial" w:eastAsia="Times New Roman" w:hAnsi="Arial"/>
          <w:sz w:val="18"/>
          <w:szCs w:val="20"/>
        </w:rPr>
        <w:t xml:space="preserve"> (Cont'd)</w:t>
      </w:r>
    </w:p>
    <w:p w14:paraId="582ED37A" w14:textId="77777777" w:rsidR="00E1374A" w:rsidRPr="00E1374A" w:rsidRDefault="00E1374A" w:rsidP="00E1374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773DED1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337B631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1374A">
        <w:rPr>
          <w:rFonts w:ascii="Arial" w:eastAsia="Times New Roman" w:hAnsi="Arial"/>
          <w:sz w:val="18"/>
          <w:szCs w:val="20"/>
        </w:rPr>
        <w:br w:type="column"/>
      </w:r>
    </w:p>
    <w:p w14:paraId="1B554D78" w14:textId="77777777" w:rsidR="00E1374A" w:rsidRPr="00E1374A" w:rsidRDefault="00E1374A" w:rsidP="00E1374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1374A" w:rsidRPr="00E1374A" w:rsidSect="00E1374A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1374A" w:rsidRPr="00E1374A" w14:paraId="68FE29CF" w14:textId="77777777" w:rsidTr="00626A4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9BC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1374A" w:rsidRPr="00E1374A" w14:paraId="63B58BB2" w14:textId="77777777" w:rsidTr="00626A4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96D3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4CE9E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E1374A" w:rsidRPr="00E1374A" w14:paraId="69FAD2D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D0A8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98E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E1374A" w:rsidRPr="00E1374A" w14:paraId="1BD64C2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71C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511B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E1374A" w:rsidRPr="00E1374A" w14:paraId="50B93702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4AC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B1D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E1374A" w:rsidRPr="00E1374A" w14:paraId="778C2A40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208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C4B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49D9B4C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DC8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46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6152A1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B712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988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49CEDEE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87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D70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62CE2CD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0A5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CD5A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D9712D7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8D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D202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05902A95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B56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B8B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E91BF9A" w14:textId="77777777" w:rsidTr="00626A4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E46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656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405812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705A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4510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8DE7E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1374A" w:rsidRPr="00E1374A" w14:paraId="1E7B08E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38638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4FDC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C766D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1E1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E2EB5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6A3C3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425C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1374A" w:rsidRPr="00E1374A" w14:paraId="6827D42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127C0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2D3C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764B5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364BC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053F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74F0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37864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E1374A" w:rsidRPr="00E1374A" w14:paraId="6C25C2E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0274A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42AD2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0FA3D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B2128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2281A9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79011F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D23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1374A" w:rsidRPr="00E1374A" w14:paraId="5DFDA564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B30E2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32E04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D31C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FBF4E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EE9F3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5F4A1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AA1B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</w:tr>
      <w:tr w:rsidR="00E1374A" w:rsidRPr="00E1374A" w14:paraId="07CBAF1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BECEC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0C1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CCDD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0.432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9AC1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2D057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694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E2FB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</w:tr>
      <w:tr w:rsidR="00E1374A" w:rsidRPr="00E1374A" w14:paraId="2430F342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08DD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3954E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7B16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29A46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950E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5989A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03C1D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</w:tr>
      <w:tr w:rsidR="00E1374A" w:rsidRPr="00E1374A" w14:paraId="40690B06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F0F8C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CC6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46099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A2B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81E1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7B2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17C18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</w:tr>
      <w:tr w:rsidR="00E1374A" w:rsidRPr="00E1374A" w14:paraId="5ADC35D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D8C5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3048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58B0A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7D018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B182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D8C6E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548E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E1374A" w:rsidRPr="00E1374A" w14:paraId="7F8A133F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09598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BBAE1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D1358D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44F7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2D0C0E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46B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1CFFB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</w:tr>
      <w:tr w:rsidR="00E1374A" w:rsidRPr="00E1374A" w14:paraId="59A07981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F11521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8746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EA67AA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BB25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D9DE70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B5A5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95606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F72324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62302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DDAC9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C3323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0D48FC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59C87E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16953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A663E5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6AF78F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B0076B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D7DE1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36F0F0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69FC1F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9E07BA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F41FC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7460B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34B290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C07AD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346A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0EC9A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FFD85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BFCECB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112509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6ABAE5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EA9817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570BB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CC15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07443E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75EE41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E603B8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D7FA8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B353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A269F1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D8EF2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5A75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150A47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C2340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E52153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E045C0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84C821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2062015E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B30C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FA2D5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A9B93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73475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28DE5D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B6E6C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BC06EA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D8A16C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ADB40F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596C4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99B9A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7603E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7810CD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D7407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8D20EA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8178F6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99495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9E894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06703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F0BE9F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71C59F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5B518E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F890F2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55DF108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E557D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67520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5C3CE7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3D4438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2EA6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B163A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149C38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F48C0C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89AF8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1FDF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BDB9A2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B633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2E81A7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D4CBCD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3F5945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A99FAFC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518265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84FE6E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B21755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DA03B7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717080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99A967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8AD1A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94269D5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3E97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42F5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FD3FA3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330CE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B82326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CD5C19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F707B9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757905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E2F4A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4CFC60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1ED49A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2F1AE0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26FEB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4063ED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EA5BD2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7B29D7A8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817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BF81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1374A" w:rsidRPr="00E1374A" w14:paraId="78260F07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433C8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1768BB8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 xml:space="preserve">Entire State (Nevada)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DAE8E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1374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1374A" w:rsidRPr="00E1374A" w14:paraId="5546FE7A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1B7E52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C9F685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0300E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34013D0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9D76B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DF6579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44D8DA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164C926D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44ECB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397C9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6CDC4F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6F4A0E8B" w14:textId="77777777" w:rsidTr="00626A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9A1D4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617FFD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77CEEC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4F90E28C" w14:textId="77777777" w:rsidTr="00E137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1CF066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3F1CF1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4649FB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1374A" w:rsidRPr="00E1374A" w14:paraId="313A7024" w14:textId="77777777" w:rsidTr="00E137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  <w:bottom w:val="single" w:sz="4" w:space="0" w:color="auto"/>
            </w:tcBorders>
          </w:tcPr>
          <w:p w14:paraId="044FEFD4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  <w:bottom w:val="single" w:sz="4" w:space="0" w:color="auto"/>
            </w:tcBorders>
          </w:tcPr>
          <w:p w14:paraId="09B038C3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7E52C7" w14:textId="77777777" w:rsidR="00E1374A" w:rsidRPr="00E1374A" w:rsidRDefault="00E1374A" w:rsidP="00E1374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06F58D9" w14:textId="77777777" w:rsidR="00D318CC" w:rsidRDefault="00D318CC"/>
    <w:sectPr w:rsidR="00D318CC" w:rsidSect="00E1374A">
      <w:headerReference w:type="default" r:id="rId24"/>
      <w:type w:val="continuous"/>
      <w:pgSz w:w="12240" w:h="15840"/>
      <w:pgMar w:top="1735" w:right="960" w:bottom="1560" w:left="1200" w:header="504" w:footer="504" w:gutter="0"/>
      <w:cols w:space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FE0E" w14:textId="77777777" w:rsidR="00E1374A" w:rsidRDefault="00E1374A" w:rsidP="00E1374A">
      <w:pPr>
        <w:spacing w:after="0" w:line="240" w:lineRule="auto"/>
      </w:pPr>
      <w:r>
        <w:separator/>
      </w:r>
    </w:p>
  </w:endnote>
  <w:endnote w:type="continuationSeparator" w:id="0">
    <w:p w14:paraId="291FEF12" w14:textId="77777777" w:rsidR="00E1374A" w:rsidRDefault="00E1374A" w:rsidP="00E13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F453" w14:textId="77777777" w:rsidR="00E1374A" w:rsidRDefault="00E1374A" w:rsidP="007179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F660409" w14:textId="77777777" w:rsidR="00E1374A" w:rsidRDefault="00E1374A" w:rsidP="00E137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7FFAC" w14:textId="4E3DAB4E" w:rsidR="00E1374A" w:rsidRPr="00E1374A" w:rsidRDefault="00E1374A" w:rsidP="00986831">
    <w:pPr>
      <w:pStyle w:val="Footer"/>
      <w:framePr w:h="440" w:hSpace="180" w:wrap="around" w:vAnchor="page" w:hAnchor="margin" w:xAlign="center" w:y="1510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E1374A">
      <w:rPr>
        <w:rStyle w:val="PageNumber"/>
        <w:rFonts w:ascii="Times New Roman" w:hAnsi="Times New Roman"/>
      </w:rPr>
      <w:t>© Insurance Services Office, Inc., 2023        Nevada        CF-2023-RLA1        E-</w:t>
    </w:r>
    <w:r w:rsidRPr="00E1374A">
      <w:rPr>
        <w:rStyle w:val="PageNumber"/>
        <w:rFonts w:ascii="Times New Roman" w:hAnsi="Times New Roman"/>
      </w:rPr>
      <w:fldChar w:fldCharType="begin"/>
    </w:r>
    <w:r w:rsidRPr="00E1374A">
      <w:rPr>
        <w:rStyle w:val="PageNumber"/>
        <w:rFonts w:ascii="Times New Roman" w:hAnsi="Times New Roman"/>
      </w:rPr>
      <w:instrText xml:space="preserve"> PAGE </w:instrText>
    </w:r>
    <w:r w:rsidRPr="00E1374A">
      <w:rPr>
        <w:rStyle w:val="PageNumber"/>
        <w:rFonts w:ascii="Times New Roman" w:hAnsi="Times New Roman"/>
      </w:rPr>
      <w:fldChar w:fldCharType="separate"/>
    </w:r>
    <w:r w:rsidRPr="00E1374A">
      <w:rPr>
        <w:rStyle w:val="PageNumber"/>
        <w:rFonts w:ascii="Times New Roman" w:hAnsi="Times New Roman"/>
        <w:noProof/>
      </w:rPr>
      <w:t>1</w:t>
    </w:r>
    <w:r w:rsidRPr="00E1374A">
      <w:rPr>
        <w:rStyle w:val="PageNumber"/>
        <w:rFonts w:ascii="Times New Roman" w:hAnsi="Times New Roman"/>
      </w:rPr>
      <w:fldChar w:fldCharType="end"/>
    </w:r>
  </w:p>
  <w:p w14:paraId="0BED5BF9" w14:textId="77777777" w:rsidR="00E1374A" w:rsidRPr="00E1374A" w:rsidRDefault="00E1374A" w:rsidP="00986831">
    <w:pPr>
      <w:pStyle w:val="Footer"/>
      <w:framePr w:h="440" w:hSpace="180" w:wrap="around" w:vAnchor="page" w:hAnchor="margin" w:xAlign="center" w:y="1510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0F3A" w14:textId="77777777" w:rsidR="00E1374A" w:rsidRDefault="00E1374A" w:rsidP="00E1374A">
      <w:pPr>
        <w:spacing w:after="0" w:line="240" w:lineRule="auto"/>
      </w:pPr>
      <w:r>
        <w:separator/>
      </w:r>
    </w:p>
  </w:footnote>
  <w:footnote w:type="continuationSeparator" w:id="0">
    <w:p w14:paraId="15DF6DBE" w14:textId="77777777" w:rsidR="00E1374A" w:rsidRDefault="00E1374A" w:rsidP="00E13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1B11" w14:textId="77777777" w:rsidR="001A4991" w:rsidRDefault="00986831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0087CFB9" w14:textId="77777777">
      <w:trPr>
        <w:cantSplit/>
      </w:trPr>
      <w:tc>
        <w:tcPr>
          <w:tcW w:w="2420" w:type="dxa"/>
        </w:tcPr>
        <w:p w14:paraId="745AFADF" w14:textId="77777777" w:rsidR="00E1374A" w:rsidRDefault="00E1374A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6157277C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92A9C5" w14:textId="77777777" w:rsidR="00E1374A" w:rsidRDefault="00E1374A">
          <w:pPr>
            <w:pStyle w:val="Header"/>
            <w:jc w:val="right"/>
          </w:pPr>
        </w:p>
      </w:tc>
    </w:tr>
    <w:tr w:rsidR="00E1374A" w14:paraId="1ACB3469" w14:textId="77777777">
      <w:trPr>
        <w:cantSplit/>
      </w:trPr>
      <w:tc>
        <w:tcPr>
          <w:tcW w:w="2420" w:type="dxa"/>
        </w:tcPr>
        <w:p w14:paraId="7538A7EC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98F0006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E00ABCA" w14:textId="77777777" w:rsidR="00E1374A" w:rsidRDefault="00E1374A">
          <w:pPr>
            <w:pStyle w:val="Header"/>
            <w:jc w:val="right"/>
          </w:pPr>
        </w:p>
      </w:tc>
    </w:tr>
    <w:tr w:rsidR="00E1374A" w14:paraId="1D9CE066" w14:textId="77777777">
      <w:trPr>
        <w:cantSplit/>
      </w:trPr>
      <w:tc>
        <w:tcPr>
          <w:tcW w:w="2420" w:type="dxa"/>
        </w:tcPr>
        <w:p w14:paraId="00A65353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07D74CF4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9AFF026" w14:textId="77777777" w:rsidR="00E1374A" w:rsidRDefault="00E1374A">
          <w:pPr>
            <w:pStyle w:val="Header"/>
            <w:jc w:val="right"/>
          </w:pPr>
        </w:p>
      </w:tc>
    </w:tr>
    <w:tr w:rsidR="00E1374A" w14:paraId="0D6F61CD" w14:textId="77777777">
      <w:trPr>
        <w:cantSplit/>
      </w:trPr>
      <w:tc>
        <w:tcPr>
          <w:tcW w:w="2420" w:type="dxa"/>
        </w:tcPr>
        <w:p w14:paraId="26596B25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4F7025DC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694456" w14:textId="77777777" w:rsidR="00E1374A" w:rsidRDefault="00E1374A">
          <w:pPr>
            <w:pStyle w:val="Header"/>
            <w:jc w:val="right"/>
          </w:pPr>
        </w:p>
      </w:tc>
    </w:tr>
    <w:tr w:rsidR="00E1374A" w14:paraId="4BC37491" w14:textId="77777777">
      <w:trPr>
        <w:cantSplit/>
      </w:trPr>
      <w:tc>
        <w:tcPr>
          <w:tcW w:w="2420" w:type="dxa"/>
        </w:tcPr>
        <w:p w14:paraId="05079EB0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05F75AC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3931EFA6" w14:textId="77777777" w:rsidR="00E1374A" w:rsidRDefault="00E1374A">
          <w:pPr>
            <w:pStyle w:val="Header"/>
            <w:jc w:val="right"/>
          </w:pPr>
        </w:p>
      </w:tc>
    </w:tr>
  </w:tbl>
  <w:p w14:paraId="245BC089" w14:textId="77777777" w:rsidR="00E1374A" w:rsidRDefault="00E1374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7F8A83FE" w14:textId="77777777">
      <w:trPr>
        <w:cantSplit/>
      </w:trPr>
      <w:tc>
        <w:tcPr>
          <w:tcW w:w="2420" w:type="dxa"/>
        </w:tcPr>
        <w:p w14:paraId="2D1BCCA0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E85F343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D222B7" w14:textId="77777777" w:rsidR="00E1374A" w:rsidRDefault="00E1374A">
          <w:pPr>
            <w:pStyle w:val="Header"/>
            <w:jc w:val="right"/>
          </w:pPr>
          <w:r>
            <w:t>NEVADA (27)</w:t>
          </w:r>
        </w:p>
      </w:tc>
    </w:tr>
    <w:tr w:rsidR="00E1374A" w14:paraId="20C70E09" w14:textId="77777777">
      <w:trPr>
        <w:cantSplit/>
      </w:trPr>
      <w:tc>
        <w:tcPr>
          <w:tcW w:w="2420" w:type="dxa"/>
        </w:tcPr>
        <w:p w14:paraId="7FF6AC58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353E9C96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E0A00A2" w14:textId="77777777" w:rsidR="00E1374A" w:rsidRDefault="00E1374A">
          <w:pPr>
            <w:pStyle w:val="Header"/>
            <w:jc w:val="right"/>
          </w:pPr>
        </w:p>
      </w:tc>
    </w:tr>
    <w:tr w:rsidR="00E1374A" w14:paraId="153BBB53" w14:textId="77777777">
      <w:trPr>
        <w:cantSplit/>
      </w:trPr>
      <w:tc>
        <w:tcPr>
          <w:tcW w:w="2420" w:type="dxa"/>
        </w:tcPr>
        <w:p w14:paraId="0F72382E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2BE1E613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4442492" w14:textId="77777777" w:rsidR="00E1374A" w:rsidRDefault="00E1374A">
          <w:pPr>
            <w:pStyle w:val="Header"/>
            <w:jc w:val="right"/>
          </w:pPr>
        </w:p>
      </w:tc>
    </w:tr>
    <w:tr w:rsidR="00E1374A" w14:paraId="29092828" w14:textId="77777777">
      <w:trPr>
        <w:cantSplit/>
      </w:trPr>
      <w:tc>
        <w:tcPr>
          <w:tcW w:w="2420" w:type="dxa"/>
        </w:tcPr>
        <w:p w14:paraId="2F8E212A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A9B2311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9D4913" w14:textId="77777777" w:rsidR="00E1374A" w:rsidRDefault="00E1374A">
          <w:pPr>
            <w:pStyle w:val="Header"/>
            <w:jc w:val="right"/>
          </w:pPr>
        </w:p>
      </w:tc>
    </w:tr>
    <w:tr w:rsidR="00E1374A" w14:paraId="1A594611" w14:textId="77777777">
      <w:trPr>
        <w:cantSplit/>
      </w:trPr>
      <w:tc>
        <w:tcPr>
          <w:tcW w:w="2420" w:type="dxa"/>
        </w:tcPr>
        <w:p w14:paraId="5F566098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0FC48DCD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02809824" w14:textId="77777777" w:rsidR="00E1374A" w:rsidRDefault="00E1374A">
          <w:pPr>
            <w:pStyle w:val="Header"/>
            <w:jc w:val="right"/>
          </w:pPr>
        </w:p>
      </w:tc>
    </w:tr>
  </w:tbl>
  <w:p w14:paraId="6DE1BB5D" w14:textId="77777777" w:rsidR="00E1374A" w:rsidRDefault="00E1374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3819B7D4" w14:textId="77777777">
      <w:trPr>
        <w:cantSplit/>
      </w:trPr>
      <w:tc>
        <w:tcPr>
          <w:tcW w:w="2420" w:type="dxa"/>
        </w:tcPr>
        <w:p w14:paraId="037325FE" w14:textId="77777777" w:rsidR="00E1374A" w:rsidRDefault="00E1374A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73852443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CD17DF" w14:textId="77777777" w:rsidR="00E1374A" w:rsidRDefault="00E1374A">
          <w:pPr>
            <w:pStyle w:val="Header"/>
            <w:jc w:val="right"/>
          </w:pPr>
        </w:p>
      </w:tc>
    </w:tr>
    <w:tr w:rsidR="00E1374A" w14:paraId="5DDDBBC0" w14:textId="77777777">
      <w:trPr>
        <w:cantSplit/>
      </w:trPr>
      <w:tc>
        <w:tcPr>
          <w:tcW w:w="2420" w:type="dxa"/>
        </w:tcPr>
        <w:p w14:paraId="4DAE167B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2AA15E0D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BA1EBBF" w14:textId="77777777" w:rsidR="00E1374A" w:rsidRDefault="00E1374A">
          <w:pPr>
            <w:pStyle w:val="Header"/>
            <w:jc w:val="right"/>
          </w:pPr>
        </w:p>
      </w:tc>
    </w:tr>
    <w:tr w:rsidR="00E1374A" w14:paraId="41F17BD5" w14:textId="77777777">
      <w:trPr>
        <w:cantSplit/>
      </w:trPr>
      <w:tc>
        <w:tcPr>
          <w:tcW w:w="2420" w:type="dxa"/>
        </w:tcPr>
        <w:p w14:paraId="1E78ABE3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666F5F7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6F6B7AF" w14:textId="77777777" w:rsidR="00E1374A" w:rsidRDefault="00E1374A">
          <w:pPr>
            <w:pStyle w:val="Header"/>
            <w:jc w:val="right"/>
          </w:pPr>
        </w:p>
      </w:tc>
    </w:tr>
    <w:tr w:rsidR="00E1374A" w14:paraId="2D4595BA" w14:textId="77777777">
      <w:trPr>
        <w:cantSplit/>
      </w:trPr>
      <w:tc>
        <w:tcPr>
          <w:tcW w:w="2420" w:type="dxa"/>
        </w:tcPr>
        <w:p w14:paraId="68286A40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1810B37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982162" w14:textId="77777777" w:rsidR="00E1374A" w:rsidRDefault="00E1374A">
          <w:pPr>
            <w:pStyle w:val="Header"/>
            <w:jc w:val="right"/>
          </w:pPr>
        </w:p>
      </w:tc>
    </w:tr>
    <w:tr w:rsidR="00E1374A" w14:paraId="7946776D" w14:textId="77777777">
      <w:trPr>
        <w:cantSplit/>
      </w:trPr>
      <w:tc>
        <w:tcPr>
          <w:tcW w:w="2420" w:type="dxa"/>
        </w:tcPr>
        <w:p w14:paraId="618DD46A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91ACA2A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33CA7710" w14:textId="77777777" w:rsidR="00E1374A" w:rsidRDefault="00E1374A">
          <w:pPr>
            <w:pStyle w:val="Header"/>
            <w:jc w:val="right"/>
          </w:pPr>
        </w:p>
      </w:tc>
    </w:tr>
  </w:tbl>
  <w:p w14:paraId="1F608FE7" w14:textId="77777777" w:rsidR="00E1374A" w:rsidRDefault="00E1374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58BD9CBC" w14:textId="77777777">
      <w:trPr>
        <w:cantSplit/>
      </w:trPr>
      <w:tc>
        <w:tcPr>
          <w:tcW w:w="2420" w:type="dxa"/>
        </w:tcPr>
        <w:p w14:paraId="7751900B" w14:textId="77777777" w:rsidR="00E1374A" w:rsidRDefault="00E1374A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0F0FE531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D8518E" w14:textId="77777777" w:rsidR="00E1374A" w:rsidRDefault="00E1374A">
          <w:pPr>
            <w:pStyle w:val="Header"/>
            <w:jc w:val="right"/>
          </w:pPr>
        </w:p>
      </w:tc>
    </w:tr>
    <w:tr w:rsidR="00E1374A" w14:paraId="0C228051" w14:textId="77777777">
      <w:trPr>
        <w:cantSplit/>
      </w:trPr>
      <w:tc>
        <w:tcPr>
          <w:tcW w:w="2420" w:type="dxa"/>
        </w:tcPr>
        <w:p w14:paraId="7D32C4B7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FB19A51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79D663" w14:textId="77777777" w:rsidR="00E1374A" w:rsidRDefault="00E1374A">
          <w:pPr>
            <w:pStyle w:val="Header"/>
            <w:jc w:val="right"/>
          </w:pPr>
        </w:p>
      </w:tc>
    </w:tr>
    <w:tr w:rsidR="00E1374A" w14:paraId="3F26426D" w14:textId="77777777">
      <w:trPr>
        <w:cantSplit/>
      </w:trPr>
      <w:tc>
        <w:tcPr>
          <w:tcW w:w="2420" w:type="dxa"/>
        </w:tcPr>
        <w:p w14:paraId="22A149B7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2095C45A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C9A867D" w14:textId="77777777" w:rsidR="00E1374A" w:rsidRDefault="00E1374A">
          <w:pPr>
            <w:pStyle w:val="Header"/>
            <w:jc w:val="right"/>
          </w:pPr>
        </w:p>
      </w:tc>
    </w:tr>
    <w:tr w:rsidR="00E1374A" w14:paraId="52B6B4E3" w14:textId="77777777">
      <w:trPr>
        <w:cantSplit/>
      </w:trPr>
      <w:tc>
        <w:tcPr>
          <w:tcW w:w="2420" w:type="dxa"/>
        </w:tcPr>
        <w:p w14:paraId="39CF2158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5A3F0D53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EF199F" w14:textId="77777777" w:rsidR="00E1374A" w:rsidRDefault="00E1374A">
          <w:pPr>
            <w:pStyle w:val="Header"/>
            <w:jc w:val="right"/>
          </w:pPr>
        </w:p>
      </w:tc>
    </w:tr>
    <w:tr w:rsidR="00E1374A" w14:paraId="031B2FE7" w14:textId="77777777">
      <w:trPr>
        <w:cantSplit/>
      </w:trPr>
      <w:tc>
        <w:tcPr>
          <w:tcW w:w="2420" w:type="dxa"/>
        </w:tcPr>
        <w:p w14:paraId="46465749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38F57CD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7D280380" w14:textId="77777777" w:rsidR="00E1374A" w:rsidRDefault="00E1374A">
          <w:pPr>
            <w:pStyle w:val="Header"/>
            <w:jc w:val="right"/>
          </w:pPr>
        </w:p>
      </w:tc>
    </w:tr>
  </w:tbl>
  <w:p w14:paraId="450961B2" w14:textId="77777777" w:rsidR="00E1374A" w:rsidRDefault="00E1374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031B3736" w14:textId="77777777">
      <w:trPr>
        <w:cantSplit/>
      </w:trPr>
      <w:tc>
        <w:tcPr>
          <w:tcW w:w="2420" w:type="dxa"/>
        </w:tcPr>
        <w:p w14:paraId="2D7B6C2D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2F1C08D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74E8FE" w14:textId="77777777" w:rsidR="00E1374A" w:rsidRDefault="00E1374A">
          <w:pPr>
            <w:pStyle w:val="Header"/>
            <w:jc w:val="right"/>
          </w:pPr>
          <w:r>
            <w:t>NEVADA (27)</w:t>
          </w:r>
        </w:p>
      </w:tc>
    </w:tr>
    <w:tr w:rsidR="00E1374A" w14:paraId="6AFD90C3" w14:textId="77777777">
      <w:trPr>
        <w:cantSplit/>
      </w:trPr>
      <w:tc>
        <w:tcPr>
          <w:tcW w:w="2420" w:type="dxa"/>
        </w:tcPr>
        <w:p w14:paraId="4621CB6A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9856F37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F0842F6" w14:textId="77777777" w:rsidR="00E1374A" w:rsidRDefault="00E1374A">
          <w:pPr>
            <w:pStyle w:val="Header"/>
            <w:jc w:val="right"/>
          </w:pPr>
        </w:p>
      </w:tc>
    </w:tr>
    <w:tr w:rsidR="00E1374A" w14:paraId="7D187114" w14:textId="77777777">
      <w:trPr>
        <w:cantSplit/>
      </w:trPr>
      <w:tc>
        <w:tcPr>
          <w:tcW w:w="2420" w:type="dxa"/>
        </w:tcPr>
        <w:p w14:paraId="1CA767ED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5D4AB5E7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3151B6" w14:textId="77777777" w:rsidR="00E1374A" w:rsidRDefault="00E1374A">
          <w:pPr>
            <w:pStyle w:val="Header"/>
            <w:jc w:val="right"/>
          </w:pPr>
        </w:p>
      </w:tc>
    </w:tr>
    <w:tr w:rsidR="00E1374A" w14:paraId="6E09D43B" w14:textId="77777777">
      <w:trPr>
        <w:cantSplit/>
      </w:trPr>
      <w:tc>
        <w:tcPr>
          <w:tcW w:w="2420" w:type="dxa"/>
        </w:tcPr>
        <w:p w14:paraId="2DB714C9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63A53B0F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D798B2" w14:textId="77777777" w:rsidR="00E1374A" w:rsidRDefault="00E1374A">
          <w:pPr>
            <w:pStyle w:val="Header"/>
            <w:jc w:val="right"/>
          </w:pPr>
        </w:p>
      </w:tc>
    </w:tr>
    <w:tr w:rsidR="00E1374A" w14:paraId="0CC2B607" w14:textId="77777777">
      <w:trPr>
        <w:cantSplit/>
      </w:trPr>
      <w:tc>
        <w:tcPr>
          <w:tcW w:w="2420" w:type="dxa"/>
        </w:tcPr>
        <w:p w14:paraId="0A1FC709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00235175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65F896EC" w14:textId="77777777" w:rsidR="00E1374A" w:rsidRDefault="00E1374A">
          <w:pPr>
            <w:pStyle w:val="Header"/>
            <w:jc w:val="right"/>
          </w:pPr>
        </w:p>
      </w:tc>
    </w:tr>
  </w:tbl>
  <w:p w14:paraId="24CDE7B0" w14:textId="77777777" w:rsidR="00E1374A" w:rsidRDefault="00E1374A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2E9D2104" w14:textId="77777777">
      <w:trPr>
        <w:cantSplit/>
      </w:trPr>
      <w:tc>
        <w:tcPr>
          <w:tcW w:w="2420" w:type="dxa"/>
        </w:tcPr>
        <w:p w14:paraId="770F6A34" w14:textId="77777777" w:rsidR="00E1374A" w:rsidRDefault="00E1374A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256A399D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310516" w14:textId="77777777" w:rsidR="00E1374A" w:rsidRDefault="00E1374A">
          <w:pPr>
            <w:pStyle w:val="Header"/>
            <w:jc w:val="right"/>
          </w:pPr>
        </w:p>
      </w:tc>
    </w:tr>
    <w:tr w:rsidR="00E1374A" w14:paraId="2D3BCABE" w14:textId="77777777">
      <w:trPr>
        <w:cantSplit/>
      </w:trPr>
      <w:tc>
        <w:tcPr>
          <w:tcW w:w="2420" w:type="dxa"/>
        </w:tcPr>
        <w:p w14:paraId="5D087264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28193B4C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B04ABB2" w14:textId="77777777" w:rsidR="00E1374A" w:rsidRDefault="00E1374A">
          <w:pPr>
            <w:pStyle w:val="Header"/>
            <w:jc w:val="right"/>
          </w:pPr>
        </w:p>
      </w:tc>
    </w:tr>
    <w:tr w:rsidR="00E1374A" w14:paraId="747F727A" w14:textId="77777777">
      <w:trPr>
        <w:cantSplit/>
      </w:trPr>
      <w:tc>
        <w:tcPr>
          <w:tcW w:w="2420" w:type="dxa"/>
        </w:tcPr>
        <w:p w14:paraId="69DDB742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9CC4FD1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E1EF3E5" w14:textId="77777777" w:rsidR="00E1374A" w:rsidRDefault="00E1374A">
          <w:pPr>
            <w:pStyle w:val="Header"/>
            <w:jc w:val="right"/>
          </w:pPr>
        </w:p>
      </w:tc>
    </w:tr>
    <w:tr w:rsidR="00E1374A" w14:paraId="3006AB72" w14:textId="77777777">
      <w:trPr>
        <w:cantSplit/>
      </w:trPr>
      <w:tc>
        <w:tcPr>
          <w:tcW w:w="2420" w:type="dxa"/>
        </w:tcPr>
        <w:p w14:paraId="5857ADCD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36B37880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2296FA" w14:textId="77777777" w:rsidR="00E1374A" w:rsidRDefault="00E1374A">
          <w:pPr>
            <w:pStyle w:val="Header"/>
            <w:jc w:val="right"/>
          </w:pPr>
        </w:p>
      </w:tc>
    </w:tr>
    <w:tr w:rsidR="00E1374A" w14:paraId="695D9E3E" w14:textId="77777777">
      <w:trPr>
        <w:cantSplit/>
      </w:trPr>
      <w:tc>
        <w:tcPr>
          <w:tcW w:w="2420" w:type="dxa"/>
        </w:tcPr>
        <w:p w14:paraId="0AEBF7DA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9902BF5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4AF30D9A" w14:textId="77777777" w:rsidR="00E1374A" w:rsidRDefault="00E1374A">
          <w:pPr>
            <w:pStyle w:val="Header"/>
            <w:jc w:val="right"/>
          </w:pPr>
        </w:p>
      </w:tc>
    </w:tr>
  </w:tbl>
  <w:p w14:paraId="478C8D6F" w14:textId="77777777" w:rsidR="00E1374A" w:rsidRDefault="00E1374A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629A7F9C" w14:textId="77777777"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1EB64C39" w14:textId="77777777" w:rsidR="00E1374A" w:rsidRDefault="00E1374A">
          <w:pPr>
            <w:pStyle w:val="Header"/>
          </w:pPr>
        </w:p>
      </w:tc>
      <w:tc>
        <w:tcPr>
          <w:tcW w:w="5440" w:type="dxa"/>
          <w:tcBorders>
            <w:top w:val="nil"/>
            <w:left w:val="nil"/>
            <w:bottom w:val="nil"/>
            <w:right w:val="nil"/>
          </w:tcBorders>
        </w:tcPr>
        <w:p w14:paraId="5296E5F2" w14:textId="77777777" w:rsidR="00E1374A" w:rsidRDefault="00E1374A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02005A72" w14:textId="77777777" w:rsidR="00E1374A" w:rsidRDefault="00E1374A">
          <w:pPr>
            <w:pStyle w:val="Header"/>
            <w:jc w:val="right"/>
          </w:pPr>
          <w:smartTag w:uri="urn:schemas-microsoft-com:office:smarttags" w:element="State">
            <w:smartTag w:uri="urn:schemas-microsoft-com:office:smarttags" w:element="place">
              <w:r>
                <w:t>NEVADA</w:t>
              </w:r>
            </w:smartTag>
          </w:smartTag>
          <w:r>
            <w:t xml:space="preserve"> (27)</w:t>
          </w:r>
        </w:p>
      </w:tc>
    </w:tr>
  </w:tbl>
  <w:p w14:paraId="5C1E665A" w14:textId="77777777" w:rsidR="00E1374A" w:rsidRDefault="00E137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6240479D" w14:textId="77777777">
      <w:trPr>
        <w:cantSplit/>
      </w:trPr>
      <w:tc>
        <w:tcPr>
          <w:tcW w:w="2420" w:type="dxa"/>
        </w:tcPr>
        <w:p w14:paraId="49212F74" w14:textId="77777777" w:rsidR="00E1374A" w:rsidRDefault="00E1374A">
          <w:pPr>
            <w:pStyle w:val="Header"/>
          </w:pPr>
          <w:bookmarkStart w:id="45" w:name="PageHdrStart"/>
          <w:bookmarkEnd w:id="45"/>
        </w:p>
      </w:tc>
      <w:tc>
        <w:tcPr>
          <w:tcW w:w="5440" w:type="dxa"/>
        </w:tcPr>
        <w:p w14:paraId="192661B7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7F6485" w14:textId="77777777" w:rsidR="00E1374A" w:rsidRDefault="00E1374A">
          <w:pPr>
            <w:pStyle w:val="Header"/>
            <w:jc w:val="right"/>
          </w:pPr>
          <w:r>
            <w:t>NEVADA (27)</w:t>
          </w:r>
        </w:p>
      </w:tc>
    </w:tr>
    <w:tr w:rsidR="00E1374A" w14:paraId="02B3A5A7" w14:textId="77777777">
      <w:trPr>
        <w:cantSplit/>
      </w:trPr>
      <w:tc>
        <w:tcPr>
          <w:tcW w:w="2420" w:type="dxa"/>
        </w:tcPr>
        <w:p w14:paraId="57083145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056F8BC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9127E0" w14:textId="77777777" w:rsidR="00E1374A" w:rsidRDefault="00E1374A">
          <w:pPr>
            <w:pStyle w:val="Header"/>
            <w:jc w:val="right"/>
          </w:pPr>
        </w:p>
      </w:tc>
    </w:tr>
    <w:tr w:rsidR="00E1374A" w14:paraId="79A1D8FB" w14:textId="77777777">
      <w:trPr>
        <w:cantSplit/>
      </w:trPr>
      <w:tc>
        <w:tcPr>
          <w:tcW w:w="2420" w:type="dxa"/>
        </w:tcPr>
        <w:p w14:paraId="40E6B303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6D6E4E89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BC7C373" w14:textId="77777777" w:rsidR="00E1374A" w:rsidRDefault="00E1374A">
          <w:pPr>
            <w:pStyle w:val="Header"/>
            <w:jc w:val="right"/>
          </w:pPr>
        </w:p>
      </w:tc>
    </w:tr>
    <w:tr w:rsidR="00E1374A" w14:paraId="7DDDA302" w14:textId="77777777">
      <w:trPr>
        <w:cantSplit/>
      </w:trPr>
      <w:tc>
        <w:tcPr>
          <w:tcW w:w="2420" w:type="dxa"/>
        </w:tcPr>
        <w:p w14:paraId="510E1CF4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25799B94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523590" w14:textId="77777777" w:rsidR="00E1374A" w:rsidRDefault="00E1374A">
          <w:pPr>
            <w:pStyle w:val="Header"/>
            <w:jc w:val="right"/>
          </w:pPr>
        </w:p>
      </w:tc>
    </w:tr>
    <w:tr w:rsidR="00E1374A" w14:paraId="0260B4EA" w14:textId="77777777">
      <w:trPr>
        <w:cantSplit/>
      </w:trPr>
      <w:tc>
        <w:tcPr>
          <w:tcW w:w="2420" w:type="dxa"/>
        </w:tcPr>
        <w:p w14:paraId="3AC391CB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BBCDB34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17325E84" w14:textId="77777777" w:rsidR="00E1374A" w:rsidRDefault="00E1374A">
          <w:pPr>
            <w:pStyle w:val="Header"/>
            <w:jc w:val="right"/>
          </w:pPr>
        </w:p>
      </w:tc>
    </w:tr>
  </w:tbl>
  <w:p w14:paraId="53092902" w14:textId="77777777" w:rsidR="00E1374A" w:rsidRDefault="00E1374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31A1C47F" w14:textId="77777777">
      <w:trPr>
        <w:cantSplit/>
      </w:trPr>
      <w:tc>
        <w:tcPr>
          <w:tcW w:w="2420" w:type="dxa"/>
        </w:tcPr>
        <w:p w14:paraId="1A5E92D2" w14:textId="77777777" w:rsidR="00E1374A" w:rsidRDefault="00E1374A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39334B32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D88CE2" w14:textId="77777777" w:rsidR="00E1374A" w:rsidRDefault="00E1374A">
          <w:pPr>
            <w:pStyle w:val="Header"/>
            <w:jc w:val="right"/>
          </w:pPr>
        </w:p>
      </w:tc>
    </w:tr>
    <w:tr w:rsidR="00E1374A" w14:paraId="00D184C5" w14:textId="77777777">
      <w:trPr>
        <w:cantSplit/>
      </w:trPr>
      <w:tc>
        <w:tcPr>
          <w:tcW w:w="2420" w:type="dxa"/>
        </w:tcPr>
        <w:p w14:paraId="25FC027F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4FF88B1E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CFDD498" w14:textId="77777777" w:rsidR="00E1374A" w:rsidRDefault="00E1374A">
          <w:pPr>
            <w:pStyle w:val="Header"/>
            <w:jc w:val="right"/>
          </w:pPr>
        </w:p>
      </w:tc>
    </w:tr>
    <w:tr w:rsidR="00E1374A" w14:paraId="0F33A611" w14:textId="77777777">
      <w:trPr>
        <w:cantSplit/>
      </w:trPr>
      <w:tc>
        <w:tcPr>
          <w:tcW w:w="2420" w:type="dxa"/>
        </w:tcPr>
        <w:p w14:paraId="00DF19DD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09EFF1C8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51B3100" w14:textId="77777777" w:rsidR="00E1374A" w:rsidRDefault="00E1374A">
          <w:pPr>
            <w:pStyle w:val="Header"/>
            <w:jc w:val="right"/>
          </w:pPr>
        </w:p>
      </w:tc>
    </w:tr>
    <w:tr w:rsidR="00E1374A" w14:paraId="0AD1C0C0" w14:textId="77777777">
      <w:trPr>
        <w:cantSplit/>
      </w:trPr>
      <w:tc>
        <w:tcPr>
          <w:tcW w:w="2420" w:type="dxa"/>
        </w:tcPr>
        <w:p w14:paraId="4B76851C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CDD6016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BBE875" w14:textId="77777777" w:rsidR="00E1374A" w:rsidRDefault="00E1374A">
          <w:pPr>
            <w:pStyle w:val="Header"/>
            <w:jc w:val="right"/>
          </w:pPr>
        </w:p>
      </w:tc>
    </w:tr>
    <w:tr w:rsidR="00E1374A" w14:paraId="4C7DF447" w14:textId="77777777">
      <w:trPr>
        <w:cantSplit/>
      </w:trPr>
      <w:tc>
        <w:tcPr>
          <w:tcW w:w="2420" w:type="dxa"/>
        </w:tcPr>
        <w:p w14:paraId="2BDC3D20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3B21B105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1690CFBB" w14:textId="77777777" w:rsidR="00E1374A" w:rsidRDefault="00E1374A">
          <w:pPr>
            <w:pStyle w:val="Header"/>
            <w:jc w:val="right"/>
          </w:pPr>
        </w:p>
      </w:tc>
    </w:tr>
  </w:tbl>
  <w:p w14:paraId="17111C3D" w14:textId="77777777" w:rsidR="00E1374A" w:rsidRDefault="00E1374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3066D91B" w14:textId="77777777">
      <w:trPr>
        <w:cantSplit/>
      </w:trPr>
      <w:tc>
        <w:tcPr>
          <w:tcW w:w="2420" w:type="dxa"/>
        </w:tcPr>
        <w:p w14:paraId="3D5893FC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0A3201FE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831FC7" w14:textId="77777777" w:rsidR="00E1374A" w:rsidRDefault="00E1374A">
          <w:pPr>
            <w:pStyle w:val="Header"/>
            <w:jc w:val="right"/>
          </w:pPr>
          <w:r>
            <w:t>NEVADA (27)</w:t>
          </w:r>
        </w:p>
      </w:tc>
    </w:tr>
    <w:tr w:rsidR="00E1374A" w14:paraId="171FC0D8" w14:textId="77777777">
      <w:trPr>
        <w:cantSplit/>
      </w:trPr>
      <w:tc>
        <w:tcPr>
          <w:tcW w:w="2420" w:type="dxa"/>
        </w:tcPr>
        <w:p w14:paraId="74A3A30B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44B2CCB7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A645BBA" w14:textId="77777777" w:rsidR="00E1374A" w:rsidRDefault="00E1374A">
          <w:pPr>
            <w:pStyle w:val="Header"/>
            <w:jc w:val="right"/>
          </w:pPr>
        </w:p>
      </w:tc>
    </w:tr>
    <w:tr w:rsidR="00E1374A" w14:paraId="47143327" w14:textId="77777777">
      <w:trPr>
        <w:cantSplit/>
      </w:trPr>
      <w:tc>
        <w:tcPr>
          <w:tcW w:w="2420" w:type="dxa"/>
        </w:tcPr>
        <w:p w14:paraId="3835E2E1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064DA55D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BCD892B" w14:textId="77777777" w:rsidR="00E1374A" w:rsidRDefault="00E1374A">
          <w:pPr>
            <w:pStyle w:val="Header"/>
            <w:jc w:val="right"/>
          </w:pPr>
        </w:p>
      </w:tc>
    </w:tr>
    <w:tr w:rsidR="00E1374A" w14:paraId="17991D1A" w14:textId="77777777">
      <w:trPr>
        <w:cantSplit/>
      </w:trPr>
      <w:tc>
        <w:tcPr>
          <w:tcW w:w="2420" w:type="dxa"/>
        </w:tcPr>
        <w:p w14:paraId="6CFB34CF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C25DAA3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419FB7" w14:textId="77777777" w:rsidR="00E1374A" w:rsidRDefault="00E1374A">
          <w:pPr>
            <w:pStyle w:val="Header"/>
            <w:jc w:val="right"/>
          </w:pPr>
        </w:p>
      </w:tc>
    </w:tr>
    <w:tr w:rsidR="00E1374A" w14:paraId="5023020F" w14:textId="77777777">
      <w:trPr>
        <w:cantSplit/>
      </w:trPr>
      <w:tc>
        <w:tcPr>
          <w:tcW w:w="2420" w:type="dxa"/>
        </w:tcPr>
        <w:p w14:paraId="67FE3E51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1FA99B65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48BB2FBB" w14:textId="77777777" w:rsidR="00E1374A" w:rsidRDefault="00E1374A">
          <w:pPr>
            <w:pStyle w:val="Header"/>
            <w:jc w:val="right"/>
          </w:pPr>
        </w:p>
      </w:tc>
    </w:tr>
  </w:tbl>
  <w:p w14:paraId="6A12CD38" w14:textId="77777777" w:rsidR="00E1374A" w:rsidRDefault="00E1374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01A431B8" w14:textId="77777777">
      <w:trPr>
        <w:cantSplit/>
      </w:trPr>
      <w:tc>
        <w:tcPr>
          <w:tcW w:w="2420" w:type="dxa"/>
        </w:tcPr>
        <w:p w14:paraId="5ADF6C33" w14:textId="77777777" w:rsidR="00E1374A" w:rsidRDefault="00E1374A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4846C083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542F37" w14:textId="77777777" w:rsidR="00E1374A" w:rsidRDefault="00E1374A">
          <w:pPr>
            <w:pStyle w:val="Header"/>
            <w:jc w:val="right"/>
          </w:pPr>
        </w:p>
      </w:tc>
    </w:tr>
    <w:tr w:rsidR="00E1374A" w14:paraId="5B5C643D" w14:textId="77777777">
      <w:trPr>
        <w:cantSplit/>
      </w:trPr>
      <w:tc>
        <w:tcPr>
          <w:tcW w:w="2420" w:type="dxa"/>
        </w:tcPr>
        <w:p w14:paraId="13140011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015343B4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258FFDB" w14:textId="77777777" w:rsidR="00E1374A" w:rsidRDefault="00E1374A">
          <w:pPr>
            <w:pStyle w:val="Header"/>
            <w:jc w:val="right"/>
          </w:pPr>
        </w:p>
      </w:tc>
    </w:tr>
    <w:tr w:rsidR="00E1374A" w14:paraId="3062C42A" w14:textId="77777777">
      <w:trPr>
        <w:cantSplit/>
      </w:trPr>
      <w:tc>
        <w:tcPr>
          <w:tcW w:w="2420" w:type="dxa"/>
        </w:tcPr>
        <w:p w14:paraId="027E6689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4630383D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2EA44EB" w14:textId="77777777" w:rsidR="00E1374A" w:rsidRDefault="00E1374A">
          <w:pPr>
            <w:pStyle w:val="Header"/>
            <w:jc w:val="right"/>
          </w:pPr>
        </w:p>
      </w:tc>
    </w:tr>
    <w:tr w:rsidR="00E1374A" w14:paraId="5344429E" w14:textId="77777777">
      <w:trPr>
        <w:cantSplit/>
      </w:trPr>
      <w:tc>
        <w:tcPr>
          <w:tcW w:w="2420" w:type="dxa"/>
        </w:tcPr>
        <w:p w14:paraId="580C3C19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686A77CD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82E2D1" w14:textId="77777777" w:rsidR="00E1374A" w:rsidRDefault="00E1374A">
          <w:pPr>
            <w:pStyle w:val="Header"/>
            <w:jc w:val="right"/>
          </w:pPr>
        </w:p>
      </w:tc>
    </w:tr>
    <w:tr w:rsidR="00E1374A" w14:paraId="7742AA15" w14:textId="77777777">
      <w:trPr>
        <w:cantSplit/>
      </w:trPr>
      <w:tc>
        <w:tcPr>
          <w:tcW w:w="2420" w:type="dxa"/>
        </w:tcPr>
        <w:p w14:paraId="7CBC874E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679FA85B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730A8FFC" w14:textId="77777777" w:rsidR="00E1374A" w:rsidRDefault="00E1374A">
          <w:pPr>
            <w:pStyle w:val="Header"/>
            <w:jc w:val="right"/>
          </w:pPr>
        </w:p>
      </w:tc>
    </w:tr>
  </w:tbl>
  <w:p w14:paraId="5383EB6D" w14:textId="77777777" w:rsidR="00E1374A" w:rsidRDefault="00E1374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578FAA80" w14:textId="77777777">
      <w:trPr>
        <w:cantSplit/>
      </w:trPr>
      <w:tc>
        <w:tcPr>
          <w:tcW w:w="2420" w:type="dxa"/>
        </w:tcPr>
        <w:p w14:paraId="29C0CA47" w14:textId="77777777" w:rsidR="00E1374A" w:rsidRDefault="00E1374A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641CD0F2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88B4DF" w14:textId="77777777" w:rsidR="00E1374A" w:rsidRDefault="00E1374A">
          <w:pPr>
            <w:pStyle w:val="Header"/>
            <w:jc w:val="right"/>
          </w:pPr>
        </w:p>
      </w:tc>
    </w:tr>
    <w:tr w:rsidR="00E1374A" w14:paraId="739F60CA" w14:textId="77777777">
      <w:trPr>
        <w:cantSplit/>
      </w:trPr>
      <w:tc>
        <w:tcPr>
          <w:tcW w:w="2420" w:type="dxa"/>
        </w:tcPr>
        <w:p w14:paraId="3D8CC206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5BFC2BA2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422BC51" w14:textId="77777777" w:rsidR="00E1374A" w:rsidRDefault="00E1374A">
          <w:pPr>
            <w:pStyle w:val="Header"/>
            <w:jc w:val="right"/>
          </w:pPr>
        </w:p>
      </w:tc>
    </w:tr>
    <w:tr w:rsidR="00E1374A" w14:paraId="59345F2C" w14:textId="77777777">
      <w:trPr>
        <w:cantSplit/>
      </w:trPr>
      <w:tc>
        <w:tcPr>
          <w:tcW w:w="2420" w:type="dxa"/>
        </w:tcPr>
        <w:p w14:paraId="44511ED7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71908E0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76735C" w14:textId="77777777" w:rsidR="00E1374A" w:rsidRDefault="00E1374A">
          <w:pPr>
            <w:pStyle w:val="Header"/>
            <w:jc w:val="right"/>
          </w:pPr>
        </w:p>
      </w:tc>
    </w:tr>
    <w:tr w:rsidR="00E1374A" w14:paraId="67C381C9" w14:textId="77777777">
      <w:trPr>
        <w:cantSplit/>
      </w:trPr>
      <w:tc>
        <w:tcPr>
          <w:tcW w:w="2420" w:type="dxa"/>
        </w:tcPr>
        <w:p w14:paraId="4933F127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68B73AA9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5248E6" w14:textId="77777777" w:rsidR="00E1374A" w:rsidRDefault="00E1374A">
          <w:pPr>
            <w:pStyle w:val="Header"/>
            <w:jc w:val="right"/>
          </w:pPr>
        </w:p>
      </w:tc>
    </w:tr>
    <w:tr w:rsidR="00E1374A" w14:paraId="3A40467C" w14:textId="77777777">
      <w:trPr>
        <w:cantSplit/>
      </w:trPr>
      <w:tc>
        <w:tcPr>
          <w:tcW w:w="2420" w:type="dxa"/>
        </w:tcPr>
        <w:p w14:paraId="5256DAE1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6917C1ED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4F779948" w14:textId="77777777" w:rsidR="00E1374A" w:rsidRDefault="00E1374A">
          <w:pPr>
            <w:pStyle w:val="Header"/>
            <w:jc w:val="right"/>
          </w:pPr>
        </w:p>
      </w:tc>
    </w:tr>
  </w:tbl>
  <w:p w14:paraId="4EDCC908" w14:textId="77777777" w:rsidR="00E1374A" w:rsidRDefault="00E1374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648C05A8" w14:textId="77777777">
      <w:trPr>
        <w:cantSplit/>
      </w:trPr>
      <w:tc>
        <w:tcPr>
          <w:tcW w:w="2420" w:type="dxa"/>
        </w:tcPr>
        <w:p w14:paraId="1E550060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3DFC2975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CF4B64" w14:textId="77777777" w:rsidR="00E1374A" w:rsidRDefault="00E1374A">
          <w:pPr>
            <w:pStyle w:val="Header"/>
            <w:jc w:val="right"/>
          </w:pPr>
          <w:r>
            <w:t>NEVADA (27)</w:t>
          </w:r>
        </w:p>
      </w:tc>
    </w:tr>
    <w:tr w:rsidR="00E1374A" w14:paraId="7A07BE6B" w14:textId="77777777">
      <w:trPr>
        <w:cantSplit/>
      </w:trPr>
      <w:tc>
        <w:tcPr>
          <w:tcW w:w="2420" w:type="dxa"/>
        </w:tcPr>
        <w:p w14:paraId="6AC1DF10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2A974B45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92F6379" w14:textId="77777777" w:rsidR="00E1374A" w:rsidRDefault="00E1374A">
          <w:pPr>
            <w:pStyle w:val="Header"/>
            <w:jc w:val="right"/>
          </w:pPr>
        </w:p>
      </w:tc>
    </w:tr>
    <w:tr w:rsidR="00E1374A" w14:paraId="281BF636" w14:textId="77777777">
      <w:trPr>
        <w:cantSplit/>
      </w:trPr>
      <w:tc>
        <w:tcPr>
          <w:tcW w:w="2420" w:type="dxa"/>
        </w:tcPr>
        <w:p w14:paraId="1621082F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0C43A98D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ACC3BB9" w14:textId="77777777" w:rsidR="00E1374A" w:rsidRDefault="00E1374A">
          <w:pPr>
            <w:pStyle w:val="Header"/>
            <w:jc w:val="right"/>
          </w:pPr>
        </w:p>
      </w:tc>
    </w:tr>
    <w:tr w:rsidR="00E1374A" w14:paraId="743FE231" w14:textId="77777777">
      <w:trPr>
        <w:cantSplit/>
      </w:trPr>
      <w:tc>
        <w:tcPr>
          <w:tcW w:w="2420" w:type="dxa"/>
        </w:tcPr>
        <w:p w14:paraId="53C12C77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34D3A992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1D25CC" w14:textId="77777777" w:rsidR="00E1374A" w:rsidRDefault="00E1374A">
          <w:pPr>
            <w:pStyle w:val="Header"/>
            <w:jc w:val="right"/>
          </w:pPr>
        </w:p>
      </w:tc>
    </w:tr>
    <w:tr w:rsidR="00E1374A" w14:paraId="6A3859EA" w14:textId="77777777">
      <w:trPr>
        <w:cantSplit/>
      </w:trPr>
      <w:tc>
        <w:tcPr>
          <w:tcW w:w="2420" w:type="dxa"/>
        </w:tcPr>
        <w:p w14:paraId="51D55EE5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01A66304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6731528A" w14:textId="77777777" w:rsidR="00E1374A" w:rsidRDefault="00E1374A">
          <w:pPr>
            <w:pStyle w:val="Header"/>
            <w:jc w:val="right"/>
          </w:pPr>
        </w:p>
      </w:tc>
    </w:tr>
  </w:tbl>
  <w:p w14:paraId="0EDE4CE3" w14:textId="77777777" w:rsidR="00E1374A" w:rsidRDefault="00E1374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26F84E9B" w14:textId="77777777">
      <w:trPr>
        <w:cantSplit/>
      </w:trPr>
      <w:tc>
        <w:tcPr>
          <w:tcW w:w="2420" w:type="dxa"/>
        </w:tcPr>
        <w:p w14:paraId="412F9E21" w14:textId="77777777" w:rsidR="00E1374A" w:rsidRDefault="00E1374A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5AD22AC8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C02FD8" w14:textId="77777777" w:rsidR="00E1374A" w:rsidRDefault="00E1374A">
          <w:pPr>
            <w:pStyle w:val="Header"/>
            <w:jc w:val="right"/>
          </w:pPr>
        </w:p>
      </w:tc>
    </w:tr>
    <w:tr w:rsidR="00E1374A" w14:paraId="745B976D" w14:textId="77777777">
      <w:trPr>
        <w:cantSplit/>
      </w:trPr>
      <w:tc>
        <w:tcPr>
          <w:tcW w:w="2420" w:type="dxa"/>
        </w:tcPr>
        <w:p w14:paraId="1EEC61AF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6D6C3417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B173510" w14:textId="77777777" w:rsidR="00E1374A" w:rsidRDefault="00E1374A">
          <w:pPr>
            <w:pStyle w:val="Header"/>
            <w:jc w:val="right"/>
          </w:pPr>
        </w:p>
      </w:tc>
    </w:tr>
    <w:tr w:rsidR="00E1374A" w14:paraId="50C0E240" w14:textId="77777777">
      <w:trPr>
        <w:cantSplit/>
      </w:trPr>
      <w:tc>
        <w:tcPr>
          <w:tcW w:w="2420" w:type="dxa"/>
        </w:tcPr>
        <w:p w14:paraId="78CD3119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2E179B3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F06BE57" w14:textId="77777777" w:rsidR="00E1374A" w:rsidRDefault="00E1374A">
          <w:pPr>
            <w:pStyle w:val="Header"/>
            <w:jc w:val="right"/>
          </w:pPr>
        </w:p>
      </w:tc>
    </w:tr>
    <w:tr w:rsidR="00E1374A" w14:paraId="46AEFF58" w14:textId="77777777">
      <w:trPr>
        <w:cantSplit/>
      </w:trPr>
      <w:tc>
        <w:tcPr>
          <w:tcW w:w="2420" w:type="dxa"/>
        </w:tcPr>
        <w:p w14:paraId="12B49881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354B4BE1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AAC75D" w14:textId="77777777" w:rsidR="00E1374A" w:rsidRDefault="00E1374A">
          <w:pPr>
            <w:pStyle w:val="Header"/>
            <w:jc w:val="right"/>
          </w:pPr>
        </w:p>
      </w:tc>
    </w:tr>
    <w:tr w:rsidR="00E1374A" w14:paraId="50219887" w14:textId="77777777">
      <w:trPr>
        <w:cantSplit/>
      </w:trPr>
      <w:tc>
        <w:tcPr>
          <w:tcW w:w="2420" w:type="dxa"/>
        </w:tcPr>
        <w:p w14:paraId="4286B487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44C8658D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56ECA923" w14:textId="77777777" w:rsidR="00E1374A" w:rsidRDefault="00E1374A">
          <w:pPr>
            <w:pStyle w:val="Header"/>
            <w:jc w:val="right"/>
          </w:pPr>
        </w:p>
      </w:tc>
    </w:tr>
  </w:tbl>
  <w:p w14:paraId="33E553B4" w14:textId="77777777" w:rsidR="00E1374A" w:rsidRDefault="00E1374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374A" w14:paraId="1880C187" w14:textId="77777777">
      <w:trPr>
        <w:cantSplit/>
      </w:trPr>
      <w:tc>
        <w:tcPr>
          <w:tcW w:w="2420" w:type="dxa"/>
        </w:tcPr>
        <w:p w14:paraId="5A8F01E8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3B491652" w14:textId="77777777" w:rsidR="00E1374A" w:rsidRDefault="00E1374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EA16FC" w14:textId="77777777" w:rsidR="00E1374A" w:rsidRDefault="00E1374A">
          <w:pPr>
            <w:pStyle w:val="Header"/>
            <w:jc w:val="right"/>
          </w:pPr>
          <w:r>
            <w:t>NEVADA (27)</w:t>
          </w:r>
        </w:p>
      </w:tc>
    </w:tr>
    <w:tr w:rsidR="00E1374A" w14:paraId="73843657" w14:textId="77777777">
      <w:trPr>
        <w:cantSplit/>
      </w:trPr>
      <w:tc>
        <w:tcPr>
          <w:tcW w:w="2420" w:type="dxa"/>
        </w:tcPr>
        <w:p w14:paraId="1E8D14D0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25642EF4" w14:textId="77777777" w:rsidR="00E1374A" w:rsidRDefault="00E1374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F6A13BF" w14:textId="77777777" w:rsidR="00E1374A" w:rsidRDefault="00E1374A">
          <w:pPr>
            <w:pStyle w:val="Header"/>
            <w:jc w:val="right"/>
          </w:pPr>
        </w:p>
      </w:tc>
    </w:tr>
    <w:tr w:rsidR="00E1374A" w14:paraId="3B6E56AC" w14:textId="77777777">
      <w:trPr>
        <w:cantSplit/>
      </w:trPr>
      <w:tc>
        <w:tcPr>
          <w:tcW w:w="2420" w:type="dxa"/>
        </w:tcPr>
        <w:p w14:paraId="32258B09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6553B39B" w14:textId="77777777" w:rsidR="00E1374A" w:rsidRDefault="00E1374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71E2B42" w14:textId="77777777" w:rsidR="00E1374A" w:rsidRDefault="00E1374A">
          <w:pPr>
            <w:pStyle w:val="Header"/>
            <w:jc w:val="right"/>
          </w:pPr>
        </w:p>
      </w:tc>
    </w:tr>
    <w:tr w:rsidR="00E1374A" w14:paraId="07E13039" w14:textId="77777777">
      <w:trPr>
        <w:cantSplit/>
      </w:trPr>
      <w:tc>
        <w:tcPr>
          <w:tcW w:w="2420" w:type="dxa"/>
        </w:tcPr>
        <w:p w14:paraId="12FFDA35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7C62CEEF" w14:textId="77777777" w:rsidR="00E1374A" w:rsidRDefault="00E1374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A9A30D" w14:textId="77777777" w:rsidR="00E1374A" w:rsidRDefault="00E1374A">
          <w:pPr>
            <w:pStyle w:val="Header"/>
            <w:jc w:val="right"/>
          </w:pPr>
        </w:p>
      </w:tc>
    </w:tr>
    <w:tr w:rsidR="00E1374A" w14:paraId="4338DF62" w14:textId="77777777">
      <w:trPr>
        <w:cantSplit/>
      </w:trPr>
      <w:tc>
        <w:tcPr>
          <w:tcW w:w="2420" w:type="dxa"/>
        </w:tcPr>
        <w:p w14:paraId="6503AFFB" w14:textId="77777777" w:rsidR="00E1374A" w:rsidRDefault="00E1374A">
          <w:pPr>
            <w:pStyle w:val="Header"/>
          </w:pPr>
        </w:p>
      </w:tc>
      <w:tc>
        <w:tcPr>
          <w:tcW w:w="5440" w:type="dxa"/>
        </w:tcPr>
        <w:p w14:paraId="59830FA4" w14:textId="77777777" w:rsidR="00E1374A" w:rsidRDefault="00E1374A">
          <w:pPr>
            <w:pStyle w:val="Header"/>
            <w:jc w:val="center"/>
          </w:pPr>
        </w:p>
      </w:tc>
      <w:tc>
        <w:tcPr>
          <w:tcW w:w="2420" w:type="dxa"/>
        </w:tcPr>
        <w:p w14:paraId="13FBF028" w14:textId="77777777" w:rsidR="00E1374A" w:rsidRDefault="00E1374A">
          <w:pPr>
            <w:pStyle w:val="Header"/>
            <w:jc w:val="right"/>
          </w:pPr>
        </w:p>
      </w:tc>
    </w:tr>
  </w:tbl>
  <w:p w14:paraId="77DE9CEC" w14:textId="77777777" w:rsidR="00E1374A" w:rsidRDefault="00E1374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1321498">
    <w:abstractNumId w:val="2"/>
  </w:num>
  <w:num w:numId="2" w16cid:durableId="348263669">
    <w:abstractNumId w:val="1"/>
  </w:num>
  <w:num w:numId="3" w16cid:durableId="997415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374A"/>
    <w:rsid w:val="00986831"/>
    <w:rsid w:val="00CB701A"/>
    <w:rsid w:val="00CF7194"/>
    <w:rsid w:val="00D318CC"/>
    <w:rsid w:val="00E1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383F2A13"/>
  <w15:chartTrackingRefBased/>
  <w15:docId w15:val="{A71AC2CD-6824-40EE-872C-A8B163178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1374A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E1374A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E1374A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E1374A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374A"/>
    <w:rPr>
      <w:rFonts w:ascii="Arial" w:eastAsia="Times New Roman" w:hAnsi="Arial"/>
      <w:b/>
    </w:rPr>
  </w:style>
  <w:style w:type="character" w:customStyle="1" w:styleId="Heading2Char">
    <w:name w:val="Heading 2 Char"/>
    <w:basedOn w:val="DefaultParagraphFont"/>
    <w:link w:val="Heading2"/>
    <w:rsid w:val="00E1374A"/>
    <w:rPr>
      <w:rFonts w:ascii="Arial" w:eastAsia="Times New Roman" w:hAnsi="Arial"/>
      <w:b/>
    </w:rPr>
  </w:style>
  <w:style w:type="character" w:customStyle="1" w:styleId="Heading3Char">
    <w:name w:val="Heading 3 Char"/>
    <w:basedOn w:val="DefaultParagraphFont"/>
    <w:link w:val="Heading3"/>
    <w:rsid w:val="00E1374A"/>
    <w:rPr>
      <w:rFonts w:ascii="Arial" w:eastAsia="Times New Roman" w:hAnsi="Arial"/>
      <w:b/>
    </w:rPr>
  </w:style>
  <w:style w:type="character" w:customStyle="1" w:styleId="Heading5Char">
    <w:name w:val="Heading 5 Char"/>
    <w:basedOn w:val="DefaultParagraphFont"/>
    <w:link w:val="Heading5"/>
    <w:rsid w:val="00E1374A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E1374A"/>
  </w:style>
  <w:style w:type="paragraph" w:styleId="Header">
    <w:name w:val="header"/>
    <w:basedOn w:val="isonormal"/>
    <w:link w:val="HeaderChar"/>
    <w:rsid w:val="00E1374A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E1374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1374A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E1374A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E1374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1374A"/>
    <w:pPr>
      <w:spacing w:before="20" w:after="20"/>
      <w:jc w:val="left"/>
    </w:pPr>
  </w:style>
  <w:style w:type="paragraph" w:customStyle="1" w:styleId="isonormal">
    <w:name w:val="isonormal"/>
    <w:rsid w:val="00E1374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1374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1374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1374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1374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1374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1374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1374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1374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1374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1374A"/>
    <w:pPr>
      <w:keepLines/>
    </w:pPr>
  </w:style>
  <w:style w:type="paragraph" w:customStyle="1" w:styleId="blocktext10">
    <w:name w:val="blocktext10"/>
    <w:basedOn w:val="isonormal"/>
    <w:rsid w:val="00E1374A"/>
    <w:pPr>
      <w:keepLines/>
      <w:ind w:left="2700"/>
    </w:pPr>
  </w:style>
  <w:style w:type="paragraph" w:customStyle="1" w:styleId="blocktext2">
    <w:name w:val="blocktext2"/>
    <w:basedOn w:val="isonormal"/>
    <w:rsid w:val="00E1374A"/>
    <w:pPr>
      <w:keepLines/>
      <w:ind w:left="300"/>
    </w:pPr>
  </w:style>
  <w:style w:type="paragraph" w:customStyle="1" w:styleId="blocktext3">
    <w:name w:val="blocktext3"/>
    <w:basedOn w:val="isonormal"/>
    <w:rsid w:val="00E1374A"/>
    <w:pPr>
      <w:keepLines/>
      <w:ind w:left="600"/>
    </w:pPr>
  </w:style>
  <w:style w:type="paragraph" w:customStyle="1" w:styleId="blocktext4">
    <w:name w:val="blocktext4"/>
    <w:basedOn w:val="isonormal"/>
    <w:rsid w:val="00E1374A"/>
    <w:pPr>
      <w:keepLines/>
      <w:ind w:left="900"/>
    </w:pPr>
  </w:style>
  <w:style w:type="paragraph" w:customStyle="1" w:styleId="blocktext5">
    <w:name w:val="blocktext5"/>
    <w:basedOn w:val="isonormal"/>
    <w:rsid w:val="00E1374A"/>
    <w:pPr>
      <w:keepLines/>
      <w:ind w:left="1200"/>
    </w:pPr>
  </w:style>
  <w:style w:type="paragraph" w:customStyle="1" w:styleId="blocktext6">
    <w:name w:val="blocktext6"/>
    <w:basedOn w:val="isonormal"/>
    <w:rsid w:val="00E1374A"/>
    <w:pPr>
      <w:keepLines/>
      <w:ind w:left="1500"/>
    </w:pPr>
  </w:style>
  <w:style w:type="paragraph" w:customStyle="1" w:styleId="blocktext7">
    <w:name w:val="blocktext7"/>
    <w:basedOn w:val="isonormal"/>
    <w:rsid w:val="00E1374A"/>
    <w:pPr>
      <w:keepLines/>
      <w:ind w:left="1800"/>
    </w:pPr>
  </w:style>
  <w:style w:type="paragraph" w:customStyle="1" w:styleId="blocktext8">
    <w:name w:val="blocktext8"/>
    <w:basedOn w:val="isonormal"/>
    <w:rsid w:val="00E1374A"/>
    <w:pPr>
      <w:keepLines/>
      <w:ind w:left="2100"/>
    </w:pPr>
  </w:style>
  <w:style w:type="paragraph" w:customStyle="1" w:styleId="blocktext9">
    <w:name w:val="blocktext9"/>
    <w:basedOn w:val="isonormal"/>
    <w:rsid w:val="00E1374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1374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1374A"/>
    <w:pPr>
      <w:jc w:val="center"/>
    </w:pPr>
    <w:rPr>
      <w:b/>
    </w:rPr>
  </w:style>
  <w:style w:type="paragraph" w:customStyle="1" w:styleId="ctoutlinetxt1">
    <w:name w:val="ctoutlinetxt1"/>
    <w:basedOn w:val="isonormal"/>
    <w:rsid w:val="00E1374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1374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1374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1374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1374A"/>
    <w:rPr>
      <w:b/>
    </w:rPr>
  </w:style>
  <w:style w:type="paragraph" w:customStyle="1" w:styleId="icblock">
    <w:name w:val="i/cblock"/>
    <w:basedOn w:val="isonormal"/>
    <w:rsid w:val="00E1374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1374A"/>
  </w:style>
  <w:style w:type="paragraph" w:styleId="MacroText">
    <w:name w:val="macro"/>
    <w:link w:val="MacroTextChar"/>
    <w:rsid w:val="00E137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E1374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1374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1374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1374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1374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1374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1374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1374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1374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1374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1374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1374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1374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1374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1374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1374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1374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1374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1374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1374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1374A"/>
  </w:style>
  <w:style w:type="character" w:customStyle="1" w:styleId="rulelink">
    <w:name w:val="rulelink"/>
    <w:rsid w:val="00E1374A"/>
    <w:rPr>
      <w:b/>
    </w:rPr>
  </w:style>
  <w:style w:type="paragraph" w:styleId="Signature">
    <w:name w:val="Signature"/>
    <w:basedOn w:val="Normal"/>
    <w:link w:val="SignatureChar"/>
    <w:rsid w:val="00E1374A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E1374A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E1374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1374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1374A"/>
    <w:pPr>
      <w:spacing w:before="0" w:line="160" w:lineRule="exact"/>
    </w:pPr>
  </w:style>
  <w:style w:type="character" w:customStyle="1" w:styleId="spotlinksource">
    <w:name w:val="spotlinksource"/>
    <w:rsid w:val="00E1374A"/>
    <w:rPr>
      <w:b/>
    </w:rPr>
  </w:style>
  <w:style w:type="character" w:customStyle="1" w:styleId="spotlinktarget">
    <w:name w:val="spotlinktarget"/>
    <w:rsid w:val="00E1374A"/>
    <w:rPr>
      <w:b/>
    </w:rPr>
  </w:style>
  <w:style w:type="paragraph" w:customStyle="1" w:styleId="subcap">
    <w:name w:val="subcap"/>
    <w:basedOn w:val="isonormal"/>
    <w:rsid w:val="00E1374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1374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1374A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E1374A"/>
    <w:rPr>
      <w:rFonts w:ascii="Arial" w:eastAsia="Times New Roman" w:hAnsi="Arial"/>
      <w:i/>
    </w:rPr>
  </w:style>
  <w:style w:type="table" w:styleId="TableGrid">
    <w:name w:val="Table Grid"/>
    <w:basedOn w:val="TableNormal"/>
    <w:rsid w:val="00E1374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1374A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sz w:val="20"/>
      <w:szCs w:val="20"/>
    </w:rPr>
  </w:style>
  <w:style w:type="paragraph" w:styleId="TableofFigures">
    <w:name w:val="table of figures"/>
    <w:basedOn w:val="Normal"/>
    <w:next w:val="Normal"/>
    <w:rsid w:val="00E1374A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table2text04">
    <w:name w:val="table2text0/4"/>
    <w:basedOn w:val="isonormal"/>
    <w:rsid w:val="00E1374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1374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1374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1374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1374A"/>
    <w:pPr>
      <w:jc w:val="left"/>
    </w:pPr>
    <w:rPr>
      <w:b/>
    </w:rPr>
  </w:style>
  <w:style w:type="character" w:customStyle="1" w:styleId="tablelink">
    <w:name w:val="tablelink"/>
    <w:rsid w:val="00E1374A"/>
    <w:rPr>
      <w:b/>
    </w:rPr>
  </w:style>
  <w:style w:type="paragraph" w:customStyle="1" w:styleId="tabletext00">
    <w:name w:val="tabletext0/0"/>
    <w:basedOn w:val="isonormal"/>
    <w:rsid w:val="00E1374A"/>
    <w:pPr>
      <w:spacing w:before="0"/>
      <w:jc w:val="left"/>
    </w:pPr>
  </w:style>
  <w:style w:type="paragraph" w:customStyle="1" w:styleId="tabletext01">
    <w:name w:val="tabletext0/1"/>
    <w:basedOn w:val="isonormal"/>
    <w:rsid w:val="00E1374A"/>
    <w:pPr>
      <w:spacing w:before="0" w:after="20"/>
      <w:jc w:val="left"/>
    </w:pPr>
  </w:style>
  <w:style w:type="paragraph" w:customStyle="1" w:styleId="tabletext10">
    <w:name w:val="tabletext1/0"/>
    <w:basedOn w:val="isonormal"/>
    <w:rsid w:val="00E1374A"/>
    <w:pPr>
      <w:spacing w:before="20"/>
      <w:jc w:val="left"/>
    </w:pPr>
  </w:style>
  <w:style w:type="paragraph" w:customStyle="1" w:styleId="tabletext40">
    <w:name w:val="tabletext4/0"/>
    <w:basedOn w:val="isonormal"/>
    <w:rsid w:val="00E1374A"/>
    <w:pPr>
      <w:jc w:val="left"/>
    </w:pPr>
  </w:style>
  <w:style w:type="paragraph" w:customStyle="1" w:styleId="tabletext44">
    <w:name w:val="tabletext4/4"/>
    <w:basedOn w:val="isonormal"/>
    <w:rsid w:val="00E1374A"/>
    <w:pPr>
      <w:spacing w:after="80"/>
      <w:jc w:val="left"/>
    </w:pPr>
  </w:style>
  <w:style w:type="paragraph" w:customStyle="1" w:styleId="terr2colblock1">
    <w:name w:val="terr2colblock1"/>
    <w:basedOn w:val="isonormal"/>
    <w:rsid w:val="00E1374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1374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1374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1374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1374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1374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1374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1374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1374A"/>
  </w:style>
  <w:style w:type="paragraph" w:customStyle="1" w:styleId="tabletext1">
    <w:name w:val="tabletext1"/>
    <w:rsid w:val="00E1374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1374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1374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1374A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FilingHeader">
    <w:name w:val="Filing Header"/>
    <w:basedOn w:val="isonormal"/>
    <w:rsid w:val="00E1374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1374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1374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1374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1374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1374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1374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1374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1374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1374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1374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1374A"/>
  </w:style>
  <w:style w:type="paragraph" w:customStyle="1" w:styleId="spacesingle">
    <w:name w:val="spacesingle"/>
    <w:basedOn w:val="isonormal"/>
    <w:next w:val="isonormal"/>
    <w:rsid w:val="00E1374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LI-CF-2023-086 - 004 -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Loss Costs</CircularDocDescription>
    <Date_x0020_Modified xmlns="a86cc342-0045-41e2-80e9-abdb777d2eca">2023-07-05T15:05:40+00:00</Date_x0020_Modified>
    <CircularDate xmlns="a86cc342-0045-41e2-80e9-abdb777d2eca">2023-07-14T04:00:00+00:00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+8.2% to be implemented.</KeyMessage>
    <CircularNumber xmlns="a86cc342-0045-41e2-80e9-abdb777d2eca">LI-CF-2023-086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38498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NEVADA COMMERCIAL FIRE AND ALLIED LINES ADVISORY PROSPECTIVE LOSS COST REVISION TO BE IMPLEMENTED</CircularTitle>
    <Jurs xmlns="a86cc342-0045-41e2-80e9-abdb777d2eca">
      <Value>30</Value>
    </Jurs>
  </documentManagement>
</p:properties>
</file>

<file path=customXml/itemProps1.xml><?xml version="1.0" encoding="utf-8"?>
<ds:datastoreItem xmlns:ds="http://schemas.openxmlformats.org/officeDocument/2006/customXml" ds:itemID="{DAD4B3AB-8B57-465F-938D-05D3586DD87A}"/>
</file>

<file path=customXml/itemProps2.xml><?xml version="1.0" encoding="utf-8"?>
<ds:datastoreItem xmlns:ds="http://schemas.openxmlformats.org/officeDocument/2006/customXml" ds:itemID="{5996A013-1875-46FD-AA7D-9566D6219ED0}"/>
</file>

<file path=customXml/itemProps3.xml><?xml version="1.0" encoding="utf-8"?>
<ds:datastoreItem xmlns:ds="http://schemas.openxmlformats.org/officeDocument/2006/customXml" ds:itemID="{58B39FB1-BB4D-4CD6-A85B-A1F2AAE180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3962</Words>
  <Characters>21718</Characters>
  <Application>Microsoft Office Word</Application>
  <DocSecurity>0</DocSecurity>
  <Lines>3619</Lines>
  <Paragraphs>2567</Paragraphs>
  <ScaleCrop>false</ScaleCrop>
  <Company/>
  <LinksUpToDate>false</LinksUpToDate>
  <CharactersWithSpaces>23113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Maasbach, Rimma</cp:lastModifiedBy>
  <cp:revision>2</cp:revision>
  <dcterms:created xsi:type="dcterms:W3CDTF">2023-06-30T14:41:00Z</dcterms:created>
  <dcterms:modified xsi:type="dcterms:W3CDTF">2023-06-30T14:41:00Z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