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51DD4" w14:textId="77777777" w:rsidR="00D21171" w:rsidRPr="000301A0" w:rsidRDefault="00D21171" w:rsidP="00D4555C">
      <w:pPr>
        <w:pStyle w:val="boxrule"/>
      </w:pPr>
      <w:r>
        <w:t>2</w:t>
      </w:r>
      <w:r w:rsidRPr="000301A0">
        <w:t>49.  AUTO DEALERS – PREMIUM DEVELOPMENT FOR COMMON COVERAGES</w:t>
      </w:r>
    </w:p>
    <w:p w14:paraId="63F60C81" w14:textId="77777777" w:rsidR="00D21171" w:rsidRPr="000301A0" w:rsidRDefault="00D21171" w:rsidP="00D4555C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D21171" w14:paraId="02D1C0DF" w14:textId="77777777" w:rsidTr="00EC43FD">
        <w:trPr>
          <w:cantSplit/>
          <w:trHeight w:val="190"/>
        </w:trPr>
        <w:tc>
          <w:tcPr>
            <w:tcW w:w="200" w:type="dxa"/>
          </w:tcPr>
          <w:p w14:paraId="714A9D6F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68CBB" w14:textId="77777777" w:rsidR="00D21171" w:rsidRPr="000301A0" w:rsidRDefault="00D21171" w:rsidP="00D4555C">
            <w:pPr>
              <w:pStyle w:val="tablehead"/>
            </w:pPr>
            <w:r w:rsidRPr="000301A0">
              <w:t>Acts, Errors Or Omissions Base Loss Cost</w:t>
            </w:r>
          </w:p>
        </w:tc>
      </w:tr>
      <w:tr w:rsidR="00D21171" w14:paraId="0206F2BD" w14:textId="77777777" w:rsidTr="00EC43FD">
        <w:trPr>
          <w:cantSplit/>
          <w:trHeight w:val="190"/>
        </w:trPr>
        <w:tc>
          <w:tcPr>
            <w:tcW w:w="200" w:type="dxa"/>
          </w:tcPr>
          <w:p w14:paraId="43E0E3CF" w14:textId="77777777" w:rsidR="00D21171" w:rsidRPr="000301A0" w:rsidRDefault="00D21171" w:rsidP="00D4555C">
            <w:pPr>
              <w:pStyle w:val="tabletext11"/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59049E7" w14:textId="77777777" w:rsidR="00D21171" w:rsidRPr="000301A0" w:rsidRDefault="00D21171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B6FFB43" w14:textId="77777777" w:rsidR="00D21171" w:rsidRPr="000301A0" w:rsidRDefault="00D21171" w:rsidP="00D4555C">
            <w:pPr>
              <w:pStyle w:val="tabletext11"/>
            </w:pPr>
            <w:r w:rsidRPr="000301A0">
              <w:t>21</w:t>
            </w:r>
          </w:p>
        </w:tc>
      </w:tr>
    </w:tbl>
    <w:p w14:paraId="5F9AF561" w14:textId="77777777" w:rsidR="00D21171" w:rsidRPr="000301A0" w:rsidRDefault="00D21171" w:rsidP="00D4555C">
      <w:pPr>
        <w:pStyle w:val="tablecaption"/>
      </w:pPr>
      <w:r w:rsidRPr="000301A0">
        <w:t xml:space="preserve">Table </w:t>
      </w:r>
      <w:r>
        <w:t>2</w:t>
      </w:r>
      <w:r w:rsidRPr="000301A0">
        <w:t>49.</w:t>
      </w:r>
      <w:r>
        <w:t>F</w:t>
      </w:r>
      <w:r w:rsidRPr="000301A0">
        <w:t>.2.a</w:t>
      </w:r>
      <w:r>
        <w:t>.</w:t>
      </w:r>
      <w:r w:rsidRPr="000301A0">
        <w:t>(LC) Acts, Errors Or Omissions Liability Coverages Loss Cost</w:t>
      </w:r>
    </w:p>
    <w:p w14:paraId="56C47756" w14:textId="77777777" w:rsidR="00D21171" w:rsidRPr="000301A0" w:rsidRDefault="00D21171" w:rsidP="00D4555C">
      <w:pPr>
        <w:pStyle w:val="isonormal"/>
      </w:pPr>
    </w:p>
    <w:p w14:paraId="4A22FAB4" w14:textId="77777777" w:rsidR="00D21171" w:rsidRPr="000301A0" w:rsidRDefault="00D21171" w:rsidP="00D4555C">
      <w:pPr>
        <w:pStyle w:val="space8"/>
      </w:pPr>
    </w:p>
    <w:tbl>
      <w:tblPr>
        <w:tblW w:w="10256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0"/>
        <w:gridCol w:w="206"/>
        <w:gridCol w:w="758"/>
        <w:gridCol w:w="199"/>
        <w:gridCol w:w="790"/>
        <w:gridCol w:w="174"/>
        <w:gridCol w:w="592"/>
        <w:gridCol w:w="160"/>
        <w:gridCol w:w="504"/>
        <w:gridCol w:w="165"/>
        <w:gridCol w:w="499"/>
        <w:gridCol w:w="160"/>
        <w:gridCol w:w="504"/>
        <w:gridCol w:w="159"/>
        <w:gridCol w:w="504"/>
        <w:gridCol w:w="160"/>
        <w:gridCol w:w="505"/>
        <w:gridCol w:w="160"/>
        <w:gridCol w:w="560"/>
        <w:gridCol w:w="160"/>
        <w:gridCol w:w="504"/>
        <w:gridCol w:w="160"/>
        <w:gridCol w:w="468"/>
        <w:gridCol w:w="140"/>
        <w:gridCol w:w="560"/>
        <w:gridCol w:w="142"/>
        <w:gridCol w:w="523"/>
        <w:gridCol w:w="160"/>
        <w:gridCol w:w="490"/>
      </w:tblGrid>
      <w:tr w:rsidR="00D21171" w14:paraId="036A731C" w14:textId="77777777" w:rsidTr="003A5DD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3AF8AAC6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0066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C5088" w14:textId="7BAF3F9E" w:rsidR="00D21171" w:rsidRPr="000301A0" w:rsidRDefault="00D21171" w:rsidP="00D4555C">
            <w:pPr>
              <w:pStyle w:val="tablehead"/>
            </w:pPr>
            <w:r w:rsidRPr="000301A0">
              <w:t>Standard Collision Coverage – Individual Coverage Drive</w:t>
            </w:r>
            <w:ins w:id="0" w:author="Author" w:date="2023-06-21T09:37:00Z">
              <w:r w:rsidR="00FF39FD">
                <w:t>-</w:t>
              </w:r>
            </w:ins>
            <w:r w:rsidRPr="000301A0">
              <w:t>away Collision Per Car, Per Trip</w:t>
            </w:r>
          </w:p>
        </w:tc>
      </w:tr>
      <w:tr w:rsidR="007E05C9" w14:paraId="674DF6A3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25CEBCD6" w14:textId="77777777" w:rsidR="007E05C9" w:rsidRPr="000301A0" w:rsidRDefault="007E05C9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9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72F120C" w14:textId="5A5BD592" w:rsidR="007E05C9" w:rsidRPr="000301A0" w:rsidRDefault="007E05C9" w:rsidP="00D4555C">
            <w:pPr>
              <w:pStyle w:val="tablehead"/>
            </w:pPr>
            <w:r w:rsidRPr="000301A0">
              <w:t>Price New</w:t>
            </w:r>
            <w:r>
              <w:t xml:space="preserve"> </w:t>
            </w:r>
            <w:r w:rsidRPr="000301A0">
              <w:t>At Factory</w:t>
            </w:r>
            <w:r>
              <w:t xml:space="preserve"> </w:t>
            </w:r>
            <w:r w:rsidRPr="000301A0">
              <w:t>To Dealer</w:t>
            </w:r>
          </w:p>
        </w:tc>
        <w:tc>
          <w:tcPr>
            <w:tcW w:w="8113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40198" w14:textId="3EB7D697" w:rsidR="007E05C9" w:rsidRPr="000301A0" w:rsidRDefault="007E05C9" w:rsidP="00D4555C">
            <w:pPr>
              <w:pStyle w:val="tablehead"/>
            </w:pPr>
            <w:r w:rsidRPr="000301A0">
              <w:t>Loss Costs For Mileage And Deductible – All Territories, Types, Makes And Age Groups</w:t>
            </w:r>
          </w:p>
        </w:tc>
      </w:tr>
      <w:tr w:rsidR="007E05C9" w14:paraId="4C2FA61F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34FBC3ED" w14:textId="77777777" w:rsidR="007E05C9" w:rsidRPr="000301A0" w:rsidRDefault="007E05C9" w:rsidP="00D4555C">
            <w:pPr>
              <w:pStyle w:val="tablehead"/>
            </w:pPr>
          </w:p>
        </w:tc>
        <w:tc>
          <w:tcPr>
            <w:tcW w:w="195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98267A" w14:textId="77777777" w:rsidR="007E05C9" w:rsidRPr="000301A0" w:rsidRDefault="007E05C9" w:rsidP="00D4555C">
            <w:pPr>
              <w:pStyle w:val="tablehead"/>
            </w:pPr>
          </w:p>
        </w:tc>
        <w:tc>
          <w:tcPr>
            <w:tcW w:w="20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E5D2" w14:textId="77777777" w:rsidR="007E05C9" w:rsidRPr="000301A0" w:rsidRDefault="007E05C9" w:rsidP="00D4555C">
            <w:pPr>
              <w:pStyle w:val="tablehead"/>
            </w:pPr>
            <w:r w:rsidRPr="000301A0">
              <w:t>0 – 500 Miles</w:t>
            </w:r>
          </w:p>
        </w:tc>
        <w:tc>
          <w:tcPr>
            <w:tcW w:w="19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7869" w14:textId="77777777" w:rsidR="007E05C9" w:rsidRPr="000301A0" w:rsidRDefault="007E05C9" w:rsidP="00D4555C">
            <w:pPr>
              <w:pStyle w:val="tablehead"/>
            </w:pPr>
            <w:r w:rsidRPr="000301A0">
              <w:t>501 – 1,000 Miles</w:t>
            </w:r>
          </w:p>
        </w:tc>
        <w:tc>
          <w:tcPr>
            <w:tcW w:w="20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94D27" w14:textId="77777777" w:rsidR="007E05C9" w:rsidRPr="000301A0" w:rsidRDefault="007E05C9" w:rsidP="00D4555C">
            <w:pPr>
              <w:pStyle w:val="tablehead"/>
            </w:pPr>
            <w:r w:rsidRPr="000301A0">
              <w:t>1,001 – 1,500 Miles</w:t>
            </w:r>
          </w:p>
        </w:tc>
        <w:tc>
          <w:tcPr>
            <w:tcW w:w="20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1B87E" w14:textId="77777777" w:rsidR="007E05C9" w:rsidRPr="000301A0" w:rsidRDefault="007E05C9" w:rsidP="00D4555C">
            <w:pPr>
              <w:pStyle w:val="tablehead"/>
            </w:pPr>
            <w:r w:rsidRPr="000301A0">
              <w:t>Over 1,500 Miles</w:t>
            </w:r>
          </w:p>
        </w:tc>
      </w:tr>
      <w:tr w:rsidR="007E05C9" w14:paraId="18237891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5B04BFE9" w14:textId="77777777" w:rsidR="007E05C9" w:rsidRPr="000301A0" w:rsidRDefault="007E05C9" w:rsidP="00D4555C">
            <w:pPr>
              <w:pStyle w:val="tablehead"/>
            </w:pPr>
          </w:p>
        </w:tc>
        <w:tc>
          <w:tcPr>
            <w:tcW w:w="1953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04346E0" w14:textId="77777777" w:rsidR="007E05C9" w:rsidRPr="000301A0" w:rsidRDefault="007E05C9" w:rsidP="00D4555C">
            <w:pPr>
              <w:pStyle w:val="tablehead"/>
            </w:pP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2FB89" w14:textId="77777777" w:rsidR="007E05C9" w:rsidRPr="000301A0" w:rsidRDefault="007E05C9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8696B" w14:textId="77777777" w:rsidR="007E05C9" w:rsidRPr="000301A0" w:rsidRDefault="007E05C9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25FB" w14:textId="77777777" w:rsidR="007E05C9" w:rsidRPr="000301A0" w:rsidRDefault="007E05C9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AEE8A" w14:textId="77777777" w:rsidR="007E05C9" w:rsidRPr="000301A0" w:rsidRDefault="007E05C9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E14C1" w14:textId="77777777" w:rsidR="007E05C9" w:rsidRPr="000301A0" w:rsidRDefault="007E05C9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EE3D0" w14:textId="77777777" w:rsidR="007E05C9" w:rsidRPr="000301A0" w:rsidRDefault="007E05C9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68924" w14:textId="77777777" w:rsidR="007E05C9" w:rsidRPr="000301A0" w:rsidRDefault="007E05C9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F71B" w14:textId="77777777" w:rsidR="007E05C9" w:rsidRPr="000301A0" w:rsidRDefault="007E05C9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F9629" w14:textId="77777777" w:rsidR="007E05C9" w:rsidRPr="000301A0" w:rsidRDefault="007E05C9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06415" w14:textId="77777777" w:rsidR="007E05C9" w:rsidRPr="000301A0" w:rsidRDefault="007E05C9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C5485" w14:textId="77777777" w:rsidR="007E05C9" w:rsidRPr="000301A0" w:rsidRDefault="007E05C9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3275" w14:textId="77777777" w:rsidR="007E05C9" w:rsidRPr="000301A0" w:rsidRDefault="007E05C9" w:rsidP="00D4555C">
            <w:pPr>
              <w:pStyle w:val="tablehead"/>
            </w:pPr>
            <w:r w:rsidRPr="000301A0">
              <w:t>$500</w:t>
            </w:r>
          </w:p>
        </w:tc>
      </w:tr>
      <w:tr w:rsidR="003A5DD9" w14:paraId="565E5F35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23D4FFC9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582D5" w14:textId="77777777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5903C9" w14:textId="77777777" w:rsidR="00452896" w:rsidRPr="000301A0" w:rsidRDefault="00452896" w:rsidP="00D4555C">
            <w:pPr>
              <w:pStyle w:val="tabletext11"/>
              <w:jc w:val="right"/>
            </w:pPr>
            <w:r w:rsidRPr="000301A0">
              <w:t>0</w:t>
            </w:r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F33120" w14:textId="77777777" w:rsidR="00452896" w:rsidRPr="000301A0" w:rsidRDefault="00452896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0833F" w14:textId="77777777" w:rsidR="00452896" w:rsidRPr="000301A0" w:rsidRDefault="00452896" w:rsidP="00D4555C">
            <w:pPr>
              <w:pStyle w:val="tabletext11"/>
              <w:tabs>
                <w:tab w:val="decimal" w:pos="560"/>
              </w:tabs>
            </w:pPr>
            <w:r w:rsidRPr="000301A0">
              <w:t>7,500</w:t>
            </w:r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A7F3F0" w14:textId="77777777" w:rsidR="00452896" w:rsidRPr="000301A0" w:rsidRDefault="00452896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45EED2" w14:textId="77777777" w:rsidR="00452896" w:rsidRPr="000301A0" w:rsidRDefault="00452896" w:rsidP="00D4555C">
            <w:pPr>
              <w:pStyle w:val="tabletext11"/>
              <w:tabs>
                <w:tab w:val="decimal" w:pos="60"/>
              </w:tabs>
              <w:jc w:val="right"/>
            </w:pPr>
            <w:r w:rsidRPr="000301A0">
              <w:t>6.48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4281B" w14:textId="4336DE76" w:rsidR="00452896" w:rsidRPr="000301A0" w:rsidRDefault="00452896" w:rsidP="00D4555C">
            <w:pPr>
              <w:pStyle w:val="tabletext11"/>
            </w:pPr>
            <w:r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E79D57" w14:textId="6E1E8606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3.86</w:t>
            </w:r>
          </w:p>
        </w:tc>
        <w:tc>
          <w:tcPr>
            <w:tcW w:w="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A00D0" w14:textId="3B70429C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4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8C1582" w14:textId="60839BD6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2.92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B7E3F" w14:textId="6648FB69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21DC4B" w14:textId="4035FBF9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8.92</w:t>
            </w:r>
          </w:p>
        </w:tc>
        <w:tc>
          <w:tcPr>
            <w:tcW w:w="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2474D" w14:textId="61ED3837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0CE856" w14:textId="3E656940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5.36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5C03B" w14:textId="392A6047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3A0E55" w14:textId="78FCC628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4.03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CB4056" w14:textId="6F65C222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44C85F" w14:textId="2C08418D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11.83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8D2972" w14:textId="3DD07459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C790CB" w14:textId="5A47A2D4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7.12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C1DC19" w14:textId="418E1CFD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0AA2FF" w14:textId="1F172831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5.31</w:t>
            </w:r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0A720" w14:textId="16E01256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1BF603" w14:textId="11D8AE68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14.83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56CBE" w14:textId="13D7C4CC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5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B9C814" w14:textId="66502AC9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8.92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3346D" w14:textId="48D73AE3" w:rsidR="00452896" w:rsidRPr="000301A0" w:rsidRDefault="00452896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3D6BD3" w14:textId="0C008F20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6.69</w:t>
            </w:r>
          </w:p>
        </w:tc>
      </w:tr>
      <w:tr w:rsidR="00452896" w14:paraId="34F1DFF4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7D77611F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5DF8A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EDA5F3" w14:textId="77777777" w:rsidR="00452896" w:rsidRPr="000301A0" w:rsidRDefault="00452896" w:rsidP="00D4555C">
            <w:pPr>
              <w:pStyle w:val="tabletext11"/>
              <w:jc w:val="right"/>
            </w:pPr>
            <w:r w:rsidRPr="000301A0">
              <w:t>7,501</w:t>
            </w:r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041592" w14:textId="77777777" w:rsidR="00452896" w:rsidRPr="000301A0" w:rsidRDefault="00452896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BC6805" w14:textId="77777777" w:rsidR="00452896" w:rsidRPr="000301A0" w:rsidRDefault="00452896" w:rsidP="00D4555C">
            <w:pPr>
              <w:pStyle w:val="tabletext11"/>
              <w:tabs>
                <w:tab w:val="decimal" w:pos="560"/>
              </w:tabs>
            </w:pPr>
            <w:r w:rsidRPr="000301A0">
              <w:t>15,000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4376" w14:textId="77777777" w:rsidR="00452896" w:rsidRPr="000301A0" w:rsidRDefault="00452896" w:rsidP="00D4555C">
            <w:pPr>
              <w:pStyle w:val="tabletext11"/>
              <w:tabs>
                <w:tab w:val="decimal" w:pos="280"/>
              </w:tabs>
              <w:jc w:val="right"/>
            </w:pPr>
            <w:r w:rsidRPr="000301A0">
              <w:t>8.92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CFD3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5.61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8FD8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4.20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B222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12.82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A9727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7.67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56A3D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5.79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9369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17.05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D054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10.24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EE4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7.67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EB3E7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21.34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853C0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12.82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1B462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9.60</w:t>
            </w:r>
          </w:p>
        </w:tc>
      </w:tr>
      <w:tr w:rsidR="00452896" w14:paraId="75A976D9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3E297100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0F347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E1C250" w14:textId="77777777" w:rsidR="00452896" w:rsidRPr="000301A0" w:rsidRDefault="00452896" w:rsidP="00D4555C">
            <w:pPr>
              <w:pStyle w:val="tabletext11"/>
              <w:jc w:val="right"/>
            </w:pPr>
            <w:r w:rsidRPr="000301A0">
              <w:t>15,001</w:t>
            </w:r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E83089" w14:textId="77777777" w:rsidR="00452896" w:rsidRPr="000301A0" w:rsidRDefault="00452896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9AB776" w14:textId="77777777" w:rsidR="00452896" w:rsidRPr="000301A0" w:rsidRDefault="00452896" w:rsidP="00D4555C">
            <w:pPr>
              <w:pStyle w:val="tabletext11"/>
              <w:tabs>
                <w:tab w:val="decimal" w:pos="560"/>
              </w:tabs>
            </w:pPr>
            <w:r w:rsidRPr="000301A0">
              <w:t>25,000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CEC7A" w14:textId="77777777" w:rsidR="00452896" w:rsidRPr="000301A0" w:rsidRDefault="00452896" w:rsidP="00D4555C">
            <w:pPr>
              <w:pStyle w:val="tabletext11"/>
              <w:tabs>
                <w:tab w:val="decimal" w:pos="280"/>
              </w:tabs>
              <w:jc w:val="right"/>
            </w:pPr>
            <w:r w:rsidRPr="000301A0">
              <w:t>12.99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8F084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7.76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DCE1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5.83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99747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17.79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5C3A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10.71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80A51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8.02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098D3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23.69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9080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14.22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B3AA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10.67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69D7E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29.61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4CFC7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17.79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D971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13.33</w:t>
            </w:r>
          </w:p>
        </w:tc>
      </w:tr>
      <w:tr w:rsidR="00452896" w14:paraId="51A27DE0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014168E2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157EE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771749" w14:textId="77777777" w:rsidR="00452896" w:rsidRPr="000301A0" w:rsidRDefault="00452896" w:rsidP="00D4555C">
            <w:pPr>
              <w:pStyle w:val="tabletext11"/>
              <w:jc w:val="right"/>
            </w:pPr>
            <w:r w:rsidRPr="000301A0">
              <w:t>25,001</w:t>
            </w:r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C517F2" w14:textId="77777777" w:rsidR="00452896" w:rsidRPr="000301A0" w:rsidRDefault="00452896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34833E" w14:textId="77777777" w:rsidR="00452896" w:rsidRPr="000301A0" w:rsidRDefault="00452896" w:rsidP="00D4555C">
            <w:pPr>
              <w:pStyle w:val="tabletext11"/>
              <w:tabs>
                <w:tab w:val="decimal" w:pos="560"/>
              </w:tabs>
            </w:pPr>
            <w:r w:rsidRPr="000301A0">
              <w:t>40,000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BC3C2" w14:textId="77777777" w:rsidR="00452896" w:rsidRPr="000301A0" w:rsidRDefault="00452896" w:rsidP="00D4555C">
            <w:pPr>
              <w:pStyle w:val="tabletext11"/>
              <w:tabs>
                <w:tab w:val="decimal" w:pos="280"/>
              </w:tabs>
              <w:jc w:val="right"/>
            </w:pPr>
            <w:r w:rsidRPr="000301A0">
              <w:t>15.73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1A1F9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9.43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A5A6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7.07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2A320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21.64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8E9F4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13.02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FB9F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9.72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F5A0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28.80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E66D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17.02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9B45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12.94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07E56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35.99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5BA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21.60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89254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16.20</w:t>
            </w:r>
          </w:p>
        </w:tc>
      </w:tr>
      <w:tr w:rsidR="00452896" w14:paraId="46711DAD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61C3E0A6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E3E2F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F470E9" w14:textId="77777777" w:rsidR="00452896" w:rsidRPr="000301A0" w:rsidRDefault="00452896" w:rsidP="00D4555C">
            <w:pPr>
              <w:pStyle w:val="tabletext11"/>
              <w:jc w:val="right"/>
            </w:pPr>
            <w:r w:rsidRPr="000301A0">
              <w:t>40,001</w:t>
            </w:r>
          </w:p>
        </w:tc>
        <w:tc>
          <w:tcPr>
            <w:tcW w:w="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9C5A55" w14:textId="77777777" w:rsidR="00452896" w:rsidRPr="000301A0" w:rsidRDefault="00452896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4257DA" w14:textId="77777777" w:rsidR="00452896" w:rsidRPr="000301A0" w:rsidRDefault="00452896" w:rsidP="00D4555C">
            <w:pPr>
              <w:pStyle w:val="tabletext11"/>
              <w:tabs>
                <w:tab w:val="decimal" w:pos="560"/>
              </w:tabs>
            </w:pPr>
            <w:r w:rsidRPr="000301A0">
              <w:t>65,000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13264" w14:textId="77777777" w:rsidR="00452896" w:rsidRPr="000301A0" w:rsidRDefault="00452896" w:rsidP="00D4555C">
            <w:pPr>
              <w:pStyle w:val="tabletext11"/>
              <w:tabs>
                <w:tab w:val="decimal" w:pos="280"/>
              </w:tabs>
              <w:jc w:val="right"/>
            </w:pPr>
            <w:r w:rsidRPr="000301A0">
              <w:t>22.02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0B42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13.20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7B027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9.90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DA574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30.31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3272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18.17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9416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13.63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F5F0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40.33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DF32C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24.21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D872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18.13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A51C0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50.40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FF67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30.26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8E54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22.67</w:t>
            </w:r>
          </w:p>
        </w:tc>
      </w:tr>
      <w:tr w:rsidR="007E05C9" w14:paraId="039B50D5" w14:textId="77777777" w:rsidTr="007E05C9">
        <w:trPr>
          <w:cantSplit/>
          <w:trHeight w:val="19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14:paraId="7C8C4EDC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A4609" w14:textId="77777777" w:rsidR="00452896" w:rsidRPr="000301A0" w:rsidRDefault="00452896" w:rsidP="00D4555C">
            <w:pPr>
              <w:pStyle w:val="tabletext11"/>
            </w:pPr>
          </w:p>
        </w:tc>
        <w:tc>
          <w:tcPr>
            <w:tcW w:w="174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D8156" w14:textId="77777777" w:rsidR="00452896" w:rsidRPr="000301A0" w:rsidRDefault="00452896" w:rsidP="00D4555C">
            <w:pPr>
              <w:pStyle w:val="tabletext11"/>
              <w:jc w:val="center"/>
            </w:pPr>
            <w:r w:rsidRPr="000301A0">
              <w:t>Over $65,000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7B7AE" w14:textId="77777777" w:rsidR="00452896" w:rsidRPr="000301A0" w:rsidRDefault="00452896" w:rsidP="00D4555C">
            <w:pPr>
              <w:pStyle w:val="tabletext11"/>
              <w:tabs>
                <w:tab w:val="decimal" w:pos="280"/>
              </w:tabs>
              <w:jc w:val="right"/>
            </w:pPr>
            <w:r w:rsidRPr="000301A0">
              <w:t>27.51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E5638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16.50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E6B2C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12.39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2661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35.31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DBAB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21.16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225D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15.90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0B59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50.40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E2CB3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30.26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5A0ED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22.67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B6C08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63.00</w:t>
            </w:r>
          </w:p>
        </w:tc>
        <w:tc>
          <w:tcPr>
            <w:tcW w:w="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C30C4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37.80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C272" w14:textId="77777777" w:rsidR="00452896" w:rsidRPr="000301A0" w:rsidRDefault="00452896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28.37</w:t>
            </w:r>
          </w:p>
        </w:tc>
      </w:tr>
    </w:tbl>
    <w:p w14:paraId="78789E71" w14:textId="2D90B3C0" w:rsidR="00D21171" w:rsidRPr="000301A0" w:rsidRDefault="00D21171" w:rsidP="00D4555C">
      <w:pPr>
        <w:pStyle w:val="tablecaption"/>
      </w:pPr>
      <w:r w:rsidRPr="000301A0">
        <w:t>Table</w:t>
      </w:r>
      <w:r w:rsidRPr="007B4809">
        <w:rPr>
          <w:bCs/>
        </w:rPr>
        <w:t xml:space="preserve"> 249.M.1.a.(1)(LC)</w:t>
      </w:r>
      <w:r w:rsidRPr="00E30FBA">
        <w:rPr>
          <w:bCs/>
        </w:rPr>
        <w:t xml:space="preserve"> </w:t>
      </w:r>
      <w:r w:rsidRPr="000301A0">
        <w:t>Standard Collision Coverage – Individual Coverage Drive</w:t>
      </w:r>
      <w:ins w:id="1" w:author="Author" w:date="2023-06-21T09:38:00Z">
        <w:r w:rsidR="00FF39FD">
          <w:t>-</w:t>
        </w:r>
      </w:ins>
      <w:r w:rsidRPr="000301A0">
        <w:t>away Collision Loss Costs</w:t>
      </w:r>
    </w:p>
    <w:p w14:paraId="4663558E" w14:textId="77777777" w:rsidR="00D21171" w:rsidRPr="000301A0" w:rsidRDefault="00D21171" w:rsidP="00D4555C">
      <w:pPr>
        <w:pStyle w:val="isonormal"/>
      </w:pPr>
    </w:p>
    <w:p w14:paraId="6BD5EFD7" w14:textId="77777777" w:rsidR="00D21171" w:rsidRPr="000301A0" w:rsidRDefault="00D21171" w:rsidP="00D4555C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94"/>
        <w:gridCol w:w="852"/>
        <w:gridCol w:w="189"/>
        <w:gridCol w:w="857"/>
        <w:gridCol w:w="223"/>
        <w:gridCol w:w="771"/>
        <w:gridCol w:w="189"/>
        <w:gridCol w:w="807"/>
        <w:gridCol w:w="153"/>
        <w:gridCol w:w="841"/>
        <w:gridCol w:w="239"/>
        <w:gridCol w:w="720"/>
        <w:gridCol w:w="240"/>
        <w:gridCol w:w="789"/>
        <w:gridCol w:w="171"/>
        <w:gridCol w:w="840"/>
      </w:tblGrid>
      <w:tr w:rsidR="00D21171" w14:paraId="0D2F7D30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5F0159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009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358B9" w14:textId="775416DA" w:rsidR="00D21171" w:rsidRPr="000301A0" w:rsidRDefault="00D21171" w:rsidP="00D4555C">
            <w:pPr>
              <w:pStyle w:val="tablehead"/>
            </w:pPr>
            <w:r w:rsidRPr="000301A0">
              <w:t>Limited Collision Coverage – Individual Coverage Drive</w:t>
            </w:r>
            <w:ins w:id="2" w:author="Author" w:date="2023-06-21T09:37:00Z">
              <w:r w:rsidR="00FF39FD">
                <w:t>-</w:t>
              </w:r>
            </w:ins>
            <w:r w:rsidRPr="000301A0">
              <w:t>away Collision Per Car, Per Trip</w:t>
            </w:r>
          </w:p>
        </w:tc>
      </w:tr>
      <w:tr w:rsidR="00D21171" w14:paraId="425B043B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254F4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2E20F87" w14:textId="320CAB2C" w:rsidR="00D21171" w:rsidRPr="000301A0" w:rsidRDefault="00D21171" w:rsidP="00D4555C">
            <w:pPr>
              <w:pStyle w:val="tablehead"/>
            </w:pPr>
            <w:r w:rsidRPr="000301A0">
              <w:t>Price New</w:t>
            </w:r>
            <w:r w:rsidR="00B04976">
              <w:t xml:space="preserve"> </w:t>
            </w:r>
            <w:r w:rsidRPr="000301A0">
              <w:t>At Factory</w:t>
            </w:r>
            <w:r w:rsidR="00B04976">
              <w:t xml:space="preserve"> </w:t>
            </w:r>
            <w:r w:rsidRPr="000301A0">
              <w:t>To Dealer</w:t>
            </w:r>
          </w:p>
        </w:tc>
        <w:tc>
          <w:tcPr>
            <w:tcW w:w="807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A5D54" w14:textId="2DB03B8B" w:rsidR="00D21171" w:rsidRPr="000301A0" w:rsidRDefault="00D21171" w:rsidP="00D4555C">
            <w:pPr>
              <w:pStyle w:val="tablehead"/>
            </w:pPr>
            <w:r w:rsidRPr="000301A0">
              <w:t>Loss Costs For Mileage And Deductible – All Territories, Types, Makes And Age Groups</w:t>
            </w:r>
          </w:p>
        </w:tc>
      </w:tr>
      <w:tr w:rsidR="00D21171" w14:paraId="53815C98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BE256C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AE7FD7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529E" w14:textId="77777777" w:rsidR="00D21171" w:rsidRPr="000301A0" w:rsidRDefault="00D21171" w:rsidP="00D4555C">
            <w:pPr>
              <w:pStyle w:val="tablehead"/>
            </w:pPr>
            <w:r w:rsidRPr="000301A0">
              <w:t>0 – 500 Miles</w:t>
            </w:r>
          </w:p>
        </w:tc>
        <w:tc>
          <w:tcPr>
            <w:tcW w:w="1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D4674" w14:textId="77777777" w:rsidR="00D21171" w:rsidRPr="000301A0" w:rsidRDefault="00D21171" w:rsidP="00D4555C">
            <w:pPr>
              <w:pStyle w:val="tablehead"/>
            </w:pPr>
            <w:r w:rsidRPr="000301A0">
              <w:t>501 – 1,000 Miles</w:t>
            </w:r>
          </w:p>
        </w:tc>
        <w:tc>
          <w:tcPr>
            <w:tcW w:w="19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47574" w14:textId="77777777" w:rsidR="00D21171" w:rsidRPr="000301A0" w:rsidRDefault="00D21171" w:rsidP="00D4555C">
            <w:pPr>
              <w:pStyle w:val="tablehead"/>
            </w:pPr>
            <w:r w:rsidRPr="000301A0">
              <w:t>1,001 – 1,500 Miles</w:t>
            </w:r>
          </w:p>
        </w:tc>
        <w:tc>
          <w:tcPr>
            <w:tcW w:w="2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ACE84" w14:textId="77777777" w:rsidR="00D21171" w:rsidRPr="000301A0" w:rsidRDefault="00D21171" w:rsidP="00D4555C">
            <w:pPr>
              <w:pStyle w:val="tablehead"/>
            </w:pPr>
            <w:r w:rsidRPr="000301A0">
              <w:t>Over 1,500 Miles</w:t>
            </w:r>
          </w:p>
        </w:tc>
      </w:tr>
      <w:tr w:rsidR="00D21171" w14:paraId="6639C3EC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CA075D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58953F2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670F6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658E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F0C6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D9CE4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8C32D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461FF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6CDE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D7CCF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</w:tr>
      <w:tr w:rsidR="007E05C9" w14:paraId="1A618DFF" w14:textId="77777777" w:rsidTr="007E05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1E33D0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69A44" w14:textId="77777777" w:rsidR="007E05C9" w:rsidRPr="000301A0" w:rsidRDefault="007E05C9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48E52B" w14:textId="77777777" w:rsidR="007E05C9" w:rsidRPr="000301A0" w:rsidRDefault="007E05C9" w:rsidP="00D4555C">
            <w:pPr>
              <w:pStyle w:val="tabletext11"/>
              <w:jc w:val="right"/>
            </w:pPr>
            <w:r w:rsidRPr="000301A0">
              <w:t>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8C5A85" w14:textId="77777777" w:rsidR="007E05C9" w:rsidRPr="000301A0" w:rsidRDefault="007E05C9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796720" w14:textId="77777777" w:rsidR="007E05C9" w:rsidRPr="000301A0" w:rsidRDefault="007E05C9" w:rsidP="00D4555C">
            <w:pPr>
              <w:pStyle w:val="tabletext11"/>
              <w:tabs>
                <w:tab w:val="decimal" w:pos="560"/>
              </w:tabs>
            </w:pPr>
            <w:r w:rsidRPr="000301A0">
              <w:t>7,500</w:t>
            </w:r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6030D" w14:textId="77777777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5FEE0D" w14:textId="77777777" w:rsidR="007E05C9" w:rsidRPr="000301A0" w:rsidRDefault="007E05C9" w:rsidP="00D4555C">
            <w:pPr>
              <w:pStyle w:val="tabletext11"/>
              <w:tabs>
                <w:tab w:val="decimal" w:pos="250"/>
              </w:tabs>
            </w:pPr>
            <w:r w:rsidRPr="000301A0">
              <w:t>2.22</w:t>
            </w:r>
          </w:p>
        </w:tc>
        <w:tc>
          <w:tcPr>
            <w:tcW w:w="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6B63D" w14:textId="32EF743C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3C4AE0" w14:textId="233FAB3A" w:rsidR="007E05C9" w:rsidRPr="000301A0" w:rsidRDefault="007E05C9" w:rsidP="00D4555C">
            <w:pPr>
              <w:pStyle w:val="tabletext11"/>
              <w:tabs>
                <w:tab w:val="decimal" w:pos="200"/>
              </w:tabs>
            </w:pPr>
            <w:r w:rsidRPr="000301A0">
              <w:t>1.33</w:t>
            </w:r>
          </w:p>
        </w:tc>
        <w:tc>
          <w:tcPr>
            <w:tcW w:w="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5D84A" w14:textId="1596205C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7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1171C7" w14:textId="773BF1B1" w:rsidR="007E05C9" w:rsidRPr="000301A0" w:rsidRDefault="007E05C9" w:rsidP="00D4555C">
            <w:pPr>
              <w:pStyle w:val="tabletext11"/>
              <w:tabs>
                <w:tab w:val="decimal" w:pos="140"/>
              </w:tabs>
            </w:pPr>
            <w:r w:rsidRPr="000301A0">
              <w:t>3.73</w:t>
            </w:r>
          </w:p>
        </w:tc>
        <w:tc>
          <w:tcPr>
            <w:tcW w:w="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B6B9A" w14:textId="40810C9A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8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46C98B" w14:textId="26287959" w:rsidR="007E05C9" w:rsidRPr="000301A0" w:rsidRDefault="007E05C9" w:rsidP="00D4555C">
            <w:pPr>
              <w:pStyle w:val="tabletext11"/>
              <w:tabs>
                <w:tab w:val="decimal" w:pos="160"/>
              </w:tabs>
            </w:pPr>
            <w:r w:rsidRPr="000301A0">
              <w:t>2.22</w:t>
            </w:r>
          </w:p>
        </w:tc>
        <w:tc>
          <w:tcPr>
            <w:tcW w:w="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B09C96" w14:textId="1AA11083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8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AEA2B3" w14:textId="2767FB45" w:rsidR="007E05C9" w:rsidRPr="000301A0" w:rsidRDefault="007E05C9" w:rsidP="00D4555C">
            <w:pPr>
              <w:pStyle w:val="tabletext11"/>
              <w:tabs>
                <w:tab w:val="decimal" w:pos="220"/>
              </w:tabs>
            </w:pPr>
            <w:r w:rsidRPr="000301A0">
              <w:t>4.93</w:t>
            </w:r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F58DB" w14:textId="45BFB98E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A498A1" w14:textId="5865DA2D" w:rsidR="007E05C9" w:rsidRPr="000301A0" w:rsidRDefault="007E05C9" w:rsidP="00D4555C">
            <w:pPr>
              <w:pStyle w:val="tabletext11"/>
              <w:tabs>
                <w:tab w:val="decimal" w:pos="140"/>
              </w:tabs>
            </w:pPr>
            <w:r w:rsidRPr="000301A0">
              <w:t>2.96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3429A4" w14:textId="106CF5DA" w:rsidR="007E05C9" w:rsidRPr="000301A0" w:rsidRDefault="007E05C9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8005AC" w14:textId="32683E4D" w:rsidR="007E05C9" w:rsidRPr="000301A0" w:rsidRDefault="007E05C9" w:rsidP="00D4555C">
            <w:pPr>
              <w:pStyle w:val="tabletext11"/>
              <w:tabs>
                <w:tab w:val="decimal" w:pos="140"/>
              </w:tabs>
            </w:pPr>
            <w:r w:rsidRPr="000301A0">
              <w:t>6.17</w:t>
            </w:r>
          </w:p>
        </w:tc>
        <w:tc>
          <w:tcPr>
            <w:tcW w:w="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13E12" w14:textId="55EDAB6B" w:rsidR="007E05C9" w:rsidRPr="000301A0" w:rsidRDefault="007E05C9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65F44" w14:textId="0925E9E3" w:rsidR="007E05C9" w:rsidRPr="000301A0" w:rsidRDefault="007E05C9" w:rsidP="00D4555C">
            <w:pPr>
              <w:pStyle w:val="tabletext11"/>
              <w:tabs>
                <w:tab w:val="decimal" w:pos="200"/>
              </w:tabs>
            </w:pPr>
            <w:r w:rsidRPr="000301A0">
              <w:t>3.73</w:t>
            </w:r>
          </w:p>
        </w:tc>
      </w:tr>
      <w:tr w:rsidR="007E05C9" w14:paraId="22D40318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911E65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7C95A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047888" w14:textId="77777777" w:rsidR="007E05C9" w:rsidRPr="000301A0" w:rsidRDefault="007E05C9" w:rsidP="00D4555C">
            <w:pPr>
              <w:pStyle w:val="tabletext11"/>
              <w:jc w:val="right"/>
            </w:pPr>
            <w:r w:rsidRPr="000301A0">
              <w:t>7,501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90D68C" w14:textId="77777777" w:rsidR="007E05C9" w:rsidRPr="000301A0" w:rsidRDefault="007E05C9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8363DF" w14:textId="77777777" w:rsidR="007E05C9" w:rsidRPr="000301A0" w:rsidRDefault="007E05C9" w:rsidP="00D4555C">
            <w:pPr>
              <w:pStyle w:val="tabletext11"/>
              <w:tabs>
                <w:tab w:val="decimal" w:pos="560"/>
              </w:tabs>
            </w:pPr>
            <w:r w:rsidRPr="000301A0">
              <w:t>15,000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B1F88" w14:textId="77777777" w:rsidR="007E05C9" w:rsidRPr="000301A0" w:rsidRDefault="007E05C9" w:rsidP="00D4555C">
            <w:pPr>
              <w:pStyle w:val="tabletext11"/>
              <w:tabs>
                <w:tab w:val="decimal" w:pos="444"/>
              </w:tabs>
            </w:pPr>
            <w:r w:rsidRPr="000301A0">
              <w:t>3.21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5CC0" w14:textId="77777777" w:rsidR="007E05C9" w:rsidRPr="000301A0" w:rsidRDefault="007E05C9" w:rsidP="00D4555C">
            <w:pPr>
              <w:pStyle w:val="tabletext11"/>
              <w:tabs>
                <w:tab w:val="decimal" w:pos="398"/>
              </w:tabs>
            </w:pPr>
            <w:r w:rsidRPr="000301A0">
              <w:t>1.93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225D" w14:textId="77777777" w:rsidR="007E05C9" w:rsidRPr="000301A0" w:rsidRDefault="007E05C9" w:rsidP="00D4555C">
            <w:pPr>
              <w:pStyle w:val="tabletext11"/>
              <w:tabs>
                <w:tab w:val="decimal" w:pos="352"/>
              </w:tabs>
            </w:pPr>
            <w:r w:rsidRPr="000301A0">
              <w:t>5.36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74A4A" w14:textId="77777777" w:rsidR="007E05C9" w:rsidRPr="000301A0" w:rsidRDefault="007E05C9" w:rsidP="00D4555C">
            <w:pPr>
              <w:pStyle w:val="tabletext11"/>
              <w:tabs>
                <w:tab w:val="decimal" w:pos="358"/>
              </w:tabs>
            </w:pPr>
            <w:r w:rsidRPr="000301A0">
              <w:t>3.21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9C025" w14:textId="77777777" w:rsidR="007E05C9" w:rsidRPr="000301A0" w:rsidRDefault="007E05C9" w:rsidP="00D4555C">
            <w:pPr>
              <w:pStyle w:val="tabletext11"/>
              <w:tabs>
                <w:tab w:val="decimal" w:pos="364"/>
              </w:tabs>
            </w:pPr>
            <w:r w:rsidRPr="000301A0">
              <w:t>7.12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CF4F3" w14:textId="77777777" w:rsidR="007E05C9" w:rsidRPr="000301A0" w:rsidRDefault="007E05C9" w:rsidP="00D4555C">
            <w:pPr>
              <w:pStyle w:val="tabletext11"/>
              <w:tabs>
                <w:tab w:val="decimal" w:pos="370"/>
              </w:tabs>
            </w:pPr>
            <w:r w:rsidRPr="000301A0">
              <w:t>4.29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003E" w14:textId="77777777" w:rsidR="007E05C9" w:rsidRPr="000301A0" w:rsidRDefault="007E05C9" w:rsidP="00D4555C">
            <w:pPr>
              <w:pStyle w:val="tabletext11"/>
              <w:tabs>
                <w:tab w:val="decimal" w:pos="376"/>
              </w:tabs>
            </w:pPr>
            <w:r w:rsidRPr="000301A0">
              <w:t>8.92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2F00" w14:textId="77777777" w:rsidR="007E05C9" w:rsidRPr="000301A0" w:rsidRDefault="007E05C9" w:rsidP="00D4555C">
            <w:pPr>
              <w:pStyle w:val="tabletext11"/>
              <w:tabs>
                <w:tab w:val="decimal" w:pos="382"/>
              </w:tabs>
            </w:pPr>
            <w:r w:rsidRPr="000301A0">
              <w:t>5.36</w:t>
            </w:r>
          </w:p>
        </w:tc>
      </w:tr>
      <w:tr w:rsidR="007E05C9" w14:paraId="0BDC37EA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877F5E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E1635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16E006" w14:textId="77777777" w:rsidR="007E05C9" w:rsidRPr="000301A0" w:rsidRDefault="007E05C9" w:rsidP="00D4555C">
            <w:pPr>
              <w:pStyle w:val="tabletext11"/>
              <w:jc w:val="right"/>
            </w:pPr>
            <w:r w:rsidRPr="000301A0">
              <w:t>15,001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9D07E5" w14:textId="77777777" w:rsidR="007E05C9" w:rsidRPr="000301A0" w:rsidRDefault="007E05C9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449B21" w14:textId="77777777" w:rsidR="007E05C9" w:rsidRPr="000301A0" w:rsidRDefault="007E05C9" w:rsidP="00D4555C">
            <w:pPr>
              <w:pStyle w:val="tabletext11"/>
              <w:tabs>
                <w:tab w:val="decimal" w:pos="560"/>
              </w:tabs>
            </w:pPr>
            <w:r w:rsidRPr="000301A0">
              <w:t>25,000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03101" w14:textId="77777777" w:rsidR="007E05C9" w:rsidRPr="000301A0" w:rsidRDefault="007E05C9" w:rsidP="00D4555C">
            <w:pPr>
              <w:pStyle w:val="tabletext11"/>
              <w:tabs>
                <w:tab w:val="decimal" w:pos="444"/>
              </w:tabs>
            </w:pPr>
            <w:r w:rsidRPr="000301A0">
              <w:t>4.50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E269" w14:textId="77777777" w:rsidR="007E05C9" w:rsidRPr="000301A0" w:rsidRDefault="007E05C9" w:rsidP="00D4555C">
            <w:pPr>
              <w:pStyle w:val="tabletext11"/>
              <w:tabs>
                <w:tab w:val="decimal" w:pos="398"/>
              </w:tabs>
            </w:pPr>
            <w:r w:rsidRPr="000301A0">
              <w:t>2.70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E90F6" w14:textId="77777777" w:rsidR="007E05C9" w:rsidRPr="000301A0" w:rsidRDefault="007E05C9" w:rsidP="00D4555C">
            <w:pPr>
              <w:pStyle w:val="tabletext11"/>
              <w:tabs>
                <w:tab w:val="decimal" w:pos="352"/>
              </w:tabs>
            </w:pPr>
            <w:r w:rsidRPr="000301A0">
              <w:t>7.41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C1DC3" w14:textId="77777777" w:rsidR="007E05C9" w:rsidRPr="000301A0" w:rsidRDefault="007E05C9" w:rsidP="00D4555C">
            <w:pPr>
              <w:pStyle w:val="tabletext11"/>
              <w:tabs>
                <w:tab w:val="decimal" w:pos="358"/>
              </w:tabs>
            </w:pPr>
            <w:r w:rsidRPr="000301A0">
              <w:t>4.46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E8700" w14:textId="77777777" w:rsidR="007E05C9" w:rsidRPr="000301A0" w:rsidRDefault="007E05C9" w:rsidP="00D4555C">
            <w:pPr>
              <w:pStyle w:val="tabletext11"/>
              <w:tabs>
                <w:tab w:val="decimal" w:pos="364"/>
              </w:tabs>
            </w:pPr>
            <w:r w:rsidRPr="000301A0">
              <w:t>9.90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DD793" w14:textId="77777777" w:rsidR="007E05C9" w:rsidRPr="000301A0" w:rsidRDefault="007E05C9" w:rsidP="00D4555C">
            <w:pPr>
              <w:pStyle w:val="tabletext11"/>
              <w:tabs>
                <w:tab w:val="decimal" w:pos="370"/>
              </w:tabs>
            </w:pPr>
            <w:r w:rsidRPr="000301A0">
              <w:t>5.96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414AA" w14:textId="77777777" w:rsidR="007E05C9" w:rsidRPr="000301A0" w:rsidRDefault="007E05C9" w:rsidP="00D4555C">
            <w:pPr>
              <w:pStyle w:val="tabletext11"/>
              <w:tabs>
                <w:tab w:val="decimal" w:pos="376"/>
              </w:tabs>
            </w:pPr>
            <w:r w:rsidRPr="000301A0">
              <w:t>12.34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9BE0A" w14:textId="77777777" w:rsidR="007E05C9" w:rsidRPr="000301A0" w:rsidRDefault="007E05C9" w:rsidP="00D4555C">
            <w:pPr>
              <w:pStyle w:val="tabletext11"/>
              <w:tabs>
                <w:tab w:val="decimal" w:pos="382"/>
              </w:tabs>
            </w:pPr>
            <w:r w:rsidRPr="000301A0">
              <w:t>7.41</w:t>
            </w:r>
          </w:p>
        </w:tc>
      </w:tr>
      <w:tr w:rsidR="007E05C9" w14:paraId="1BED214C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59BAEA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4719B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6735E7" w14:textId="77777777" w:rsidR="007E05C9" w:rsidRPr="000301A0" w:rsidRDefault="007E05C9" w:rsidP="00D4555C">
            <w:pPr>
              <w:pStyle w:val="tabletext11"/>
              <w:jc w:val="right"/>
            </w:pPr>
            <w:r w:rsidRPr="000301A0">
              <w:t>25,001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8BBCA7" w14:textId="77777777" w:rsidR="007E05C9" w:rsidRPr="000301A0" w:rsidRDefault="007E05C9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D1356C" w14:textId="77777777" w:rsidR="007E05C9" w:rsidRPr="000301A0" w:rsidRDefault="007E05C9" w:rsidP="00D4555C">
            <w:pPr>
              <w:pStyle w:val="tabletext11"/>
              <w:tabs>
                <w:tab w:val="decimal" w:pos="560"/>
              </w:tabs>
            </w:pPr>
            <w:r w:rsidRPr="000301A0">
              <w:t>40,000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B5983" w14:textId="77777777" w:rsidR="007E05C9" w:rsidRPr="000301A0" w:rsidRDefault="007E05C9" w:rsidP="00D4555C">
            <w:pPr>
              <w:pStyle w:val="tabletext11"/>
              <w:tabs>
                <w:tab w:val="decimal" w:pos="444"/>
              </w:tabs>
            </w:pPr>
            <w:r w:rsidRPr="000301A0">
              <w:t>5.45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5B203" w14:textId="77777777" w:rsidR="007E05C9" w:rsidRPr="000301A0" w:rsidRDefault="007E05C9" w:rsidP="00D4555C">
            <w:pPr>
              <w:pStyle w:val="tabletext11"/>
              <w:tabs>
                <w:tab w:val="decimal" w:pos="398"/>
              </w:tabs>
            </w:pPr>
            <w:r w:rsidRPr="000301A0">
              <w:t>3.26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AD223" w14:textId="77777777" w:rsidR="007E05C9" w:rsidRPr="000301A0" w:rsidRDefault="007E05C9" w:rsidP="00D4555C">
            <w:pPr>
              <w:pStyle w:val="tabletext11"/>
              <w:tabs>
                <w:tab w:val="decimal" w:pos="352"/>
              </w:tabs>
            </w:pPr>
            <w:r w:rsidRPr="000301A0">
              <w:t>9.04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C79A1" w14:textId="77777777" w:rsidR="007E05C9" w:rsidRPr="000301A0" w:rsidRDefault="007E05C9" w:rsidP="00D4555C">
            <w:pPr>
              <w:pStyle w:val="tabletext11"/>
              <w:tabs>
                <w:tab w:val="decimal" w:pos="358"/>
              </w:tabs>
            </w:pPr>
            <w:r w:rsidRPr="000301A0">
              <w:t>5.45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0B80" w14:textId="77777777" w:rsidR="007E05C9" w:rsidRPr="000301A0" w:rsidRDefault="007E05C9" w:rsidP="00D4555C">
            <w:pPr>
              <w:pStyle w:val="tabletext11"/>
              <w:tabs>
                <w:tab w:val="decimal" w:pos="364"/>
              </w:tabs>
            </w:pPr>
            <w:r w:rsidRPr="000301A0">
              <w:t>12.00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0AA2" w14:textId="77777777" w:rsidR="007E05C9" w:rsidRPr="000301A0" w:rsidRDefault="007E05C9" w:rsidP="00D4555C">
            <w:pPr>
              <w:pStyle w:val="tabletext11"/>
              <w:tabs>
                <w:tab w:val="decimal" w:pos="370"/>
              </w:tabs>
            </w:pPr>
            <w:r w:rsidRPr="000301A0">
              <w:t>7.19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DE095" w14:textId="77777777" w:rsidR="007E05C9" w:rsidRPr="000301A0" w:rsidRDefault="007E05C9" w:rsidP="00D4555C">
            <w:pPr>
              <w:pStyle w:val="tabletext11"/>
              <w:tabs>
                <w:tab w:val="decimal" w:pos="376"/>
              </w:tabs>
            </w:pPr>
            <w:r w:rsidRPr="000301A0">
              <w:t>14.99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DBE5F" w14:textId="77777777" w:rsidR="007E05C9" w:rsidRPr="000301A0" w:rsidRDefault="007E05C9" w:rsidP="00D4555C">
            <w:pPr>
              <w:pStyle w:val="tabletext11"/>
              <w:tabs>
                <w:tab w:val="decimal" w:pos="382"/>
              </w:tabs>
            </w:pPr>
            <w:r w:rsidRPr="000301A0">
              <w:t>9.00</w:t>
            </w:r>
          </w:p>
        </w:tc>
      </w:tr>
      <w:tr w:rsidR="007E05C9" w14:paraId="363CBC4C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2331D4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3B8E53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CFC6D2" w14:textId="77777777" w:rsidR="007E05C9" w:rsidRPr="000301A0" w:rsidRDefault="007E05C9" w:rsidP="00D4555C">
            <w:pPr>
              <w:pStyle w:val="tabletext11"/>
              <w:jc w:val="right"/>
            </w:pPr>
            <w:r w:rsidRPr="000301A0">
              <w:t>40,001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0B1066" w14:textId="77777777" w:rsidR="007E05C9" w:rsidRPr="000301A0" w:rsidRDefault="007E05C9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80F60B" w14:textId="77777777" w:rsidR="007E05C9" w:rsidRPr="000301A0" w:rsidRDefault="007E05C9" w:rsidP="00D4555C">
            <w:pPr>
              <w:pStyle w:val="tabletext11"/>
              <w:tabs>
                <w:tab w:val="decimal" w:pos="560"/>
              </w:tabs>
            </w:pPr>
            <w:r w:rsidRPr="000301A0">
              <w:t>65,000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BC76F" w14:textId="77777777" w:rsidR="007E05C9" w:rsidRPr="000301A0" w:rsidRDefault="007E05C9" w:rsidP="00D4555C">
            <w:pPr>
              <w:pStyle w:val="tabletext11"/>
              <w:tabs>
                <w:tab w:val="decimal" w:pos="444"/>
              </w:tabs>
            </w:pPr>
            <w:r w:rsidRPr="000301A0">
              <w:t>7.58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EB315" w14:textId="77777777" w:rsidR="007E05C9" w:rsidRPr="000301A0" w:rsidRDefault="007E05C9" w:rsidP="00D4555C">
            <w:pPr>
              <w:pStyle w:val="tabletext11"/>
              <w:tabs>
                <w:tab w:val="decimal" w:pos="398"/>
              </w:tabs>
            </w:pPr>
            <w:r w:rsidRPr="000301A0">
              <w:t>4.54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0A96" w14:textId="77777777" w:rsidR="007E05C9" w:rsidRPr="000301A0" w:rsidRDefault="007E05C9" w:rsidP="00D4555C">
            <w:pPr>
              <w:pStyle w:val="tabletext11"/>
              <w:tabs>
                <w:tab w:val="decimal" w:pos="352"/>
              </w:tabs>
            </w:pPr>
            <w:r w:rsidRPr="000301A0">
              <w:t>12.64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81427" w14:textId="77777777" w:rsidR="007E05C9" w:rsidRPr="000301A0" w:rsidRDefault="007E05C9" w:rsidP="00D4555C">
            <w:pPr>
              <w:pStyle w:val="tabletext11"/>
              <w:tabs>
                <w:tab w:val="decimal" w:pos="358"/>
              </w:tabs>
            </w:pPr>
            <w:r w:rsidRPr="000301A0">
              <w:t>7.58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9F913" w14:textId="77777777" w:rsidR="007E05C9" w:rsidRPr="000301A0" w:rsidRDefault="007E05C9" w:rsidP="00D4555C">
            <w:pPr>
              <w:pStyle w:val="tabletext11"/>
              <w:tabs>
                <w:tab w:val="decimal" w:pos="364"/>
              </w:tabs>
            </w:pPr>
            <w:r w:rsidRPr="000301A0">
              <w:t>16.80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5718" w14:textId="77777777" w:rsidR="007E05C9" w:rsidRPr="000301A0" w:rsidRDefault="007E05C9" w:rsidP="00D4555C">
            <w:pPr>
              <w:pStyle w:val="tabletext11"/>
              <w:tabs>
                <w:tab w:val="decimal" w:pos="370"/>
              </w:tabs>
            </w:pPr>
            <w:r w:rsidRPr="000301A0">
              <w:t>10.08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2409" w14:textId="77777777" w:rsidR="007E05C9" w:rsidRPr="000301A0" w:rsidRDefault="007E05C9" w:rsidP="00D4555C">
            <w:pPr>
              <w:pStyle w:val="tabletext11"/>
              <w:tabs>
                <w:tab w:val="decimal" w:pos="376"/>
              </w:tabs>
            </w:pPr>
            <w:r w:rsidRPr="000301A0">
              <w:t>21.00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251E6" w14:textId="77777777" w:rsidR="007E05C9" w:rsidRPr="000301A0" w:rsidRDefault="007E05C9" w:rsidP="00D4555C">
            <w:pPr>
              <w:pStyle w:val="tabletext11"/>
              <w:tabs>
                <w:tab w:val="decimal" w:pos="382"/>
              </w:tabs>
            </w:pPr>
            <w:r w:rsidRPr="000301A0">
              <w:t>12.60</w:t>
            </w:r>
          </w:p>
        </w:tc>
      </w:tr>
      <w:tr w:rsidR="007E05C9" w14:paraId="1605306F" w14:textId="77777777" w:rsidTr="00EC43F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107DFC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E063D" w14:textId="77777777" w:rsidR="007E05C9" w:rsidRPr="000301A0" w:rsidRDefault="007E05C9" w:rsidP="00D4555C">
            <w:pPr>
              <w:pStyle w:val="tabletext11"/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0215E6" w14:textId="77777777" w:rsidR="007E05C9" w:rsidRPr="000301A0" w:rsidRDefault="007E05C9" w:rsidP="00D4555C">
            <w:pPr>
              <w:pStyle w:val="tabletext11"/>
              <w:jc w:val="center"/>
            </w:pPr>
            <w:r w:rsidRPr="000301A0">
              <w:t>Over $65,000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D3D3" w14:textId="77777777" w:rsidR="007E05C9" w:rsidRPr="000301A0" w:rsidRDefault="007E05C9" w:rsidP="00D4555C">
            <w:pPr>
              <w:pStyle w:val="tabletext11"/>
              <w:tabs>
                <w:tab w:val="decimal" w:pos="444"/>
              </w:tabs>
            </w:pPr>
            <w:r w:rsidRPr="000301A0">
              <w:t>9.52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11321" w14:textId="77777777" w:rsidR="007E05C9" w:rsidRPr="000301A0" w:rsidRDefault="007E05C9" w:rsidP="00D4555C">
            <w:pPr>
              <w:pStyle w:val="tabletext11"/>
              <w:tabs>
                <w:tab w:val="decimal" w:pos="398"/>
              </w:tabs>
            </w:pPr>
            <w:r w:rsidRPr="000301A0">
              <w:t>5.70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7ABC9" w14:textId="77777777" w:rsidR="007E05C9" w:rsidRPr="000301A0" w:rsidRDefault="007E05C9" w:rsidP="00D4555C">
            <w:pPr>
              <w:pStyle w:val="tabletext11"/>
              <w:tabs>
                <w:tab w:val="decimal" w:pos="352"/>
              </w:tabs>
            </w:pPr>
            <w:r w:rsidRPr="000301A0">
              <w:t>15.82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0CD8" w14:textId="77777777" w:rsidR="007E05C9" w:rsidRPr="000301A0" w:rsidRDefault="007E05C9" w:rsidP="00D4555C">
            <w:pPr>
              <w:pStyle w:val="tabletext11"/>
              <w:tabs>
                <w:tab w:val="decimal" w:pos="358"/>
              </w:tabs>
            </w:pPr>
            <w:r w:rsidRPr="000301A0">
              <w:t>9.47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7979C" w14:textId="77777777" w:rsidR="007E05C9" w:rsidRPr="000301A0" w:rsidRDefault="007E05C9" w:rsidP="00D4555C">
            <w:pPr>
              <w:pStyle w:val="tabletext11"/>
              <w:tabs>
                <w:tab w:val="decimal" w:pos="364"/>
              </w:tabs>
            </w:pPr>
            <w:r w:rsidRPr="000301A0">
              <w:t>21.00</w:t>
            </w: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FE6AE" w14:textId="77777777" w:rsidR="007E05C9" w:rsidRPr="000301A0" w:rsidRDefault="007E05C9" w:rsidP="00D4555C">
            <w:pPr>
              <w:pStyle w:val="tabletext11"/>
              <w:tabs>
                <w:tab w:val="decimal" w:pos="370"/>
              </w:tabs>
            </w:pPr>
            <w:r w:rsidRPr="000301A0">
              <w:t>12.60</w:t>
            </w:r>
          </w:p>
        </w:tc>
        <w:tc>
          <w:tcPr>
            <w:tcW w:w="1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8517" w14:textId="77777777" w:rsidR="007E05C9" w:rsidRPr="000301A0" w:rsidRDefault="007E05C9" w:rsidP="00D4555C">
            <w:pPr>
              <w:pStyle w:val="tabletext11"/>
              <w:tabs>
                <w:tab w:val="decimal" w:pos="376"/>
              </w:tabs>
            </w:pPr>
            <w:r w:rsidRPr="000301A0">
              <w:t>26.27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BA212" w14:textId="77777777" w:rsidR="007E05C9" w:rsidRPr="000301A0" w:rsidRDefault="007E05C9" w:rsidP="00D4555C">
            <w:pPr>
              <w:pStyle w:val="tabletext11"/>
              <w:tabs>
                <w:tab w:val="decimal" w:pos="382"/>
              </w:tabs>
            </w:pPr>
            <w:r w:rsidRPr="000301A0">
              <w:t>15.77</w:t>
            </w:r>
          </w:p>
        </w:tc>
      </w:tr>
    </w:tbl>
    <w:p w14:paraId="601FC606" w14:textId="4B23C0DA" w:rsidR="00D21171" w:rsidRPr="000301A0" w:rsidRDefault="00D21171" w:rsidP="00D4555C">
      <w:pPr>
        <w:pStyle w:val="tablecaption"/>
      </w:pPr>
      <w:r w:rsidRPr="000301A0">
        <w:t>Table</w:t>
      </w:r>
      <w:r w:rsidRPr="007B4809">
        <w:rPr>
          <w:bCs/>
        </w:rPr>
        <w:t xml:space="preserve"> 249.M.1.a.(</w:t>
      </w:r>
      <w:r>
        <w:rPr>
          <w:bCs/>
        </w:rPr>
        <w:t>2</w:t>
      </w:r>
      <w:r w:rsidRPr="007B4809">
        <w:rPr>
          <w:bCs/>
        </w:rPr>
        <w:t>)(LC)</w:t>
      </w:r>
      <w:r w:rsidRPr="000301A0">
        <w:t xml:space="preserve"> Limited Collision Coverage – Individual Coverage Drive</w:t>
      </w:r>
      <w:ins w:id="3" w:author="Author" w:date="2023-06-21T09:39:00Z">
        <w:r w:rsidR="00FF39FD">
          <w:t>-</w:t>
        </w:r>
      </w:ins>
      <w:r w:rsidRPr="000301A0">
        <w:t>away Collision Loss Costs</w:t>
      </w:r>
    </w:p>
    <w:p w14:paraId="3DFCBAC2" w14:textId="77777777" w:rsidR="00D21171" w:rsidRPr="000301A0" w:rsidRDefault="00D21171" w:rsidP="00D4555C">
      <w:pPr>
        <w:pStyle w:val="isonormal"/>
      </w:pPr>
    </w:p>
    <w:p w14:paraId="23957181" w14:textId="77777777" w:rsidR="00D21171" w:rsidRPr="000301A0" w:rsidRDefault="00D21171" w:rsidP="00D4555C">
      <w:pPr>
        <w:pStyle w:val="space8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760"/>
        <w:gridCol w:w="200"/>
        <w:gridCol w:w="76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  <w:gridCol w:w="200"/>
        <w:gridCol w:w="620"/>
        <w:gridCol w:w="200"/>
      </w:tblGrid>
      <w:tr w:rsidR="00D21171" w14:paraId="07916883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303137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CC2B" w14:textId="20E5F350" w:rsidR="00D21171" w:rsidRPr="000301A0" w:rsidRDefault="00D21171" w:rsidP="00D4555C">
            <w:pPr>
              <w:pStyle w:val="tablehead"/>
            </w:pPr>
            <w:r w:rsidRPr="000301A0">
              <w:t>Broadened Collision Coverage – Individual Coverage Drive</w:t>
            </w:r>
            <w:ins w:id="4" w:author="Author" w:date="2023-06-21T09:37:00Z">
              <w:r w:rsidR="00FF39FD">
                <w:t>-</w:t>
              </w:r>
            </w:ins>
            <w:r w:rsidRPr="000301A0">
              <w:t>away Collision Per Car, Per Trip</w:t>
            </w:r>
          </w:p>
        </w:tc>
      </w:tr>
      <w:tr w:rsidR="00D509B4" w14:paraId="6538E712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6329BA" w14:textId="77777777" w:rsidR="00D509B4" w:rsidRPr="000301A0" w:rsidRDefault="00D509B4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92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744B0FE" w14:textId="0E1A0D00" w:rsidR="00D509B4" w:rsidRPr="000301A0" w:rsidRDefault="00D509B4" w:rsidP="00D4555C">
            <w:pPr>
              <w:pStyle w:val="tablehead"/>
            </w:pPr>
            <w:r w:rsidRPr="000301A0">
              <w:t>Price New</w:t>
            </w:r>
            <w:r>
              <w:t xml:space="preserve"> </w:t>
            </w:r>
            <w:r w:rsidRPr="000301A0">
              <w:t>At Factory</w:t>
            </w:r>
            <w:r>
              <w:t xml:space="preserve"> </w:t>
            </w:r>
            <w:r w:rsidRPr="000301A0">
              <w:t>To Dealer</w:t>
            </w:r>
          </w:p>
        </w:tc>
        <w:tc>
          <w:tcPr>
            <w:tcW w:w="816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6D3D2" w14:textId="5CE9116C" w:rsidR="00D509B4" w:rsidRPr="000301A0" w:rsidRDefault="00D509B4" w:rsidP="00D4555C">
            <w:pPr>
              <w:pStyle w:val="tablehead"/>
            </w:pPr>
            <w:r w:rsidRPr="000301A0">
              <w:t>Loss Costs For Mileage And Deductible – All Territories, Types, Makes And Age Groups</w:t>
            </w:r>
          </w:p>
        </w:tc>
      </w:tr>
      <w:tr w:rsidR="00D509B4" w14:paraId="7737D81A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577D4" w14:textId="77777777" w:rsidR="00D509B4" w:rsidRPr="000301A0" w:rsidRDefault="00D509B4" w:rsidP="00D4555C">
            <w:pPr>
              <w:pStyle w:val="tablehead"/>
            </w:pPr>
          </w:p>
        </w:tc>
        <w:tc>
          <w:tcPr>
            <w:tcW w:w="19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D2D523" w14:textId="77777777" w:rsidR="00D509B4" w:rsidRPr="000301A0" w:rsidRDefault="00D509B4" w:rsidP="00D4555C">
            <w:pPr>
              <w:pStyle w:val="tablehead"/>
            </w:pPr>
          </w:p>
        </w:tc>
        <w:tc>
          <w:tcPr>
            <w:tcW w:w="4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76061" w14:textId="77777777" w:rsidR="00D509B4" w:rsidRPr="000301A0" w:rsidRDefault="00D509B4" w:rsidP="00D4555C">
            <w:pPr>
              <w:pStyle w:val="tablehead"/>
            </w:pPr>
            <w:r w:rsidRPr="000301A0">
              <w:t>0 – 500 Miles</w:t>
            </w:r>
          </w:p>
        </w:tc>
        <w:tc>
          <w:tcPr>
            <w:tcW w:w="4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39B6" w14:textId="77777777" w:rsidR="00D509B4" w:rsidRPr="000301A0" w:rsidRDefault="00D509B4" w:rsidP="00D4555C">
            <w:pPr>
              <w:pStyle w:val="tablehead"/>
            </w:pPr>
            <w:r w:rsidRPr="000301A0">
              <w:t>Over 500 Miles</w:t>
            </w:r>
          </w:p>
        </w:tc>
      </w:tr>
      <w:tr w:rsidR="00D509B4" w14:paraId="532514D2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6A473F" w14:textId="77777777" w:rsidR="00D509B4" w:rsidRPr="000301A0" w:rsidRDefault="00D509B4" w:rsidP="00D4555C">
            <w:pPr>
              <w:pStyle w:val="tablehead"/>
            </w:pPr>
          </w:p>
        </w:tc>
        <w:tc>
          <w:tcPr>
            <w:tcW w:w="192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C3C01A5" w14:textId="77777777" w:rsidR="00D509B4" w:rsidRPr="000301A0" w:rsidRDefault="00D509B4" w:rsidP="00D4555C">
            <w:pPr>
              <w:pStyle w:val="tablehead"/>
            </w:pP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517F4E7" w14:textId="77777777" w:rsidR="00D509B4" w:rsidRPr="000301A0" w:rsidRDefault="00D509B4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31B135E" w14:textId="77777777" w:rsidR="00D509B4" w:rsidRPr="000301A0" w:rsidRDefault="00D509B4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0C2C1A3" w14:textId="77777777" w:rsidR="00D509B4" w:rsidRPr="000301A0" w:rsidRDefault="00D509B4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A8B3E71" w14:textId="77777777" w:rsidR="00D509B4" w:rsidRPr="000301A0" w:rsidRDefault="00D509B4" w:rsidP="00D4555C">
            <w:pPr>
              <w:pStyle w:val="tablehead"/>
            </w:pPr>
            <w:r w:rsidRPr="000301A0">
              <w:t>$1,000</w:t>
            </w:r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E73FAD" w14:textId="77777777" w:rsidR="00D509B4" w:rsidRPr="000301A0" w:rsidRDefault="00D509B4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82CCC1" w14:textId="77777777" w:rsidR="00D509B4" w:rsidRPr="000301A0" w:rsidRDefault="00D509B4" w:rsidP="00D4555C">
            <w:pPr>
              <w:pStyle w:val="tablehead"/>
              <w:rPr>
                <w:b w:val="0"/>
              </w:rPr>
            </w:pPr>
            <w:r w:rsidRPr="000301A0">
              <w:t>$250</w:t>
            </w:r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F5DA28" w14:textId="77777777" w:rsidR="00D509B4" w:rsidRPr="000301A0" w:rsidRDefault="00D509B4" w:rsidP="00D4555C">
            <w:pPr>
              <w:pStyle w:val="tablehead"/>
              <w:rPr>
                <w:b w:val="0"/>
              </w:rPr>
            </w:pPr>
            <w:r w:rsidRPr="000301A0">
              <w:t>$500</w:t>
            </w:r>
          </w:p>
        </w:tc>
        <w:tc>
          <w:tcPr>
            <w:tcW w:w="102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2CC3" w14:textId="77777777" w:rsidR="00D509B4" w:rsidRPr="000301A0" w:rsidRDefault="00D509B4" w:rsidP="00D4555C">
            <w:pPr>
              <w:pStyle w:val="tablehead"/>
              <w:rPr>
                <w:b w:val="0"/>
              </w:rPr>
            </w:pPr>
            <w:r w:rsidRPr="000301A0">
              <w:t>$1,000</w:t>
            </w:r>
          </w:p>
        </w:tc>
      </w:tr>
      <w:tr w:rsidR="00124445" w14:paraId="34D8572F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9CB047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37487" w14:textId="77777777" w:rsidR="00124445" w:rsidRPr="000301A0" w:rsidRDefault="00124445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3A25A0" w14:textId="77777777" w:rsidR="00124445" w:rsidRPr="000301A0" w:rsidRDefault="00124445" w:rsidP="00D4555C">
            <w:pPr>
              <w:pStyle w:val="tabletext11"/>
              <w:jc w:val="right"/>
            </w:pPr>
            <w:r w:rsidRPr="000301A0">
              <w:t>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C24904" w14:textId="77777777" w:rsidR="00124445" w:rsidRPr="000301A0" w:rsidRDefault="00124445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7C26B" w14:textId="77777777" w:rsidR="00124445" w:rsidRPr="000301A0" w:rsidRDefault="00124445" w:rsidP="00D4555C">
            <w:pPr>
              <w:pStyle w:val="tabletext11"/>
              <w:tabs>
                <w:tab w:val="decimal" w:pos="560"/>
              </w:tabs>
            </w:pPr>
            <w:r w:rsidRPr="000301A0">
              <w:t>7,500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DCF1DD" w14:textId="10E82CE7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A999C05" w14:textId="686FDD61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  <w:r w:rsidRPr="000301A0">
              <w:t>2.15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87775F" w14:textId="5C7C60C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DF5A1" w14:textId="4DE52FB2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0F4EFDD" w14:textId="0CFF272E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  <w:r w:rsidRPr="000301A0">
              <w:t>2.99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FB6B46" w14:textId="39C1913F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D6D331" w14:textId="55D2370F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A51B13E" w14:textId="50D9B74D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  <w:r w:rsidRPr="000301A0">
              <w:t>3.47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4F4E9F" w14:textId="460F76E9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2CE95" w14:textId="555510C6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F97DCF9" w14:textId="0FCF13F2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  <w:r w:rsidRPr="000301A0">
              <w:t>3.86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87FCB5" w14:textId="46986642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99A39" w14:textId="69FEA5A7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46AE14F" w14:textId="03970698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  <w:r w:rsidRPr="000301A0">
              <w:t>2.31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F68884" w14:textId="074A9CB8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1A7DE" w14:textId="615235A6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8C8614A" w14:textId="410CEB00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  <w:r w:rsidRPr="000301A0">
              <w:t>3.30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E004D9" w14:textId="5BC1E704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3E701" w14:textId="2315F0C4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CADC580" w14:textId="1C78BD3F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  <w:r w:rsidRPr="000301A0">
              <w:t>3.82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26CAF5" w14:textId="4CD75A3D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A620D6" w14:textId="5E97FAA5" w:rsidR="00124445" w:rsidRPr="000301A0" w:rsidRDefault="00124445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28ADB1D" w14:textId="53933E3C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  <w:r w:rsidRPr="000301A0">
              <w:t>4.25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44CF7A" w14:textId="4DE0C24D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</w:tr>
      <w:tr w:rsidR="00124445" w14:paraId="79FD8D2E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957413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2DA1E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C662E0" w14:textId="77777777" w:rsidR="00124445" w:rsidRPr="000301A0" w:rsidRDefault="00124445" w:rsidP="00D4555C">
            <w:pPr>
              <w:pStyle w:val="tabletext11"/>
              <w:jc w:val="right"/>
            </w:pPr>
            <w:r w:rsidRPr="000301A0">
              <w:t>7,501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CC0B24" w14:textId="77777777" w:rsidR="00124445" w:rsidRPr="000301A0" w:rsidRDefault="00124445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D40D71" w14:textId="77777777" w:rsidR="00124445" w:rsidRPr="000301A0" w:rsidRDefault="00124445" w:rsidP="00D4555C">
            <w:pPr>
              <w:pStyle w:val="tabletext11"/>
              <w:tabs>
                <w:tab w:val="decimal" w:pos="560"/>
              </w:tabs>
            </w:pPr>
            <w:r w:rsidRPr="000301A0">
              <w:t>15,000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18A532" w14:textId="7777777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183BEAE" w14:textId="268CD1FE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  <w:r w:rsidRPr="000301A0">
              <w:t>2.99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1465B9" w14:textId="73DFF33F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A85B1" w14:textId="77777777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0D711A9" w14:textId="5A2B930E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  <w:r w:rsidRPr="000301A0">
              <w:t>4.29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8F0A20" w14:textId="1CDC773D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5425D2" w14:textId="77777777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B686132" w14:textId="372AD66B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  <w:r w:rsidRPr="000301A0">
              <w:t>4.88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845601" w14:textId="077E82B0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7CEDD" w14:textId="77777777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7AC831B" w14:textId="1ED98A5E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  <w:r w:rsidRPr="000301A0">
              <w:t>5.92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E42FD1" w14:textId="56CDFE95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5C8AC4" w14:textId="77777777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61F7B19" w14:textId="747725DD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  <w:r w:rsidRPr="000301A0">
              <w:t>3.34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0B3B65" w14:textId="0F247EC1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8C33E2" w14:textId="7777777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1A5D088" w14:textId="4FADA322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  <w:r w:rsidRPr="000301A0">
              <w:t>4.75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F25CB1" w14:textId="204AD3A3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CF49D4" w14:textId="77777777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811C082" w14:textId="1F63D0BF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  <w:r w:rsidRPr="000301A0">
              <w:t>5.49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DAEBAE" w14:textId="4F1AF40F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3A0D7" w14:textId="77777777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DFC920E" w14:textId="72D001C2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  <w:r w:rsidRPr="000301A0">
              <w:t>6.09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907C4E" w14:textId="22958ADA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</w:tr>
      <w:tr w:rsidR="00124445" w14:paraId="3C8B2F31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1E1D8B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00C7B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CB79E4" w14:textId="77777777" w:rsidR="00124445" w:rsidRPr="000301A0" w:rsidRDefault="00124445" w:rsidP="00D4555C">
            <w:pPr>
              <w:pStyle w:val="tabletext11"/>
              <w:jc w:val="right"/>
            </w:pPr>
            <w:r w:rsidRPr="000301A0">
              <w:t>15,001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0FE3F1" w14:textId="77777777" w:rsidR="00124445" w:rsidRPr="000301A0" w:rsidRDefault="00124445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A84C4D" w14:textId="77777777" w:rsidR="00124445" w:rsidRPr="000301A0" w:rsidRDefault="00124445" w:rsidP="00D4555C">
            <w:pPr>
              <w:pStyle w:val="tabletext11"/>
              <w:tabs>
                <w:tab w:val="decimal" w:pos="560"/>
              </w:tabs>
            </w:pPr>
            <w:r w:rsidRPr="000301A0">
              <w:t>25,000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62C621" w14:textId="7777777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B2B9D0A" w14:textId="0360CB81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  <w:r w:rsidRPr="000301A0">
              <w:t>4.20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83DED8" w14:textId="550BA7A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1DE0E" w14:textId="77777777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01F2AFA" w14:textId="54B5604B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  <w:r w:rsidRPr="000301A0">
              <w:t>5.96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08D923" w14:textId="4668DE26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0C2B4" w14:textId="77777777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FBF41A7" w14:textId="0170A73C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  <w:r w:rsidRPr="000301A0">
              <w:t>6.86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7EF74B" w14:textId="08C24434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18594" w14:textId="77777777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CB49492" w14:textId="1A9E0720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  <w:r w:rsidRPr="000301A0">
              <w:t>7.67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E1E172" w14:textId="76C4887A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4026F" w14:textId="77777777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6877E61" w14:textId="19F47710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  <w:r w:rsidRPr="000301A0">
              <w:t>4.63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92AD27" w14:textId="7E2B19BE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47BA1" w14:textId="7777777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0C7DE36" w14:textId="535835C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  <w:r w:rsidRPr="000301A0">
              <w:t>6.56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0989BC" w14:textId="7A7C61FB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BE7BDC" w14:textId="77777777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53CCAFC" w14:textId="534BF18C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  <w:r w:rsidRPr="000301A0">
              <w:t>7.58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F5BF9A" w14:textId="743736C3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58609" w14:textId="77777777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081BCBB" w14:textId="30E05CF3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  <w:r w:rsidRPr="000301A0">
              <w:t>8.40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C4234D" w14:textId="0B8ECE01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</w:tr>
      <w:tr w:rsidR="00124445" w14:paraId="2CA93BA5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9E4C0F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8AC72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5C78D2" w14:textId="77777777" w:rsidR="00124445" w:rsidRPr="000301A0" w:rsidRDefault="00124445" w:rsidP="00D4555C">
            <w:pPr>
              <w:pStyle w:val="tabletext11"/>
              <w:jc w:val="right"/>
            </w:pPr>
            <w:r w:rsidRPr="000301A0">
              <w:t>25,001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93B6E0" w14:textId="77777777" w:rsidR="00124445" w:rsidRPr="000301A0" w:rsidRDefault="00124445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DB9E1F" w14:textId="77777777" w:rsidR="00124445" w:rsidRPr="000301A0" w:rsidRDefault="00124445" w:rsidP="00D4555C">
            <w:pPr>
              <w:pStyle w:val="tabletext11"/>
              <w:tabs>
                <w:tab w:val="decimal" w:pos="560"/>
              </w:tabs>
            </w:pPr>
            <w:r w:rsidRPr="000301A0">
              <w:t>40,000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FAFAD" w14:textId="7777777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4475E2C" w14:textId="336BB941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  <w:r w:rsidRPr="000301A0">
              <w:t>7.96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4DD093" w14:textId="1AEBD49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6AF445" w14:textId="77777777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7FA5991" w14:textId="4D3BFFC7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  <w:r w:rsidRPr="000301A0">
              <w:t>9.64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474B8E" w14:textId="770939C6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CDC5CD" w14:textId="77777777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B9BDEB8" w14:textId="59CC4C89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  <w:r w:rsidRPr="000301A0">
              <w:t>11.19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2A4A3F" w14:textId="608C90CC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2AC62C" w14:textId="77777777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32393C2" w14:textId="3B841B56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  <w:r w:rsidRPr="000301A0">
              <w:t>12.13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6F2D8E" w14:textId="746E363C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E8D331" w14:textId="77777777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B3CFBAE" w14:textId="52886A51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  <w:r w:rsidRPr="000301A0">
              <w:t>8.83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334BD1" w14:textId="1D5544CC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FE4A8A" w14:textId="7777777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ADEF6BF" w14:textId="7A13F8BE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  <w:r w:rsidRPr="000301A0">
              <w:t>11.19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F089B7" w14:textId="750BA5A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72356" w14:textId="77777777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BD679AD" w14:textId="237E709C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  <w:r w:rsidRPr="000301A0">
              <w:t>12.43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DFF48A" w14:textId="03FD69F4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C1907" w14:textId="77777777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3C1E4DE1" w14:textId="2A5A984A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  <w:r w:rsidRPr="000301A0">
              <w:t>13.45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541C8" w14:textId="6390912D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</w:tr>
      <w:tr w:rsidR="00124445" w14:paraId="74CA0CF4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62064D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89E41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FBD4D8" w14:textId="77777777" w:rsidR="00124445" w:rsidRPr="000301A0" w:rsidRDefault="00124445" w:rsidP="00D4555C">
            <w:pPr>
              <w:pStyle w:val="tabletext11"/>
              <w:jc w:val="right"/>
            </w:pPr>
            <w:r w:rsidRPr="000301A0">
              <w:t>40,001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2122E8" w14:textId="77777777" w:rsidR="00124445" w:rsidRPr="000301A0" w:rsidRDefault="00124445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50036" w14:textId="77777777" w:rsidR="00124445" w:rsidRPr="000301A0" w:rsidRDefault="00124445" w:rsidP="00D4555C">
            <w:pPr>
              <w:pStyle w:val="tabletext11"/>
              <w:tabs>
                <w:tab w:val="decimal" w:pos="560"/>
              </w:tabs>
            </w:pPr>
            <w:r w:rsidRPr="000301A0">
              <w:t>65,000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0CB89E" w14:textId="7777777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53F3DDF" w14:textId="46AEBE97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  <w:r w:rsidRPr="000301A0">
              <w:t>11.14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26010B" w14:textId="53E3CD13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EA02D2" w14:textId="77777777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F35F197" w14:textId="11D049AA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  <w:r w:rsidRPr="000301A0">
              <w:t>14.15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02CC48" w14:textId="406AE091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AFD864" w14:textId="77777777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680C02C" w14:textId="0DA11644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  <w:r w:rsidRPr="000301A0">
              <w:t>15.64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638BFE" w14:textId="02A81D82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E8ECB" w14:textId="77777777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E5A704F" w14:textId="56197B5F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  <w:r w:rsidRPr="000301A0">
              <w:t>16.97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FE850F" w14:textId="0F3B3B31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65D3C" w14:textId="77777777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96BCE45" w14:textId="56638688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  <w:r w:rsidRPr="000301A0">
              <w:t>12.34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437EF8" w14:textId="2C5BD0F3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6AD264" w14:textId="7777777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760AC638" w14:textId="6B3A8EFA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  <w:r w:rsidRPr="000301A0">
              <w:t>15.64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6AC6DC" w14:textId="5D8297EA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2323E9" w14:textId="77777777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6A451EBC" w14:textId="44B2E7F7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  <w:r w:rsidRPr="000301A0">
              <w:t>17.36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5BCCCD" w14:textId="1817F600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1235E" w14:textId="77777777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1C59190" w14:textId="709129B1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  <w:r w:rsidRPr="000301A0">
              <w:t>18.94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CC9702" w14:textId="6DF66D22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</w:tr>
      <w:tr w:rsidR="00124445" w14:paraId="4B548E78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5FD5B2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5B441" w14:textId="77777777" w:rsidR="00124445" w:rsidRPr="000301A0" w:rsidRDefault="00124445" w:rsidP="00D4555C">
            <w:pPr>
              <w:pStyle w:val="tabletext11"/>
            </w:pPr>
          </w:p>
        </w:tc>
        <w:tc>
          <w:tcPr>
            <w:tcW w:w="17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30E9FE" w14:textId="77777777" w:rsidR="00124445" w:rsidRPr="000301A0" w:rsidRDefault="00124445" w:rsidP="00D4555C">
            <w:pPr>
              <w:pStyle w:val="tabletext11"/>
              <w:jc w:val="center"/>
            </w:pPr>
            <w:r w:rsidRPr="000301A0">
              <w:t>Over $65,000</w:t>
            </w: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D67DC" w14:textId="603E29C2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CE64A66" w14:textId="4BD4EAA4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  <w:r w:rsidRPr="000301A0">
              <w:t>13.89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8DA0F3" w14:textId="761A2A80" w:rsidR="00124445" w:rsidRPr="000301A0" w:rsidRDefault="00124445" w:rsidP="00D4555C">
            <w:pPr>
              <w:pStyle w:val="tabletext11"/>
              <w:tabs>
                <w:tab w:val="decimal" w:pos="44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A852B" w14:textId="77777777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29DFAE2E" w14:textId="20FF32E8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  <w:del w:id="5" w:author="Author" w:date="2023-06-06T12:06:00Z">
              <w:r w:rsidRPr="000301A0" w:rsidDel="00BD13FA">
                <w:delText>19.55</w:delText>
              </w:r>
            </w:del>
            <w:ins w:id="6" w:author="Author" w:date="2023-06-06T12:06:00Z">
              <w:r w:rsidR="00BD13FA">
                <w:t>17.66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643E81" w14:textId="13908234" w:rsidR="00124445" w:rsidRPr="000301A0" w:rsidRDefault="00124445" w:rsidP="00D4555C">
            <w:pPr>
              <w:pStyle w:val="tabletext11"/>
              <w:tabs>
                <w:tab w:val="decimal" w:pos="405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6B2B7" w14:textId="116DEA46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1A6C952" w14:textId="40E138BF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  <w:del w:id="7" w:author="Author" w:date="2023-06-06T12:06:00Z">
              <w:r w:rsidRPr="000301A0" w:rsidDel="00BD13FA">
                <w:delText>17.66</w:delText>
              </w:r>
            </w:del>
            <w:ins w:id="8" w:author="Author" w:date="2023-06-06T12:06:00Z">
              <w:r w:rsidR="00BD13FA">
                <w:t>19.55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BEA57E" w14:textId="063A9D07" w:rsidR="00124445" w:rsidRPr="000301A0" w:rsidRDefault="00124445" w:rsidP="00D4555C">
            <w:pPr>
              <w:pStyle w:val="tabletext11"/>
              <w:tabs>
                <w:tab w:val="decimal" w:pos="40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29449C" w14:textId="77777777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32C6F03" w14:textId="6C61C286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  <w:r w:rsidRPr="000301A0">
              <w:t>21.22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DFA951" w14:textId="2485FC4A" w:rsidR="00124445" w:rsidRPr="000301A0" w:rsidRDefault="00124445" w:rsidP="00D4555C">
            <w:pPr>
              <w:pStyle w:val="tabletext11"/>
              <w:tabs>
                <w:tab w:val="decimal" w:pos="38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B648A3" w14:textId="77777777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0081F7D5" w14:textId="3BD0FFFD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  <w:r w:rsidRPr="000301A0">
              <w:t>15.43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6F5A65" w14:textId="44B57623" w:rsidR="00124445" w:rsidRPr="000301A0" w:rsidRDefault="00124445" w:rsidP="00D4555C">
            <w:pPr>
              <w:pStyle w:val="tabletext11"/>
              <w:tabs>
                <w:tab w:val="decimal" w:pos="364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877C58" w14:textId="77777777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1BCB8308" w14:textId="09E0E69C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  <w:r w:rsidRPr="000301A0">
              <w:t>19.55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EBC9F5" w14:textId="453BA23B" w:rsidR="00124445" w:rsidRPr="000301A0" w:rsidRDefault="00124445" w:rsidP="00D4555C">
            <w:pPr>
              <w:pStyle w:val="tabletext11"/>
              <w:tabs>
                <w:tab w:val="decimal" w:pos="370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82E870" w14:textId="77777777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5D347E10" w14:textId="551DD76D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  <w:r w:rsidRPr="000301A0">
              <w:t>21.73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AF79BE" w14:textId="0A864C94" w:rsidR="00124445" w:rsidRPr="000301A0" w:rsidRDefault="00124445" w:rsidP="00D4555C">
            <w:pPr>
              <w:pStyle w:val="tabletext11"/>
              <w:tabs>
                <w:tab w:val="decimal" w:pos="376"/>
              </w:tabs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493E9" w14:textId="77777777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  <w:tc>
          <w:tcPr>
            <w:tcW w:w="620" w:type="dxa"/>
            <w:tcBorders>
              <w:top w:val="single" w:sz="6" w:space="0" w:color="auto"/>
              <w:bottom w:val="single" w:sz="6" w:space="0" w:color="auto"/>
            </w:tcBorders>
          </w:tcPr>
          <w:p w14:paraId="42B68BC4" w14:textId="3B5D711A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  <w:r w:rsidRPr="000301A0">
              <w:t>23.53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E61A4" w14:textId="756F1CF3" w:rsidR="00124445" w:rsidRPr="000301A0" w:rsidRDefault="00124445" w:rsidP="00D4555C">
            <w:pPr>
              <w:pStyle w:val="tabletext11"/>
              <w:tabs>
                <w:tab w:val="decimal" w:pos="382"/>
              </w:tabs>
            </w:pPr>
          </w:p>
        </w:tc>
      </w:tr>
    </w:tbl>
    <w:p w14:paraId="05EA6CCA" w14:textId="76E0AD4F" w:rsidR="00D21171" w:rsidRPr="000301A0" w:rsidRDefault="00D21171" w:rsidP="00D4555C">
      <w:pPr>
        <w:pStyle w:val="tablecaption"/>
      </w:pPr>
      <w:r w:rsidRPr="000301A0">
        <w:t>Table</w:t>
      </w:r>
      <w:r w:rsidRPr="007B4809">
        <w:rPr>
          <w:bCs/>
        </w:rPr>
        <w:t xml:space="preserve"> 249.M.1.a.(</w:t>
      </w:r>
      <w:r>
        <w:rPr>
          <w:bCs/>
        </w:rPr>
        <w:t>3</w:t>
      </w:r>
      <w:r w:rsidRPr="007B4809">
        <w:rPr>
          <w:bCs/>
        </w:rPr>
        <w:t>)(LC)</w:t>
      </w:r>
      <w:r w:rsidRPr="00E30FBA">
        <w:rPr>
          <w:bCs/>
        </w:rPr>
        <w:t xml:space="preserve"> </w:t>
      </w:r>
      <w:r w:rsidRPr="000301A0">
        <w:t>Broadened Collision Coverage – Individual Coverage Drive</w:t>
      </w:r>
      <w:ins w:id="9" w:author="Author" w:date="2023-06-21T09:39:00Z">
        <w:r w:rsidR="00FF39FD">
          <w:t>-</w:t>
        </w:r>
      </w:ins>
      <w:r w:rsidRPr="000301A0">
        <w:t>away Collision Loss Costs</w:t>
      </w:r>
    </w:p>
    <w:p w14:paraId="0D5C27AD" w14:textId="77777777" w:rsidR="00D21171" w:rsidRPr="000301A0" w:rsidRDefault="00D21171" w:rsidP="00D4555C">
      <w:pPr>
        <w:pStyle w:val="isonormal"/>
      </w:pPr>
    </w:p>
    <w:p w14:paraId="52707DCE" w14:textId="77777777" w:rsidR="00D509B4" w:rsidRPr="00D509B4" w:rsidRDefault="00D509B4" w:rsidP="00D4555C">
      <w:pPr>
        <w:pStyle w:val="space8"/>
      </w:pPr>
    </w:p>
    <w:tbl>
      <w:tblPr>
        <w:tblW w:w="10297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3"/>
        <w:gridCol w:w="208"/>
        <w:gridCol w:w="758"/>
        <w:gridCol w:w="200"/>
        <w:gridCol w:w="846"/>
        <w:gridCol w:w="174"/>
        <w:gridCol w:w="592"/>
        <w:gridCol w:w="160"/>
        <w:gridCol w:w="506"/>
        <w:gridCol w:w="160"/>
        <w:gridCol w:w="506"/>
        <w:gridCol w:w="160"/>
        <w:gridCol w:w="506"/>
        <w:gridCol w:w="160"/>
        <w:gridCol w:w="506"/>
        <w:gridCol w:w="160"/>
        <w:gridCol w:w="504"/>
        <w:gridCol w:w="160"/>
        <w:gridCol w:w="504"/>
        <w:gridCol w:w="160"/>
        <w:gridCol w:w="504"/>
        <w:gridCol w:w="160"/>
        <w:gridCol w:w="468"/>
        <w:gridCol w:w="160"/>
        <w:gridCol w:w="540"/>
        <w:gridCol w:w="160"/>
        <w:gridCol w:w="504"/>
        <w:gridCol w:w="160"/>
        <w:gridCol w:w="518"/>
      </w:tblGrid>
      <w:tr w:rsidR="00D21171" w14:paraId="3CCBE95D" w14:textId="77777777" w:rsidTr="00D509B4">
        <w:trPr>
          <w:cantSplit/>
          <w:trHeight w:val="190"/>
        </w:trPr>
        <w:tc>
          <w:tcPr>
            <w:tcW w:w="193" w:type="dxa"/>
            <w:hideMark/>
          </w:tcPr>
          <w:p w14:paraId="51FBACDA" w14:textId="77777777" w:rsidR="00D21171" w:rsidRPr="000301A0" w:rsidRDefault="00D21171" w:rsidP="00D4555C">
            <w:pPr>
              <w:pStyle w:val="tablehead"/>
              <w:rPr>
                <w:rFonts w:ascii="Calibri" w:hAnsi="Calibri"/>
                <w:sz w:val="22"/>
                <w:szCs w:val="22"/>
              </w:rPr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0104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30036" w14:textId="2AE8BCE7" w:rsidR="00D21171" w:rsidRPr="000301A0" w:rsidRDefault="00D21171" w:rsidP="00D4555C">
            <w:pPr>
              <w:pStyle w:val="tablehead"/>
            </w:pPr>
            <w:r w:rsidRPr="000301A0">
              <w:t>Standard Collision Coverage – Blanket Coverage Drive</w:t>
            </w:r>
            <w:ins w:id="10" w:author="Author" w:date="2023-06-21T09:37:00Z">
              <w:r w:rsidR="00FF39FD">
                <w:t>-</w:t>
              </w:r>
            </w:ins>
            <w:r w:rsidRPr="000301A0">
              <w:t>away Collision Per Car, Per Trip</w:t>
            </w:r>
          </w:p>
        </w:tc>
      </w:tr>
      <w:tr w:rsidR="00D21171" w14:paraId="6642863C" w14:textId="77777777" w:rsidTr="00D509B4">
        <w:trPr>
          <w:cantSplit/>
          <w:trHeight w:val="190"/>
        </w:trPr>
        <w:tc>
          <w:tcPr>
            <w:tcW w:w="193" w:type="dxa"/>
            <w:hideMark/>
          </w:tcPr>
          <w:p w14:paraId="75C47524" w14:textId="40972A38" w:rsidR="00D21171" w:rsidRPr="000301A0" w:rsidRDefault="00D21171" w:rsidP="00D4555C">
            <w:pPr>
              <w:pStyle w:val="tablehead"/>
            </w:pPr>
          </w:p>
        </w:tc>
        <w:tc>
          <w:tcPr>
            <w:tcW w:w="201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14:paraId="0CCED68D" w14:textId="555233D9" w:rsidR="00D21171" w:rsidRPr="000301A0" w:rsidRDefault="00D21171" w:rsidP="00D4555C">
            <w:pPr>
              <w:pStyle w:val="tablehead"/>
            </w:pPr>
            <w:r w:rsidRPr="000301A0">
              <w:t>Price New</w:t>
            </w:r>
            <w:r w:rsidR="00B04976">
              <w:t xml:space="preserve"> </w:t>
            </w:r>
            <w:r w:rsidRPr="000301A0">
              <w:t>At Factory</w:t>
            </w:r>
            <w:r w:rsidR="00B04976">
              <w:t xml:space="preserve"> </w:t>
            </w:r>
            <w:r w:rsidRPr="000301A0">
              <w:t>To Dealer</w:t>
            </w:r>
          </w:p>
        </w:tc>
        <w:tc>
          <w:tcPr>
            <w:tcW w:w="8092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09850F" w14:textId="744E3279" w:rsidR="00D21171" w:rsidRPr="000301A0" w:rsidRDefault="00D21171" w:rsidP="00D4555C">
            <w:pPr>
              <w:pStyle w:val="tablehead"/>
            </w:pPr>
            <w:r w:rsidRPr="000301A0">
              <w:t>Loss Costs For Mileage And Deductible – All Territories, Types, Makes And Age Groups</w:t>
            </w:r>
          </w:p>
        </w:tc>
      </w:tr>
      <w:tr w:rsidR="00D21171" w14:paraId="1906AFCC" w14:textId="77777777" w:rsidTr="00D509B4">
        <w:trPr>
          <w:cantSplit/>
          <w:trHeight w:val="190"/>
        </w:trPr>
        <w:tc>
          <w:tcPr>
            <w:tcW w:w="193" w:type="dxa"/>
          </w:tcPr>
          <w:p w14:paraId="21249A51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440EC32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B1FAAE" w14:textId="77777777" w:rsidR="00D21171" w:rsidRPr="000301A0" w:rsidRDefault="00D21171" w:rsidP="00D4555C">
            <w:pPr>
              <w:pStyle w:val="tablehead"/>
            </w:pPr>
            <w:r w:rsidRPr="000301A0">
              <w:t>51 – 500 Miles</w:t>
            </w:r>
          </w:p>
        </w:tc>
        <w:tc>
          <w:tcPr>
            <w:tcW w:w="199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EAA7BF" w14:textId="77777777" w:rsidR="00D21171" w:rsidRPr="000301A0" w:rsidRDefault="00D21171" w:rsidP="00D4555C">
            <w:pPr>
              <w:pStyle w:val="tablehead"/>
            </w:pPr>
            <w:r w:rsidRPr="000301A0">
              <w:t>501 – 1,000 Miles</w:t>
            </w:r>
          </w:p>
        </w:tc>
        <w:tc>
          <w:tcPr>
            <w:tcW w:w="19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22F9D" w14:textId="77777777" w:rsidR="00D21171" w:rsidRPr="000301A0" w:rsidRDefault="00D21171" w:rsidP="00D4555C">
            <w:pPr>
              <w:pStyle w:val="tablehead"/>
            </w:pPr>
            <w:r w:rsidRPr="000301A0">
              <w:t>1,001 – 1,500 Miles</w:t>
            </w:r>
          </w:p>
        </w:tc>
        <w:tc>
          <w:tcPr>
            <w:tcW w:w="20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598316" w14:textId="77777777" w:rsidR="00D21171" w:rsidRPr="000301A0" w:rsidRDefault="00D21171" w:rsidP="00D4555C">
            <w:pPr>
              <w:pStyle w:val="tablehead"/>
            </w:pPr>
            <w:r w:rsidRPr="000301A0">
              <w:t>Over 1,500 Miles</w:t>
            </w:r>
          </w:p>
        </w:tc>
      </w:tr>
      <w:tr w:rsidR="00D21171" w14:paraId="713EDFF1" w14:textId="77777777" w:rsidTr="00D509B4">
        <w:trPr>
          <w:cantSplit/>
          <w:trHeight w:val="190"/>
        </w:trPr>
        <w:tc>
          <w:tcPr>
            <w:tcW w:w="193" w:type="dxa"/>
          </w:tcPr>
          <w:p w14:paraId="3092DF8E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2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971824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85D07A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9BC963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89B88D" w14:textId="77777777" w:rsidR="00D21171" w:rsidRPr="000301A0" w:rsidRDefault="00D21171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79CE0B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E24726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05DC3" w14:textId="77777777" w:rsidR="00D21171" w:rsidRPr="000301A0" w:rsidRDefault="00D21171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A9DD7A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A270C8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CD6BDF" w14:textId="77777777" w:rsidR="00D21171" w:rsidRPr="000301A0" w:rsidRDefault="00D21171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AFFADE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7DA9C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A62D8" w14:textId="77777777" w:rsidR="00D21171" w:rsidRPr="000301A0" w:rsidRDefault="00D21171" w:rsidP="00D4555C">
            <w:pPr>
              <w:pStyle w:val="tablehead"/>
            </w:pPr>
            <w:r w:rsidRPr="000301A0">
              <w:t>$500</w:t>
            </w:r>
          </w:p>
        </w:tc>
      </w:tr>
      <w:tr w:rsidR="00D509B4" w14:paraId="431F7EE0" w14:textId="77777777" w:rsidTr="00D509B4">
        <w:trPr>
          <w:cantSplit/>
          <w:trHeight w:val="190"/>
        </w:trPr>
        <w:tc>
          <w:tcPr>
            <w:tcW w:w="193" w:type="dxa"/>
          </w:tcPr>
          <w:p w14:paraId="14221AE9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B6F27F2" w14:textId="77777777" w:rsidR="00D509B4" w:rsidRPr="000301A0" w:rsidRDefault="00D509B4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25C5DCE" w14:textId="77777777" w:rsidR="00D509B4" w:rsidRPr="000301A0" w:rsidRDefault="00D509B4" w:rsidP="00D4555C">
            <w:pPr>
              <w:pStyle w:val="tabletext11"/>
              <w:jc w:val="right"/>
            </w:pPr>
            <w:r w:rsidRPr="000301A0">
              <w:t>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C87A171" w14:textId="77777777" w:rsidR="00D509B4" w:rsidRPr="000301A0" w:rsidRDefault="00D509B4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4964C2" w14:textId="77777777" w:rsidR="00D509B4" w:rsidRPr="000301A0" w:rsidRDefault="00D509B4" w:rsidP="00D4555C">
            <w:pPr>
              <w:pStyle w:val="tabletext11"/>
              <w:tabs>
                <w:tab w:val="decimal" w:pos="560"/>
              </w:tabs>
            </w:pPr>
            <w:r w:rsidRPr="000301A0">
              <w:t>7,500</w:t>
            </w:r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4CAB5838" w14:textId="77777777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642BD7" w14:textId="77777777" w:rsidR="00D509B4" w:rsidRPr="000301A0" w:rsidRDefault="00D509B4" w:rsidP="00D4555C">
            <w:pPr>
              <w:pStyle w:val="tabletext11"/>
              <w:tabs>
                <w:tab w:val="decimal" w:pos="60"/>
              </w:tabs>
            </w:pPr>
            <w:r w:rsidRPr="000301A0">
              <w:t>3.30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7D1CE" w14:textId="5D25A561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F2CC97" w14:textId="696C3B2E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1.97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D86E48" w14:textId="730336F3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9FB5DE" w14:textId="43A548BB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1.51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1F9FB3AC" w14:textId="5D5FFD9D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10C69D" w14:textId="77A17589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4.46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5B643" w14:textId="46915B42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A03B05" w14:textId="6BC415F1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2.66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E1B4A4" w14:textId="5166CA0B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04FB52" w14:textId="33D1F473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2.01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1AD18" w14:textId="6F61E461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2A3DBA" w14:textId="7A8EE751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5.96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53E399" w14:textId="19835C05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EC03E" w14:textId="22F9618B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3.60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83C07E" w14:textId="5F6DEC2E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71E2CA" w14:textId="138CBAE1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2.70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2B690" w14:textId="170A7BAD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16382C" w14:textId="1AF4178E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7.41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28599" w14:textId="083762F5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75D331" w14:textId="04527ECE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4.42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350FDA" w14:textId="4FDC12F1" w:rsidR="00D509B4" w:rsidRPr="000301A0" w:rsidRDefault="00D509B4" w:rsidP="00D4555C">
            <w:pPr>
              <w:pStyle w:val="tabletext11"/>
              <w:jc w:val="right"/>
            </w:pPr>
            <w:r w:rsidRPr="000301A0">
              <w:t>$</w:t>
            </w:r>
          </w:p>
        </w:tc>
        <w:tc>
          <w:tcPr>
            <w:tcW w:w="5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3C529" w14:textId="3668B45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3.34</w:t>
            </w:r>
          </w:p>
        </w:tc>
      </w:tr>
      <w:tr w:rsidR="00D509B4" w14:paraId="6D5BF7DF" w14:textId="77777777" w:rsidTr="00D509B4">
        <w:trPr>
          <w:cantSplit/>
          <w:trHeight w:val="190"/>
        </w:trPr>
        <w:tc>
          <w:tcPr>
            <w:tcW w:w="193" w:type="dxa"/>
          </w:tcPr>
          <w:p w14:paraId="2A532E12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B2215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F76CA7" w14:textId="77777777" w:rsidR="00D509B4" w:rsidRPr="000301A0" w:rsidRDefault="00D509B4" w:rsidP="00D4555C">
            <w:pPr>
              <w:pStyle w:val="tabletext11"/>
              <w:jc w:val="right"/>
            </w:pPr>
            <w:r w:rsidRPr="000301A0">
              <w:t>7,501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2100129" w14:textId="77777777" w:rsidR="00D509B4" w:rsidRPr="000301A0" w:rsidRDefault="00D509B4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B094819" w14:textId="77777777" w:rsidR="00D509B4" w:rsidRPr="000301A0" w:rsidRDefault="00D509B4" w:rsidP="00D4555C">
            <w:pPr>
              <w:pStyle w:val="tabletext11"/>
              <w:tabs>
                <w:tab w:val="decimal" w:pos="560"/>
              </w:tabs>
            </w:pPr>
            <w:r w:rsidRPr="000301A0">
              <w:t>15,000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FEEDA" w14:textId="77777777" w:rsidR="00D509B4" w:rsidRPr="000301A0" w:rsidRDefault="00D509B4" w:rsidP="00D4555C">
            <w:pPr>
              <w:pStyle w:val="tabletext11"/>
              <w:tabs>
                <w:tab w:val="decimal" w:pos="280"/>
              </w:tabs>
            </w:pPr>
            <w:r w:rsidRPr="000301A0">
              <w:t>4.68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1B0022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2.78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E0D126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2.92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C46C82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6.42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837891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3.86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51523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4.03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F8BDF9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8.54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9CE6A0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5.14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487AFE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5.31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32748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10.71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26DA28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6.42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C2B0B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6.69</w:t>
            </w:r>
          </w:p>
        </w:tc>
      </w:tr>
      <w:tr w:rsidR="00D509B4" w14:paraId="0EF84AF6" w14:textId="77777777" w:rsidTr="00D509B4">
        <w:trPr>
          <w:cantSplit/>
          <w:trHeight w:val="190"/>
        </w:trPr>
        <w:tc>
          <w:tcPr>
            <w:tcW w:w="193" w:type="dxa"/>
          </w:tcPr>
          <w:p w14:paraId="7C410CA9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FA9E6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075DC29" w14:textId="77777777" w:rsidR="00D509B4" w:rsidRPr="000301A0" w:rsidRDefault="00D509B4" w:rsidP="00D4555C">
            <w:pPr>
              <w:pStyle w:val="tabletext11"/>
              <w:jc w:val="right"/>
            </w:pPr>
            <w:r w:rsidRPr="000301A0">
              <w:t>15,001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48BD12F" w14:textId="77777777" w:rsidR="00D509B4" w:rsidRPr="000301A0" w:rsidRDefault="00D509B4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E4CC11" w14:textId="77777777" w:rsidR="00D509B4" w:rsidRPr="000301A0" w:rsidRDefault="00D509B4" w:rsidP="00D4555C">
            <w:pPr>
              <w:pStyle w:val="tabletext11"/>
              <w:tabs>
                <w:tab w:val="decimal" w:pos="560"/>
              </w:tabs>
            </w:pPr>
            <w:r w:rsidRPr="000301A0">
              <w:t>25,000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599C4" w14:textId="77777777" w:rsidR="00D509B4" w:rsidRPr="000301A0" w:rsidRDefault="00D509B4" w:rsidP="00D4555C">
            <w:pPr>
              <w:pStyle w:val="tabletext11"/>
              <w:tabs>
                <w:tab w:val="decimal" w:pos="280"/>
              </w:tabs>
            </w:pPr>
            <w:r w:rsidRPr="000301A0">
              <w:t>6.48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8DC22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3.86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1B55B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2.92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D735F5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8.95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3DBFEF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5.36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91C0C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4.03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B5EB99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11.69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1C345C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7.12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176ED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5.31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C4335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14.83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B0B51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8.92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6DEBB5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6.69</w:t>
            </w:r>
          </w:p>
        </w:tc>
      </w:tr>
      <w:tr w:rsidR="00D509B4" w14:paraId="171C741F" w14:textId="77777777" w:rsidTr="00D509B4">
        <w:trPr>
          <w:cantSplit/>
          <w:trHeight w:val="190"/>
        </w:trPr>
        <w:tc>
          <w:tcPr>
            <w:tcW w:w="193" w:type="dxa"/>
          </w:tcPr>
          <w:p w14:paraId="6660686D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30C1F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344B1AA" w14:textId="77777777" w:rsidR="00D509B4" w:rsidRPr="000301A0" w:rsidRDefault="00D509B4" w:rsidP="00D4555C">
            <w:pPr>
              <w:pStyle w:val="tabletext11"/>
              <w:jc w:val="right"/>
            </w:pPr>
            <w:r w:rsidRPr="000301A0">
              <w:t>25,001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D60ADA3" w14:textId="77777777" w:rsidR="00D509B4" w:rsidRPr="000301A0" w:rsidRDefault="00D509B4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0F208D3" w14:textId="77777777" w:rsidR="00D509B4" w:rsidRPr="000301A0" w:rsidRDefault="00D509B4" w:rsidP="00D4555C">
            <w:pPr>
              <w:pStyle w:val="tabletext11"/>
              <w:tabs>
                <w:tab w:val="decimal" w:pos="560"/>
              </w:tabs>
            </w:pPr>
            <w:r w:rsidRPr="000301A0">
              <w:t>40,000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4972DA" w14:textId="77777777" w:rsidR="00D509B4" w:rsidRPr="000301A0" w:rsidRDefault="00D509B4" w:rsidP="00D4555C">
            <w:pPr>
              <w:pStyle w:val="tabletext11"/>
              <w:tabs>
                <w:tab w:val="decimal" w:pos="280"/>
              </w:tabs>
            </w:pPr>
            <w:r w:rsidRPr="000301A0">
              <w:t>7.89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C7D3C2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4.72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13AD04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3.55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E14FE4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10.85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2A4B5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6.51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5AD84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4.88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4E5ACC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14.40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E26A4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8.66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1D35F3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6.48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AB72FD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18.01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700DE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10.80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991DE4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8.10</w:t>
            </w:r>
          </w:p>
        </w:tc>
      </w:tr>
      <w:tr w:rsidR="00D509B4" w14:paraId="6DAB5594" w14:textId="77777777" w:rsidTr="00D509B4">
        <w:trPr>
          <w:cantSplit/>
          <w:trHeight w:val="190"/>
        </w:trPr>
        <w:tc>
          <w:tcPr>
            <w:tcW w:w="193" w:type="dxa"/>
          </w:tcPr>
          <w:p w14:paraId="399F76E5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0FA6C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7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B3C2CB" w14:textId="77777777" w:rsidR="00D509B4" w:rsidRPr="000301A0" w:rsidRDefault="00D509B4" w:rsidP="00D4555C">
            <w:pPr>
              <w:pStyle w:val="tabletext11"/>
              <w:jc w:val="right"/>
            </w:pPr>
            <w:r w:rsidRPr="000301A0">
              <w:t>40,001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44E37A" w14:textId="77777777" w:rsidR="00D509B4" w:rsidRPr="000301A0" w:rsidRDefault="00D509B4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FD7915D" w14:textId="77777777" w:rsidR="00D509B4" w:rsidRPr="000301A0" w:rsidRDefault="00D509B4" w:rsidP="00D4555C">
            <w:pPr>
              <w:pStyle w:val="tabletext11"/>
              <w:tabs>
                <w:tab w:val="decimal" w:pos="560"/>
              </w:tabs>
            </w:pPr>
            <w:r w:rsidRPr="000301A0">
              <w:t>65,000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09905" w14:textId="77777777" w:rsidR="00D509B4" w:rsidRPr="000301A0" w:rsidRDefault="00D509B4" w:rsidP="00D4555C">
            <w:pPr>
              <w:pStyle w:val="tabletext11"/>
              <w:tabs>
                <w:tab w:val="decimal" w:pos="280"/>
              </w:tabs>
            </w:pPr>
            <w:r w:rsidRPr="000301A0">
              <w:t>11.06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2B0E97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6.64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B6C0F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4.97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CD2D93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15.17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A4E19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9.09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72EBED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6.81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1AA95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20.14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89D48C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12.08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ABBE1A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9.09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8AA9B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25.20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6013B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15.13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A1744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11.36</w:t>
            </w:r>
          </w:p>
        </w:tc>
      </w:tr>
      <w:tr w:rsidR="00D509B4" w14:paraId="7E10EC4E" w14:textId="77777777" w:rsidTr="00D509B4">
        <w:trPr>
          <w:cantSplit/>
          <w:trHeight w:val="190"/>
        </w:trPr>
        <w:tc>
          <w:tcPr>
            <w:tcW w:w="193" w:type="dxa"/>
          </w:tcPr>
          <w:p w14:paraId="60FF12B6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7DCB60" w14:textId="77777777" w:rsidR="00D509B4" w:rsidRPr="000301A0" w:rsidRDefault="00D509B4" w:rsidP="00D4555C">
            <w:pPr>
              <w:pStyle w:val="tabletext11"/>
            </w:pPr>
          </w:p>
        </w:tc>
        <w:tc>
          <w:tcPr>
            <w:tcW w:w="18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8EFF3FF" w14:textId="77777777" w:rsidR="00D509B4" w:rsidRPr="000301A0" w:rsidRDefault="00D509B4" w:rsidP="00D4555C">
            <w:pPr>
              <w:pStyle w:val="tabletext11"/>
              <w:jc w:val="center"/>
            </w:pPr>
            <w:r w:rsidRPr="000301A0">
              <w:t>Over $65,000</w:t>
            </w: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705A7A" w14:textId="77777777" w:rsidR="00D509B4" w:rsidRPr="000301A0" w:rsidRDefault="00D509B4" w:rsidP="00D4555C">
            <w:pPr>
              <w:pStyle w:val="tabletext11"/>
              <w:tabs>
                <w:tab w:val="decimal" w:pos="280"/>
              </w:tabs>
            </w:pPr>
            <w:r w:rsidRPr="000301A0">
              <w:t>13.81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4BAFD1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8.27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4D94A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6.22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0C919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18.99</w:t>
            </w:r>
          </w:p>
        </w:tc>
        <w:tc>
          <w:tcPr>
            <w:tcW w:w="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F760F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11.40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80FD35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8.54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7EB957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25.20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99056A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15.13</w:t>
            </w:r>
          </w:p>
        </w:tc>
        <w:tc>
          <w:tcPr>
            <w:tcW w:w="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717FF0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11.36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45D828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31.49</w:t>
            </w:r>
          </w:p>
        </w:tc>
        <w:tc>
          <w:tcPr>
            <w:tcW w:w="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23253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18.90</w:t>
            </w:r>
          </w:p>
        </w:tc>
        <w:tc>
          <w:tcPr>
            <w:tcW w:w="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D1720C" w14:textId="77777777" w:rsidR="00D509B4" w:rsidRPr="000301A0" w:rsidRDefault="00D509B4" w:rsidP="00D4555C">
            <w:pPr>
              <w:pStyle w:val="tabletext11"/>
              <w:tabs>
                <w:tab w:val="decimal" w:pos="260"/>
              </w:tabs>
              <w:jc w:val="right"/>
            </w:pPr>
            <w:r w:rsidRPr="000301A0">
              <w:t>14.19</w:t>
            </w:r>
          </w:p>
        </w:tc>
      </w:tr>
    </w:tbl>
    <w:p w14:paraId="6A466425" w14:textId="463FCFEA" w:rsidR="00D21171" w:rsidRPr="000301A0" w:rsidRDefault="00D21171" w:rsidP="00D4555C">
      <w:pPr>
        <w:pStyle w:val="tablecaption"/>
      </w:pPr>
      <w:r w:rsidRPr="000301A0">
        <w:t>Table</w:t>
      </w:r>
      <w:r w:rsidRPr="007B4809">
        <w:rPr>
          <w:bCs/>
        </w:rPr>
        <w:t xml:space="preserve"> 249.M.</w:t>
      </w:r>
      <w:r>
        <w:rPr>
          <w:bCs/>
        </w:rPr>
        <w:t>2</w:t>
      </w:r>
      <w:r w:rsidRPr="007B4809">
        <w:rPr>
          <w:bCs/>
        </w:rPr>
        <w:t>.a.(1)(LC)</w:t>
      </w:r>
      <w:r w:rsidRPr="000301A0">
        <w:t xml:space="preserve"> Standard Collision Coverage – Blanket Coverage Drive</w:t>
      </w:r>
      <w:ins w:id="11" w:author="Author" w:date="2023-06-21T09:39:00Z">
        <w:r w:rsidR="00FF39FD">
          <w:t>-</w:t>
        </w:r>
      </w:ins>
      <w:r w:rsidRPr="000301A0">
        <w:t>away Collision Loss Costs</w:t>
      </w:r>
    </w:p>
    <w:p w14:paraId="297CD5E8" w14:textId="77777777" w:rsidR="00D21171" w:rsidRPr="000301A0" w:rsidRDefault="00D21171" w:rsidP="00D4555C">
      <w:pPr>
        <w:pStyle w:val="isonormal"/>
      </w:pPr>
    </w:p>
    <w:p w14:paraId="3526DF6D" w14:textId="77777777" w:rsidR="00D21171" w:rsidRPr="000301A0" w:rsidRDefault="00D21171" w:rsidP="00D4555C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349"/>
        <w:gridCol w:w="526"/>
        <w:gridCol w:w="172"/>
        <w:gridCol w:w="349"/>
        <w:gridCol w:w="559"/>
        <w:gridCol w:w="139"/>
        <w:gridCol w:w="331"/>
        <w:gridCol w:w="490"/>
        <w:gridCol w:w="174"/>
        <w:gridCol w:w="332"/>
        <w:gridCol w:w="454"/>
        <w:gridCol w:w="210"/>
        <w:gridCol w:w="270"/>
        <w:gridCol w:w="61"/>
        <w:gridCol w:w="539"/>
        <w:gridCol w:w="125"/>
        <w:gridCol w:w="320"/>
        <w:gridCol w:w="516"/>
        <w:gridCol w:w="126"/>
        <w:gridCol w:w="343"/>
        <w:gridCol w:w="566"/>
        <w:gridCol w:w="120"/>
        <w:gridCol w:w="298"/>
        <w:gridCol w:w="460"/>
        <w:gridCol w:w="253"/>
      </w:tblGrid>
      <w:tr w:rsidR="00D21171" w14:paraId="1EB4E970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5630A4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0098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4C777" w14:textId="542753AF" w:rsidR="00D21171" w:rsidRPr="000301A0" w:rsidRDefault="00D21171" w:rsidP="00D4555C">
            <w:pPr>
              <w:pStyle w:val="tablehead"/>
            </w:pPr>
            <w:r w:rsidRPr="000301A0">
              <w:t>Limited Collision Coverage – Blanket Coverage Drive</w:t>
            </w:r>
            <w:ins w:id="12" w:author="Author" w:date="2023-06-21T09:37:00Z">
              <w:r w:rsidR="00FF39FD">
                <w:t>-</w:t>
              </w:r>
            </w:ins>
            <w:r w:rsidRPr="000301A0">
              <w:t>away Collision Per Car, Per Trip</w:t>
            </w:r>
          </w:p>
        </w:tc>
      </w:tr>
      <w:tr w:rsidR="00D21171" w14:paraId="3E76F17A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6C32EC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AEA5B47" w14:textId="74645F83" w:rsidR="00D21171" w:rsidRPr="000301A0" w:rsidRDefault="00D21171" w:rsidP="00D4555C">
            <w:pPr>
              <w:pStyle w:val="tablehead"/>
            </w:pPr>
            <w:r w:rsidRPr="000301A0">
              <w:t>Price New</w:t>
            </w:r>
            <w:r w:rsidR="00B04976">
              <w:t xml:space="preserve"> </w:t>
            </w:r>
            <w:r w:rsidRPr="000301A0">
              <w:t>At Factory</w:t>
            </w:r>
            <w:r w:rsidR="00B04976">
              <w:t xml:space="preserve"> </w:t>
            </w:r>
            <w:r w:rsidRPr="000301A0">
              <w:t>To Dealer</w:t>
            </w:r>
          </w:p>
        </w:tc>
        <w:tc>
          <w:tcPr>
            <w:tcW w:w="8082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A0EF" w14:textId="76F34EC7" w:rsidR="00D21171" w:rsidRPr="000301A0" w:rsidRDefault="00D21171" w:rsidP="00D4555C">
            <w:pPr>
              <w:pStyle w:val="tablehead"/>
            </w:pPr>
            <w:r w:rsidRPr="000301A0">
              <w:t>Loss Costs For Mileage And Deductible – All Territories, Types, Makes And Age Groups</w:t>
            </w:r>
          </w:p>
        </w:tc>
      </w:tr>
      <w:tr w:rsidR="00D21171" w14:paraId="6A959D53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1AAA83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0C5196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B3D7" w14:textId="77777777" w:rsidR="00D21171" w:rsidRPr="000301A0" w:rsidRDefault="00D21171" w:rsidP="00D4555C">
            <w:pPr>
              <w:pStyle w:val="tablehead"/>
            </w:pPr>
            <w:r w:rsidRPr="000301A0">
              <w:t>51 – 500 Miles</w:t>
            </w:r>
          </w:p>
        </w:tc>
        <w:tc>
          <w:tcPr>
            <w:tcW w:w="19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42D4" w14:textId="77777777" w:rsidR="00D21171" w:rsidRPr="000301A0" w:rsidRDefault="00D21171" w:rsidP="00D4555C">
            <w:pPr>
              <w:pStyle w:val="tablehead"/>
            </w:pPr>
            <w:r w:rsidRPr="000301A0">
              <w:t>501 – 1,000 Miles</w:t>
            </w:r>
          </w:p>
        </w:tc>
        <w:tc>
          <w:tcPr>
            <w:tcW w:w="19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2A571" w14:textId="77777777" w:rsidR="00D21171" w:rsidRPr="000301A0" w:rsidRDefault="00D21171" w:rsidP="00D4555C">
            <w:pPr>
              <w:pStyle w:val="tablehead"/>
            </w:pPr>
            <w:r w:rsidRPr="000301A0">
              <w:t>1,001 – 1,500 Miles</w:t>
            </w:r>
          </w:p>
        </w:tc>
        <w:tc>
          <w:tcPr>
            <w:tcW w:w="20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C594" w14:textId="77777777" w:rsidR="00D21171" w:rsidRPr="000301A0" w:rsidRDefault="00D21171" w:rsidP="00D4555C">
            <w:pPr>
              <w:pStyle w:val="tablehead"/>
            </w:pPr>
            <w:r w:rsidRPr="000301A0">
              <w:t>Over 1,500 Miles</w:t>
            </w:r>
          </w:p>
        </w:tc>
      </w:tr>
      <w:tr w:rsidR="00D21171" w14:paraId="2B4022AA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C15BD6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ECDCAE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B0B67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4290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3677A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9301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9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657A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EA8A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7538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9AAF4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</w:tr>
      <w:tr w:rsidR="004B230A" w14:paraId="4E9D0829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7EAD4C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B18C5" w14:textId="77777777" w:rsidR="004B230A" w:rsidRPr="000301A0" w:rsidRDefault="004B230A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822772" w14:textId="77777777" w:rsidR="004B230A" w:rsidRPr="000301A0" w:rsidRDefault="004B230A" w:rsidP="00D4555C">
            <w:pPr>
              <w:pStyle w:val="tabletext11"/>
              <w:jc w:val="right"/>
            </w:pPr>
            <w:r w:rsidRPr="000301A0">
              <w:t>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2FE6C7" w14:textId="77777777" w:rsidR="004B230A" w:rsidRPr="000301A0" w:rsidRDefault="004B230A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B53A21" w14:textId="77777777" w:rsidR="004B230A" w:rsidRPr="000301A0" w:rsidRDefault="004B230A" w:rsidP="00D4555C">
            <w:pPr>
              <w:pStyle w:val="tabletext11"/>
              <w:tabs>
                <w:tab w:val="decimal" w:pos="560"/>
              </w:tabs>
            </w:pPr>
            <w:r w:rsidRPr="000301A0">
              <w:t>7,500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8AB09" w14:textId="61A77E11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5CAF4E83" w14:textId="407331A2" w:rsidR="004B230A" w:rsidRPr="000301A0" w:rsidRDefault="004B230A" w:rsidP="00D4555C">
            <w:pPr>
              <w:pStyle w:val="tabletext11"/>
              <w:jc w:val="right"/>
            </w:pPr>
            <w:r w:rsidRPr="000301A0">
              <w:t>1.16</w:t>
            </w:r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684BB8" w14:textId="4D193FBF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DE054" w14:textId="659C5C20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2023F7BF" w14:textId="4AEB1168" w:rsidR="004B230A" w:rsidRPr="000301A0" w:rsidRDefault="004B230A" w:rsidP="00D4555C">
            <w:pPr>
              <w:pStyle w:val="tabletext11"/>
              <w:jc w:val="right"/>
            </w:pPr>
            <w:r w:rsidRPr="000301A0">
              <w:t>0.68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2DAE02" w14:textId="37A716D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9B8334" w14:textId="7744B1BC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5C4A6ED1" w14:textId="68626BEA" w:rsidR="004B230A" w:rsidRPr="000301A0" w:rsidRDefault="004B230A" w:rsidP="00D4555C">
            <w:pPr>
              <w:pStyle w:val="tabletext11"/>
              <w:jc w:val="right"/>
            </w:pPr>
            <w:r w:rsidRPr="000301A0">
              <w:t>1.89</w:t>
            </w:r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79463D" w14:textId="46E863D3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794C5" w14:textId="41CB5CE5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1DC05DF3" w14:textId="3A0272D2" w:rsidR="004B230A" w:rsidRPr="000301A0" w:rsidRDefault="004B230A" w:rsidP="00D4555C">
            <w:pPr>
              <w:pStyle w:val="tabletext11"/>
              <w:jc w:val="right"/>
            </w:pPr>
            <w:r w:rsidRPr="000301A0">
              <w:t>1.11</w:t>
            </w:r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885EE3" w14:textId="08C58D0A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0291FD" w14:textId="79928E91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49396C30" w14:textId="21194573" w:rsidR="004B230A" w:rsidRPr="000301A0" w:rsidRDefault="004B230A" w:rsidP="00D4555C">
            <w:pPr>
              <w:pStyle w:val="tabletext11"/>
              <w:jc w:val="right"/>
            </w:pPr>
            <w:r w:rsidRPr="000301A0">
              <w:t>2.49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AD044D" w14:textId="7BE988FE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32F08" w14:textId="0F9610D8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1B4A9816" w14:textId="036A0137" w:rsidR="004B230A" w:rsidRPr="000301A0" w:rsidRDefault="004B230A" w:rsidP="00D4555C">
            <w:pPr>
              <w:pStyle w:val="tabletext11"/>
              <w:jc w:val="right"/>
            </w:pPr>
            <w:r w:rsidRPr="000301A0">
              <w:t>1.51</w:t>
            </w:r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8AF602" w14:textId="36454A92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D8DAFD" w14:textId="0BE55292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36F81722" w14:textId="09B91EF0" w:rsidR="004B230A" w:rsidRPr="000301A0" w:rsidRDefault="004B230A" w:rsidP="00D4555C">
            <w:pPr>
              <w:pStyle w:val="tabletext11"/>
              <w:jc w:val="right"/>
            </w:pPr>
            <w:r w:rsidRPr="000301A0">
              <w:t>3.08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0C8444" w14:textId="4C536936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CB873" w14:textId="20967587" w:rsidR="004B230A" w:rsidRPr="000301A0" w:rsidRDefault="004B230A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2034C8A1" w14:textId="6A5275C6" w:rsidR="004B230A" w:rsidRPr="000301A0" w:rsidRDefault="004B230A" w:rsidP="00D4555C">
            <w:pPr>
              <w:pStyle w:val="tabletext11"/>
              <w:jc w:val="right"/>
            </w:pPr>
            <w:r w:rsidRPr="000301A0">
              <w:t>1.84</w:t>
            </w:r>
          </w:p>
        </w:tc>
        <w:tc>
          <w:tcPr>
            <w:tcW w:w="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3B00DE" w14:textId="1090DB2B" w:rsidR="004B230A" w:rsidRPr="000301A0" w:rsidRDefault="004B230A" w:rsidP="00D4555C">
            <w:pPr>
              <w:pStyle w:val="tabletext11"/>
              <w:jc w:val="right"/>
            </w:pPr>
          </w:p>
        </w:tc>
      </w:tr>
      <w:tr w:rsidR="004B230A" w14:paraId="5ACAA036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4ED99E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F8299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421FB1" w14:textId="77777777" w:rsidR="004B230A" w:rsidRPr="000301A0" w:rsidRDefault="004B230A" w:rsidP="00D4555C">
            <w:pPr>
              <w:pStyle w:val="tabletext11"/>
              <w:jc w:val="right"/>
            </w:pPr>
            <w:r w:rsidRPr="000301A0">
              <w:t>7,501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C6A9A9" w14:textId="77777777" w:rsidR="004B230A" w:rsidRPr="000301A0" w:rsidRDefault="004B230A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78280" w14:textId="77777777" w:rsidR="004B230A" w:rsidRPr="000301A0" w:rsidRDefault="004B230A" w:rsidP="00D4555C">
            <w:pPr>
              <w:pStyle w:val="tabletext11"/>
              <w:tabs>
                <w:tab w:val="decimal" w:pos="560"/>
              </w:tabs>
            </w:pPr>
            <w:r w:rsidRPr="000301A0">
              <w:t>15,000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75FFCE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30DFFB86" w14:textId="1E43F94F" w:rsidR="004B230A" w:rsidRPr="000301A0" w:rsidRDefault="004B230A" w:rsidP="00D4555C">
            <w:pPr>
              <w:pStyle w:val="tabletext11"/>
              <w:jc w:val="right"/>
            </w:pPr>
            <w:r w:rsidRPr="000301A0">
              <w:t>1.63</w:t>
            </w:r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0634A1" w14:textId="05E803A1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02C57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2A7FF516" w14:textId="3707A0AB" w:rsidR="004B230A" w:rsidRPr="000301A0" w:rsidRDefault="004B230A" w:rsidP="00D4555C">
            <w:pPr>
              <w:pStyle w:val="tabletext11"/>
              <w:jc w:val="right"/>
            </w:pPr>
            <w:r w:rsidRPr="000301A0">
              <w:t>0.99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1DCCF2" w14:textId="768369D5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26F82B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2F0D743F" w14:textId="22D2EA5E" w:rsidR="004B230A" w:rsidRPr="000301A0" w:rsidRDefault="004B230A" w:rsidP="00D4555C">
            <w:pPr>
              <w:pStyle w:val="tabletext11"/>
              <w:jc w:val="right"/>
            </w:pPr>
            <w:r w:rsidRPr="000301A0">
              <w:t>2.70</w:t>
            </w:r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4C2C32" w14:textId="79E7073C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1A315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22ACD4D2" w14:textId="0AFBB011" w:rsidR="004B230A" w:rsidRPr="000301A0" w:rsidRDefault="004B230A" w:rsidP="00D4555C">
            <w:pPr>
              <w:pStyle w:val="tabletext11"/>
              <w:jc w:val="right"/>
            </w:pPr>
            <w:r w:rsidRPr="000301A0">
              <w:t>1.63</w:t>
            </w:r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482A32" w14:textId="3B2201D3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75C6D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083B17FE" w14:textId="618A2019" w:rsidR="004B230A" w:rsidRPr="000301A0" w:rsidRDefault="004B230A" w:rsidP="00D4555C">
            <w:pPr>
              <w:pStyle w:val="tabletext11"/>
              <w:jc w:val="right"/>
            </w:pPr>
            <w:r w:rsidRPr="000301A0">
              <w:t>3.55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878433" w14:textId="005CEEA0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B82887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69C711C5" w14:textId="14BD50A2" w:rsidR="004B230A" w:rsidRPr="000301A0" w:rsidRDefault="004B230A" w:rsidP="00D4555C">
            <w:pPr>
              <w:pStyle w:val="tabletext11"/>
              <w:jc w:val="right"/>
            </w:pPr>
            <w:r w:rsidRPr="000301A0">
              <w:t>2.15</w:t>
            </w:r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E76FAC" w14:textId="2F910705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F3549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0EAF498B" w14:textId="1DE4A5F2" w:rsidR="004B230A" w:rsidRPr="000301A0" w:rsidRDefault="004B230A" w:rsidP="00D4555C">
            <w:pPr>
              <w:pStyle w:val="tabletext11"/>
              <w:jc w:val="right"/>
            </w:pPr>
            <w:r w:rsidRPr="000301A0">
              <w:t>4.46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B3D679" w14:textId="56AEE5B6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CE986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1F97E95D" w14:textId="787D1108" w:rsidR="004B230A" w:rsidRPr="000301A0" w:rsidRDefault="004B230A" w:rsidP="00D4555C">
            <w:pPr>
              <w:pStyle w:val="tabletext11"/>
              <w:jc w:val="right"/>
            </w:pPr>
            <w:r w:rsidRPr="000301A0">
              <w:t>2.70</w:t>
            </w:r>
          </w:p>
        </w:tc>
        <w:tc>
          <w:tcPr>
            <w:tcW w:w="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37DA9D" w14:textId="48311FA5" w:rsidR="004B230A" w:rsidRPr="000301A0" w:rsidRDefault="004B230A" w:rsidP="00D4555C">
            <w:pPr>
              <w:pStyle w:val="tabletext11"/>
              <w:jc w:val="right"/>
            </w:pPr>
          </w:p>
        </w:tc>
      </w:tr>
      <w:tr w:rsidR="004B230A" w14:paraId="1259DF0E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11607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6DF49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90DE11" w14:textId="77777777" w:rsidR="004B230A" w:rsidRPr="000301A0" w:rsidRDefault="004B230A" w:rsidP="00D4555C">
            <w:pPr>
              <w:pStyle w:val="tabletext11"/>
              <w:jc w:val="right"/>
            </w:pPr>
            <w:r w:rsidRPr="000301A0">
              <w:t>15,001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A41741" w14:textId="77777777" w:rsidR="004B230A" w:rsidRPr="000301A0" w:rsidRDefault="004B230A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1CF3BA" w14:textId="77777777" w:rsidR="004B230A" w:rsidRPr="000301A0" w:rsidRDefault="004B230A" w:rsidP="00D4555C">
            <w:pPr>
              <w:pStyle w:val="tabletext11"/>
              <w:tabs>
                <w:tab w:val="decimal" w:pos="560"/>
              </w:tabs>
            </w:pPr>
            <w:r w:rsidRPr="000301A0">
              <w:t>25,000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1508F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59E66FE6" w14:textId="30BFFCEE" w:rsidR="004B230A" w:rsidRPr="000301A0" w:rsidRDefault="004B230A" w:rsidP="00D4555C">
            <w:pPr>
              <w:pStyle w:val="tabletext11"/>
              <w:jc w:val="right"/>
            </w:pPr>
            <w:r w:rsidRPr="000301A0">
              <w:t>2.22</w:t>
            </w:r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EFB9E" w14:textId="5094073C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C754F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2E190AFF" w14:textId="3AAB8A73" w:rsidR="004B230A" w:rsidRPr="000301A0" w:rsidRDefault="004B230A" w:rsidP="00D4555C">
            <w:pPr>
              <w:pStyle w:val="tabletext11"/>
              <w:jc w:val="right"/>
            </w:pPr>
            <w:r w:rsidRPr="000301A0">
              <w:t>1.33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C79618" w14:textId="2409FC19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BFE92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770FBEE3" w14:textId="1075E361" w:rsidR="004B230A" w:rsidRPr="000301A0" w:rsidRDefault="004B230A" w:rsidP="00D4555C">
            <w:pPr>
              <w:pStyle w:val="tabletext11"/>
              <w:jc w:val="right"/>
            </w:pPr>
            <w:r w:rsidRPr="000301A0">
              <w:t>3.73</w:t>
            </w:r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5EB51" w14:textId="0A72F438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AB1A93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7C6CBA3E" w14:textId="749E447B" w:rsidR="004B230A" w:rsidRPr="000301A0" w:rsidRDefault="004B230A" w:rsidP="00D4555C">
            <w:pPr>
              <w:pStyle w:val="tabletext11"/>
              <w:jc w:val="right"/>
            </w:pPr>
            <w:r w:rsidRPr="000301A0">
              <w:t>2.22</w:t>
            </w:r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B138AD" w14:textId="4B83053C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FCFC1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77D2790C" w14:textId="0AFE3853" w:rsidR="004B230A" w:rsidRPr="000301A0" w:rsidRDefault="004B230A" w:rsidP="00D4555C">
            <w:pPr>
              <w:pStyle w:val="tabletext11"/>
              <w:jc w:val="right"/>
            </w:pPr>
            <w:r w:rsidRPr="000301A0">
              <w:t>4.93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D80BCD" w14:textId="46063956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411FDE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3E54D2DE" w14:textId="3DCB0C6D" w:rsidR="004B230A" w:rsidRPr="000301A0" w:rsidRDefault="004B230A" w:rsidP="00D4555C">
            <w:pPr>
              <w:pStyle w:val="tabletext11"/>
              <w:jc w:val="right"/>
            </w:pPr>
            <w:r w:rsidRPr="000301A0">
              <w:t>2.96</w:t>
            </w:r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49B832" w14:textId="530D3FC9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2501E3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27FA6FEE" w14:textId="67BEF6B3" w:rsidR="004B230A" w:rsidRPr="000301A0" w:rsidRDefault="004B230A" w:rsidP="00D4555C">
            <w:pPr>
              <w:pStyle w:val="tabletext11"/>
              <w:jc w:val="right"/>
            </w:pPr>
            <w:r w:rsidRPr="000301A0">
              <w:t>6.17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2C58C3" w14:textId="064534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44D3C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6B85C37D" w14:textId="71035385" w:rsidR="004B230A" w:rsidRPr="000301A0" w:rsidRDefault="004B230A" w:rsidP="00D4555C">
            <w:pPr>
              <w:pStyle w:val="tabletext11"/>
              <w:jc w:val="right"/>
            </w:pPr>
            <w:r w:rsidRPr="000301A0">
              <w:t>3.73</w:t>
            </w:r>
          </w:p>
        </w:tc>
        <w:tc>
          <w:tcPr>
            <w:tcW w:w="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5621C1" w14:textId="2CB65FCB" w:rsidR="004B230A" w:rsidRPr="000301A0" w:rsidRDefault="004B230A" w:rsidP="00D4555C">
            <w:pPr>
              <w:pStyle w:val="tabletext11"/>
              <w:jc w:val="right"/>
            </w:pPr>
          </w:p>
        </w:tc>
      </w:tr>
      <w:tr w:rsidR="004B230A" w14:paraId="59CEC591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CECBD1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DDF73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222667" w14:textId="77777777" w:rsidR="004B230A" w:rsidRPr="000301A0" w:rsidRDefault="004B230A" w:rsidP="00D4555C">
            <w:pPr>
              <w:pStyle w:val="tabletext11"/>
              <w:jc w:val="right"/>
            </w:pPr>
            <w:r w:rsidRPr="000301A0">
              <w:t>25,001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281F47" w14:textId="77777777" w:rsidR="004B230A" w:rsidRPr="000301A0" w:rsidRDefault="004B230A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44A2CF" w14:textId="77777777" w:rsidR="004B230A" w:rsidRPr="000301A0" w:rsidRDefault="004B230A" w:rsidP="00D4555C">
            <w:pPr>
              <w:pStyle w:val="tabletext11"/>
              <w:tabs>
                <w:tab w:val="decimal" w:pos="560"/>
              </w:tabs>
            </w:pPr>
            <w:r w:rsidRPr="000301A0">
              <w:t>40,000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20B14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3A3512D4" w14:textId="5056F6E6" w:rsidR="004B230A" w:rsidRPr="000301A0" w:rsidRDefault="004B230A" w:rsidP="00D4555C">
            <w:pPr>
              <w:pStyle w:val="tabletext11"/>
              <w:jc w:val="right"/>
            </w:pPr>
            <w:r w:rsidRPr="000301A0">
              <w:t>2.74</w:t>
            </w:r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26CBFE" w14:textId="4CD8F4D3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EA5077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1ED351B3" w14:textId="61EB3ECF" w:rsidR="004B230A" w:rsidRPr="000301A0" w:rsidRDefault="004B230A" w:rsidP="00D4555C">
            <w:pPr>
              <w:pStyle w:val="tabletext11"/>
              <w:jc w:val="right"/>
            </w:pPr>
            <w:r w:rsidRPr="000301A0">
              <w:t>1.63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6CC597" w14:textId="6AE2EE0D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35460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3A070B2A" w14:textId="15A0C1CE" w:rsidR="004B230A" w:rsidRPr="000301A0" w:rsidRDefault="004B230A" w:rsidP="00D4555C">
            <w:pPr>
              <w:pStyle w:val="tabletext11"/>
              <w:jc w:val="right"/>
            </w:pPr>
            <w:r w:rsidRPr="000301A0">
              <w:t>4.54</w:t>
            </w:r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E4DE10" w14:textId="2189AEE3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DAB7A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1EB28E53" w14:textId="76B60762" w:rsidR="004B230A" w:rsidRPr="000301A0" w:rsidRDefault="004B230A" w:rsidP="00D4555C">
            <w:pPr>
              <w:pStyle w:val="tabletext11"/>
              <w:jc w:val="right"/>
            </w:pPr>
            <w:r w:rsidRPr="000301A0">
              <w:t>2.74</w:t>
            </w:r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27EC18" w14:textId="51755E61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A86B5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3ADE8C0D" w14:textId="55C38871" w:rsidR="004B230A" w:rsidRPr="000301A0" w:rsidRDefault="004B230A" w:rsidP="00D4555C">
            <w:pPr>
              <w:pStyle w:val="tabletext11"/>
              <w:jc w:val="right"/>
            </w:pPr>
            <w:r w:rsidRPr="000301A0">
              <w:t>6.01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993E38" w14:textId="4C74E0BD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95267A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162C5D08" w14:textId="31A88691" w:rsidR="004B230A" w:rsidRPr="000301A0" w:rsidRDefault="004B230A" w:rsidP="00D4555C">
            <w:pPr>
              <w:pStyle w:val="tabletext11"/>
              <w:jc w:val="right"/>
            </w:pPr>
            <w:r w:rsidRPr="000301A0">
              <w:t>3.60</w:t>
            </w:r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F4BA99" w14:textId="5427CE90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B589CC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0BA80E56" w14:textId="240B1D4D" w:rsidR="004B230A" w:rsidRPr="000301A0" w:rsidRDefault="004B230A" w:rsidP="00D4555C">
            <w:pPr>
              <w:pStyle w:val="tabletext11"/>
              <w:jc w:val="right"/>
            </w:pPr>
            <w:r w:rsidRPr="000301A0">
              <w:t>7.50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A7214D" w14:textId="65FF3BDA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1D234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43D509D9" w14:textId="27A7F9A6" w:rsidR="004B230A" w:rsidRPr="000301A0" w:rsidRDefault="004B230A" w:rsidP="00D4555C">
            <w:pPr>
              <w:pStyle w:val="tabletext11"/>
              <w:jc w:val="right"/>
            </w:pPr>
            <w:r w:rsidRPr="000301A0">
              <w:t>4.50</w:t>
            </w:r>
          </w:p>
        </w:tc>
        <w:tc>
          <w:tcPr>
            <w:tcW w:w="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B556C6" w14:textId="6FE1C87B" w:rsidR="004B230A" w:rsidRPr="000301A0" w:rsidRDefault="004B230A" w:rsidP="00D4555C">
            <w:pPr>
              <w:pStyle w:val="tabletext11"/>
              <w:jc w:val="right"/>
            </w:pPr>
          </w:p>
        </w:tc>
      </w:tr>
      <w:tr w:rsidR="004B230A" w14:paraId="4F0AF424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7E2B22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9A0ED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AF7B65" w14:textId="77777777" w:rsidR="004B230A" w:rsidRPr="000301A0" w:rsidRDefault="004B230A" w:rsidP="00D4555C">
            <w:pPr>
              <w:pStyle w:val="tabletext11"/>
              <w:jc w:val="right"/>
            </w:pPr>
            <w:r w:rsidRPr="000301A0">
              <w:t>40,001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1D7642" w14:textId="77777777" w:rsidR="004B230A" w:rsidRPr="000301A0" w:rsidRDefault="004B230A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E8E08" w14:textId="77777777" w:rsidR="004B230A" w:rsidRPr="000301A0" w:rsidRDefault="004B230A" w:rsidP="00D4555C">
            <w:pPr>
              <w:pStyle w:val="tabletext11"/>
              <w:tabs>
                <w:tab w:val="decimal" w:pos="560"/>
              </w:tabs>
            </w:pPr>
            <w:r w:rsidRPr="000301A0">
              <w:t>65,000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B068CD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4BDABCF7" w14:textId="334AB77D" w:rsidR="004B230A" w:rsidRPr="000301A0" w:rsidRDefault="004B230A" w:rsidP="00D4555C">
            <w:pPr>
              <w:pStyle w:val="tabletext11"/>
              <w:jc w:val="right"/>
            </w:pPr>
            <w:r w:rsidRPr="000301A0">
              <w:t>3.82</w:t>
            </w:r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AB8A65" w14:textId="31DECFE8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7802C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22CBD714" w14:textId="18D56DA8" w:rsidR="004B230A" w:rsidRPr="000301A0" w:rsidRDefault="004B230A" w:rsidP="00D4555C">
            <w:pPr>
              <w:pStyle w:val="tabletext11"/>
              <w:jc w:val="right"/>
            </w:pPr>
            <w:r w:rsidRPr="000301A0">
              <w:t>2.31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E91518" w14:textId="217BBB44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6472B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3160A15C" w14:textId="5337ACD7" w:rsidR="004B230A" w:rsidRPr="000301A0" w:rsidRDefault="004B230A" w:rsidP="00D4555C">
            <w:pPr>
              <w:pStyle w:val="tabletext11"/>
              <w:jc w:val="right"/>
            </w:pPr>
            <w:r w:rsidRPr="000301A0">
              <w:t>6.35</w:t>
            </w:r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DAE95F" w14:textId="52195863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D1F7A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61B827DB" w14:textId="40463F99" w:rsidR="004B230A" w:rsidRPr="000301A0" w:rsidRDefault="004B230A" w:rsidP="00D4555C">
            <w:pPr>
              <w:pStyle w:val="tabletext11"/>
              <w:jc w:val="right"/>
            </w:pPr>
            <w:r w:rsidRPr="000301A0">
              <w:t>3.82</w:t>
            </w:r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37CF6F" w14:textId="3D1B772F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6ECDD0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</w:tcPr>
          <w:p w14:paraId="62C776FB" w14:textId="49562B0C" w:rsidR="004B230A" w:rsidRPr="000301A0" w:rsidRDefault="004B230A" w:rsidP="00D4555C">
            <w:pPr>
              <w:pStyle w:val="tabletext11"/>
              <w:jc w:val="right"/>
            </w:pPr>
            <w:r w:rsidRPr="000301A0">
              <w:t>8.40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1D9AB4" w14:textId="140018E3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9DC6C0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16" w:type="dxa"/>
            <w:tcBorders>
              <w:top w:val="single" w:sz="6" w:space="0" w:color="auto"/>
              <w:bottom w:val="single" w:sz="6" w:space="0" w:color="auto"/>
            </w:tcBorders>
          </w:tcPr>
          <w:p w14:paraId="62DAF20B" w14:textId="293F41C4" w:rsidR="004B230A" w:rsidRPr="000301A0" w:rsidRDefault="004B230A" w:rsidP="00D4555C">
            <w:pPr>
              <w:pStyle w:val="tabletext11"/>
              <w:jc w:val="right"/>
            </w:pPr>
            <w:r w:rsidRPr="000301A0">
              <w:t>5.06</w:t>
            </w:r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C4F33C" w14:textId="21660BAF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A4F74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2BC973A4" w14:textId="596FD881" w:rsidR="004B230A" w:rsidRPr="000301A0" w:rsidRDefault="004B230A" w:rsidP="00D4555C">
            <w:pPr>
              <w:pStyle w:val="tabletext11"/>
              <w:jc w:val="right"/>
            </w:pPr>
            <w:r w:rsidRPr="000301A0">
              <w:t>10.49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42AC7" w14:textId="5C28FEF2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67956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555B4118" w14:textId="7221112B" w:rsidR="004B230A" w:rsidRPr="000301A0" w:rsidRDefault="004B230A" w:rsidP="00D4555C">
            <w:pPr>
              <w:pStyle w:val="tabletext11"/>
              <w:jc w:val="right"/>
            </w:pPr>
            <w:r w:rsidRPr="000301A0">
              <w:t>6.30</w:t>
            </w:r>
          </w:p>
        </w:tc>
        <w:tc>
          <w:tcPr>
            <w:tcW w:w="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D9CFEF" w14:textId="54B8ECA4" w:rsidR="004B230A" w:rsidRPr="000301A0" w:rsidRDefault="004B230A" w:rsidP="00D4555C">
            <w:pPr>
              <w:pStyle w:val="tabletext11"/>
              <w:jc w:val="right"/>
            </w:pPr>
          </w:p>
        </w:tc>
      </w:tr>
      <w:tr w:rsidR="004B230A" w14:paraId="3F1E593C" w14:textId="77777777" w:rsidTr="00AA621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44EDA1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D308C" w14:textId="77777777" w:rsidR="004B230A" w:rsidRPr="000301A0" w:rsidRDefault="004B230A" w:rsidP="00D4555C">
            <w:pPr>
              <w:pStyle w:val="tabletext11"/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1C5CD3" w14:textId="77777777" w:rsidR="004B230A" w:rsidRPr="000301A0" w:rsidRDefault="004B230A" w:rsidP="00D4555C">
            <w:pPr>
              <w:pStyle w:val="tabletext11"/>
              <w:jc w:val="center"/>
            </w:pPr>
            <w:r w:rsidRPr="000301A0">
              <w:t>Over $65,000</w:t>
            </w: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0FBC1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26" w:type="dxa"/>
            <w:tcBorders>
              <w:top w:val="single" w:sz="6" w:space="0" w:color="auto"/>
              <w:bottom w:val="single" w:sz="6" w:space="0" w:color="auto"/>
            </w:tcBorders>
          </w:tcPr>
          <w:p w14:paraId="0E27397B" w14:textId="07F8616E" w:rsidR="004B230A" w:rsidRPr="000301A0" w:rsidRDefault="004B230A" w:rsidP="00D4555C">
            <w:pPr>
              <w:pStyle w:val="tabletext11"/>
              <w:jc w:val="right"/>
            </w:pPr>
            <w:r w:rsidRPr="000301A0">
              <w:t>4.75</w:t>
            </w:r>
          </w:p>
        </w:tc>
        <w:tc>
          <w:tcPr>
            <w:tcW w:w="1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21EF0E" w14:textId="4B79791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6BF125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</w:tcBorders>
          </w:tcPr>
          <w:p w14:paraId="28221A70" w14:textId="5A3F210A" w:rsidR="004B230A" w:rsidRPr="000301A0" w:rsidRDefault="004B230A" w:rsidP="00D4555C">
            <w:pPr>
              <w:pStyle w:val="tabletext11"/>
              <w:jc w:val="right"/>
            </w:pPr>
            <w:r w:rsidRPr="000301A0">
              <w:t>2.87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DCD536" w14:textId="1B3DACFD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D216AC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90" w:type="dxa"/>
            <w:tcBorders>
              <w:top w:val="single" w:sz="6" w:space="0" w:color="auto"/>
              <w:bottom w:val="single" w:sz="6" w:space="0" w:color="auto"/>
            </w:tcBorders>
          </w:tcPr>
          <w:p w14:paraId="2FF4FEB4" w14:textId="3D0BBCA8" w:rsidR="004B230A" w:rsidRPr="000301A0" w:rsidRDefault="004B230A" w:rsidP="00D4555C">
            <w:pPr>
              <w:pStyle w:val="tabletext11"/>
              <w:jc w:val="right"/>
            </w:pPr>
            <w:r w:rsidRPr="000301A0">
              <w:t>7.93</w:t>
            </w:r>
          </w:p>
        </w:tc>
        <w:tc>
          <w:tcPr>
            <w:tcW w:w="1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EC4C64" w14:textId="28ADD5EF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86B042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54" w:type="dxa"/>
            <w:tcBorders>
              <w:top w:val="single" w:sz="6" w:space="0" w:color="auto"/>
              <w:bottom w:val="single" w:sz="6" w:space="0" w:color="auto"/>
            </w:tcBorders>
          </w:tcPr>
          <w:p w14:paraId="34A69595" w14:textId="07EDC648" w:rsidR="004B230A" w:rsidRPr="000301A0" w:rsidRDefault="004B230A" w:rsidP="00D4555C">
            <w:pPr>
              <w:pStyle w:val="tabletext11"/>
              <w:jc w:val="right"/>
            </w:pPr>
            <w:r w:rsidRPr="000301A0">
              <w:t>4.75</w:t>
            </w:r>
          </w:p>
        </w:tc>
        <w:tc>
          <w:tcPr>
            <w:tcW w:w="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3B4EA7" w14:textId="2EC41D58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9DF50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CC9B8AB" w14:textId="5B5BAD57" w:rsidR="004B230A" w:rsidRPr="000301A0" w:rsidRDefault="004B230A" w:rsidP="00D4555C">
            <w:pPr>
              <w:pStyle w:val="tabletext11"/>
              <w:jc w:val="right"/>
            </w:pPr>
            <w:r w:rsidRPr="000301A0">
              <w:t>10.49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452A98" w14:textId="47BCB071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C758B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1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9C0A47" w14:textId="578A4CF7" w:rsidR="004B230A" w:rsidRPr="000301A0" w:rsidRDefault="004B230A" w:rsidP="00D4555C">
            <w:pPr>
              <w:pStyle w:val="tabletext11"/>
              <w:jc w:val="right"/>
            </w:pPr>
            <w:r w:rsidRPr="000301A0">
              <w:t>6.30</w:t>
            </w:r>
          </w:p>
        </w:tc>
        <w:tc>
          <w:tcPr>
            <w:tcW w:w="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7FDF76" w14:textId="60E454F4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E0DBA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</w:tcPr>
          <w:p w14:paraId="0A65F9C1" w14:textId="3F3AE6DC" w:rsidR="004B230A" w:rsidRPr="000301A0" w:rsidRDefault="004B230A" w:rsidP="00D4555C">
            <w:pPr>
              <w:pStyle w:val="tabletext11"/>
              <w:jc w:val="right"/>
            </w:pPr>
            <w:r w:rsidRPr="000301A0">
              <w:t>13.16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C8E53" w14:textId="13038DDC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32164" w14:textId="77777777" w:rsidR="004B230A" w:rsidRPr="000301A0" w:rsidRDefault="004B230A" w:rsidP="00D4555C">
            <w:pPr>
              <w:pStyle w:val="tabletext11"/>
              <w:jc w:val="right"/>
            </w:pPr>
          </w:p>
        </w:tc>
        <w:tc>
          <w:tcPr>
            <w:tcW w:w="460" w:type="dxa"/>
            <w:tcBorders>
              <w:top w:val="single" w:sz="6" w:space="0" w:color="auto"/>
              <w:bottom w:val="single" w:sz="6" w:space="0" w:color="auto"/>
            </w:tcBorders>
          </w:tcPr>
          <w:p w14:paraId="527FEADE" w14:textId="5A500588" w:rsidR="004B230A" w:rsidRPr="000301A0" w:rsidRDefault="004B230A" w:rsidP="00D4555C">
            <w:pPr>
              <w:pStyle w:val="tabletext11"/>
              <w:jc w:val="right"/>
            </w:pPr>
            <w:r w:rsidRPr="000301A0">
              <w:t>7.89</w:t>
            </w:r>
          </w:p>
        </w:tc>
        <w:tc>
          <w:tcPr>
            <w:tcW w:w="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DD0BE6" w14:textId="11FA82FD" w:rsidR="004B230A" w:rsidRPr="000301A0" w:rsidRDefault="004B230A" w:rsidP="00D4555C">
            <w:pPr>
              <w:pStyle w:val="tabletext11"/>
              <w:jc w:val="right"/>
            </w:pPr>
          </w:p>
        </w:tc>
      </w:tr>
    </w:tbl>
    <w:p w14:paraId="0A52351B" w14:textId="511DF500" w:rsidR="00D21171" w:rsidRPr="000301A0" w:rsidRDefault="00D21171" w:rsidP="00D4555C">
      <w:pPr>
        <w:pStyle w:val="tablecaption"/>
      </w:pPr>
      <w:r w:rsidRPr="000301A0">
        <w:t>Table</w:t>
      </w:r>
      <w:r w:rsidRPr="007B4809">
        <w:rPr>
          <w:bCs/>
        </w:rPr>
        <w:t xml:space="preserve"> 249.M.</w:t>
      </w:r>
      <w:r>
        <w:rPr>
          <w:bCs/>
        </w:rPr>
        <w:t>2</w:t>
      </w:r>
      <w:r w:rsidRPr="007B4809">
        <w:rPr>
          <w:bCs/>
        </w:rPr>
        <w:t>.a.(</w:t>
      </w:r>
      <w:r>
        <w:rPr>
          <w:bCs/>
        </w:rPr>
        <w:t>2</w:t>
      </w:r>
      <w:r w:rsidRPr="007B4809">
        <w:rPr>
          <w:bCs/>
        </w:rPr>
        <w:t>)(LC)</w:t>
      </w:r>
      <w:r w:rsidRPr="00E30FBA">
        <w:rPr>
          <w:bCs/>
        </w:rPr>
        <w:t xml:space="preserve"> </w:t>
      </w:r>
      <w:r w:rsidRPr="000301A0">
        <w:t>Limited Collision Coverage – Blanket Coverage Drive</w:t>
      </w:r>
      <w:ins w:id="13" w:author="Author" w:date="2023-06-21T09:39:00Z">
        <w:r w:rsidR="00FF39FD">
          <w:t>-</w:t>
        </w:r>
      </w:ins>
      <w:r w:rsidRPr="000301A0">
        <w:t>away Collision Loss Costs</w:t>
      </w:r>
    </w:p>
    <w:p w14:paraId="0ECC0C47" w14:textId="77777777" w:rsidR="00D21171" w:rsidRPr="000301A0" w:rsidRDefault="00D21171" w:rsidP="00D4555C">
      <w:pPr>
        <w:pStyle w:val="isonormal"/>
      </w:pPr>
    </w:p>
    <w:p w14:paraId="44FFAD80" w14:textId="77777777" w:rsidR="00D21171" w:rsidRPr="000301A0" w:rsidRDefault="00D21171" w:rsidP="00D4555C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9"/>
        <w:gridCol w:w="759"/>
        <w:gridCol w:w="200"/>
        <w:gridCol w:w="848"/>
        <w:gridCol w:w="340"/>
        <w:gridCol w:w="536"/>
        <w:gridCol w:w="146"/>
        <w:gridCol w:w="340"/>
        <w:gridCol w:w="476"/>
        <w:gridCol w:w="206"/>
        <w:gridCol w:w="340"/>
        <w:gridCol w:w="534"/>
        <w:gridCol w:w="146"/>
        <w:gridCol w:w="340"/>
        <w:gridCol w:w="560"/>
        <w:gridCol w:w="120"/>
        <w:gridCol w:w="331"/>
        <w:gridCol w:w="500"/>
        <w:gridCol w:w="163"/>
        <w:gridCol w:w="331"/>
        <w:gridCol w:w="510"/>
        <w:gridCol w:w="154"/>
        <w:gridCol w:w="294"/>
        <w:gridCol w:w="580"/>
        <w:gridCol w:w="120"/>
        <w:gridCol w:w="338"/>
        <w:gridCol w:w="554"/>
        <w:gridCol w:w="125"/>
      </w:tblGrid>
      <w:tr w:rsidR="00D21171" w14:paraId="73248455" w14:textId="77777777" w:rsidTr="0017136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AFD9B3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1009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6578" w14:textId="2A3A3874" w:rsidR="00D21171" w:rsidRPr="000301A0" w:rsidRDefault="00D21171" w:rsidP="00D4555C">
            <w:pPr>
              <w:pStyle w:val="tablehead"/>
            </w:pPr>
            <w:r w:rsidRPr="000301A0">
              <w:t>Broadened Collision Coverage – Blanket Coverage Drive</w:t>
            </w:r>
            <w:ins w:id="14" w:author="Author" w:date="2023-06-21T09:38:00Z">
              <w:r w:rsidR="00FF39FD">
                <w:t>-</w:t>
              </w:r>
            </w:ins>
            <w:r w:rsidRPr="000301A0">
              <w:t>away Collision Per Car, Per Trip</w:t>
            </w:r>
          </w:p>
        </w:tc>
      </w:tr>
      <w:tr w:rsidR="00D21171" w14:paraId="6391FDC4" w14:textId="77777777" w:rsidTr="0017136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F5A59E" w14:textId="77777777" w:rsidR="00D21171" w:rsidRPr="000301A0" w:rsidRDefault="00D21171" w:rsidP="00D4555C">
            <w:pPr>
              <w:pStyle w:val="tablehead"/>
            </w:pPr>
            <w:r w:rsidRPr="000301A0">
              <w:br w:type="column"/>
            </w:r>
            <w:r w:rsidRPr="000301A0">
              <w:br w:type="column"/>
            </w: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CDF783D" w14:textId="2867F954" w:rsidR="00D21171" w:rsidRPr="000301A0" w:rsidRDefault="00D21171" w:rsidP="00D4555C">
            <w:pPr>
              <w:pStyle w:val="tablehead"/>
            </w:pPr>
            <w:r w:rsidRPr="000301A0">
              <w:t>Price New</w:t>
            </w:r>
            <w:r w:rsidR="00B04976">
              <w:t xml:space="preserve"> </w:t>
            </w:r>
            <w:r w:rsidRPr="000301A0">
              <w:t>At Factory</w:t>
            </w:r>
            <w:r w:rsidR="00B04976">
              <w:t xml:space="preserve"> </w:t>
            </w:r>
            <w:r w:rsidRPr="000301A0">
              <w:t>To Dealer</w:t>
            </w:r>
          </w:p>
        </w:tc>
        <w:tc>
          <w:tcPr>
            <w:tcW w:w="8075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8DD5" w14:textId="6F222E30" w:rsidR="00D21171" w:rsidRPr="000301A0" w:rsidRDefault="00D21171" w:rsidP="00D4555C">
            <w:pPr>
              <w:pStyle w:val="tablehead"/>
            </w:pPr>
            <w:r w:rsidRPr="000301A0">
              <w:t>Loss Costs For Mileage And Deductible – All Territories, Types, Makes And Age Groups</w:t>
            </w:r>
          </w:p>
        </w:tc>
      </w:tr>
      <w:tr w:rsidR="00D21171" w14:paraId="00292740" w14:textId="77777777" w:rsidTr="0017136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C13CCA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46037F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4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118D" w14:textId="77777777" w:rsidR="00D21171" w:rsidRPr="000301A0" w:rsidRDefault="00D21171" w:rsidP="00D4555C">
            <w:pPr>
              <w:pStyle w:val="tablehead"/>
            </w:pPr>
            <w:r w:rsidRPr="000301A0">
              <w:t>51 – 500 Miles</w:t>
            </w:r>
          </w:p>
        </w:tc>
        <w:tc>
          <w:tcPr>
            <w:tcW w:w="399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3626" w14:textId="77777777" w:rsidR="00D21171" w:rsidRPr="000301A0" w:rsidRDefault="00D21171" w:rsidP="00D4555C">
            <w:pPr>
              <w:pStyle w:val="tablehead"/>
            </w:pPr>
            <w:r w:rsidRPr="000301A0">
              <w:t>Over 500 Miles</w:t>
            </w:r>
          </w:p>
        </w:tc>
      </w:tr>
      <w:tr w:rsidR="00D21171" w14:paraId="6E6B7C0A" w14:textId="77777777" w:rsidTr="0017136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D374C0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C32D3EC" w14:textId="77777777" w:rsidR="00D21171" w:rsidRPr="000301A0" w:rsidRDefault="00D21171" w:rsidP="00D4555C">
            <w:pPr>
              <w:pStyle w:val="tablehead"/>
            </w:pP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4F8FBB9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EDDACC3" w14:textId="77777777" w:rsidR="00D21171" w:rsidRPr="000301A0" w:rsidRDefault="00D21171" w:rsidP="00D4555C">
            <w:pPr>
              <w:pStyle w:val="tablehead"/>
            </w:pPr>
            <w:r w:rsidRPr="000301A0">
              <w:t>$250</w:t>
            </w: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939BCC3" w14:textId="77777777" w:rsidR="00D21171" w:rsidRPr="000301A0" w:rsidRDefault="00D21171" w:rsidP="00D4555C">
            <w:pPr>
              <w:pStyle w:val="tablehead"/>
            </w:pPr>
            <w:r w:rsidRPr="000301A0">
              <w:t>$500</w:t>
            </w:r>
          </w:p>
        </w:tc>
        <w:tc>
          <w:tcPr>
            <w:tcW w:w="1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0B4B7F" w14:textId="77777777" w:rsidR="00D21171" w:rsidRPr="000301A0" w:rsidRDefault="00D21171" w:rsidP="00D4555C">
            <w:pPr>
              <w:pStyle w:val="tablehead"/>
            </w:pPr>
            <w:r w:rsidRPr="000301A0">
              <w:t>$1,000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75C2BFD" w14:textId="77777777" w:rsidR="00D21171" w:rsidRPr="000301A0" w:rsidRDefault="00D21171" w:rsidP="00D4555C">
            <w:pPr>
              <w:pStyle w:val="tablehead"/>
            </w:pPr>
            <w:r w:rsidRPr="000301A0">
              <w:t>$100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610757B" w14:textId="77777777" w:rsidR="00D21171" w:rsidRPr="000301A0" w:rsidRDefault="00D21171" w:rsidP="00D4555C">
            <w:pPr>
              <w:pStyle w:val="tablehead"/>
              <w:rPr>
                <w:b w:val="0"/>
              </w:rPr>
            </w:pPr>
            <w:r w:rsidRPr="000301A0">
              <w:t>$250</w:t>
            </w:r>
          </w:p>
        </w:tc>
        <w:tc>
          <w:tcPr>
            <w:tcW w:w="9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077D117" w14:textId="77777777" w:rsidR="00D21171" w:rsidRPr="000301A0" w:rsidRDefault="00D21171" w:rsidP="00D4555C">
            <w:pPr>
              <w:pStyle w:val="tablehead"/>
              <w:rPr>
                <w:b w:val="0"/>
              </w:rPr>
            </w:pPr>
            <w:r w:rsidRPr="000301A0">
              <w:t>$500</w:t>
            </w:r>
          </w:p>
        </w:tc>
        <w:tc>
          <w:tcPr>
            <w:tcW w:w="101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9D3E4B" w14:textId="77777777" w:rsidR="00D21171" w:rsidRPr="000301A0" w:rsidRDefault="00D21171" w:rsidP="00D4555C">
            <w:pPr>
              <w:pStyle w:val="tablehead"/>
              <w:rPr>
                <w:b w:val="0"/>
              </w:rPr>
            </w:pPr>
            <w:r w:rsidRPr="000301A0">
              <w:t>$1,000</w:t>
            </w:r>
          </w:p>
        </w:tc>
      </w:tr>
      <w:tr w:rsidR="00171367" w14:paraId="4985062B" w14:textId="77777777" w:rsidTr="00171367">
        <w:trPr>
          <w:cantSplit/>
          <w:trHeight w:val="19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2C827FB3" w14:textId="77777777" w:rsidR="00171367" w:rsidRPr="000301A0" w:rsidRDefault="00171367" w:rsidP="00D4555C">
            <w:pPr>
              <w:pStyle w:val="tabletext11"/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9B771" w14:textId="77777777" w:rsidR="00171367" w:rsidRPr="000301A0" w:rsidRDefault="00171367" w:rsidP="00D4555C">
            <w:pPr>
              <w:pStyle w:val="tabletext11"/>
            </w:pPr>
            <w:r w:rsidRPr="000301A0">
              <w:t>$</w:t>
            </w: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AF337B" w14:textId="77777777" w:rsidR="00171367" w:rsidRPr="000301A0" w:rsidRDefault="00171367" w:rsidP="00D4555C">
            <w:pPr>
              <w:pStyle w:val="tabletext11"/>
              <w:jc w:val="right"/>
            </w:pPr>
            <w:r w:rsidRPr="000301A0">
              <w:t>0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56CFD2" w14:textId="77777777" w:rsidR="00171367" w:rsidRPr="000301A0" w:rsidRDefault="00171367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F98D6" w14:textId="77777777" w:rsidR="00171367" w:rsidRPr="000301A0" w:rsidRDefault="00171367" w:rsidP="00D4555C">
            <w:pPr>
              <w:pStyle w:val="tabletext11"/>
              <w:tabs>
                <w:tab w:val="decimal" w:pos="560"/>
              </w:tabs>
            </w:pPr>
            <w:r w:rsidRPr="000301A0">
              <w:t>7,500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E550A" w14:textId="703FD726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5A40DF84" w14:textId="1B20D27A" w:rsidR="00171367" w:rsidRPr="000301A0" w:rsidRDefault="00171367" w:rsidP="00D4555C">
            <w:pPr>
              <w:pStyle w:val="tabletext11"/>
              <w:jc w:val="right"/>
            </w:pPr>
            <w:r w:rsidRPr="000301A0">
              <w:t>1.11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A33A08" w14:textId="19D34D15" w:rsidR="00171367" w:rsidRPr="000301A0" w:rsidRDefault="00171367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35916" w14:textId="35B77682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2EF9FC5D" w14:textId="247FDE1D" w:rsidR="00171367" w:rsidRPr="000301A0" w:rsidRDefault="00171367" w:rsidP="00D4555C">
            <w:pPr>
              <w:pStyle w:val="tabletext11"/>
              <w:jc w:val="right"/>
            </w:pPr>
            <w:r w:rsidRPr="000301A0">
              <w:t>1.54</w:t>
            </w:r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F60292" w14:textId="51E3E5F6" w:rsidR="00171367" w:rsidRPr="00CD505C" w:rsidRDefault="00171367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83791" w14:textId="33B91A61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50FEDFCC" w14:textId="4B500ED1" w:rsidR="00171367" w:rsidRPr="000301A0" w:rsidRDefault="00171367" w:rsidP="00D4555C">
            <w:pPr>
              <w:pStyle w:val="tabletext11"/>
              <w:jc w:val="right"/>
            </w:pPr>
            <w:r w:rsidRPr="000301A0">
              <w:t>1.76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CD87AF" w14:textId="3299CA9E" w:rsidR="00171367" w:rsidRPr="000301A0" w:rsidRDefault="00171367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6296A" w14:textId="7E491B9D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1155CEB" w14:textId="18A35D2C" w:rsidR="00171367" w:rsidRPr="000301A0" w:rsidRDefault="00171367" w:rsidP="00D4555C">
            <w:pPr>
              <w:pStyle w:val="tabletext11"/>
              <w:jc w:val="right"/>
            </w:pPr>
            <w:r w:rsidRPr="000301A0">
              <w:t>1.97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DB2D19" w14:textId="18333F70" w:rsidR="00171367" w:rsidRPr="000301A0" w:rsidRDefault="00171367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855D6B" w14:textId="7C893F71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76B8FD35" w14:textId="4B3BBCB1" w:rsidR="00171367" w:rsidRPr="000301A0" w:rsidRDefault="00171367" w:rsidP="00D4555C">
            <w:pPr>
              <w:pStyle w:val="tabletext11"/>
              <w:jc w:val="right"/>
            </w:pPr>
            <w:r w:rsidRPr="000301A0">
              <w:t>1.20</w:t>
            </w:r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5E00E8" w14:textId="3413CD55" w:rsidR="00171367" w:rsidRPr="000301A0" w:rsidRDefault="00171367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D974D" w14:textId="4EB4DD4E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13A4A526" w14:textId="486E48CF" w:rsidR="00171367" w:rsidRPr="000301A0" w:rsidRDefault="00171367" w:rsidP="00D4555C">
            <w:pPr>
              <w:pStyle w:val="tabletext11"/>
              <w:jc w:val="right"/>
            </w:pPr>
            <w:r w:rsidRPr="000301A0">
              <w:t>1.67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55A28B" w14:textId="3A421176" w:rsidR="00171367" w:rsidRPr="000301A0" w:rsidRDefault="00171367" w:rsidP="00D4555C">
            <w:pPr>
              <w:pStyle w:val="tabletext11"/>
              <w:jc w:val="right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66E4F6" w14:textId="6559446E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25D6DAE7" w14:textId="2D1EF7E0" w:rsidR="00171367" w:rsidRPr="000301A0" w:rsidRDefault="00171367" w:rsidP="00D4555C">
            <w:pPr>
              <w:pStyle w:val="tabletext11"/>
              <w:jc w:val="right"/>
            </w:pPr>
            <w:r w:rsidRPr="000301A0">
              <w:t>1.89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49754D" w14:textId="66354CF9" w:rsidR="00171367" w:rsidRPr="000301A0" w:rsidRDefault="00171367" w:rsidP="00D4555C">
            <w:pPr>
              <w:pStyle w:val="tabletext11"/>
              <w:jc w:val="right"/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51E14" w14:textId="4E9C7866" w:rsidR="00171367" w:rsidRPr="000301A0" w:rsidRDefault="00171367" w:rsidP="00D4555C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44B6F014" w14:textId="63B94A75" w:rsidR="00171367" w:rsidRPr="000301A0" w:rsidRDefault="00171367" w:rsidP="00D4555C">
            <w:pPr>
              <w:pStyle w:val="tabletext11"/>
              <w:jc w:val="right"/>
            </w:pPr>
            <w:r w:rsidRPr="000301A0">
              <w:t>2.15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25FDC4" w14:textId="046C2AE9" w:rsidR="00171367" w:rsidRPr="000301A0" w:rsidRDefault="00171367" w:rsidP="00D4555C">
            <w:pPr>
              <w:pStyle w:val="tabletext11"/>
              <w:jc w:val="right"/>
            </w:pPr>
          </w:p>
        </w:tc>
      </w:tr>
      <w:tr w:rsidR="00CD505C" w14:paraId="57D7A690" w14:textId="77777777" w:rsidTr="00171367">
        <w:trPr>
          <w:cantSplit/>
          <w:trHeight w:val="19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0F4A81C8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1872F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8BF264" w14:textId="77777777" w:rsidR="00CD505C" w:rsidRPr="000301A0" w:rsidRDefault="00CD505C" w:rsidP="00D4555C">
            <w:pPr>
              <w:pStyle w:val="tabletext11"/>
              <w:jc w:val="right"/>
            </w:pPr>
            <w:r w:rsidRPr="000301A0">
              <w:t>7,501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DE9169" w14:textId="77777777" w:rsidR="00CD505C" w:rsidRPr="000301A0" w:rsidRDefault="00CD505C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D53FD" w14:textId="77777777" w:rsidR="00CD505C" w:rsidRPr="000301A0" w:rsidRDefault="00CD505C" w:rsidP="00D4555C">
            <w:pPr>
              <w:pStyle w:val="tabletext11"/>
              <w:tabs>
                <w:tab w:val="decimal" w:pos="560"/>
              </w:tabs>
            </w:pPr>
            <w:r w:rsidRPr="000301A0">
              <w:t>15,000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6E79AF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5F1F4ADD" w14:textId="553760EB" w:rsidR="00CD505C" w:rsidRPr="000301A0" w:rsidRDefault="00CD505C" w:rsidP="00D4555C">
            <w:pPr>
              <w:pStyle w:val="tabletext11"/>
              <w:jc w:val="right"/>
            </w:pPr>
            <w:r w:rsidRPr="000301A0">
              <w:t>1.54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0C11DD" w14:textId="7C33826B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351DFE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79F69258" w14:textId="5878C57E" w:rsidR="00CD505C" w:rsidRPr="000301A0" w:rsidRDefault="00CD505C" w:rsidP="00D4555C">
            <w:pPr>
              <w:pStyle w:val="tabletext11"/>
              <w:jc w:val="right"/>
            </w:pPr>
            <w:r w:rsidRPr="000301A0">
              <w:t>2.15</w:t>
            </w:r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1615FD" w14:textId="3387C0A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71534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0B3E4402" w14:textId="59553F5E" w:rsidR="00CD505C" w:rsidRPr="000301A0" w:rsidRDefault="00CD505C" w:rsidP="00D4555C">
            <w:pPr>
              <w:pStyle w:val="tabletext11"/>
              <w:jc w:val="right"/>
            </w:pPr>
            <w:r w:rsidRPr="000301A0">
              <w:t>2.49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56686C" w14:textId="0B16F83F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D139F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130E507" w14:textId="4E3A2684" w:rsidR="00CD505C" w:rsidRPr="000301A0" w:rsidRDefault="00CD505C" w:rsidP="00D4555C">
            <w:pPr>
              <w:pStyle w:val="tabletext11"/>
              <w:jc w:val="right"/>
            </w:pPr>
            <w:r w:rsidRPr="000301A0">
              <w:t>2.74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F0C515" w14:textId="129D8CD8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220CD3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1ED3C9AB" w14:textId="4DC2ADDD" w:rsidR="00CD505C" w:rsidRPr="000301A0" w:rsidRDefault="00CD505C" w:rsidP="00D4555C">
            <w:pPr>
              <w:pStyle w:val="tabletext11"/>
              <w:jc w:val="right"/>
            </w:pPr>
            <w:r w:rsidRPr="000301A0">
              <w:t>1.67</w:t>
            </w:r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C5AC45" w14:textId="221BC7FC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D6ED1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3F2E8DEB" w14:textId="49EC00BE" w:rsidR="00CD505C" w:rsidRPr="000301A0" w:rsidRDefault="00CD505C" w:rsidP="00D4555C">
            <w:pPr>
              <w:pStyle w:val="tabletext11"/>
              <w:jc w:val="right"/>
            </w:pPr>
            <w:r w:rsidRPr="000301A0">
              <w:t>2.40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E8D49" w14:textId="4DA7F353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1AC32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1CBC2139" w14:textId="18180F10" w:rsidR="00CD505C" w:rsidRPr="000301A0" w:rsidRDefault="00CD505C" w:rsidP="00D4555C">
            <w:pPr>
              <w:pStyle w:val="tabletext11"/>
              <w:jc w:val="right"/>
            </w:pPr>
            <w:r w:rsidRPr="000301A0">
              <w:t>2.74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2F0888" w14:textId="69E8A2D8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42C738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4D00F29A" w14:textId="566A6742" w:rsidR="00CD505C" w:rsidRPr="000301A0" w:rsidRDefault="00CD505C" w:rsidP="00D4555C">
            <w:pPr>
              <w:pStyle w:val="tabletext11"/>
              <w:jc w:val="right"/>
            </w:pPr>
            <w:r w:rsidRPr="000301A0">
              <w:t>3.05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67092C" w14:textId="78E38F64" w:rsidR="00CD505C" w:rsidRPr="000301A0" w:rsidRDefault="00CD505C" w:rsidP="00D4555C">
            <w:pPr>
              <w:pStyle w:val="tabletext11"/>
              <w:jc w:val="right"/>
            </w:pPr>
          </w:p>
        </w:tc>
      </w:tr>
      <w:tr w:rsidR="00CD505C" w14:paraId="0975CD5B" w14:textId="77777777" w:rsidTr="00171367">
        <w:trPr>
          <w:cantSplit/>
          <w:trHeight w:val="19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071DCA64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A1D45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71A9B8" w14:textId="77777777" w:rsidR="00CD505C" w:rsidRPr="000301A0" w:rsidRDefault="00CD505C" w:rsidP="00D4555C">
            <w:pPr>
              <w:pStyle w:val="tabletext11"/>
              <w:jc w:val="right"/>
            </w:pPr>
            <w:r w:rsidRPr="000301A0">
              <w:t>15,001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88E6E4" w14:textId="77777777" w:rsidR="00CD505C" w:rsidRPr="000301A0" w:rsidRDefault="00CD505C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E73A6" w14:textId="77777777" w:rsidR="00CD505C" w:rsidRPr="000301A0" w:rsidRDefault="00CD505C" w:rsidP="00D4555C">
            <w:pPr>
              <w:pStyle w:val="tabletext11"/>
              <w:tabs>
                <w:tab w:val="decimal" w:pos="560"/>
              </w:tabs>
            </w:pPr>
            <w:r w:rsidRPr="000301A0">
              <w:t>25,000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EE2A26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455A84CA" w14:textId="488E05F7" w:rsidR="00CD505C" w:rsidRPr="000301A0" w:rsidRDefault="00CD505C" w:rsidP="00D4555C">
            <w:pPr>
              <w:pStyle w:val="tabletext11"/>
              <w:jc w:val="right"/>
            </w:pPr>
            <w:r w:rsidRPr="000301A0">
              <w:t>2.10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777155" w14:textId="102061F4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C0943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78090FFA" w14:textId="2C3D4D23" w:rsidR="00CD505C" w:rsidRPr="000301A0" w:rsidRDefault="00CD505C" w:rsidP="00D4555C">
            <w:pPr>
              <w:pStyle w:val="tabletext11"/>
              <w:jc w:val="right"/>
            </w:pPr>
            <w:r w:rsidRPr="000301A0">
              <w:t>2.99</w:t>
            </w:r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3B567" w14:textId="593597B0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C0D2C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6EA5B121" w14:textId="366CD204" w:rsidR="00CD505C" w:rsidRPr="000301A0" w:rsidRDefault="00CD505C" w:rsidP="00D4555C">
            <w:pPr>
              <w:pStyle w:val="tabletext11"/>
              <w:jc w:val="right"/>
            </w:pPr>
            <w:r w:rsidRPr="000301A0">
              <w:t>3.43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92FCFF" w14:textId="1A9C062D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8DD2F7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B7ED25B" w14:textId="27E48560" w:rsidR="00CD505C" w:rsidRPr="000301A0" w:rsidRDefault="00CD505C" w:rsidP="00D4555C">
            <w:pPr>
              <w:pStyle w:val="tabletext11"/>
              <w:jc w:val="right"/>
            </w:pPr>
            <w:r w:rsidRPr="000301A0">
              <w:t>3.86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008E8A" w14:textId="4403A933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7850B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761BEF3B" w14:textId="4094CFC7" w:rsidR="00CD505C" w:rsidRPr="000301A0" w:rsidRDefault="00CD505C" w:rsidP="00D4555C">
            <w:pPr>
              <w:pStyle w:val="tabletext11"/>
              <w:jc w:val="right"/>
            </w:pPr>
            <w:r w:rsidRPr="000301A0">
              <w:t>2.31</w:t>
            </w:r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91E0C" w14:textId="633EAA66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5FEDF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50AC61EF" w14:textId="7DE5672A" w:rsidR="00CD505C" w:rsidRPr="000301A0" w:rsidRDefault="00CD505C" w:rsidP="00D4555C">
            <w:pPr>
              <w:pStyle w:val="tabletext11"/>
              <w:jc w:val="right"/>
            </w:pPr>
            <w:r w:rsidRPr="000301A0">
              <w:t>3.30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B28B00" w14:textId="557DA83F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B6D47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3AE09B8E" w14:textId="6E06A59D" w:rsidR="00CD505C" w:rsidRPr="000301A0" w:rsidRDefault="00CD505C" w:rsidP="00D4555C">
            <w:pPr>
              <w:pStyle w:val="tabletext11"/>
              <w:jc w:val="right"/>
            </w:pPr>
            <w:r w:rsidRPr="000301A0">
              <w:t>3.82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8B5445" w14:textId="64661280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9CB23C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633A12DB" w14:textId="4B083960" w:rsidR="00CD505C" w:rsidRPr="000301A0" w:rsidRDefault="00CD505C" w:rsidP="00D4555C">
            <w:pPr>
              <w:pStyle w:val="tabletext11"/>
              <w:jc w:val="right"/>
            </w:pPr>
            <w:r w:rsidRPr="000301A0">
              <w:t>4.25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2CA9AA" w14:textId="66A50191" w:rsidR="00CD505C" w:rsidRPr="000301A0" w:rsidRDefault="00CD505C" w:rsidP="00D4555C">
            <w:pPr>
              <w:pStyle w:val="tabletext11"/>
              <w:jc w:val="right"/>
            </w:pPr>
          </w:p>
        </w:tc>
      </w:tr>
      <w:tr w:rsidR="00CD505C" w14:paraId="5366B7F7" w14:textId="77777777" w:rsidTr="00171367">
        <w:trPr>
          <w:cantSplit/>
          <w:trHeight w:val="19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0753D36F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E305B8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5F26C1" w14:textId="77777777" w:rsidR="00CD505C" w:rsidRPr="000301A0" w:rsidRDefault="00CD505C" w:rsidP="00D4555C">
            <w:pPr>
              <w:pStyle w:val="tabletext11"/>
              <w:jc w:val="right"/>
            </w:pPr>
            <w:r w:rsidRPr="000301A0">
              <w:t>25,001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5E9BD3" w14:textId="77777777" w:rsidR="00CD505C" w:rsidRPr="000301A0" w:rsidRDefault="00CD505C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8C9BBC" w14:textId="77777777" w:rsidR="00CD505C" w:rsidRPr="000301A0" w:rsidRDefault="00CD505C" w:rsidP="00D4555C">
            <w:pPr>
              <w:pStyle w:val="tabletext11"/>
              <w:tabs>
                <w:tab w:val="decimal" w:pos="560"/>
              </w:tabs>
            </w:pPr>
            <w:r w:rsidRPr="000301A0">
              <w:t>40,000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E5B18A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70B40345" w14:textId="0B87B278" w:rsidR="00CD505C" w:rsidRPr="000301A0" w:rsidRDefault="00CD505C" w:rsidP="00D4555C">
            <w:pPr>
              <w:pStyle w:val="tabletext11"/>
              <w:jc w:val="right"/>
            </w:pPr>
            <w:r w:rsidRPr="000301A0">
              <w:t>3.98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3F49F9" w14:textId="5B268B1F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4D8E0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1FD15255" w14:textId="46C513CD" w:rsidR="00CD505C" w:rsidRPr="000301A0" w:rsidRDefault="00CD505C" w:rsidP="00D4555C">
            <w:pPr>
              <w:pStyle w:val="tabletext11"/>
              <w:jc w:val="right"/>
            </w:pPr>
            <w:r w:rsidRPr="000301A0">
              <w:t>5.06</w:t>
            </w:r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05A4A7" w14:textId="678CCE40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7B1B5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2E226F17" w14:textId="07C1A744" w:rsidR="00CD505C" w:rsidRPr="000301A0" w:rsidRDefault="00CD505C" w:rsidP="00D4555C">
            <w:pPr>
              <w:pStyle w:val="tabletext11"/>
              <w:jc w:val="right"/>
            </w:pPr>
            <w:r w:rsidRPr="000301A0">
              <w:t>5.61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8A9AA5" w14:textId="7D0E716D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7795F3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6A87C7AD" w14:textId="04DD6B2D" w:rsidR="00CD505C" w:rsidRPr="000301A0" w:rsidRDefault="00CD505C" w:rsidP="00D4555C">
            <w:pPr>
              <w:pStyle w:val="tabletext11"/>
              <w:jc w:val="right"/>
            </w:pPr>
            <w:r w:rsidRPr="000301A0">
              <w:t>6.09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5B8F12" w14:textId="2317FE69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93E40D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60066993" w14:textId="27F3CCA0" w:rsidR="00CD505C" w:rsidRPr="000301A0" w:rsidRDefault="00CD505C" w:rsidP="00D4555C">
            <w:pPr>
              <w:pStyle w:val="tabletext11"/>
              <w:jc w:val="right"/>
            </w:pPr>
            <w:r w:rsidRPr="000301A0">
              <w:t>4.42</w:t>
            </w:r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8C8B4A" w14:textId="1B6DD80F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7D09D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381784D8" w14:textId="64B3B6E8" w:rsidR="00CD505C" w:rsidRPr="000301A0" w:rsidRDefault="00CD505C" w:rsidP="00D4555C">
            <w:pPr>
              <w:pStyle w:val="tabletext11"/>
              <w:jc w:val="right"/>
            </w:pPr>
            <w:r w:rsidRPr="000301A0">
              <w:t>5.61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C88980" w14:textId="0EFDC266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D20D06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5A34431C" w14:textId="100C58D9" w:rsidR="00CD505C" w:rsidRPr="000301A0" w:rsidRDefault="00CD505C" w:rsidP="00D4555C">
            <w:pPr>
              <w:pStyle w:val="tabletext11"/>
              <w:jc w:val="right"/>
            </w:pPr>
            <w:r w:rsidRPr="000301A0">
              <w:t>6.22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4FB164" w14:textId="3643983E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3F5AC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4AE4F6BE" w14:textId="158DEF05" w:rsidR="00CD505C" w:rsidRPr="000301A0" w:rsidRDefault="00CD505C" w:rsidP="00D4555C">
            <w:pPr>
              <w:pStyle w:val="tabletext11"/>
              <w:jc w:val="right"/>
            </w:pPr>
            <w:r w:rsidRPr="000301A0">
              <w:t>6.78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552483" w14:textId="06717D6A" w:rsidR="00CD505C" w:rsidRPr="000301A0" w:rsidRDefault="00CD505C" w:rsidP="00D4555C">
            <w:pPr>
              <w:pStyle w:val="tabletext11"/>
              <w:jc w:val="right"/>
            </w:pPr>
          </w:p>
        </w:tc>
      </w:tr>
      <w:tr w:rsidR="00CD505C" w14:paraId="4DCB5C83" w14:textId="77777777" w:rsidTr="00171367">
        <w:trPr>
          <w:cantSplit/>
          <w:trHeight w:val="19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26AC5AAB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F2717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7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2B7671" w14:textId="77777777" w:rsidR="00CD505C" w:rsidRPr="000301A0" w:rsidRDefault="00CD505C" w:rsidP="00D4555C">
            <w:pPr>
              <w:pStyle w:val="tabletext11"/>
              <w:jc w:val="right"/>
            </w:pPr>
            <w:r w:rsidRPr="000301A0">
              <w:t>40,001</w:t>
            </w:r>
          </w:p>
        </w:tc>
        <w:tc>
          <w:tcPr>
            <w:tcW w:w="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6BCC20" w14:textId="77777777" w:rsidR="00CD505C" w:rsidRPr="000301A0" w:rsidRDefault="00CD505C" w:rsidP="00D4555C">
            <w:pPr>
              <w:pStyle w:val="tabletext11"/>
            </w:pPr>
            <w:r w:rsidRPr="000301A0">
              <w:t>–</w:t>
            </w: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82EA39" w14:textId="77777777" w:rsidR="00CD505C" w:rsidRPr="000301A0" w:rsidRDefault="00CD505C" w:rsidP="00D4555C">
            <w:pPr>
              <w:pStyle w:val="tabletext11"/>
              <w:tabs>
                <w:tab w:val="decimal" w:pos="560"/>
              </w:tabs>
            </w:pPr>
            <w:r w:rsidRPr="000301A0">
              <w:t>65,000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CEC93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0663AE48" w14:textId="6FD661FC" w:rsidR="00CD505C" w:rsidRPr="000301A0" w:rsidRDefault="00CD505C" w:rsidP="00D4555C">
            <w:pPr>
              <w:pStyle w:val="tabletext11"/>
              <w:jc w:val="right"/>
            </w:pPr>
            <w:r w:rsidRPr="000301A0">
              <w:t>5.61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607D9F" w14:textId="3337FFF8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BF8564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4667CAF9" w14:textId="11958262" w:rsidR="00CD505C" w:rsidRPr="000301A0" w:rsidRDefault="00CD505C" w:rsidP="00D4555C">
            <w:pPr>
              <w:pStyle w:val="tabletext11"/>
              <w:jc w:val="right"/>
            </w:pPr>
            <w:r w:rsidRPr="000301A0">
              <w:t>7.03</w:t>
            </w:r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C032B3" w14:textId="0F799578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78EA8E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5AA37B85" w14:textId="2B3A9DF1" w:rsidR="00CD505C" w:rsidRPr="000301A0" w:rsidRDefault="00CD505C" w:rsidP="00D4555C">
            <w:pPr>
              <w:pStyle w:val="tabletext11"/>
              <w:jc w:val="right"/>
            </w:pPr>
            <w:r w:rsidRPr="000301A0">
              <w:t>7.89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65D346" w14:textId="302A1CE6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83296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C030E2D" w14:textId="3D6552C6" w:rsidR="00CD505C" w:rsidRPr="000301A0" w:rsidRDefault="00CD505C" w:rsidP="00D4555C">
            <w:pPr>
              <w:pStyle w:val="tabletext11"/>
              <w:jc w:val="right"/>
            </w:pPr>
            <w:r w:rsidRPr="000301A0">
              <w:t>8.57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6DA87" w14:textId="319C80B9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53620F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2F6AB06B" w14:textId="4EFDECF7" w:rsidR="00CD505C" w:rsidRPr="000301A0" w:rsidRDefault="00CD505C" w:rsidP="00D4555C">
            <w:pPr>
              <w:pStyle w:val="tabletext11"/>
              <w:jc w:val="right"/>
            </w:pPr>
            <w:r w:rsidRPr="000301A0">
              <w:t>6.17</w:t>
            </w:r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DA4C6D" w14:textId="3BCFD6A8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A510A1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232D7B36" w14:textId="5D7CDDD6" w:rsidR="00CD505C" w:rsidRPr="000301A0" w:rsidRDefault="00CD505C" w:rsidP="00D4555C">
            <w:pPr>
              <w:pStyle w:val="tabletext11"/>
              <w:jc w:val="right"/>
            </w:pPr>
            <w:r w:rsidRPr="000301A0">
              <w:t>7.89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B2D434" w14:textId="4B44A2FC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F2C99E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0EA19E47" w14:textId="44B92405" w:rsidR="00CD505C" w:rsidRPr="000301A0" w:rsidRDefault="00CD505C" w:rsidP="00D4555C">
            <w:pPr>
              <w:pStyle w:val="tabletext11"/>
              <w:jc w:val="right"/>
            </w:pPr>
            <w:r w:rsidRPr="000301A0">
              <w:t>8.70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83AA3B" w14:textId="268D1D16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4C233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0C4353FF" w14:textId="01174FD0" w:rsidR="00CD505C" w:rsidRPr="000301A0" w:rsidRDefault="00CD505C" w:rsidP="00D4555C">
            <w:pPr>
              <w:pStyle w:val="tabletext11"/>
              <w:jc w:val="right"/>
            </w:pPr>
            <w:r w:rsidRPr="000301A0">
              <w:t>9.43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265D06" w14:textId="42C4A038" w:rsidR="00CD505C" w:rsidRPr="000301A0" w:rsidRDefault="00CD505C" w:rsidP="00D4555C">
            <w:pPr>
              <w:pStyle w:val="tabletext11"/>
              <w:jc w:val="right"/>
            </w:pPr>
          </w:p>
        </w:tc>
      </w:tr>
      <w:tr w:rsidR="00CD505C" w14:paraId="3E7C57F3" w14:textId="77777777" w:rsidTr="00171367">
        <w:trPr>
          <w:cantSplit/>
          <w:trHeight w:val="19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14:paraId="0DA8E350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251FBF" w14:textId="77777777" w:rsidR="00CD505C" w:rsidRPr="000301A0" w:rsidRDefault="00CD505C" w:rsidP="00D4555C">
            <w:pPr>
              <w:pStyle w:val="tabletext11"/>
            </w:pPr>
          </w:p>
        </w:tc>
        <w:tc>
          <w:tcPr>
            <w:tcW w:w="18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3FB841" w14:textId="77777777" w:rsidR="00CD505C" w:rsidRPr="000301A0" w:rsidRDefault="00CD505C" w:rsidP="00D4555C">
            <w:pPr>
              <w:pStyle w:val="tabletext11"/>
              <w:jc w:val="center"/>
            </w:pPr>
            <w:r w:rsidRPr="000301A0">
              <w:t>Over $65,000</w:t>
            </w: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EBBD7E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6" w:type="dxa"/>
            <w:tcBorders>
              <w:top w:val="single" w:sz="6" w:space="0" w:color="auto"/>
              <w:bottom w:val="single" w:sz="6" w:space="0" w:color="auto"/>
            </w:tcBorders>
          </w:tcPr>
          <w:p w14:paraId="217E61B6" w14:textId="7276448C" w:rsidR="00CD505C" w:rsidRPr="000301A0" w:rsidRDefault="00CD505C" w:rsidP="00D4555C">
            <w:pPr>
              <w:pStyle w:val="tabletext11"/>
              <w:jc w:val="right"/>
            </w:pPr>
            <w:r w:rsidRPr="000301A0">
              <w:t>6.99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8C7599" w14:textId="10B24143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E2EF8F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476" w:type="dxa"/>
            <w:tcBorders>
              <w:top w:val="single" w:sz="6" w:space="0" w:color="auto"/>
              <w:bottom w:val="single" w:sz="6" w:space="0" w:color="auto"/>
            </w:tcBorders>
          </w:tcPr>
          <w:p w14:paraId="5435E257" w14:textId="03977B89" w:rsidR="00CD505C" w:rsidRPr="000301A0" w:rsidRDefault="00CD505C" w:rsidP="00D4555C">
            <w:pPr>
              <w:pStyle w:val="tabletext11"/>
              <w:jc w:val="right"/>
            </w:pPr>
            <w:r w:rsidRPr="000301A0">
              <w:t>8.83</w:t>
            </w:r>
          </w:p>
        </w:tc>
        <w:tc>
          <w:tcPr>
            <w:tcW w:w="2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883C35" w14:textId="771DFB12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B72F8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34" w:type="dxa"/>
            <w:tcBorders>
              <w:top w:val="single" w:sz="6" w:space="0" w:color="auto"/>
              <w:bottom w:val="single" w:sz="6" w:space="0" w:color="auto"/>
            </w:tcBorders>
          </w:tcPr>
          <w:p w14:paraId="4A24D52F" w14:textId="48754A79" w:rsidR="00CD505C" w:rsidRPr="000301A0" w:rsidRDefault="00CD505C" w:rsidP="00D4555C">
            <w:pPr>
              <w:pStyle w:val="tabletext11"/>
              <w:jc w:val="right"/>
            </w:pPr>
            <w:r w:rsidRPr="000301A0">
              <w:t>9.86</w:t>
            </w:r>
          </w:p>
        </w:tc>
        <w:tc>
          <w:tcPr>
            <w:tcW w:w="1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7A9DFD" w14:textId="4135DB24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B7823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DD044D2" w14:textId="40C9EDDC" w:rsidR="00CD505C" w:rsidRPr="000301A0" w:rsidRDefault="00CD505C" w:rsidP="00D4555C">
            <w:pPr>
              <w:pStyle w:val="tabletext11"/>
              <w:jc w:val="right"/>
            </w:pPr>
            <w:r w:rsidRPr="000301A0">
              <w:t>10.76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0BB97E" w14:textId="2DE5A3F9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D7015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00" w:type="dxa"/>
            <w:tcBorders>
              <w:top w:val="single" w:sz="6" w:space="0" w:color="auto"/>
              <w:bottom w:val="single" w:sz="6" w:space="0" w:color="auto"/>
            </w:tcBorders>
          </w:tcPr>
          <w:p w14:paraId="54E8B656" w14:textId="7B849FC6" w:rsidR="00CD505C" w:rsidRPr="000301A0" w:rsidRDefault="00CD505C" w:rsidP="00D4555C">
            <w:pPr>
              <w:pStyle w:val="tabletext11"/>
              <w:jc w:val="right"/>
            </w:pPr>
            <w:r w:rsidRPr="000301A0">
              <w:t>7.76</w:t>
            </w:r>
          </w:p>
        </w:tc>
        <w:tc>
          <w:tcPr>
            <w:tcW w:w="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D7F4A8" w14:textId="0AA0C66B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7FCEDD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11D60F69" w14:textId="44F95135" w:rsidR="00CD505C" w:rsidRPr="000301A0" w:rsidRDefault="00CD505C" w:rsidP="00D4555C">
            <w:pPr>
              <w:pStyle w:val="tabletext11"/>
              <w:jc w:val="right"/>
            </w:pPr>
            <w:r w:rsidRPr="000301A0">
              <w:t>9.86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D1C1BA" w14:textId="55B813A2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81F13D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80" w:type="dxa"/>
            <w:tcBorders>
              <w:top w:val="single" w:sz="6" w:space="0" w:color="auto"/>
              <w:bottom w:val="single" w:sz="6" w:space="0" w:color="auto"/>
            </w:tcBorders>
          </w:tcPr>
          <w:p w14:paraId="71F0C610" w14:textId="5FAF6201" w:rsidR="00CD505C" w:rsidRPr="000301A0" w:rsidRDefault="00CD505C" w:rsidP="00D4555C">
            <w:pPr>
              <w:pStyle w:val="tabletext11"/>
              <w:jc w:val="right"/>
            </w:pPr>
            <w:r w:rsidRPr="000301A0">
              <w:t>10.89</w:t>
            </w:r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01B73D" w14:textId="17214214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73E57" w14:textId="77777777" w:rsidR="00CD505C" w:rsidRPr="000301A0" w:rsidRDefault="00CD505C" w:rsidP="00D4555C">
            <w:pPr>
              <w:pStyle w:val="tabletext11"/>
              <w:jc w:val="right"/>
            </w:pP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</w:tcBorders>
          </w:tcPr>
          <w:p w14:paraId="2FEC9EEC" w14:textId="372C19AB" w:rsidR="00CD505C" w:rsidRPr="000301A0" w:rsidRDefault="00CD505C" w:rsidP="00D4555C">
            <w:pPr>
              <w:pStyle w:val="tabletext11"/>
              <w:jc w:val="right"/>
            </w:pPr>
            <w:r w:rsidRPr="000301A0">
              <w:t>11.83</w:t>
            </w:r>
          </w:p>
        </w:tc>
        <w:tc>
          <w:tcPr>
            <w:tcW w:w="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DF819D" w14:textId="5D7A17B7" w:rsidR="00CD505C" w:rsidRPr="000301A0" w:rsidRDefault="00CD505C" w:rsidP="00D4555C">
            <w:pPr>
              <w:pStyle w:val="tabletext11"/>
              <w:jc w:val="right"/>
            </w:pPr>
          </w:p>
        </w:tc>
      </w:tr>
    </w:tbl>
    <w:p w14:paraId="4346DF0B" w14:textId="348AD713" w:rsidR="00D21171" w:rsidRDefault="00D21171" w:rsidP="00D4555C">
      <w:pPr>
        <w:pStyle w:val="tablecaption"/>
      </w:pPr>
      <w:r w:rsidRPr="000301A0">
        <w:t>Table</w:t>
      </w:r>
      <w:r w:rsidRPr="007B4809">
        <w:rPr>
          <w:bCs/>
        </w:rPr>
        <w:t xml:space="preserve"> 249.M.</w:t>
      </w:r>
      <w:r>
        <w:rPr>
          <w:bCs/>
        </w:rPr>
        <w:t>2</w:t>
      </w:r>
      <w:r w:rsidRPr="007B4809">
        <w:rPr>
          <w:bCs/>
        </w:rPr>
        <w:t>.a.(</w:t>
      </w:r>
      <w:r>
        <w:rPr>
          <w:bCs/>
        </w:rPr>
        <w:t>3</w:t>
      </w:r>
      <w:r w:rsidRPr="007B4809">
        <w:rPr>
          <w:bCs/>
        </w:rPr>
        <w:t>)(LC)</w:t>
      </w:r>
      <w:r w:rsidRPr="000301A0">
        <w:t xml:space="preserve"> Broadened Collision Coverage – Blanket Coverage Drive</w:t>
      </w:r>
      <w:ins w:id="15" w:author="Author" w:date="2023-06-21T09:39:00Z">
        <w:r w:rsidR="00FF39FD">
          <w:t>-</w:t>
        </w:r>
      </w:ins>
      <w:r w:rsidRPr="000301A0">
        <w:t>away Collision Loss Costs</w:t>
      </w:r>
    </w:p>
    <w:p w14:paraId="42568B27" w14:textId="77777777" w:rsidR="00D21171" w:rsidRDefault="00D21171" w:rsidP="00D4555C">
      <w:pPr>
        <w:pStyle w:val="isonormal"/>
      </w:pPr>
    </w:p>
    <w:sectPr w:rsidR="00D21171" w:rsidSect="00E30FBA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C041F" w14:textId="77777777" w:rsidR="00E30FBA" w:rsidRDefault="00E30FBA" w:rsidP="00E30FBA">
      <w:pPr>
        <w:spacing w:before="0" w:line="240" w:lineRule="auto"/>
      </w:pPr>
      <w:r>
        <w:separator/>
      </w:r>
    </w:p>
  </w:endnote>
  <w:endnote w:type="continuationSeparator" w:id="0">
    <w:p w14:paraId="5BFD8717" w14:textId="77777777" w:rsidR="00E30FBA" w:rsidRDefault="00E30FBA" w:rsidP="00E30FB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7EBB" w14:textId="77777777" w:rsidR="0008133B" w:rsidRDefault="0008133B" w:rsidP="0008133B">
    <w:pPr>
      <w:pStyle w:val="Footer"/>
    </w:pPr>
    <w:r>
      <w:t>© Insurance Services Office, Inc., 2023</w:t>
    </w:r>
  </w:p>
  <w:p w14:paraId="3534191D" w14:textId="77777777" w:rsidR="0008133B" w:rsidRDefault="00081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9A9D" w14:textId="77777777" w:rsidR="00E30FBA" w:rsidRDefault="00E30FBA" w:rsidP="00E30FBA">
      <w:pPr>
        <w:spacing w:before="0" w:line="240" w:lineRule="auto"/>
      </w:pPr>
      <w:r>
        <w:separator/>
      </w:r>
    </w:p>
  </w:footnote>
  <w:footnote w:type="continuationSeparator" w:id="0">
    <w:p w14:paraId="60C4EFEE" w14:textId="77777777" w:rsidR="00E30FBA" w:rsidRDefault="00E30FBA" w:rsidP="00E30FB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8133B" w14:paraId="3E28EF8A" w14:textId="77777777" w:rsidTr="00BB29BC">
      <w:tc>
        <w:tcPr>
          <w:tcW w:w="10100" w:type="dxa"/>
          <w:gridSpan w:val="2"/>
        </w:tcPr>
        <w:p w14:paraId="22374A45" w14:textId="77777777" w:rsidR="0008133B" w:rsidRDefault="0008133B" w:rsidP="0008133B">
          <w:pPr>
            <w:pStyle w:val="FilingHeader"/>
          </w:pPr>
          <w:r>
            <w:t>MICHIGAN – COMMERCIAL AUTO</w:t>
          </w:r>
        </w:p>
      </w:tc>
    </w:tr>
    <w:tr w:rsidR="0008133B" w:rsidRPr="001424E5" w14:paraId="0443FA6E" w14:textId="77777777" w:rsidTr="00BB29BC">
      <w:tc>
        <w:tcPr>
          <w:tcW w:w="8300" w:type="dxa"/>
        </w:tcPr>
        <w:p w14:paraId="437A5CFF" w14:textId="77777777" w:rsidR="0008133B" w:rsidRDefault="0008133B" w:rsidP="0008133B">
          <w:pPr>
            <w:pStyle w:val="FilingHeader"/>
          </w:pPr>
          <w:r>
            <w:t>LOSS COSTS FILING CA-2022-RLC2</w:t>
          </w:r>
        </w:p>
      </w:tc>
      <w:tc>
        <w:tcPr>
          <w:tcW w:w="1800" w:type="dxa"/>
        </w:tcPr>
        <w:p w14:paraId="484E70A3" w14:textId="77777777" w:rsidR="0008133B" w:rsidRPr="001424E5" w:rsidRDefault="0008133B" w:rsidP="0008133B">
          <w:pPr>
            <w:pStyle w:val="FilingHeader"/>
            <w:jc w:val="right"/>
          </w:pPr>
        </w:p>
      </w:tc>
    </w:tr>
  </w:tbl>
  <w:p w14:paraId="7BBC9D97" w14:textId="77777777" w:rsidR="0008133B" w:rsidRDefault="000813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E10EE7"/>
    <w:rsid w:val="00006505"/>
    <w:rsid w:val="000124F6"/>
    <w:rsid w:val="000301A0"/>
    <w:rsid w:val="000342CE"/>
    <w:rsid w:val="0008133B"/>
    <w:rsid w:val="000976E3"/>
    <w:rsid w:val="00124445"/>
    <w:rsid w:val="00171367"/>
    <w:rsid w:val="001D7E7C"/>
    <w:rsid w:val="00244925"/>
    <w:rsid w:val="00275734"/>
    <w:rsid w:val="002D3749"/>
    <w:rsid w:val="00354287"/>
    <w:rsid w:val="00361357"/>
    <w:rsid w:val="00370278"/>
    <w:rsid w:val="00397A15"/>
    <w:rsid w:val="003A02F2"/>
    <w:rsid w:val="003A5DD9"/>
    <w:rsid w:val="003C0979"/>
    <w:rsid w:val="003D7B07"/>
    <w:rsid w:val="00452896"/>
    <w:rsid w:val="00472FF6"/>
    <w:rsid w:val="00495420"/>
    <w:rsid w:val="004B230A"/>
    <w:rsid w:val="004C39B0"/>
    <w:rsid w:val="00563A83"/>
    <w:rsid w:val="00616647"/>
    <w:rsid w:val="00620772"/>
    <w:rsid w:val="006669DE"/>
    <w:rsid w:val="006C4360"/>
    <w:rsid w:val="006F4E53"/>
    <w:rsid w:val="0075277F"/>
    <w:rsid w:val="007A11D2"/>
    <w:rsid w:val="007B4809"/>
    <w:rsid w:val="007E05C9"/>
    <w:rsid w:val="0082375F"/>
    <w:rsid w:val="008C5C5A"/>
    <w:rsid w:val="00904E69"/>
    <w:rsid w:val="00A17FE5"/>
    <w:rsid w:val="00A2318B"/>
    <w:rsid w:val="00A34BAE"/>
    <w:rsid w:val="00AA621C"/>
    <w:rsid w:val="00AB2082"/>
    <w:rsid w:val="00B04976"/>
    <w:rsid w:val="00B82F30"/>
    <w:rsid w:val="00BD13FA"/>
    <w:rsid w:val="00BD2816"/>
    <w:rsid w:val="00C76874"/>
    <w:rsid w:val="00C92391"/>
    <w:rsid w:val="00CD505C"/>
    <w:rsid w:val="00D21171"/>
    <w:rsid w:val="00D312AA"/>
    <w:rsid w:val="00D4555C"/>
    <w:rsid w:val="00D509B4"/>
    <w:rsid w:val="00D56481"/>
    <w:rsid w:val="00D874E4"/>
    <w:rsid w:val="00E10EE7"/>
    <w:rsid w:val="00E25B5D"/>
    <w:rsid w:val="00E30FBA"/>
    <w:rsid w:val="00E6742C"/>
    <w:rsid w:val="00E8478F"/>
    <w:rsid w:val="00EB75D4"/>
    <w:rsid w:val="00EC78CD"/>
    <w:rsid w:val="00F20CA9"/>
    <w:rsid w:val="00F742F1"/>
    <w:rsid w:val="00F851DA"/>
    <w:rsid w:val="00FA503A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855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077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2077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2077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2077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2077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2077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0772"/>
  </w:style>
  <w:style w:type="paragraph" w:styleId="MacroText">
    <w:name w:val="macro"/>
    <w:link w:val="MacroTextChar"/>
    <w:rsid w:val="0062077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2077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2077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2077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2077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2077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2077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2077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2077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2077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20772"/>
    <w:pPr>
      <w:keepLines/>
    </w:pPr>
  </w:style>
  <w:style w:type="paragraph" w:customStyle="1" w:styleId="blocktext10">
    <w:name w:val="blocktext10"/>
    <w:basedOn w:val="isonormal"/>
    <w:rsid w:val="00620772"/>
    <w:pPr>
      <w:keepLines/>
      <w:ind w:left="2700"/>
    </w:pPr>
  </w:style>
  <w:style w:type="paragraph" w:customStyle="1" w:styleId="blocktext2">
    <w:name w:val="blocktext2"/>
    <w:basedOn w:val="isonormal"/>
    <w:rsid w:val="00620772"/>
    <w:pPr>
      <w:keepLines/>
      <w:ind w:left="300"/>
    </w:pPr>
  </w:style>
  <w:style w:type="paragraph" w:customStyle="1" w:styleId="blocktext3">
    <w:name w:val="blocktext3"/>
    <w:basedOn w:val="isonormal"/>
    <w:rsid w:val="00620772"/>
    <w:pPr>
      <w:keepLines/>
      <w:ind w:left="600"/>
    </w:pPr>
  </w:style>
  <w:style w:type="paragraph" w:customStyle="1" w:styleId="blocktext4">
    <w:name w:val="blocktext4"/>
    <w:basedOn w:val="isonormal"/>
    <w:rsid w:val="00620772"/>
    <w:pPr>
      <w:keepLines/>
      <w:ind w:left="900"/>
    </w:pPr>
  </w:style>
  <w:style w:type="paragraph" w:customStyle="1" w:styleId="blocktext5">
    <w:name w:val="blocktext5"/>
    <w:basedOn w:val="isonormal"/>
    <w:rsid w:val="00620772"/>
    <w:pPr>
      <w:keepLines/>
      <w:ind w:left="1200"/>
    </w:pPr>
  </w:style>
  <w:style w:type="paragraph" w:customStyle="1" w:styleId="blocktext6">
    <w:name w:val="blocktext6"/>
    <w:basedOn w:val="isonormal"/>
    <w:rsid w:val="00620772"/>
    <w:pPr>
      <w:keepLines/>
      <w:ind w:left="1500"/>
    </w:pPr>
  </w:style>
  <w:style w:type="paragraph" w:customStyle="1" w:styleId="blocktext7">
    <w:name w:val="blocktext7"/>
    <w:basedOn w:val="isonormal"/>
    <w:rsid w:val="00620772"/>
    <w:pPr>
      <w:keepLines/>
      <w:ind w:left="1800"/>
    </w:pPr>
  </w:style>
  <w:style w:type="paragraph" w:customStyle="1" w:styleId="blocktext8">
    <w:name w:val="blocktext8"/>
    <w:basedOn w:val="isonormal"/>
    <w:rsid w:val="00620772"/>
    <w:pPr>
      <w:keepLines/>
      <w:ind w:left="2100"/>
    </w:pPr>
  </w:style>
  <w:style w:type="paragraph" w:customStyle="1" w:styleId="blocktext9">
    <w:name w:val="blocktext9"/>
    <w:basedOn w:val="isonormal"/>
    <w:rsid w:val="0062077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2077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20772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620772"/>
    <w:pPr>
      <w:spacing w:before="0" w:line="240" w:lineRule="auto"/>
    </w:pPr>
  </w:style>
  <w:style w:type="character" w:customStyle="1" w:styleId="formlink">
    <w:name w:val="formlink"/>
    <w:rsid w:val="00620772"/>
    <w:rPr>
      <w:b/>
    </w:rPr>
  </w:style>
  <w:style w:type="paragraph" w:styleId="Header">
    <w:name w:val="header"/>
    <w:basedOn w:val="isonormal"/>
    <w:link w:val="HeaderChar"/>
    <w:rsid w:val="0062077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2077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20772"/>
  </w:style>
  <w:style w:type="paragraph" w:customStyle="1" w:styleId="isonormal">
    <w:name w:val="isonormal"/>
    <w:rsid w:val="0062077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62077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2077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2077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2077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2077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2077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2077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2077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2077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2077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2077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2077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2077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2077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2077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2077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2077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2077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2077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20772"/>
    <w:rPr>
      <w:b/>
    </w:rPr>
  </w:style>
  <w:style w:type="paragraph" w:customStyle="1" w:styleId="space2">
    <w:name w:val="space2"/>
    <w:basedOn w:val="isonormal"/>
    <w:next w:val="isonormal"/>
    <w:rsid w:val="0062077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2077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20772"/>
    <w:pPr>
      <w:spacing w:before="0" w:line="160" w:lineRule="exact"/>
    </w:pPr>
  </w:style>
  <w:style w:type="paragraph" w:customStyle="1" w:styleId="subcap">
    <w:name w:val="subcap"/>
    <w:basedOn w:val="isonormal"/>
    <w:rsid w:val="0062077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620772"/>
    <w:pPr>
      <w:jc w:val="left"/>
    </w:pPr>
    <w:rPr>
      <w:b/>
    </w:rPr>
  </w:style>
  <w:style w:type="paragraph" w:customStyle="1" w:styleId="tablehead">
    <w:name w:val="tablehead"/>
    <w:basedOn w:val="isonormal"/>
    <w:rsid w:val="00620772"/>
    <w:pPr>
      <w:spacing w:before="40" w:after="20"/>
      <w:jc w:val="center"/>
    </w:pPr>
    <w:rPr>
      <w:b/>
    </w:rPr>
  </w:style>
  <w:style w:type="character" w:customStyle="1" w:styleId="tablelink">
    <w:name w:val="tablelink"/>
    <w:rsid w:val="00620772"/>
    <w:rPr>
      <w:b/>
    </w:rPr>
  </w:style>
  <w:style w:type="paragraph" w:customStyle="1" w:styleId="tabletext00">
    <w:name w:val="tabletext0/0"/>
    <w:basedOn w:val="isonormal"/>
    <w:rsid w:val="00620772"/>
    <w:pPr>
      <w:spacing w:before="0"/>
      <w:jc w:val="left"/>
    </w:pPr>
  </w:style>
  <w:style w:type="paragraph" w:customStyle="1" w:styleId="tabletext10">
    <w:name w:val="tabletext1/0"/>
    <w:basedOn w:val="isonormal"/>
    <w:rsid w:val="00620772"/>
    <w:pPr>
      <w:spacing w:before="20"/>
      <w:jc w:val="left"/>
    </w:pPr>
  </w:style>
  <w:style w:type="paragraph" w:customStyle="1" w:styleId="tabletext11">
    <w:name w:val="tabletext1/1"/>
    <w:basedOn w:val="isonormal"/>
    <w:rsid w:val="0062077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2077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2077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2077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2077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2077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2077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20772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620772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620772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620772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620772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620772"/>
    <w:pPr>
      <w:ind w:left="4320"/>
    </w:pPr>
  </w:style>
  <w:style w:type="character" w:customStyle="1" w:styleId="spotlinksource">
    <w:name w:val="spotlinksource"/>
    <w:rsid w:val="00620772"/>
    <w:rPr>
      <w:b/>
    </w:rPr>
  </w:style>
  <w:style w:type="character" w:customStyle="1" w:styleId="spotlinktarget">
    <w:name w:val="spotlinktarget"/>
    <w:rsid w:val="00620772"/>
    <w:rPr>
      <w:b/>
    </w:rPr>
  </w:style>
  <w:style w:type="paragraph" w:customStyle="1" w:styleId="terr3colhang">
    <w:name w:val="terr3colhang"/>
    <w:basedOn w:val="isonormal"/>
    <w:rsid w:val="0062077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20772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620772"/>
  </w:style>
  <w:style w:type="paragraph" w:customStyle="1" w:styleId="ctoutlinetxt1">
    <w:name w:val="ctoutlinetxt1"/>
    <w:basedOn w:val="isonormal"/>
    <w:rsid w:val="0062077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2077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2077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20772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62077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2077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20772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620772"/>
    <w:pPr>
      <w:jc w:val="left"/>
    </w:pPr>
  </w:style>
  <w:style w:type="paragraph" w:customStyle="1" w:styleId="tabletext44">
    <w:name w:val="tabletext4/4"/>
    <w:basedOn w:val="isonormal"/>
    <w:rsid w:val="00620772"/>
    <w:pPr>
      <w:spacing w:after="80"/>
      <w:jc w:val="left"/>
    </w:pPr>
  </w:style>
  <w:style w:type="character" w:styleId="PageNumber">
    <w:name w:val="page number"/>
    <w:basedOn w:val="DefaultParagraphFont"/>
    <w:rsid w:val="00620772"/>
  </w:style>
  <w:style w:type="table" w:styleId="TableGrid">
    <w:name w:val="Table Grid"/>
    <w:basedOn w:val="TableNormal"/>
    <w:rsid w:val="0062077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620772"/>
    <w:pPr>
      <w:suppressAutoHyphens/>
      <w:spacing w:before="0" w:after="80"/>
      <w:ind w:left="720"/>
      <w:jc w:val="left"/>
    </w:pPr>
  </w:style>
  <w:style w:type="paragraph" w:customStyle="1" w:styleId="EMheading1">
    <w:name w:val="EM heading 1"/>
    <w:basedOn w:val="isonormal"/>
    <w:next w:val="isonormal"/>
    <w:rsid w:val="0062077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2077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2077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62077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20772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620772"/>
    <w:rPr>
      <w:sz w:val="22"/>
    </w:rPr>
  </w:style>
  <w:style w:type="character" w:customStyle="1" w:styleId="FooterChar">
    <w:name w:val="Footer Char"/>
    <w:link w:val="Footer"/>
    <w:rsid w:val="00620772"/>
    <w:rPr>
      <w:rFonts w:ascii="Arial" w:hAnsi="Arial"/>
      <w:sz w:val="18"/>
    </w:rPr>
  </w:style>
  <w:style w:type="character" w:customStyle="1" w:styleId="HeaderChar">
    <w:name w:val="Header Char"/>
    <w:link w:val="Header"/>
    <w:rsid w:val="00620772"/>
    <w:rPr>
      <w:rFonts w:ascii="Arial" w:hAnsi="Arial"/>
      <w:b/>
    </w:rPr>
  </w:style>
  <w:style w:type="character" w:customStyle="1" w:styleId="Heading1Char">
    <w:name w:val="Heading 1 Char"/>
    <w:link w:val="Heading1"/>
    <w:rsid w:val="00620772"/>
    <w:rPr>
      <w:b/>
      <w:sz w:val="24"/>
    </w:rPr>
  </w:style>
  <w:style w:type="character" w:customStyle="1" w:styleId="Heading2Char">
    <w:name w:val="Heading 2 Char"/>
    <w:link w:val="Heading2"/>
    <w:rsid w:val="00620772"/>
    <w:rPr>
      <w:b/>
      <w:sz w:val="24"/>
    </w:rPr>
  </w:style>
  <w:style w:type="character" w:customStyle="1" w:styleId="Heading3Char">
    <w:name w:val="Heading 3 Char"/>
    <w:link w:val="Heading3"/>
    <w:rsid w:val="00620772"/>
    <w:rPr>
      <w:b/>
      <w:sz w:val="24"/>
    </w:rPr>
  </w:style>
  <w:style w:type="character" w:customStyle="1" w:styleId="MacroTextChar">
    <w:name w:val="Macro Text Char"/>
    <w:link w:val="MacroText"/>
    <w:rsid w:val="00620772"/>
    <w:rPr>
      <w:rFonts w:ascii="Arial" w:hAnsi="Arial"/>
    </w:rPr>
  </w:style>
  <w:style w:type="character" w:customStyle="1" w:styleId="SignatureChar">
    <w:name w:val="Signature Char"/>
    <w:link w:val="Signature"/>
    <w:rsid w:val="00620772"/>
    <w:rPr>
      <w:sz w:val="24"/>
    </w:rPr>
  </w:style>
  <w:style w:type="character" w:customStyle="1" w:styleId="SubtitleChar">
    <w:name w:val="Subtitle Char"/>
    <w:link w:val="Subtitle"/>
    <w:rsid w:val="00620772"/>
    <w:rPr>
      <w:i/>
      <w:sz w:val="24"/>
    </w:rPr>
  </w:style>
  <w:style w:type="paragraph" w:customStyle="1" w:styleId="tabletext1">
    <w:name w:val="tabletext1"/>
    <w:rsid w:val="0062077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62077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62077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62077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62077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2077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2077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2077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2077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2077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20772"/>
  </w:style>
  <w:style w:type="paragraph" w:customStyle="1" w:styleId="spacesingle">
    <w:name w:val="spacesingle"/>
    <w:basedOn w:val="isonormal"/>
    <w:next w:val="isonormal"/>
    <w:rsid w:val="00620772"/>
    <w:pPr>
      <w:spacing w:line="240" w:lineRule="auto"/>
    </w:pPr>
  </w:style>
  <w:style w:type="paragraph" w:styleId="Revision">
    <w:name w:val="Revision"/>
    <w:hidden/>
    <w:uiPriority w:val="99"/>
    <w:semiHidden/>
    <w:rsid w:val="00BD13F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LI-CA-2023-259 - 003 -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2023-06-21T04:00:00+00:00</Date_x0020_Modified>
    <CircularDate xmlns="a86cc342-0045-41e2-80e9-abdb777d2eca">2023-07-25T04:00:00+00:00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filing CA-2022-RLC2 in Michigan is provided. Proposed Effective Date: 1/1/2024</KeyMessage>
    <CircularNumber xmlns="a86cc342-0045-41e2-80e9-abdb777d2eca">LI-CA-2023-259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38567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REVISED LOSS COSTS FOR THE COMMERCIAL AUTO 2022 LOSS COSTS FILING PROVIDED</CircularTitle>
    <Jurs xmlns="a86cc342-0045-41e2-80e9-abdb777d2eca">
      <Value>24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1CB04-94DD-43BF-9B50-D5E5C7224B11}"/>
</file>

<file path=customXml/itemProps2.xml><?xml version="1.0" encoding="utf-8"?>
<ds:datastoreItem xmlns:ds="http://schemas.openxmlformats.org/officeDocument/2006/customXml" ds:itemID="{A03622FE-3ECF-4B43-A476-15AAD3DD34CF}"/>
</file>

<file path=customXml/itemProps3.xml><?xml version="1.0" encoding="utf-8"?>
<ds:datastoreItem xmlns:ds="http://schemas.openxmlformats.org/officeDocument/2006/customXml" ds:itemID="{9895845B-5898-4E32-8CAC-B4015A4504BB}"/>
</file>

<file path=customXml/itemProps4.xml><?xml version="1.0" encoding="utf-8"?>
<ds:datastoreItem xmlns:ds="http://schemas.openxmlformats.org/officeDocument/2006/customXml" ds:itemID="{7D945C67-D6D8-4DE9-BE9D-D062858ECAA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</Pages>
  <Words>859</Words>
  <Characters>4166</Characters>
  <Application>Microsoft Office Word</Application>
  <DocSecurity>0</DocSecurity>
  <Lines>986</Lines>
  <Paragraphs>569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49.  AUTO DEALERS - PREMIUM DEVELOPMENT</vt:lpstr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49.  AUTO DEALERS - PREMIUM DEVELOPMENT</dc:title>
  <dc:creator/>
  <cp:lastModifiedBy/>
  <cp:revision>1</cp:revision>
  <cp:lastPrinted>2009-04-07T18:04:00Z</cp:lastPrinted>
  <dcterms:created xsi:type="dcterms:W3CDTF">2023-06-21T15:08:00Z</dcterms:created>
  <dcterms:modified xsi:type="dcterms:W3CDTF">2023-06-21T15:10:00Z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693201_1.doc</vt:lpwstr>
  </property>
  <property fmtid="{D5CDD505-2E9C-101B-9397-08002B2CF9AE}" pid="5" name="Jurisdiction">
    <vt:lpwstr>MI</vt:lpwstr>
  </property>
  <property fmtid="{D5CDD505-2E9C-101B-9397-08002B2CF9AE}" pid="6" name="LOB">
    <vt:lpwstr>CA</vt:lpwstr>
  </property>
  <property fmtid="{D5CDD505-2E9C-101B-9397-08002B2CF9AE}" pid="7" name="Order">
    <vt:lpwstr>3841200.00000000</vt:lpwstr>
  </property>
  <property fmtid="{D5CDD505-2E9C-101B-9397-08002B2CF9AE}" pid="8" name="Product">
    <vt:lpwstr>SIM</vt:lpwstr>
  </property>
  <property fmtid="{D5CDD505-2E9C-101B-9397-08002B2CF9AE}" pid="9" name="SequenceNumber">
    <vt:lpwstr>693201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docset_NoMedatataSyncRequired">
    <vt:lpwstr>False</vt:lpwstr>
  </property>
</Properties>
</file>