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9BA21" w14:textId="77777777" w:rsidR="00721D62" w:rsidRPr="006115D8" w:rsidRDefault="00721D62" w:rsidP="00721D62">
      <w:pPr>
        <w:pStyle w:val="subcap"/>
      </w:pPr>
      <w:bookmarkStart w:id="0" w:name="BeginDoc"/>
      <w:bookmarkEnd w:id="0"/>
      <w:r w:rsidRPr="006115D8">
        <w:t>TERRITORY 001</w:t>
      </w:r>
    </w:p>
    <w:p w14:paraId="08366A58" w14:textId="77777777" w:rsidR="00721D62" w:rsidRPr="006115D8" w:rsidRDefault="00721D62" w:rsidP="00721D62">
      <w:pPr>
        <w:pStyle w:val="subcap2"/>
      </w:pPr>
      <w:r w:rsidRPr="006115D8">
        <w:t>LIAB</w:t>
      </w:r>
    </w:p>
    <w:p w14:paraId="2A9A6A17" w14:textId="77777777" w:rsidR="00721D62" w:rsidRPr="006115D8" w:rsidRDefault="00721D62" w:rsidP="00721D62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6240"/>
      </w:tblGrid>
      <w:tr w:rsidR="00721D62" w:rsidRPr="006115D8" w14:paraId="3966331C" w14:textId="77777777" w:rsidTr="008A597E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50F029A" w14:textId="77777777" w:rsidR="00721D62" w:rsidRPr="006115D8" w:rsidRDefault="00721D62" w:rsidP="008A597E">
            <w:pPr>
              <w:pStyle w:val="tablehead"/>
              <w:rPr>
                <w:kern w:val="18"/>
              </w:rPr>
            </w:pPr>
            <w:r w:rsidRPr="006115D8">
              <w:rPr>
                <w:kern w:val="18"/>
              </w:rPr>
              <w:t>LIABILITY</w:t>
            </w:r>
          </w:p>
        </w:tc>
        <w:tc>
          <w:tcPr>
            <w:tcW w:w="6240" w:type="dxa"/>
            <w:tcBorders>
              <w:top w:val="single" w:sz="6" w:space="0" w:color="auto"/>
              <w:bottom w:val="nil"/>
            </w:tcBorders>
          </w:tcPr>
          <w:p w14:paraId="0BE3B367" w14:textId="77777777" w:rsidR="00721D62" w:rsidRPr="006115D8" w:rsidRDefault="00721D62" w:rsidP="008A597E">
            <w:pPr>
              <w:pStyle w:val="tablehead"/>
              <w:rPr>
                <w:kern w:val="18"/>
              </w:rPr>
            </w:pPr>
          </w:p>
        </w:tc>
      </w:tr>
      <w:tr w:rsidR="00721D62" w:rsidRPr="006115D8" w14:paraId="1F507E04" w14:textId="77777777" w:rsidTr="008A597E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0C397F5" w14:textId="77777777" w:rsidR="00721D62" w:rsidRPr="006115D8" w:rsidRDefault="00721D62" w:rsidP="008A597E">
            <w:pPr>
              <w:pStyle w:val="tablehead"/>
              <w:rPr>
                <w:kern w:val="18"/>
              </w:rPr>
            </w:pPr>
          </w:p>
        </w:tc>
        <w:tc>
          <w:tcPr>
            <w:tcW w:w="6240" w:type="dxa"/>
            <w:tcBorders>
              <w:top w:val="nil"/>
              <w:bottom w:val="nil"/>
            </w:tcBorders>
          </w:tcPr>
          <w:p w14:paraId="0AA9633B" w14:textId="77777777" w:rsidR="00721D62" w:rsidRPr="006115D8" w:rsidRDefault="00721D62" w:rsidP="008A597E">
            <w:pPr>
              <w:pStyle w:val="tablehead"/>
              <w:rPr>
                <w:kern w:val="18"/>
              </w:rPr>
            </w:pPr>
          </w:p>
        </w:tc>
      </w:tr>
      <w:tr w:rsidR="00721D62" w:rsidRPr="006115D8" w14:paraId="2BC882AF" w14:textId="77777777" w:rsidTr="008A597E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DFF200A" w14:textId="77777777" w:rsidR="00721D62" w:rsidRPr="006115D8" w:rsidRDefault="00721D62" w:rsidP="008A597E">
            <w:pPr>
              <w:pStyle w:val="tablehead"/>
              <w:rPr>
                <w:kern w:val="18"/>
              </w:rPr>
            </w:pPr>
            <w:r w:rsidRPr="006115D8">
              <w:rPr>
                <w:kern w:val="18"/>
              </w:rPr>
              <w:t>Limit Of Liability</w:t>
            </w:r>
          </w:p>
        </w:tc>
        <w:tc>
          <w:tcPr>
            <w:tcW w:w="6240" w:type="dxa"/>
            <w:tcBorders>
              <w:top w:val="nil"/>
              <w:bottom w:val="single" w:sz="6" w:space="0" w:color="auto"/>
            </w:tcBorders>
          </w:tcPr>
          <w:p w14:paraId="6F7D0F80" w14:textId="77777777" w:rsidR="00721D62" w:rsidRPr="006115D8" w:rsidRDefault="00721D62" w:rsidP="008A597E">
            <w:pPr>
              <w:pStyle w:val="tablehead"/>
              <w:rPr>
                <w:kern w:val="18"/>
              </w:rPr>
            </w:pPr>
          </w:p>
        </w:tc>
      </w:tr>
      <w:tr w:rsidR="00721D62" w:rsidRPr="006115D8" w14:paraId="3FA5BA10" w14:textId="77777777" w:rsidTr="008A597E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64A3DAE" w14:textId="77777777" w:rsidR="00721D62" w:rsidRPr="006115D8" w:rsidRDefault="00721D62" w:rsidP="008A597E">
            <w:pPr>
              <w:pStyle w:val="tablehead"/>
              <w:rPr>
                <w:kern w:val="18"/>
              </w:rPr>
            </w:pPr>
            <w:r w:rsidRPr="006115D8">
              <w:rPr>
                <w:kern w:val="18"/>
              </w:rPr>
              <w:t>$100,000</w:t>
            </w:r>
          </w:p>
        </w:tc>
        <w:tc>
          <w:tcPr>
            <w:tcW w:w="6240" w:type="dxa"/>
            <w:tcBorders>
              <w:top w:val="nil"/>
              <w:bottom w:val="nil"/>
            </w:tcBorders>
          </w:tcPr>
          <w:p w14:paraId="292D0857" w14:textId="77777777" w:rsidR="00721D62" w:rsidRPr="006115D8" w:rsidRDefault="00721D62" w:rsidP="008A597E">
            <w:pPr>
              <w:pStyle w:val="tablehead"/>
              <w:rPr>
                <w:kern w:val="18"/>
              </w:rPr>
            </w:pPr>
          </w:p>
        </w:tc>
      </w:tr>
      <w:tr w:rsidR="00721D62" w:rsidRPr="006115D8" w14:paraId="4A727CBF" w14:textId="77777777" w:rsidTr="008A597E">
        <w:trPr>
          <w:cantSplit/>
        </w:trPr>
        <w:tc>
          <w:tcPr>
            <w:tcW w:w="9360" w:type="dxa"/>
            <w:gridSpan w:val="4"/>
            <w:tcBorders>
              <w:top w:val="single" w:sz="6" w:space="0" w:color="auto"/>
              <w:bottom w:val="nil"/>
            </w:tcBorders>
          </w:tcPr>
          <w:p w14:paraId="53DFC417" w14:textId="77777777" w:rsidR="00721D62" w:rsidRPr="006115D8" w:rsidRDefault="00721D62" w:rsidP="008A597E">
            <w:pPr>
              <w:pStyle w:val="tabletext11"/>
              <w:tabs>
                <w:tab w:val="left" w:pos="8160"/>
              </w:tabs>
              <w:rPr>
                <w:b/>
                <w:kern w:val="18"/>
              </w:rPr>
            </w:pPr>
            <w:bookmarkStart w:id="1" w:name="LiabilityLimitCode"/>
            <w:bookmarkEnd w:id="1"/>
            <w:r w:rsidRPr="006115D8">
              <w:rPr>
                <w:b/>
                <w:kern w:val="18"/>
              </w:rPr>
              <w:t>RULE 223. TRUCKS, TRACTORS AND TRAILERS CLASSIFICATIONS</w:t>
            </w:r>
            <w:r w:rsidRPr="006115D8">
              <w:rPr>
                <w:b/>
                <w:kern w:val="18"/>
              </w:rPr>
              <w:tab/>
            </w:r>
          </w:p>
        </w:tc>
      </w:tr>
      <w:tr w:rsidR="00721D62" w:rsidRPr="006115D8" w14:paraId="28106340" w14:textId="77777777" w:rsidTr="008A597E">
        <w:trPr>
          <w:cantSplit/>
        </w:trPr>
        <w:tc>
          <w:tcPr>
            <w:tcW w:w="3120" w:type="dxa"/>
            <w:gridSpan w:val="3"/>
          </w:tcPr>
          <w:p w14:paraId="252895C9" w14:textId="77777777" w:rsidR="00721D62" w:rsidRPr="006115D8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6115D8">
              <w:rPr>
                <w:kern w:val="18"/>
              </w:rPr>
              <w:t>$   853</w:t>
            </w:r>
          </w:p>
        </w:tc>
        <w:tc>
          <w:tcPr>
            <w:tcW w:w="6240" w:type="dxa"/>
          </w:tcPr>
          <w:p w14:paraId="2107172A" w14:textId="77777777" w:rsidR="00721D62" w:rsidRPr="006115D8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21D62" w:rsidRPr="006115D8" w14:paraId="311D5599" w14:textId="77777777" w:rsidTr="008A597E">
        <w:trPr>
          <w:cantSplit/>
        </w:trPr>
        <w:tc>
          <w:tcPr>
            <w:tcW w:w="9360" w:type="dxa"/>
            <w:gridSpan w:val="4"/>
            <w:tcBorders>
              <w:top w:val="single" w:sz="6" w:space="0" w:color="auto"/>
              <w:bottom w:val="nil"/>
            </w:tcBorders>
          </w:tcPr>
          <w:p w14:paraId="17BC628C" w14:textId="77777777" w:rsidR="00721D62" w:rsidRPr="006115D8" w:rsidRDefault="00721D62" w:rsidP="008A597E">
            <w:pPr>
              <w:pStyle w:val="tabletext11"/>
              <w:rPr>
                <w:b/>
                <w:kern w:val="18"/>
              </w:rPr>
            </w:pPr>
            <w:r w:rsidRPr="006115D8">
              <w:rPr>
                <w:b/>
                <w:kern w:val="18"/>
              </w:rPr>
              <w:t>RULE 232. PRIVATE PASSENGER TYPES CLASSIFICATIONS</w:t>
            </w:r>
          </w:p>
        </w:tc>
      </w:tr>
      <w:tr w:rsidR="00721D62" w:rsidRPr="006115D8" w14:paraId="1AE8492C" w14:textId="77777777" w:rsidTr="008A597E">
        <w:trPr>
          <w:cantSplit/>
        </w:trPr>
        <w:tc>
          <w:tcPr>
            <w:tcW w:w="3120" w:type="dxa"/>
            <w:gridSpan w:val="3"/>
          </w:tcPr>
          <w:p w14:paraId="4D69A606" w14:textId="77777777" w:rsidR="00721D62" w:rsidRPr="006115D8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6115D8">
              <w:rPr>
                <w:kern w:val="18"/>
              </w:rPr>
              <w:t>$   516</w:t>
            </w:r>
          </w:p>
        </w:tc>
        <w:tc>
          <w:tcPr>
            <w:tcW w:w="6240" w:type="dxa"/>
          </w:tcPr>
          <w:p w14:paraId="69130D0B" w14:textId="77777777" w:rsidR="00721D62" w:rsidRPr="006115D8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21D62" w:rsidRPr="006115D8" w14:paraId="65BF570F" w14:textId="77777777" w:rsidTr="008A597E">
        <w:trPr>
          <w:cantSplit/>
        </w:trPr>
        <w:tc>
          <w:tcPr>
            <w:tcW w:w="9360" w:type="dxa"/>
            <w:gridSpan w:val="4"/>
            <w:tcBorders>
              <w:top w:val="single" w:sz="6" w:space="0" w:color="auto"/>
              <w:bottom w:val="nil"/>
            </w:tcBorders>
          </w:tcPr>
          <w:p w14:paraId="5C4BDF38" w14:textId="77777777" w:rsidR="00721D62" w:rsidRPr="006115D8" w:rsidRDefault="00721D62" w:rsidP="008A597E">
            <w:pPr>
              <w:pStyle w:val="tabletext11"/>
              <w:rPr>
                <w:b/>
                <w:kern w:val="18"/>
              </w:rPr>
            </w:pPr>
            <w:r w:rsidRPr="006115D8">
              <w:rPr>
                <w:b/>
                <w:kern w:val="18"/>
              </w:rPr>
              <w:t>RULE 240. PUBLIC AUTO CLASSIFICATIONS –</w:t>
            </w:r>
          </w:p>
        </w:tc>
      </w:tr>
      <w:tr w:rsidR="00721D62" w:rsidRPr="006115D8" w14:paraId="6E9EB4CC" w14:textId="77777777" w:rsidTr="008A597E">
        <w:trPr>
          <w:cantSplit/>
        </w:trPr>
        <w:tc>
          <w:tcPr>
            <w:tcW w:w="540" w:type="dxa"/>
            <w:gridSpan w:val="2"/>
          </w:tcPr>
          <w:p w14:paraId="787BD3FB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2"/>
          </w:tcPr>
          <w:p w14:paraId="418035DA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  <w:r w:rsidRPr="006115D8">
              <w:rPr>
                <w:b/>
                <w:kern w:val="18"/>
              </w:rPr>
              <w:t>– LIMOUSINES</w:t>
            </w:r>
          </w:p>
        </w:tc>
      </w:tr>
      <w:tr w:rsidR="00721D62" w:rsidRPr="006115D8" w14:paraId="38D91324" w14:textId="77777777" w:rsidTr="008A597E">
        <w:trPr>
          <w:cantSplit/>
        </w:trPr>
        <w:tc>
          <w:tcPr>
            <w:tcW w:w="3120" w:type="dxa"/>
            <w:gridSpan w:val="3"/>
          </w:tcPr>
          <w:p w14:paraId="598AF6AF" w14:textId="77777777" w:rsidR="00721D62" w:rsidRPr="006115D8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6115D8">
              <w:rPr>
                <w:kern w:val="18"/>
              </w:rPr>
              <w:t>$  3429</w:t>
            </w:r>
          </w:p>
        </w:tc>
        <w:tc>
          <w:tcPr>
            <w:tcW w:w="6240" w:type="dxa"/>
          </w:tcPr>
          <w:p w14:paraId="43268C16" w14:textId="77777777" w:rsidR="00721D62" w:rsidRPr="006115D8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21D62" w:rsidRPr="006115D8" w14:paraId="74440B99" w14:textId="77777777" w:rsidTr="008A597E">
        <w:trPr>
          <w:cantSplit/>
        </w:trPr>
        <w:tc>
          <w:tcPr>
            <w:tcW w:w="540" w:type="dxa"/>
            <w:gridSpan w:val="2"/>
          </w:tcPr>
          <w:p w14:paraId="7AC01C2C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2"/>
          </w:tcPr>
          <w:p w14:paraId="3705CADB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  <w:r w:rsidRPr="006115D8">
              <w:rPr>
                <w:b/>
                <w:kern w:val="18"/>
              </w:rPr>
              <w:t>– SCHOOL AND CHURCH BUSES</w:t>
            </w:r>
          </w:p>
        </w:tc>
      </w:tr>
      <w:tr w:rsidR="00721D62" w:rsidRPr="006115D8" w14:paraId="49E9698B" w14:textId="77777777" w:rsidTr="008A597E">
        <w:trPr>
          <w:cantSplit/>
        </w:trPr>
        <w:tc>
          <w:tcPr>
            <w:tcW w:w="3120" w:type="dxa"/>
            <w:gridSpan w:val="3"/>
          </w:tcPr>
          <w:p w14:paraId="717DD6D4" w14:textId="77777777" w:rsidR="00721D62" w:rsidRPr="006115D8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6115D8">
              <w:rPr>
                <w:kern w:val="18"/>
              </w:rPr>
              <w:t>$   324</w:t>
            </w:r>
          </w:p>
        </w:tc>
        <w:tc>
          <w:tcPr>
            <w:tcW w:w="6240" w:type="dxa"/>
          </w:tcPr>
          <w:p w14:paraId="03A772BD" w14:textId="77777777" w:rsidR="00721D62" w:rsidRPr="006115D8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21D62" w:rsidRPr="006115D8" w14:paraId="15F53271" w14:textId="77777777" w:rsidTr="008A597E">
        <w:trPr>
          <w:cantSplit/>
        </w:trPr>
        <w:tc>
          <w:tcPr>
            <w:tcW w:w="540" w:type="dxa"/>
            <w:gridSpan w:val="2"/>
          </w:tcPr>
          <w:p w14:paraId="1A82CBC5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2"/>
          </w:tcPr>
          <w:p w14:paraId="26D008FA" w14:textId="77777777" w:rsidR="00721D62" w:rsidRPr="006115D8" w:rsidRDefault="00721D62" w:rsidP="008A597E">
            <w:pPr>
              <w:pStyle w:val="tabletext11"/>
              <w:rPr>
                <w:b/>
                <w:kern w:val="18"/>
              </w:rPr>
            </w:pPr>
            <w:r w:rsidRPr="006115D8">
              <w:rPr>
                <w:b/>
                <w:kern w:val="18"/>
              </w:rPr>
              <w:t>– OTHER BUSES</w:t>
            </w:r>
          </w:p>
        </w:tc>
      </w:tr>
      <w:tr w:rsidR="00721D62" w:rsidRPr="006115D8" w14:paraId="65C85E38" w14:textId="77777777" w:rsidTr="008A597E">
        <w:trPr>
          <w:cantSplit/>
        </w:trPr>
        <w:tc>
          <w:tcPr>
            <w:tcW w:w="3120" w:type="dxa"/>
            <w:gridSpan w:val="3"/>
          </w:tcPr>
          <w:p w14:paraId="7A9CE7CC" w14:textId="77777777" w:rsidR="00721D62" w:rsidRPr="006115D8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6115D8">
              <w:rPr>
                <w:kern w:val="18"/>
              </w:rPr>
              <w:t>$  2695</w:t>
            </w:r>
          </w:p>
        </w:tc>
        <w:tc>
          <w:tcPr>
            <w:tcW w:w="6240" w:type="dxa"/>
          </w:tcPr>
          <w:p w14:paraId="707579A3" w14:textId="77777777" w:rsidR="00721D62" w:rsidRPr="006115D8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21D62" w:rsidRPr="006115D8" w14:paraId="37C09E3A" w14:textId="77777777" w:rsidTr="008A597E">
        <w:trPr>
          <w:cantSplit/>
        </w:trPr>
        <w:tc>
          <w:tcPr>
            <w:tcW w:w="540" w:type="dxa"/>
            <w:gridSpan w:val="2"/>
          </w:tcPr>
          <w:p w14:paraId="52D37BDC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2"/>
          </w:tcPr>
          <w:p w14:paraId="164387E2" w14:textId="77777777" w:rsidR="00721D62" w:rsidRPr="006115D8" w:rsidRDefault="00721D62" w:rsidP="008A597E">
            <w:pPr>
              <w:pStyle w:val="tabletext11"/>
              <w:rPr>
                <w:b/>
                <w:kern w:val="18"/>
              </w:rPr>
            </w:pPr>
            <w:r w:rsidRPr="006115D8">
              <w:rPr>
                <w:b/>
                <w:kern w:val="18"/>
              </w:rPr>
              <w:t>– VAN POOLS</w:t>
            </w:r>
          </w:p>
        </w:tc>
      </w:tr>
      <w:tr w:rsidR="00721D62" w:rsidRPr="006115D8" w14:paraId="2DCECF07" w14:textId="77777777" w:rsidTr="008A597E">
        <w:trPr>
          <w:cantSplit/>
        </w:trPr>
        <w:tc>
          <w:tcPr>
            <w:tcW w:w="3120" w:type="dxa"/>
            <w:gridSpan w:val="3"/>
          </w:tcPr>
          <w:p w14:paraId="7382E897" w14:textId="77777777" w:rsidR="00721D62" w:rsidRPr="006115D8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6115D8">
              <w:rPr>
                <w:kern w:val="18"/>
              </w:rPr>
              <w:t>$   810</w:t>
            </w:r>
          </w:p>
        </w:tc>
        <w:tc>
          <w:tcPr>
            <w:tcW w:w="6240" w:type="dxa"/>
          </w:tcPr>
          <w:p w14:paraId="0021DAAD" w14:textId="77777777" w:rsidR="00721D62" w:rsidRPr="006115D8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21D62" w:rsidRPr="006115D8" w14:paraId="1551D23E" w14:textId="77777777" w:rsidTr="008A597E">
        <w:trPr>
          <w:cantSplit/>
        </w:trPr>
        <w:tc>
          <w:tcPr>
            <w:tcW w:w="9360" w:type="dxa"/>
            <w:gridSpan w:val="4"/>
            <w:tcBorders>
              <w:top w:val="single" w:sz="6" w:space="0" w:color="auto"/>
              <w:bottom w:val="nil"/>
            </w:tcBorders>
          </w:tcPr>
          <w:p w14:paraId="71E91183" w14:textId="77777777" w:rsidR="00721D62" w:rsidRPr="006115D8" w:rsidRDefault="00721D62" w:rsidP="008A597E">
            <w:pPr>
              <w:pStyle w:val="tabletext11"/>
              <w:rPr>
                <w:b/>
                <w:kern w:val="18"/>
              </w:rPr>
            </w:pPr>
            <w:r w:rsidRPr="006115D8">
              <w:rPr>
                <w:b/>
                <w:kern w:val="18"/>
              </w:rPr>
              <w:t>RULE 249. AUTO DEALERS – PREMIUM DEVELOPMENT</w:t>
            </w:r>
          </w:p>
        </w:tc>
      </w:tr>
      <w:tr w:rsidR="00721D62" w:rsidRPr="006115D8" w14:paraId="25A2B0C9" w14:textId="77777777" w:rsidTr="008A597E">
        <w:trPr>
          <w:cantSplit/>
        </w:trPr>
        <w:tc>
          <w:tcPr>
            <w:tcW w:w="3120" w:type="dxa"/>
            <w:gridSpan w:val="3"/>
          </w:tcPr>
          <w:p w14:paraId="7EFB4D8A" w14:textId="77777777" w:rsidR="00721D62" w:rsidRPr="006115D8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6115D8">
              <w:rPr>
                <w:kern w:val="18"/>
              </w:rPr>
              <w:t>$   558</w:t>
            </w:r>
          </w:p>
        </w:tc>
        <w:tc>
          <w:tcPr>
            <w:tcW w:w="6240" w:type="dxa"/>
          </w:tcPr>
          <w:p w14:paraId="09DAB01B" w14:textId="77777777" w:rsidR="00721D62" w:rsidRPr="006115D8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21D62" w:rsidRPr="006115D8" w14:paraId="4FF05801" w14:textId="77777777" w:rsidTr="008A597E">
        <w:trPr>
          <w:cantSplit/>
        </w:trPr>
        <w:tc>
          <w:tcPr>
            <w:tcW w:w="9360" w:type="dxa"/>
            <w:gridSpan w:val="4"/>
            <w:tcBorders>
              <w:top w:val="single" w:sz="6" w:space="0" w:color="auto"/>
              <w:bottom w:val="nil"/>
            </w:tcBorders>
          </w:tcPr>
          <w:p w14:paraId="6D64D29A" w14:textId="77777777" w:rsidR="00721D62" w:rsidRPr="006115D8" w:rsidRDefault="00721D62" w:rsidP="008A597E">
            <w:pPr>
              <w:pStyle w:val="tabletext11"/>
              <w:rPr>
                <w:b/>
                <w:kern w:val="18"/>
              </w:rPr>
            </w:pPr>
          </w:p>
        </w:tc>
      </w:tr>
      <w:tr w:rsidR="00721D62" w:rsidRPr="006115D8" w14:paraId="70937B9A" w14:textId="77777777" w:rsidTr="008A597E">
        <w:trPr>
          <w:cantSplit/>
        </w:trPr>
        <w:tc>
          <w:tcPr>
            <w:tcW w:w="220" w:type="dxa"/>
            <w:tcBorders>
              <w:top w:val="nil"/>
            </w:tcBorders>
          </w:tcPr>
          <w:p w14:paraId="526CF428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  <w:r w:rsidRPr="006115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3"/>
            <w:tcBorders>
              <w:top w:val="nil"/>
            </w:tcBorders>
          </w:tcPr>
          <w:p w14:paraId="38DF7B8C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  <w:r w:rsidRPr="006115D8">
              <w:rPr>
                <w:kern w:val="18"/>
              </w:rPr>
              <w:t xml:space="preserve">For Other Than Zone-rated Trucks, Tractors and Trailers Classifications, refer to Rule </w:t>
            </w:r>
            <w:r w:rsidRPr="006115D8">
              <w:rPr>
                <w:b/>
                <w:kern w:val="18"/>
              </w:rPr>
              <w:t>222.</w:t>
            </w:r>
            <w:r w:rsidRPr="006115D8">
              <w:rPr>
                <w:kern w:val="18"/>
              </w:rPr>
              <w:t xml:space="preserve"> for premium development.</w:t>
            </w:r>
          </w:p>
        </w:tc>
      </w:tr>
      <w:tr w:rsidR="00721D62" w:rsidRPr="006115D8" w14:paraId="544F8FF0" w14:textId="77777777" w:rsidTr="008A597E">
        <w:trPr>
          <w:cantSplit/>
        </w:trPr>
        <w:tc>
          <w:tcPr>
            <w:tcW w:w="220" w:type="dxa"/>
            <w:tcBorders>
              <w:top w:val="nil"/>
            </w:tcBorders>
          </w:tcPr>
          <w:p w14:paraId="64F9C9AA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  <w:r w:rsidRPr="006115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3"/>
            <w:tcBorders>
              <w:top w:val="nil"/>
            </w:tcBorders>
          </w:tcPr>
          <w:p w14:paraId="5DBA6F60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  <w:r w:rsidRPr="006115D8">
              <w:rPr>
                <w:kern w:val="18"/>
              </w:rPr>
              <w:t xml:space="preserve">For Private Passenger Types Classifications, refer to Rule </w:t>
            </w:r>
            <w:r w:rsidRPr="006115D8">
              <w:rPr>
                <w:b/>
                <w:kern w:val="18"/>
              </w:rPr>
              <w:t>232.</w:t>
            </w:r>
            <w:r w:rsidRPr="006115D8">
              <w:rPr>
                <w:kern w:val="18"/>
              </w:rPr>
              <w:t xml:space="preserve"> for premium development.</w:t>
            </w:r>
          </w:p>
        </w:tc>
      </w:tr>
      <w:tr w:rsidR="00721D62" w:rsidRPr="006115D8" w14:paraId="35BBF2C9" w14:textId="77777777" w:rsidTr="008A597E">
        <w:trPr>
          <w:cantSplit/>
        </w:trPr>
        <w:tc>
          <w:tcPr>
            <w:tcW w:w="220" w:type="dxa"/>
            <w:tcBorders>
              <w:top w:val="nil"/>
            </w:tcBorders>
          </w:tcPr>
          <w:p w14:paraId="0B51D0C5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  <w:r w:rsidRPr="006115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3"/>
            <w:tcBorders>
              <w:top w:val="nil"/>
            </w:tcBorders>
          </w:tcPr>
          <w:p w14:paraId="5CC2BC3A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  <w:r w:rsidRPr="006115D8">
              <w:rPr>
                <w:kern w:val="18"/>
              </w:rPr>
              <w:t xml:space="preserve">For Other Than Zone-rated Pablic Autos, refer to Rule </w:t>
            </w:r>
            <w:r w:rsidRPr="006115D8">
              <w:rPr>
                <w:rStyle w:val="rulelink"/>
              </w:rPr>
              <w:t>239.</w:t>
            </w:r>
            <w:r w:rsidRPr="006115D8">
              <w:rPr>
                <w:kern w:val="18"/>
              </w:rPr>
              <w:t xml:space="preserve"> for premium development.</w:t>
            </w:r>
          </w:p>
        </w:tc>
      </w:tr>
      <w:tr w:rsidR="00721D62" w:rsidRPr="006115D8" w14:paraId="7BAE0194" w14:textId="77777777" w:rsidTr="008A597E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65DCA36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  <w:r w:rsidRPr="006115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3"/>
            <w:tcBorders>
              <w:bottom w:val="nil"/>
            </w:tcBorders>
          </w:tcPr>
          <w:p w14:paraId="57232E24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  <w:r w:rsidRPr="006115D8">
              <w:rPr>
                <w:kern w:val="18"/>
              </w:rPr>
              <w:t xml:space="preserve">For liability increased limits factors, refer to Rule </w:t>
            </w:r>
            <w:r w:rsidRPr="006115D8">
              <w:rPr>
                <w:rStyle w:val="rulelink"/>
              </w:rPr>
              <w:t>300.</w:t>
            </w:r>
          </w:p>
        </w:tc>
      </w:tr>
      <w:tr w:rsidR="00721D62" w:rsidRPr="006115D8" w14:paraId="36FF6E54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7F772F" w14:textId="77777777" w:rsidR="00721D62" w:rsidRPr="006115D8" w:rsidRDefault="00721D62" w:rsidP="008A597E">
            <w:pPr>
              <w:pStyle w:val="tabletext11"/>
              <w:jc w:val="both"/>
              <w:rPr>
                <w:kern w:val="18"/>
              </w:rPr>
            </w:pPr>
            <w:r w:rsidRPr="006115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7E0C3FFB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  <w:r w:rsidRPr="006115D8">
              <w:rPr>
                <w:kern w:val="18"/>
              </w:rPr>
              <w:t xml:space="preserve">Other Than Auto losses for </w:t>
            </w:r>
            <w:r w:rsidRPr="006115D8">
              <w:t>Auto Dealers</w:t>
            </w:r>
            <w:r w:rsidRPr="006115D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115D8">
              <w:rPr>
                <w:rStyle w:val="rulelink"/>
              </w:rPr>
              <w:t>249.</w:t>
            </w:r>
          </w:p>
        </w:tc>
      </w:tr>
      <w:tr w:rsidR="00721D62" w:rsidRPr="006115D8" w14:paraId="3CC66873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3866F5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  <w:r w:rsidRPr="006115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0ED281B3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  <w:r w:rsidRPr="006115D8">
              <w:rPr>
                <w:kern w:val="18"/>
              </w:rPr>
              <w:t xml:space="preserve">For Medical Payments, refer to Rules </w:t>
            </w:r>
            <w:r w:rsidRPr="006115D8">
              <w:rPr>
                <w:rStyle w:val="rulelink"/>
              </w:rPr>
              <w:t>249.</w:t>
            </w:r>
            <w:r w:rsidRPr="006115D8">
              <w:rPr>
                <w:kern w:val="18"/>
              </w:rPr>
              <w:t xml:space="preserve"> and </w:t>
            </w:r>
            <w:r w:rsidRPr="006115D8">
              <w:rPr>
                <w:rStyle w:val="rulelink"/>
              </w:rPr>
              <w:t>292.</w:t>
            </w:r>
            <w:r w:rsidRPr="006115D8">
              <w:rPr>
                <w:kern w:val="18"/>
              </w:rPr>
              <w:t>, as applicable.</w:t>
            </w:r>
          </w:p>
        </w:tc>
      </w:tr>
      <w:tr w:rsidR="00721D62" w:rsidRPr="006115D8" w14:paraId="06082B02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A1E35F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379C662A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41AAED31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66A5BA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36F07450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35D14171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5A5042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04C5DD8E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463118D1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C85003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1AB25344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3D096867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91DDD8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4AF89217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57591BD9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F70E69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1CF0A791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2C7178AA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8E3A30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3B5AFB8F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0C24329E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2ED1D3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57344ABE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676485D5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B697D6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6EEBCEAC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493F10FA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6F2535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40F31A27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1878EC24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7B1340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739E3C36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2B3F5924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07D2C1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312D205D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723A5F1D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4B8D40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45769B8E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052416C4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5FD525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2B80BECA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0A690695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8A0656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4E2206BB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02911D15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2E4303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5BCDD5D4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56A898F5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1553CC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113C7030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22C5DF1F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00DFB3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459290B2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673A3B70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0D75AA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4B67C696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56C51C9B" w14:textId="77777777" w:rsidTr="008A597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071473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nil"/>
            </w:tcBorders>
          </w:tcPr>
          <w:p w14:paraId="6AA854AB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6115D8" w14:paraId="0D1C8457" w14:textId="77777777" w:rsidTr="008A597E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2E74325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3"/>
            <w:tcBorders>
              <w:top w:val="nil"/>
              <w:bottom w:val="single" w:sz="6" w:space="0" w:color="auto"/>
            </w:tcBorders>
          </w:tcPr>
          <w:p w14:paraId="5D07BE4D" w14:textId="77777777" w:rsidR="00721D62" w:rsidRPr="006115D8" w:rsidRDefault="00721D62" w:rsidP="008A597E">
            <w:pPr>
              <w:pStyle w:val="tabletext11"/>
              <w:rPr>
                <w:kern w:val="18"/>
              </w:rPr>
            </w:pPr>
          </w:p>
        </w:tc>
      </w:tr>
    </w:tbl>
    <w:p w14:paraId="511BF1B0" w14:textId="316BB997" w:rsidR="00E11D70" w:rsidRDefault="00E11D70">
      <w:bookmarkStart w:id="2" w:name="EndDoc"/>
      <w:bookmarkEnd w:id="2"/>
    </w:p>
    <w:p w14:paraId="52970B43" w14:textId="41F03E3C" w:rsidR="00721D62" w:rsidRPr="005E4CC1" w:rsidRDefault="00D74333" w:rsidP="00721D62">
      <w:pPr>
        <w:pStyle w:val="subcap"/>
      </w:pPr>
      <w:r>
        <w:br w:type="page"/>
      </w:r>
      <w:r w:rsidR="00721D62" w:rsidRPr="005E4CC1">
        <w:lastRenderedPageBreak/>
        <w:t>TERRITORY 001</w:t>
      </w:r>
    </w:p>
    <w:p w14:paraId="0797EC66" w14:textId="77777777" w:rsidR="00721D62" w:rsidRPr="005E4CC1" w:rsidRDefault="00721D62" w:rsidP="00721D62">
      <w:pPr>
        <w:pStyle w:val="subcap2"/>
      </w:pPr>
      <w:r w:rsidRPr="005E4CC1">
        <w:t>PIP</w:t>
      </w:r>
    </w:p>
    <w:p w14:paraId="6A54BD79" w14:textId="77777777" w:rsidR="00721D62" w:rsidRPr="005E4CC1" w:rsidRDefault="00721D62" w:rsidP="00721D62">
      <w:pPr>
        <w:pStyle w:val="isonormal"/>
      </w:pPr>
    </w:p>
    <w:p w14:paraId="4FF5C28B" w14:textId="77777777" w:rsidR="00721D62" w:rsidRPr="005E4CC1" w:rsidRDefault="00721D62" w:rsidP="00721D62">
      <w:pPr>
        <w:pStyle w:val="isonormal"/>
        <w:sectPr w:rsidR="00721D62" w:rsidRPr="005E4CC1" w:rsidSect="00721D62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040"/>
        <w:gridCol w:w="520"/>
        <w:gridCol w:w="520"/>
        <w:gridCol w:w="1040"/>
        <w:gridCol w:w="1040"/>
        <w:gridCol w:w="1020"/>
        <w:gridCol w:w="20"/>
        <w:gridCol w:w="1040"/>
        <w:gridCol w:w="1040"/>
        <w:gridCol w:w="1040"/>
        <w:gridCol w:w="1040"/>
      </w:tblGrid>
      <w:tr w:rsidR="00721D62" w:rsidRPr="005E4CC1" w14:paraId="6BC3C3A3" w14:textId="77777777" w:rsidTr="008A597E">
        <w:trPr>
          <w:cantSplit/>
        </w:trPr>
        <w:tc>
          <w:tcPr>
            <w:tcW w:w="9360" w:type="dxa"/>
            <w:gridSpan w:val="11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2352471" w14:textId="77777777" w:rsidR="00721D62" w:rsidRPr="005E4CC1" w:rsidRDefault="00721D62" w:rsidP="008A597E">
            <w:pPr>
              <w:pStyle w:val="tablehead"/>
              <w:rPr>
                <w:kern w:val="18"/>
              </w:rPr>
            </w:pPr>
            <w:r w:rsidRPr="005E4CC1">
              <w:rPr>
                <w:kern w:val="18"/>
              </w:rPr>
              <w:t>PERSONAL INJURY PROTECTION</w:t>
            </w:r>
          </w:p>
        </w:tc>
      </w:tr>
      <w:tr w:rsidR="00721D62" w:rsidRPr="005E4CC1" w14:paraId="0C264762" w14:textId="77777777" w:rsidTr="008A597E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0353415" w14:textId="77777777" w:rsidR="00721D62" w:rsidRPr="005E4CC1" w:rsidRDefault="00721D62" w:rsidP="008A597E">
            <w:pPr>
              <w:pStyle w:val="tablehead"/>
              <w:rPr>
                <w:kern w:val="18"/>
              </w:rPr>
            </w:pPr>
            <w:r w:rsidRPr="005E4CC1">
              <w:rPr>
                <w:kern w:val="18"/>
              </w:rPr>
              <w:t>Income Benefits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41BEAD0" w14:textId="77777777" w:rsidR="00721D62" w:rsidRPr="005E4CC1" w:rsidRDefault="00721D62" w:rsidP="008A597E">
            <w:pPr>
              <w:pStyle w:val="tablehead"/>
              <w:rPr>
                <w:kern w:val="18"/>
              </w:rPr>
            </w:pPr>
            <w:r w:rsidRPr="005E4CC1">
              <w:rPr>
                <w:kern w:val="18"/>
              </w:rPr>
              <w:t>Funeral Benefit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E0BF797" w14:textId="77777777" w:rsidR="00721D62" w:rsidRPr="005E4CC1" w:rsidRDefault="00721D62" w:rsidP="008A597E">
            <w:pPr>
              <w:pStyle w:val="tablehead"/>
              <w:rPr>
                <w:kern w:val="18"/>
              </w:rPr>
            </w:pPr>
            <w:r w:rsidRPr="005E4CC1">
              <w:rPr>
                <w:kern w:val="18"/>
              </w:rPr>
              <w:t>Medical Benefit</w:t>
            </w:r>
          </w:p>
        </w:tc>
      </w:tr>
      <w:tr w:rsidR="00721D62" w:rsidRPr="005E4CC1" w14:paraId="46A74E1A" w14:textId="77777777" w:rsidTr="008A597E">
        <w:trPr>
          <w:cantSplit/>
        </w:trPr>
        <w:tc>
          <w:tcPr>
            <w:tcW w:w="3120" w:type="dxa"/>
            <w:gridSpan w:val="4"/>
            <w:tcBorders>
              <w:top w:val="nil"/>
              <w:left w:val="single" w:sz="6" w:space="0" w:color="auto"/>
              <w:bottom w:val="nil"/>
            </w:tcBorders>
          </w:tcPr>
          <w:p w14:paraId="338D20D1" w14:textId="77777777" w:rsidR="00721D62" w:rsidRPr="005E4CC1" w:rsidRDefault="00721D62" w:rsidP="008A597E">
            <w:pPr>
              <w:pStyle w:val="tablehead"/>
              <w:rPr>
                <w:kern w:val="18"/>
              </w:rPr>
            </w:pPr>
            <w:r w:rsidRPr="005E4CC1">
              <w:rPr>
                <w:kern w:val="18"/>
              </w:rPr>
              <w:t>Includes Replacement Services</w:t>
            </w:r>
          </w:p>
        </w:tc>
        <w:tc>
          <w:tcPr>
            <w:tcW w:w="3120" w:type="dxa"/>
            <w:gridSpan w:val="4"/>
            <w:tcBorders>
              <w:top w:val="nil"/>
              <w:left w:val="single" w:sz="6" w:space="0" w:color="auto"/>
              <w:bottom w:val="nil"/>
            </w:tcBorders>
          </w:tcPr>
          <w:p w14:paraId="4830BDD4" w14:textId="77777777" w:rsidR="00721D62" w:rsidRPr="005E4CC1" w:rsidRDefault="00721D62" w:rsidP="008A597E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single" w:sz="6" w:space="0" w:color="auto"/>
              <w:bottom w:val="nil"/>
            </w:tcBorders>
          </w:tcPr>
          <w:p w14:paraId="10EF47EF" w14:textId="77777777" w:rsidR="00721D62" w:rsidRPr="005E4CC1" w:rsidRDefault="00721D62" w:rsidP="008A597E">
            <w:pPr>
              <w:pStyle w:val="tablehead"/>
              <w:rPr>
                <w:b w:val="0"/>
                <w:kern w:val="18"/>
              </w:rPr>
            </w:pPr>
          </w:p>
        </w:tc>
      </w:tr>
      <w:tr w:rsidR="00721D62" w:rsidRPr="005E4CC1" w14:paraId="1BCA0B15" w14:textId="77777777" w:rsidTr="008A597E">
        <w:trPr>
          <w:cantSplit/>
        </w:trPr>
        <w:tc>
          <w:tcPr>
            <w:tcW w:w="9360" w:type="dxa"/>
            <w:gridSpan w:val="11"/>
            <w:tcBorders>
              <w:top w:val="single" w:sz="6" w:space="0" w:color="auto"/>
              <w:bottom w:val="nil"/>
            </w:tcBorders>
          </w:tcPr>
          <w:p w14:paraId="1B6C10B7" w14:textId="77777777" w:rsidR="00721D62" w:rsidRPr="005E4CC1" w:rsidRDefault="00721D62" w:rsidP="008A597E">
            <w:pPr>
              <w:pStyle w:val="tabletext11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RULE 223. TRUCKS, TRACTORS AND TRAILERS CLASSIFICATIONS</w:t>
            </w:r>
          </w:p>
        </w:tc>
      </w:tr>
      <w:tr w:rsidR="00721D62" w:rsidRPr="005E4CC1" w14:paraId="7279A1DB" w14:textId="77777777" w:rsidTr="008A597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17ECDC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  <w:t>Limit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E691A7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Not Covered By Workers’ Comp.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16EBCCA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  <w:t>Covered By Workers’ Comp.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04D5471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  <w:t>Limit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AD62B2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Not Covered By Workers’ Comp.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3B012DE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  <w:t>Covered By Workers’ Comp.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D09E12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  <w:t>Limit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4D070E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Not Covered By Workers’ Comp.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014A137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  <w:t>Covered By Workers’ Comp.</w:t>
            </w:r>
          </w:p>
        </w:tc>
      </w:tr>
      <w:tr w:rsidR="00721D62" w:rsidRPr="005E4CC1" w14:paraId="34E7FDD2" w14:textId="77777777" w:rsidTr="008A597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F433775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12000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0B368BC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18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DC5B6FC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 7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509AE59" w14:textId="77777777" w:rsidR="00721D62" w:rsidRPr="005E4CC1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F726D24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3D1CBA0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27DB940" w14:textId="77777777" w:rsidR="00721D62" w:rsidRPr="005E4CC1" w:rsidRDefault="00721D62" w:rsidP="008A597E">
            <w:pPr>
              <w:pStyle w:val="tabletext11"/>
              <w:tabs>
                <w:tab w:val="decimal" w:pos="100"/>
              </w:tabs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 50000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C38BD78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41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</w:tcBorders>
          </w:tcPr>
          <w:p w14:paraId="67C969AD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16</w:t>
            </w:r>
          </w:p>
        </w:tc>
      </w:tr>
      <w:tr w:rsidR="00721D62" w:rsidRPr="005E4CC1" w14:paraId="06D179B8" w14:textId="77777777" w:rsidTr="008A597E">
        <w:trPr>
          <w:cantSplit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3013150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24000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CDA39B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0A271C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15</w:t>
            </w: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8B20AF" w14:textId="77777777" w:rsidR="00721D62" w:rsidRPr="005E4CC1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5E4CC1">
              <w:rPr>
                <w:b/>
                <w:kern w:val="18"/>
              </w:rPr>
              <w:t>$   4000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71A64C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 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05B1D0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 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834A4F" w14:textId="77777777" w:rsidR="00721D62" w:rsidRPr="005E4CC1" w:rsidRDefault="00721D62" w:rsidP="008A597E">
            <w:pPr>
              <w:pStyle w:val="tabletext11"/>
              <w:tabs>
                <w:tab w:val="decimal" w:pos="100"/>
              </w:tabs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C6990F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</w:tcBorders>
          </w:tcPr>
          <w:p w14:paraId="1FEA9E8E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18</w:t>
            </w:r>
          </w:p>
        </w:tc>
      </w:tr>
      <w:tr w:rsidR="00721D62" w:rsidRPr="005E4CC1" w14:paraId="3850A877" w14:textId="77777777" w:rsidTr="008A597E">
        <w:trPr>
          <w:cantSplit/>
        </w:trPr>
        <w:tc>
          <w:tcPr>
            <w:tcW w:w="9360" w:type="dxa"/>
            <w:gridSpan w:val="11"/>
            <w:tcBorders>
              <w:top w:val="single" w:sz="6" w:space="0" w:color="auto"/>
              <w:bottom w:val="nil"/>
            </w:tcBorders>
          </w:tcPr>
          <w:p w14:paraId="2D3729F0" w14:textId="77777777" w:rsidR="00721D62" w:rsidRPr="005E4CC1" w:rsidRDefault="00721D62" w:rsidP="008A597E">
            <w:pPr>
              <w:pStyle w:val="tabletext11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RULE 232. PRIVATE PASSENGER TYPES CLASSIFICATIONS</w:t>
            </w:r>
          </w:p>
        </w:tc>
      </w:tr>
      <w:tr w:rsidR="00721D62" w:rsidRPr="005E4CC1" w14:paraId="70666A56" w14:textId="77777777" w:rsidTr="008A597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5BB3A0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  <w:t>Limit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06C52A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 xml:space="preserve">Not </w:t>
            </w:r>
            <w:r w:rsidRPr="005E4CC1">
              <w:rPr>
                <w:b/>
                <w:kern w:val="18"/>
              </w:rPr>
              <w:br/>
              <w:t>Princi–pally Operated by Employ–ees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C68D0A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  <w:t>Princi–pally Operated by Employ–ees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01D75A0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  <w:t>Limit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5364F6C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 xml:space="preserve">Not </w:t>
            </w:r>
            <w:r w:rsidRPr="005E4CC1">
              <w:rPr>
                <w:b/>
                <w:kern w:val="18"/>
              </w:rPr>
              <w:br/>
              <w:t>Princi–pally Operated by Employ–ees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F91A2F9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  <w:t>Princi–pally Operated by Employ–ees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2601E5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  <w:t>Limit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23AD6B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Not</w:t>
            </w:r>
            <w:r w:rsidRPr="005E4CC1">
              <w:rPr>
                <w:b/>
                <w:kern w:val="18"/>
              </w:rPr>
              <w:br/>
              <w:t>Princi–pally Operated by Employ–ees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5C0CC32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  <w:t>Princi–pally Operated by Employ–ees</w:t>
            </w:r>
          </w:p>
        </w:tc>
      </w:tr>
      <w:tr w:rsidR="00721D62" w:rsidRPr="005E4CC1" w14:paraId="25DADE41" w14:textId="77777777" w:rsidTr="008A597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40A4CB8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12000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A2E02D7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18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22FBD56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 7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C7F4DCE" w14:textId="77777777" w:rsidR="00721D62" w:rsidRPr="005E4CC1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D8AF34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5C62FC9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F242050" w14:textId="77777777" w:rsidR="00721D62" w:rsidRPr="005E4CC1" w:rsidRDefault="00721D62" w:rsidP="008A597E">
            <w:pPr>
              <w:pStyle w:val="tabletext11"/>
              <w:tabs>
                <w:tab w:val="decimal" w:pos="100"/>
              </w:tabs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 50000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7F8854A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40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</w:tcBorders>
          </w:tcPr>
          <w:p w14:paraId="541E34C2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16</w:t>
            </w:r>
          </w:p>
        </w:tc>
      </w:tr>
      <w:tr w:rsidR="00721D62" w:rsidRPr="005E4CC1" w14:paraId="29864A34" w14:textId="77777777" w:rsidTr="008A597E">
        <w:trPr>
          <w:cantSplit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88D2D0B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24000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05D923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67DAE5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14</w:t>
            </w: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D457276" w14:textId="77777777" w:rsidR="00721D62" w:rsidRPr="005E4CC1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5E4CC1">
              <w:rPr>
                <w:b/>
                <w:kern w:val="18"/>
              </w:rPr>
              <w:t>$   4000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44E897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 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9BCCE2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 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0FE6C0" w14:textId="77777777" w:rsidR="00721D62" w:rsidRPr="005E4CC1" w:rsidRDefault="00721D62" w:rsidP="008A597E">
            <w:pPr>
              <w:pStyle w:val="tabletext11"/>
              <w:tabs>
                <w:tab w:val="decimal" w:pos="100"/>
              </w:tabs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1415C3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</w:tcBorders>
          </w:tcPr>
          <w:p w14:paraId="5C93B4A7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18</w:t>
            </w:r>
          </w:p>
        </w:tc>
      </w:tr>
      <w:tr w:rsidR="00721D62" w:rsidRPr="005E4CC1" w14:paraId="74B9C0A2" w14:textId="77777777" w:rsidTr="008A597E">
        <w:trPr>
          <w:cantSplit/>
        </w:trPr>
        <w:tc>
          <w:tcPr>
            <w:tcW w:w="9360" w:type="dxa"/>
            <w:gridSpan w:val="11"/>
            <w:tcBorders>
              <w:top w:val="single" w:sz="6" w:space="0" w:color="auto"/>
              <w:bottom w:val="nil"/>
            </w:tcBorders>
          </w:tcPr>
          <w:p w14:paraId="1FD97712" w14:textId="77777777" w:rsidR="00721D62" w:rsidRPr="005E4CC1" w:rsidRDefault="00721D62" w:rsidP="008A597E">
            <w:pPr>
              <w:pStyle w:val="tabletext11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RULE 240. PUBLIC AUTO CLASSIFICATIONS – LIMOUSINES</w:t>
            </w:r>
          </w:p>
        </w:tc>
      </w:tr>
      <w:tr w:rsidR="00721D62" w:rsidRPr="005E4CC1" w14:paraId="4E081CFA" w14:textId="77777777" w:rsidTr="008A597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1FF18D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  <w:t>Limit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5827AE1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B0B63E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Other Than</w:t>
            </w:r>
            <w:r w:rsidRPr="005E4CC1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C64AF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  <w:t>Limit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BF404E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12A2B1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Other Than</w:t>
            </w:r>
            <w:r w:rsidRPr="005E4CC1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5F8162E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  <w:t>Limit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7786D4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  <w:t>Owner Operated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97C3BA0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Other Than</w:t>
            </w:r>
            <w:r w:rsidRPr="005E4CC1">
              <w:rPr>
                <w:b/>
                <w:kern w:val="18"/>
              </w:rPr>
              <w:br/>
              <w:t>Owner Operated</w:t>
            </w:r>
          </w:p>
        </w:tc>
      </w:tr>
      <w:tr w:rsidR="00721D62" w:rsidRPr="005E4CC1" w14:paraId="668DF107" w14:textId="77777777" w:rsidTr="008A597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84C70F9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12000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796C53E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86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E19ABA0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65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9D9D346" w14:textId="77777777" w:rsidR="00721D62" w:rsidRPr="005E4CC1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48AD61C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D44B40E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BC6CA8" w14:textId="77777777" w:rsidR="00721D62" w:rsidRPr="005E4CC1" w:rsidRDefault="00721D62" w:rsidP="008A597E">
            <w:pPr>
              <w:pStyle w:val="tabletext11"/>
              <w:tabs>
                <w:tab w:val="decimal" w:pos="100"/>
              </w:tabs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 50000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AA12E43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200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</w:tcBorders>
          </w:tcPr>
          <w:p w14:paraId="4478BA40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151</w:t>
            </w:r>
          </w:p>
        </w:tc>
      </w:tr>
      <w:tr w:rsidR="00721D62" w:rsidRPr="005E4CC1" w14:paraId="192299CB" w14:textId="77777777" w:rsidTr="008A597E">
        <w:trPr>
          <w:cantSplit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E649A31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24000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7C4549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182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7AC22F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137</w:t>
            </w: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678558C" w14:textId="77777777" w:rsidR="00721D62" w:rsidRPr="005E4CC1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5E4CC1">
              <w:rPr>
                <w:b/>
                <w:kern w:val="18"/>
              </w:rPr>
              <w:t>$   4000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76B8D8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9E2045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 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48BCD4" w14:textId="77777777" w:rsidR="00721D62" w:rsidRPr="005E4CC1" w:rsidRDefault="00721D62" w:rsidP="008A597E">
            <w:pPr>
              <w:pStyle w:val="tabletext11"/>
              <w:tabs>
                <w:tab w:val="decimal" w:pos="100"/>
              </w:tabs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80C89D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215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</w:tcBorders>
          </w:tcPr>
          <w:p w14:paraId="639D0055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162</w:t>
            </w:r>
          </w:p>
        </w:tc>
      </w:tr>
      <w:tr w:rsidR="00721D62" w:rsidRPr="005E4CC1" w14:paraId="4FD1B0DC" w14:textId="77777777" w:rsidTr="008A597E">
        <w:trPr>
          <w:cantSplit/>
        </w:trPr>
        <w:tc>
          <w:tcPr>
            <w:tcW w:w="936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5F72BD36" w14:textId="77777777" w:rsidR="00721D62" w:rsidRPr="005E4CC1" w:rsidRDefault="00721D62" w:rsidP="008A597E">
            <w:pPr>
              <w:pStyle w:val="tabletext11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RULE 240. PUBLIC AUTO CLASSIFICATIONS – SCHOOL AND CHURCH BUSES</w:t>
            </w:r>
          </w:p>
        </w:tc>
      </w:tr>
      <w:tr w:rsidR="00721D62" w:rsidRPr="005E4CC1" w14:paraId="5FCD8865" w14:textId="77777777" w:rsidTr="008A597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7AC582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Limit</w:t>
            </w: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F7E10C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A815483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94068C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Charge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CC0458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Limit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CF9BDC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0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9AEC03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Charge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5D058F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Limit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AB156C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6174E0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Charge</w:t>
            </w:r>
          </w:p>
        </w:tc>
      </w:tr>
      <w:tr w:rsidR="00721D62" w:rsidRPr="005E4CC1" w14:paraId="4770B380" w14:textId="77777777" w:rsidTr="008A597E">
        <w:trPr>
          <w:cantSplit/>
        </w:trPr>
        <w:tc>
          <w:tcPr>
            <w:tcW w:w="10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AF66E6B" w14:textId="77777777" w:rsidR="00721D62" w:rsidRPr="005E4CC1" w:rsidRDefault="00721D62" w:rsidP="008A597E">
            <w:pPr>
              <w:pStyle w:val="tabletext11"/>
              <w:ind w:left="120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12000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6F603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F487D5F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16</w:t>
            </w: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AFE8CC3" w14:textId="77777777" w:rsidR="00721D62" w:rsidRPr="005E4CC1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AFA37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D0E06F8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E2E1CA7" w14:textId="77777777" w:rsidR="00721D62" w:rsidRPr="005E4CC1" w:rsidRDefault="00721D62" w:rsidP="008A597E">
            <w:pPr>
              <w:pStyle w:val="tabletext11"/>
              <w:tabs>
                <w:tab w:val="decimal" w:pos="100"/>
              </w:tabs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 50000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A0E1439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ABBBB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36</w:t>
            </w:r>
          </w:p>
        </w:tc>
      </w:tr>
      <w:tr w:rsidR="00721D62" w:rsidRPr="005E4CC1" w14:paraId="52734A06" w14:textId="77777777" w:rsidTr="008A597E">
        <w:trPr>
          <w:cantSplit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9A302AD" w14:textId="77777777" w:rsidR="00721D62" w:rsidRPr="005E4CC1" w:rsidRDefault="00721D62" w:rsidP="008A597E">
            <w:pPr>
              <w:pStyle w:val="tabletext11"/>
              <w:ind w:left="120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24000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AA8423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9BEBA9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33</w:t>
            </w: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5AC8E08" w14:textId="77777777" w:rsidR="00721D62" w:rsidRPr="005E4CC1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5E4CC1">
              <w:rPr>
                <w:b/>
                <w:kern w:val="18"/>
              </w:rPr>
              <w:t>$   4000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D1A85E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34E15D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 3</w:t>
            </w: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4B65DA3" w14:textId="77777777" w:rsidR="00721D62" w:rsidRPr="005E4CC1" w:rsidRDefault="00721D62" w:rsidP="008A597E">
            <w:pPr>
              <w:pStyle w:val="tabletext11"/>
              <w:tabs>
                <w:tab w:val="decimal" w:pos="100"/>
              </w:tabs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33208A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7429C6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39</w:t>
            </w:r>
          </w:p>
        </w:tc>
      </w:tr>
      <w:tr w:rsidR="00721D62" w:rsidRPr="005E4CC1" w14:paraId="0C0F1055" w14:textId="77777777" w:rsidTr="008A597E">
        <w:trPr>
          <w:cantSplit/>
        </w:trPr>
        <w:tc>
          <w:tcPr>
            <w:tcW w:w="936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2BEBB1C1" w14:textId="77777777" w:rsidR="00721D62" w:rsidRPr="005E4CC1" w:rsidRDefault="00721D62" w:rsidP="008A597E">
            <w:pPr>
              <w:pStyle w:val="tabletext11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RULE 240. PUBLIC AUTO CLASSIFICATIONS – OTHER BUSES</w:t>
            </w:r>
          </w:p>
        </w:tc>
      </w:tr>
      <w:tr w:rsidR="00721D62" w:rsidRPr="005E4CC1" w14:paraId="60F3D31E" w14:textId="77777777" w:rsidTr="008A597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F250D7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</w:p>
          <w:p w14:paraId="43141847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Limit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4F44344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Not Govern–ment Spon–sored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C581FC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  <w:t>Govern–ment Spon–sored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9188B2C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</w:p>
          <w:p w14:paraId="0D9FDCAC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Limit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8E1631D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Not Govern–ment Spon–sored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9A424F5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  <w:t>Govern–ment Spon–sored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2A812D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</w:r>
            <w:r w:rsidRPr="005E4CC1">
              <w:rPr>
                <w:b/>
                <w:kern w:val="18"/>
              </w:rPr>
              <w:br/>
              <w:t>Limit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EAA81B2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Not Govern–ment Spon–sored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E3E8EAA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  <w:t>Govern–ment Spon–sored</w:t>
            </w:r>
          </w:p>
        </w:tc>
      </w:tr>
      <w:tr w:rsidR="00721D62" w:rsidRPr="005E4CC1" w14:paraId="5657B67C" w14:textId="77777777" w:rsidTr="008A597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4F70B0E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12000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46FD3CF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148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11D56C3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74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D9630E8" w14:textId="77777777" w:rsidR="00721D62" w:rsidRPr="005E4CC1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5DF2BB9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D9CFA00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A2FA8C4" w14:textId="77777777" w:rsidR="00721D62" w:rsidRPr="005E4CC1" w:rsidRDefault="00721D62" w:rsidP="008A597E">
            <w:pPr>
              <w:pStyle w:val="tabletext11"/>
              <w:tabs>
                <w:tab w:val="decimal" w:pos="100"/>
              </w:tabs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 50000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6A4E14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344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</w:tcBorders>
          </w:tcPr>
          <w:p w14:paraId="26423E2B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172</w:t>
            </w:r>
          </w:p>
        </w:tc>
      </w:tr>
      <w:tr w:rsidR="00721D62" w:rsidRPr="005E4CC1" w14:paraId="007A791B" w14:textId="77777777" w:rsidTr="008A597E">
        <w:trPr>
          <w:cantSplit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009C18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24000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7137E1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312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9B9FC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156</w:t>
            </w: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AE0CD25" w14:textId="77777777" w:rsidR="00721D62" w:rsidRPr="005E4CC1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5E4CC1">
              <w:rPr>
                <w:b/>
                <w:kern w:val="18"/>
              </w:rPr>
              <w:t>$   4000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2ABAB1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48DF42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A9C158" w14:textId="77777777" w:rsidR="00721D62" w:rsidRPr="005E4CC1" w:rsidRDefault="00721D62" w:rsidP="008A597E">
            <w:pPr>
              <w:pStyle w:val="tabletext11"/>
              <w:tabs>
                <w:tab w:val="decimal" w:pos="100"/>
              </w:tabs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6B02B0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370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</w:tcBorders>
          </w:tcPr>
          <w:p w14:paraId="30532335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185</w:t>
            </w:r>
          </w:p>
        </w:tc>
      </w:tr>
      <w:tr w:rsidR="00721D62" w:rsidRPr="005E4CC1" w14:paraId="7EF6C6D6" w14:textId="77777777" w:rsidTr="008A597E">
        <w:trPr>
          <w:cantSplit/>
        </w:trPr>
        <w:tc>
          <w:tcPr>
            <w:tcW w:w="9360" w:type="dxa"/>
            <w:gridSpan w:val="11"/>
            <w:tcBorders>
              <w:top w:val="single" w:sz="6" w:space="0" w:color="auto"/>
              <w:bottom w:val="nil"/>
            </w:tcBorders>
          </w:tcPr>
          <w:p w14:paraId="7584B3E8" w14:textId="77777777" w:rsidR="00721D62" w:rsidRPr="005E4CC1" w:rsidRDefault="00721D62" w:rsidP="008A597E">
            <w:pPr>
              <w:pStyle w:val="tabletext11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RULE 240. PUBLIC AUTO CLASSIFICATIONS – VAN POOLS</w:t>
            </w:r>
          </w:p>
        </w:tc>
      </w:tr>
      <w:tr w:rsidR="00721D62" w:rsidRPr="005E4CC1" w14:paraId="7BF1EA00" w14:textId="77777777" w:rsidTr="008A597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36F959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  <w:t>Limit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08C40B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Employer Furnished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F55A560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 xml:space="preserve">All </w:t>
            </w:r>
            <w:r w:rsidRPr="005E4CC1">
              <w:rPr>
                <w:b/>
                <w:kern w:val="18"/>
              </w:rPr>
              <w:br/>
              <w:t>Other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B62360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  <w:t>Limit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77E8FF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Employer Furnished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3277A6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 xml:space="preserve">All </w:t>
            </w:r>
            <w:r w:rsidRPr="005E4CC1">
              <w:rPr>
                <w:b/>
                <w:kern w:val="18"/>
              </w:rPr>
              <w:br/>
              <w:t>Other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24DC45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br/>
              <w:t>Limit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23090D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Employer Furnished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71F0439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 xml:space="preserve">All </w:t>
            </w:r>
            <w:r w:rsidRPr="005E4CC1">
              <w:rPr>
                <w:b/>
                <w:kern w:val="18"/>
              </w:rPr>
              <w:br/>
              <w:t>Other</w:t>
            </w:r>
          </w:p>
        </w:tc>
      </w:tr>
      <w:tr w:rsidR="00721D62" w:rsidRPr="005E4CC1" w14:paraId="309DC85C" w14:textId="77777777" w:rsidTr="008A597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AAB0667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12000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E214F65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 4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EEFB573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11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D10DBDD" w14:textId="77777777" w:rsidR="00721D62" w:rsidRPr="005E4CC1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ACF7404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3A2A946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244CAE1" w14:textId="77777777" w:rsidR="00721D62" w:rsidRPr="005E4CC1" w:rsidRDefault="00721D62" w:rsidP="008A597E">
            <w:pPr>
              <w:pStyle w:val="tabletext11"/>
              <w:tabs>
                <w:tab w:val="decimal" w:pos="100"/>
              </w:tabs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 50000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427FB85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10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nil"/>
            </w:tcBorders>
          </w:tcPr>
          <w:p w14:paraId="1CE8F8CE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26</w:t>
            </w:r>
          </w:p>
        </w:tc>
      </w:tr>
      <w:tr w:rsidR="00721D62" w:rsidRPr="005E4CC1" w14:paraId="2CE6811D" w14:textId="77777777" w:rsidTr="008A597E">
        <w:trPr>
          <w:cantSplit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01C3CE0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24000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5833D8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 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C9B079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23</w:t>
            </w: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483E4FB" w14:textId="77777777" w:rsidR="00721D62" w:rsidRPr="005E4CC1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5E4CC1">
              <w:rPr>
                <w:b/>
                <w:kern w:val="18"/>
              </w:rPr>
              <w:t>$   4000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F42E8D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 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AAA800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 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FBB423" w14:textId="77777777" w:rsidR="00721D62" w:rsidRPr="005E4CC1" w:rsidRDefault="00721D62" w:rsidP="008A597E">
            <w:pPr>
              <w:pStyle w:val="tabletext11"/>
              <w:tabs>
                <w:tab w:val="decimal" w:pos="100"/>
              </w:tabs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3A55AB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</w:tcBorders>
          </w:tcPr>
          <w:p w14:paraId="10F54862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28</w:t>
            </w:r>
          </w:p>
        </w:tc>
      </w:tr>
      <w:tr w:rsidR="00721D62" w:rsidRPr="005E4CC1" w14:paraId="28DC801F" w14:textId="77777777" w:rsidTr="008A597E">
        <w:trPr>
          <w:cantSplit/>
        </w:trPr>
        <w:tc>
          <w:tcPr>
            <w:tcW w:w="936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21F40124" w14:textId="77777777" w:rsidR="00721D62" w:rsidRPr="005E4CC1" w:rsidRDefault="00721D62" w:rsidP="008A597E">
            <w:pPr>
              <w:pStyle w:val="tabletext11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RULE 249. AUTO DEALERS – PREMIUM DEVELOPMENT</w:t>
            </w:r>
          </w:p>
        </w:tc>
      </w:tr>
      <w:tr w:rsidR="00721D62" w:rsidRPr="005E4CC1" w14:paraId="00BF335A" w14:textId="77777777" w:rsidTr="008A597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2BE806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Limit</w:t>
            </w: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7101F3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B64A3F7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F308A9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Charge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9FEB45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Limit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11B8E4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0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EEE25D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Charge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6ED3F7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Limit</w:t>
            </w: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C67DD3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D5F25A" w14:textId="77777777" w:rsidR="00721D62" w:rsidRPr="005E4CC1" w:rsidRDefault="00721D62" w:rsidP="008A597E">
            <w:pPr>
              <w:pStyle w:val="tabletext11"/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Charge</w:t>
            </w:r>
          </w:p>
        </w:tc>
      </w:tr>
      <w:tr w:rsidR="00721D62" w:rsidRPr="005E4CC1" w14:paraId="5EBFF62E" w14:textId="77777777" w:rsidTr="008A597E">
        <w:trPr>
          <w:cantSplit/>
        </w:trPr>
        <w:tc>
          <w:tcPr>
            <w:tcW w:w="10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221B034" w14:textId="77777777" w:rsidR="00721D62" w:rsidRPr="005E4CC1" w:rsidRDefault="00721D62" w:rsidP="008A597E">
            <w:pPr>
              <w:pStyle w:val="tabletext11"/>
              <w:ind w:left="120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12000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190B0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1CC86E0E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10</w:t>
            </w: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032D8D1" w14:textId="77777777" w:rsidR="00721D62" w:rsidRPr="005E4CC1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49993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0747977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F6494A1" w14:textId="77777777" w:rsidR="00721D62" w:rsidRPr="005E4CC1" w:rsidRDefault="00721D62" w:rsidP="008A597E">
            <w:pPr>
              <w:pStyle w:val="tabletext11"/>
              <w:tabs>
                <w:tab w:val="decimal" w:pos="100"/>
              </w:tabs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 50000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0A6F2DA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F7388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24</w:t>
            </w:r>
          </w:p>
        </w:tc>
      </w:tr>
      <w:tr w:rsidR="00721D62" w:rsidRPr="005E4CC1" w14:paraId="436F8F80" w14:textId="77777777" w:rsidTr="008A597E">
        <w:trPr>
          <w:cantSplit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5543162" w14:textId="77777777" w:rsidR="00721D62" w:rsidRPr="005E4CC1" w:rsidRDefault="00721D62" w:rsidP="008A597E">
            <w:pPr>
              <w:pStyle w:val="tabletext11"/>
              <w:ind w:left="120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 24000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F73AF2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9D0E2F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21</w:t>
            </w: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0360AB9" w14:textId="77777777" w:rsidR="00721D62" w:rsidRPr="005E4CC1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5E4CC1">
              <w:rPr>
                <w:b/>
                <w:kern w:val="18"/>
              </w:rPr>
              <w:t>$   4000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46398B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1A5745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 1</w:t>
            </w: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E92E0BC" w14:textId="77777777" w:rsidR="00721D62" w:rsidRPr="005E4CC1" w:rsidRDefault="00721D62" w:rsidP="008A597E">
            <w:pPr>
              <w:pStyle w:val="tabletext11"/>
              <w:tabs>
                <w:tab w:val="decimal" w:pos="100"/>
              </w:tabs>
              <w:jc w:val="center"/>
              <w:rPr>
                <w:b/>
                <w:kern w:val="18"/>
              </w:rPr>
            </w:pPr>
            <w:r w:rsidRPr="005E4CC1">
              <w:rPr>
                <w:b/>
                <w:kern w:val="18"/>
              </w:rPr>
              <w:t>$ 100000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C47101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2FEBA2" w14:textId="77777777" w:rsidR="00721D62" w:rsidRPr="005E4CC1" w:rsidRDefault="00721D62" w:rsidP="008A597E">
            <w:pPr>
              <w:pStyle w:val="tabletext11"/>
              <w:tabs>
                <w:tab w:val="decimal" w:pos="800"/>
              </w:tabs>
              <w:jc w:val="both"/>
              <w:rPr>
                <w:kern w:val="18"/>
              </w:rPr>
            </w:pPr>
            <w:r w:rsidRPr="005E4CC1">
              <w:rPr>
                <w:kern w:val="18"/>
              </w:rPr>
              <w:t>$    25</w:t>
            </w:r>
          </w:p>
        </w:tc>
      </w:tr>
    </w:tbl>
    <w:p w14:paraId="0B9A9F31" w14:textId="49B4AB2B" w:rsidR="00721D62" w:rsidRDefault="00721D62" w:rsidP="00721D62">
      <w:pPr>
        <w:pStyle w:val="isonormal"/>
      </w:pPr>
    </w:p>
    <w:p w14:paraId="33177BD8" w14:textId="26F6E48A" w:rsidR="00721D62" w:rsidRDefault="00721D62" w:rsidP="00721D62">
      <w:pPr>
        <w:pStyle w:val="isonormal"/>
        <w:jc w:val="left"/>
      </w:pPr>
    </w:p>
    <w:p w14:paraId="65392EF2" w14:textId="77777777" w:rsidR="00721D62" w:rsidRDefault="00721D62" w:rsidP="00721D62">
      <w:pPr>
        <w:pStyle w:val="isonormal"/>
        <w:sectPr w:rsidR="00721D62" w:rsidSect="00721D6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DCAE0A4" w14:textId="77777777" w:rsidR="00721D62" w:rsidRPr="00BF48A6" w:rsidRDefault="00721D62" w:rsidP="00721D62">
      <w:pPr>
        <w:pStyle w:val="subcap"/>
      </w:pPr>
      <w:r w:rsidRPr="00BF48A6">
        <w:lastRenderedPageBreak/>
        <w:t>TERRITORY 001</w:t>
      </w:r>
    </w:p>
    <w:p w14:paraId="4B18CE8A" w14:textId="77777777" w:rsidR="00721D62" w:rsidRPr="00BF48A6" w:rsidRDefault="00721D62" w:rsidP="00721D62">
      <w:pPr>
        <w:pStyle w:val="subcap2"/>
      </w:pPr>
      <w:r w:rsidRPr="00BF48A6">
        <w:t>PHYS DAM</w:t>
      </w:r>
    </w:p>
    <w:p w14:paraId="11B8719B" w14:textId="77777777" w:rsidR="00721D62" w:rsidRPr="00BF48A6" w:rsidRDefault="00721D62" w:rsidP="00721D62">
      <w:pPr>
        <w:pStyle w:val="isonormal"/>
      </w:pPr>
    </w:p>
    <w:p w14:paraId="6BEB093E" w14:textId="77777777" w:rsidR="00721D62" w:rsidRPr="00BF48A6" w:rsidRDefault="00721D62" w:rsidP="00721D62">
      <w:pPr>
        <w:pStyle w:val="isonormal"/>
        <w:sectPr w:rsidR="00721D62" w:rsidRPr="00BF48A6" w:rsidSect="00721D6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21D62" w:rsidRPr="00BF48A6" w14:paraId="3886AEAA" w14:textId="77777777" w:rsidTr="008A597E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2CE89BC" w14:textId="77777777" w:rsidR="00721D62" w:rsidRPr="00BF48A6" w:rsidRDefault="00721D62" w:rsidP="008A597E">
            <w:pPr>
              <w:pStyle w:val="tablehead"/>
              <w:rPr>
                <w:kern w:val="18"/>
              </w:rPr>
            </w:pPr>
            <w:r w:rsidRPr="00BF48A6">
              <w:rPr>
                <w:kern w:val="18"/>
              </w:rPr>
              <w:t>PHYSICAL DAMAGE</w:t>
            </w:r>
            <w:r w:rsidRPr="00BF48A6">
              <w:rPr>
                <w:kern w:val="18"/>
              </w:rPr>
              <w:br/>
              <w:t>Original Cost New Range</w:t>
            </w:r>
            <w:r w:rsidRPr="00BF48A6">
              <w:rPr>
                <w:kern w:val="18"/>
              </w:rPr>
              <w:br/>
              <w:t>$25,000 – 29,999</w:t>
            </w:r>
          </w:p>
        </w:tc>
      </w:tr>
      <w:tr w:rsidR="00721D62" w:rsidRPr="00BF48A6" w14:paraId="2C526809" w14:textId="77777777" w:rsidTr="008A597E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1E78088" w14:textId="77777777" w:rsidR="00721D62" w:rsidRPr="00BF48A6" w:rsidRDefault="00721D62" w:rsidP="008A597E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93AB3E7" w14:textId="77777777" w:rsidR="00721D62" w:rsidRPr="00BF48A6" w:rsidRDefault="00721D62" w:rsidP="008A597E">
            <w:pPr>
              <w:pStyle w:val="tablehead"/>
              <w:rPr>
                <w:kern w:val="18"/>
              </w:rPr>
            </w:pPr>
            <w:r w:rsidRPr="00BF48A6">
              <w:rPr>
                <w:kern w:val="18"/>
              </w:rPr>
              <w:t>Specified</w:t>
            </w:r>
            <w:r w:rsidRPr="00BF48A6">
              <w:rPr>
                <w:kern w:val="18"/>
              </w:rPr>
              <w:br/>
              <w:t>Causes</w:t>
            </w:r>
            <w:r w:rsidRPr="00BF48A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C147E3B" w14:textId="77777777" w:rsidR="00721D62" w:rsidRPr="00BF48A6" w:rsidRDefault="00721D62" w:rsidP="008A597E">
            <w:pPr>
              <w:pStyle w:val="tablehead"/>
              <w:rPr>
                <w:kern w:val="18"/>
              </w:rPr>
            </w:pPr>
            <w:r w:rsidRPr="00BF48A6">
              <w:rPr>
                <w:kern w:val="18"/>
              </w:rPr>
              <w:br/>
            </w:r>
            <w:r w:rsidRPr="00BF48A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93B8B0D" w14:textId="77777777" w:rsidR="00721D62" w:rsidRPr="00BF48A6" w:rsidRDefault="00721D62" w:rsidP="008A597E">
            <w:pPr>
              <w:pStyle w:val="tablehead"/>
              <w:rPr>
                <w:kern w:val="18"/>
              </w:rPr>
            </w:pPr>
            <w:r w:rsidRPr="00BF48A6">
              <w:rPr>
                <w:kern w:val="18"/>
              </w:rPr>
              <w:t>$500</w:t>
            </w:r>
            <w:r w:rsidRPr="00BF48A6">
              <w:rPr>
                <w:kern w:val="18"/>
              </w:rPr>
              <w:br/>
              <w:t>Ded.</w:t>
            </w:r>
            <w:r w:rsidRPr="00BF48A6">
              <w:rPr>
                <w:kern w:val="18"/>
              </w:rPr>
              <w:br/>
              <w:t>Coll.</w:t>
            </w:r>
          </w:p>
        </w:tc>
      </w:tr>
      <w:tr w:rsidR="00721D62" w:rsidRPr="00BF48A6" w14:paraId="45305F63" w14:textId="77777777" w:rsidTr="008A597E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06DF3D6" w14:textId="77777777" w:rsidR="00721D62" w:rsidRPr="00BF48A6" w:rsidRDefault="00721D62" w:rsidP="008A597E">
            <w:pPr>
              <w:pStyle w:val="tabletext11"/>
              <w:rPr>
                <w:b/>
                <w:caps/>
                <w:kern w:val="18"/>
              </w:rPr>
            </w:pPr>
            <w:r w:rsidRPr="00BF48A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21D62" w:rsidRPr="00BF48A6" w14:paraId="26FB63A8" w14:textId="77777777" w:rsidTr="008A597E">
        <w:trPr>
          <w:cantSplit/>
        </w:trPr>
        <w:tc>
          <w:tcPr>
            <w:tcW w:w="540" w:type="dxa"/>
            <w:gridSpan w:val="2"/>
          </w:tcPr>
          <w:p w14:paraId="6BC84289" w14:textId="77777777" w:rsidR="00721D62" w:rsidRPr="00BF48A6" w:rsidRDefault="00721D62" w:rsidP="008A597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AD7F59" w14:textId="77777777" w:rsidR="00721D62" w:rsidRPr="00BF48A6" w:rsidRDefault="00721D62" w:rsidP="008A597E">
            <w:pPr>
              <w:pStyle w:val="tabletext11"/>
              <w:rPr>
                <w:b/>
                <w:kern w:val="18"/>
              </w:rPr>
            </w:pPr>
            <w:r w:rsidRPr="00BF48A6">
              <w:rPr>
                <w:b/>
                <w:kern w:val="18"/>
              </w:rPr>
              <w:t>– Local And Intermediate – All Vehicles</w:t>
            </w:r>
          </w:p>
        </w:tc>
      </w:tr>
      <w:tr w:rsidR="00721D62" w:rsidRPr="00BF48A6" w14:paraId="532F91F5" w14:textId="77777777" w:rsidTr="008A597E">
        <w:trPr>
          <w:cantSplit/>
        </w:trPr>
        <w:tc>
          <w:tcPr>
            <w:tcW w:w="540" w:type="dxa"/>
            <w:gridSpan w:val="2"/>
          </w:tcPr>
          <w:p w14:paraId="152AF448" w14:textId="77777777" w:rsidR="00721D62" w:rsidRPr="00BF48A6" w:rsidRDefault="00721D62" w:rsidP="008A597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EA363D" w14:textId="77777777" w:rsidR="00721D62" w:rsidRPr="00BF48A6" w:rsidRDefault="00721D62" w:rsidP="008A597E">
            <w:pPr>
              <w:pStyle w:val="tabletext11"/>
              <w:rPr>
                <w:b/>
                <w:kern w:val="18"/>
              </w:rPr>
            </w:pPr>
            <w:r w:rsidRPr="00BF48A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21D62" w:rsidRPr="00BF48A6" w14:paraId="797E1B48" w14:textId="77777777" w:rsidTr="008A597E">
        <w:trPr>
          <w:cantSplit/>
        </w:trPr>
        <w:tc>
          <w:tcPr>
            <w:tcW w:w="4860" w:type="dxa"/>
            <w:gridSpan w:val="3"/>
          </w:tcPr>
          <w:p w14:paraId="62FF4F00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869B86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02094C6F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39C5EF67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307</w:t>
            </w:r>
          </w:p>
        </w:tc>
      </w:tr>
      <w:tr w:rsidR="00721D62" w:rsidRPr="00BF48A6" w14:paraId="1DD28E6A" w14:textId="77777777" w:rsidTr="008A597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5E99A54" w14:textId="77777777" w:rsidR="00721D62" w:rsidRPr="00BF48A6" w:rsidRDefault="00721D62" w:rsidP="008A597E">
            <w:pPr>
              <w:pStyle w:val="tabletext11"/>
              <w:rPr>
                <w:b/>
                <w:caps/>
                <w:kern w:val="18"/>
              </w:rPr>
            </w:pPr>
            <w:r w:rsidRPr="00BF48A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21D62" w:rsidRPr="00BF48A6" w14:paraId="3FB85B9B" w14:textId="77777777" w:rsidTr="008A597E">
        <w:trPr>
          <w:cantSplit/>
        </w:trPr>
        <w:tc>
          <w:tcPr>
            <w:tcW w:w="4860" w:type="dxa"/>
            <w:gridSpan w:val="3"/>
          </w:tcPr>
          <w:p w14:paraId="31AE42C3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440CE8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AFE07F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443529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21D62" w:rsidRPr="00BF48A6" w14:paraId="6C1E3F3F" w14:textId="77777777" w:rsidTr="008A597E">
        <w:trPr>
          <w:cantSplit/>
        </w:trPr>
        <w:tc>
          <w:tcPr>
            <w:tcW w:w="4860" w:type="dxa"/>
            <w:gridSpan w:val="3"/>
          </w:tcPr>
          <w:p w14:paraId="1E9F30DD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2242CF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2969E5B4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5E9DF072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438</w:t>
            </w:r>
          </w:p>
        </w:tc>
      </w:tr>
      <w:tr w:rsidR="00721D62" w:rsidRPr="00BF48A6" w14:paraId="7C7FB34B" w14:textId="77777777" w:rsidTr="008A597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F6D3B10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BF48A6" w14:paraId="20AC9E38" w14:textId="77777777" w:rsidTr="008A597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A0E4652" w14:textId="77777777" w:rsidR="00721D62" w:rsidRPr="00BF48A6" w:rsidRDefault="00721D62" w:rsidP="008A597E">
            <w:pPr>
              <w:pStyle w:val="tabletext11"/>
              <w:rPr>
                <w:b/>
                <w:caps/>
                <w:kern w:val="18"/>
              </w:rPr>
            </w:pPr>
            <w:r w:rsidRPr="00BF48A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21D62" w:rsidRPr="00BF48A6" w14:paraId="09197DD0" w14:textId="77777777" w:rsidTr="008A597E">
        <w:trPr>
          <w:cantSplit/>
        </w:trPr>
        <w:tc>
          <w:tcPr>
            <w:tcW w:w="540" w:type="dxa"/>
            <w:gridSpan w:val="2"/>
          </w:tcPr>
          <w:p w14:paraId="193E8970" w14:textId="77777777" w:rsidR="00721D62" w:rsidRPr="00BF48A6" w:rsidRDefault="00721D62" w:rsidP="008A597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2B3EEB" w14:textId="77777777" w:rsidR="00721D62" w:rsidRPr="00BF48A6" w:rsidRDefault="00721D62" w:rsidP="008A597E">
            <w:pPr>
              <w:pStyle w:val="tabletext11"/>
              <w:rPr>
                <w:b/>
                <w:caps/>
                <w:kern w:val="18"/>
              </w:rPr>
            </w:pPr>
            <w:r w:rsidRPr="00BF48A6">
              <w:rPr>
                <w:b/>
                <w:caps/>
                <w:kern w:val="18"/>
              </w:rPr>
              <w:t>– taxicabs and limousines</w:t>
            </w:r>
          </w:p>
        </w:tc>
      </w:tr>
      <w:tr w:rsidR="00721D62" w:rsidRPr="00BF48A6" w14:paraId="326200B7" w14:textId="77777777" w:rsidTr="008A597E">
        <w:trPr>
          <w:cantSplit/>
        </w:trPr>
        <w:tc>
          <w:tcPr>
            <w:tcW w:w="4860" w:type="dxa"/>
            <w:gridSpan w:val="3"/>
          </w:tcPr>
          <w:p w14:paraId="31FC5022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9AEB57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4D432AEB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24D249B2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691</w:t>
            </w:r>
          </w:p>
        </w:tc>
      </w:tr>
      <w:tr w:rsidR="00721D62" w:rsidRPr="00BF48A6" w14:paraId="177A2000" w14:textId="77777777" w:rsidTr="008A597E">
        <w:trPr>
          <w:cantSplit/>
        </w:trPr>
        <w:tc>
          <w:tcPr>
            <w:tcW w:w="540" w:type="dxa"/>
            <w:gridSpan w:val="2"/>
          </w:tcPr>
          <w:p w14:paraId="74C23828" w14:textId="77777777" w:rsidR="00721D62" w:rsidRPr="00BF48A6" w:rsidRDefault="00721D62" w:rsidP="008A597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F141E7" w14:textId="77777777" w:rsidR="00721D62" w:rsidRPr="00BF48A6" w:rsidRDefault="00721D62" w:rsidP="008A597E">
            <w:pPr>
              <w:pStyle w:val="tabletext11"/>
              <w:rPr>
                <w:b/>
                <w:caps/>
                <w:kern w:val="18"/>
              </w:rPr>
            </w:pPr>
            <w:r w:rsidRPr="00BF48A6">
              <w:rPr>
                <w:b/>
                <w:caps/>
                <w:kern w:val="18"/>
              </w:rPr>
              <w:t>– SCHOOL AND CHURCH BUSES</w:t>
            </w:r>
          </w:p>
        </w:tc>
      </w:tr>
      <w:tr w:rsidR="00721D62" w:rsidRPr="00BF48A6" w14:paraId="0A66D893" w14:textId="77777777" w:rsidTr="008A597E">
        <w:trPr>
          <w:cantSplit/>
        </w:trPr>
        <w:tc>
          <w:tcPr>
            <w:tcW w:w="4860" w:type="dxa"/>
            <w:gridSpan w:val="3"/>
          </w:tcPr>
          <w:p w14:paraId="432A54C0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021ECB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4E6431CE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74D7806D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193</w:t>
            </w:r>
          </w:p>
        </w:tc>
      </w:tr>
      <w:tr w:rsidR="00721D62" w:rsidRPr="00BF48A6" w14:paraId="2F36281C" w14:textId="77777777" w:rsidTr="008A597E">
        <w:trPr>
          <w:cantSplit/>
        </w:trPr>
        <w:tc>
          <w:tcPr>
            <w:tcW w:w="540" w:type="dxa"/>
            <w:gridSpan w:val="2"/>
          </w:tcPr>
          <w:p w14:paraId="268F465C" w14:textId="77777777" w:rsidR="00721D62" w:rsidRPr="00BF48A6" w:rsidRDefault="00721D62" w:rsidP="008A597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8B11C9" w14:textId="77777777" w:rsidR="00721D62" w:rsidRPr="00BF48A6" w:rsidRDefault="00721D62" w:rsidP="008A597E">
            <w:pPr>
              <w:pStyle w:val="tabletext11"/>
              <w:rPr>
                <w:b/>
                <w:caps/>
                <w:kern w:val="18"/>
              </w:rPr>
            </w:pPr>
            <w:r w:rsidRPr="00BF48A6">
              <w:rPr>
                <w:b/>
                <w:caps/>
                <w:kern w:val="18"/>
              </w:rPr>
              <w:t>– OTHER BUSES</w:t>
            </w:r>
          </w:p>
        </w:tc>
      </w:tr>
      <w:tr w:rsidR="00721D62" w:rsidRPr="00BF48A6" w14:paraId="69CE68F1" w14:textId="77777777" w:rsidTr="008A597E">
        <w:trPr>
          <w:cantSplit/>
        </w:trPr>
        <w:tc>
          <w:tcPr>
            <w:tcW w:w="4860" w:type="dxa"/>
            <w:gridSpan w:val="3"/>
          </w:tcPr>
          <w:p w14:paraId="4BAD76B7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B01B54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77153EFA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051DF862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193</w:t>
            </w:r>
          </w:p>
        </w:tc>
      </w:tr>
      <w:tr w:rsidR="00721D62" w:rsidRPr="00BF48A6" w14:paraId="7AB571EB" w14:textId="77777777" w:rsidTr="008A597E">
        <w:trPr>
          <w:cantSplit/>
        </w:trPr>
        <w:tc>
          <w:tcPr>
            <w:tcW w:w="540" w:type="dxa"/>
            <w:gridSpan w:val="2"/>
          </w:tcPr>
          <w:p w14:paraId="2E9CDF3C" w14:textId="77777777" w:rsidR="00721D62" w:rsidRPr="00BF48A6" w:rsidRDefault="00721D62" w:rsidP="008A597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2CDA09" w14:textId="77777777" w:rsidR="00721D62" w:rsidRPr="00BF48A6" w:rsidRDefault="00721D62" w:rsidP="008A597E">
            <w:pPr>
              <w:pStyle w:val="tabletext11"/>
              <w:rPr>
                <w:b/>
                <w:caps/>
                <w:kern w:val="18"/>
              </w:rPr>
            </w:pPr>
            <w:r w:rsidRPr="00BF48A6">
              <w:rPr>
                <w:b/>
                <w:caps/>
                <w:kern w:val="18"/>
              </w:rPr>
              <w:t>– VAN POOLS</w:t>
            </w:r>
          </w:p>
        </w:tc>
      </w:tr>
      <w:tr w:rsidR="00721D62" w:rsidRPr="00BF48A6" w14:paraId="622E2121" w14:textId="77777777" w:rsidTr="008A597E">
        <w:trPr>
          <w:cantSplit/>
        </w:trPr>
        <w:tc>
          <w:tcPr>
            <w:tcW w:w="4860" w:type="dxa"/>
            <w:gridSpan w:val="3"/>
          </w:tcPr>
          <w:p w14:paraId="1DE03EBB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D3573D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4CC687B1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7750648B" w14:textId="77777777" w:rsidR="00721D62" w:rsidRPr="00BF48A6" w:rsidRDefault="00721D62" w:rsidP="008A597E">
            <w:pPr>
              <w:pStyle w:val="tabletext11"/>
              <w:jc w:val="center"/>
              <w:rPr>
                <w:kern w:val="18"/>
              </w:rPr>
            </w:pPr>
            <w:r w:rsidRPr="00BF48A6">
              <w:rPr>
                <w:kern w:val="18"/>
              </w:rPr>
              <w:t>$   691</w:t>
            </w:r>
          </w:p>
        </w:tc>
      </w:tr>
      <w:tr w:rsidR="00721D62" w:rsidRPr="00BF48A6" w14:paraId="5AE9A133" w14:textId="77777777" w:rsidTr="008A597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EB9D9EA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BF48A6" w14:paraId="7B6735F8" w14:textId="77777777" w:rsidTr="008A597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FDA0E66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BF48A6" w14:paraId="03C5E80A" w14:textId="77777777" w:rsidTr="008A597E">
        <w:trPr>
          <w:cantSplit/>
        </w:trPr>
        <w:tc>
          <w:tcPr>
            <w:tcW w:w="220" w:type="dxa"/>
            <w:tcBorders>
              <w:top w:val="nil"/>
            </w:tcBorders>
          </w:tcPr>
          <w:p w14:paraId="418E5FE8" w14:textId="77777777" w:rsidR="00721D62" w:rsidRPr="00BF48A6" w:rsidRDefault="00721D62" w:rsidP="008A597E">
            <w:pPr>
              <w:pStyle w:val="tabletext11"/>
              <w:jc w:val="right"/>
              <w:rPr>
                <w:kern w:val="18"/>
              </w:rPr>
            </w:pPr>
            <w:r w:rsidRPr="00BF48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E022804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  <w:r w:rsidRPr="00BF48A6">
              <w:rPr>
                <w:kern w:val="18"/>
              </w:rPr>
              <w:t xml:space="preserve">For Other Than Zone-rated Trucks, Tractors and Trailers Classifications, refer to Rule </w:t>
            </w:r>
            <w:r w:rsidRPr="00BF48A6">
              <w:rPr>
                <w:rStyle w:val="rulelink"/>
              </w:rPr>
              <w:t xml:space="preserve">222. </w:t>
            </w:r>
            <w:r w:rsidRPr="00C468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21D62" w:rsidRPr="00BF48A6" w14:paraId="689237F4" w14:textId="77777777" w:rsidTr="008A597E">
        <w:trPr>
          <w:cantSplit/>
        </w:trPr>
        <w:tc>
          <w:tcPr>
            <w:tcW w:w="220" w:type="dxa"/>
          </w:tcPr>
          <w:p w14:paraId="5A637F27" w14:textId="77777777" w:rsidR="00721D62" w:rsidRPr="00BF48A6" w:rsidRDefault="00721D62" w:rsidP="008A597E">
            <w:pPr>
              <w:pStyle w:val="tabletext11"/>
              <w:jc w:val="right"/>
              <w:rPr>
                <w:kern w:val="18"/>
              </w:rPr>
            </w:pPr>
            <w:r w:rsidRPr="00BF48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11EBDC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  <w:r w:rsidRPr="00BF48A6">
              <w:rPr>
                <w:kern w:val="18"/>
              </w:rPr>
              <w:t xml:space="preserve">For Private Passenger Types Classifications, refer to Rule </w:t>
            </w:r>
            <w:r w:rsidRPr="00BF48A6">
              <w:rPr>
                <w:rStyle w:val="rulelink"/>
              </w:rPr>
              <w:t xml:space="preserve">232. </w:t>
            </w:r>
            <w:r w:rsidRPr="00C468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21D62" w:rsidRPr="00BF48A6" w14:paraId="28779AE0" w14:textId="77777777" w:rsidTr="008A597E">
        <w:trPr>
          <w:cantSplit/>
        </w:trPr>
        <w:tc>
          <w:tcPr>
            <w:tcW w:w="220" w:type="dxa"/>
          </w:tcPr>
          <w:p w14:paraId="4C796E19" w14:textId="77777777" w:rsidR="00721D62" w:rsidRPr="00BF48A6" w:rsidRDefault="00721D62" w:rsidP="008A597E">
            <w:pPr>
              <w:pStyle w:val="tabletext11"/>
              <w:jc w:val="right"/>
              <w:rPr>
                <w:kern w:val="18"/>
              </w:rPr>
            </w:pPr>
            <w:r w:rsidRPr="00BF48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981827B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  <w:r w:rsidRPr="00BF48A6">
              <w:rPr>
                <w:kern w:val="18"/>
              </w:rPr>
              <w:t xml:space="preserve">For Other Than Zone-rated Publics Autos, refer to Rule </w:t>
            </w:r>
            <w:r w:rsidRPr="00BF48A6">
              <w:rPr>
                <w:rStyle w:val="rulelink"/>
              </w:rPr>
              <w:t xml:space="preserve">239. </w:t>
            </w:r>
            <w:r w:rsidRPr="00C468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21D62" w:rsidRPr="00BF48A6" w14:paraId="0ACF4A1F" w14:textId="77777777" w:rsidTr="008A597E">
        <w:trPr>
          <w:cantSplit/>
        </w:trPr>
        <w:tc>
          <w:tcPr>
            <w:tcW w:w="220" w:type="dxa"/>
          </w:tcPr>
          <w:p w14:paraId="0F7D5653" w14:textId="77777777" w:rsidR="00721D62" w:rsidRPr="00BF48A6" w:rsidRDefault="00721D62" w:rsidP="008A597E">
            <w:pPr>
              <w:pStyle w:val="tabletext11"/>
              <w:jc w:val="right"/>
              <w:rPr>
                <w:kern w:val="18"/>
              </w:rPr>
            </w:pPr>
            <w:r w:rsidRPr="00BF48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665648D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  <w:r w:rsidRPr="00BF48A6">
              <w:rPr>
                <w:kern w:val="18"/>
              </w:rPr>
              <w:t xml:space="preserve">For Deductible factors, refer to Rule </w:t>
            </w:r>
            <w:r w:rsidRPr="00BF48A6">
              <w:rPr>
                <w:rStyle w:val="rulelink"/>
              </w:rPr>
              <w:t>298.</w:t>
            </w:r>
          </w:p>
        </w:tc>
      </w:tr>
      <w:tr w:rsidR="00721D62" w:rsidRPr="00BF48A6" w14:paraId="12819988" w14:textId="77777777" w:rsidTr="008A597E">
        <w:trPr>
          <w:cantSplit/>
        </w:trPr>
        <w:tc>
          <w:tcPr>
            <w:tcW w:w="220" w:type="dxa"/>
          </w:tcPr>
          <w:p w14:paraId="4D5B3305" w14:textId="77777777" w:rsidR="00721D62" w:rsidRPr="00BF48A6" w:rsidRDefault="00721D62" w:rsidP="008A597E">
            <w:pPr>
              <w:pStyle w:val="tabletext11"/>
              <w:jc w:val="right"/>
              <w:rPr>
                <w:kern w:val="18"/>
              </w:rPr>
            </w:pPr>
            <w:r w:rsidRPr="00BF48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EC123A7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  <w:r w:rsidRPr="00BF48A6">
              <w:rPr>
                <w:kern w:val="18"/>
              </w:rPr>
              <w:t xml:space="preserve">For Vehicle Value factors, refer to Rule </w:t>
            </w:r>
            <w:r w:rsidRPr="00BF48A6">
              <w:rPr>
                <w:rStyle w:val="rulelink"/>
              </w:rPr>
              <w:t>301.</w:t>
            </w:r>
          </w:p>
        </w:tc>
      </w:tr>
      <w:tr w:rsidR="00721D62" w:rsidRPr="00BF48A6" w14:paraId="4245369D" w14:textId="77777777" w:rsidTr="008A597E">
        <w:trPr>
          <w:cantSplit/>
        </w:trPr>
        <w:tc>
          <w:tcPr>
            <w:tcW w:w="220" w:type="dxa"/>
          </w:tcPr>
          <w:p w14:paraId="10EBC469" w14:textId="77777777" w:rsidR="00721D62" w:rsidRPr="00BF48A6" w:rsidRDefault="00721D62" w:rsidP="008A597E">
            <w:pPr>
              <w:pStyle w:val="tabletext11"/>
              <w:jc w:val="right"/>
              <w:rPr>
                <w:caps/>
                <w:kern w:val="18"/>
              </w:rPr>
            </w:pPr>
            <w:bookmarkStart w:id="3" w:name="AdditionalNote"/>
            <w:bookmarkEnd w:id="3"/>
          </w:p>
        </w:tc>
        <w:tc>
          <w:tcPr>
            <w:tcW w:w="9140" w:type="dxa"/>
            <w:gridSpan w:val="5"/>
          </w:tcPr>
          <w:p w14:paraId="3FDAA6FE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BF48A6" w14:paraId="0F4EB830" w14:textId="77777777" w:rsidTr="008A597E">
        <w:trPr>
          <w:cantSplit/>
        </w:trPr>
        <w:tc>
          <w:tcPr>
            <w:tcW w:w="220" w:type="dxa"/>
          </w:tcPr>
          <w:p w14:paraId="744D04CA" w14:textId="77777777" w:rsidR="00721D62" w:rsidRPr="00BF48A6" w:rsidRDefault="00721D62" w:rsidP="008A597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BDBED4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BF48A6" w14:paraId="0AEB6032" w14:textId="77777777" w:rsidTr="008A597E">
        <w:trPr>
          <w:cantSplit/>
        </w:trPr>
        <w:tc>
          <w:tcPr>
            <w:tcW w:w="220" w:type="dxa"/>
          </w:tcPr>
          <w:p w14:paraId="59FCD5DD" w14:textId="77777777" w:rsidR="00721D62" w:rsidRPr="00BF48A6" w:rsidRDefault="00721D62" w:rsidP="008A597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A5639D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BF48A6" w14:paraId="4523B97C" w14:textId="77777777" w:rsidTr="008A597E">
        <w:trPr>
          <w:cantSplit/>
        </w:trPr>
        <w:tc>
          <w:tcPr>
            <w:tcW w:w="220" w:type="dxa"/>
          </w:tcPr>
          <w:p w14:paraId="02D60FB2" w14:textId="77777777" w:rsidR="00721D62" w:rsidRPr="00BF48A6" w:rsidRDefault="00721D62" w:rsidP="008A597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24D59C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BF48A6" w14:paraId="3804EAB3" w14:textId="77777777" w:rsidTr="008A597E">
        <w:trPr>
          <w:cantSplit/>
        </w:trPr>
        <w:tc>
          <w:tcPr>
            <w:tcW w:w="220" w:type="dxa"/>
          </w:tcPr>
          <w:p w14:paraId="068FA58A" w14:textId="77777777" w:rsidR="00721D62" w:rsidRPr="00BF48A6" w:rsidRDefault="00721D62" w:rsidP="008A597E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CE4A4A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BF48A6" w14:paraId="2CC5221A" w14:textId="77777777" w:rsidTr="008A597E">
        <w:trPr>
          <w:cantSplit/>
        </w:trPr>
        <w:tc>
          <w:tcPr>
            <w:tcW w:w="220" w:type="dxa"/>
          </w:tcPr>
          <w:p w14:paraId="2FACAB7F" w14:textId="77777777" w:rsidR="00721D62" w:rsidRPr="00BF48A6" w:rsidRDefault="00721D62" w:rsidP="008A597E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3BF225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BF48A6" w14:paraId="4F8F1DBD" w14:textId="77777777" w:rsidTr="008A597E">
        <w:trPr>
          <w:cantSplit/>
        </w:trPr>
        <w:tc>
          <w:tcPr>
            <w:tcW w:w="220" w:type="dxa"/>
          </w:tcPr>
          <w:p w14:paraId="21B9FCD0" w14:textId="77777777" w:rsidR="00721D62" w:rsidRPr="00BF48A6" w:rsidRDefault="00721D62" w:rsidP="008A597E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248855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BF48A6" w14:paraId="70501307" w14:textId="77777777" w:rsidTr="008A597E">
        <w:trPr>
          <w:cantSplit/>
        </w:trPr>
        <w:tc>
          <w:tcPr>
            <w:tcW w:w="220" w:type="dxa"/>
          </w:tcPr>
          <w:p w14:paraId="4074B50D" w14:textId="77777777" w:rsidR="00721D62" w:rsidRPr="00BF48A6" w:rsidRDefault="00721D62" w:rsidP="008A597E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5281F2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BF48A6" w14:paraId="69522ACE" w14:textId="77777777" w:rsidTr="008A597E">
        <w:trPr>
          <w:cantSplit/>
        </w:trPr>
        <w:tc>
          <w:tcPr>
            <w:tcW w:w="220" w:type="dxa"/>
          </w:tcPr>
          <w:p w14:paraId="4AF6E5E2" w14:textId="77777777" w:rsidR="00721D62" w:rsidRPr="00BF48A6" w:rsidRDefault="00721D62" w:rsidP="008A597E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DDF021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</w:p>
        </w:tc>
      </w:tr>
      <w:tr w:rsidR="00721D62" w:rsidRPr="00BF48A6" w14:paraId="61B609A8" w14:textId="77777777" w:rsidTr="008A597E">
        <w:trPr>
          <w:cantSplit/>
        </w:trPr>
        <w:tc>
          <w:tcPr>
            <w:tcW w:w="220" w:type="dxa"/>
          </w:tcPr>
          <w:p w14:paraId="104114C1" w14:textId="77777777" w:rsidR="00721D62" w:rsidRPr="00BF48A6" w:rsidRDefault="00721D62" w:rsidP="008A597E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C5E384" w14:textId="77777777" w:rsidR="00721D62" w:rsidRPr="00BF48A6" w:rsidRDefault="00721D62" w:rsidP="008A597E">
            <w:pPr>
              <w:pStyle w:val="tabletext11"/>
              <w:rPr>
                <w:kern w:val="18"/>
              </w:rPr>
            </w:pPr>
          </w:p>
        </w:tc>
      </w:tr>
    </w:tbl>
    <w:p w14:paraId="68AA3827" w14:textId="5CB1169D" w:rsidR="00721D62" w:rsidRDefault="00721D62" w:rsidP="00721D62">
      <w:pPr>
        <w:pStyle w:val="isonormal"/>
      </w:pPr>
    </w:p>
    <w:p w14:paraId="10BD7249" w14:textId="4ED6078D" w:rsidR="00721D62" w:rsidRDefault="00721D62" w:rsidP="00721D62">
      <w:pPr>
        <w:pStyle w:val="isonormal"/>
        <w:jc w:val="left"/>
      </w:pPr>
    </w:p>
    <w:p w14:paraId="24D43A7E" w14:textId="77777777" w:rsidR="00721D62" w:rsidRDefault="00721D62" w:rsidP="00721D62">
      <w:pPr>
        <w:pStyle w:val="isonormal"/>
        <w:sectPr w:rsidR="00721D62" w:rsidSect="00721D6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CD4C824" w14:textId="77777777" w:rsidR="00721D62" w:rsidRPr="0087593F" w:rsidRDefault="00721D62" w:rsidP="00721D62">
      <w:pPr>
        <w:pStyle w:val="subcap"/>
      </w:pPr>
      <w:r w:rsidRPr="0087593F">
        <w:lastRenderedPageBreak/>
        <w:t>ALL TERRITORIES</w:t>
      </w:r>
    </w:p>
    <w:p w14:paraId="0A0EFB27" w14:textId="77777777" w:rsidR="00721D62" w:rsidRPr="0087593F" w:rsidRDefault="00721D62" w:rsidP="00721D62">
      <w:pPr>
        <w:pStyle w:val="isonormal"/>
      </w:pPr>
    </w:p>
    <w:p w14:paraId="7BC5B432" w14:textId="77777777" w:rsidR="00721D62" w:rsidRPr="0087593F" w:rsidRDefault="00721D62" w:rsidP="00721D62">
      <w:pPr>
        <w:pStyle w:val="isonormal"/>
        <w:sectPr w:rsidR="00721D62" w:rsidRPr="0087593F" w:rsidSect="00721D6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A9EE8BC" w14:textId="77777777" w:rsidR="00721D62" w:rsidRPr="0087593F" w:rsidRDefault="00721D62" w:rsidP="00721D62">
      <w:pPr>
        <w:pStyle w:val="boxrule"/>
        <w:rPr>
          <w:b w:val="0"/>
        </w:rPr>
      </w:pPr>
      <w:r w:rsidRPr="0087593F">
        <w:t xml:space="preserve">249.  </w:t>
      </w:r>
      <w:bookmarkStart w:id="4" w:name="Rule49"/>
      <w:bookmarkEnd w:id="4"/>
      <w:r w:rsidRPr="0087593F">
        <w:t>AUTO DEALERS – PREMIUM DEVELOPMENT</w:t>
      </w:r>
    </w:p>
    <w:p w14:paraId="6D5356D3" w14:textId="77777777" w:rsidR="00721D62" w:rsidRPr="0087593F" w:rsidRDefault="00721D62" w:rsidP="00721D62">
      <w:pPr>
        <w:pStyle w:val="isonormal"/>
      </w:pPr>
    </w:p>
    <w:p w14:paraId="3136D763" w14:textId="77777777" w:rsidR="00721D62" w:rsidRPr="0087593F" w:rsidRDefault="00721D62" w:rsidP="00721D62">
      <w:pPr>
        <w:pStyle w:val="isonormal"/>
        <w:sectPr w:rsidR="00721D62" w:rsidRPr="0087593F" w:rsidSect="00721D6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721D62" w:rsidRPr="0087593F" w14:paraId="174C318C" w14:textId="77777777" w:rsidTr="008A597E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1FF1B8D3" w14:textId="77777777" w:rsidR="00721D62" w:rsidRPr="0087593F" w:rsidRDefault="00721D62" w:rsidP="008A597E">
            <w:pPr>
              <w:pStyle w:val="tablehead"/>
            </w:pPr>
            <w:r w:rsidRPr="0087593F">
              <w:t>FIRE</w:t>
            </w:r>
          </w:p>
        </w:tc>
      </w:tr>
      <w:tr w:rsidR="00721D62" w:rsidRPr="0087593F" w14:paraId="1495F0F6" w14:textId="77777777" w:rsidTr="008A597E">
        <w:trPr>
          <w:cantSplit/>
        </w:trPr>
        <w:tc>
          <w:tcPr>
            <w:tcW w:w="9360" w:type="dxa"/>
          </w:tcPr>
          <w:p w14:paraId="611598DB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>$  0.11</w:t>
            </w:r>
          </w:p>
        </w:tc>
      </w:tr>
    </w:tbl>
    <w:p w14:paraId="5749DA51" w14:textId="77777777" w:rsidR="00721D62" w:rsidRPr="0087593F" w:rsidRDefault="00721D62" w:rsidP="00721D62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721D62" w:rsidRPr="0087593F" w14:paraId="60C9114B" w14:textId="77777777" w:rsidTr="008A597E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4749442B" w14:textId="0B8504CC" w:rsidR="00721D62" w:rsidRPr="0087593F" w:rsidRDefault="00721D62" w:rsidP="008A597E">
            <w:pPr>
              <w:pStyle w:val="tablehead"/>
            </w:pPr>
            <w:r w:rsidRPr="0087593F">
              <w:t>FIRE AND THEFT</w:t>
            </w:r>
            <w:r w:rsidRPr="00721D62">
              <w:rPr>
                <w:sz w:val="20"/>
              </w:rPr>
              <w:t>*</w:t>
            </w:r>
          </w:p>
        </w:tc>
      </w:tr>
      <w:tr w:rsidR="00721D62" w:rsidRPr="0087593F" w14:paraId="667D91DA" w14:textId="77777777" w:rsidTr="008A597E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CA944C3" w14:textId="77777777" w:rsidR="00721D62" w:rsidRPr="0087593F" w:rsidRDefault="00721D62" w:rsidP="008A597E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24BFB081" w14:textId="77777777" w:rsidR="00721D62" w:rsidRPr="0087593F" w:rsidRDefault="00721D62" w:rsidP="008A597E">
            <w:pPr>
              <w:pStyle w:val="tablehead"/>
            </w:pPr>
            <w:r w:rsidRPr="0087593F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68E2F929" w14:textId="77777777" w:rsidR="00721D62" w:rsidRPr="0087593F" w:rsidRDefault="00721D62" w:rsidP="008A597E">
            <w:pPr>
              <w:pStyle w:val="tablehead"/>
            </w:pPr>
            <w:r w:rsidRPr="0087593F">
              <w:t>Miscellaneous Type Vehicles</w:t>
            </w:r>
          </w:p>
        </w:tc>
      </w:tr>
      <w:tr w:rsidR="00721D62" w:rsidRPr="0087593F" w14:paraId="6521A454" w14:textId="77777777" w:rsidTr="008A597E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5150FA" w14:textId="77777777" w:rsidR="00721D62" w:rsidRPr="0087593F" w:rsidRDefault="00721D62" w:rsidP="008A597E">
            <w:pPr>
              <w:pStyle w:val="tablehead"/>
            </w:pPr>
            <w:r w:rsidRPr="0087593F">
              <w:t>Territory</w:t>
            </w:r>
            <w:r w:rsidRPr="0087593F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1C9C7F88" w14:textId="77777777" w:rsidR="00721D62" w:rsidRPr="0087593F" w:rsidRDefault="00721D62" w:rsidP="008A597E">
            <w:pPr>
              <w:pStyle w:val="tablehead"/>
            </w:pPr>
            <w:r w:rsidRPr="0087593F">
              <w:t>Buildings And Standard</w:t>
            </w:r>
            <w:r w:rsidRPr="0087593F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3AD54FDC" w14:textId="77777777" w:rsidR="00721D62" w:rsidRPr="0087593F" w:rsidRDefault="00721D62" w:rsidP="008A597E">
            <w:pPr>
              <w:pStyle w:val="tablehead"/>
            </w:pPr>
            <w:r w:rsidRPr="0087593F">
              <w:t>Non-Standard</w:t>
            </w:r>
            <w:r w:rsidRPr="0087593F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24658164" w14:textId="77777777" w:rsidR="00721D62" w:rsidRPr="0087593F" w:rsidRDefault="00721D62" w:rsidP="008A597E">
            <w:pPr>
              <w:pStyle w:val="tablehead"/>
            </w:pPr>
            <w:r w:rsidRPr="0087593F">
              <w:br/>
              <w:t>Buildings And Open Lots</w:t>
            </w:r>
          </w:p>
        </w:tc>
      </w:tr>
      <w:tr w:rsidR="00721D62" w:rsidRPr="0087593F" w14:paraId="7044A856" w14:textId="77777777" w:rsidTr="008A597E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56AA23E6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br/>
            </w:r>
            <w:r w:rsidRPr="0087593F">
              <w:br/>
              <w:t>All Territories</w:t>
            </w:r>
          </w:p>
        </w:tc>
        <w:tc>
          <w:tcPr>
            <w:tcW w:w="2250" w:type="dxa"/>
            <w:tcBorders>
              <w:bottom w:val="nil"/>
            </w:tcBorders>
          </w:tcPr>
          <w:p w14:paraId="58301248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br/>
            </w:r>
            <w:r w:rsidRPr="0087593F">
              <w:br/>
              <w:t>$  0.56</w:t>
            </w:r>
          </w:p>
        </w:tc>
        <w:tc>
          <w:tcPr>
            <w:tcW w:w="2250" w:type="dxa"/>
            <w:tcBorders>
              <w:bottom w:val="nil"/>
            </w:tcBorders>
          </w:tcPr>
          <w:p w14:paraId="473A4B4B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br/>
            </w:r>
            <w:r w:rsidRPr="0087593F">
              <w:br/>
              <w:t>$  0.67</w:t>
            </w:r>
          </w:p>
        </w:tc>
        <w:tc>
          <w:tcPr>
            <w:tcW w:w="2900" w:type="dxa"/>
            <w:tcBorders>
              <w:bottom w:val="nil"/>
            </w:tcBorders>
          </w:tcPr>
          <w:p w14:paraId="22674EBF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br/>
            </w:r>
            <w:r w:rsidRPr="0087593F">
              <w:br/>
              <w:t>$  0.41</w:t>
            </w:r>
          </w:p>
        </w:tc>
      </w:tr>
      <w:tr w:rsidR="00721D62" w:rsidRPr="0087593F" w14:paraId="24AAD134" w14:textId="77777777" w:rsidTr="008A597E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4FAD8DE" w14:textId="77777777" w:rsidR="00721D62" w:rsidRPr="0087593F" w:rsidRDefault="00721D62" w:rsidP="008A597E">
            <w:pPr>
              <w:pStyle w:val="tabletext00"/>
              <w:jc w:val="center"/>
            </w:pPr>
          </w:p>
        </w:tc>
        <w:tc>
          <w:tcPr>
            <w:tcW w:w="2250" w:type="dxa"/>
            <w:tcBorders>
              <w:bottom w:val="nil"/>
            </w:tcBorders>
          </w:tcPr>
          <w:p w14:paraId="765E663B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2250" w:type="dxa"/>
            <w:tcBorders>
              <w:bottom w:val="nil"/>
            </w:tcBorders>
          </w:tcPr>
          <w:p w14:paraId="1E84DE5F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2900" w:type="dxa"/>
            <w:tcBorders>
              <w:bottom w:val="nil"/>
            </w:tcBorders>
          </w:tcPr>
          <w:p w14:paraId="6A539C94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</w:tr>
      <w:tr w:rsidR="00721D62" w:rsidRPr="0087593F" w14:paraId="4F6D4B8B" w14:textId="77777777" w:rsidTr="008A597E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8287FE6" w14:textId="77777777" w:rsidR="00721D62" w:rsidRPr="0087593F" w:rsidRDefault="00721D62" w:rsidP="008A597E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54BF6362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2250" w:type="dxa"/>
          </w:tcPr>
          <w:p w14:paraId="4D5495B8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2900" w:type="dxa"/>
          </w:tcPr>
          <w:p w14:paraId="41009BFF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</w:tr>
      <w:tr w:rsidR="00721D62" w:rsidRPr="0087593F" w14:paraId="5C6B2B94" w14:textId="77777777" w:rsidTr="008A597E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EF7FF65" w14:textId="77777777" w:rsidR="00721D62" w:rsidRPr="0087593F" w:rsidRDefault="00721D62" w:rsidP="008A597E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7B0D8EBE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2250" w:type="dxa"/>
          </w:tcPr>
          <w:p w14:paraId="522A130C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2900" w:type="dxa"/>
          </w:tcPr>
          <w:p w14:paraId="33298F4C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</w:tr>
      <w:tr w:rsidR="00721D62" w:rsidRPr="0087593F" w14:paraId="5E87A8AA" w14:textId="77777777" w:rsidTr="008A597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73A5DC" w14:textId="2229F968" w:rsidR="00721D62" w:rsidRPr="0087593F" w:rsidRDefault="00721D62" w:rsidP="008A597E">
            <w:pPr>
              <w:pStyle w:val="tabletext11"/>
              <w:jc w:val="right"/>
            </w:pPr>
            <w:r w:rsidRPr="00721D62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AE9B45" w14:textId="77777777" w:rsidR="00721D62" w:rsidRPr="0087593F" w:rsidRDefault="00721D62" w:rsidP="008A597E">
            <w:pPr>
              <w:pStyle w:val="tabletext11"/>
            </w:pPr>
            <w:r w:rsidRPr="0087593F">
              <w:t>Theft is subject to a $100 per car/$500 per occurrence deductible.</w:t>
            </w:r>
          </w:p>
        </w:tc>
      </w:tr>
      <w:tr w:rsidR="00721D62" w:rsidRPr="0087593F" w14:paraId="4768D354" w14:textId="77777777" w:rsidTr="008A597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5E72AD" w14:textId="77777777" w:rsidR="00721D62" w:rsidRPr="0087593F" w:rsidRDefault="00721D62" w:rsidP="008A597E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2266B" w14:textId="77777777" w:rsidR="00721D62" w:rsidRPr="0087593F" w:rsidRDefault="00721D62" w:rsidP="008A597E">
            <w:pPr>
              <w:pStyle w:val="tabletext11"/>
            </w:pPr>
            <w:r w:rsidRPr="0087593F">
              <w:t xml:space="preserve">See Rule </w:t>
            </w:r>
            <w:r w:rsidRPr="0087593F">
              <w:rPr>
                <w:b/>
              </w:rPr>
              <w:t>298.</w:t>
            </w:r>
            <w:r w:rsidRPr="0087593F">
              <w:t xml:space="preserve"> for additional deductible options.</w:t>
            </w:r>
          </w:p>
        </w:tc>
      </w:tr>
    </w:tbl>
    <w:p w14:paraId="1B800C0B" w14:textId="77777777" w:rsidR="00721D62" w:rsidRPr="0087593F" w:rsidRDefault="00721D62" w:rsidP="00721D62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721D62" w:rsidRPr="0087593F" w14:paraId="27019CD6" w14:textId="77777777" w:rsidTr="008A597E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AC343" w14:textId="411BD7B2" w:rsidR="00721D62" w:rsidRPr="0087593F" w:rsidRDefault="00721D62" w:rsidP="008A597E">
            <w:pPr>
              <w:pStyle w:val="tablehead"/>
            </w:pPr>
            <w:r w:rsidRPr="0087593F">
              <w:t>SPECIFIED CAUSES OF LOSS</w:t>
            </w:r>
            <w:r w:rsidRPr="00721D62">
              <w:rPr>
                <w:sz w:val="20"/>
              </w:rPr>
              <w:t>*</w:t>
            </w:r>
          </w:p>
        </w:tc>
      </w:tr>
      <w:tr w:rsidR="00721D62" w:rsidRPr="0087593F" w14:paraId="7B58E8CE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3EA79C4" w14:textId="77777777" w:rsidR="00721D62" w:rsidRPr="0087593F" w:rsidRDefault="00721D62" w:rsidP="008A597E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54DF445" w14:textId="77777777" w:rsidR="00721D62" w:rsidRPr="0087593F" w:rsidRDefault="00721D62" w:rsidP="008A597E">
            <w:pPr>
              <w:pStyle w:val="tablehead"/>
            </w:pPr>
            <w:r w:rsidRPr="0087593F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2AA0F161" w14:textId="77777777" w:rsidR="00721D62" w:rsidRPr="0087593F" w:rsidRDefault="00721D62" w:rsidP="008A597E">
            <w:pPr>
              <w:pStyle w:val="tablehead"/>
            </w:pPr>
            <w:r w:rsidRPr="0087593F">
              <w:t>Miscellaneous Type Vehicles</w:t>
            </w:r>
          </w:p>
        </w:tc>
      </w:tr>
      <w:tr w:rsidR="00721D62" w:rsidRPr="0087593F" w14:paraId="7FCD8826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CE82D7C" w14:textId="77777777" w:rsidR="00721D62" w:rsidRPr="0087593F" w:rsidRDefault="00721D62" w:rsidP="008A597E">
            <w:pPr>
              <w:pStyle w:val="tablehead"/>
            </w:pPr>
            <w:r w:rsidRPr="0087593F">
              <w:t>Territory</w:t>
            </w:r>
            <w:r w:rsidRPr="0087593F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1225B143" w14:textId="77777777" w:rsidR="00721D62" w:rsidRPr="0087593F" w:rsidRDefault="00721D62" w:rsidP="008A597E">
            <w:pPr>
              <w:pStyle w:val="tablehead"/>
            </w:pPr>
            <w:r w:rsidRPr="0087593F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B0E0831" w14:textId="77777777" w:rsidR="00721D62" w:rsidRPr="0087593F" w:rsidRDefault="00721D62" w:rsidP="008A597E">
            <w:pPr>
              <w:pStyle w:val="tablehead"/>
            </w:pPr>
            <w:r w:rsidRPr="0087593F">
              <w:t>Standard</w:t>
            </w:r>
            <w:r w:rsidRPr="0087593F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745D2A1F" w14:textId="77777777" w:rsidR="00721D62" w:rsidRPr="0087593F" w:rsidRDefault="00721D62" w:rsidP="008A597E">
            <w:pPr>
              <w:pStyle w:val="tablehead"/>
            </w:pPr>
            <w:r w:rsidRPr="0087593F">
              <w:t>Non-Standard</w:t>
            </w:r>
            <w:r w:rsidRPr="0087593F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3525DDCD" w14:textId="77777777" w:rsidR="00721D62" w:rsidRPr="0087593F" w:rsidRDefault="00721D62" w:rsidP="008A597E">
            <w:pPr>
              <w:pStyle w:val="tablehead"/>
            </w:pPr>
            <w:r w:rsidRPr="0087593F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08BAC2BD" w14:textId="77777777" w:rsidR="00721D62" w:rsidRPr="0087593F" w:rsidRDefault="00721D62" w:rsidP="008A597E">
            <w:pPr>
              <w:pStyle w:val="tablehead"/>
            </w:pPr>
            <w:r w:rsidRPr="0087593F">
              <w:br/>
              <w:t>Open Lots</w:t>
            </w:r>
          </w:p>
        </w:tc>
      </w:tr>
      <w:tr w:rsidR="00721D62" w:rsidRPr="0087593F" w14:paraId="183C7F41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0AED228D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br/>
            </w:r>
            <w:r w:rsidRPr="0087593F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465341BB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br/>
            </w:r>
            <w:r w:rsidRPr="0087593F">
              <w:br/>
              <w:t>$  0.76</w:t>
            </w:r>
          </w:p>
        </w:tc>
        <w:tc>
          <w:tcPr>
            <w:tcW w:w="1480" w:type="dxa"/>
            <w:tcBorders>
              <w:bottom w:val="nil"/>
            </w:tcBorders>
          </w:tcPr>
          <w:p w14:paraId="030D79DB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br/>
            </w:r>
            <w:r w:rsidRPr="0087593F">
              <w:br/>
              <w:t>$  0.82</w:t>
            </w:r>
          </w:p>
        </w:tc>
        <w:tc>
          <w:tcPr>
            <w:tcW w:w="1540" w:type="dxa"/>
            <w:tcBorders>
              <w:bottom w:val="nil"/>
            </w:tcBorders>
          </w:tcPr>
          <w:p w14:paraId="37086EA5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br/>
            </w:r>
            <w:r w:rsidRPr="0087593F">
              <w:br/>
              <w:t>$  0.94</w:t>
            </w:r>
          </w:p>
        </w:tc>
        <w:tc>
          <w:tcPr>
            <w:tcW w:w="1420" w:type="dxa"/>
            <w:tcBorders>
              <w:bottom w:val="nil"/>
            </w:tcBorders>
          </w:tcPr>
          <w:p w14:paraId="5989909A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br/>
            </w:r>
            <w:r w:rsidRPr="0087593F">
              <w:br/>
              <w:t>$  0.62</w:t>
            </w:r>
          </w:p>
        </w:tc>
        <w:tc>
          <w:tcPr>
            <w:tcW w:w="1480" w:type="dxa"/>
            <w:tcBorders>
              <w:bottom w:val="nil"/>
            </w:tcBorders>
          </w:tcPr>
          <w:p w14:paraId="0D7D3A91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br/>
            </w:r>
            <w:r w:rsidRPr="0087593F">
              <w:br/>
              <w:t>$  0.68</w:t>
            </w:r>
          </w:p>
        </w:tc>
      </w:tr>
      <w:tr w:rsidR="00721D62" w:rsidRPr="0087593F" w14:paraId="50369E87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3EAAB64" w14:textId="77777777" w:rsidR="00721D62" w:rsidRPr="0087593F" w:rsidRDefault="00721D62" w:rsidP="008A597E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3CBDFFCF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600B71ED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321E871C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58321A3B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15253A34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</w:tr>
      <w:tr w:rsidR="00721D62" w:rsidRPr="0087593F" w14:paraId="6C89BD15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A6C7F60" w14:textId="77777777" w:rsidR="00721D62" w:rsidRPr="0087593F" w:rsidRDefault="00721D62" w:rsidP="008A597E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F5F7A04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80" w:type="dxa"/>
          </w:tcPr>
          <w:p w14:paraId="5CD8B3C2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540" w:type="dxa"/>
          </w:tcPr>
          <w:p w14:paraId="0074FE2F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20" w:type="dxa"/>
          </w:tcPr>
          <w:p w14:paraId="23480959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80" w:type="dxa"/>
          </w:tcPr>
          <w:p w14:paraId="1D9B5E9F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</w:tr>
      <w:tr w:rsidR="00721D62" w:rsidRPr="0087593F" w14:paraId="0F788C79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B27C37A" w14:textId="77777777" w:rsidR="00721D62" w:rsidRPr="0087593F" w:rsidRDefault="00721D62" w:rsidP="008A597E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3F8316AE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80" w:type="dxa"/>
          </w:tcPr>
          <w:p w14:paraId="2309F8B0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540" w:type="dxa"/>
          </w:tcPr>
          <w:p w14:paraId="50964BDB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20" w:type="dxa"/>
          </w:tcPr>
          <w:p w14:paraId="30E8FB2F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80" w:type="dxa"/>
          </w:tcPr>
          <w:p w14:paraId="74F8FFC1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</w:tr>
      <w:tr w:rsidR="00721D62" w:rsidRPr="0087593F" w14:paraId="3034D25E" w14:textId="77777777" w:rsidTr="008A597E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B1AD17" w14:textId="6CAE9B42" w:rsidR="00721D62" w:rsidRPr="0087593F" w:rsidRDefault="00721D62" w:rsidP="008A597E">
            <w:pPr>
              <w:pStyle w:val="tabletext11"/>
              <w:jc w:val="right"/>
            </w:pPr>
            <w:r w:rsidRPr="00721D62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4A0880" w14:textId="77777777" w:rsidR="00721D62" w:rsidRPr="0087593F" w:rsidRDefault="00721D62" w:rsidP="008A597E">
            <w:pPr>
              <w:pStyle w:val="tabletext11"/>
            </w:pPr>
            <w:r w:rsidRPr="0087593F">
              <w:t>Theft and Mischief or Vandalism are subject to a $100 per car/$500 per occurrence deductible.</w:t>
            </w:r>
          </w:p>
        </w:tc>
      </w:tr>
      <w:tr w:rsidR="00721D62" w:rsidRPr="0087593F" w14:paraId="27719445" w14:textId="77777777" w:rsidTr="008A597E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773F01" w14:textId="77777777" w:rsidR="00721D62" w:rsidRPr="0087593F" w:rsidRDefault="00721D62" w:rsidP="008A597E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07EA" w14:textId="77777777" w:rsidR="00721D62" w:rsidRPr="0087593F" w:rsidRDefault="00721D62" w:rsidP="008A597E">
            <w:pPr>
              <w:pStyle w:val="tabletext11"/>
            </w:pPr>
            <w:r w:rsidRPr="0087593F">
              <w:t xml:space="preserve">See Rule </w:t>
            </w:r>
            <w:r w:rsidRPr="0087593F">
              <w:rPr>
                <w:b/>
              </w:rPr>
              <w:t>298.</w:t>
            </w:r>
            <w:r w:rsidRPr="0087593F">
              <w:t xml:space="preserve"> for additional deductible options.</w:t>
            </w:r>
          </w:p>
        </w:tc>
      </w:tr>
    </w:tbl>
    <w:p w14:paraId="4B51E312" w14:textId="77777777" w:rsidR="00721D62" w:rsidRPr="0087593F" w:rsidRDefault="00721D62" w:rsidP="00721D62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721D62" w:rsidRPr="0087593F" w14:paraId="369EAD0E" w14:textId="77777777" w:rsidTr="008A597E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118BC" w14:textId="35AA382C" w:rsidR="00721D62" w:rsidRPr="0087593F" w:rsidRDefault="00721D62" w:rsidP="008A597E">
            <w:pPr>
              <w:pStyle w:val="tablehead"/>
            </w:pPr>
            <w:r w:rsidRPr="0087593F">
              <w:t>LIMITED SPECIFIED CAUSES OF LOSS</w:t>
            </w:r>
            <w:r w:rsidRPr="00721D62">
              <w:rPr>
                <w:sz w:val="20"/>
              </w:rPr>
              <w:t>*</w:t>
            </w:r>
          </w:p>
        </w:tc>
      </w:tr>
      <w:tr w:rsidR="00721D62" w:rsidRPr="0087593F" w14:paraId="4D0DDC87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061B3E1" w14:textId="77777777" w:rsidR="00721D62" w:rsidRPr="0087593F" w:rsidRDefault="00721D62" w:rsidP="008A597E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F3E5E49" w14:textId="77777777" w:rsidR="00721D62" w:rsidRPr="0087593F" w:rsidRDefault="00721D62" w:rsidP="008A597E">
            <w:pPr>
              <w:pStyle w:val="tablehead"/>
            </w:pPr>
            <w:r w:rsidRPr="0087593F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56B3DC0E" w14:textId="77777777" w:rsidR="00721D62" w:rsidRPr="0087593F" w:rsidRDefault="00721D62" w:rsidP="008A597E">
            <w:pPr>
              <w:pStyle w:val="tablehead"/>
            </w:pPr>
            <w:r w:rsidRPr="0087593F">
              <w:t>Miscellaneous Type Vehicles</w:t>
            </w:r>
          </w:p>
        </w:tc>
      </w:tr>
      <w:tr w:rsidR="00721D62" w:rsidRPr="0087593F" w14:paraId="7D68FC4E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7D1FFE9" w14:textId="77777777" w:rsidR="00721D62" w:rsidRPr="0087593F" w:rsidRDefault="00721D62" w:rsidP="008A597E">
            <w:pPr>
              <w:pStyle w:val="tablehead"/>
            </w:pPr>
            <w:r w:rsidRPr="0087593F">
              <w:t>Territory</w:t>
            </w:r>
            <w:r w:rsidRPr="0087593F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3E535174" w14:textId="77777777" w:rsidR="00721D62" w:rsidRPr="0087593F" w:rsidRDefault="00721D62" w:rsidP="008A597E">
            <w:pPr>
              <w:pStyle w:val="tablehead"/>
            </w:pPr>
            <w:r w:rsidRPr="0087593F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1D68B7BE" w14:textId="77777777" w:rsidR="00721D62" w:rsidRPr="0087593F" w:rsidRDefault="00721D62" w:rsidP="008A597E">
            <w:pPr>
              <w:pStyle w:val="tablehead"/>
            </w:pPr>
            <w:r w:rsidRPr="0087593F">
              <w:t>Standard</w:t>
            </w:r>
            <w:r w:rsidRPr="0087593F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555DBD61" w14:textId="77777777" w:rsidR="00721D62" w:rsidRPr="0087593F" w:rsidRDefault="00721D62" w:rsidP="008A597E">
            <w:pPr>
              <w:pStyle w:val="tablehead"/>
            </w:pPr>
            <w:r w:rsidRPr="0087593F">
              <w:t>Non-Standard</w:t>
            </w:r>
            <w:r w:rsidRPr="0087593F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0837056A" w14:textId="77777777" w:rsidR="00721D62" w:rsidRPr="0087593F" w:rsidRDefault="00721D62" w:rsidP="008A597E">
            <w:pPr>
              <w:pStyle w:val="tablehead"/>
            </w:pPr>
            <w:r w:rsidRPr="0087593F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1D75873" w14:textId="77777777" w:rsidR="00721D62" w:rsidRPr="0087593F" w:rsidRDefault="00721D62" w:rsidP="008A597E">
            <w:pPr>
              <w:pStyle w:val="tablehead"/>
            </w:pPr>
            <w:r w:rsidRPr="0087593F">
              <w:br/>
              <w:t>Open Lots</w:t>
            </w:r>
          </w:p>
        </w:tc>
      </w:tr>
      <w:tr w:rsidR="00721D62" w:rsidRPr="0087593F" w14:paraId="3C75BF55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3FA435F2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br/>
            </w:r>
            <w:r w:rsidRPr="0087593F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19B65743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br/>
            </w:r>
            <w:r w:rsidRPr="0087593F">
              <w:br/>
              <w:t>$  0.71</w:t>
            </w:r>
          </w:p>
        </w:tc>
        <w:tc>
          <w:tcPr>
            <w:tcW w:w="1480" w:type="dxa"/>
            <w:tcBorders>
              <w:bottom w:val="nil"/>
            </w:tcBorders>
          </w:tcPr>
          <w:p w14:paraId="033E70B9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br/>
            </w:r>
            <w:r w:rsidRPr="0087593F">
              <w:br/>
              <w:t>$  0.76</w:t>
            </w:r>
          </w:p>
        </w:tc>
        <w:tc>
          <w:tcPr>
            <w:tcW w:w="1540" w:type="dxa"/>
            <w:tcBorders>
              <w:bottom w:val="nil"/>
            </w:tcBorders>
          </w:tcPr>
          <w:p w14:paraId="0D771259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br/>
            </w:r>
            <w:r w:rsidRPr="0087593F">
              <w:br/>
              <w:t>$  0.87</w:t>
            </w:r>
          </w:p>
        </w:tc>
        <w:tc>
          <w:tcPr>
            <w:tcW w:w="1420" w:type="dxa"/>
            <w:tcBorders>
              <w:bottom w:val="nil"/>
            </w:tcBorders>
          </w:tcPr>
          <w:p w14:paraId="2C078919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br/>
            </w:r>
            <w:r w:rsidRPr="0087593F">
              <w:br/>
              <w:t>$  0.57</w:t>
            </w:r>
          </w:p>
        </w:tc>
        <w:tc>
          <w:tcPr>
            <w:tcW w:w="1480" w:type="dxa"/>
            <w:tcBorders>
              <w:bottom w:val="nil"/>
            </w:tcBorders>
          </w:tcPr>
          <w:p w14:paraId="3823475E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br/>
            </w:r>
            <w:r w:rsidRPr="0087593F">
              <w:br/>
              <w:t>$  0.62</w:t>
            </w:r>
          </w:p>
        </w:tc>
      </w:tr>
      <w:tr w:rsidR="00721D62" w:rsidRPr="0087593F" w14:paraId="2959C4B4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0C3A0616" w14:textId="77777777" w:rsidR="00721D62" w:rsidRPr="0087593F" w:rsidRDefault="00721D62" w:rsidP="008A597E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2908242E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3860B64E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713E8DA6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07CD05CE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5F6463E9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</w:tr>
      <w:tr w:rsidR="00721D62" w:rsidRPr="0087593F" w14:paraId="19B2C7FE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3DBE5CF" w14:textId="77777777" w:rsidR="00721D62" w:rsidRPr="0087593F" w:rsidRDefault="00721D62" w:rsidP="008A597E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60C2DC9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80" w:type="dxa"/>
          </w:tcPr>
          <w:p w14:paraId="2C454DF7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540" w:type="dxa"/>
          </w:tcPr>
          <w:p w14:paraId="79CCBD51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20" w:type="dxa"/>
          </w:tcPr>
          <w:p w14:paraId="3E87BC4B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80" w:type="dxa"/>
          </w:tcPr>
          <w:p w14:paraId="784F6A6D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</w:tr>
      <w:tr w:rsidR="00721D62" w:rsidRPr="0087593F" w14:paraId="110A4C30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AAF206E" w14:textId="77777777" w:rsidR="00721D62" w:rsidRPr="0087593F" w:rsidRDefault="00721D62" w:rsidP="008A597E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2B7C0EE7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80" w:type="dxa"/>
          </w:tcPr>
          <w:p w14:paraId="51547FF8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540" w:type="dxa"/>
          </w:tcPr>
          <w:p w14:paraId="31BE34F2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20" w:type="dxa"/>
          </w:tcPr>
          <w:p w14:paraId="6901F84F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  <w:tc>
          <w:tcPr>
            <w:tcW w:w="1480" w:type="dxa"/>
          </w:tcPr>
          <w:p w14:paraId="0B9FEB15" w14:textId="77777777" w:rsidR="00721D62" w:rsidRPr="0087593F" w:rsidRDefault="00721D62" w:rsidP="008A597E">
            <w:pPr>
              <w:pStyle w:val="tabletext00"/>
              <w:jc w:val="center"/>
            </w:pPr>
            <w:r w:rsidRPr="0087593F">
              <w:t xml:space="preserve">       </w:t>
            </w:r>
          </w:p>
        </w:tc>
      </w:tr>
      <w:tr w:rsidR="00721D62" w:rsidRPr="0087593F" w14:paraId="1D5A6279" w14:textId="77777777" w:rsidTr="008A597E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1992D2" w14:textId="69A764CC" w:rsidR="00721D62" w:rsidRPr="0087593F" w:rsidRDefault="00721D62" w:rsidP="008A597E">
            <w:pPr>
              <w:pStyle w:val="tabletext11"/>
              <w:jc w:val="right"/>
            </w:pPr>
            <w:r w:rsidRPr="00721D62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2263C6" w14:textId="77777777" w:rsidR="00721D62" w:rsidRPr="0087593F" w:rsidRDefault="00721D62" w:rsidP="008A597E">
            <w:pPr>
              <w:pStyle w:val="tabletext11"/>
            </w:pPr>
            <w:r w:rsidRPr="0087593F">
              <w:t>Theft is subject to a $100 per car/$500 per occurrence deductible.</w:t>
            </w:r>
          </w:p>
        </w:tc>
      </w:tr>
      <w:tr w:rsidR="00721D62" w:rsidRPr="0087593F" w14:paraId="27289C47" w14:textId="77777777" w:rsidTr="008A597E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F8070A2" w14:textId="77777777" w:rsidR="00721D62" w:rsidRPr="0087593F" w:rsidRDefault="00721D62" w:rsidP="008A597E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DC4ED" w14:textId="77777777" w:rsidR="00721D62" w:rsidRPr="0087593F" w:rsidRDefault="00721D62" w:rsidP="008A597E">
            <w:pPr>
              <w:pStyle w:val="tabletext11"/>
            </w:pPr>
            <w:r w:rsidRPr="0087593F">
              <w:t xml:space="preserve">See Rule </w:t>
            </w:r>
            <w:r w:rsidRPr="0087593F">
              <w:rPr>
                <w:b/>
              </w:rPr>
              <w:t>298.</w:t>
            </w:r>
            <w:r w:rsidRPr="0087593F">
              <w:t xml:space="preserve"> for additional deductible options.</w:t>
            </w:r>
          </w:p>
        </w:tc>
      </w:tr>
    </w:tbl>
    <w:p w14:paraId="03EC8C6F" w14:textId="75369494" w:rsidR="00721D62" w:rsidRDefault="00721D62" w:rsidP="00721D62">
      <w:pPr>
        <w:pStyle w:val="isonormal"/>
      </w:pPr>
    </w:p>
    <w:p w14:paraId="49EEE348" w14:textId="6C922230" w:rsidR="00721D62" w:rsidRDefault="00721D62" w:rsidP="00721D62">
      <w:pPr>
        <w:pStyle w:val="isonormal"/>
        <w:jc w:val="left"/>
      </w:pPr>
    </w:p>
    <w:p w14:paraId="6C22B7BD" w14:textId="77777777" w:rsidR="00721D62" w:rsidRDefault="00721D62" w:rsidP="00721D62">
      <w:pPr>
        <w:pStyle w:val="isonormal"/>
        <w:sectPr w:rsidR="00721D62" w:rsidSect="00721D6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AEFCDCB" w14:textId="77777777" w:rsidR="00721D62" w:rsidRPr="00D15C29" w:rsidRDefault="00721D62" w:rsidP="00721D62">
      <w:pPr>
        <w:pStyle w:val="subcap"/>
      </w:pPr>
      <w:r w:rsidRPr="00D15C29">
        <w:lastRenderedPageBreak/>
        <w:t>ALL TERRITORIES</w:t>
      </w:r>
    </w:p>
    <w:p w14:paraId="2CB6893D" w14:textId="77777777" w:rsidR="00721D62" w:rsidRPr="00D15C29" w:rsidRDefault="00721D62" w:rsidP="00721D62">
      <w:pPr>
        <w:pStyle w:val="isonormal"/>
      </w:pPr>
    </w:p>
    <w:p w14:paraId="71BBAE3E" w14:textId="77777777" w:rsidR="00721D62" w:rsidRPr="00D15C29" w:rsidRDefault="00721D62" w:rsidP="00721D62">
      <w:pPr>
        <w:pStyle w:val="isonormal"/>
        <w:sectPr w:rsidR="00721D62" w:rsidRPr="00D15C29" w:rsidSect="00721D6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8186C7F" w14:textId="77777777" w:rsidR="00721D62" w:rsidRPr="00D15C29" w:rsidRDefault="00721D62" w:rsidP="00721D62">
      <w:pPr>
        <w:pStyle w:val="boxrule"/>
        <w:rPr>
          <w:b w:val="0"/>
        </w:rPr>
      </w:pPr>
      <w:r w:rsidRPr="00D15C29">
        <w:t xml:space="preserve">249.  AUTO DEALERS – PREMIUM DEVELOPMENT </w:t>
      </w:r>
      <w:r w:rsidRPr="00D15C29">
        <w:tab/>
      </w:r>
      <w:r w:rsidRPr="00D15C29">
        <w:rPr>
          <w:b w:val="0"/>
        </w:rPr>
        <w:t>(Cont'd)</w:t>
      </w:r>
    </w:p>
    <w:p w14:paraId="6C07143C" w14:textId="77777777" w:rsidR="00721D62" w:rsidRPr="00D15C29" w:rsidRDefault="00721D62" w:rsidP="00721D62">
      <w:pPr>
        <w:pStyle w:val="isonormal"/>
      </w:pPr>
    </w:p>
    <w:p w14:paraId="66A0224D" w14:textId="77777777" w:rsidR="00721D62" w:rsidRPr="00D15C29" w:rsidRDefault="00721D62" w:rsidP="00721D62">
      <w:pPr>
        <w:pStyle w:val="isonormal"/>
        <w:sectPr w:rsidR="00721D62" w:rsidRPr="00D15C29" w:rsidSect="00721D6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721D62" w:rsidRPr="00D15C29" w14:paraId="42096720" w14:textId="77777777" w:rsidTr="008A597E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0E261" w14:textId="11BB97B6" w:rsidR="00721D62" w:rsidRPr="00D15C29" w:rsidRDefault="00721D62" w:rsidP="008A597E">
            <w:pPr>
              <w:pStyle w:val="tablehead"/>
            </w:pPr>
            <w:r w:rsidRPr="00D15C29">
              <w:t>COMPREHENSIVE</w:t>
            </w:r>
            <w:r w:rsidRPr="00721D62">
              <w:rPr>
                <w:sz w:val="20"/>
              </w:rPr>
              <w:t>*</w:t>
            </w:r>
          </w:p>
        </w:tc>
      </w:tr>
      <w:tr w:rsidR="00721D62" w:rsidRPr="00D15C29" w14:paraId="328CDCEF" w14:textId="77777777" w:rsidTr="008A597E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C5FFD4" w14:textId="77777777" w:rsidR="00721D62" w:rsidRPr="00D15C29" w:rsidRDefault="00721D62" w:rsidP="008A597E">
            <w:pPr>
              <w:pStyle w:val="tablehead"/>
            </w:pPr>
          </w:p>
          <w:p w14:paraId="2FF4539D" w14:textId="77777777" w:rsidR="00721D62" w:rsidRPr="00D15C29" w:rsidRDefault="00721D62" w:rsidP="008A597E">
            <w:pPr>
              <w:pStyle w:val="tablehead"/>
            </w:pPr>
            <w:r w:rsidRPr="00D15C29">
              <w:br/>
              <w:t>Territory</w:t>
            </w:r>
            <w:r w:rsidRPr="00D15C29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88194" w14:textId="77777777" w:rsidR="00721D62" w:rsidRPr="00D15C29" w:rsidRDefault="00721D62" w:rsidP="008A597E">
            <w:pPr>
              <w:pStyle w:val="tablehead"/>
            </w:pPr>
            <w:r w:rsidRPr="00D15C29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FF8E9" w14:textId="77777777" w:rsidR="00721D62" w:rsidRPr="00D15C29" w:rsidRDefault="00721D62" w:rsidP="008A597E">
            <w:pPr>
              <w:pStyle w:val="tablehead"/>
            </w:pPr>
            <w:r w:rsidRPr="00D15C29">
              <w:t>Miscellaneous Type Vehicles</w:t>
            </w:r>
          </w:p>
        </w:tc>
      </w:tr>
      <w:tr w:rsidR="00721D62" w:rsidRPr="00D15C29" w14:paraId="4DA4B127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10491F1" w14:textId="77777777" w:rsidR="00721D62" w:rsidRPr="00D15C29" w:rsidRDefault="00721D62" w:rsidP="008A597E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075FB195" w14:textId="77777777" w:rsidR="00721D62" w:rsidRPr="00D15C29" w:rsidRDefault="00721D62" w:rsidP="008A597E">
            <w:pPr>
              <w:pStyle w:val="tablehead"/>
            </w:pPr>
            <w:r w:rsidRPr="00D15C29">
              <w:br/>
            </w:r>
            <w:r w:rsidRPr="00D15C29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7D2C4B3C" w14:textId="77777777" w:rsidR="00721D62" w:rsidRPr="00D15C29" w:rsidRDefault="00721D62" w:rsidP="008A597E">
            <w:pPr>
              <w:pStyle w:val="tablehead"/>
            </w:pPr>
            <w:r w:rsidRPr="00D15C29">
              <w:br/>
              <w:t>Standard</w:t>
            </w:r>
            <w:r w:rsidRPr="00D15C29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274F4026" w14:textId="77777777" w:rsidR="00721D62" w:rsidRPr="00D15C29" w:rsidRDefault="00721D62" w:rsidP="008A597E">
            <w:pPr>
              <w:pStyle w:val="tablehead"/>
            </w:pPr>
            <w:r w:rsidRPr="00D15C29">
              <w:br/>
              <w:t>Non-Standard</w:t>
            </w:r>
            <w:r w:rsidRPr="00D15C29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265CB551" w14:textId="77777777" w:rsidR="00721D62" w:rsidRPr="00D15C29" w:rsidRDefault="00721D62" w:rsidP="008A597E">
            <w:pPr>
              <w:pStyle w:val="tablehead"/>
            </w:pPr>
            <w:r w:rsidRPr="00D15C29">
              <w:br/>
            </w:r>
            <w:r w:rsidRPr="00D15C29">
              <w:br/>
              <w:t>Buildings And Open Lots</w:t>
            </w:r>
          </w:p>
        </w:tc>
      </w:tr>
      <w:tr w:rsidR="00721D62" w:rsidRPr="00D15C29" w14:paraId="01A581DC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422CFF02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br/>
            </w:r>
            <w:r w:rsidRPr="00D15C29">
              <w:br/>
              <w:t>All Territories</w:t>
            </w:r>
          </w:p>
        </w:tc>
        <w:tc>
          <w:tcPr>
            <w:tcW w:w="1440" w:type="dxa"/>
            <w:tcBorders>
              <w:bottom w:val="nil"/>
            </w:tcBorders>
          </w:tcPr>
          <w:p w14:paraId="533FC166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br/>
            </w:r>
            <w:r w:rsidRPr="00D15C29">
              <w:br/>
              <w:t>$  0.87</w:t>
            </w:r>
          </w:p>
        </w:tc>
        <w:tc>
          <w:tcPr>
            <w:tcW w:w="1620" w:type="dxa"/>
            <w:tcBorders>
              <w:bottom w:val="nil"/>
            </w:tcBorders>
          </w:tcPr>
          <w:p w14:paraId="4FEB3F72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br/>
            </w:r>
            <w:r w:rsidRPr="00D15C29">
              <w:br/>
              <w:t>$  0.95</w:t>
            </w:r>
          </w:p>
        </w:tc>
        <w:tc>
          <w:tcPr>
            <w:tcW w:w="1440" w:type="dxa"/>
            <w:tcBorders>
              <w:bottom w:val="nil"/>
            </w:tcBorders>
          </w:tcPr>
          <w:p w14:paraId="0EEDC6A4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br/>
            </w:r>
            <w:r w:rsidRPr="00D15C29">
              <w:br/>
              <w:t>$  1.07</w:t>
            </w:r>
          </w:p>
        </w:tc>
        <w:tc>
          <w:tcPr>
            <w:tcW w:w="3000" w:type="dxa"/>
            <w:tcBorders>
              <w:bottom w:val="nil"/>
            </w:tcBorders>
          </w:tcPr>
          <w:p w14:paraId="52EA4D54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br/>
            </w:r>
            <w:r w:rsidRPr="00D15C29">
              <w:br/>
              <w:t>$  0.82</w:t>
            </w:r>
          </w:p>
        </w:tc>
      </w:tr>
      <w:tr w:rsidR="00721D62" w:rsidRPr="00D15C29" w14:paraId="2AF8A3AA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5738F71" w14:textId="77777777" w:rsidR="00721D62" w:rsidRPr="00D15C29" w:rsidRDefault="00721D62" w:rsidP="008A597E">
            <w:pPr>
              <w:pStyle w:val="tabletext11"/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7D52B691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 xml:space="preserve">       </w:t>
            </w:r>
          </w:p>
        </w:tc>
        <w:tc>
          <w:tcPr>
            <w:tcW w:w="1620" w:type="dxa"/>
            <w:tcBorders>
              <w:bottom w:val="nil"/>
            </w:tcBorders>
          </w:tcPr>
          <w:p w14:paraId="6932E025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 xml:space="preserve">       </w:t>
            </w:r>
          </w:p>
        </w:tc>
        <w:tc>
          <w:tcPr>
            <w:tcW w:w="1440" w:type="dxa"/>
            <w:tcBorders>
              <w:bottom w:val="nil"/>
            </w:tcBorders>
          </w:tcPr>
          <w:p w14:paraId="5FCDD4DD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 xml:space="preserve">       </w:t>
            </w:r>
          </w:p>
        </w:tc>
        <w:tc>
          <w:tcPr>
            <w:tcW w:w="3000" w:type="dxa"/>
            <w:tcBorders>
              <w:bottom w:val="nil"/>
            </w:tcBorders>
          </w:tcPr>
          <w:p w14:paraId="766C11ED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 xml:space="preserve">       </w:t>
            </w:r>
          </w:p>
        </w:tc>
      </w:tr>
      <w:tr w:rsidR="00721D62" w:rsidRPr="00D15C29" w14:paraId="2ED18F90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FAB8042" w14:textId="77777777" w:rsidR="00721D62" w:rsidRPr="00D15C29" w:rsidRDefault="00721D62" w:rsidP="008A597E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1164331B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 xml:space="preserve">       </w:t>
            </w:r>
          </w:p>
        </w:tc>
        <w:tc>
          <w:tcPr>
            <w:tcW w:w="1620" w:type="dxa"/>
          </w:tcPr>
          <w:p w14:paraId="4C093F17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 xml:space="preserve">       </w:t>
            </w:r>
          </w:p>
        </w:tc>
        <w:tc>
          <w:tcPr>
            <w:tcW w:w="1440" w:type="dxa"/>
          </w:tcPr>
          <w:p w14:paraId="19C63C9C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 xml:space="preserve">       </w:t>
            </w:r>
          </w:p>
        </w:tc>
        <w:tc>
          <w:tcPr>
            <w:tcW w:w="3000" w:type="dxa"/>
          </w:tcPr>
          <w:p w14:paraId="650FEBAF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 xml:space="preserve">       </w:t>
            </w:r>
          </w:p>
        </w:tc>
      </w:tr>
      <w:tr w:rsidR="00721D62" w:rsidRPr="00D15C29" w14:paraId="5AD750AE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87D4BDF" w14:textId="77777777" w:rsidR="00721D62" w:rsidRPr="00D15C29" w:rsidRDefault="00721D62" w:rsidP="008A597E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39D48B92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 xml:space="preserve">       </w:t>
            </w:r>
          </w:p>
        </w:tc>
        <w:tc>
          <w:tcPr>
            <w:tcW w:w="1620" w:type="dxa"/>
          </w:tcPr>
          <w:p w14:paraId="29FB268C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 xml:space="preserve">       </w:t>
            </w:r>
          </w:p>
        </w:tc>
        <w:tc>
          <w:tcPr>
            <w:tcW w:w="1440" w:type="dxa"/>
          </w:tcPr>
          <w:p w14:paraId="23029FC7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 xml:space="preserve">       </w:t>
            </w:r>
          </w:p>
        </w:tc>
        <w:tc>
          <w:tcPr>
            <w:tcW w:w="3000" w:type="dxa"/>
          </w:tcPr>
          <w:p w14:paraId="36B863BE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 xml:space="preserve">       </w:t>
            </w:r>
          </w:p>
        </w:tc>
      </w:tr>
      <w:tr w:rsidR="00721D62" w:rsidRPr="00D15C29" w14:paraId="375DD75F" w14:textId="77777777" w:rsidTr="008A597E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3F0931" w14:textId="7B3B5EB3" w:rsidR="00721D62" w:rsidRPr="00D15C29" w:rsidRDefault="00721D62" w:rsidP="008A597E">
            <w:pPr>
              <w:pStyle w:val="tabletext11"/>
              <w:jc w:val="right"/>
            </w:pPr>
            <w:r w:rsidRPr="00721D62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505872" w14:textId="77777777" w:rsidR="00721D62" w:rsidRPr="00D15C29" w:rsidRDefault="00721D62" w:rsidP="008A597E">
            <w:pPr>
              <w:pStyle w:val="tabletext11"/>
            </w:pPr>
            <w:r w:rsidRPr="00D15C29">
              <w:t>Theft and Mischief or Vandalism are subject to a $100 per car/$500 per occurrence deductible.</w:t>
            </w:r>
          </w:p>
        </w:tc>
      </w:tr>
      <w:tr w:rsidR="00721D62" w:rsidRPr="00D15C29" w14:paraId="330E1CE2" w14:textId="77777777" w:rsidTr="008A597E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1C15B4" w14:textId="77777777" w:rsidR="00721D62" w:rsidRPr="00D15C29" w:rsidRDefault="00721D62" w:rsidP="008A597E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96B17" w14:textId="77777777" w:rsidR="00721D62" w:rsidRPr="00D15C29" w:rsidRDefault="00721D62" w:rsidP="008A597E">
            <w:pPr>
              <w:pStyle w:val="tabletext11"/>
            </w:pPr>
            <w:r w:rsidRPr="00D15C29">
              <w:t xml:space="preserve">See Rule </w:t>
            </w:r>
            <w:r w:rsidRPr="00D15C29">
              <w:rPr>
                <w:b/>
              </w:rPr>
              <w:t>298.</w:t>
            </w:r>
            <w:r w:rsidRPr="00D15C29">
              <w:t xml:space="preserve"> for additional deductible options.</w:t>
            </w:r>
          </w:p>
        </w:tc>
      </w:tr>
    </w:tbl>
    <w:p w14:paraId="3F76E78A" w14:textId="77777777" w:rsidR="00721D62" w:rsidRPr="00D15C29" w:rsidRDefault="00721D62" w:rsidP="00721D62">
      <w:pPr>
        <w:pStyle w:val="isonormal"/>
      </w:pPr>
    </w:p>
    <w:p w14:paraId="4F9D6004" w14:textId="77777777" w:rsidR="00721D62" w:rsidRPr="00D15C29" w:rsidRDefault="00721D62" w:rsidP="00721D62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721D62" w:rsidRPr="00D15C29" w14:paraId="3F86010A" w14:textId="77777777" w:rsidTr="008A597E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94CD9" w14:textId="77777777" w:rsidR="00721D62" w:rsidRPr="00D15C29" w:rsidRDefault="00721D62" w:rsidP="008A597E">
            <w:pPr>
              <w:pStyle w:val="tablehead"/>
              <w:rPr>
                <w:b w:val="0"/>
              </w:rPr>
            </w:pPr>
            <w:r w:rsidRPr="00D15C29">
              <w:t>BLANKET COLLISION</w:t>
            </w:r>
          </w:p>
        </w:tc>
      </w:tr>
      <w:tr w:rsidR="00721D62" w:rsidRPr="00D15C29" w14:paraId="6378AB7C" w14:textId="77777777" w:rsidTr="008A597E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E2BF2B" w14:textId="77777777" w:rsidR="00721D62" w:rsidRPr="00D15C29" w:rsidRDefault="00721D62" w:rsidP="008A597E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1FCC82A1" w14:textId="77777777" w:rsidR="00721D62" w:rsidRPr="00D15C29" w:rsidRDefault="00721D62" w:rsidP="008A597E">
            <w:pPr>
              <w:pStyle w:val="tablehead"/>
              <w:jc w:val="right"/>
            </w:pPr>
            <w:r w:rsidRPr="00D15C29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03BC2233" w14:textId="77777777" w:rsidR="00721D62" w:rsidRPr="00D15C29" w:rsidRDefault="00721D62" w:rsidP="008A597E">
            <w:pPr>
              <w:pStyle w:val="tablehead"/>
              <w:jc w:val="left"/>
            </w:pPr>
            <w:r w:rsidRPr="00D15C29">
              <w:t>Reporting Form – Inventory Value</w:t>
            </w:r>
          </w:p>
        </w:tc>
      </w:tr>
      <w:tr w:rsidR="00721D62" w:rsidRPr="00D15C29" w14:paraId="7D72D768" w14:textId="77777777" w:rsidTr="008A597E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578D4A" w14:textId="77777777" w:rsidR="00721D62" w:rsidRPr="00D15C29" w:rsidRDefault="00721D62" w:rsidP="008A597E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64D4102B" w14:textId="77777777" w:rsidR="00721D62" w:rsidRPr="00D15C29" w:rsidRDefault="00721D62" w:rsidP="008A597E">
            <w:pPr>
              <w:pStyle w:val="tablehead"/>
              <w:jc w:val="right"/>
            </w:pPr>
            <w:r w:rsidRPr="00D15C29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367D3BFB" w14:textId="77777777" w:rsidR="00721D62" w:rsidRPr="00D15C29" w:rsidRDefault="00721D62" w:rsidP="008A597E">
            <w:pPr>
              <w:pStyle w:val="tablehead"/>
              <w:jc w:val="left"/>
            </w:pPr>
            <w:r w:rsidRPr="00D15C29">
              <w:t>Non–Reporting Form – Limit of Insurance</w:t>
            </w:r>
          </w:p>
        </w:tc>
      </w:tr>
      <w:tr w:rsidR="00721D62" w:rsidRPr="00D15C29" w14:paraId="1D22AA02" w14:textId="77777777" w:rsidTr="008A597E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EBF12" w14:textId="77777777" w:rsidR="00721D62" w:rsidRPr="00D15C29" w:rsidRDefault="00721D62" w:rsidP="008A597E">
            <w:pPr>
              <w:pStyle w:val="tablehead"/>
            </w:pPr>
            <w:r w:rsidRPr="00D15C29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4ECFA" w14:textId="77777777" w:rsidR="00721D62" w:rsidRPr="00D15C29" w:rsidRDefault="00721D62" w:rsidP="008A597E">
            <w:pPr>
              <w:pStyle w:val="tablehead"/>
            </w:pPr>
            <w:r w:rsidRPr="00D15C29">
              <w:t xml:space="preserve">First $ 50,000 </w:t>
            </w:r>
            <w:r w:rsidRPr="00D15C29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4320C" w14:textId="77777777" w:rsidR="00721D62" w:rsidRPr="00D15C29" w:rsidRDefault="00721D62" w:rsidP="008A597E">
            <w:pPr>
              <w:pStyle w:val="tablehead"/>
            </w:pPr>
            <w:r w:rsidRPr="00D15C29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0E088" w14:textId="77777777" w:rsidR="00721D62" w:rsidRPr="00D15C29" w:rsidRDefault="00721D62" w:rsidP="008A597E">
            <w:pPr>
              <w:pStyle w:val="tablehead"/>
            </w:pPr>
            <w:r w:rsidRPr="00D15C29">
              <w:br/>
              <w:t>Over $ 100,000</w:t>
            </w:r>
          </w:p>
        </w:tc>
      </w:tr>
      <w:tr w:rsidR="00721D62" w:rsidRPr="00D15C29" w14:paraId="7AEB6EE5" w14:textId="77777777" w:rsidTr="008A597E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0D815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E70CD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>$   3.80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A33C6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>$  1.54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121D2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>$  0.53</w:t>
            </w:r>
          </w:p>
        </w:tc>
      </w:tr>
      <w:tr w:rsidR="00721D62" w:rsidRPr="00D15C29" w14:paraId="10B5E34C" w14:textId="77777777" w:rsidTr="008A597E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A3FD4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F6C93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 xml:space="preserve">   2.23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524F5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 xml:space="preserve">   0.84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7B7E1" w14:textId="77777777" w:rsidR="00721D62" w:rsidRPr="00D15C29" w:rsidRDefault="00721D62" w:rsidP="008A597E">
            <w:pPr>
              <w:pStyle w:val="tabletext11"/>
              <w:jc w:val="center"/>
            </w:pPr>
            <w:r w:rsidRPr="00D15C29">
              <w:t xml:space="preserve">   0.38</w:t>
            </w:r>
          </w:p>
        </w:tc>
      </w:tr>
      <w:tr w:rsidR="00721D62" w:rsidRPr="00D15C29" w14:paraId="184A7AC5" w14:textId="77777777" w:rsidTr="008A597E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DD82B3" w14:textId="77777777" w:rsidR="00721D62" w:rsidRPr="00D15C29" w:rsidRDefault="00721D62" w:rsidP="008A597E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BC752" w14:textId="77777777" w:rsidR="00721D62" w:rsidRPr="00D15C29" w:rsidRDefault="00721D62" w:rsidP="008A597E">
            <w:pPr>
              <w:pStyle w:val="tabletext11"/>
            </w:pPr>
            <w:r w:rsidRPr="00D15C29">
              <w:t xml:space="preserve">See Rule </w:t>
            </w:r>
            <w:r w:rsidRPr="00D15C29">
              <w:rPr>
                <w:b/>
              </w:rPr>
              <w:t>298.</w:t>
            </w:r>
            <w:r w:rsidRPr="00D15C29">
              <w:t xml:space="preserve"> for additional deductible options.</w:t>
            </w:r>
          </w:p>
        </w:tc>
      </w:tr>
    </w:tbl>
    <w:p w14:paraId="3D366DE5" w14:textId="7410B7B5" w:rsidR="00721D62" w:rsidRDefault="00721D62" w:rsidP="00721D62">
      <w:pPr>
        <w:pStyle w:val="isonormal"/>
      </w:pPr>
    </w:p>
    <w:p w14:paraId="406499E8" w14:textId="6E713C8F" w:rsidR="00721D62" w:rsidRDefault="00721D62" w:rsidP="00721D62">
      <w:pPr>
        <w:pStyle w:val="isonormal"/>
        <w:jc w:val="left"/>
      </w:pPr>
    </w:p>
    <w:p w14:paraId="253CB170" w14:textId="77777777" w:rsidR="00721D62" w:rsidRDefault="00721D62" w:rsidP="00721D62">
      <w:pPr>
        <w:pStyle w:val="isonormal"/>
        <w:sectPr w:rsidR="00721D62" w:rsidSect="00721D6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46FECC2" w14:textId="77777777" w:rsidR="00721D62" w:rsidRPr="000C3238" w:rsidRDefault="00721D62" w:rsidP="00721D62">
      <w:pPr>
        <w:pStyle w:val="subcap"/>
      </w:pPr>
      <w:r w:rsidRPr="000C3238">
        <w:lastRenderedPageBreak/>
        <w:t>ALL TERRITORIES</w:t>
      </w:r>
    </w:p>
    <w:p w14:paraId="74DA847F" w14:textId="77777777" w:rsidR="00721D62" w:rsidRPr="000C3238" w:rsidRDefault="00721D62" w:rsidP="00721D62">
      <w:pPr>
        <w:pStyle w:val="isonormal"/>
      </w:pPr>
    </w:p>
    <w:p w14:paraId="7E19FAE9" w14:textId="77777777" w:rsidR="00721D62" w:rsidRPr="000C3238" w:rsidRDefault="00721D62" w:rsidP="00721D62">
      <w:pPr>
        <w:pStyle w:val="isonormal"/>
        <w:sectPr w:rsidR="00721D62" w:rsidRPr="000C3238" w:rsidSect="00721D6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5BBC9BC" w14:textId="77777777" w:rsidR="00721D62" w:rsidRPr="000C3238" w:rsidRDefault="00721D62" w:rsidP="00721D62">
      <w:pPr>
        <w:pStyle w:val="boxrule"/>
      </w:pPr>
      <w:r w:rsidRPr="000C3238">
        <w:t xml:space="preserve">255.  </w:t>
      </w:r>
      <w:bookmarkStart w:id="5" w:name="Rule55"/>
      <w:bookmarkEnd w:id="5"/>
      <w:r w:rsidRPr="000C3238">
        <w:t xml:space="preserve">GARAGEKEEPERS' INSURANCE – PREMIUM </w:t>
      </w:r>
      <w:r w:rsidRPr="000C3238">
        <w:tab/>
        <w:t>DEVELOPMENT</w:t>
      </w:r>
    </w:p>
    <w:p w14:paraId="50370C56" w14:textId="77777777" w:rsidR="00721D62" w:rsidRPr="000C3238" w:rsidRDefault="00721D62" w:rsidP="00721D62">
      <w:pPr>
        <w:pStyle w:val="isonormal"/>
      </w:pPr>
    </w:p>
    <w:p w14:paraId="6AE10D51" w14:textId="77777777" w:rsidR="00721D62" w:rsidRPr="000C3238" w:rsidRDefault="00721D62" w:rsidP="00721D62">
      <w:pPr>
        <w:pStyle w:val="isonormal"/>
        <w:sectPr w:rsidR="00721D62" w:rsidRPr="000C3238" w:rsidSect="00721D6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721D62" w:rsidRPr="000C3238" w14:paraId="6E91CE9A" w14:textId="77777777" w:rsidTr="008A597E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8C09B" w14:textId="77777777" w:rsidR="00721D62" w:rsidRPr="000C3238" w:rsidRDefault="00721D62" w:rsidP="008A597E">
            <w:pPr>
              <w:pStyle w:val="tablehead"/>
            </w:pPr>
            <w:r w:rsidRPr="000C3238">
              <w:t>GARAGEKEEPERS’ – OTHER THAN COLLISION</w:t>
            </w:r>
            <w:r w:rsidRPr="000C3238">
              <w:rPr>
                <w:rFonts w:ascii="Symbol" w:hAnsi="Symbol"/>
              </w:rPr>
              <w:t></w:t>
            </w:r>
          </w:p>
        </w:tc>
      </w:tr>
      <w:tr w:rsidR="00721D62" w:rsidRPr="000C3238" w14:paraId="4EFF8A91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AAFD10B" w14:textId="77777777" w:rsidR="00721D62" w:rsidRPr="000C3238" w:rsidRDefault="00721D62" w:rsidP="008A597E">
            <w:pPr>
              <w:pStyle w:val="tablehead"/>
            </w:pPr>
            <w:r w:rsidRPr="000C3238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F390CC" w14:textId="77777777" w:rsidR="00721D62" w:rsidRPr="000C3238" w:rsidRDefault="00721D62" w:rsidP="008A597E">
            <w:pPr>
              <w:pStyle w:val="tablehead"/>
            </w:pPr>
            <w:r w:rsidRPr="000C3238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C06E157" w14:textId="77777777" w:rsidR="00721D62" w:rsidRPr="000C3238" w:rsidRDefault="00721D62" w:rsidP="008A597E">
            <w:pPr>
              <w:pStyle w:val="tablehead"/>
            </w:pPr>
            <w:r w:rsidRPr="000C3238">
              <w:t>Comprehensive</w:t>
            </w:r>
          </w:p>
        </w:tc>
      </w:tr>
      <w:tr w:rsidR="00721D62" w:rsidRPr="000C3238" w14:paraId="64B52646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C73ACD9" w14:textId="77777777" w:rsidR="00721D62" w:rsidRPr="000C3238" w:rsidRDefault="00721D62" w:rsidP="008A597E">
            <w:pPr>
              <w:pStyle w:val="tablehead"/>
            </w:pPr>
            <w:r w:rsidRPr="000C3238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BAE84F" w14:textId="77777777" w:rsidR="00721D62" w:rsidRPr="000C3238" w:rsidRDefault="00721D62" w:rsidP="008A597E">
            <w:pPr>
              <w:pStyle w:val="tablehead"/>
            </w:pPr>
            <w:r w:rsidRPr="000C3238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6EF29E" w14:textId="77777777" w:rsidR="00721D62" w:rsidRPr="000C3238" w:rsidRDefault="00721D62" w:rsidP="008A597E">
            <w:pPr>
              <w:pStyle w:val="tablehead"/>
            </w:pPr>
            <w:r w:rsidRPr="000C3238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5E8205" w14:textId="77777777" w:rsidR="00721D62" w:rsidRPr="000C3238" w:rsidRDefault="00721D62" w:rsidP="008A597E">
            <w:pPr>
              <w:pStyle w:val="tablehead"/>
            </w:pPr>
            <w:r w:rsidRPr="000C3238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4AEE5DD" w14:textId="77777777" w:rsidR="00721D62" w:rsidRPr="000C3238" w:rsidRDefault="00721D62" w:rsidP="008A597E">
            <w:pPr>
              <w:pStyle w:val="tablehead"/>
            </w:pPr>
            <w:r w:rsidRPr="000C3238">
              <w:t>Direct (Primary)</w:t>
            </w:r>
          </w:p>
        </w:tc>
      </w:tr>
      <w:tr w:rsidR="00721D62" w:rsidRPr="000C3238" w14:paraId="1029C208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148A4737" w14:textId="77777777" w:rsidR="00721D62" w:rsidRPr="000C3238" w:rsidRDefault="00721D62" w:rsidP="008A597E">
            <w:pPr>
              <w:pStyle w:val="tabletext11"/>
              <w:jc w:val="right"/>
            </w:pPr>
            <w:r w:rsidRPr="000C3238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17DABF28" w14:textId="77777777" w:rsidR="00721D62" w:rsidRPr="000C3238" w:rsidRDefault="00721D62" w:rsidP="008A597E">
            <w:pPr>
              <w:pStyle w:val="tabletext11"/>
              <w:jc w:val="center"/>
            </w:pPr>
            <w:r w:rsidRPr="000C3238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DE42185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>$    18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3E6C9CC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>$    24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D8992F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>$    22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798680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>$    29</w:t>
            </w:r>
          </w:p>
        </w:tc>
      </w:tr>
      <w:tr w:rsidR="00721D62" w:rsidRPr="000C3238" w14:paraId="33E49ED7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D05651B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47920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21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7A2EF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28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26A4A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25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46CF4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34</w:t>
            </w:r>
          </w:p>
        </w:tc>
      </w:tr>
      <w:tr w:rsidR="00721D62" w:rsidRPr="000C3238" w14:paraId="7C0DAA80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4AE5B8B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AE19B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D9F52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33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5E67A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29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7C06B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39</w:t>
            </w:r>
          </w:p>
        </w:tc>
      </w:tr>
      <w:tr w:rsidR="00721D62" w:rsidRPr="000C3238" w14:paraId="7B998AD1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352E457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EB08E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7EDFB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1B171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10E2B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48</w:t>
            </w:r>
          </w:p>
        </w:tc>
      </w:tr>
      <w:tr w:rsidR="00721D62" w:rsidRPr="000C3238" w14:paraId="17A09009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C6F763A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7641D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88C97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677F6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502FD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57</w:t>
            </w:r>
          </w:p>
        </w:tc>
      </w:tr>
      <w:tr w:rsidR="00721D62" w:rsidRPr="000C3238" w14:paraId="0535558F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5C260DF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AF5F3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A21D2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53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07E7B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12500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63</w:t>
            </w:r>
          </w:p>
        </w:tc>
      </w:tr>
      <w:tr w:rsidR="00721D62" w:rsidRPr="000C3238" w14:paraId="71205D67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A1FF948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B310C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47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576CC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64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B36FD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57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981AB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76</w:t>
            </w:r>
          </w:p>
        </w:tc>
      </w:tr>
      <w:tr w:rsidR="00721D62" w:rsidRPr="000C3238" w14:paraId="4BDAEFFC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1AC21EC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E049F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40FD9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80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0B846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71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A1100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96</w:t>
            </w:r>
          </w:p>
        </w:tc>
      </w:tr>
      <w:tr w:rsidR="00721D62" w:rsidRPr="000C3238" w14:paraId="47BF7422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9357F39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E7E09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70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5C7F5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94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4CDAF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37795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113</w:t>
            </w:r>
          </w:p>
        </w:tc>
      </w:tr>
      <w:tr w:rsidR="00721D62" w:rsidRPr="000C3238" w14:paraId="7EB99F8D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6D71080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0B14D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80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EB6A8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107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22325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B33A8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129</w:t>
            </w:r>
          </w:p>
        </w:tc>
      </w:tr>
      <w:tr w:rsidR="00721D62" w:rsidRPr="000C3238" w14:paraId="3C74E637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22AD72A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D3250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 98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FE88D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132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9399F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118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45EC8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159</w:t>
            </w:r>
          </w:p>
        </w:tc>
      </w:tr>
      <w:tr w:rsidR="00721D62" w:rsidRPr="000C3238" w14:paraId="0CED110F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BB0915D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57E44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116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9DCAF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156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3E14A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139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6CB2B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187</w:t>
            </w:r>
          </w:p>
        </w:tc>
      </w:tr>
      <w:tr w:rsidR="00721D62" w:rsidRPr="000C3238" w14:paraId="52EE87D3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DB41728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947E8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133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831D4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180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C3B60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160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EC168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216</w:t>
            </w:r>
          </w:p>
        </w:tc>
      </w:tr>
      <w:tr w:rsidR="00721D62" w:rsidRPr="000C3238" w14:paraId="14CAEA0A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3DD89B6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8DFB7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164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B25BA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221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33DE3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197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A2E31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266</w:t>
            </w:r>
          </w:p>
        </w:tc>
      </w:tr>
      <w:tr w:rsidR="00721D62" w:rsidRPr="000C3238" w14:paraId="7AA4EC33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7814C1D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1BD24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192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1E84B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260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95366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231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134D7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311</w:t>
            </w:r>
          </w:p>
        </w:tc>
      </w:tr>
      <w:tr w:rsidR="00721D62" w:rsidRPr="000C3238" w14:paraId="4BF6F8AB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4066766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98C19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222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05EF7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299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8194D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266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F6448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359</w:t>
            </w:r>
          </w:p>
        </w:tc>
      </w:tr>
      <w:tr w:rsidR="00721D62" w:rsidRPr="000C3238" w14:paraId="1FA6318A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CAEA225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F401B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266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B1D68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360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3F134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320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92A3C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432</w:t>
            </w:r>
          </w:p>
        </w:tc>
      </w:tr>
      <w:tr w:rsidR="00721D62" w:rsidRPr="000C3238" w14:paraId="4C6A6A6F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5C74AA2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6F7FB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337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40478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455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C307B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405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CC410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546</w:t>
            </w:r>
          </w:p>
        </w:tc>
      </w:tr>
      <w:tr w:rsidR="00721D62" w:rsidRPr="000C3238" w14:paraId="15411A73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9820F40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FC571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409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66CED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552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D70BB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491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A64FE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662</w:t>
            </w:r>
          </w:p>
        </w:tc>
      </w:tr>
      <w:tr w:rsidR="00721D62" w:rsidRPr="000C3238" w14:paraId="3B07A5D7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DA06DC4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FEDB2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479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E71F3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646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6382B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575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588A2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776</w:t>
            </w:r>
          </w:p>
        </w:tc>
      </w:tr>
      <w:tr w:rsidR="00721D62" w:rsidRPr="000C3238" w14:paraId="251C2DB1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F71EDAB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77451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613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60DEF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827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160BD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735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92779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993</w:t>
            </w:r>
          </w:p>
        </w:tc>
      </w:tr>
      <w:tr w:rsidR="00721D62" w:rsidRPr="000C3238" w14:paraId="1E89A062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511A5E2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5ACFC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743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A303D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1003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97532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892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1BB42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1204</w:t>
            </w:r>
          </w:p>
        </w:tc>
      </w:tr>
      <w:tr w:rsidR="00721D62" w:rsidRPr="000C3238" w14:paraId="2943721A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0DA8092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31C44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 870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0603E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1174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8EC3B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1043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B9F19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1409</w:t>
            </w:r>
          </w:p>
        </w:tc>
      </w:tr>
      <w:tr w:rsidR="00721D62" w:rsidRPr="000C3238" w14:paraId="0FB0F004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B7D1821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364CF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1109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F233A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1497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75398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1331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EBACC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1797</w:t>
            </w:r>
          </w:p>
        </w:tc>
      </w:tr>
      <w:tr w:rsidR="00721D62" w:rsidRPr="000C3238" w14:paraId="05297C08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1F47D02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C6800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1325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EC3A2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1788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3EC9A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1590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8A61E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2146</w:t>
            </w:r>
          </w:p>
        </w:tc>
      </w:tr>
      <w:tr w:rsidR="00721D62" w:rsidRPr="000C3238" w14:paraId="345DE889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387FC0D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D3A97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1499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D91B6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2024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BF1AC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1799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32561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2428</w:t>
            </w:r>
          </w:p>
        </w:tc>
      </w:tr>
      <w:tr w:rsidR="00721D62" w:rsidRPr="000C3238" w14:paraId="53185241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1AE91A2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5C0BA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1633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F8758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2204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82AD7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1959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034DA" w14:textId="77777777" w:rsidR="00721D62" w:rsidRPr="000C3238" w:rsidRDefault="00721D62" w:rsidP="008A597E">
            <w:pPr>
              <w:pStyle w:val="tabletext11"/>
              <w:tabs>
                <w:tab w:val="decimal" w:pos="1080"/>
              </w:tabs>
              <w:jc w:val="both"/>
            </w:pPr>
            <w:r w:rsidRPr="000C3238">
              <w:t xml:space="preserve">   2645</w:t>
            </w:r>
          </w:p>
        </w:tc>
      </w:tr>
      <w:tr w:rsidR="00721D62" w:rsidRPr="000C3238" w14:paraId="1B821323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7187741" w14:textId="77777777" w:rsidR="00721D62" w:rsidRPr="000C3238" w:rsidRDefault="00721D62" w:rsidP="008A597E">
            <w:pPr>
              <w:pStyle w:val="tabletext11"/>
              <w:jc w:val="center"/>
            </w:pPr>
            <w:r w:rsidRPr="000C3238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30A3EB2E" w14:textId="77777777" w:rsidR="00721D62" w:rsidRPr="000C3238" w:rsidRDefault="00721D62" w:rsidP="008A597E">
            <w:pPr>
              <w:pStyle w:val="tabletext11"/>
              <w:jc w:val="center"/>
            </w:pPr>
          </w:p>
        </w:tc>
      </w:tr>
      <w:tr w:rsidR="00721D62" w:rsidRPr="000C3238" w14:paraId="33956B2C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824EDDE" w14:textId="77777777" w:rsidR="00721D62" w:rsidRPr="000C3238" w:rsidRDefault="00721D62" w:rsidP="008A597E">
            <w:pPr>
              <w:pStyle w:val="tabletext11"/>
              <w:tabs>
                <w:tab w:val="decimal" w:pos="1160"/>
              </w:tabs>
            </w:pPr>
            <w:r w:rsidRPr="000C3238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6BC65AC7" w14:textId="77777777" w:rsidR="00721D62" w:rsidRPr="000C3238" w:rsidRDefault="00721D62" w:rsidP="008A597E">
            <w:pPr>
              <w:pStyle w:val="tabletext11"/>
              <w:jc w:val="center"/>
            </w:pPr>
            <w:r w:rsidRPr="000C3238">
              <w:t>Refer to Company</w:t>
            </w:r>
          </w:p>
        </w:tc>
      </w:tr>
      <w:tr w:rsidR="00721D62" w:rsidRPr="000C3238" w14:paraId="63CD8F6F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63D3999" w14:textId="77777777" w:rsidR="00721D62" w:rsidRPr="000C3238" w:rsidRDefault="00721D62" w:rsidP="008A597E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75D7686A" w14:textId="77777777" w:rsidR="00721D62" w:rsidRPr="000C3238" w:rsidRDefault="00721D62" w:rsidP="008A597E">
            <w:pPr>
              <w:pStyle w:val="tabletext11"/>
              <w:jc w:val="center"/>
              <w:rPr>
                <w:b/>
              </w:rPr>
            </w:pPr>
            <w:r w:rsidRPr="000C3238">
              <w:rPr>
                <w:b/>
              </w:rPr>
              <w:t>Direct Coverage (Excess)</w:t>
            </w:r>
          </w:p>
        </w:tc>
      </w:tr>
      <w:tr w:rsidR="00721D62" w:rsidRPr="000C3238" w14:paraId="7056213C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600488F0" w14:textId="77777777" w:rsidR="00721D62" w:rsidRPr="000C3238" w:rsidRDefault="00721D62" w:rsidP="008A597E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29064371" w14:textId="77777777" w:rsidR="00721D62" w:rsidRPr="000C3238" w:rsidRDefault="00721D62" w:rsidP="008A597E">
            <w:pPr>
              <w:pStyle w:val="tabletext11"/>
              <w:jc w:val="center"/>
            </w:pPr>
            <w:r w:rsidRPr="000C3238">
              <w:t>Specified Causes Of Loss – Multiply the Legal Liability premium by 1.15.</w:t>
            </w:r>
          </w:p>
        </w:tc>
      </w:tr>
      <w:tr w:rsidR="00721D62" w:rsidRPr="000C3238" w14:paraId="050F9EB5" w14:textId="77777777" w:rsidTr="008A597E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45FD2C" w14:textId="77777777" w:rsidR="00721D62" w:rsidRPr="000C3238" w:rsidRDefault="00721D62" w:rsidP="008A597E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E5CEC" w14:textId="77777777" w:rsidR="00721D62" w:rsidRPr="000C3238" w:rsidRDefault="00721D62" w:rsidP="008A597E">
            <w:pPr>
              <w:pStyle w:val="tabletext11"/>
              <w:jc w:val="center"/>
            </w:pPr>
            <w:r w:rsidRPr="000C3238">
              <w:t>Comprehensive – Multiply the Legal Liability premium by 1.15.</w:t>
            </w:r>
          </w:p>
        </w:tc>
      </w:tr>
      <w:tr w:rsidR="00721D62" w:rsidRPr="000C3238" w14:paraId="070EE84C" w14:textId="77777777" w:rsidTr="008A597E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48387B" w14:textId="16F6BFCF" w:rsidR="00721D62" w:rsidRPr="000C3238" w:rsidRDefault="00721D62" w:rsidP="008A597E">
            <w:pPr>
              <w:pStyle w:val="tabletext11"/>
              <w:jc w:val="right"/>
            </w:pPr>
            <w:r w:rsidRPr="00721D62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AB9F66" w14:textId="77777777" w:rsidR="00721D62" w:rsidRPr="000C3238" w:rsidRDefault="00721D62" w:rsidP="008A597E">
            <w:pPr>
              <w:pStyle w:val="tabletext11"/>
            </w:pPr>
            <w:r w:rsidRPr="000C3238">
              <w:t>Theft and Mischief or Vandalism are subject to a $100 per car/$500 per occurrence deductible.</w:t>
            </w:r>
          </w:p>
        </w:tc>
      </w:tr>
      <w:tr w:rsidR="00721D62" w:rsidRPr="000C3238" w14:paraId="3E5BA790" w14:textId="77777777" w:rsidTr="008A597E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F24FB9" w14:textId="77777777" w:rsidR="00721D62" w:rsidRPr="000C3238" w:rsidRDefault="00721D62" w:rsidP="008A597E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95B2D" w14:textId="77777777" w:rsidR="00721D62" w:rsidRPr="000C3238" w:rsidRDefault="00721D62" w:rsidP="008A597E">
            <w:pPr>
              <w:pStyle w:val="tabletext11"/>
            </w:pPr>
            <w:r w:rsidRPr="000C3238">
              <w:t xml:space="preserve">See Rule </w:t>
            </w:r>
            <w:r w:rsidRPr="000C3238">
              <w:rPr>
                <w:b/>
              </w:rPr>
              <w:t>298.</w:t>
            </w:r>
            <w:r w:rsidRPr="000C3238">
              <w:t xml:space="preserve"> for additional deductible options.</w:t>
            </w:r>
          </w:p>
        </w:tc>
      </w:tr>
    </w:tbl>
    <w:p w14:paraId="092D2DA4" w14:textId="709C8F72" w:rsidR="00721D62" w:rsidRDefault="00721D62" w:rsidP="00721D62">
      <w:pPr>
        <w:pStyle w:val="isonormal"/>
      </w:pPr>
    </w:p>
    <w:p w14:paraId="41380099" w14:textId="1C7BD4E9" w:rsidR="00721D62" w:rsidRDefault="00721D62" w:rsidP="00721D62">
      <w:pPr>
        <w:pStyle w:val="isonormal"/>
        <w:jc w:val="left"/>
      </w:pPr>
    </w:p>
    <w:p w14:paraId="045550FE" w14:textId="77777777" w:rsidR="00721D62" w:rsidRDefault="00721D62" w:rsidP="00721D62">
      <w:pPr>
        <w:pStyle w:val="isonormal"/>
        <w:sectPr w:rsidR="00721D62" w:rsidSect="00721D6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810E535" w14:textId="77777777" w:rsidR="00721D62" w:rsidRPr="002060C5" w:rsidRDefault="00721D62" w:rsidP="00721D62">
      <w:pPr>
        <w:pStyle w:val="subcap"/>
      </w:pPr>
      <w:r w:rsidRPr="002060C5">
        <w:lastRenderedPageBreak/>
        <w:t>ALL TERRITORIES</w:t>
      </w:r>
    </w:p>
    <w:p w14:paraId="1B36004B" w14:textId="77777777" w:rsidR="00721D62" w:rsidRPr="002060C5" w:rsidRDefault="00721D62" w:rsidP="00721D62">
      <w:pPr>
        <w:pStyle w:val="isonormal"/>
      </w:pPr>
    </w:p>
    <w:p w14:paraId="01B5EF27" w14:textId="77777777" w:rsidR="00721D62" w:rsidRPr="002060C5" w:rsidRDefault="00721D62" w:rsidP="00721D62">
      <w:pPr>
        <w:pStyle w:val="isonormal"/>
        <w:sectPr w:rsidR="00721D62" w:rsidRPr="002060C5" w:rsidSect="00721D6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BA45D98" w14:textId="77777777" w:rsidR="00721D62" w:rsidRPr="002060C5" w:rsidRDefault="00721D62" w:rsidP="00721D62">
      <w:pPr>
        <w:pStyle w:val="boxrule"/>
      </w:pPr>
      <w:r w:rsidRPr="002060C5">
        <w:t xml:space="preserve">255.  GARAGEKEEPERS' INSURANCE – PREMIUM </w:t>
      </w:r>
      <w:r w:rsidRPr="002060C5">
        <w:tab/>
        <w:t xml:space="preserve">DEVELOPMENT </w:t>
      </w:r>
      <w:r w:rsidRPr="002060C5">
        <w:rPr>
          <w:b w:val="0"/>
        </w:rPr>
        <w:t>(Cont'd)</w:t>
      </w:r>
    </w:p>
    <w:p w14:paraId="2BA7736D" w14:textId="77777777" w:rsidR="00721D62" w:rsidRPr="002060C5" w:rsidRDefault="00721D62" w:rsidP="00721D62">
      <w:pPr>
        <w:pStyle w:val="isonormal"/>
      </w:pPr>
    </w:p>
    <w:p w14:paraId="5203F9F5" w14:textId="77777777" w:rsidR="00721D62" w:rsidRPr="002060C5" w:rsidRDefault="00721D62" w:rsidP="00721D62">
      <w:pPr>
        <w:pStyle w:val="isonormal"/>
        <w:sectPr w:rsidR="00721D62" w:rsidRPr="002060C5" w:rsidSect="00721D6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721D62" w:rsidRPr="002060C5" w14:paraId="745F2BAB" w14:textId="77777777" w:rsidTr="008A597E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91247" w14:textId="77777777" w:rsidR="00721D62" w:rsidRPr="002060C5" w:rsidRDefault="00721D62" w:rsidP="008A597E">
            <w:pPr>
              <w:pStyle w:val="tablehead"/>
            </w:pPr>
            <w:r w:rsidRPr="002060C5">
              <w:t>GARAGEKEEPERS’ – COLLISION</w:t>
            </w:r>
          </w:p>
        </w:tc>
      </w:tr>
      <w:tr w:rsidR="00721D62" w:rsidRPr="002060C5" w14:paraId="6EEA832A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21B4552" w14:textId="77777777" w:rsidR="00721D62" w:rsidRPr="002060C5" w:rsidRDefault="00721D62" w:rsidP="008A597E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6B3F1A8D" w14:textId="77777777" w:rsidR="00721D62" w:rsidRPr="002060C5" w:rsidRDefault="00721D62" w:rsidP="008A597E">
            <w:pPr>
              <w:pStyle w:val="tablehead"/>
            </w:pPr>
            <w:r w:rsidRPr="002060C5">
              <w:t>Deductibles</w:t>
            </w:r>
          </w:p>
        </w:tc>
      </w:tr>
      <w:tr w:rsidR="00721D62" w:rsidRPr="002060C5" w14:paraId="50013412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5B6E169" w14:textId="77777777" w:rsidR="00721D62" w:rsidRPr="002060C5" w:rsidRDefault="00721D62" w:rsidP="008A597E">
            <w:pPr>
              <w:pStyle w:val="tablehead"/>
            </w:pPr>
            <w:r w:rsidRPr="002060C5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25C6D" w14:textId="77777777" w:rsidR="00721D62" w:rsidRPr="002060C5" w:rsidRDefault="00721D62" w:rsidP="008A597E">
            <w:pPr>
              <w:pStyle w:val="tablehead"/>
            </w:pPr>
            <w:r w:rsidRPr="002060C5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08EEC" w14:textId="77777777" w:rsidR="00721D62" w:rsidRPr="002060C5" w:rsidRDefault="00721D62" w:rsidP="008A597E">
            <w:pPr>
              <w:pStyle w:val="tablehead"/>
            </w:pPr>
            <w:r w:rsidRPr="002060C5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3307DEF5" w14:textId="77777777" w:rsidR="00721D62" w:rsidRPr="002060C5" w:rsidRDefault="00721D62" w:rsidP="008A597E">
            <w:pPr>
              <w:pStyle w:val="tablehead"/>
            </w:pPr>
            <w:r w:rsidRPr="002060C5">
              <w:t>$ 500</w:t>
            </w:r>
          </w:p>
        </w:tc>
      </w:tr>
      <w:tr w:rsidR="00721D62" w:rsidRPr="002060C5" w14:paraId="7AE732EA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593772ED" w14:textId="77777777" w:rsidR="00721D62" w:rsidRPr="002060C5" w:rsidRDefault="00721D62" w:rsidP="008A597E">
            <w:pPr>
              <w:pStyle w:val="tablehead"/>
            </w:pPr>
            <w:r w:rsidRPr="002060C5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F40C683" w14:textId="77777777" w:rsidR="00721D62" w:rsidRPr="002060C5" w:rsidRDefault="00721D62" w:rsidP="008A597E">
            <w:pPr>
              <w:pStyle w:val="tablehead"/>
            </w:pPr>
            <w:r w:rsidRPr="002060C5">
              <w:t>Legal</w:t>
            </w:r>
            <w:r w:rsidRPr="002060C5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30C7651" w14:textId="77777777" w:rsidR="00721D62" w:rsidRPr="002060C5" w:rsidRDefault="00721D62" w:rsidP="008A597E">
            <w:pPr>
              <w:pStyle w:val="tablehead"/>
            </w:pPr>
            <w:r w:rsidRPr="002060C5">
              <w:t>Direct</w:t>
            </w:r>
            <w:r w:rsidRPr="002060C5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023DC65" w14:textId="77777777" w:rsidR="00721D62" w:rsidRPr="002060C5" w:rsidRDefault="00721D62" w:rsidP="008A597E">
            <w:pPr>
              <w:pStyle w:val="tablehead"/>
            </w:pPr>
            <w:r w:rsidRPr="002060C5">
              <w:t>Legal</w:t>
            </w:r>
            <w:r w:rsidRPr="002060C5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ACAAF6F" w14:textId="77777777" w:rsidR="00721D62" w:rsidRPr="002060C5" w:rsidRDefault="00721D62" w:rsidP="008A597E">
            <w:pPr>
              <w:pStyle w:val="tablehead"/>
            </w:pPr>
            <w:r w:rsidRPr="002060C5">
              <w:t>Direct</w:t>
            </w:r>
            <w:r w:rsidRPr="002060C5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CB91DA0" w14:textId="77777777" w:rsidR="00721D62" w:rsidRPr="002060C5" w:rsidRDefault="00721D62" w:rsidP="008A597E">
            <w:pPr>
              <w:pStyle w:val="tablehead"/>
            </w:pPr>
            <w:r w:rsidRPr="002060C5">
              <w:t>Legal</w:t>
            </w:r>
            <w:r w:rsidRPr="002060C5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4B2655A" w14:textId="77777777" w:rsidR="00721D62" w:rsidRPr="002060C5" w:rsidRDefault="00721D62" w:rsidP="008A597E">
            <w:pPr>
              <w:pStyle w:val="tablehead"/>
            </w:pPr>
            <w:r w:rsidRPr="002060C5">
              <w:t>Direct</w:t>
            </w:r>
            <w:r w:rsidRPr="002060C5">
              <w:br/>
              <w:t>(Primary)</w:t>
            </w:r>
          </w:p>
        </w:tc>
      </w:tr>
      <w:tr w:rsidR="00721D62" w:rsidRPr="002060C5" w14:paraId="08A2F0AE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29939B7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B47DAF4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>$    33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EA78255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>$    45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3FB97D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>$    21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BBDC9C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>$    29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0B0B3C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>$    17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2BAF055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>$    22</w:t>
            </w:r>
          </w:p>
        </w:tc>
      </w:tr>
      <w:tr w:rsidR="00721D62" w:rsidRPr="002060C5" w14:paraId="391FDFAA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DF80A2A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AEDFC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38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8B8C9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5C180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D141A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92A06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93DF654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26</w:t>
            </w:r>
          </w:p>
        </w:tc>
      </w:tr>
      <w:tr w:rsidR="00721D62" w:rsidRPr="002060C5" w14:paraId="6F9EAEF3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6D44CDC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54E10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0BA38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4BA3B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932A3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882CF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5DF391B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29</w:t>
            </w:r>
          </w:p>
        </w:tc>
      </w:tr>
      <w:tr w:rsidR="00721D62" w:rsidRPr="002060C5" w14:paraId="16681A31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5AAA0EE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C9FA7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5B7AA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3C11C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42C89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D43AE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AAA6818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37</w:t>
            </w:r>
          </w:p>
        </w:tc>
      </w:tr>
      <w:tr w:rsidR="00721D62" w:rsidRPr="002060C5" w14:paraId="06F377B3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2C1897E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46962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66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BC0CD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89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0370A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C47D0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58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BAD7C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E9B4D5B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45</w:t>
            </w:r>
          </w:p>
        </w:tc>
      </w:tr>
      <w:tr w:rsidR="00721D62" w:rsidRPr="002060C5" w14:paraId="5B99D56C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543C71F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D9D6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78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3BDF5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B4A54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F48C3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74F49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E097351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53</w:t>
            </w:r>
          </w:p>
        </w:tc>
      </w:tr>
      <w:tr w:rsidR="00721D62" w:rsidRPr="002060C5" w14:paraId="0A1622E5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79D78C3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E933A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2EF5D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58DB7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A7189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25642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C23F25F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62</w:t>
            </w:r>
          </w:p>
        </w:tc>
      </w:tr>
      <w:tr w:rsidR="00721D62" w:rsidRPr="002060C5" w14:paraId="3AC0BDD3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E4572C0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FF523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BFAD6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2A348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EDC31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104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2383E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A146057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80</w:t>
            </w:r>
          </w:p>
        </w:tc>
      </w:tr>
      <w:tr w:rsidR="00721D62" w:rsidRPr="002060C5" w14:paraId="23988C49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F3F27CA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62596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9D9F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7A419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F038F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872CB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578BA87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94</w:t>
            </w:r>
          </w:p>
        </w:tc>
      </w:tr>
      <w:tr w:rsidR="00721D62" w:rsidRPr="002060C5" w14:paraId="3E3A95B3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E4A8BAF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D9721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BD608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211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ED349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8450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CE760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0852071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106</w:t>
            </w:r>
          </w:p>
        </w:tc>
      </w:tr>
      <w:tr w:rsidR="00721D62" w:rsidRPr="002060C5" w14:paraId="2734343F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88DB73C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B7661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92B32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265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B13B3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FA1A7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96587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 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F58A810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133</w:t>
            </w:r>
          </w:p>
        </w:tc>
      </w:tr>
      <w:tr w:rsidR="00721D62" w:rsidRPr="002060C5" w14:paraId="2E733ED1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8C524D7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2F850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236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CF558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319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D1A77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D3DD7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207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A4F8D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4FAA405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159</w:t>
            </w:r>
          </w:p>
        </w:tc>
      </w:tr>
      <w:tr w:rsidR="00721D62" w:rsidRPr="002060C5" w14:paraId="5581CADB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63D9A17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D26BE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271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41E51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366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BD45B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E731C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238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2E105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57F7395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183</w:t>
            </w:r>
          </w:p>
        </w:tc>
      </w:tr>
      <w:tr w:rsidR="00721D62" w:rsidRPr="002060C5" w14:paraId="60C89428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F502872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C850A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339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8B290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457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727BE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220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C46F0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297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A57C1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169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DB5569C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229</w:t>
            </w:r>
          </w:p>
        </w:tc>
      </w:tr>
      <w:tr w:rsidR="00721D62" w:rsidRPr="002060C5" w14:paraId="4085BC1A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9E8BB8B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F8462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407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688FC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549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1D5CE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264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42AC2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357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9361B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203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5AD9DA7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274</w:t>
            </w:r>
          </w:p>
        </w:tc>
      </w:tr>
      <w:tr w:rsidR="00721D62" w:rsidRPr="002060C5" w14:paraId="42DEA5E7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58E0045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D3435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469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88042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633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D6E39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305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A3921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411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E7836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234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A26858F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317</w:t>
            </w:r>
          </w:p>
        </w:tc>
      </w:tr>
      <w:tr w:rsidR="00721D62" w:rsidRPr="002060C5" w14:paraId="01EA8905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28F586B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00858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561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CDB08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757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B8B30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365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78B06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492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562D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281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ADFAC87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379</w:t>
            </w:r>
          </w:p>
        </w:tc>
      </w:tr>
      <w:tr w:rsidR="00721D62" w:rsidRPr="002060C5" w14:paraId="1DE88E11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D972D5B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3B9CD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714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BD1BA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964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9A7C3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464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997D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626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E2C59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357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158274D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482</w:t>
            </w:r>
          </w:p>
        </w:tc>
      </w:tr>
      <w:tr w:rsidR="00721D62" w:rsidRPr="002060C5" w14:paraId="2779FE93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D9ED486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C1B47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865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F63B5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1168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10CB2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562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0B88B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759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488F5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432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EA6FE63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584</w:t>
            </w:r>
          </w:p>
        </w:tc>
      </w:tr>
      <w:tr w:rsidR="00721D62" w:rsidRPr="002060C5" w14:paraId="323CF111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E280261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006D3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1014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2A059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1369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E4C0C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659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860C4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890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53B6F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507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CF5F174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685</w:t>
            </w:r>
          </w:p>
        </w:tc>
      </w:tr>
      <w:tr w:rsidR="00721D62" w:rsidRPr="002060C5" w14:paraId="1E4CB18A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6F8F1D0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1B431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1309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AB0C3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1768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C1783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851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EBB02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1149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8FAF8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655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0F0BB42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884</w:t>
            </w:r>
          </w:p>
        </w:tc>
      </w:tr>
      <w:tr w:rsidR="00721D62" w:rsidRPr="002060C5" w14:paraId="7EDFC304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F43B772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19915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1600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AA074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2159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A7C92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1040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9E59A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1404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A0277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800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9ED4793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1080</w:t>
            </w:r>
          </w:p>
        </w:tc>
      </w:tr>
      <w:tr w:rsidR="00721D62" w:rsidRPr="002060C5" w14:paraId="3A12CA44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94970E1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C4E77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1872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B0631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2528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97345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1217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8065D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1643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917FE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 936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8DA4EEF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1264</w:t>
            </w:r>
          </w:p>
        </w:tc>
      </w:tr>
      <w:tr w:rsidR="00721D62" w:rsidRPr="002060C5" w14:paraId="0532D16E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DE66951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347BC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2381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39BC9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3215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C5978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1548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1165A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2090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358A9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1191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E6CF655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1607</w:t>
            </w:r>
          </w:p>
        </w:tc>
      </w:tr>
      <w:tr w:rsidR="00721D62" w:rsidRPr="002060C5" w14:paraId="22B74A83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999256F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DB6D7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2855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C33B2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3855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7E21E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1856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A8A6A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2506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CF0ED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1428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C83AE02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1927</w:t>
            </w:r>
          </w:p>
        </w:tc>
      </w:tr>
      <w:tr w:rsidR="00721D62" w:rsidRPr="002060C5" w14:paraId="35B1683B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CB23783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89813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3258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ED191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4399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A7825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2118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026CB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2859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CFD41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1629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04C99B5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2199</w:t>
            </w:r>
          </w:p>
        </w:tc>
      </w:tr>
      <w:tr w:rsidR="00721D62" w:rsidRPr="002060C5" w14:paraId="0C785C71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1F8711A" w14:textId="77777777" w:rsidR="00721D62" w:rsidRPr="002060C5" w:rsidRDefault="00721D62" w:rsidP="008A597E">
            <w:pPr>
              <w:pStyle w:val="tabletext11"/>
              <w:tabs>
                <w:tab w:val="decimal" w:pos="1000"/>
              </w:tabs>
            </w:pPr>
            <w:r w:rsidRPr="002060C5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7F232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3550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35CD4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4793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D03BE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2308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53185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3115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97636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1775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7C8C69E" w14:textId="77777777" w:rsidR="00721D62" w:rsidRPr="002060C5" w:rsidRDefault="00721D62" w:rsidP="008A597E">
            <w:pPr>
              <w:pStyle w:val="tabletext11"/>
              <w:tabs>
                <w:tab w:val="decimal" w:pos="800"/>
              </w:tabs>
            </w:pPr>
            <w:r w:rsidRPr="002060C5">
              <w:t xml:space="preserve">   2396</w:t>
            </w:r>
          </w:p>
        </w:tc>
      </w:tr>
      <w:tr w:rsidR="00721D62" w:rsidRPr="002060C5" w14:paraId="69BA7AAD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07F01A5" w14:textId="77777777" w:rsidR="00721D62" w:rsidRPr="002060C5" w:rsidRDefault="00721D62" w:rsidP="008A597E">
            <w:pPr>
              <w:pStyle w:val="tabletext11"/>
              <w:jc w:val="center"/>
            </w:pPr>
            <w:r w:rsidRPr="002060C5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236EB8F6" w14:textId="77777777" w:rsidR="00721D62" w:rsidRPr="002060C5" w:rsidRDefault="00721D62" w:rsidP="008A597E">
            <w:pPr>
              <w:pStyle w:val="tabletext11"/>
              <w:jc w:val="center"/>
            </w:pPr>
          </w:p>
        </w:tc>
      </w:tr>
      <w:tr w:rsidR="00721D62" w:rsidRPr="002060C5" w14:paraId="42EBA65C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20124DD" w14:textId="77777777" w:rsidR="00721D62" w:rsidRPr="002060C5" w:rsidRDefault="00721D62" w:rsidP="008A597E">
            <w:pPr>
              <w:pStyle w:val="tabletext11"/>
              <w:jc w:val="center"/>
            </w:pPr>
            <w:r w:rsidRPr="002060C5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70F0048E" w14:textId="77777777" w:rsidR="00721D62" w:rsidRPr="002060C5" w:rsidRDefault="00721D62" w:rsidP="008A597E">
            <w:pPr>
              <w:pStyle w:val="tabletext11"/>
              <w:jc w:val="center"/>
            </w:pPr>
            <w:r w:rsidRPr="002060C5">
              <w:t>Refer to Company</w:t>
            </w:r>
          </w:p>
        </w:tc>
      </w:tr>
      <w:tr w:rsidR="00721D62" w:rsidRPr="002060C5" w14:paraId="459DB39E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559EB1D" w14:textId="77777777" w:rsidR="00721D62" w:rsidRPr="002060C5" w:rsidRDefault="00721D62" w:rsidP="008A597E">
            <w:pPr>
              <w:pStyle w:val="tabletext11"/>
              <w:jc w:val="center"/>
              <w:rPr>
                <w:b/>
              </w:rPr>
            </w:pPr>
            <w:r w:rsidRPr="002060C5">
              <w:rPr>
                <w:b/>
              </w:rPr>
              <w:t>Direct Coverage (Excess)</w:t>
            </w:r>
          </w:p>
        </w:tc>
      </w:tr>
      <w:tr w:rsidR="00721D62" w:rsidRPr="002060C5" w14:paraId="05329949" w14:textId="77777777" w:rsidTr="008A59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4E008672" w14:textId="77777777" w:rsidR="00721D62" w:rsidRPr="002060C5" w:rsidRDefault="00721D62" w:rsidP="008A597E">
            <w:pPr>
              <w:pStyle w:val="tabletext11"/>
              <w:jc w:val="center"/>
            </w:pPr>
            <w:r w:rsidRPr="002060C5">
              <w:t>Multiply the Legal Liability premium for the desired deductible by 1.15.</w:t>
            </w:r>
          </w:p>
        </w:tc>
      </w:tr>
      <w:tr w:rsidR="00721D62" w:rsidRPr="002060C5" w14:paraId="0C9615B5" w14:textId="77777777" w:rsidTr="008A597E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012F3F25" w14:textId="77777777" w:rsidR="00721D62" w:rsidRPr="002060C5" w:rsidRDefault="00721D62" w:rsidP="008A597E">
            <w:pPr>
              <w:pStyle w:val="tabletext11"/>
            </w:pPr>
            <w:r w:rsidRPr="002060C5">
              <w:t>For additional coverages, refer to company.</w:t>
            </w:r>
          </w:p>
        </w:tc>
      </w:tr>
    </w:tbl>
    <w:p w14:paraId="55A3B4A0" w14:textId="48419A51" w:rsidR="00721D62" w:rsidRDefault="00721D62" w:rsidP="00721D62">
      <w:pPr>
        <w:pStyle w:val="isonormal"/>
      </w:pPr>
    </w:p>
    <w:p w14:paraId="17C9E72D" w14:textId="37B66358" w:rsidR="00721D62" w:rsidRDefault="00721D62" w:rsidP="00721D62">
      <w:pPr>
        <w:pStyle w:val="isonormal"/>
        <w:jc w:val="left"/>
      </w:pPr>
    </w:p>
    <w:p w14:paraId="10E63208" w14:textId="77777777" w:rsidR="00721D62" w:rsidRDefault="00721D62" w:rsidP="00721D62">
      <w:pPr>
        <w:pStyle w:val="isonormal"/>
        <w:sectPr w:rsidR="00721D62" w:rsidSect="00721D6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A1A255C" w14:textId="77777777" w:rsidR="00721D62" w:rsidRPr="00D96533" w:rsidRDefault="00721D62" w:rsidP="00721D62">
      <w:pPr>
        <w:pStyle w:val="boxrule"/>
        <w:rPr>
          <w:ins w:id="6" w:author="Author"/>
        </w:rPr>
      </w:pPr>
      <w:ins w:id="7" w:author="Author">
        <w:r w:rsidRPr="00D96533">
          <w:lastRenderedPageBreak/>
          <w:t>225.  PREMIUM DEVELOPMENT – ZONE-RATED AUTOS</w:t>
        </w:r>
      </w:ins>
    </w:p>
    <w:p w14:paraId="08182D11" w14:textId="77777777" w:rsidR="00721D62" w:rsidRPr="00D96533" w:rsidRDefault="00721D62" w:rsidP="00721D62">
      <w:pPr>
        <w:pStyle w:val="isonormal"/>
        <w:rPr>
          <w:ins w:id="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69"/>
      </w:tblGrid>
      <w:tr w:rsidR="00721D62" w:rsidRPr="00D96533" w14:paraId="695EAC06" w14:textId="77777777" w:rsidTr="008A597E">
        <w:trPr>
          <w:cantSplit/>
          <w:trHeight w:val="190"/>
          <w:ins w:id="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859535" w14:textId="77777777" w:rsidR="00721D62" w:rsidRPr="00D96533" w:rsidRDefault="00721D62" w:rsidP="008A597E">
            <w:pPr>
              <w:pStyle w:val="tablehead"/>
              <w:rPr>
                <w:ins w:id="10" w:author="Author"/>
              </w:rPr>
            </w:pPr>
          </w:p>
        </w:tc>
        <w:tc>
          <w:tcPr>
            <w:tcW w:w="100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9D649" w14:textId="77777777" w:rsidR="00721D62" w:rsidRPr="00D96533" w:rsidRDefault="00721D62" w:rsidP="008A597E">
            <w:pPr>
              <w:pStyle w:val="tablehead"/>
              <w:rPr>
                <w:ins w:id="11" w:author="Author"/>
              </w:rPr>
            </w:pPr>
            <w:ins w:id="12" w:author="Author">
              <w:r w:rsidRPr="00D96533">
                <w:t xml:space="preserve">Zone-rating Table </w:t>
              </w:r>
              <w:r w:rsidRPr="00D96533">
                <w:rPr>
                  <w:rFonts w:cs="Arial"/>
                </w:rPr>
                <w:t>–</w:t>
              </w:r>
              <w:r w:rsidRPr="00D96533">
                <w:t xml:space="preserve"> Zone 02 (Baltimore/Washington) Combinations</w:t>
              </w:r>
            </w:ins>
          </w:p>
        </w:tc>
      </w:tr>
      <w:tr w:rsidR="00721D62" w:rsidRPr="00D96533" w14:paraId="318E0772" w14:textId="77777777" w:rsidTr="008A597E">
        <w:trPr>
          <w:cantSplit/>
          <w:trHeight w:val="190"/>
          <w:ins w:id="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FA459B" w14:textId="77777777" w:rsidR="00721D62" w:rsidRPr="00D96533" w:rsidRDefault="00721D62" w:rsidP="008A597E">
            <w:pPr>
              <w:pStyle w:val="tablehead"/>
              <w:rPr>
                <w:ins w:id="14" w:author="Author"/>
              </w:rPr>
            </w:pPr>
            <w:ins w:id="15" w:author="Author">
              <w:r w:rsidRPr="00D96533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D4CEF" w14:textId="77777777" w:rsidR="00721D62" w:rsidRPr="00D96533" w:rsidRDefault="00721D62" w:rsidP="008A597E">
            <w:pPr>
              <w:pStyle w:val="tablehead"/>
              <w:rPr>
                <w:ins w:id="16" w:author="Author"/>
              </w:rPr>
            </w:pPr>
            <w:ins w:id="17" w:author="Author">
              <w:r w:rsidRPr="00D96533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D4FF5" w14:textId="77777777" w:rsidR="00721D62" w:rsidRPr="00D96533" w:rsidRDefault="00721D62" w:rsidP="008A597E">
            <w:pPr>
              <w:pStyle w:val="tablehead"/>
              <w:rPr>
                <w:ins w:id="18" w:author="Author"/>
              </w:rPr>
            </w:pPr>
            <w:ins w:id="19" w:author="Author">
              <w:r w:rsidRPr="00D96533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12977" w14:textId="77777777" w:rsidR="00721D62" w:rsidRPr="00D96533" w:rsidRDefault="00721D62" w:rsidP="008A597E">
            <w:pPr>
              <w:pStyle w:val="tablehead"/>
              <w:rPr>
                <w:ins w:id="20" w:author="Author"/>
              </w:rPr>
            </w:pPr>
            <w:ins w:id="21" w:author="Author">
              <w:r w:rsidRPr="00D96533">
                <w:t xml:space="preserve">$100,000 </w:t>
              </w:r>
              <w:r w:rsidRPr="00D96533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0B4A9" w14:textId="77777777" w:rsidR="00721D62" w:rsidRPr="00D96533" w:rsidRDefault="00721D62" w:rsidP="008A597E">
            <w:pPr>
              <w:pStyle w:val="tablehead"/>
              <w:rPr>
                <w:ins w:id="22" w:author="Author"/>
              </w:rPr>
            </w:pPr>
            <w:ins w:id="23" w:author="Author">
              <w:r w:rsidRPr="00D96533">
                <w:t>$500 Deductible</w:t>
              </w:r>
              <w:r w:rsidRPr="00D96533">
                <w:br/>
                <w:t>Collision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FAFF5" w14:textId="77777777" w:rsidR="00721D62" w:rsidRPr="00D96533" w:rsidRDefault="00721D62" w:rsidP="008A597E">
            <w:pPr>
              <w:pStyle w:val="tablehead"/>
              <w:rPr>
                <w:ins w:id="24" w:author="Author"/>
              </w:rPr>
            </w:pPr>
            <w:ins w:id="25" w:author="Author">
              <w:r w:rsidRPr="00D96533">
                <w:t>$500 Deductible</w:t>
              </w:r>
              <w:r w:rsidRPr="00D96533">
                <w:br/>
                <w:t>Comprehensive</w:t>
              </w:r>
            </w:ins>
          </w:p>
        </w:tc>
      </w:tr>
      <w:tr w:rsidR="00721D62" w:rsidRPr="00D96533" w14:paraId="4331411A" w14:textId="77777777" w:rsidTr="008A597E">
        <w:trPr>
          <w:cantSplit/>
          <w:trHeight w:val="190"/>
          <w:ins w:id="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C07828" w14:textId="77777777" w:rsidR="00721D62" w:rsidRPr="00D96533" w:rsidRDefault="00721D62" w:rsidP="008A597E">
            <w:pPr>
              <w:pStyle w:val="tabletext00"/>
              <w:rPr>
                <w:ins w:id="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E64E8" w14:textId="77777777" w:rsidR="00721D62" w:rsidRPr="00D96533" w:rsidRDefault="00721D62" w:rsidP="008A597E">
            <w:pPr>
              <w:pStyle w:val="tabletext00"/>
              <w:jc w:val="center"/>
              <w:rPr>
                <w:ins w:id="28" w:author="Author"/>
              </w:rPr>
            </w:pPr>
            <w:ins w:id="29" w:author="Author">
              <w:r w:rsidRPr="00D96533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1F1F9" w14:textId="77777777" w:rsidR="00721D62" w:rsidRPr="00D96533" w:rsidRDefault="00721D62" w:rsidP="008A597E">
            <w:pPr>
              <w:pStyle w:val="tabletext00"/>
              <w:rPr>
                <w:ins w:id="30" w:author="Author"/>
              </w:rPr>
            </w:pPr>
            <w:ins w:id="31" w:author="Author">
              <w:r w:rsidRPr="00D96533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ACA132" w14:textId="77777777" w:rsidR="00721D62" w:rsidRPr="00D96533" w:rsidRDefault="00721D62" w:rsidP="008A597E">
            <w:pPr>
              <w:pStyle w:val="tabletext00"/>
              <w:jc w:val="right"/>
              <w:rPr>
                <w:ins w:id="32" w:author="Author"/>
              </w:rPr>
            </w:pPr>
            <w:ins w:id="33" w:author="Author">
              <w:r w:rsidRPr="00D96533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B0B66F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34" w:author="Author"/>
              </w:rPr>
            </w:pPr>
            <w:ins w:id="35" w:author="Author">
              <w:r w:rsidRPr="00D96533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538DCE" w14:textId="77777777" w:rsidR="00721D62" w:rsidRPr="00D96533" w:rsidRDefault="00721D62" w:rsidP="008A597E">
            <w:pPr>
              <w:pStyle w:val="tabletext00"/>
              <w:jc w:val="right"/>
              <w:rPr>
                <w:ins w:id="36" w:author="Author"/>
              </w:rPr>
            </w:pPr>
            <w:ins w:id="37" w:author="Author">
              <w:r w:rsidRPr="00D96533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73C445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38" w:author="Author"/>
                <w:rFonts w:cs="Arial"/>
                <w:szCs w:val="18"/>
              </w:rPr>
            </w:pPr>
            <w:ins w:id="39" w:author="Author">
              <w:r w:rsidRPr="00D96533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3D59E5" w14:textId="77777777" w:rsidR="00721D62" w:rsidRPr="00D96533" w:rsidRDefault="00721D62" w:rsidP="008A597E">
            <w:pPr>
              <w:pStyle w:val="tabletext00"/>
              <w:jc w:val="right"/>
              <w:rPr>
                <w:ins w:id="40" w:author="Author"/>
              </w:rPr>
            </w:pPr>
            <w:ins w:id="41" w:author="Author">
              <w:r w:rsidRPr="00D96533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E5CF7" w14:textId="77777777" w:rsidR="00721D62" w:rsidRPr="00D96533" w:rsidRDefault="00721D62" w:rsidP="008A597E">
            <w:pPr>
              <w:pStyle w:val="tabletext00"/>
              <w:rPr>
                <w:ins w:id="42" w:author="Author"/>
                <w:rFonts w:cs="Arial"/>
                <w:szCs w:val="18"/>
              </w:rPr>
            </w:pPr>
            <w:ins w:id="43" w:author="Author">
              <w:r w:rsidRPr="00D96533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721D62" w:rsidRPr="00D96533" w14:paraId="73B5C406" w14:textId="77777777" w:rsidTr="008A597E">
        <w:trPr>
          <w:cantSplit/>
          <w:trHeight w:val="190"/>
          <w:ins w:id="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9B6653" w14:textId="77777777" w:rsidR="00721D62" w:rsidRPr="00D96533" w:rsidRDefault="00721D62" w:rsidP="008A597E">
            <w:pPr>
              <w:pStyle w:val="tabletext00"/>
              <w:rPr>
                <w:ins w:id="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15CDD" w14:textId="77777777" w:rsidR="00721D62" w:rsidRPr="00D96533" w:rsidRDefault="00721D62" w:rsidP="008A597E">
            <w:pPr>
              <w:pStyle w:val="tabletext00"/>
              <w:jc w:val="center"/>
              <w:rPr>
                <w:ins w:id="46" w:author="Author"/>
              </w:rPr>
            </w:pPr>
            <w:ins w:id="47" w:author="Author">
              <w:r w:rsidRPr="00D96533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4548A" w14:textId="77777777" w:rsidR="00721D62" w:rsidRPr="00D96533" w:rsidRDefault="00721D62" w:rsidP="008A597E">
            <w:pPr>
              <w:pStyle w:val="tabletext00"/>
              <w:rPr>
                <w:ins w:id="48" w:author="Author"/>
              </w:rPr>
            </w:pPr>
            <w:ins w:id="49" w:author="Author">
              <w:r w:rsidRPr="00D96533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6C0C33" w14:textId="77777777" w:rsidR="00721D62" w:rsidRPr="00D96533" w:rsidRDefault="00721D62" w:rsidP="008A597E">
            <w:pPr>
              <w:pStyle w:val="tabletext00"/>
              <w:jc w:val="right"/>
              <w:rPr>
                <w:ins w:id="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1CC0BD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51" w:author="Author"/>
              </w:rPr>
            </w:pPr>
            <w:ins w:id="52" w:author="Author">
              <w:r w:rsidRPr="00D96533">
                <w:rPr>
                  <w:rFonts w:cs="Arial"/>
                  <w:color w:val="000000"/>
                  <w:szCs w:val="18"/>
                </w:rPr>
                <w:t>2022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1B060E" w14:textId="77777777" w:rsidR="00721D62" w:rsidRPr="00D96533" w:rsidRDefault="00721D62" w:rsidP="008A597E">
            <w:pPr>
              <w:pStyle w:val="tabletext00"/>
              <w:jc w:val="right"/>
              <w:rPr>
                <w:ins w:id="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C3F013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54" w:author="Author"/>
                <w:rFonts w:cs="Arial"/>
                <w:szCs w:val="18"/>
              </w:rPr>
            </w:pPr>
            <w:ins w:id="55" w:author="Author">
              <w:r w:rsidRPr="00D96533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DDCA17" w14:textId="77777777" w:rsidR="00721D62" w:rsidRPr="00D96533" w:rsidRDefault="00721D62" w:rsidP="008A597E">
            <w:pPr>
              <w:pStyle w:val="tabletext00"/>
              <w:jc w:val="right"/>
              <w:rPr>
                <w:ins w:id="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9EAF3E" w14:textId="77777777" w:rsidR="00721D62" w:rsidRPr="00D96533" w:rsidRDefault="00721D62" w:rsidP="008A597E">
            <w:pPr>
              <w:pStyle w:val="tabletext00"/>
              <w:rPr>
                <w:ins w:id="57" w:author="Author"/>
                <w:rFonts w:cs="Arial"/>
                <w:szCs w:val="18"/>
              </w:rPr>
            </w:pPr>
            <w:ins w:id="58" w:author="Author">
              <w:r w:rsidRPr="00D96533">
                <w:rPr>
                  <w:rFonts w:cs="Arial"/>
                  <w:color w:val="000000"/>
                  <w:szCs w:val="18"/>
                </w:rPr>
                <w:t>228</w:t>
              </w:r>
            </w:ins>
          </w:p>
        </w:tc>
      </w:tr>
      <w:tr w:rsidR="00721D62" w:rsidRPr="00D96533" w14:paraId="25FFBF06" w14:textId="77777777" w:rsidTr="008A597E">
        <w:trPr>
          <w:cantSplit/>
          <w:trHeight w:val="190"/>
          <w:ins w:id="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2E069A" w14:textId="77777777" w:rsidR="00721D62" w:rsidRPr="00D96533" w:rsidRDefault="00721D62" w:rsidP="008A597E">
            <w:pPr>
              <w:pStyle w:val="tabletext00"/>
              <w:rPr>
                <w:ins w:id="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0157E" w14:textId="77777777" w:rsidR="00721D62" w:rsidRPr="00D96533" w:rsidRDefault="00721D62" w:rsidP="008A597E">
            <w:pPr>
              <w:pStyle w:val="tabletext00"/>
              <w:jc w:val="center"/>
              <w:rPr>
                <w:ins w:id="61" w:author="Author"/>
              </w:rPr>
            </w:pPr>
            <w:ins w:id="62" w:author="Author">
              <w:r w:rsidRPr="00D96533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54A8E" w14:textId="77777777" w:rsidR="00721D62" w:rsidRPr="00D96533" w:rsidRDefault="00721D62" w:rsidP="008A597E">
            <w:pPr>
              <w:pStyle w:val="tabletext00"/>
              <w:rPr>
                <w:ins w:id="63" w:author="Author"/>
              </w:rPr>
            </w:pPr>
            <w:ins w:id="64" w:author="Author">
              <w:r w:rsidRPr="00D96533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0A03E0" w14:textId="77777777" w:rsidR="00721D62" w:rsidRPr="00D96533" w:rsidRDefault="00721D62" w:rsidP="008A597E">
            <w:pPr>
              <w:pStyle w:val="tabletext00"/>
              <w:jc w:val="right"/>
              <w:rPr>
                <w:ins w:id="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437D7D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66" w:author="Author"/>
              </w:rPr>
            </w:pPr>
            <w:ins w:id="67" w:author="Author">
              <w:r w:rsidRPr="00D96533">
                <w:rPr>
                  <w:rFonts w:cs="Arial"/>
                  <w:color w:val="000000"/>
                  <w:szCs w:val="18"/>
                </w:rPr>
                <w:t>1879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3231CD" w14:textId="77777777" w:rsidR="00721D62" w:rsidRPr="00D96533" w:rsidRDefault="00721D62" w:rsidP="008A597E">
            <w:pPr>
              <w:pStyle w:val="tabletext00"/>
              <w:jc w:val="right"/>
              <w:rPr>
                <w:ins w:id="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AD5605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69" w:author="Author"/>
                <w:rFonts w:cs="Arial"/>
                <w:szCs w:val="18"/>
              </w:rPr>
            </w:pPr>
            <w:ins w:id="70" w:author="Author">
              <w:r w:rsidRPr="00D96533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C9E1C6" w14:textId="77777777" w:rsidR="00721D62" w:rsidRPr="00D96533" w:rsidRDefault="00721D62" w:rsidP="008A597E">
            <w:pPr>
              <w:pStyle w:val="tabletext00"/>
              <w:jc w:val="right"/>
              <w:rPr>
                <w:ins w:id="7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E7283F" w14:textId="77777777" w:rsidR="00721D62" w:rsidRPr="00D96533" w:rsidRDefault="00721D62" w:rsidP="008A597E">
            <w:pPr>
              <w:pStyle w:val="tabletext00"/>
              <w:rPr>
                <w:ins w:id="72" w:author="Author"/>
                <w:rFonts w:cs="Arial"/>
                <w:szCs w:val="18"/>
              </w:rPr>
            </w:pPr>
            <w:ins w:id="73" w:author="Author">
              <w:r w:rsidRPr="00D96533">
                <w:rPr>
                  <w:rFonts w:cs="Arial"/>
                  <w:color w:val="000000"/>
                  <w:szCs w:val="18"/>
                </w:rPr>
                <w:t>211</w:t>
              </w:r>
            </w:ins>
          </w:p>
        </w:tc>
      </w:tr>
      <w:tr w:rsidR="00721D62" w:rsidRPr="00D96533" w14:paraId="0B28C0C1" w14:textId="77777777" w:rsidTr="008A597E">
        <w:trPr>
          <w:cantSplit/>
          <w:trHeight w:val="190"/>
          <w:ins w:id="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4FFD41" w14:textId="77777777" w:rsidR="00721D62" w:rsidRPr="00D96533" w:rsidRDefault="00721D62" w:rsidP="008A597E">
            <w:pPr>
              <w:pStyle w:val="tabletext00"/>
              <w:rPr>
                <w:ins w:id="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389AC" w14:textId="77777777" w:rsidR="00721D62" w:rsidRPr="00D96533" w:rsidRDefault="00721D62" w:rsidP="008A597E">
            <w:pPr>
              <w:pStyle w:val="tabletext00"/>
              <w:jc w:val="center"/>
              <w:rPr>
                <w:ins w:id="76" w:author="Author"/>
              </w:rPr>
            </w:pPr>
            <w:ins w:id="77" w:author="Author">
              <w:r w:rsidRPr="00D96533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543E7" w14:textId="77777777" w:rsidR="00721D62" w:rsidRPr="00D96533" w:rsidRDefault="00721D62" w:rsidP="008A597E">
            <w:pPr>
              <w:pStyle w:val="tabletext00"/>
              <w:rPr>
                <w:ins w:id="78" w:author="Author"/>
              </w:rPr>
            </w:pPr>
            <w:ins w:id="79" w:author="Author">
              <w:r w:rsidRPr="00D96533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FAEC80" w14:textId="77777777" w:rsidR="00721D62" w:rsidRPr="00D96533" w:rsidRDefault="00721D62" w:rsidP="008A597E">
            <w:pPr>
              <w:pStyle w:val="tabletext00"/>
              <w:jc w:val="right"/>
              <w:rPr>
                <w:ins w:id="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FE6CD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81" w:author="Author"/>
              </w:rPr>
            </w:pPr>
            <w:ins w:id="82" w:author="Author">
              <w:r w:rsidRPr="00D96533">
                <w:rPr>
                  <w:rFonts w:cs="Arial"/>
                  <w:color w:val="000000"/>
                  <w:szCs w:val="18"/>
                </w:rPr>
                <w:t>2022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5653C9" w14:textId="77777777" w:rsidR="00721D62" w:rsidRPr="00D96533" w:rsidRDefault="00721D62" w:rsidP="008A597E">
            <w:pPr>
              <w:pStyle w:val="tabletext00"/>
              <w:jc w:val="right"/>
              <w:rPr>
                <w:ins w:id="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D93609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84" w:author="Author"/>
                <w:rFonts w:cs="Arial"/>
                <w:szCs w:val="18"/>
              </w:rPr>
            </w:pPr>
            <w:ins w:id="85" w:author="Author">
              <w:r w:rsidRPr="00D96533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FAE663" w14:textId="77777777" w:rsidR="00721D62" w:rsidRPr="00D96533" w:rsidRDefault="00721D62" w:rsidP="008A597E">
            <w:pPr>
              <w:pStyle w:val="tabletext00"/>
              <w:jc w:val="right"/>
              <w:rPr>
                <w:ins w:id="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654C31" w14:textId="77777777" w:rsidR="00721D62" w:rsidRPr="00D96533" w:rsidRDefault="00721D62" w:rsidP="008A597E">
            <w:pPr>
              <w:pStyle w:val="tabletext00"/>
              <w:rPr>
                <w:ins w:id="87" w:author="Author"/>
                <w:rFonts w:cs="Arial"/>
                <w:szCs w:val="18"/>
              </w:rPr>
            </w:pPr>
            <w:ins w:id="88" w:author="Author">
              <w:r w:rsidRPr="00D96533">
                <w:rPr>
                  <w:rFonts w:cs="Arial"/>
                  <w:color w:val="000000"/>
                  <w:szCs w:val="18"/>
                </w:rPr>
                <w:t>228</w:t>
              </w:r>
            </w:ins>
          </w:p>
        </w:tc>
      </w:tr>
      <w:tr w:rsidR="00721D62" w:rsidRPr="00D96533" w14:paraId="2DBEE941" w14:textId="77777777" w:rsidTr="008A597E">
        <w:trPr>
          <w:cantSplit/>
          <w:trHeight w:val="190"/>
          <w:ins w:id="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77747F" w14:textId="77777777" w:rsidR="00721D62" w:rsidRPr="00D96533" w:rsidRDefault="00721D62" w:rsidP="008A597E">
            <w:pPr>
              <w:pStyle w:val="tabletext00"/>
              <w:rPr>
                <w:ins w:id="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CF172" w14:textId="77777777" w:rsidR="00721D62" w:rsidRPr="00D96533" w:rsidRDefault="00721D62" w:rsidP="008A597E">
            <w:pPr>
              <w:pStyle w:val="tabletext00"/>
              <w:jc w:val="center"/>
              <w:rPr>
                <w:ins w:id="91" w:author="Author"/>
              </w:rPr>
            </w:pPr>
            <w:ins w:id="92" w:author="Author">
              <w:r w:rsidRPr="00D96533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77CED" w14:textId="77777777" w:rsidR="00721D62" w:rsidRPr="00D96533" w:rsidRDefault="00721D62" w:rsidP="008A597E">
            <w:pPr>
              <w:pStyle w:val="tabletext00"/>
              <w:rPr>
                <w:ins w:id="93" w:author="Author"/>
              </w:rPr>
            </w:pPr>
            <w:ins w:id="94" w:author="Author">
              <w:r w:rsidRPr="00D96533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D07A20" w14:textId="77777777" w:rsidR="00721D62" w:rsidRPr="00D96533" w:rsidRDefault="00721D62" w:rsidP="008A597E">
            <w:pPr>
              <w:pStyle w:val="tabletext00"/>
              <w:jc w:val="right"/>
              <w:rPr>
                <w:ins w:id="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E9D1EC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96" w:author="Author"/>
              </w:rPr>
            </w:pPr>
            <w:ins w:id="97" w:author="Author">
              <w:r w:rsidRPr="00D96533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2742B2" w14:textId="77777777" w:rsidR="00721D62" w:rsidRPr="00D96533" w:rsidRDefault="00721D62" w:rsidP="008A597E">
            <w:pPr>
              <w:pStyle w:val="tabletext00"/>
              <w:jc w:val="right"/>
              <w:rPr>
                <w:ins w:id="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36792A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99" w:author="Author"/>
                <w:rFonts w:cs="Arial"/>
                <w:szCs w:val="18"/>
              </w:rPr>
            </w:pPr>
            <w:ins w:id="100" w:author="Author">
              <w:r w:rsidRPr="00D96533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D2F335" w14:textId="77777777" w:rsidR="00721D62" w:rsidRPr="00D96533" w:rsidRDefault="00721D62" w:rsidP="008A597E">
            <w:pPr>
              <w:pStyle w:val="tabletext00"/>
              <w:jc w:val="right"/>
              <w:rPr>
                <w:ins w:id="10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C925E0" w14:textId="77777777" w:rsidR="00721D62" w:rsidRPr="00D96533" w:rsidRDefault="00721D62" w:rsidP="008A597E">
            <w:pPr>
              <w:pStyle w:val="tabletext00"/>
              <w:rPr>
                <w:ins w:id="102" w:author="Author"/>
                <w:rFonts w:cs="Arial"/>
                <w:szCs w:val="18"/>
              </w:rPr>
            </w:pPr>
            <w:ins w:id="103" w:author="Author">
              <w:r w:rsidRPr="00D96533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721D62" w:rsidRPr="00D96533" w14:paraId="77AEB1A4" w14:textId="77777777" w:rsidTr="008A597E">
        <w:trPr>
          <w:cantSplit/>
          <w:trHeight w:val="190"/>
          <w:ins w:id="1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072527" w14:textId="77777777" w:rsidR="00721D62" w:rsidRPr="00D96533" w:rsidRDefault="00721D62" w:rsidP="008A597E">
            <w:pPr>
              <w:pStyle w:val="tabletext00"/>
              <w:rPr>
                <w:ins w:id="1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90808" w14:textId="77777777" w:rsidR="00721D62" w:rsidRPr="00D96533" w:rsidRDefault="00721D62" w:rsidP="008A597E">
            <w:pPr>
              <w:pStyle w:val="tabletext00"/>
              <w:jc w:val="center"/>
              <w:rPr>
                <w:ins w:id="106" w:author="Author"/>
              </w:rPr>
            </w:pPr>
            <w:ins w:id="107" w:author="Author">
              <w:r w:rsidRPr="00D96533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603F5" w14:textId="77777777" w:rsidR="00721D62" w:rsidRPr="00D96533" w:rsidRDefault="00721D62" w:rsidP="008A597E">
            <w:pPr>
              <w:pStyle w:val="tabletext00"/>
              <w:rPr>
                <w:ins w:id="108" w:author="Author"/>
              </w:rPr>
            </w:pPr>
            <w:ins w:id="109" w:author="Author">
              <w:r w:rsidRPr="00D96533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729AF5" w14:textId="77777777" w:rsidR="00721D62" w:rsidRPr="00D96533" w:rsidRDefault="00721D62" w:rsidP="008A597E">
            <w:pPr>
              <w:pStyle w:val="tabletext00"/>
              <w:jc w:val="right"/>
              <w:rPr>
                <w:ins w:id="1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AF7163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111" w:author="Author"/>
              </w:rPr>
            </w:pPr>
            <w:ins w:id="112" w:author="Author">
              <w:r w:rsidRPr="00D96533">
                <w:rPr>
                  <w:rFonts w:cs="Arial"/>
                  <w:color w:val="000000"/>
                  <w:szCs w:val="18"/>
                </w:rPr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DA845" w14:textId="77777777" w:rsidR="00721D62" w:rsidRPr="00D96533" w:rsidRDefault="00721D62" w:rsidP="008A597E">
            <w:pPr>
              <w:pStyle w:val="tabletext00"/>
              <w:jc w:val="right"/>
              <w:rPr>
                <w:ins w:id="1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4D5FF1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114" w:author="Author"/>
                <w:rFonts w:cs="Arial"/>
                <w:szCs w:val="18"/>
              </w:rPr>
            </w:pPr>
            <w:ins w:id="115" w:author="Author">
              <w:r w:rsidRPr="00D96533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668A94" w14:textId="77777777" w:rsidR="00721D62" w:rsidRPr="00D96533" w:rsidRDefault="00721D62" w:rsidP="008A597E">
            <w:pPr>
              <w:pStyle w:val="tabletext00"/>
              <w:jc w:val="right"/>
              <w:rPr>
                <w:ins w:id="1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DF0424" w14:textId="77777777" w:rsidR="00721D62" w:rsidRPr="00D96533" w:rsidRDefault="00721D62" w:rsidP="008A597E">
            <w:pPr>
              <w:pStyle w:val="tabletext00"/>
              <w:rPr>
                <w:ins w:id="117" w:author="Author"/>
                <w:rFonts w:cs="Arial"/>
                <w:szCs w:val="18"/>
              </w:rPr>
            </w:pPr>
            <w:ins w:id="118" w:author="Author">
              <w:r w:rsidRPr="00D96533">
                <w:rPr>
                  <w:rFonts w:cs="Arial"/>
                  <w:color w:val="000000"/>
                  <w:szCs w:val="18"/>
                </w:rPr>
                <w:t>198</w:t>
              </w:r>
            </w:ins>
          </w:p>
        </w:tc>
      </w:tr>
      <w:tr w:rsidR="00721D62" w:rsidRPr="00D96533" w14:paraId="4FEF2565" w14:textId="77777777" w:rsidTr="008A597E">
        <w:trPr>
          <w:cantSplit/>
          <w:trHeight w:val="190"/>
          <w:ins w:id="1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E1D53F" w14:textId="77777777" w:rsidR="00721D62" w:rsidRPr="00D96533" w:rsidRDefault="00721D62" w:rsidP="008A597E">
            <w:pPr>
              <w:pStyle w:val="tabletext00"/>
              <w:rPr>
                <w:ins w:id="1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E7E53" w14:textId="77777777" w:rsidR="00721D62" w:rsidRPr="00D96533" w:rsidRDefault="00721D62" w:rsidP="008A597E">
            <w:pPr>
              <w:pStyle w:val="tabletext00"/>
              <w:jc w:val="center"/>
              <w:rPr>
                <w:ins w:id="121" w:author="Author"/>
              </w:rPr>
            </w:pPr>
            <w:ins w:id="122" w:author="Author">
              <w:r w:rsidRPr="00D96533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0DE9C" w14:textId="77777777" w:rsidR="00721D62" w:rsidRPr="00D96533" w:rsidRDefault="00721D62" w:rsidP="008A597E">
            <w:pPr>
              <w:pStyle w:val="tabletext00"/>
              <w:rPr>
                <w:ins w:id="123" w:author="Author"/>
              </w:rPr>
            </w:pPr>
            <w:ins w:id="124" w:author="Author">
              <w:r w:rsidRPr="00D96533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690A2B" w14:textId="77777777" w:rsidR="00721D62" w:rsidRPr="00D96533" w:rsidRDefault="00721D62" w:rsidP="008A597E">
            <w:pPr>
              <w:pStyle w:val="tabletext00"/>
              <w:jc w:val="right"/>
              <w:rPr>
                <w:ins w:id="1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80B6E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126" w:author="Author"/>
              </w:rPr>
            </w:pPr>
            <w:ins w:id="127" w:author="Author">
              <w:r w:rsidRPr="00D96533">
                <w:rPr>
                  <w:rFonts w:cs="Arial"/>
                  <w:color w:val="000000"/>
                  <w:szCs w:val="18"/>
                </w:rPr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9B65E2" w14:textId="77777777" w:rsidR="00721D62" w:rsidRPr="00D96533" w:rsidRDefault="00721D62" w:rsidP="008A597E">
            <w:pPr>
              <w:pStyle w:val="tabletext00"/>
              <w:jc w:val="right"/>
              <w:rPr>
                <w:ins w:id="1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A070BB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129" w:author="Author"/>
                <w:rFonts w:cs="Arial"/>
                <w:szCs w:val="18"/>
              </w:rPr>
            </w:pPr>
            <w:ins w:id="130" w:author="Author">
              <w:r w:rsidRPr="00D96533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11A9C7" w14:textId="77777777" w:rsidR="00721D62" w:rsidRPr="00D96533" w:rsidRDefault="00721D62" w:rsidP="008A597E">
            <w:pPr>
              <w:pStyle w:val="tabletext00"/>
              <w:jc w:val="right"/>
              <w:rPr>
                <w:ins w:id="13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AAE3B9" w14:textId="77777777" w:rsidR="00721D62" w:rsidRPr="00D96533" w:rsidRDefault="00721D62" w:rsidP="008A597E">
            <w:pPr>
              <w:pStyle w:val="tabletext00"/>
              <w:rPr>
                <w:ins w:id="132" w:author="Author"/>
                <w:rFonts w:cs="Arial"/>
                <w:szCs w:val="18"/>
              </w:rPr>
            </w:pPr>
            <w:ins w:id="133" w:author="Author">
              <w:r w:rsidRPr="00D96533">
                <w:rPr>
                  <w:rFonts w:cs="Arial"/>
                  <w:color w:val="000000"/>
                  <w:szCs w:val="18"/>
                </w:rPr>
                <w:t>198</w:t>
              </w:r>
            </w:ins>
          </w:p>
        </w:tc>
      </w:tr>
      <w:tr w:rsidR="00721D62" w:rsidRPr="00D96533" w14:paraId="39FEB16F" w14:textId="77777777" w:rsidTr="008A597E">
        <w:trPr>
          <w:cantSplit/>
          <w:trHeight w:val="190"/>
          <w:ins w:id="1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7A70D4" w14:textId="77777777" w:rsidR="00721D62" w:rsidRPr="00D96533" w:rsidRDefault="00721D62" w:rsidP="008A597E">
            <w:pPr>
              <w:pStyle w:val="tabletext00"/>
              <w:rPr>
                <w:ins w:id="1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74664" w14:textId="77777777" w:rsidR="00721D62" w:rsidRPr="00D96533" w:rsidRDefault="00721D62" w:rsidP="008A597E">
            <w:pPr>
              <w:pStyle w:val="tabletext00"/>
              <w:jc w:val="center"/>
              <w:rPr>
                <w:ins w:id="136" w:author="Author"/>
              </w:rPr>
            </w:pPr>
            <w:ins w:id="137" w:author="Author">
              <w:r w:rsidRPr="00D96533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427D8" w14:textId="77777777" w:rsidR="00721D62" w:rsidRPr="00D96533" w:rsidRDefault="00721D62" w:rsidP="008A597E">
            <w:pPr>
              <w:pStyle w:val="tabletext00"/>
              <w:rPr>
                <w:ins w:id="138" w:author="Author"/>
              </w:rPr>
            </w:pPr>
            <w:ins w:id="139" w:author="Author">
              <w:r w:rsidRPr="00D96533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59682D" w14:textId="77777777" w:rsidR="00721D62" w:rsidRPr="00D96533" w:rsidRDefault="00721D62" w:rsidP="008A597E">
            <w:pPr>
              <w:pStyle w:val="tabletext00"/>
              <w:jc w:val="right"/>
              <w:rPr>
                <w:ins w:id="1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FE76F8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141" w:author="Author"/>
              </w:rPr>
            </w:pPr>
            <w:ins w:id="142" w:author="Author">
              <w:r w:rsidRPr="00D96533">
                <w:rPr>
                  <w:rFonts w:cs="Arial"/>
                  <w:color w:val="000000"/>
                  <w:szCs w:val="18"/>
                </w:rPr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26BBCB" w14:textId="77777777" w:rsidR="00721D62" w:rsidRPr="00D96533" w:rsidRDefault="00721D62" w:rsidP="008A597E">
            <w:pPr>
              <w:pStyle w:val="tabletext00"/>
              <w:jc w:val="right"/>
              <w:rPr>
                <w:ins w:id="1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FF4154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144" w:author="Author"/>
                <w:rFonts w:cs="Arial"/>
                <w:szCs w:val="18"/>
              </w:rPr>
            </w:pPr>
            <w:ins w:id="145" w:author="Author">
              <w:r w:rsidRPr="00D96533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79F12F" w14:textId="77777777" w:rsidR="00721D62" w:rsidRPr="00D96533" w:rsidRDefault="00721D62" w:rsidP="008A597E">
            <w:pPr>
              <w:pStyle w:val="tabletext00"/>
              <w:jc w:val="right"/>
              <w:rPr>
                <w:ins w:id="1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265E5B" w14:textId="77777777" w:rsidR="00721D62" w:rsidRPr="00D96533" w:rsidRDefault="00721D62" w:rsidP="008A597E">
            <w:pPr>
              <w:pStyle w:val="tabletext00"/>
              <w:rPr>
                <w:ins w:id="147" w:author="Author"/>
                <w:rFonts w:cs="Arial"/>
                <w:szCs w:val="18"/>
              </w:rPr>
            </w:pPr>
            <w:ins w:id="148" w:author="Author">
              <w:r w:rsidRPr="00D96533">
                <w:rPr>
                  <w:rFonts w:cs="Arial"/>
                  <w:color w:val="000000"/>
                  <w:szCs w:val="18"/>
                </w:rPr>
                <w:t>198</w:t>
              </w:r>
            </w:ins>
          </w:p>
        </w:tc>
      </w:tr>
      <w:tr w:rsidR="00721D62" w:rsidRPr="00D96533" w14:paraId="511E6CFE" w14:textId="77777777" w:rsidTr="008A597E">
        <w:trPr>
          <w:cantSplit/>
          <w:trHeight w:val="190"/>
          <w:ins w:id="1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E9CA35" w14:textId="77777777" w:rsidR="00721D62" w:rsidRPr="00D96533" w:rsidRDefault="00721D62" w:rsidP="008A597E">
            <w:pPr>
              <w:pStyle w:val="tabletext00"/>
              <w:rPr>
                <w:ins w:id="1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F601E" w14:textId="77777777" w:rsidR="00721D62" w:rsidRPr="00D96533" w:rsidRDefault="00721D62" w:rsidP="008A597E">
            <w:pPr>
              <w:pStyle w:val="tabletext00"/>
              <w:jc w:val="center"/>
              <w:rPr>
                <w:ins w:id="151" w:author="Author"/>
              </w:rPr>
            </w:pPr>
            <w:ins w:id="152" w:author="Author">
              <w:r w:rsidRPr="00D96533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74B51" w14:textId="77777777" w:rsidR="00721D62" w:rsidRPr="00D96533" w:rsidRDefault="00721D62" w:rsidP="008A597E">
            <w:pPr>
              <w:pStyle w:val="tabletext00"/>
              <w:rPr>
                <w:ins w:id="153" w:author="Author"/>
              </w:rPr>
            </w:pPr>
            <w:ins w:id="154" w:author="Author">
              <w:r w:rsidRPr="00D96533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B15C55" w14:textId="77777777" w:rsidR="00721D62" w:rsidRPr="00D96533" w:rsidRDefault="00721D62" w:rsidP="008A597E">
            <w:pPr>
              <w:pStyle w:val="tabletext00"/>
              <w:jc w:val="right"/>
              <w:rPr>
                <w:ins w:id="1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301707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156" w:author="Author"/>
              </w:rPr>
            </w:pPr>
            <w:ins w:id="157" w:author="Author">
              <w:r w:rsidRPr="00D96533">
                <w:rPr>
                  <w:rFonts w:cs="Arial"/>
                  <w:color w:val="000000"/>
                  <w:szCs w:val="18"/>
                </w:rPr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F01B78" w14:textId="77777777" w:rsidR="00721D62" w:rsidRPr="00D96533" w:rsidRDefault="00721D62" w:rsidP="008A597E">
            <w:pPr>
              <w:pStyle w:val="tabletext00"/>
              <w:jc w:val="right"/>
              <w:rPr>
                <w:ins w:id="15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5A9FB6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159" w:author="Author"/>
                <w:rFonts w:cs="Arial"/>
                <w:szCs w:val="18"/>
              </w:rPr>
            </w:pPr>
            <w:ins w:id="160" w:author="Author">
              <w:r w:rsidRPr="00D96533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ADF026" w14:textId="77777777" w:rsidR="00721D62" w:rsidRPr="00D96533" w:rsidRDefault="00721D62" w:rsidP="008A597E">
            <w:pPr>
              <w:pStyle w:val="tabletext00"/>
              <w:jc w:val="right"/>
              <w:rPr>
                <w:ins w:id="1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E28BEB" w14:textId="77777777" w:rsidR="00721D62" w:rsidRPr="00D96533" w:rsidRDefault="00721D62" w:rsidP="008A597E">
            <w:pPr>
              <w:pStyle w:val="tabletext00"/>
              <w:rPr>
                <w:ins w:id="162" w:author="Author"/>
                <w:rFonts w:cs="Arial"/>
                <w:szCs w:val="18"/>
              </w:rPr>
            </w:pPr>
            <w:ins w:id="163" w:author="Author">
              <w:r w:rsidRPr="00D96533">
                <w:rPr>
                  <w:rFonts w:cs="Arial"/>
                  <w:color w:val="000000"/>
                  <w:szCs w:val="18"/>
                </w:rPr>
                <w:t>212</w:t>
              </w:r>
            </w:ins>
          </w:p>
        </w:tc>
      </w:tr>
      <w:tr w:rsidR="00721D62" w:rsidRPr="00D96533" w14:paraId="66DA4A19" w14:textId="77777777" w:rsidTr="008A597E">
        <w:trPr>
          <w:cantSplit/>
          <w:trHeight w:val="190"/>
          <w:ins w:id="1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483613" w14:textId="77777777" w:rsidR="00721D62" w:rsidRPr="00D96533" w:rsidRDefault="00721D62" w:rsidP="008A597E">
            <w:pPr>
              <w:pStyle w:val="tabletext00"/>
              <w:rPr>
                <w:ins w:id="1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F3CA9" w14:textId="77777777" w:rsidR="00721D62" w:rsidRPr="00D96533" w:rsidRDefault="00721D62" w:rsidP="008A597E">
            <w:pPr>
              <w:pStyle w:val="tabletext00"/>
              <w:jc w:val="center"/>
              <w:rPr>
                <w:ins w:id="166" w:author="Author"/>
              </w:rPr>
            </w:pPr>
            <w:ins w:id="167" w:author="Author">
              <w:r w:rsidRPr="00D96533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6FD5B" w14:textId="77777777" w:rsidR="00721D62" w:rsidRPr="00D96533" w:rsidRDefault="00721D62" w:rsidP="008A597E">
            <w:pPr>
              <w:pStyle w:val="tabletext00"/>
              <w:rPr>
                <w:ins w:id="168" w:author="Author"/>
              </w:rPr>
            </w:pPr>
            <w:ins w:id="169" w:author="Author">
              <w:r w:rsidRPr="00D96533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C25D5B" w14:textId="77777777" w:rsidR="00721D62" w:rsidRPr="00D96533" w:rsidRDefault="00721D62" w:rsidP="008A597E">
            <w:pPr>
              <w:pStyle w:val="tabletext00"/>
              <w:jc w:val="right"/>
              <w:rPr>
                <w:ins w:id="1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8448F8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171" w:author="Author"/>
              </w:rPr>
            </w:pPr>
            <w:ins w:id="172" w:author="Author">
              <w:r w:rsidRPr="00D96533">
                <w:rPr>
                  <w:rFonts w:cs="Arial"/>
                  <w:color w:val="000000"/>
                  <w:szCs w:val="18"/>
                </w:rPr>
                <w:t>2278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F034EC" w14:textId="77777777" w:rsidR="00721D62" w:rsidRPr="00D96533" w:rsidRDefault="00721D62" w:rsidP="008A597E">
            <w:pPr>
              <w:pStyle w:val="tabletext00"/>
              <w:jc w:val="right"/>
              <w:rPr>
                <w:ins w:id="17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2B31FA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174" w:author="Author"/>
                <w:rFonts w:cs="Arial"/>
                <w:szCs w:val="18"/>
              </w:rPr>
            </w:pPr>
            <w:ins w:id="175" w:author="Author">
              <w:r w:rsidRPr="00D96533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292168" w14:textId="77777777" w:rsidR="00721D62" w:rsidRPr="00D96533" w:rsidRDefault="00721D62" w:rsidP="008A597E">
            <w:pPr>
              <w:pStyle w:val="tabletext00"/>
              <w:jc w:val="right"/>
              <w:rPr>
                <w:ins w:id="1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F36799" w14:textId="77777777" w:rsidR="00721D62" w:rsidRPr="00D96533" w:rsidRDefault="00721D62" w:rsidP="008A597E">
            <w:pPr>
              <w:pStyle w:val="tabletext00"/>
              <w:rPr>
                <w:ins w:id="177" w:author="Author"/>
                <w:rFonts w:cs="Arial"/>
                <w:szCs w:val="18"/>
              </w:rPr>
            </w:pPr>
            <w:ins w:id="178" w:author="Author">
              <w:r w:rsidRPr="00D96533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721D62" w:rsidRPr="00D96533" w14:paraId="43A29171" w14:textId="77777777" w:rsidTr="008A597E">
        <w:trPr>
          <w:cantSplit/>
          <w:trHeight w:val="190"/>
          <w:ins w:id="1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59821D" w14:textId="77777777" w:rsidR="00721D62" w:rsidRPr="00D96533" w:rsidRDefault="00721D62" w:rsidP="008A597E">
            <w:pPr>
              <w:pStyle w:val="tabletext00"/>
              <w:rPr>
                <w:ins w:id="1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174FF" w14:textId="77777777" w:rsidR="00721D62" w:rsidRPr="00D96533" w:rsidRDefault="00721D62" w:rsidP="008A597E">
            <w:pPr>
              <w:pStyle w:val="tabletext00"/>
              <w:jc w:val="center"/>
              <w:rPr>
                <w:ins w:id="181" w:author="Author"/>
              </w:rPr>
            </w:pPr>
            <w:ins w:id="182" w:author="Author">
              <w:r w:rsidRPr="00D96533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201AC" w14:textId="77777777" w:rsidR="00721D62" w:rsidRPr="00D96533" w:rsidRDefault="00721D62" w:rsidP="008A597E">
            <w:pPr>
              <w:pStyle w:val="tabletext00"/>
              <w:rPr>
                <w:ins w:id="183" w:author="Author"/>
              </w:rPr>
            </w:pPr>
            <w:ins w:id="184" w:author="Author">
              <w:r w:rsidRPr="00D96533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1715AD" w14:textId="77777777" w:rsidR="00721D62" w:rsidRPr="00D96533" w:rsidRDefault="00721D62" w:rsidP="008A597E">
            <w:pPr>
              <w:pStyle w:val="tabletext00"/>
              <w:jc w:val="right"/>
              <w:rPr>
                <w:ins w:id="1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A760CB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186" w:author="Author"/>
              </w:rPr>
            </w:pPr>
            <w:ins w:id="187" w:author="Author">
              <w:r w:rsidRPr="00D96533">
                <w:rPr>
                  <w:rFonts w:cs="Arial"/>
                  <w:color w:val="000000"/>
                  <w:szCs w:val="18"/>
                </w:rPr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392881" w14:textId="77777777" w:rsidR="00721D62" w:rsidRPr="00D96533" w:rsidRDefault="00721D62" w:rsidP="008A597E">
            <w:pPr>
              <w:pStyle w:val="tabletext00"/>
              <w:jc w:val="right"/>
              <w:rPr>
                <w:ins w:id="18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D3D81F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189" w:author="Author"/>
                <w:rFonts w:cs="Arial"/>
                <w:szCs w:val="18"/>
              </w:rPr>
            </w:pPr>
            <w:ins w:id="190" w:author="Author">
              <w:r w:rsidRPr="00D96533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16EF76" w14:textId="77777777" w:rsidR="00721D62" w:rsidRPr="00D96533" w:rsidRDefault="00721D62" w:rsidP="008A597E">
            <w:pPr>
              <w:pStyle w:val="tabletext00"/>
              <w:jc w:val="right"/>
              <w:rPr>
                <w:ins w:id="19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ED3F4F" w14:textId="77777777" w:rsidR="00721D62" w:rsidRPr="00D96533" w:rsidRDefault="00721D62" w:rsidP="008A597E">
            <w:pPr>
              <w:pStyle w:val="tabletext00"/>
              <w:rPr>
                <w:ins w:id="192" w:author="Author"/>
                <w:rFonts w:cs="Arial"/>
                <w:szCs w:val="18"/>
              </w:rPr>
            </w:pPr>
            <w:ins w:id="193" w:author="Author">
              <w:r w:rsidRPr="00D96533">
                <w:rPr>
                  <w:rFonts w:cs="Arial"/>
                  <w:color w:val="000000"/>
                  <w:szCs w:val="18"/>
                </w:rPr>
                <w:t>198</w:t>
              </w:r>
            </w:ins>
          </w:p>
        </w:tc>
      </w:tr>
      <w:tr w:rsidR="00721D62" w:rsidRPr="00D96533" w14:paraId="62B0106A" w14:textId="77777777" w:rsidTr="008A597E">
        <w:trPr>
          <w:cantSplit/>
          <w:trHeight w:val="190"/>
          <w:ins w:id="1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B26A6D" w14:textId="77777777" w:rsidR="00721D62" w:rsidRPr="00D96533" w:rsidRDefault="00721D62" w:rsidP="008A597E">
            <w:pPr>
              <w:pStyle w:val="tabletext00"/>
              <w:rPr>
                <w:ins w:id="1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9B14A" w14:textId="77777777" w:rsidR="00721D62" w:rsidRPr="00D96533" w:rsidRDefault="00721D62" w:rsidP="008A597E">
            <w:pPr>
              <w:pStyle w:val="tabletext00"/>
              <w:jc w:val="center"/>
              <w:rPr>
                <w:ins w:id="196" w:author="Author"/>
              </w:rPr>
            </w:pPr>
            <w:ins w:id="197" w:author="Author">
              <w:r w:rsidRPr="00D96533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3279E" w14:textId="77777777" w:rsidR="00721D62" w:rsidRPr="00D96533" w:rsidRDefault="00721D62" w:rsidP="008A597E">
            <w:pPr>
              <w:pStyle w:val="tabletext00"/>
              <w:rPr>
                <w:ins w:id="198" w:author="Author"/>
              </w:rPr>
            </w:pPr>
            <w:ins w:id="199" w:author="Author">
              <w:r w:rsidRPr="00D96533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13BA08" w14:textId="77777777" w:rsidR="00721D62" w:rsidRPr="00D96533" w:rsidRDefault="00721D62" w:rsidP="008A597E">
            <w:pPr>
              <w:pStyle w:val="tabletext00"/>
              <w:jc w:val="right"/>
              <w:rPr>
                <w:ins w:id="2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D49262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201" w:author="Author"/>
              </w:rPr>
            </w:pPr>
            <w:ins w:id="202" w:author="Author">
              <w:r w:rsidRPr="00D96533">
                <w:rPr>
                  <w:rFonts w:cs="Arial"/>
                  <w:color w:val="000000"/>
                  <w:szCs w:val="18"/>
                </w:rPr>
                <w:t>1879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008C67" w14:textId="77777777" w:rsidR="00721D62" w:rsidRPr="00D96533" w:rsidRDefault="00721D62" w:rsidP="008A597E">
            <w:pPr>
              <w:pStyle w:val="tabletext00"/>
              <w:jc w:val="right"/>
              <w:rPr>
                <w:ins w:id="2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16F3E1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204" w:author="Author"/>
                <w:rFonts w:cs="Arial"/>
                <w:szCs w:val="18"/>
              </w:rPr>
            </w:pPr>
            <w:ins w:id="205" w:author="Author">
              <w:r w:rsidRPr="00D96533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96DBDF" w14:textId="77777777" w:rsidR="00721D62" w:rsidRPr="00D96533" w:rsidRDefault="00721D62" w:rsidP="008A597E">
            <w:pPr>
              <w:pStyle w:val="tabletext00"/>
              <w:jc w:val="right"/>
              <w:rPr>
                <w:ins w:id="2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7DF1C0" w14:textId="77777777" w:rsidR="00721D62" w:rsidRPr="00D96533" w:rsidRDefault="00721D62" w:rsidP="008A597E">
            <w:pPr>
              <w:pStyle w:val="tabletext00"/>
              <w:rPr>
                <w:ins w:id="207" w:author="Author"/>
                <w:rFonts w:cs="Arial"/>
                <w:szCs w:val="18"/>
              </w:rPr>
            </w:pPr>
            <w:ins w:id="208" w:author="Author">
              <w:r w:rsidRPr="00D96533">
                <w:rPr>
                  <w:rFonts w:cs="Arial"/>
                  <w:color w:val="000000"/>
                  <w:szCs w:val="18"/>
                </w:rPr>
                <w:t>211</w:t>
              </w:r>
            </w:ins>
          </w:p>
        </w:tc>
      </w:tr>
      <w:tr w:rsidR="00721D62" w:rsidRPr="00D96533" w14:paraId="68762F75" w14:textId="77777777" w:rsidTr="008A597E">
        <w:trPr>
          <w:cantSplit/>
          <w:trHeight w:val="190"/>
          <w:ins w:id="2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729F28" w14:textId="77777777" w:rsidR="00721D62" w:rsidRPr="00D96533" w:rsidRDefault="00721D62" w:rsidP="008A597E">
            <w:pPr>
              <w:pStyle w:val="tabletext00"/>
              <w:rPr>
                <w:ins w:id="2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0838C" w14:textId="77777777" w:rsidR="00721D62" w:rsidRPr="00D96533" w:rsidRDefault="00721D62" w:rsidP="008A597E">
            <w:pPr>
              <w:pStyle w:val="tabletext00"/>
              <w:jc w:val="center"/>
              <w:rPr>
                <w:ins w:id="211" w:author="Author"/>
              </w:rPr>
            </w:pPr>
            <w:ins w:id="212" w:author="Author">
              <w:r w:rsidRPr="00D96533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3464F" w14:textId="77777777" w:rsidR="00721D62" w:rsidRPr="00D96533" w:rsidRDefault="00721D62" w:rsidP="008A597E">
            <w:pPr>
              <w:pStyle w:val="tabletext00"/>
              <w:rPr>
                <w:ins w:id="213" w:author="Author"/>
              </w:rPr>
            </w:pPr>
            <w:ins w:id="214" w:author="Author">
              <w:r w:rsidRPr="00D96533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3D243B" w14:textId="77777777" w:rsidR="00721D62" w:rsidRPr="00D96533" w:rsidRDefault="00721D62" w:rsidP="008A597E">
            <w:pPr>
              <w:pStyle w:val="tabletext00"/>
              <w:jc w:val="right"/>
              <w:rPr>
                <w:ins w:id="21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A3DBF9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216" w:author="Author"/>
              </w:rPr>
            </w:pPr>
            <w:ins w:id="217" w:author="Author">
              <w:r w:rsidRPr="00D96533">
                <w:rPr>
                  <w:rFonts w:cs="Arial"/>
                  <w:color w:val="000000"/>
                  <w:szCs w:val="18"/>
                </w:rPr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3AD8EB" w14:textId="77777777" w:rsidR="00721D62" w:rsidRPr="00D96533" w:rsidRDefault="00721D62" w:rsidP="008A597E">
            <w:pPr>
              <w:pStyle w:val="tabletext00"/>
              <w:jc w:val="right"/>
              <w:rPr>
                <w:ins w:id="21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A073B6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219" w:author="Author"/>
                <w:rFonts w:cs="Arial"/>
                <w:szCs w:val="18"/>
              </w:rPr>
            </w:pPr>
            <w:ins w:id="220" w:author="Author">
              <w:r w:rsidRPr="00D96533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83B368" w14:textId="77777777" w:rsidR="00721D62" w:rsidRPr="00D96533" w:rsidRDefault="00721D62" w:rsidP="008A597E">
            <w:pPr>
              <w:pStyle w:val="tabletext00"/>
              <w:jc w:val="right"/>
              <w:rPr>
                <w:ins w:id="2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866FA7" w14:textId="77777777" w:rsidR="00721D62" w:rsidRPr="00D96533" w:rsidRDefault="00721D62" w:rsidP="008A597E">
            <w:pPr>
              <w:pStyle w:val="tabletext00"/>
              <w:rPr>
                <w:ins w:id="222" w:author="Author"/>
                <w:rFonts w:cs="Arial"/>
                <w:szCs w:val="18"/>
              </w:rPr>
            </w:pPr>
            <w:ins w:id="223" w:author="Author">
              <w:r w:rsidRPr="00D96533">
                <w:rPr>
                  <w:rFonts w:cs="Arial"/>
                  <w:color w:val="000000"/>
                  <w:szCs w:val="18"/>
                </w:rPr>
                <w:t>212</w:t>
              </w:r>
            </w:ins>
          </w:p>
        </w:tc>
      </w:tr>
      <w:tr w:rsidR="00721D62" w:rsidRPr="00D96533" w14:paraId="265E0AD4" w14:textId="77777777" w:rsidTr="008A597E">
        <w:trPr>
          <w:cantSplit/>
          <w:trHeight w:val="190"/>
          <w:ins w:id="2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079AE2" w14:textId="77777777" w:rsidR="00721D62" w:rsidRPr="00D96533" w:rsidRDefault="00721D62" w:rsidP="008A597E">
            <w:pPr>
              <w:pStyle w:val="tabletext00"/>
              <w:rPr>
                <w:ins w:id="2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DA1D9" w14:textId="77777777" w:rsidR="00721D62" w:rsidRPr="00D96533" w:rsidRDefault="00721D62" w:rsidP="008A597E">
            <w:pPr>
              <w:pStyle w:val="tabletext00"/>
              <w:jc w:val="center"/>
              <w:rPr>
                <w:ins w:id="226" w:author="Author"/>
              </w:rPr>
            </w:pPr>
            <w:ins w:id="227" w:author="Author">
              <w:r w:rsidRPr="00D96533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6E231" w14:textId="77777777" w:rsidR="00721D62" w:rsidRPr="00D96533" w:rsidRDefault="00721D62" w:rsidP="008A597E">
            <w:pPr>
              <w:pStyle w:val="tabletext00"/>
              <w:rPr>
                <w:ins w:id="228" w:author="Author"/>
              </w:rPr>
            </w:pPr>
            <w:ins w:id="229" w:author="Author">
              <w:r w:rsidRPr="00D96533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E03BE7" w14:textId="77777777" w:rsidR="00721D62" w:rsidRPr="00D96533" w:rsidRDefault="00721D62" w:rsidP="008A597E">
            <w:pPr>
              <w:pStyle w:val="tabletext00"/>
              <w:jc w:val="right"/>
              <w:rPr>
                <w:ins w:id="2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66FF69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231" w:author="Author"/>
              </w:rPr>
            </w:pPr>
            <w:ins w:id="232" w:author="Author">
              <w:r w:rsidRPr="00D96533">
                <w:rPr>
                  <w:rFonts w:cs="Arial"/>
                  <w:color w:val="000000"/>
                  <w:szCs w:val="18"/>
                </w:rPr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61279A" w14:textId="77777777" w:rsidR="00721D62" w:rsidRPr="00D96533" w:rsidRDefault="00721D62" w:rsidP="008A597E">
            <w:pPr>
              <w:pStyle w:val="tabletext00"/>
              <w:jc w:val="right"/>
              <w:rPr>
                <w:ins w:id="23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390B39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234" w:author="Author"/>
                <w:rFonts w:cs="Arial"/>
                <w:szCs w:val="18"/>
              </w:rPr>
            </w:pPr>
            <w:ins w:id="235" w:author="Author">
              <w:r w:rsidRPr="00D96533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706019" w14:textId="77777777" w:rsidR="00721D62" w:rsidRPr="00D96533" w:rsidRDefault="00721D62" w:rsidP="008A597E">
            <w:pPr>
              <w:pStyle w:val="tabletext00"/>
              <w:jc w:val="right"/>
              <w:rPr>
                <w:ins w:id="2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23897C" w14:textId="77777777" w:rsidR="00721D62" w:rsidRPr="00D96533" w:rsidRDefault="00721D62" w:rsidP="008A597E">
            <w:pPr>
              <w:pStyle w:val="tabletext00"/>
              <w:rPr>
                <w:ins w:id="237" w:author="Author"/>
                <w:rFonts w:cs="Arial"/>
                <w:szCs w:val="18"/>
              </w:rPr>
            </w:pPr>
            <w:ins w:id="238" w:author="Author">
              <w:r w:rsidRPr="00D96533">
                <w:rPr>
                  <w:rFonts w:cs="Arial"/>
                  <w:color w:val="000000"/>
                  <w:szCs w:val="18"/>
                </w:rPr>
                <w:t>198</w:t>
              </w:r>
            </w:ins>
          </w:p>
        </w:tc>
      </w:tr>
      <w:tr w:rsidR="00721D62" w:rsidRPr="00D96533" w14:paraId="6CE73AC4" w14:textId="77777777" w:rsidTr="008A597E">
        <w:trPr>
          <w:cantSplit/>
          <w:trHeight w:val="190"/>
          <w:ins w:id="2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D22403" w14:textId="77777777" w:rsidR="00721D62" w:rsidRPr="00D96533" w:rsidRDefault="00721D62" w:rsidP="008A597E">
            <w:pPr>
              <w:pStyle w:val="tabletext00"/>
              <w:rPr>
                <w:ins w:id="2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C3506" w14:textId="77777777" w:rsidR="00721D62" w:rsidRPr="00D96533" w:rsidRDefault="00721D62" w:rsidP="008A597E">
            <w:pPr>
              <w:pStyle w:val="tabletext00"/>
              <w:jc w:val="center"/>
              <w:rPr>
                <w:ins w:id="241" w:author="Author"/>
              </w:rPr>
            </w:pPr>
            <w:ins w:id="242" w:author="Author">
              <w:r w:rsidRPr="00D96533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AE7EC" w14:textId="77777777" w:rsidR="00721D62" w:rsidRPr="00D96533" w:rsidRDefault="00721D62" w:rsidP="008A597E">
            <w:pPr>
              <w:pStyle w:val="tabletext00"/>
              <w:rPr>
                <w:ins w:id="243" w:author="Author"/>
              </w:rPr>
            </w:pPr>
            <w:ins w:id="244" w:author="Author">
              <w:r w:rsidRPr="00D96533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B00550" w14:textId="77777777" w:rsidR="00721D62" w:rsidRPr="00D96533" w:rsidRDefault="00721D62" w:rsidP="008A597E">
            <w:pPr>
              <w:pStyle w:val="tabletext00"/>
              <w:jc w:val="right"/>
              <w:rPr>
                <w:ins w:id="2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C8B593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246" w:author="Author"/>
              </w:rPr>
            </w:pPr>
            <w:ins w:id="247" w:author="Author">
              <w:r w:rsidRPr="00D96533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EAB2F3" w14:textId="77777777" w:rsidR="00721D62" w:rsidRPr="00D96533" w:rsidRDefault="00721D62" w:rsidP="008A597E">
            <w:pPr>
              <w:pStyle w:val="tabletext00"/>
              <w:jc w:val="right"/>
              <w:rPr>
                <w:ins w:id="2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DFF981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249" w:author="Author"/>
                <w:rFonts w:cs="Arial"/>
                <w:szCs w:val="18"/>
              </w:rPr>
            </w:pPr>
            <w:ins w:id="250" w:author="Author">
              <w:r w:rsidRPr="00D96533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73B2FD" w14:textId="77777777" w:rsidR="00721D62" w:rsidRPr="00D96533" w:rsidRDefault="00721D62" w:rsidP="008A597E">
            <w:pPr>
              <w:pStyle w:val="tabletext00"/>
              <w:jc w:val="right"/>
              <w:rPr>
                <w:ins w:id="25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A667C1" w14:textId="77777777" w:rsidR="00721D62" w:rsidRPr="00D96533" w:rsidRDefault="00721D62" w:rsidP="008A597E">
            <w:pPr>
              <w:pStyle w:val="tabletext00"/>
              <w:rPr>
                <w:ins w:id="252" w:author="Author"/>
                <w:rFonts w:cs="Arial"/>
                <w:szCs w:val="18"/>
              </w:rPr>
            </w:pPr>
            <w:ins w:id="253" w:author="Author">
              <w:r w:rsidRPr="00D96533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721D62" w:rsidRPr="00D96533" w14:paraId="6A811970" w14:textId="77777777" w:rsidTr="008A597E">
        <w:trPr>
          <w:cantSplit/>
          <w:trHeight w:val="190"/>
          <w:ins w:id="2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C6615E" w14:textId="77777777" w:rsidR="00721D62" w:rsidRPr="00D96533" w:rsidRDefault="00721D62" w:rsidP="008A597E">
            <w:pPr>
              <w:pStyle w:val="tabletext00"/>
              <w:rPr>
                <w:ins w:id="2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25034" w14:textId="77777777" w:rsidR="00721D62" w:rsidRPr="00D96533" w:rsidRDefault="00721D62" w:rsidP="008A597E">
            <w:pPr>
              <w:pStyle w:val="tabletext00"/>
              <w:jc w:val="center"/>
              <w:rPr>
                <w:ins w:id="256" w:author="Author"/>
              </w:rPr>
            </w:pPr>
            <w:ins w:id="257" w:author="Author">
              <w:r w:rsidRPr="00D96533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BBAE1" w14:textId="77777777" w:rsidR="00721D62" w:rsidRPr="00D96533" w:rsidRDefault="00721D62" w:rsidP="008A597E">
            <w:pPr>
              <w:pStyle w:val="tabletext00"/>
              <w:rPr>
                <w:ins w:id="258" w:author="Author"/>
              </w:rPr>
            </w:pPr>
            <w:ins w:id="259" w:author="Author">
              <w:r w:rsidRPr="00D96533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DCF100" w14:textId="77777777" w:rsidR="00721D62" w:rsidRPr="00D96533" w:rsidRDefault="00721D62" w:rsidP="008A597E">
            <w:pPr>
              <w:pStyle w:val="tabletext00"/>
              <w:jc w:val="right"/>
              <w:rPr>
                <w:ins w:id="2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166DBC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261" w:author="Author"/>
              </w:rPr>
            </w:pPr>
            <w:ins w:id="262" w:author="Author">
              <w:r w:rsidRPr="00D96533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7C8BE2" w14:textId="77777777" w:rsidR="00721D62" w:rsidRPr="00D96533" w:rsidRDefault="00721D62" w:rsidP="008A597E">
            <w:pPr>
              <w:pStyle w:val="tabletext00"/>
              <w:jc w:val="right"/>
              <w:rPr>
                <w:ins w:id="26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0F149F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264" w:author="Author"/>
                <w:rFonts w:cs="Arial"/>
                <w:szCs w:val="18"/>
              </w:rPr>
            </w:pPr>
            <w:ins w:id="265" w:author="Author">
              <w:r w:rsidRPr="00D96533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970874" w14:textId="77777777" w:rsidR="00721D62" w:rsidRPr="00D96533" w:rsidRDefault="00721D62" w:rsidP="008A597E">
            <w:pPr>
              <w:pStyle w:val="tabletext00"/>
              <w:jc w:val="right"/>
              <w:rPr>
                <w:ins w:id="2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2C2B2C" w14:textId="77777777" w:rsidR="00721D62" w:rsidRPr="00D96533" w:rsidRDefault="00721D62" w:rsidP="008A597E">
            <w:pPr>
              <w:pStyle w:val="tabletext00"/>
              <w:rPr>
                <w:ins w:id="267" w:author="Author"/>
                <w:rFonts w:cs="Arial"/>
                <w:szCs w:val="18"/>
              </w:rPr>
            </w:pPr>
            <w:ins w:id="268" w:author="Author">
              <w:r w:rsidRPr="00D96533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721D62" w:rsidRPr="00D96533" w14:paraId="405F7926" w14:textId="77777777" w:rsidTr="008A597E">
        <w:trPr>
          <w:cantSplit/>
          <w:trHeight w:val="190"/>
          <w:ins w:id="2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B9D173" w14:textId="77777777" w:rsidR="00721D62" w:rsidRPr="00D96533" w:rsidRDefault="00721D62" w:rsidP="008A597E">
            <w:pPr>
              <w:pStyle w:val="tabletext00"/>
              <w:rPr>
                <w:ins w:id="2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51AF7" w14:textId="77777777" w:rsidR="00721D62" w:rsidRPr="00D96533" w:rsidRDefault="00721D62" w:rsidP="008A597E">
            <w:pPr>
              <w:pStyle w:val="tabletext00"/>
              <w:jc w:val="center"/>
              <w:rPr>
                <w:ins w:id="271" w:author="Author"/>
              </w:rPr>
            </w:pPr>
            <w:ins w:id="272" w:author="Author">
              <w:r w:rsidRPr="00D96533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86F09" w14:textId="77777777" w:rsidR="00721D62" w:rsidRPr="00D96533" w:rsidRDefault="00721D62" w:rsidP="008A597E">
            <w:pPr>
              <w:pStyle w:val="tabletext00"/>
              <w:rPr>
                <w:ins w:id="273" w:author="Author"/>
              </w:rPr>
            </w:pPr>
            <w:ins w:id="274" w:author="Author">
              <w:r w:rsidRPr="00D96533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98AF78" w14:textId="77777777" w:rsidR="00721D62" w:rsidRPr="00D96533" w:rsidRDefault="00721D62" w:rsidP="008A597E">
            <w:pPr>
              <w:pStyle w:val="tabletext00"/>
              <w:jc w:val="right"/>
              <w:rPr>
                <w:ins w:id="27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906A88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276" w:author="Author"/>
              </w:rPr>
            </w:pPr>
            <w:ins w:id="277" w:author="Author">
              <w:r w:rsidRPr="00D96533">
                <w:rPr>
                  <w:rFonts w:cs="Arial"/>
                  <w:color w:val="000000"/>
                  <w:szCs w:val="18"/>
                </w:rPr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53B861" w14:textId="77777777" w:rsidR="00721D62" w:rsidRPr="00D96533" w:rsidRDefault="00721D62" w:rsidP="008A597E">
            <w:pPr>
              <w:pStyle w:val="tabletext00"/>
              <w:jc w:val="right"/>
              <w:rPr>
                <w:ins w:id="27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D513F7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279" w:author="Author"/>
                <w:rFonts w:cs="Arial"/>
                <w:szCs w:val="18"/>
              </w:rPr>
            </w:pPr>
            <w:ins w:id="280" w:author="Author">
              <w:r w:rsidRPr="00D96533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6BC372" w14:textId="77777777" w:rsidR="00721D62" w:rsidRPr="00D96533" w:rsidRDefault="00721D62" w:rsidP="008A597E">
            <w:pPr>
              <w:pStyle w:val="tabletext00"/>
              <w:jc w:val="right"/>
              <w:rPr>
                <w:ins w:id="2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5C8A7" w14:textId="77777777" w:rsidR="00721D62" w:rsidRPr="00D96533" w:rsidRDefault="00721D62" w:rsidP="008A597E">
            <w:pPr>
              <w:pStyle w:val="tabletext00"/>
              <w:rPr>
                <w:ins w:id="282" w:author="Author"/>
                <w:rFonts w:cs="Arial"/>
                <w:szCs w:val="18"/>
              </w:rPr>
            </w:pPr>
            <w:ins w:id="283" w:author="Author">
              <w:r w:rsidRPr="00D96533">
                <w:rPr>
                  <w:rFonts w:cs="Arial"/>
                  <w:color w:val="000000"/>
                  <w:szCs w:val="18"/>
                </w:rPr>
                <w:t>212</w:t>
              </w:r>
            </w:ins>
          </w:p>
        </w:tc>
      </w:tr>
      <w:tr w:rsidR="00721D62" w:rsidRPr="00D96533" w14:paraId="761EE225" w14:textId="77777777" w:rsidTr="008A597E">
        <w:trPr>
          <w:cantSplit/>
          <w:trHeight w:val="190"/>
          <w:ins w:id="2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B76F69" w14:textId="77777777" w:rsidR="00721D62" w:rsidRPr="00D96533" w:rsidRDefault="00721D62" w:rsidP="008A597E">
            <w:pPr>
              <w:pStyle w:val="tabletext00"/>
              <w:rPr>
                <w:ins w:id="2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9E95B" w14:textId="77777777" w:rsidR="00721D62" w:rsidRPr="00D96533" w:rsidRDefault="00721D62" w:rsidP="008A597E">
            <w:pPr>
              <w:pStyle w:val="tabletext00"/>
              <w:jc w:val="center"/>
              <w:rPr>
                <w:ins w:id="286" w:author="Author"/>
              </w:rPr>
            </w:pPr>
            <w:ins w:id="287" w:author="Author">
              <w:r w:rsidRPr="00D96533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A3C93" w14:textId="77777777" w:rsidR="00721D62" w:rsidRPr="00D96533" w:rsidRDefault="00721D62" w:rsidP="008A597E">
            <w:pPr>
              <w:pStyle w:val="tabletext00"/>
              <w:rPr>
                <w:ins w:id="288" w:author="Author"/>
              </w:rPr>
            </w:pPr>
            <w:ins w:id="289" w:author="Author">
              <w:r w:rsidRPr="00D96533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B29843" w14:textId="77777777" w:rsidR="00721D62" w:rsidRPr="00D96533" w:rsidRDefault="00721D62" w:rsidP="008A597E">
            <w:pPr>
              <w:pStyle w:val="tabletext00"/>
              <w:jc w:val="right"/>
              <w:rPr>
                <w:ins w:id="2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881967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291" w:author="Author"/>
              </w:rPr>
            </w:pPr>
            <w:ins w:id="292" w:author="Author">
              <w:r w:rsidRPr="00D96533">
                <w:rPr>
                  <w:rFonts w:cs="Arial"/>
                  <w:color w:val="000000"/>
                  <w:szCs w:val="18"/>
                </w:rPr>
                <w:t>2771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43872A" w14:textId="77777777" w:rsidR="00721D62" w:rsidRPr="00D96533" w:rsidRDefault="00721D62" w:rsidP="008A597E">
            <w:pPr>
              <w:pStyle w:val="tabletext00"/>
              <w:jc w:val="right"/>
              <w:rPr>
                <w:ins w:id="2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A5551D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294" w:author="Author"/>
                <w:rFonts w:cs="Arial"/>
                <w:szCs w:val="18"/>
              </w:rPr>
            </w:pPr>
            <w:ins w:id="295" w:author="Author">
              <w:r w:rsidRPr="00D96533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BF00F1" w14:textId="77777777" w:rsidR="00721D62" w:rsidRPr="00D96533" w:rsidRDefault="00721D62" w:rsidP="008A597E">
            <w:pPr>
              <w:pStyle w:val="tabletext00"/>
              <w:jc w:val="right"/>
              <w:rPr>
                <w:ins w:id="2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93FB5D" w14:textId="77777777" w:rsidR="00721D62" w:rsidRPr="00D96533" w:rsidRDefault="00721D62" w:rsidP="008A597E">
            <w:pPr>
              <w:pStyle w:val="tabletext00"/>
              <w:rPr>
                <w:ins w:id="297" w:author="Author"/>
                <w:rFonts w:cs="Arial"/>
                <w:szCs w:val="18"/>
              </w:rPr>
            </w:pPr>
            <w:ins w:id="298" w:author="Author">
              <w:r w:rsidRPr="00D96533">
                <w:rPr>
                  <w:rFonts w:cs="Arial"/>
                  <w:color w:val="000000"/>
                  <w:szCs w:val="18"/>
                </w:rPr>
                <w:t>283</w:t>
              </w:r>
            </w:ins>
          </w:p>
        </w:tc>
      </w:tr>
      <w:tr w:rsidR="00721D62" w:rsidRPr="00D96533" w14:paraId="6968D076" w14:textId="77777777" w:rsidTr="008A597E">
        <w:trPr>
          <w:cantSplit/>
          <w:trHeight w:val="190"/>
          <w:ins w:id="2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D68A99" w14:textId="77777777" w:rsidR="00721D62" w:rsidRPr="00D96533" w:rsidRDefault="00721D62" w:rsidP="008A597E">
            <w:pPr>
              <w:pStyle w:val="tabletext00"/>
              <w:rPr>
                <w:ins w:id="3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FCB73" w14:textId="77777777" w:rsidR="00721D62" w:rsidRPr="00D96533" w:rsidRDefault="00721D62" w:rsidP="008A597E">
            <w:pPr>
              <w:pStyle w:val="tabletext00"/>
              <w:jc w:val="center"/>
              <w:rPr>
                <w:ins w:id="301" w:author="Author"/>
              </w:rPr>
            </w:pPr>
            <w:ins w:id="302" w:author="Author">
              <w:r w:rsidRPr="00D96533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CD9A2" w14:textId="77777777" w:rsidR="00721D62" w:rsidRPr="00D96533" w:rsidRDefault="00721D62" w:rsidP="008A597E">
            <w:pPr>
              <w:pStyle w:val="tabletext00"/>
              <w:rPr>
                <w:ins w:id="303" w:author="Author"/>
              </w:rPr>
            </w:pPr>
            <w:ins w:id="304" w:author="Author">
              <w:r w:rsidRPr="00D96533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B61A69" w14:textId="77777777" w:rsidR="00721D62" w:rsidRPr="00D96533" w:rsidRDefault="00721D62" w:rsidP="008A597E">
            <w:pPr>
              <w:pStyle w:val="tabletext00"/>
              <w:jc w:val="right"/>
              <w:rPr>
                <w:ins w:id="3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1FD99A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306" w:author="Author"/>
              </w:rPr>
            </w:pPr>
            <w:ins w:id="307" w:author="Author">
              <w:r w:rsidRPr="00D96533">
                <w:rPr>
                  <w:rFonts w:cs="Arial"/>
                  <w:color w:val="000000"/>
                  <w:szCs w:val="18"/>
                </w:rPr>
                <w:t>1971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EBD046" w14:textId="77777777" w:rsidR="00721D62" w:rsidRPr="00D96533" w:rsidRDefault="00721D62" w:rsidP="008A597E">
            <w:pPr>
              <w:pStyle w:val="tabletext00"/>
              <w:jc w:val="right"/>
              <w:rPr>
                <w:ins w:id="3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A1EA6B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309" w:author="Author"/>
                <w:rFonts w:cs="Arial"/>
                <w:szCs w:val="18"/>
              </w:rPr>
            </w:pPr>
            <w:ins w:id="310" w:author="Author">
              <w:r w:rsidRPr="00D96533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AACE4F" w14:textId="77777777" w:rsidR="00721D62" w:rsidRPr="00D96533" w:rsidRDefault="00721D62" w:rsidP="008A597E">
            <w:pPr>
              <w:pStyle w:val="tabletext00"/>
              <w:jc w:val="right"/>
              <w:rPr>
                <w:ins w:id="31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B97275" w14:textId="77777777" w:rsidR="00721D62" w:rsidRPr="00D96533" w:rsidRDefault="00721D62" w:rsidP="008A597E">
            <w:pPr>
              <w:pStyle w:val="tabletext00"/>
              <w:rPr>
                <w:ins w:id="312" w:author="Author"/>
                <w:rFonts w:cs="Arial"/>
                <w:szCs w:val="18"/>
              </w:rPr>
            </w:pPr>
            <w:ins w:id="313" w:author="Author">
              <w:r w:rsidRPr="00D96533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721D62" w:rsidRPr="00D96533" w14:paraId="3ADEC245" w14:textId="77777777" w:rsidTr="008A597E">
        <w:trPr>
          <w:cantSplit/>
          <w:trHeight w:val="190"/>
          <w:ins w:id="3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123686" w14:textId="77777777" w:rsidR="00721D62" w:rsidRPr="00D96533" w:rsidRDefault="00721D62" w:rsidP="008A597E">
            <w:pPr>
              <w:pStyle w:val="tabletext00"/>
              <w:rPr>
                <w:ins w:id="3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2B5F4" w14:textId="77777777" w:rsidR="00721D62" w:rsidRPr="00D96533" w:rsidRDefault="00721D62" w:rsidP="008A597E">
            <w:pPr>
              <w:pStyle w:val="tabletext00"/>
              <w:jc w:val="center"/>
              <w:rPr>
                <w:ins w:id="316" w:author="Author"/>
              </w:rPr>
            </w:pPr>
            <w:ins w:id="317" w:author="Author">
              <w:r w:rsidRPr="00D96533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B347A" w14:textId="77777777" w:rsidR="00721D62" w:rsidRPr="00D96533" w:rsidRDefault="00721D62" w:rsidP="008A597E">
            <w:pPr>
              <w:pStyle w:val="tabletext00"/>
              <w:rPr>
                <w:ins w:id="318" w:author="Author"/>
              </w:rPr>
            </w:pPr>
            <w:ins w:id="319" w:author="Author">
              <w:r w:rsidRPr="00D96533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A8CFD6" w14:textId="77777777" w:rsidR="00721D62" w:rsidRPr="00D96533" w:rsidRDefault="00721D62" w:rsidP="008A597E">
            <w:pPr>
              <w:pStyle w:val="tabletext00"/>
              <w:jc w:val="right"/>
              <w:rPr>
                <w:ins w:id="3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3A2254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321" w:author="Author"/>
              </w:rPr>
            </w:pPr>
            <w:ins w:id="322" w:author="Author">
              <w:r w:rsidRPr="00D96533">
                <w:rPr>
                  <w:rFonts w:cs="Arial"/>
                  <w:color w:val="000000"/>
                  <w:szCs w:val="18"/>
                </w:rPr>
                <w:t>1971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43C555" w14:textId="77777777" w:rsidR="00721D62" w:rsidRPr="00D96533" w:rsidRDefault="00721D62" w:rsidP="008A597E">
            <w:pPr>
              <w:pStyle w:val="tabletext00"/>
              <w:jc w:val="right"/>
              <w:rPr>
                <w:ins w:id="3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F63F65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324" w:author="Author"/>
                <w:rFonts w:cs="Arial"/>
                <w:szCs w:val="18"/>
              </w:rPr>
            </w:pPr>
            <w:ins w:id="325" w:author="Author">
              <w:r w:rsidRPr="00D96533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EAE6A7" w14:textId="77777777" w:rsidR="00721D62" w:rsidRPr="00D96533" w:rsidRDefault="00721D62" w:rsidP="008A597E">
            <w:pPr>
              <w:pStyle w:val="tabletext00"/>
              <w:jc w:val="right"/>
              <w:rPr>
                <w:ins w:id="3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9F49CB" w14:textId="77777777" w:rsidR="00721D62" w:rsidRPr="00D96533" w:rsidRDefault="00721D62" w:rsidP="008A597E">
            <w:pPr>
              <w:pStyle w:val="tabletext00"/>
              <w:rPr>
                <w:ins w:id="327" w:author="Author"/>
                <w:rFonts w:cs="Arial"/>
                <w:szCs w:val="18"/>
              </w:rPr>
            </w:pPr>
            <w:ins w:id="328" w:author="Author">
              <w:r w:rsidRPr="00D96533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721D62" w:rsidRPr="00D96533" w14:paraId="001D2CC2" w14:textId="77777777" w:rsidTr="008A597E">
        <w:trPr>
          <w:cantSplit/>
          <w:trHeight w:val="190"/>
          <w:ins w:id="3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CF9C86" w14:textId="77777777" w:rsidR="00721D62" w:rsidRPr="00D96533" w:rsidRDefault="00721D62" w:rsidP="008A597E">
            <w:pPr>
              <w:pStyle w:val="tabletext00"/>
              <w:rPr>
                <w:ins w:id="3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470C8" w14:textId="77777777" w:rsidR="00721D62" w:rsidRPr="00D96533" w:rsidRDefault="00721D62" w:rsidP="008A597E">
            <w:pPr>
              <w:pStyle w:val="tabletext00"/>
              <w:jc w:val="center"/>
              <w:rPr>
                <w:ins w:id="331" w:author="Author"/>
              </w:rPr>
            </w:pPr>
            <w:ins w:id="332" w:author="Author">
              <w:r w:rsidRPr="00D96533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79A06" w14:textId="77777777" w:rsidR="00721D62" w:rsidRPr="00D96533" w:rsidRDefault="00721D62" w:rsidP="008A597E">
            <w:pPr>
              <w:pStyle w:val="tabletext00"/>
              <w:rPr>
                <w:ins w:id="333" w:author="Author"/>
              </w:rPr>
            </w:pPr>
            <w:ins w:id="334" w:author="Author">
              <w:r w:rsidRPr="00D96533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BCAB34" w14:textId="77777777" w:rsidR="00721D62" w:rsidRPr="00D96533" w:rsidRDefault="00721D62" w:rsidP="008A597E">
            <w:pPr>
              <w:pStyle w:val="tabletext00"/>
              <w:jc w:val="right"/>
              <w:rPr>
                <w:ins w:id="33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00A741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336" w:author="Author"/>
              </w:rPr>
            </w:pPr>
            <w:ins w:id="337" w:author="Author">
              <w:r w:rsidRPr="00D96533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1D5FBF" w14:textId="77777777" w:rsidR="00721D62" w:rsidRPr="00D96533" w:rsidRDefault="00721D62" w:rsidP="008A597E">
            <w:pPr>
              <w:pStyle w:val="tabletext00"/>
              <w:jc w:val="right"/>
              <w:rPr>
                <w:ins w:id="33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EF1B3F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339" w:author="Author"/>
                <w:rFonts w:cs="Arial"/>
                <w:szCs w:val="18"/>
              </w:rPr>
            </w:pPr>
            <w:ins w:id="340" w:author="Author">
              <w:r w:rsidRPr="00D96533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F51933" w14:textId="77777777" w:rsidR="00721D62" w:rsidRPr="00D96533" w:rsidRDefault="00721D62" w:rsidP="008A597E">
            <w:pPr>
              <w:pStyle w:val="tabletext00"/>
              <w:jc w:val="right"/>
              <w:rPr>
                <w:ins w:id="3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D4A726" w14:textId="77777777" w:rsidR="00721D62" w:rsidRPr="00D96533" w:rsidRDefault="00721D62" w:rsidP="008A597E">
            <w:pPr>
              <w:pStyle w:val="tabletext00"/>
              <w:rPr>
                <w:ins w:id="342" w:author="Author"/>
                <w:rFonts w:cs="Arial"/>
                <w:szCs w:val="18"/>
              </w:rPr>
            </w:pPr>
            <w:ins w:id="343" w:author="Author">
              <w:r w:rsidRPr="00D96533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721D62" w:rsidRPr="00D96533" w14:paraId="68CCCCDC" w14:textId="77777777" w:rsidTr="008A597E">
        <w:trPr>
          <w:cantSplit/>
          <w:trHeight w:val="190"/>
          <w:ins w:id="3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4ABAAE" w14:textId="77777777" w:rsidR="00721D62" w:rsidRPr="00D96533" w:rsidRDefault="00721D62" w:rsidP="008A597E">
            <w:pPr>
              <w:pStyle w:val="tabletext00"/>
              <w:rPr>
                <w:ins w:id="3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8ABDC" w14:textId="77777777" w:rsidR="00721D62" w:rsidRPr="00D96533" w:rsidRDefault="00721D62" w:rsidP="008A597E">
            <w:pPr>
              <w:pStyle w:val="tabletext00"/>
              <w:jc w:val="center"/>
              <w:rPr>
                <w:ins w:id="346" w:author="Author"/>
              </w:rPr>
            </w:pPr>
            <w:ins w:id="347" w:author="Author">
              <w:r w:rsidRPr="00D96533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5E885" w14:textId="77777777" w:rsidR="00721D62" w:rsidRPr="00D96533" w:rsidRDefault="00721D62" w:rsidP="008A597E">
            <w:pPr>
              <w:pStyle w:val="tabletext00"/>
              <w:rPr>
                <w:ins w:id="348" w:author="Author"/>
              </w:rPr>
            </w:pPr>
            <w:ins w:id="349" w:author="Author">
              <w:r w:rsidRPr="00D96533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8608BD" w14:textId="77777777" w:rsidR="00721D62" w:rsidRPr="00D96533" w:rsidRDefault="00721D62" w:rsidP="008A597E">
            <w:pPr>
              <w:pStyle w:val="tabletext00"/>
              <w:jc w:val="right"/>
              <w:rPr>
                <w:ins w:id="3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0A0D02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351" w:author="Author"/>
              </w:rPr>
            </w:pPr>
            <w:ins w:id="352" w:author="Author">
              <w:r w:rsidRPr="00D96533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A1D11B" w14:textId="77777777" w:rsidR="00721D62" w:rsidRPr="00D96533" w:rsidRDefault="00721D62" w:rsidP="008A597E">
            <w:pPr>
              <w:pStyle w:val="tabletext00"/>
              <w:jc w:val="right"/>
              <w:rPr>
                <w:ins w:id="3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DFC84E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354" w:author="Author"/>
                <w:rFonts w:cs="Arial"/>
                <w:szCs w:val="18"/>
              </w:rPr>
            </w:pPr>
            <w:ins w:id="355" w:author="Author">
              <w:r w:rsidRPr="00D96533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144DD3" w14:textId="77777777" w:rsidR="00721D62" w:rsidRPr="00D96533" w:rsidRDefault="00721D62" w:rsidP="008A597E">
            <w:pPr>
              <w:pStyle w:val="tabletext00"/>
              <w:jc w:val="right"/>
              <w:rPr>
                <w:ins w:id="3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FA6A4C" w14:textId="77777777" w:rsidR="00721D62" w:rsidRPr="00D96533" w:rsidRDefault="00721D62" w:rsidP="008A597E">
            <w:pPr>
              <w:pStyle w:val="tabletext00"/>
              <w:rPr>
                <w:ins w:id="357" w:author="Author"/>
                <w:rFonts w:cs="Arial"/>
                <w:szCs w:val="18"/>
              </w:rPr>
            </w:pPr>
            <w:ins w:id="358" w:author="Author">
              <w:r w:rsidRPr="00D96533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721D62" w:rsidRPr="00D96533" w14:paraId="1BE062FE" w14:textId="77777777" w:rsidTr="008A597E">
        <w:trPr>
          <w:cantSplit/>
          <w:trHeight w:val="190"/>
          <w:ins w:id="3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DBF974" w14:textId="77777777" w:rsidR="00721D62" w:rsidRPr="00D96533" w:rsidRDefault="00721D62" w:rsidP="008A597E">
            <w:pPr>
              <w:pStyle w:val="tabletext00"/>
              <w:rPr>
                <w:ins w:id="3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D8F55" w14:textId="77777777" w:rsidR="00721D62" w:rsidRPr="00D96533" w:rsidRDefault="00721D62" w:rsidP="008A597E">
            <w:pPr>
              <w:pStyle w:val="tabletext00"/>
              <w:jc w:val="center"/>
              <w:rPr>
                <w:ins w:id="361" w:author="Author"/>
              </w:rPr>
            </w:pPr>
            <w:ins w:id="362" w:author="Author">
              <w:r w:rsidRPr="00D96533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0B8ED" w14:textId="77777777" w:rsidR="00721D62" w:rsidRPr="00D96533" w:rsidRDefault="00721D62" w:rsidP="008A597E">
            <w:pPr>
              <w:pStyle w:val="tabletext00"/>
              <w:rPr>
                <w:ins w:id="363" w:author="Author"/>
              </w:rPr>
            </w:pPr>
            <w:ins w:id="364" w:author="Author">
              <w:r w:rsidRPr="00D96533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73181E" w14:textId="77777777" w:rsidR="00721D62" w:rsidRPr="00D96533" w:rsidRDefault="00721D62" w:rsidP="008A597E">
            <w:pPr>
              <w:pStyle w:val="tabletext00"/>
              <w:jc w:val="right"/>
              <w:rPr>
                <w:ins w:id="3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70FD55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366" w:author="Author"/>
              </w:rPr>
            </w:pPr>
            <w:ins w:id="367" w:author="Author">
              <w:r w:rsidRPr="00D96533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B375D3" w14:textId="77777777" w:rsidR="00721D62" w:rsidRPr="00D96533" w:rsidRDefault="00721D62" w:rsidP="008A597E">
            <w:pPr>
              <w:pStyle w:val="tabletext00"/>
              <w:jc w:val="right"/>
              <w:rPr>
                <w:ins w:id="3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BC1896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369" w:author="Author"/>
                <w:rFonts w:cs="Arial"/>
                <w:szCs w:val="18"/>
              </w:rPr>
            </w:pPr>
            <w:ins w:id="370" w:author="Author">
              <w:r w:rsidRPr="00D96533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0812ED" w14:textId="77777777" w:rsidR="00721D62" w:rsidRPr="00D96533" w:rsidRDefault="00721D62" w:rsidP="008A597E">
            <w:pPr>
              <w:pStyle w:val="tabletext00"/>
              <w:jc w:val="right"/>
              <w:rPr>
                <w:ins w:id="37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CADF2B" w14:textId="77777777" w:rsidR="00721D62" w:rsidRPr="00D96533" w:rsidRDefault="00721D62" w:rsidP="008A597E">
            <w:pPr>
              <w:pStyle w:val="tabletext00"/>
              <w:rPr>
                <w:ins w:id="372" w:author="Author"/>
                <w:rFonts w:cs="Arial"/>
                <w:szCs w:val="18"/>
              </w:rPr>
            </w:pPr>
            <w:ins w:id="373" w:author="Author">
              <w:r w:rsidRPr="00D96533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721D62" w:rsidRPr="00D96533" w14:paraId="1B22BEEC" w14:textId="77777777" w:rsidTr="008A597E">
        <w:trPr>
          <w:cantSplit/>
          <w:trHeight w:val="190"/>
          <w:ins w:id="3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42731B" w14:textId="77777777" w:rsidR="00721D62" w:rsidRPr="00D96533" w:rsidRDefault="00721D62" w:rsidP="008A597E">
            <w:pPr>
              <w:pStyle w:val="tabletext00"/>
              <w:rPr>
                <w:ins w:id="3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69B91" w14:textId="77777777" w:rsidR="00721D62" w:rsidRPr="00D96533" w:rsidRDefault="00721D62" w:rsidP="008A597E">
            <w:pPr>
              <w:pStyle w:val="tabletext00"/>
              <w:jc w:val="center"/>
              <w:rPr>
                <w:ins w:id="376" w:author="Author"/>
              </w:rPr>
            </w:pPr>
            <w:ins w:id="377" w:author="Author">
              <w:r w:rsidRPr="00D96533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ACB76" w14:textId="77777777" w:rsidR="00721D62" w:rsidRPr="00D96533" w:rsidRDefault="00721D62" w:rsidP="008A597E">
            <w:pPr>
              <w:pStyle w:val="tabletext00"/>
              <w:rPr>
                <w:ins w:id="378" w:author="Author"/>
              </w:rPr>
            </w:pPr>
            <w:ins w:id="379" w:author="Author">
              <w:r w:rsidRPr="00D96533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EC5A23" w14:textId="77777777" w:rsidR="00721D62" w:rsidRPr="00D96533" w:rsidRDefault="00721D62" w:rsidP="008A597E">
            <w:pPr>
              <w:pStyle w:val="tabletext00"/>
              <w:jc w:val="right"/>
              <w:rPr>
                <w:ins w:id="3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4ADC9D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381" w:author="Author"/>
              </w:rPr>
            </w:pPr>
            <w:ins w:id="382" w:author="Author">
              <w:r w:rsidRPr="00D96533">
                <w:rPr>
                  <w:rFonts w:cs="Arial"/>
                  <w:color w:val="000000"/>
                  <w:szCs w:val="18"/>
                </w:rPr>
                <w:t>1971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FE3C17" w14:textId="77777777" w:rsidR="00721D62" w:rsidRPr="00D96533" w:rsidRDefault="00721D62" w:rsidP="008A597E">
            <w:pPr>
              <w:pStyle w:val="tabletext00"/>
              <w:jc w:val="right"/>
              <w:rPr>
                <w:ins w:id="3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541C04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384" w:author="Author"/>
                <w:rFonts w:cs="Arial"/>
                <w:szCs w:val="18"/>
              </w:rPr>
            </w:pPr>
            <w:ins w:id="385" w:author="Author">
              <w:r w:rsidRPr="00D96533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C3A13D" w14:textId="77777777" w:rsidR="00721D62" w:rsidRPr="00D96533" w:rsidRDefault="00721D62" w:rsidP="008A597E">
            <w:pPr>
              <w:pStyle w:val="tabletext00"/>
              <w:jc w:val="right"/>
              <w:rPr>
                <w:ins w:id="3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0D8E8E" w14:textId="77777777" w:rsidR="00721D62" w:rsidRPr="00D96533" w:rsidRDefault="00721D62" w:rsidP="008A597E">
            <w:pPr>
              <w:pStyle w:val="tabletext00"/>
              <w:rPr>
                <w:ins w:id="387" w:author="Author"/>
                <w:rFonts w:cs="Arial"/>
                <w:szCs w:val="18"/>
              </w:rPr>
            </w:pPr>
            <w:ins w:id="388" w:author="Author">
              <w:r w:rsidRPr="00D96533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721D62" w:rsidRPr="00D96533" w14:paraId="15C3C229" w14:textId="77777777" w:rsidTr="008A597E">
        <w:trPr>
          <w:cantSplit/>
          <w:trHeight w:val="190"/>
          <w:ins w:id="3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031557" w14:textId="77777777" w:rsidR="00721D62" w:rsidRPr="00D96533" w:rsidRDefault="00721D62" w:rsidP="008A597E">
            <w:pPr>
              <w:pStyle w:val="tabletext00"/>
              <w:rPr>
                <w:ins w:id="3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66785" w14:textId="77777777" w:rsidR="00721D62" w:rsidRPr="00D96533" w:rsidRDefault="00721D62" w:rsidP="008A597E">
            <w:pPr>
              <w:pStyle w:val="tabletext00"/>
              <w:jc w:val="center"/>
              <w:rPr>
                <w:ins w:id="391" w:author="Author"/>
              </w:rPr>
            </w:pPr>
            <w:ins w:id="392" w:author="Author">
              <w:r w:rsidRPr="00D96533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E4D02" w14:textId="77777777" w:rsidR="00721D62" w:rsidRPr="00D96533" w:rsidRDefault="00721D62" w:rsidP="008A597E">
            <w:pPr>
              <w:pStyle w:val="tabletext00"/>
              <w:rPr>
                <w:ins w:id="393" w:author="Author"/>
              </w:rPr>
            </w:pPr>
            <w:ins w:id="394" w:author="Author">
              <w:r w:rsidRPr="00D96533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D0A96" w14:textId="77777777" w:rsidR="00721D62" w:rsidRPr="00D96533" w:rsidRDefault="00721D62" w:rsidP="008A597E">
            <w:pPr>
              <w:pStyle w:val="tabletext00"/>
              <w:jc w:val="right"/>
              <w:rPr>
                <w:ins w:id="3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3BF390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396" w:author="Author"/>
              </w:rPr>
            </w:pPr>
            <w:ins w:id="397" w:author="Author">
              <w:r w:rsidRPr="00D96533">
                <w:rPr>
                  <w:rFonts w:cs="Arial"/>
                  <w:color w:val="000000"/>
                  <w:szCs w:val="18"/>
                </w:rPr>
                <w:t>2381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FB9156" w14:textId="77777777" w:rsidR="00721D62" w:rsidRPr="00D96533" w:rsidRDefault="00721D62" w:rsidP="008A597E">
            <w:pPr>
              <w:pStyle w:val="tabletext00"/>
              <w:jc w:val="right"/>
              <w:rPr>
                <w:ins w:id="3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0368A8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399" w:author="Author"/>
                <w:rFonts w:cs="Arial"/>
                <w:szCs w:val="18"/>
              </w:rPr>
            </w:pPr>
            <w:ins w:id="400" w:author="Author">
              <w:r w:rsidRPr="00D96533">
                <w:rPr>
                  <w:rFonts w:cs="Arial"/>
                  <w:color w:val="000000"/>
                  <w:szCs w:val="18"/>
                </w:rPr>
                <w:t>892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D2DBC2" w14:textId="77777777" w:rsidR="00721D62" w:rsidRPr="00D96533" w:rsidRDefault="00721D62" w:rsidP="008A597E">
            <w:pPr>
              <w:pStyle w:val="tabletext00"/>
              <w:jc w:val="right"/>
              <w:rPr>
                <w:ins w:id="40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457C71" w14:textId="77777777" w:rsidR="00721D62" w:rsidRPr="00D96533" w:rsidRDefault="00721D62" w:rsidP="008A597E">
            <w:pPr>
              <w:pStyle w:val="tabletext00"/>
              <w:rPr>
                <w:ins w:id="402" w:author="Author"/>
                <w:rFonts w:cs="Arial"/>
                <w:szCs w:val="18"/>
              </w:rPr>
            </w:pPr>
            <w:ins w:id="403" w:author="Author">
              <w:r w:rsidRPr="00D96533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721D62" w:rsidRPr="00D96533" w14:paraId="49FCE908" w14:textId="77777777" w:rsidTr="008A597E">
        <w:trPr>
          <w:cantSplit/>
          <w:trHeight w:val="190"/>
          <w:ins w:id="4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FC60D6" w14:textId="77777777" w:rsidR="00721D62" w:rsidRPr="00D96533" w:rsidRDefault="00721D62" w:rsidP="008A597E">
            <w:pPr>
              <w:pStyle w:val="tabletext00"/>
              <w:rPr>
                <w:ins w:id="4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B9F3A" w14:textId="77777777" w:rsidR="00721D62" w:rsidRPr="00D96533" w:rsidRDefault="00721D62" w:rsidP="008A597E">
            <w:pPr>
              <w:pStyle w:val="tabletext00"/>
              <w:jc w:val="center"/>
              <w:rPr>
                <w:ins w:id="406" w:author="Author"/>
              </w:rPr>
            </w:pPr>
            <w:ins w:id="407" w:author="Author">
              <w:r w:rsidRPr="00D96533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8315D" w14:textId="77777777" w:rsidR="00721D62" w:rsidRPr="00D96533" w:rsidRDefault="00721D62" w:rsidP="008A597E">
            <w:pPr>
              <w:pStyle w:val="tabletext00"/>
              <w:rPr>
                <w:ins w:id="408" w:author="Author"/>
              </w:rPr>
            </w:pPr>
            <w:ins w:id="409" w:author="Author">
              <w:r w:rsidRPr="00D96533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4A8697" w14:textId="77777777" w:rsidR="00721D62" w:rsidRPr="00D96533" w:rsidRDefault="00721D62" w:rsidP="008A597E">
            <w:pPr>
              <w:pStyle w:val="tabletext00"/>
              <w:jc w:val="right"/>
              <w:rPr>
                <w:ins w:id="4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1A2579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411" w:author="Author"/>
              </w:rPr>
            </w:pPr>
            <w:ins w:id="412" w:author="Author">
              <w:r w:rsidRPr="00D96533">
                <w:rPr>
                  <w:rFonts w:cs="Arial"/>
                  <w:color w:val="000000"/>
                  <w:szCs w:val="18"/>
                </w:rPr>
                <w:t>2022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1C6BE7" w14:textId="77777777" w:rsidR="00721D62" w:rsidRPr="00D96533" w:rsidRDefault="00721D62" w:rsidP="008A597E">
            <w:pPr>
              <w:pStyle w:val="tabletext00"/>
              <w:jc w:val="right"/>
              <w:rPr>
                <w:ins w:id="4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642155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414" w:author="Author"/>
                <w:rFonts w:cs="Arial"/>
                <w:szCs w:val="18"/>
              </w:rPr>
            </w:pPr>
            <w:ins w:id="415" w:author="Author">
              <w:r w:rsidRPr="00D96533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5F9E5C" w14:textId="77777777" w:rsidR="00721D62" w:rsidRPr="00D96533" w:rsidRDefault="00721D62" w:rsidP="008A597E">
            <w:pPr>
              <w:pStyle w:val="tabletext00"/>
              <w:jc w:val="right"/>
              <w:rPr>
                <w:ins w:id="4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4B049E" w14:textId="77777777" w:rsidR="00721D62" w:rsidRPr="00D96533" w:rsidRDefault="00721D62" w:rsidP="008A597E">
            <w:pPr>
              <w:pStyle w:val="tabletext00"/>
              <w:rPr>
                <w:ins w:id="417" w:author="Author"/>
                <w:rFonts w:cs="Arial"/>
                <w:szCs w:val="18"/>
              </w:rPr>
            </w:pPr>
            <w:ins w:id="418" w:author="Author">
              <w:r w:rsidRPr="00D96533">
                <w:rPr>
                  <w:rFonts w:cs="Arial"/>
                  <w:color w:val="000000"/>
                  <w:szCs w:val="18"/>
                </w:rPr>
                <w:t>228</w:t>
              </w:r>
            </w:ins>
          </w:p>
        </w:tc>
      </w:tr>
      <w:tr w:rsidR="00721D62" w:rsidRPr="00D96533" w14:paraId="695BC15D" w14:textId="77777777" w:rsidTr="008A597E">
        <w:trPr>
          <w:cantSplit/>
          <w:trHeight w:val="190"/>
          <w:ins w:id="4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84A443" w14:textId="77777777" w:rsidR="00721D62" w:rsidRPr="00D96533" w:rsidRDefault="00721D62" w:rsidP="008A597E">
            <w:pPr>
              <w:pStyle w:val="tabletext00"/>
              <w:rPr>
                <w:ins w:id="4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E5557" w14:textId="77777777" w:rsidR="00721D62" w:rsidRPr="00D96533" w:rsidRDefault="00721D62" w:rsidP="008A597E">
            <w:pPr>
              <w:pStyle w:val="tabletext00"/>
              <w:jc w:val="center"/>
              <w:rPr>
                <w:ins w:id="421" w:author="Author"/>
              </w:rPr>
            </w:pPr>
            <w:ins w:id="422" w:author="Author">
              <w:r w:rsidRPr="00D96533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CAA85" w14:textId="77777777" w:rsidR="00721D62" w:rsidRPr="00D96533" w:rsidRDefault="00721D62" w:rsidP="008A597E">
            <w:pPr>
              <w:pStyle w:val="tabletext00"/>
              <w:rPr>
                <w:ins w:id="423" w:author="Author"/>
              </w:rPr>
            </w:pPr>
            <w:ins w:id="424" w:author="Author">
              <w:r w:rsidRPr="00D96533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6687D5" w14:textId="77777777" w:rsidR="00721D62" w:rsidRPr="00D96533" w:rsidRDefault="00721D62" w:rsidP="008A597E">
            <w:pPr>
              <w:pStyle w:val="tabletext00"/>
              <w:jc w:val="right"/>
              <w:rPr>
                <w:ins w:id="4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75D637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426" w:author="Author"/>
              </w:rPr>
            </w:pPr>
            <w:ins w:id="427" w:author="Author">
              <w:r w:rsidRPr="00D96533">
                <w:rPr>
                  <w:rFonts w:cs="Arial"/>
                  <w:color w:val="000000"/>
                  <w:szCs w:val="18"/>
                </w:rPr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A7BBAB" w14:textId="77777777" w:rsidR="00721D62" w:rsidRPr="00D96533" w:rsidRDefault="00721D62" w:rsidP="008A597E">
            <w:pPr>
              <w:pStyle w:val="tabletext00"/>
              <w:jc w:val="right"/>
              <w:rPr>
                <w:ins w:id="4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D77819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429" w:author="Author"/>
                <w:rFonts w:cs="Arial"/>
                <w:szCs w:val="18"/>
              </w:rPr>
            </w:pPr>
            <w:ins w:id="430" w:author="Author">
              <w:r w:rsidRPr="00D96533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271CEB" w14:textId="77777777" w:rsidR="00721D62" w:rsidRPr="00D96533" w:rsidRDefault="00721D62" w:rsidP="008A597E">
            <w:pPr>
              <w:pStyle w:val="tabletext00"/>
              <w:jc w:val="right"/>
              <w:rPr>
                <w:ins w:id="43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8D21F0" w14:textId="77777777" w:rsidR="00721D62" w:rsidRPr="00D96533" w:rsidRDefault="00721D62" w:rsidP="008A597E">
            <w:pPr>
              <w:pStyle w:val="tabletext00"/>
              <w:rPr>
                <w:ins w:id="432" w:author="Author"/>
                <w:rFonts w:cs="Arial"/>
                <w:szCs w:val="18"/>
              </w:rPr>
            </w:pPr>
            <w:ins w:id="433" w:author="Author">
              <w:r w:rsidRPr="00D96533">
                <w:rPr>
                  <w:rFonts w:cs="Arial"/>
                  <w:color w:val="000000"/>
                  <w:szCs w:val="18"/>
                </w:rPr>
                <w:t>212</w:t>
              </w:r>
            </w:ins>
          </w:p>
        </w:tc>
      </w:tr>
      <w:tr w:rsidR="00721D62" w:rsidRPr="00D96533" w14:paraId="2CDE4AC8" w14:textId="77777777" w:rsidTr="008A597E">
        <w:trPr>
          <w:cantSplit/>
          <w:trHeight w:val="190"/>
          <w:ins w:id="4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15EA13" w14:textId="77777777" w:rsidR="00721D62" w:rsidRPr="00D96533" w:rsidRDefault="00721D62" w:rsidP="008A597E">
            <w:pPr>
              <w:pStyle w:val="tabletext00"/>
              <w:rPr>
                <w:ins w:id="4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193D9" w14:textId="77777777" w:rsidR="00721D62" w:rsidRPr="00D96533" w:rsidRDefault="00721D62" w:rsidP="008A597E">
            <w:pPr>
              <w:pStyle w:val="tabletext00"/>
              <w:jc w:val="center"/>
              <w:rPr>
                <w:ins w:id="436" w:author="Author"/>
              </w:rPr>
            </w:pPr>
            <w:ins w:id="437" w:author="Author">
              <w:r w:rsidRPr="00D96533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1C779" w14:textId="77777777" w:rsidR="00721D62" w:rsidRPr="00D96533" w:rsidRDefault="00721D62" w:rsidP="008A597E">
            <w:pPr>
              <w:pStyle w:val="tabletext00"/>
              <w:rPr>
                <w:ins w:id="438" w:author="Author"/>
              </w:rPr>
            </w:pPr>
            <w:ins w:id="439" w:author="Author">
              <w:r w:rsidRPr="00D96533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5E33B1" w14:textId="77777777" w:rsidR="00721D62" w:rsidRPr="00D96533" w:rsidRDefault="00721D62" w:rsidP="008A597E">
            <w:pPr>
              <w:pStyle w:val="tabletext00"/>
              <w:jc w:val="right"/>
              <w:rPr>
                <w:ins w:id="4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F1D2C2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441" w:author="Author"/>
              </w:rPr>
            </w:pPr>
            <w:ins w:id="442" w:author="Author">
              <w:r w:rsidRPr="00D96533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2F44ED" w14:textId="77777777" w:rsidR="00721D62" w:rsidRPr="00D96533" w:rsidRDefault="00721D62" w:rsidP="008A597E">
            <w:pPr>
              <w:pStyle w:val="tabletext00"/>
              <w:jc w:val="right"/>
              <w:rPr>
                <w:ins w:id="4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7419E1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444" w:author="Author"/>
                <w:rFonts w:cs="Arial"/>
                <w:szCs w:val="18"/>
              </w:rPr>
            </w:pPr>
            <w:ins w:id="445" w:author="Author">
              <w:r w:rsidRPr="00D96533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11A827" w14:textId="77777777" w:rsidR="00721D62" w:rsidRPr="00D96533" w:rsidRDefault="00721D62" w:rsidP="008A597E">
            <w:pPr>
              <w:pStyle w:val="tabletext00"/>
              <w:jc w:val="right"/>
              <w:rPr>
                <w:ins w:id="4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6CAAB8" w14:textId="77777777" w:rsidR="00721D62" w:rsidRPr="00D96533" w:rsidRDefault="00721D62" w:rsidP="008A597E">
            <w:pPr>
              <w:pStyle w:val="tabletext00"/>
              <w:rPr>
                <w:ins w:id="447" w:author="Author"/>
                <w:rFonts w:cs="Arial"/>
                <w:szCs w:val="18"/>
              </w:rPr>
            </w:pPr>
            <w:ins w:id="448" w:author="Author">
              <w:r w:rsidRPr="00D96533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721D62" w:rsidRPr="00D96533" w14:paraId="6DD7A627" w14:textId="77777777" w:rsidTr="008A597E">
        <w:trPr>
          <w:cantSplit/>
          <w:trHeight w:val="190"/>
          <w:ins w:id="4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E7B0BF" w14:textId="77777777" w:rsidR="00721D62" w:rsidRPr="00D96533" w:rsidRDefault="00721D62" w:rsidP="008A597E">
            <w:pPr>
              <w:pStyle w:val="tabletext00"/>
              <w:rPr>
                <w:ins w:id="4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48446" w14:textId="77777777" w:rsidR="00721D62" w:rsidRPr="00D96533" w:rsidRDefault="00721D62" w:rsidP="008A597E">
            <w:pPr>
              <w:pStyle w:val="tabletext00"/>
              <w:jc w:val="center"/>
              <w:rPr>
                <w:ins w:id="451" w:author="Author"/>
              </w:rPr>
            </w:pPr>
            <w:ins w:id="452" w:author="Author">
              <w:r w:rsidRPr="00D96533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3590E" w14:textId="77777777" w:rsidR="00721D62" w:rsidRPr="00D96533" w:rsidRDefault="00721D62" w:rsidP="008A597E">
            <w:pPr>
              <w:pStyle w:val="tabletext00"/>
              <w:rPr>
                <w:ins w:id="453" w:author="Author"/>
              </w:rPr>
            </w:pPr>
            <w:ins w:id="454" w:author="Author">
              <w:r w:rsidRPr="00D96533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7C4FF1" w14:textId="77777777" w:rsidR="00721D62" w:rsidRPr="00D96533" w:rsidRDefault="00721D62" w:rsidP="008A597E">
            <w:pPr>
              <w:pStyle w:val="tabletext00"/>
              <w:jc w:val="right"/>
              <w:rPr>
                <w:ins w:id="4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13B2EE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456" w:author="Author"/>
              </w:rPr>
            </w:pPr>
            <w:ins w:id="457" w:author="Author">
              <w:r w:rsidRPr="00D96533">
                <w:rPr>
                  <w:rFonts w:cs="Arial"/>
                  <w:color w:val="000000"/>
                  <w:szCs w:val="18"/>
                </w:rPr>
                <w:t>2278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C44156" w14:textId="77777777" w:rsidR="00721D62" w:rsidRPr="00D96533" w:rsidRDefault="00721D62" w:rsidP="008A597E">
            <w:pPr>
              <w:pStyle w:val="tabletext00"/>
              <w:jc w:val="right"/>
              <w:rPr>
                <w:ins w:id="45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0B30CB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459" w:author="Author"/>
                <w:rFonts w:cs="Arial"/>
                <w:szCs w:val="18"/>
              </w:rPr>
            </w:pPr>
            <w:ins w:id="460" w:author="Author">
              <w:r w:rsidRPr="00D96533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5BD090" w14:textId="77777777" w:rsidR="00721D62" w:rsidRPr="00D96533" w:rsidRDefault="00721D62" w:rsidP="008A597E">
            <w:pPr>
              <w:pStyle w:val="tabletext00"/>
              <w:jc w:val="right"/>
              <w:rPr>
                <w:ins w:id="4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5CDEAF" w14:textId="77777777" w:rsidR="00721D62" w:rsidRPr="00D96533" w:rsidRDefault="00721D62" w:rsidP="008A597E">
            <w:pPr>
              <w:pStyle w:val="tabletext00"/>
              <w:rPr>
                <w:ins w:id="462" w:author="Author"/>
                <w:rFonts w:cs="Arial"/>
                <w:szCs w:val="18"/>
              </w:rPr>
            </w:pPr>
            <w:ins w:id="463" w:author="Author">
              <w:r w:rsidRPr="00D96533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721D62" w:rsidRPr="00D96533" w14:paraId="008E0D34" w14:textId="77777777" w:rsidTr="008A597E">
        <w:trPr>
          <w:cantSplit/>
          <w:trHeight w:val="190"/>
          <w:ins w:id="4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0E2A6C" w14:textId="77777777" w:rsidR="00721D62" w:rsidRPr="00D96533" w:rsidRDefault="00721D62" w:rsidP="008A597E">
            <w:pPr>
              <w:pStyle w:val="tabletext00"/>
              <w:rPr>
                <w:ins w:id="4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E1547" w14:textId="77777777" w:rsidR="00721D62" w:rsidRPr="00D96533" w:rsidRDefault="00721D62" w:rsidP="008A597E">
            <w:pPr>
              <w:pStyle w:val="tabletext00"/>
              <w:jc w:val="center"/>
              <w:rPr>
                <w:ins w:id="466" w:author="Author"/>
              </w:rPr>
            </w:pPr>
            <w:ins w:id="467" w:author="Author">
              <w:r w:rsidRPr="00D96533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3066D" w14:textId="77777777" w:rsidR="00721D62" w:rsidRPr="00D96533" w:rsidRDefault="00721D62" w:rsidP="008A597E">
            <w:pPr>
              <w:pStyle w:val="tabletext00"/>
              <w:rPr>
                <w:ins w:id="468" w:author="Author"/>
              </w:rPr>
            </w:pPr>
            <w:ins w:id="469" w:author="Author">
              <w:r w:rsidRPr="00D96533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1A884C" w14:textId="77777777" w:rsidR="00721D62" w:rsidRPr="00D96533" w:rsidRDefault="00721D62" w:rsidP="008A597E">
            <w:pPr>
              <w:pStyle w:val="tabletext00"/>
              <w:jc w:val="right"/>
              <w:rPr>
                <w:ins w:id="4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EB9976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471" w:author="Author"/>
              </w:rPr>
            </w:pPr>
            <w:ins w:id="472" w:author="Author">
              <w:r w:rsidRPr="00D96533">
                <w:rPr>
                  <w:rFonts w:cs="Arial"/>
                  <w:color w:val="000000"/>
                  <w:szCs w:val="18"/>
                </w:rPr>
                <w:t>2022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6B1324" w14:textId="77777777" w:rsidR="00721D62" w:rsidRPr="00D96533" w:rsidRDefault="00721D62" w:rsidP="008A597E">
            <w:pPr>
              <w:pStyle w:val="tabletext00"/>
              <w:jc w:val="right"/>
              <w:rPr>
                <w:ins w:id="47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CA2CA8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474" w:author="Author"/>
                <w:rFonts w:cs="Arial"/>
                <w:szCs w:val="18"/>
              </w:rPr>
            </w:pPr>
            <w:ins w:id="475" w:author="Author">
              <w:r w:rsidRPr="00D96533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202E7A" w14:textId="77777777" w:rsidR="00721D62" w:rsidRPr="00D96533" w:rsidRDefault="00721D62" w:rsidP="008A597E">
            <w:pPr>
              <w:pStyle w:val="tabletext00"/>
              <w:jc w:val="right"/>
              <w:rPr>
                <w:ins w:id="4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A3EB7D" w14:textId="77777777" w:rsidR="00721D62" w:rsidRPr="00D96533" w:rsidRDefault="00721D62" w:rsidP="008A597E">
            <w:pPr>
              <w:pStyle w:val="tabletext00"/>
              <w:rPr>
                <w:ins w:id="477" w:author="Author"/>
                <w:rFonts w:cs="Arial"/>
                <w:szCs w:val="18"/>
              </w:rPr>
            </w:pPr>
            <w:ins w:id="478" w:author="Author">
              <w:r w:rsidRPr="00D96533">
                <w:rPr>
                  <w:rFonts w:cs="Arial"/>
                  <w:color w:val="000000"/>
                  <w:szCs w:val="18"/>
                </w:rPr>
                <w:t>228</w:t>
              </w:r>
            </w:ins>
          </w:p>
        </w:tc>
      </w:tr>
      <w:tr w:rsidR="00721D62" w:rsidRPr="00D96533" w14:paraId="7C95D89D" w14:textId="77777777" w:rsidTr="008A597E">
        <w:trPr>
          <w:cantSplit/>
          <w:trHeight w:val="190"/>
          <w:ins w:id="4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9D41DB" w14:textId="77777777" w:rsidR="00721D62" w:rsidRPr="00D96533" w:rsidRDefault="00721D62" w:rsidP="008A597E">
            <w:pPr>
              <w:pStyle w:val="tabletext00"/>
              <w:rPr>
                <w:ins w:id="4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50B6" w14:textId="77777777" w:rsidR="00721D62" w:rsidRPr="00D96533" w:rsidRDefault="00721D62" w:rsidP="008A597E">
            <w:pPr>
              <w:pStyle w:val="tabletext00"/>
              <w:jc w:val="center"/>
              <w:rPr>
                <w:ins w:id="481" w:author="Author"/>
              </w:rPr>
            </w:pPr>
            <w:ins w:id="482" w:author="Author">
              <w:r w:rsidRPr="00D96533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5FD6" w14:textId="77777777" w:rsidR="00721D62" w:rsidRPr="00D96533" w:rsidRDefault="00721D62" w:rsidP="008A597E">
            <w:pPr>
              <w:pStyle w:val="tabletext00"/>
              <w:rPr>
                <w:ins w:id="483" w:author="Author"/>
              </w:rPr>
            </w:pPr>
            <w:ins w:id="484" w:author="Author">
              <w:r w:rsidRPr="00D96533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6E692F" w14:textId="77777777" w:rsidR="00721D62" w:rsidRPr="00D96533" w:rsidRDefault="00721D62" w:rsidP="008A597E">
            <w:pPr>
              <w:pStyle w:val="tabletext00"/>
              <w:jc w:val="right"/>
              <w:rPr>
                <w:ins w:id="4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C6251C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486" w:author="Author"/>
              </w:rPr>
            </w:pPr>
            <w:ins w:id="487" w:author="Author">
              <w:r w:rsidRPr="00D96533">
                <w:rPr>
                  <w:rFonts w:cs="Arial"/>
                  <w:color w:val="000000"/>
                  <w:szCs w:val="18"/>
                </w:rPr>
                <w:t>2022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8A98E2" w14:textId="77777777" w:rsidR="00721D62" w:rsidRPr="00D96533" w:rsidRDefault="00721D62" w:rsidP="008A597E">
            <w:pPr>
              <w:pStyle w:val="tabletext00"/>
              <w:jc w:val="right"/>
              <w:rPr>
                <w:ins w:id="48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17FDBA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489" w:author="Author"/>
                <w:rFonts w:cs="Arial"/>
                <w:szCs w:val="18"/>
              </w:rPr>
            </w:pPr>
            <w:ins w:id="490" w:author="Author">
              <w:r w:rsidRPr="00D96533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6DAA6E" w14:textId="77777777" w:rsidR="00721D62" w:rsidRPr="00D96533" w:rsidRDefault="00721D62" w:rsidP="008A597E">
            <w:pPr>
              <w:pStyle w:val="tabletext00"/>
              <w:jc w:val="right"/>
              <w:rPr>
                <w:ins w:id="49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2FF9FA" w14:textId="77777777" w:rsidR="00721D62" w:rsidRPr="00D96533" w:rsidRDefault="00721D62" w:rsidP="008A597E">
            <w:pPr>
              <w:pStyle w:val="tabletext00"/>
              <w:rPr>
                <w:ins w:id="492" w:author="Author"/>
                <w:rFonts w:cs="Arial"/>
                <w:szCs w:val="18"/>
              </w:rPr>
            </w:pPr>
            <w:ins w:id="493" w:author="Author">
              <w:r w:rsidRPr="00D96533">
                <w:rPr>
                  <w:rFonts w:cs="Arial"/>
                  <w:color w:val="000000"/>
                  <w:szCs w:val="18"/>
                </w:rPr>
                <w:t>228</w:t>
              </w:r>
            </w:ins>
          </w:p>
        </w:tc>
      </w:tr>
      <w:tr w:rsidR="00721D62" w:rsidRPr="00D96533" w14:paraId="258FD38E" w14:textId="77777777" w:rsidTr="008A597E">
        <w:trPr>
          <w:cantSplit/>
          <w:trHeight w:val="190"/>
          <w:ins w:id="4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A3F559" w14:textId="77777777" w:rsidR="00721D62" w:rsidRPr="00D96533" w:rsidRDefault="00721D62" w:rsidP="008A597E">
            <w:pPr>
              <w:pStyle w:val="tabletext00"/>
              <w:rPr>
                <w:ins w:id="4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829F9" w14:textId="77777777" w:rsidR="00721D62" w:rsidRPr="00D96533" w:rsidRDefault="00721D62" w:rsidP="008A597E">
            <w:pPr>
              <w:pStyle w:val="tabletext00"/>
              <w:jc w:val="center"/>
              <w:rPr>
                <w:ins w:id="496" w:author="Author"/>
              </w:rPr>
            </w:pPr>
            <w:ins w:id="497" w:author="Author">
              <w:r w:rsidRPr="00D96533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F4312" w14:textId="77777777" w:rsidR="00721D62" w:rsidRPr="00D96533" w:rsidRDefault="00721D62" w:rsidP="008A597E">
            <w:pPr>
              <w:pStyle w:val="tabletext00"/>
              <w:rPr>
                <w:ins w:id="498" w:author="Author"/>
              </w:rPr>
            </w:pPr>
            <w:ins w:id="499" w:author="Author">
              <w:r w:rsidRPr="00D96533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FCEF10" w14:textId="77777777" w:rsidR="00721D62" w:rsidRPr="00D96533" w:rsidRDefault="00721D62" w:rsidP="008A597E">
            <w:pPr>
              <w:pStyle w:val="tabletext00"/>
              <w:jc w:val="right"/>
              <w:rPr>
                <w:ins w:id="5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6C3DBD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501" w:author="Author"/>
              </w:rPr>
            </w:pPr>
            <w:ins w:id="502" w:author="Author">
              <w:r w:rsidRPr="00D96533">
                <w:rPr>
                  <w:rFonts w:cs="Arial"/>
                  <w:color w:val="000000"/>
                  <w:szCs w:val="18"/>
                </w:rPr>
                <w:t>2771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893820" w14:textId="77777777" w:rsidR="00721D62" w:rsidRPr="00D96533" w:rsidRDefault="00721D62" w:rsidP="008A597E">
            <w:pPr>
              <w:pStyle w:val="tabletext00"/>
              <w:jc w:val="right"/>
              <w:rPr>
                <w:ins w:id="5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3B13DE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504" w:author="Author"/>
                <w:rFonts w:cs="Arial"/>
                <w:szCs w:val="18"/>
              </w:rPr>
            </w:pPr>
            <w:ins w:id="505" w:author="Author">
              <w:r w:rsidRPr="00D96533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76093C" w14:textId="77777777" w:rsidR="00721D62" w:rsidRPr="00D96533" w:rsidRDefault="00721D62" w:rsidP="008A597E">
            <w:pPr>
              <w:pStyle w:val="tabletext00"/>
              <w:jc w:val="right"/>
              <w:rPr>
                <w:ins w:id="5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4D179E" w14:textId="77777777" w:rsidR="00721D62" w:rsidRPr="00D96533" w:rsidRDefault="00721D62" w:rsidP="008A597E">
            <w:pPr>
              <w:pStyle w:val="tabletext00"/>
              <w:rPr>
                <w:ins w:id="507" w:author="Author"/>
                <w:rFonts w:cs="Arial"/>
                <w:szCs w:val="18"/>
              </w:rPr>
            </w:pPr>
            <w:ins w:id="508" w:author="Author">
              <w:r w:rsidRPr="00D96533">
                <w:rPr>
                  <w:rFonts w:cs="Arial"/>
                  <w:color w:val="000000"/>
                  <w:szCs w:val="18"/>
                </w:rPr>
                <w:t>283</w:t>
              </w:r>
            </w:ins>
          </w:p>
        </w:tc>
      </w:tr>
      <w:tr w:rsidR="00721D62" w:rsidRPr="00D96533" w14:paraId="444ED7A7" w14:textId="77777777" w:rsidTr="008A597E">
        <w:trPr>
          <w:cantSplit/>
          <w:trHeight w:val="190"/>
          <w:ins w:id="5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B3A92F" w14:textId="77777777" w:rsidR="00721D62" w:rsidRPr="00D96533" w:rsidRDefault="00721D62" w:rsidP="008A597E">
            <w:pPr>
              <w:pStyle w:val="tabletext00"/>
              <w:rPr>
                <w:ins w:id="5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E2533" w14:textId="77777777" w:rsidR="00721D62" w:rsidRPr="00D96533" w:rsidRDefault="00721D62" w:rsidP="008A597E">
            <w:pPr>
              <w:pStyle w:val="tabletext00"/>
              <w:jc w:val="center"/>
              <w:rPr>
                <w:ins w:id="511" w:author="Author"/>
              </w:rPr>
            </w:pPr>
            <w:ins w:id="512" w:author="Author">
              <w:r w:rsidRPr="00D96533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5E70D" w14:textId="77777777" w:rsidR="00721D62" w:rsidRPr="00D96533" w:rsidRDefault="00721D62" w:rsidP="008A597E">
            <w:pPr>
              <w:pStyle w:val="tabletext00"/>
              <w:rPr>
                <w:ins w:id="513" w:author="Author"/>
              </w:rPr>
            </w:pPr>
            <w:ins w:id="514" w:author="Author">
              <w:r w:rsidRPr="00D96533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CDA92D" w14:textId="77777777" w:rsidR="00721D62" w:rsidRPr="00D96533" w:rsidRDefault="00721D62" w:rsidP="008A597E">
            <w:pPr>
              <w:pStyle w:val="tabletext00"/>
              <w:jc w:val="right"/>
              <w:rPr>
                <w:ins w:id="51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DFF9D1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516" w:author="Author"/>
              </w:rPr>
            </w:pPr>
            <w:ins w:id="517" w:author="Author">
              <w:r w:rsidRPr="00D96533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7F91EE" w14:textId="77777777" w:rsidR="00721D62" w:rsidRPr="00D96533" w:rsidRDefault="00721D62" w:rsidP="008A597E">
            <w:pPr>
              <w:pStyle w:val="tabletext00"/>
              <w:jc w:val="right"/>
              <w:rPr>
                <w:ins w:id="51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0E2A7B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519" w:author="Author"/>
                <w:rFonts w:cs="Arial"/>
                <w:szCs w:val="18"/>
              </w:rPr>
            </w:pPr>
            <w:ins w:id="520" w:author="Author">
              <w:r w:rsidRPr="00D96533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09469" w14:textId="77777777" w:rsidR="00721D62" w:rsidRPr="00D96533" w:rsidRDefault="00721D62" w:rsidP="008A597E">
            <w:pPr>
              <w:pStyle w:val="tabletext00"/>
              <w:jc w:val="right"/>
              <w:rPr>
                <w:ins w:id="5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CA7747" w14:textId="77777777" w:rsidR="00721D62" w:rsidRPr="00D96533" w:rsidRDefault="00721D62" w:rsidP="008A597E">
            <w:pPr>
              <w:pStyle w:val="tabletext00"/>
              <w:rPr>
                <w:ins w:id="522" w:author="Author"/>
                <w:rFonts w:cs="Arial"/>
                <w:szCs w:val="18"/>
              </w:rPr>
            </w:pPr>
            <w:ins w:id="523" w:author="Author">
              <w:r w:rsidRPr="00D96533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721D62" w:rsidRPr="00D96533" w14:paraId="1144884E" w14:textId="77777777" w:rsidTr="008A597E">
        <w:trPr>
          <w:cantSplit/>
          <w:trHeight w:val="190"/>
          <w:ins w:id="5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B3FB0F" w14:textId="77777777" w:rsidR="00721D62" w:rsidRPr="00D96533" w:rsidRDefault="00721D62" w:rsidP="008A597E">
            <w:pPr>
              <w:pStyle w:val="tabletext00"/>
              <w:rPr>
                <w:ins w:id="5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33CAC" w14:textId="77777777" w:rsidR="00721D62" w:rsidRPr="00D96533" w:rsidRDefault="00721D62" w:rsidP="008A597E">
            <w:pPr>
              <w:pStyle w:val="tabletext00"/>
              <w:jc w:val="center"/>
              <w:rPr>
                <w:ins w:id="526" w:author="Author"/>
              </w:rPr>
            </w:pPr>
            <w:ins w:id="527" w:author="Author">
              <w:r w:rsidRPr="00D96533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B849A" w14:textId="77777777" w:rsidR="00721D62" w:rsidRPr="00D96533" w:rsidRDefault="00721D62" w:rsidP="008A597E">
            <w:pPr>
              <w:pStyle w:val="tabletext00"/>
              <w:rPr>
                <w:ins w:id="528" w:author="Author"/>
              </w:rPr>
            </w:pPr>
            <w:ins w:id="529" w:author="Author">
              <w:r w:rsidRPr="00D96533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8AD3EC" w14:textId="77777777" w:rsidR="00721D62" w:rsidRPr="00D96533" w:rsidRDefault="00721D62" w:rsidP="008A597E">
            <w:pPr>
              <w:pStyle w:val="tabletext00"/>
              <w:jc w:val="right"/>
              <w:rPr>
                <w:ins w:id="5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F0E59E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531" w:author="Author"/>
              </w:rPr>
            </w:pPr>
            <w:ins w:id="532" w:author="Author">
              <w:r w:rsidRPr="00D96533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A5B2EB" w14:textId="77777777" w:rsidR="00721D62" w:rsidRPr="00D96533" w:rsidRDefault="00721D62" w:rsidP="008A597E">
            <w:pPr>
              <w:pStyle w:val="tabletext00"/>
              <w:jc w:val="right"/>
              <w:rPr>
                <w:ins w:id="53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CDB703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534" w:author="Author"/>
                <w:rFonts w:cs="Arial"/>
                <w:szCs w:val="18"/>
              </w:rPr>
            </w:pPr>
            <w:ins w:id="535" w:author="Author">
              <w:r w:rsidRPr="00D96533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F2DF88" w14:textId="77777777" w:rsidR="00721D62" w:rsidRPr="00D96533" w:rsidRDefault="00721D62" w:rsidP="008A597E">
            <w:pPr>
              <w:pStyle w:val="tabletext00"/>
              <w:jc w:val="right"/>
              <w:rPr>
                <w:ins w:id="5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763E65" w14:textId="77777777" w:rsidR="00721D62" w:rsidRPr="00D96533" w:rsidRDefault="00721D62" w:rsidP="008A597E">
            <w:pPr>
              <w:pStyle w:val="tabletext00"/>
              <w:rPr>
                <w:ins w:id="537" w:author="Author"/>
                <w:rFonts w:cs="Arial"/>
                <w:szCs w:val="18"/>
              </w:rPr>
            </w:pPr>
            <w:ins w:id="538" w:author="Author">
              <w:r w:rsidRPr="00D96533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721D62" w:rsidRPr="00D96533" w14:paraId="7CD5B216" w14:textId="77777777" w:rsidTr="008A597E">
        <w:trPr>
          <w:cantSplit/>
          <w:trHeight w:val="190"/>
          <w:ins w:id="5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2DC320" w14:textId="77777777" w:rsidR="00721D62" w:rsidRPr="00D96533" w:rsidRDefault="00721D62" w:rsidP="008A597E">
            <w:pPr>
              <w:pStyle w:val="tabletext00"/>
              <w:rPr>
                <w:ins w:id="5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34B3D" w14:textId="77777777" w:rsidR="00721D62" w:rsidRPr="00D96533" w:rsidRDefault="00721D62" w:rsidP="008A597E">
            <w:pPr>
              <w:pStyle w:val="tabletext00"/>
              <w:jc w:val="center"/>
              <w:rPr>
                <w:ins w:id="541" w:author="Author"/>
              </w:rPr>
            </w:pPr>
            <w:ins w:id="542" w:author="Author">
              <w:r w:rsidRPr="00D96533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A27DF" w14:textId="77777777" w:rsidR="00721D62" w:rsidRPr="00D96533" w:rsidRDefault="00721D62" w:rsidP="008A597E">
            <w:pPr>
              <w:pStyle w:val="tabletext00"/>
              <w:rPr>
                <w:ins w:id="543" w:author="Author"/>
              </w:rPr>
            </w:pPr>
            <w:ins w:id="544" w:author="Author">
              <w:r w:rsidRPr="00D96533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285F25" w14:textId="77777777" w:rsidR="00721D62" w:rsidRPr="00D96533" w:rsidRDefault="00721D62" w:rsidP="008A597E">
            <w:pPr>
              <w:pStyle w:val="tabletext00"/>
              <w:jc w:val="right"/>
              <w:rPr>
                <w:ins w:id="5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D6CCB5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546" w:author="Author"/>
              </w:rPr>
            </w:pPr>
            <w:ins w:id="547" w:author="Author">
              <w:r w:rsidRPr="00D96533">
                <w:rPr>
                  <w:rFonts w:cs="Arial"/>
                  <w:color w:val="000000"/>
                  <w:szCs w:val="18"/>
                </w:rPr>
                <w:t>2278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78136C" w14:textId="77777777" w:rsidR="00721D62" w:rsidRPr="00D96533" w:rsidRDefault="00721D62" w:rsidP="008A597E">
            <w:pPr>
              <w:pStyle w:val="tabletext00"/>
              <w:jc w:val="right"/>
              <w:rPr>
                <w:ins w:id="5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8DDDA5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549" w:author="Author"/>
                <w:rFonts w:cs="Arial"/>
                <w:szCs w:val="18"/>
              </w:rPr>
            </w:pPr>
            <w:ins w:id="550" w:author="Author">
              <w:r w:rsidRPr="00D96533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CBA63" w14:textId="77777777" w:rsidR="00721D62" w:rsidRPr="00D96533" w:rsidRDefault="00721D62" w:rsidP="008A597E">
            <w:pPr>
              <w:pStyle w:val="tabletext00"/>
              <w:jc w:val="right"/>
              <w:rPr>
                <w:ins w:id="55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0751B0" w14:textId="77777777" w:rsidR="00721D62" w:rsidRPr="00D96533" w:rsidRDefault="00721D62" w:rsidP="008A597E">
            <w:pPr>
              <w:pStyle w:val="tabletext00"/>
              <w:rPr>
                <w:ins w:id="552" w:author="Author"/>
                <w:rFonts w:cs="Arial"/>
                <w:szCs w:val="18"/>
              </w:rPr>
            </w:pPr>
            <w:ins w:id="553" w:author="Author">
              <w:r w:rsidRPr="00D96533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721D62" w:rsidRPr="00D96533" w14:paraId="2B60E07F" w14:textId="77777777" w:rsidTr="008A597E">
        <w:trPr>
          <w:cantSplit/>
          <w:trHeight w:val="190"/>
          <w:ins w:id="5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1DFE70" w14:textId="77777777" w:rsidR="00721D62" w:rsidRPr="00D96533" w:rsidRDefault="00721D62" w:rsidP="008A597E">
            <w:pPr>
              <w:pStyle w:val="tabletext00"/>
              <w:rPr>
                <w:ins w:id="5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6DFAF" w14:textId="77777777" w:rsidR="00721D62" w:rsidRPr="00D96533" w:rsidRDefault="00721D62" w:rsidP="008A597E">
            <w:pPr>
              <w:pStyle w:val="tabletext00"/>
              <w:jc w:val="center"/>
              <w:rPr>
                <w:ins w:id="556" w:author="Author"/>
              </w:rPr>
            </w:pPr>
            <w:ins w:id="557" w:author="Author">
              <w:r w:rsidRPr="00D96533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023F9" w14:textId="77777777" w:rsidR="00721D62" w:rsidRPr="00D96533" w:rsidRDefault="00721D62" w:rsidP="008A597E">
            <w:pPr>
              <w:pStyle w:val="tabletext00"/>
              <w:rPr>
                <w:ins w:id="558" w:author="Author"/>
              </w:rPr>
            </w:pPr>
            <w:ins w:id="559" w:author="Author">
              <w:r w:rsidRPr="00D96533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60FAC6" w14:textId="77777777" w:rsidR="00721D62" w:rsidRPr="00D96533" w:rsidRDefault="00721D62" w:rsidP="008A597E">
            <w:pPr>
              <w:pStyle w:val="tabletext00"/>
              <w:jc w:val="right"/>
              <w:rPr>
                <w:ins w:id="5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814662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561" w:author="Author"/>
              </w:rPr>
            </w:pPr>
            <w:ins w:id="562" w:author="Author">
              <w:r w:rsidRPr="00D96533">
                <w:rPr>
                  <w:rFonts w:cs="Arial"/>
                  <w:color w:val="000000"/>
                  <w:szCs w:val="18"/>
                </w:rPr>
                <w:t>2771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76103E" w14:textId="77777777" w:rsidR="00721D62" w:rsidRPr="00D96533" w:rsidRDefault="00721D62" w:rsidP="008A597E">
            <w:pPr>
              <w:pStyle w:val="tabletext00"/>
              <w:jc w:val="right"/>
              <w:rPr>
                <w:ins w:id="56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59F111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564" w:author="Author"/>
                <w:rFonts w:cs="Arial"/>
                <w:szCs w:val="18"/>
              </w:rPr>
            </w:pPr>
            <w:ins w:id="565" w:author="Author">
              <w:r w:rsidRPr="00D96533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81EB26" w14:textId="77777777" w:rsidR="00721D62" w:rsidRPr="00D96533" w:rsidRDefault="00721D62" w:rsidP="008A597E">
            <w:pPr>
              <w:pStyle w:val="tabletext00"/>
              <w:jc w:val="right"/>
              <w:rPr>
                <w:ins w:id="5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26DFB4" w14:textId="77777777" w:rsidR="00721D62" w:rsidRPr="00D96533" w:rsidRDefault="00721D62" w:rsidP="008A597E">
            <w:pPr>
              <w:pStyle w:val="tabletext00"/>
              <w:rPr>
                <w:ins w:id="567" w:author="Author"/>
                <w:rFonts w:cs="Arial"/>
                <w:szCs w:val="18"/>
              </w:rPr>
            </w:pPr>
            <w:ins w:id="568" w:author="Author">
              <w:r w:rsidRPr="00D96533">
                <w:rPr>
                  <w:rFonts w:cs="Arial"/>
                  <w:color w:val="000000"/>
                  <w:szCs w:val="18"/>
                </w:rPr>
                <w:t>283</w:t>
              </w:r>
            </w:ins>
          </w:p>
        </w:tc>
      </w:tr>
      <w:tr w:rsidR="00721D62" w:rsidRPr="00D96533" w14:paraId="7724F373" w14:textId="77777777" w:rsidTr="008A597E">
        <w:trPr>
          <w:cantSplit/>
          <w:trHeight w:val="190"/>
          <w:ins w:id="5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913563" w14:textId="77777777" w:rsidR="00721D62" w:rsidRPr="00D96533" w:rsidRDefault="00721D62" w:rsidP="008A597E">
            <w:pPr>
              <w:pStyle w:val="tabletext00"/>
              <w:rPr>
                <w:ins w:id="5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9FB38" w14:textId="77777777" w:rsidR="00721D62" w:rsidRPr="00D96533" w:rsidRDefault="00721D62" w:rsidP="008A597E">
            <w:pPr>
              <w:pStyle w:val="tabletext00"/>
              <w:jc w:val="center"/>
              <w:rPr>
                <w:ins w:id="571" w:author="Author"/>
              </w:rPr>
            </w:pPr>
            <w:ins w:id="572" w:author="Author">
              <w:r w:rsidRPr="00D96533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76E87" w14:textId="77777777" w:rsidR="00721D62" w:rsidRPr="00D96533" w:rsidRDefault="00721D62" w:rsidP="008A597E">
            <w:pPr>
              <w:pStyle w:val="tabletext00"/>
              <w:rPr>
                <w:ins w:id="573" w:author="Author"/>
              </w:rPr>
            </w:pPr>
            <w:ins w:id="574" w:author="Author">
              <w:r w:rsidRPr="00D96533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8336A" w14:textId="77777777" w:rsidR="00721D62" w:rsidRPr="00D96533" w:rsidRDefault="00721D62" w:rsidP="008A597E">
            <w:pPr>
              <w:pStyle w:val="tabletext00"/>
              <w:jc w:val="right"/>
              <w:rPr>
                <w:ins w:id="57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296BCE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576" w:author="Author"/>
              </w:rPr>
            </w:pPr>
            <w:ins w:id="577" w:author="Author">
              <w:r w:rsidRPr="00D96533">
                <w:rPr>
                  <w:rFonts w:cs="Arial"/>
                  <w:color w:val="000000"/>
                  <w:szCs w:val="18"/>
                </w:rPr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19B93E" w14:textId="77777777" w:rsidR="00721D62" w:rsidRPr="00D96533" w:rsidRDefault="00721D62" w:rsidP="008A597E">
            <w:pPr>
              <w:pStyle w:val="tabletext00"/>
              <w:jc w:val="right"/>
              <w:rPr>
                <w:ins w:id="57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E45FA9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579" w:author="Author"/>
                <w:rFonts w:cs="Arial"/>
                <w:szCs w:val="18"/>
              </w:rPr>
            </w:pPr>
            <w:ins w:id="580" w:author="Author">
              <w:r w:rsidRPr="00D96533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368B99" w14:textId="77777777" w:rsidR="00721D62" w:rsidRPr="00D96533" w:rsidRDefault="00721D62" w:rsidP="008A597E">
            <w:pPr>
              <w:pStyle w:val="tabletext00"/>
              <w:jc w:val="right"/>
              <w:rPr>
                <w:ins w:id="5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961EB7" w14:textId="77777777" w:rsidR="00721D62" w:rsidRPr="00D96533" w:rsidRDefault="00721D62" w:rsidP="008A597E">
            <w:pPr>
              <w:pStyle w:val="tabletext00"/>
              <w:rPr>
                <w:ins w:id="582" w:author="Author"/>
                <w:rFonts w:cs="Arial"/>
                <w:szCs w:val="18"/>
              </w:rPr>
            </w:pPr>
            <w:ins w:id="583" w:author="Author">
              <w:r w:rsidRPr="00D96533">
                <w:rPr>
                  <w:rFonts w:cs="Arial"/>
                  <w:color w:val="000000"/>
                  <w:szCs w:val="18"/>
                </w:rPr>
                <w:t>212</w:t>
              </w:r>
            </w:ins>
          </w:p>
        </w:tc>
      </w:tr>
      <w:tr w:rsidR="00721D62" w:rsidRPr="00D96533" w14:paraId="352EB7CC" w14:textId="77777777" w:rsidTr="008A597E">
        <w:trPr>
          <w:cantSplit/>
          <w:trHeight w:val="190"/>
          <w:ins w:id="5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9C709D" w14:textId="77777777" w:rsidR="00721D62" w:rsidRPr="00D96533" w:rsidRDefault="00721D62" w:rsidP="008A597E">
            <w:pPr>
              <w:pStyle w:val="tabletext00"/>
              <w:rPr>
                <w:ins w:id="5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92F26" w14:textId="77777777" w:rsidR="00721D62" w:rsidRPr="00D96533" w:rsidRDefault="00721D62" w:rsidP="008A597E">
            <w:pPr>
              <w:pStyle w:val="tabletext00"/>
              <w:jc w:val="center"/>
              <w:rPr>
                <w:ins w:id="586" w:author="Author"/>
              </w:rPr>
            </w:pPr>
            <w:ins w:id="587" w:author="Author">
              <w:r w:rsidRPr="00D96533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27ECE" w14:textId="77777777" w:rsidR="00721D62" w:rsidRPr="00D96533" w:rsidRDefault="00721D62" w:rsidP="008A597E">
            <w:pPr>
              <w:pStyle w:val="tabletext00"/>
              <w:rPr>
                <w:ins w:id="588" w:author="Author"/>
              </w:rPr>
            </w:pPr>
            <w:ins w:id="589" w:author="Author">
              <w:r w:rsidRPr="00D96533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B74894" w14:textId="77777777" w:rsidR="00721D62" w:rsidRPr="00D96533" w:rsidRDefault="00721D62" w:rsidP="008A597E">
            <w:pPr>
              <w:pStyle w:val="tabletext00"/>
              <w:jc w:val="right"/>
              <w:rPr>
                <w:ins w:id="5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6821E5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591" w:author="Author"/>
              </w:rPr>
            </w:pPr>
            <w:ins w:id="592" w:author="Author">
              <w:r w:rsidRPr="00D96533">
                <w:rPr>
                  <w:rFonts w:cs="Arial"/>
                  <w:color w:val="000000"/>
                  <w:szCs w:val="18"/>
                </w:rPr>
                <w:t>2827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E92DA6" w14:textId="77777777" w:rsidR="00721D62" w:rsidRPr="00D96533" w:rsidRDefault="00721D62" w:rsidP="008A597E">
            <w:pPr>
              <w:pStyle w:val="tabletext00"/>
              <w:jc w:val="right"/>
              <w:rPr>
                <w:ins w:id="5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8922E1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594" w:author="Author"/>
                <w:rFonts w:cs="Arial"/>
                <w:szCs w:val="18"/>
              </w:rPr>
            </w:pPr>
            <w:ins w:id="595" w:author="Author">
              <w:r w:rsidRPr="00D96533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0BE907" w14:textId="77777777" w:rsidR="00721D62" w:rsidRPr="00D96533" w:rsidRDefault="00721D62" w:rsidP="008A597E">
            <w:pPr>
              <w:pStyle w:val="tabletext00"/>
              <w:jc w:val="right"/>
              <w:rPr>
                <w:ins w:id="5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F7A2D6" w14:textId="77777777" w:rsidR="00721D62" w:rsidRPr="00D96533" w:rsidRDefault="00721D62" w:rsidP="008A597E">
            <w:pPr>
              <w:pStyle w:val="tabletext00"/>
              <w:rPr>
                <w:ins w:id="597" w:author="Author"/>
                <w:rFonts w:cs="Arial"/>
                <w:szCs w:val="18"/>
              </w:rPr>
            </w:pPr>
            <w:ins w:id="598" w:author="Author">
              <w:r w:rsidRPr="00D96533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721D62" w:rsidRPr="00D96533" w14:paraId="38EECAD2" w14:textId="77777777" w:rsidTr="008A597E">
        <w:trPr>
          <w:cantSplit/>
          <w:trHeight w:val="190"/>
          <w:ins w:id="5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4DCE98" w14:textId="77777777" w:rsidR="00721D62" w:rsidRPr="00D96533" w:rsidRDefault="00721D62" w:rsidP="008A597E">
            <w:pPr>
              <w:pStyle w:val="tabletext00"/>
              <w:rPr>
                <w:ins w:id="6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B93FB" w14:textId="77777777" w:rsidR="00721D62" w:rsidRPr="00D96533" w:rsidRDefault="00721D62" w:rsidP="008A597E">
            <w:pPr>
              <w:pStyle w:val="tabletext00"/>
              <w:jc w:val="center"/>
              <w:rPr>
                <w:ins w:id="601" w:author="Author"/>
              </w:rPr>
            </w:pPr>
            <w:ins w:id="602" w:author="Author">
              <w:r w:rsidRPr="00D96533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8DA33" w14:textId="77777777" w:rsidR="00721D62" w:rsidRPr="00D96533" w:rsidRDefault="00721D62" w:rsidP="008A597E">
            <w:pPr>
              <w:pStyle w:val="tabletext00"/>
              <w:rPr>
                <w:ins w:id="603" w:author="Author"/>
              </w:rPr>
            </w:pPr>
            <w:ins w:id="604" w:author="Author">
              <w:r w:rsidRPr="00D96533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87C473" w14:textId="77777777" w:rsidR="00721D62" w:rsidRPr="00D96533" w:rsidRDefault="00721D62" w:rsidP="008A597E">
            <w:pPr>
              <w:pStyle w:val="tabletext00"/>
              <w:jc w:val="right"/>
              <w:rPr>
                <w:ins w:id="6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88352A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606" w:author="Author"/>
              </w:rPr>
            </w:pPr>
            <w:ins w:id="607" w:author="Author">
              <w:r w:rsidRPr="00D96533">
                <w:rPr>
                  <w:rFonts w:cs="Arial"/>
                  <w:color w:val="000000"/>
                  <w:szCs w:val="18"/>
                </w:rPr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6C4760" w14:textId="77777777" w:rsidR="00721D62" w:rsidRPr="00D96533" w:rsidRDefault="00721D62" w:rsidP="008A597E">
            <w:pPr>
              <w:pStyle w:val="tabletext00"/>
              <w:jc w:val="right"/>
              <w:rPr>
                <w:ins w:id="6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FB13C7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609" w:author="Author"/>
                <w:rFonts w:cs="Arial"/>
                <w:szCs w:val="18"/>
              </w:rPr>
            </w:pPr>
            <w:ins w:id="610" w:author="Author">
              <w:r w:rsidRPr="00D96533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329456" w14:textId="77777777" w:rsidR="00721D62" w:rsidRPr="00D96533" w:rsidRDefault="00721D62" w:rsidP="008A597E">
            <w:pPr>
              <w:pStyle w:val="tabletext00"/>
              <w:jc w:val="right"/>
              <w:rPr>
                <w:ins w:id="61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714EF3" w14:textId="77777777" w:rsidR="00721D62" w:rsidRPr="00D96533" w:rsidRDefault="00721D62" w:rsidP="008A597E">
            <w:pPr>
              <w:pStyle w:val="tabletext00"/>
              <w:rPr>
                <w:ins w:id="612" w:author="Author"/>
                <w:rFonts w:cs="Arial"/>
                <w:szCs w:val="18"/>
              </w:rPr>
            </w:pPr>
            <w:ins w:id="613" w:author="Author">
              <w:r w:rsidRPr="00D96533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721D62" w:rsidRPr="00D96533" w14:paraId="52D6C5AF" w14:textId="77777777" w:rsidTr="008A597E">
        <w:trPr>
          <w:cantSplit/>
          <w:trHeight w:val="190"/>
          <w:ins w:id="6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E7AE95" w14:textId="77777777" w:rsidR="00721D62" w:rsidRPr="00D96533" w:rsidRDefault="00721D62" w:rsidP="008A597E">
            <w:pPr>
              <w:pStyle w:val="tabletext00"/>
              <w:rPr>
                <w:ins w:id="6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1713B" w14:textId="77777777" w:rsidR="00721D62" w:rsidRPr="00D96533" w:rsidRDefault="00721D62" w:rsidP="008A597E">
            <w:pPr>
              <w:pStyle w:val="tabletext00"/>
              <w:jc w:val="center"/>
              <w:rPr>
                <w:ins w:id="616" w:author="Author"/>
              </w:rPr>
            </w:pPr>
            <w:ins w:id="617" w:author="Author">
              <w:r w:rsidRPr="00D96533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1BBE1" w14:textId="77777777" w:rsidR="00721D62" w:rsidRPr="00D96533" w:rsidRDefault="00721D62" w:rsidP="008A597E">
            <w:pPr>
              <w:pStyle w:val="tabletext00"/>
              <w:rPr>
                <w:ins w:id="618" w:author="Author"/>
              </w:rPr>
            </w:pPr>
            <w:ins w:id="619" w:author="Author">
              <w:r w:rsidRPr="00D96533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91593E" w14:textId="77777777" w:rsidR="00721D62" w:rsidRPr="00D96533" w:rsidRDefault="00721D62" w:rsidP="008A597E">
            <w:pPr>
              <w:pStyle w:val="tabletext00"/>
              <w:jc w:val="right"/>
              <w:rPr>
                <w:ins w:id="6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196356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621" w:author="Author"/>
              </w:rPr>
            </w:pPr>
            <w:ins w:id="622" w:author="Author">
              <w:r w:rsidRPr="00D96533">
                <w:rPr>
                  <w:rFonts w:cs="Arial"/>
                  <w:color w:val="000000"/>
                  <w:szCs w:val="18"/>
                </w:rPr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049C7A" w14:textId="77777777" w:rsidR="00721D62" w:rsidRPr="00D96533" w:rsidRDefault="00721D62" w:rsidP="008A597E">
            <w:pPr>
              <w:pStyle w:val="tabletext00"/>
              <w:jc w:val="right"/>
              <w:rPr>
                <w:ins w:id="6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F3E40B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624" w:author="Author"/>
                <w:rFonts w:cs="Arial"/>
                <w:szCs w:val="18"/>
              </w:rPr>
            </w:pPr>
            <w:ins w:id="625" w:author="Author">
              <w:r w:rsidRPr="00D96533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8026CD" w14:textId="77777777" w:rsidR="00721D62" w:rsidRPr="00D96533" w:rsidRDefault="00721D62" w:rsidP="008A597E">
            <w:pPr>
              <w:pStyle w:val="tabletext00"/>
              <w:jc w:val="right"/>
              <w:rPr>
                <w:ins w:id="6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5D7824" w14:textId="77777777" w:rsidR="00721D62" w:rsidRPr="00D96533" w:rsidRDefault="00721D62" w:rsidP="008A597E">
            <w:pPr>
              <w:pStyle w:val="tabletext00"/>
              <w:rPr>
                <w:ins w:id="627" w:author="Author"/>
                <w:rFonts w:cs="Arial"/>
                <w:szCs w:val="18"/>
              </w:rPr>
            </w:pPr>
            <w:ins w:id="628" w:author="Author">
              <w:r w:rsidRPr="00D96533">
                <w:rPr>
                  <w:rFonts w:cs="Arial"/>
                  <w:color w:val="000000"/>
                  <w:szCs w:val="18"/>
                </w:rPr>
                <w:t>227</w:t>
              </w:r>
            </w:ins>
          </w:p>
        </w:tc>
      </w:tr>
      <w:tr w:rsidR="00721D62" w:rsidRPr="00D96533" w14:paraId="6D8ECDB7" w14:textId="77777777" w:rsidTr="008A597E">
        <w:trPr>
          <w:cantSplit/>
          <w:trHeight w:val="190"/>
          <w:ins w:id="6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6AA4CA" w14:textId="77777777" w:rsidR="00721D62" w:rsidRPr="00D96533" w:rsidRDefault="00721D62" w:rsidP="008A597E">
            <w:pPr>
              <w:pStyle w:val="tabletext00"/>
              <w:rPr>
                <w:ins w:id="6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0A788" w14:textId="77777777" w:rsidR="00721D62" w:rsidRPr="00D96533" w:rsidRDefault="00721D62" w:rsidP="008A597E">
            <w:pPr>
              <w:pStyle w:val="tabletext00"/>
              <w:jc w:val="center"/>
              <w:rPr>
                <w:ins w:id="631" w:author="Author"/>
              </w:rPr>
            </w:pPr>
            <w:ins w:id="632" w:author="Author">
              <w:r w:rsidRPr="00D96533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7F78D" w14:textId="77777777" w:rsidR="00721D62" w:rsidRPr="00D96533" w:rsidRDefault="00721D62" w:rsidP="008A597E">
            <w:pPr>
              <w:pStyle w:val="tabletext00"/>
              <w:rPr>
                <w:ins w:id="633" w:author="Author"/>
              </w:rPr>
            </w:pPr>
            <w:ins w:id="634" w:author="Author">
              <w:r w:rsidRPr="00D96533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90D2B0" w14:textId="77777777" w:rsidR="00721D62" w:rsidRPr="00D96533" w:rsidRDefault="00721D62" w:rsidP="008A597E">
            <w:pPr>
              <w:pStyle w:val="tabletext00"/>
              <w:jc w:val="right"/>
              <w:rPr>
                <w:ins w:id="63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EF6429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636" w:author="Author"/>
              </w:rPr>
            </w:pPr>
            <w:ins w:id="637" w:author="Author">
              <w:r w:rsidRPr="00D96533">
                <w:rPr>
                  <w:rFonts w:cs="Arial"/>
                  <w:color w:val="000000"/>
                  <w:szCs w:val="18"/>
                </w:rPr>
                <w:t>2792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E2318B" w14:textId="77777777" w:rsidR="00721D62" w:rsidRPr="00D96533" w:rsidRDefault="00721D62" w:rsidP="008A597E">
            <w:pPr>
              <w:pStyle w:val="tabletext00"/>
              <w:jc w:val="right"/>
              <w:rPr>
                <w:ins w:id="63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936144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639" w:author="Author"/>
                <w:rFonts w:cs="Arial"/>
                <w:szCs w:val="18"/>
              </w:rPr>
            </w:pPr>
            <w:ins w:id="640" w:author="Author">
              <w:r w:rsidRPr="00D96533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0710EC" w14:textId="77777777" w:rsidR="00721D62" w:rsidRPr="00D96533" w:rsidRDefault="00721D62" w:rsidP="008A597E">
            <w:pPr>
              <w:pStyle w:val="tabletext00"/>
              <w:jc w:val="right"/>
              <w:rPr>
                <w:ins w:id="6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20EF72" w14:textId="77777777" w:rsidR="00721D62" w:rsidRPr="00D96533" w:rsidRDefault="00721D62" w:rsidP="008A597E">
            <w:pPr>
              <w:pStyle w:val="tabletext00"/>
              <w:rPr>
                <w:ins w:id="642" w:author="Author"/>
                <w:rFonts w:cs="Arial"/>
                <w:szCs w:val="18"/>
              </w:rPr>
            </w:pPr>
            <w:ins w:id="643" w:author="Author">
              <w:r w:rsidRPr="00D96533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721D62" w:rsidRPr="00D96533" w14:paraId="25861270" w14:textId="77777777" w:rsidTr="008A597E">
        <w:trPr>
          <w:cantSplit/>
          <w:trHeight w:val="190"/>
          <w:ins w:id="6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76D580" w14:textId="77777777" w:rsidR="00721D62" w:rsidRPr="00D96533" w:rsidRDefault="00721D62" w:rsidP="008A597E">
            <w:pPr>
              <w:pStyle w:val="tabletext00"/>
              <w:rPr>
                <w:ins w:id="6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95841" w14:textId="77777777" w:rsidR="00721D62" w:rsidRPr="00D96533" w:rsidRDefault="00721D62" w:rsidP="008A597E">
            <w:pPr>
              <w:pStyle w:val="tabletext00"/>
              <w:jc w:val="center"/>
              <w:rPr>
                <w:ins w:id="646" w:author="Author"/>
              </w:rPr>
            </w:pPr>
            <w:ins w:id="647" w:author="Author">
              <w:r w:rsidRPr="00D96533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B9DC4" w14:textId="77777777" w:rsidR="00721D62" w:rsidRPr="00D96533" w:rsidRDefault="00721D62" w:rsidP="008A597E">
            <w:pPr>
              <w:pStyle w:val="tabletext00"/>
              <w:rPr>
                <w:ins w:id="648" w:author="Author"/>
              </w:rPr>
            </w:pPr>
            <w:ins w:id="649" w:author="Author">
              <w:r w:rsidRPr="00D96533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102E1C" w14:textId="77777777" w:rsidR="00721D62" w:rsidRPr="00D96533" w:rsidRDefault="00721D62" w:rsidP="008A597E">
            <w:pPr>
              <w:pStyle w:val="tabletext00"/>
              <w:jc w:val="right"/>
              <w:rPr>
                <w:ins w:id="6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C5D411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651" w:author="Author"/>
              </w:rPr>
            </w:pPr>
            <w:ins w:id="652" w:author="Author">
              <w:r w:rsidRPr="00D96533">
                <w:rPr>
                  <w:rFonts w:cs="Arial"/>
                  <w:color w:val="000000"/>
                  <w:szCs w:val="18"/>
                </w:rPr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657F99" w14:textId="77777777" w:rsidR="00721D62" w:rsidRPr="00D96533" w:rsidRDefault="00721D62" w:rsidP="008A597E">
            <w:pPr>
              <w:pStyle w:val="tabletext00"/>
              <w:jc w:val="right"/>
              <w:rPr>
                <w:ins w:id="6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DCC7F5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654" w:author="Author"/>
                <w:rFonts w:cs="Arial"/>
                <w:szCs w:val="18"/>
              </w:rPr>
            </w:pPr>
            <w:ins w:id="655" w:author="Author">
              <w:r w:rsidRPr="00D96533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EFBE66" w14:textId="77777777" w:rsidR="00721D62" w:rsidRPr="00D96533" w:rsidRDefault="00721D62" w:rsidP="008A597E">
            <w:pPr>
              <w:pStyle w:val="tabletext00"/>
              <w:jc w:val="right"/>
              <w:rPr>
                <w:ins w:id="6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6811F8" w14:textId="77777777" w:rsidR="00721D62" w:rsidRPr="00D96533" w:rsidRDefault="00721D62" w:rsidP="008A597E">
            <w:pPr>
              <w:pStyle w:val="tabletext00"/>
              <w:rPr>
                <w:ins w:id="657" w:author="Author"/>
                <w:rFonts w:cs="Arial"/>
                <w:szCs w:val="18"/>
              </w:rPr>
            </w:pPr>
            <w:ins w:id="658" w:author="Author">
              <w:r w:rsidRPr="00D96533">
                <w:rPr>
                  <w:rFonts w:cs="Arial"/>
                  <w:color w:val="000000"/>
                  <w:szCs w:val="18"/>
                </w:rPr>
                <w:t>204</w:t>
              </w:r>
            </w:ins>
          </w:p>
        </w:tc>
      </w:tr>
      <w:tr w:rsidR="00721D62" w:rsidRPr="00D96533" w14:paraId="3BFE58D8" w14:textId="77777777" w:rsidTr="008A597E">
        <w:trPr>
          <w:cantSplit/>
          <w:trHeight w:val="190"/>
          <w:ins w:id="6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7E2722" w14:textId="77777777" w:rsidR="00721D62" w:rsidRPr="00D96533" w:rsidRDefault="00721D62" w:rsidP="008A597E">
            <w:pPr>
              <w:pStyle w:val="tabletext00"/>
              <w:rPr>
                <w:ins w:id="6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01207" w14:textId="77777777" w:rsidR="00721D62" w:rsidRPr="00D96533" w:rsidRDefault="00721D62" w:rsidP="008A597E">
            <w:pPr>
              <w:pStyle w:val="tabletext00"/>
              <w:jc w:val="center"/>
              <w:rPr>
                <w:ins w:id="661" w:author="Author"/>
              </w:rPr>
            </w:pPr>
            <w:ins w:id="662" w:author="Author">
              <w:r w:rsidRPr="00D96533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065BE" w14:textId="77777777" w:rsidR="00721D62" w:rsidRPr="00D96533" w:rsidRDefault="00721D62" w:rsidP="008A597E">
            <w:pPr>
              <w:pStyle w:val="tabletext00"/>
              <w:rPr>
                <w:ins w:id="663" w:author="Author"/>
              </w:rPr>
            </w:pPr>
            <w:ins w:id="664" w:author="Author">
              <w:r w:rsidRPr="00D96533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3C03A4" w14:textId="77777777" w:rsidR="00721D62" w:rsidRPr="00D96533" w:rsidRDefault="00721D62" w:rsidP="008A597E">
            <w:pPr>
              <w:pStyle w:val="tabletext00"/>
              <w:jc w:val="right"/>
              <w:rPr>
                <w:ins w:id="6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646757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666" w:author="Author"/>
              </w:rPr>
            </w:pPr>
            <w:ins w:id="667" w:author="Author">
              <w:r w:rsidRPr="00D96533">
                <w:rPr>
                  <w:rFonts w:cs="Arial"/>
                  <w:color w:val="000000"/>
                  <w:szCs w:val="18"/>
                </w:rPr>
                <w:t>2011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DD80BA" w14:textId="77777777" w:rsidR="00721D62" w:rsidRPr="00D96533" w:rsidRDefault="00721D62" w:rsidP="008A597E">
            <w:pPr>
              <w:pStyle w:val="tabletext00"/>
              <w:jc w:val="right"/>
              <w:rPr>
                <w:ins w:id="6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A00675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669" w:author="Author"/>
                <w:rFonts w:cs="Arial"/>
                <w:szCs w:val="18"/>
              </w:rPr>
            </w:pPr>
            <w:ins w:id="670" w:author="Author">
              <w:r w:rsidRPr="00D96533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249AC1" w14:textId="77777777" w:rsidR="00721D62" w:rsidRPr="00D96533" w:rsidRDefault="00721D62" w:rsidP="008A597E">
            <w:pPr>
              <w:pStyle w:val="tabletext00"/>
              <w:jc w:val="right"/>
              <w:rPr>
                <w:ins w:id="67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51DFAB" w14:textId="77777777" w:rsidR="00721D62" w:rsidRPr="00D96533" w:rsidRDefault="00721D62" w:rsidP="008A597E">
            <w:pPr>
              <w:pStyle w:val="tabletext00"/>
              <w:rPr>
                <w:ins w:id="672" w:author="Author"/>
                <w:rFonts w:cs="Arial"/>
                <w:szCs w:val="18"/>
              </w:rPr>
            </w:pPr>
            <w:ins w:id="673" w:author="Author">
              <w:r w:rsidRPr="00D96533">
                <w:rPr>
                  <w:rFonts w:cs="Arial"/>
                  <w:color w:val="000000"/>
                  <w:szCs w:val="18"/>
                </w:rPr>
                <w:t>317</w:t>
              </w:r>
            </w:ins>
          </w:p>
        </w:tc>
      </w:tr>
      <w:tr w:rsidR="00721D62" w:rsidRPr="00D96533" w14:paraId="460478C6" w14:textId="77777777" w:rsidTr="008A597E">
        <w:trPr>
          <w:cantSplit/>
          <w:trHeight w:val="190"/>
          <w:ins w:id="6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A33960" w14:textId="77777777" w:rsidR="00721D62" w:rsidRPr="00D96533" w:rsidRDefault="00721D62" w:rsidP="008A597E">
            <w:pPr>
              <w:pStyle w:val="tabletext00"/>
              <w:rPr>
                <w:ins w:id="6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CE8B9" w14:textId="77777777" w:rsidR="00721D62" w:rsidRPr="00D96533" w:rsidRDefault="00721D62" w:rsidP="008A597E">
            <w:pPr>
              <w:pStyle w:val="tabletext00"/>
              <w:jc w:val="center"/>
              <w:rPr>
                <w:ins w:id="676" w:author="Author"/>
              </w:rPr>
            </w:pPr>
            <w:ins w:id="677" w:author="Author">
              <w:r w:rsidRPr="00D96533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8DAAC" w14:textId="77777777" w:rsidR="00721D62" w:rsidRPr="00D96533" w:rsidRDefault="00721D62" w:rsidP="008A597E">
            <w:pPr>
              <w:pStyle w:val="tabletext00"/>
              <w:rPr>
                <w:ins w:id="678" w:author="Author"/>
              </w:rPr>
            </w:pPr>
            <w:ins w:id="679" w:author="Author">
              <w:r w:rsidRPr="00D96533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49CDAE" w14:textId="77777777" w:rsidR="00721D62" w:rsidRPr="00D96533" w:rsidRDefault="00721D62" w:rsidP="008A597E">
            <w:pPr>
              <w:pStyle w:val="tabletext00"/>
              <w:jc w:val="right"/>
              <w:rPr>
                <w:ins w:id="6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6453D7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681" w:author="Author"/>
              </w:rPr>
            </w:pPr>
            <w:ins w:id="682" w:author="Author">
              <w:r w:rsidRPr="00D96533">
                <w:rPr>
                  <w:rFonts w:cs="Arial"/>
                  <w:color w:val="000000"/>
                  <w:szCs w:val="18"/>
                </w:rPr>
                <w:t>2429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F151D3" w14:textId="77777777" w:rsidR="00721D62" w:rsidRPr="00D96533" w:rsidRDefault="00721D62" w:rsidP="008A597E">
            <w:pPr>
              <w:pStyle w:val="tabletext00"/>
              <w:jc w:val="right"/>
              <w:rPr>
                <w:ins w:id="6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DCC2A6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684" w:author="Author"/>
                <w:rFonts w:cs="Arial"/>
                <w:szCs w:val="18"/>
              </w:rPr>
            </w:pPr>
            <w:ins w:id="685" w:author="Author">
              <w:r w:rsidRPr="00D96533">
                <w:rPr>
                  <w:rFonts w:cs="Arial"/>
                  <w:color w:val="000000"/>
                  <w:szCs w:val="18"/>
                </w:rPr>
                <w:t>892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244095" w14:textId="77777777" w:rsidR="00721D62" w:rsidRPr="00D96533" w:rsidRDefault="00721D62" w:rsidP="008A597E">
            <w:pPr>
              <w:pStyle w:val="tabletext00"/>
              <w:jc w:val="right"/>
              <w:rPr>
                <w:ins w:id="6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CE6BA5" w14:textId="77777777" w:rsidR="00721D62" w:rsidRPr="00D96533" w:rsidRDefault="00721D62" w:rsidP="008A597E">
            <w:pPr>
              <w:pStyle w:val="tabletext00"/>
              <w:rPr>
                <w:ins w:id="687" w:author="Author"/>
                <w:rFonts w:cs="Arial"/>
                <w:szCs w:val="18"/>
              </w:rPr>
            </w:pPr>
            <w:ins w:id="688" w:author="Author">
              <w:r w:rsidRPr="00D96533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721D62" w:rsidRPr="00D96533" w14:paraId="5011D3D5" w14:textId="77777777" w:rsidTr="008A597E">
        <w:trPr>
          <w:cantSplit/>
          <w:trHeight w:val="190"/>
          <w:ins w:id="6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9A2A0F" w14:textId="77777777" w:rsidR="00721D62" w:rsidRPr="00D96533" w:rsidRDefault="00721D62" w:rsidP="008A597E">
            <w:pPr>
              <w:pStyle w:val="tabletext00"/>
              <w:rPr>
                <w:ins w:id="6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C4B08" w14:textId="77777777" w:rsidR="00721D62" w:rsidRPr="00D96533" w:rsidRDefault="00721D62" w:rsidP="008A597E">
            <w:pPr>
              <w:pStyle w:val="tabletext00"/>
              <w:jc w:val="center"/>
              <w:rPr>
                <w:ins w:id="691" w:author="Author"/>
              </w:rPr>
            </w:pPr>
            <w:ins w:id="692" w:author="Author">
              <w:r w:rsidRPr="00D96533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7339F" w14:textId="77777777" w:rsidR="00721D62" w:rsidRPr="00D96533" w:rsidRDefault="00721D62" w:rsidP="008A597E">
            <w:pPr>
              <w:pStyle w:val="tabletext00"/>
              <w:rPr>
                <w:ins w:id="693" w:author="Author"/>
              </w:rPr>
            </w:pPr>
            <w:ins w:id="694" w:author="Author">
              <w:r w:rsidRPr="00D96533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B419B4" w14:textId="77777777" w:rsidR="00721D62" w:rsidRPr="00D96533" w:rsidRDefault="00721D62" w:rsidP="008A597E">
            <w:pPr>
              <w:pStyle w:val="tabletext00"/>
              <w:jc w:val="right"/>
              <w:rPr>
                <w:ins w:id="6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4AD80B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696" w:author="Author"/>
              </w:rPr>
            </w:pPr>
            <w:ins w:id="697" w:author="Author">
              <w:r w:rsidRPr="00D96533">
                <w:rPr>
                  <w:rFonts w:cs="Arial"/>
                  <w:color w:val="000000"/>
                  <w:szCs w:val="18"/>
                </w:rPr>
                <w:t>2155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4F0D0A" w14:textId="77777777" w:rsidR="00721D62" w:rsidRPr="00D96533" w:rsidRDefault="00721D62" w:rsidP="008A597E">
            <w:pPr>
              <w:pStyle w:val="tabletext00"/>
              <w:jc w:val="right"/>
              <w:rPr>
                <w:ins w:id="6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B419D0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699" w:author="Author"/>
                <w:rFonts w:cs="Arial"/>
                <w:szCs w:val="18"/>
              </w:rPr>
            </w:pPr>
            <w:ins w:id="700" w:author="Author">
              <w:r w:rsidRPr="00D96533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4F30F5" w14:textId="77777777" w:rsidR="00721D62" w:rsidRPr="00D96533" w:rsidRDefault="00721D62" w:rsidP="008A597E">
            <w:pPr>
              <w:pStyle w:val="tabletext00"/>
              <w:jc w:val="right"/>
              <w:rPr>
                <w:ins w:id="70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15EC29" w14:textId="77777777" w:rsidR="00721D62" w:rsidRPr="00D96533" w:rsidRDefault="00721D62" w:rsidP="008A597E">
            <w:pPr>
              <w:pStyle w:val="tabletext00"/>
              <w:rPr>
                <w:ins w:id="702" w:author="Author"/>
                <w:rFonts w:cs="Arial"/>
                <w:szCs w:val="18"/>
              </w:rPr>
            </w:pPr>
            <w:ins w:id="703" w:author="Author">
              <w:r w:rsidRPr="00D96533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721D62" w:rsidRPr="00D96533" w14:paraId="17FACF02" w14:textId="77777777" w:rsidTr="008A597E">
        <w:trPr>
          <w:cantSplit/>
          <w:trHeight w:val="190"/>
          <w:ins w:id="7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F884A5" w14:textId="77777777" w:rsidR="00721D62" w:rsidRPr="00D96533" w:rsidRDefault="00721D62" w:rsidP="008A597E">
            <w:pPr>
              <w:pStyle w:val="tabletext00"/>
              <w:rPr>
                <w:ins w:id="7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587DC" w14:textId="77777777" w:rsidR="00721D62" w:rsidRPr="00D96533" w:rsidRDefault="00721D62" w:rsidP="008A597E">
            <w:pPr>
              <w:pStyle w:val="tabletext00"/>
              <w:jc w:val="center"/>
              <w:rPr>
                <w:ins w:id="706" w:author="Author"/>
              </w:rPr>
            </w:pPr>
            <w:ins w:id="707" w:author="Author">
              <w:r w:rsidRPr="00D96533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9B533" w14:textId="77777777" w:rsidR="00721D62" w:rsidRPr="00D96533" w:rsidRDefault="00721D62" w:rsidP="008A597E">
            <w:pPr>
              <w:pStyle w:val="tabletext00"/>
              <w:rPr>
                <w:ins w:id="708" w:author="Author"/>
              </w:rPr>
            </w:pPr>
            <w:ins w:id="709" w:author="Author">
              <w:r w:rsidRPr="00D96533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E93ACC" w14:textId="77777777" w:rsidR="00721D62" w:rsidRPr="00D96533" w:rsidRDefault="00721D62" w:rsidP="008A597E">
            <w:pPr>
              <w:pStyle w:val="tabletext00"/>
              <w:jc w:val="right"/>
              <w:rPr>
                <w:ins w:id="7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8172B5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711" w:author="Author"/>
              </w:rPr>
            </w:pPr>
            <w:ins w:id="712" w:author="Author">
              <w:r w:rsidRPr="00D96533">
                <w:rPr>
                  <w:rFonts w:cs="Arial"/>
                  <w:color w:val="000000"/>
                  <w:szCs w:val="18"/>
                </w:rPr>
                <w:t>2063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A7859" w14:textId="77777777" w:rsidR="00721D62" w:rsidRPr="00D96533" w:rsidRDefault="00721D62" w:rsidP="008A597E">
            <w:pPr>
              <w:pStyle w:val="tabletext00"/>
              <w:jc w:val="right"/>
              <w:rPr>
                <w:ins w:id="7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87CC12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714" w:author="Author"/>
                <w:rFonts w:cs="Arial"/>
                <w:szCs w:val="18"/>
              </w:rPr>
            </w:pPr>
            <w:ins w:id="715" w:author="Author">
              <w:r w:rsidRPr="00D96533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AC8AEE" w14:textId="77777777" w:rsidR="00721D62" w:rsidRPr="00D96533" w:rsidRDefault="00721D62" w:rsidP="008A597E">
            <w:pPr>
              <w:pStyle w:val="tabletext00"/>
              <w:jc w:val="right"/>
              <w:rPr>
                <w:ins w:id="7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5AB5BD" w14:textId="77777777" w:rsidR="00721D62" w:rsidRPr="00D96533" w:rsidRDefault="00721D62" w:rsidP="008A597E">
            <w:pPr>
              <w:pStyle w:val="tabletext00"/>
              <w:rPr>
                <w:ins w:id="717" w:author="Author"/>
                <w:rFonts w:cs="Arial"/>
                <w:szCs w:val="18"/>
              </w:rPr>
            </w:pPr>
            <w:ins w:id="718" w:author="Author">
              <w:r w:rsidRPr="00D96533">
                <w:rPr>
                  <w:rFonts w:cs="Arial"/>
                  <w:color w:val="000000"/>
                  <w:szCs w:val="18"/>
                </w:rPr>
                <w:t>235</w:t>
              </w:r>
            </w:ins>
          </w:p>
        </w:tc>
      </w:tr>
      <w:tr w:rsidR="00721D62" w:rsidRPr="00D96533" w14:paraId="135CB2D7" w14:textId="77777777" w:rsidTr="008A597E">
        <w:trPr>
          <w:cantSplit/>
          <w:trHeight w:val="190"/>
          <w:ins w:id="7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E42DD0" w14:textId="77777777" w:rsidR="00721D62" w:rsidRPr="00D96533" w:rsidRDefault="00721D62" w:rsidP="008A597E">
            <w:pPr>
              <w:pStyle w:val="tabletext00"/>
              <w:rPr>
                <w:ins w:id="7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E2CE0" w14:textId="77777777" w:rsidR="00721D62" w:rsidRPr="00D96533" w:rsidRDefault="00721D62" w:rsidP="008A597E">
            <w:pPr>
              <w:pStyle w:val="tabletext00"/>
              <w:jc w:val="center"/>
              <w:rPr>
                <w:ins w:id="721" w:author="Author"/>
              </w:rPr>
            </w:pPr>
            <w:ins w:id="722" w:author="Author">
              <w:r w:rsidRPr="00D96533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C5C93" w14:textId="77777777" w:rsidR="00721D62" w:rsidRPr="00D96533" w:rsidRDefault="00721D62" w:rsidP="008A597E">
            <w:pPr>
              <w:pStyle w:val="tabletext00"/>
              <w:rPr>
                <w:ins w:id="723" w:author="Author"/>
              </w:rPr>
            </w:pPr>
            <w:ins w:id="724" w:author="Author">
              <w:r w:rsidRPr="00D96533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084D05" w14:textId="77777777" w:rsidR="00721D62" w:rsidRPr="00D96533" w:rsidRDefault="00721D62" w:rsidP="008A597E">
            <w:pPr>
              <w:pStyle w:val="tabletext00"/>
              <w:jc w:val="right"/>
              <w:rPr>
                <w:ins w:id="7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7F7596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726" w:author="Author"/>
              </w:rPr>
            </w:pPr>
            <w:ins w:id="727" w:author="Author">
              <w:r w:rsidRPr="00D96533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CEBAE2" w14:textId="77777777" w:rsidR="00721D62" w:rsidRPr="00D96533" w:rsidRDefault="00721D62" w:rsidP="008A597E">
            <w:pPr>
              <w:pStyle w:val="tabletext00"/>
              <w:jc w:val="right"/>
              <w:rPr>
                <w:ins w:id="7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E43D34" w14:textId="77777777" w:rsidR="00721D62" w:rsidRPr="00D96533" w:rsidRDefault="00721D62" w:rsidP="008A597E">
            <w:pPr>
              <w:pStyle w:val="tabletext00"/>
              <w:tabs>
                <w:tab w:val="decimal" w:pos="400"/>
              </w:tabs>
              <w:rPr>
                <w:ins w:id="729" w:author="Author"/>
                <w:rFonts w:cs="Arial"/>
                <w:szCs w:val="18"/>
              </w:rPr>
            </w:pPr>
            <w:ins w:id="730" w:author="Author">
              <w:r w:rsidRPr="00D96533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0CCA36" w14:textId="77777777" w:rsidR="00721D62" w:rsidRPr="00D96533" w:rsidRDefault="00721D62" w:rsidP="008A597E">
            <w:pPr>
              <w:pStyle w:val="tabletext00"/>
              <w:jc w:val="right"/>
              <w:rPr>
                <w:ins w:id="73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B636AF" w14:textId="77777777" w:rsidR="00721D62" w:rsidRPr="00D96533" w:rsidRDefault="00721D62" w:rsidP="008A597E">
            <w:pPr>
              <w:pStyle w:val="tabletext00"/>
              <w:rPr>
                <w:ins w:id="732" w:author="Author"/>
                <w:rFonts w:cs="Arial"/>
                <w:szCs w:val="18"/>
              </w:rPr>
            </w:pPr>
            <w:ins w:id="733" w:author="Author">
              <w:r w:rsidRPr="00D96533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</w:tbl>
    <w:p w14:paraId="6B0DF112" w14:textId="1991C25F" w:rsidR="00721D62" w:rsidRDefault="00721D62" w:rsidP="00721D62">
      <w:pPr>
        <w:pStyle w:val="tablecaption"/>
      </w:pPr>
      <w:ins w:id="734" w:author="Author">
        <w:r w:rsidRPr="00D96533">
          <w:t xml:space="preserve">Table 225.F.(LC) Zone-rating Table </w:t>
        </w:r>
        <w:r w:rsidRPr="00D96533">
          <w:rPr>
            <w:rFonts w:cs="Arial"/>
          </w:rPr>
          <w:t>–</w:t>
        </w:r>
        <w:r w:rsidRPr="00D96533">
          <w:t xml:space="preserve"> Zone 02 (Baltimore/Washington) Combinations Loss Costs</w:t>
        </w:r>
      </w:ins>
    </w:p>
    <w:p w14:paraId="07DA7F7F" w14:textId="6459DB77" w:rsidR="00721D62" w:rsidRDefault="00721D62" w:rsidP="00721D62">
      <w:pPr>
        <w:pStyle w:val="isonormal"/>
        <w:jc w:val="left"/>
      </w:pPr>
    </w:p>
    <w:p w14:paraId="0A53DFBD" w14:textId="77777777" w:rsidR="00721D62" w:rsidRDefault="00721D62" w:rsidP="00721D62">
      <w:pPr>
        <w:pStyle w:val="isonormal"/>
        <w:sectPr w:rsidR="00721D62" w:rsidSect="00721D62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6454423" w14:textId="5584C932" w:rsidR="00721D62" w:rsidRDefault="00721D62" w:rsidP="00721D62">
      <w:pPr>
        <w:pStyle w:val="subcap"/>
      </w:pPr>
      <w:bookmarkStart w:id="735" w:name="_Hlk114049525"/>
      <w:r w:rsidRPr="0059603A">
        <w:lastRenderedPageBreak/>
        <w:t xml:space="preserve">SECTION V – </w:t>
      </w:r>
      <w:ins w:id="736" w:author="Author">
        <w:r w:rsidRPr="0059603A">
          <w:t>AUTO DEALERS</w:t>
        </w:r>
      </w:ins>
      <w:del w:id="737" w:author="Author">
        <w:r w:rsidRPr="0059603A">
          <w:delText>GARAGES</w:delText>
        </w:r>
      </w:del>
      <w:bookmarkEnd w:id="735"/>
    </w:p>
    <w:p w14:paraId="6227731B" w14:textId="74DAD171" w:rsidR="00721D62" w:rsidRDefault="00721D62" w:rsidP="00721D62">
      <w:pPr>
        <w:pStyle w:val="isonormal"/>
        <w:jc w:val="left"/>
      </w:pPr>
    </w:p>
    <w:p w14:paraId="1DF0DBE1" w14:textId="77777777" w:rsidR="00721D62" w:rsidRDefault="00721D62" w:rsidP="00721D62">
      <w:pPr>
        <w:pStyle w:val="isonormal"/>
        <w:sectPr w:rsidR="00721D62" w:rsidSect="00721D62">
          <w:pgSz w:w="12240" w:h="15840" w:code="1"/>
          <w:pgMar w:top="1400" w:right="960" w:bottom="1560" w:left="1200" w:header="0" w:footer="480" w:gutter="0"/>
          <w:cols w:space="480"/>
          <w:docGrid w:linePitch="326"/>
        </w:sectPr>
      </w:pPr>
    </w:p>
    <w:p w14:paraId="3C300A2D" w14:textId="77777777" w:rsidR="00721D62" w:rsidRPr="007F634D" w:rsidRDefault="00721D62" w:rsidP="00721D62">
      <w:pPr>
        <w:pStyle w:val="boxrule"/>
        <w:rPr>
          <w:ins w:id="738" w:author="Author"/>
        </w:rPr>
      </w:pPr>
      <w:ins w:id="739" w:author="Author">
        <w:r w:rsidRPr="007F634D">
          <w:lastRenderedPageBreak/>
          <w:t>249.  AUTO DEALERS – PREMIUM DEVELOPMENT FOR COMMON COVERAGES</w:t>
        </w:r>
      </w:ins>
    </w:p>
    <w:p w14:paraId="1A03261C" w14:textId="77777777" w:rsidR="00721D62" w:rsidRPr="007F634D" w:rsidRDefault="00721D62" w:rsidP="00721D62">
      <w:pPr>
        <w:pStyle w:val="isonormal"/>
        <w:rPr>
          <w:ins w:id="74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721D62" w:rsidRPr="007F634D" w14:paraId="1F5EE833" w14:textId="77777777" w:rsidTr="008A597E">
        <w:trPr>
          <w:cantSplit/>
          <w:trHeight w:val="190"/>
          <w:ins w:id="741" w:author="Author"/>
        </w:trPr>
        <w:tc>
          <w:tcPr>
            <w:tcW w:w="200" w:type="dxa"/>
          </w:tcPr>
          <w:p w14:paraId="05D9B7C6" w14:textId="77777777" w:rsidR="00721D62" w:rsidRPr="007F634D" w:rsidRDefault="00721D62" w:rsidP="008A597E">
            <w:pPr>
              <w:pStyle w:val="tablehead"/>
              <w:rPr>
                <w:ins w:id="74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BD1DE" w14:textId="77777777" w:rsidR="00721D62" w:rsidRPr="007F634D" w:rsidRDefault="00721D62" w:rsidP="008A597E">
            <w:pPr>
              <w:pStyle w:val="tablehead"/>
              <w:rPr>
                <w:ins w:id="743" w:author="Author"/>
              </w:rPr>
            </w:pPr>
            <w:ins w:id="744" w:author="Author">
              <w:r w:rsidRPr="007F634D">
                <w:t>Acts, Errors Or Omissions Base Loss Cost</w:t>
              </w:r>
            </w:ins>
          </w:p>
        </w:tc>
      </w:tr>
      <w:tr w:rsidR="00721D62" w:rsidRPr="007F634D" w14:paraId="2EBFBBF4" w14:textId="77777777" w:rsidTr="008A597E">
        <w:trPr>
          <w:cantSplit/>
          <w:trHeight w:val="190"/>
          <w:ins w:id="745" w:author="Author"/>
        </w:trPr>
        <w:tc>
          <w:tcPr>
            <w:tcW w:w="200" w:type="dxa"/>
          </w:tcPr>
          <w:p w14:paraId="16FEA8FF" w14:textId="77777777" w:rsidR="00721D62" w:rsidRPr="007F634D" w:rsidRDefault="00721D62" w:rsidP="008A597E">
            <w:pPr>
              <w:pStyle w:val="tabletext11"/>
              <w:rPr>
                <w:ins w:id="746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A60884" w14:textId="77777777" w:rsidR="00721D62" w:rsidRPr="007F634D" w:rsidRDefault="00721D62" w:rsidP="008A597E">
            <w:pPr>
              <w:pStyle w:val="tabletext11"/>
              <w:jc w:val="right"/>
              <w:rPr>
                <w:ins w:id="747" w:author="Author"/>
              </w:rPr>
            </w:pPr>
            <w:ins w:id="748" w:author="Author">
              <w:r w:rsidRPr="007F634D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18D89" w14:textId="77777777" w:rsidR="00721D62" w:rsidRPr="007F634D" w:rsidRDefault="00721D62" w:rsidP="008A597E">
            <w:pPr>
              <w:pStyle w:val="tabletext11"/>
              <w:rPr>
                <w:ins w:id="749" w:author="Author"/>
              </w:rPr>
            </w:pPr>
            <w:ins w:id="750" w:author="Author">
              <w:r w:rsidRPr="007F634D">
                <w:t>56</w:t>
              </w:r>
            </w:ins>
          </w:p>
        </w:tc>
      </w:tr>
    </w:tbl>
    <w:p w14:paraId="09A1C435" w14:textId="2005656B" w:rsidR="00721D62" w:rsidRDefault="00721D62" w:rsidP="00721D62">
      <w:pPr>
        <w:pStyle w:val="tablecaption"/>
      </w:pPr>
      <w:ins w:id="751" w:author="Author">
        <w:r w:rsidRPr="007F634D">
          <w:t>Table 249.F.2.a.(LC) Acts, Errors Or Omissions Liability Coverages Loss Cost</w:t>
        </w:r>
      </w:ins>
    </w:p>
    <w:p w14:paraId="0A108BC5" w14:textId="37CECC80" w:rsidR="00721D62" w:rsidRDefault="00721D62" w:rsidP="00721D62">
      <w:pPr>
        <w:pStyle w:val="isonormal"/>
        <w:jc w:val="left"/>
      </w:pPr>
    </w:p>
    <w:p w14:paraId="654F18A9" w14:textId="77777777" w:rsidR="00721D62" w:rsidRDefault="00721D62" w:rsidP="00721D62">
      <w:pPr>
        <w:pStyle w:val="isonormal"/>
        <w:sectPr w:rsidR="00721D62" w:rsidSect="00721D62">
          <w:pgSz w:w="12240" w:h="15840" w:code="1"/>
          <w:pgMar w:top="1400" w:right="960" w:bottom="1560" w:left="1200" w:header="0" w:footer="480" w:gutter="0"/>
          <w:cols w:space="480"/>
          <w:docGrid w:linePitch="326"/>
        </w:sectPr>
      </w:pPr>
    </w:p>
    <w:p w14:paraId="2671F32C" w14:textId="77777777" w:rsidR="00721D62" w:rsidRPr="00C77383" w:rsidRDefault="00721D62" w:rsidP="00721D62">
      <w:pPr>
        <w:pStyle w:val="boxrule"/>
        <w:rPr>
          <w:ins w:id="752" w:author="Author"/>
        </w:rPr>
      </w:pPr>
      <w:ins w:id="753" w:author="Author">
        <w:r w:rsidRPr="00C77383">
          <w:lastRenderedPageBreak/>
          <w:t>270.  FINANCED AUTOS</w:t>
        </w:r>
      </w:ins>
    </w:p>
    <w:p w14:paraId="7C8AA869" w14:textId="77777777" w:rsidR="00721D62" w:rsidRPr="00C77383" w:rsidRDefault="00721D62" w:rsidP="00721D62">
      <w:pPr>
        <w:pStyle w:val="isonormal"/>
        <w:rPr>
          <w:ins w:id="75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35"/>
        <w:gridCol w:w="540"/>
        <w:gridCol w:w="133"/>
        <w:gridCol w:w="293"/>
        <w:gridCol w:w="474"/>
        <w:gridCol w:w="241"/>
        <w:gridCol w:w="284"/>
        <w:gridCol w:w="465"/>
        <w:gridCol w:w="259"/>
        <w:gridCol w:w="320"/>
        <w:gridCol w:w="501"/>
        <w:gridCol w:w="187"/>
        <w:gridCol w:w="266"/>
        <w:gridCol w:w="537"/>
        <w:gridCol w:w="205"/>
        <w:gridCol w:w="302"/>
        <w:gridCol w:w="573"/>
        <w:gridCol w:w="133"/>
        <w:gridCol w:w="293"/>
        <w:gridCol w:w="474"/>
        <w:gridCol w:w="241"/>
        <w:gridCol w:w="284"/>
        <w:gridCol w:w="555"/>
        <w:gridCol w:w="169"/>
      </w:tblGrid>
      <w:tr w:rsidR="00721D62" w:rsidRPr="00C77383" w14:paraId="0CEAF344" w14:textId="77777777" w:rsidTr="008A597E">
        <w:trPr>
          <w:cantSplit/>
          <w:trHeight w:val="190"/>
          <w:ins w:id="755" w:author="Author"/>
        </w:trPr>
        <w:tc>
          <w:tcPr>
            <w:tcW w:w="200" w:type="dxa"/>
          </w:tcPr>
          <w:p w14:paraId="6E6BC4A5" w14:textId="77777777" w:rsidR="00721D62" w:rsidRPr="00C77383" w:rsidRDefault="00721D62" w:rsidP="008A597E">
            <w:pPr>
              <w:pStyle w:val="tablehead"/>
              <w:rPr>
                <w:ins w:id="756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763DB90" w14:textId="77777777" w:rsidR="00721D62" w:rsidRPr="00C77383" w:rsidRDefault="00721D62" w:rsidP="008A597E">
            <w:pPr>
              <w:pStyle w:val="tablehead"/>
              <w:rPr>
                <w:ins w:id="757" w:author="Author"/>
              </w:rPr>
            </w:pPr>
            <w:ins w:id="758" w:author="Author">
              <w:r w:rsidRPr="00C77383">
                <w:t>Single Interest Coverage</w:t>
              </w:r>
            </w:ins>
          </w:p>
        </w:tc>
      </w:tr>
      <w:tr w:rsidR="00721D62" w:rsidRPr="00C77383" w14:paraId="7A073AA5" w14:textId="77777777" w:rsidTr="008A597E">
        <w:trPr>
          <w:cantSplit/>
          <w:trHeight w:val="190"/>
          <w:ins w:id="759" w:author="Author"/>
        </w:trPr>
        <w:tc>
          <w:tcPr>
            <w:tcW w:w="200" w:type="dxa"/>
            <w:vMerge w:val="restart"/>
          </w:tcPr>
          <w:p w14:paraId="2C8323EA" w14:textId="77777777" w:rsidR="00721D62" w:rsidRPr="00C77383" w:rsidRDefault="00721D62" w:rsidP="008A597E">
            <w:pPr>
              <w:pStyle w:val="tablehead"/>
              <w:rPr>
                <w:ins w:id="760" w:author="Author"/>
              </w:rPr>
            </w:pPr>
            <w:ins w:id="761" w:author="Author">
              <w:r w:rsidRPr="00C77383">
                <w:br/>
              </w:r>
              <w:r w:rsidRPr="00C77383">
                <w:br/>
              </w:r>
              <w:r w:rsidRPr="00C77383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E0581EE" w14:textId="77777777" w:rsidR="00721D62" w:rsidRPr="00C77383" w:rsidRDefault="00721D62" w:rsidP="008A597E">
            <w:pPr>
              <w:pStyle w:val="tablehead"/>
              <w:rPr>
                <w:ins w:id="762" w:author="Author"/>
              </w:rPr>
            </w:pPr>
            <w:ins w:id="763" w:author="Author">
              <w:r w:rsidRPr="00C77383">
                <w:t>Original Unpaid</w:t>
              </w:r>
              <w:r w:rsidRPr="00C77383">
                <w:br/>
                <w:t>Balance Including</w:t>
              </w:r>
              <w:r w:rsidRPr="00C77383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564A98" w14:textId="77777777" w:rsidR="00721D62" w:rsidRPr="00C77383" w:rsidRDefault="00721D62" w:rsidP="008A597E">
            <w:pPr>
              <w:pStyle w:val="tablehead"/>
              <w:rPr>
                <w:ins w:id="764" w:author="Author"/>
              </w:rPr>
            </w:pPr>
            <w:ins w:id="765" w:author="Author">
              <w:r w:rsidRPr="00C77383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789FD5" w14:textId="77777777" w:rsidR="00721D62" w:rsidRPr="00C77383" w:rsidRDefault="00721D62" w:rsidP="008A597E">
            <w:pPr>
              <w:pStyle w:val="tablehead"/>
              <w:rPr>
                <w:ins w:id="766" w:author="Author"/>
              </w:rPr>
            </w:pPr>
            <w:ins w:id="767" w:author="Author">
              <w:r w:rsidRPr="00C77383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98768A" w14:textId="77777777" w:rsidR="00721D62" w:rsidRPr="00C77383" w:rsidRDefault="00721D62" w:rsidP="008A597E">
            <w:pPr>
              <w:pStyle w:val="tablehead"/>
              <w:rPr>
                <w:ins w:id="768" w:author="Author"/>
              </w:rPr>
            </w:pPr>
            <w:ins w:id="769" w:author="Author">
              <w:r w:rsidRPr="00C77383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083C88" w14:textId="77777777" w:rsidR="00721D62" w:rsidRPr="00C77383" w:rsidRDefault="00721D62" w:rsidP="008A597E">
            <w:pPr>
              <w:pStyle w:val="tablehead"/>
              <w:rPr>
                <w:ins w:id="770" w:author="Author"/>
              </w:rPr>
            </w:pPr>
            <w:ins w:id="771" w:author="Author">
              <w:r w:rsidRPr="00C77383">
                <w:t>Conversion,</w:t>
              </w:r>
              <w:r w:rsidRPr="00C77383">
                <w:br/>
                <w:t>Embezzlement</w:t>
              </w:r>
              <w:r w:rsidRPr="00C77383">
                <w:br/>
                <w:t>And Secretion</w:t>
              </w:r>
            </w:ins>
          </w:p>
        </w:tc>
      </w:tr>
      <w:tr w:rsidR="00721D62" w:rsidRPr="00C77383" w14:paraId="55AA0D45" w14:textId="77777777" w:rsidTr="008A597E">
        <w:trPr>
          <w:cantSplit/>
          <w:trHeight w:val="190"/>
          <w:ins w:id="772" w:author="Author"/>
        </w:trPr>
        <w:tc>
          <w:tcPr>
            <w:tcW w:w="200" w:type="dxa"/>
            <w:vMerge/>
          </w:tcPr>
          <w:p w14:paraId="0261B4EC" w14:textId="77777777" w:rsidR="00721D62" w:rsidRPr="00C77383" w:rsidRDefault="00721D62" w:rsidP="008A597E">
            <w:pPr>
              <w:pStyle w:val="tablehead"/>
              <w:rPr>
                <w:ins w:id="773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66147" w14:textId="77777777" w:rsidR="00721D62" w:rsidRPr="00C77383" w:rsidRDefault="00721D62" w:rsidP="008A597E">
            <w:pPr>
              <w:pStyle w:val="tablehead"/>
              <w:rPr>
                <w:ins w:id="774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ECCB1" w14:textId="77777777" w:rsidR="00721D62" w:rsidRPr="00C77383" w:rsidRDefault="00721D62" w:rsidP="008A597E">
            <w:pPr>
              <w:pStyle w:val="tablehead"/>
              <w:rPr>
                <w:ins w:id="775" w:author="Author"/>
              </w:rPr>
            </w:pPr>
            <w:ins w:id="776" w:author="Author">
              <w:r w:rsidRPr="00C77383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F826F" w14:textId="77777777" w:rsidR="00721D62" w:rsidRPr="00C77383" w:rsidRDefault="00721D62" w:rsidP="008A597E">
            <w:pPr>
              <w:pStyle w:val="tablehead"/>
              <w:rPr>
                <w:ins w:id="777" w:author="Author"/>
              </w:rPr>
            </w:pPr>
            <w:ins w:id="778" w:author="Author">
              <w:r w:rsidRPr="00C77383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BB7E2" w14:textId="77777777" w:rsidR="00721D62" w:rsidRPr="00C77383" w:rsidRDefault="00721D62" w:rsidP="008A597E">
            <w:pPr>
              <w:pStyle w:val="tablehead"/>
              <w:rPr>
                <w:ins w:id="779" w:author="Author"/>
              </w:rPr>
            </w:pPr>
            <w:ins w:id="780" w:author="Author">
              <w:r w:rsidRPr="00C77383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A57F5" w14:textId="77777777" w:rsidR="00721D62" w:rsidRPr="00C77383" w:rsidRDefault="00721D62" w:rsidP="008A597E">
            <w:pPr>
              <w:pStyle w:val="tablehead"/>
              <w:rPr>
                <w:ins w:id="781" w:author="Author"/>
              </w:rPr>
            </w:pPr>
            <w:ins w:id="782" w:author="Author">
              <w:r w:rsidRPr="00C77383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D196A" w14:textId="77777777" w:rsidR="00721D62" w:rsidRPr="00C77383" w:rsidRDefault="00721D62" w:rsidP="008A597E">
            <w:pPr>
              <w:pStyle w:val="tablehead"/>
              <w:rPr>
                <w:ins w:id="783" w:author="Author"/>
              </w:rPr>
            </w:pPr>
            <w:ins w:id="784" w:author="Author">
              <w:r w:rsidRPr="00C77383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4AEF4" w14:textId="77777777" w:rsidR="00721D62" w:rsidRPr="00C77383" w:rsidRDefault="00721D62" w:rsidP="008A597E">
            <w:pPr>
              <w:pStyle w:val="tablehead"/>
              <w:rPr>
                <w:ins w:id="785" w:author="Author"/>
              </w:rPr>
            </w:pPr>
            <w:ins w:id="786" w:author="Author">
              <w:r w:rsidRPr="00C77383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B05D" w14:textId="77777777" w:rsidR="00721D62" w:rsidRPr="00C77383" w:rsidRDefault="00721D62" w:rsidP="008A597E">
            <w:pPr>
              <w:pStyle w:val="tablehead"/>
              <w:rPr>
                <w:ins w:id="787" w:author="Author"/>
              </w:rPr>
            </w:pPr>
            <w:ins w:id="788" w:author="Author">
              <w:r w:rsidRPr="00C77383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2C4F0" w14:textId="77777777" w:rsidR="00721D62" w:rsidRPr="00C77383" w:rsidRDefault="00721D62" w:rsidP="008A597E">
            <w:pPr>
              <w:pStyle w:val="tablehead"/>
              <w:rPr>
                <w:ins w:id="789" w:author="Author"/>
              </w:rPr>
            </w:pPr>
            <w:ins w:id="790" w:author="Author">
              <w:r w:rsidRPr="00C77383">
                <w:t>Used</w:t>
              </w:r>
            </w:ins>
          </w:p>
        </w:tc>
      </w:tr>
      <w:tr w:rsidR="00721D62" w:rsidRPr="00C77383" w14:paraId="22956958" w14:textId="77777777" w:rsidTr="008A597E">
        <w:trPr>
          <w:cantSplit/>
          <w:trHeight w:val="190"/>
          <w:ins w:id="791" w:author="Author"/>
        </w:trPr>
        <w:tc>
          <w:tcPr>
            <w:tcW w:w="200" w:type="dxa"/>
          </w:tcPr>
          <w:p w14:paraId="77CBE0FC" w14:textId="77777777" w:rsidR="00721D62" w:rsidRPr="00C77383" w:rsidRDefault="00721D62" w:rsidP="008A597E">
            <w:pPr>
              <w:pStyle w:val="tabletext11"/>
              <w:rPr>
                <w:ins w:id="792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3832A57" w14:textId="77777777" w:rsidR="00721D62" w:rsidRPr="00C77383" w:rsidRDefault="00721D62" w:rsidP="008A597E">
            <w:pPr>
              <w:pStyle w:val="tabletext11"/>
              <w:jc w:val="right"/>
              <w:rPr>
                <w:ins w:id="793" w:author="Author"/>
              </w:rPr>
            </w:pPr>
            <w:ins w:id="794" w:author="Author">
              <w:r w:rsidRPr="00C77383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39FC431E" w14:textId="77777777" w:rsidR="00721D62" w:rsidRPr="00C77383" w:rsidRDefault="00721D62" w:rsidP="008A597E">
            <w:pPr>
              <w:pStyle w:val="tabletext11"/>
              <w:jc w:val="right"/>
              <w:rPr>
                <w:ins w:id="795" w:author="Author"/>
              </w:rPr>
            </w:pPr>
            <w:ins w:id="796" w:author="Author">
              <w:r w:rsidRPr="00C77383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1DA7A4E0" w14:textId="77777777" w:rsidR="00721D62" w:rsidRPr="00C77383" w:rsidRDefault="00721D62" w:rsidP="008A597E">
            <w:pPr>
              <w:pStyle w:val="tabletext11"/>
              <w:jc w:val="right"/>
              <w:rPr>
                <w:ins w:id="797" w:author="Author"/>
              </w:rPr>
            </w:pPr>
            <w:ins w:id="798" w:author="Author">
              <w:r w:rsidRPr="00C77383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436CEA16" w14:textId="77777777" w:rsidR="00721D62" w:rsidRPr="00C77383" w:rsidRDefault="00721D62" w:rsidP="008A597E">
            <w:pPr>
              <w:pStyle w:val="tabletext11"/>
              <w:rPr>
                <w:ins w:id="799" w:author="Author"/>
              </w:rPr>
            </w:pPr>
            <w:ins w:id="800" w:author="Author">
              <w:r w:rsidRPr="00C77383">
                <w:t>1,500</w:t>
              </w:r>
            </w:ins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5D171F" w14:textId="77777777" w:rsidR="00721D62" w:rsidRPr="00C77383" w:rsidRDefault="00721D62" w:rsidP="008A597E">
            <w:pPr>
              <w:pStyle w:val="tabletext11"/>
              <w:jc w:val="right"/>
              <w:rPr>
                <w:ins w:id="801" w:author="Author"/>
              </w:rPr>
            </w:pPr>
            <w:ins w:id="802" w:author="Author">
              <w:r w:rsidRPr="00C77383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4CE4E4" w14:textId="77777777" w:rsidR="00721D62" w:rsidRPr="00C77383" w:rsidRDefault="00721D62" w:rsidP="008A597E">
            <w:pPr>
              <w:pStyle w:val="tabletext11"/>
              <w:jc w:val="right"/>
              <w:rPr>
                <w:ins w:id="803" w:author="Author"/>
              </w:rPr>
            </w:pPr>
            <w:ins w:id="804" w:author="Author">
              <w:r w:rsidRPr="00C77383">
                <w:t>9</w:t>
              </w:r>
            </w:ins>
          </w:p>
        </w:tc>
        <w:tc>
          <w:tcPr>
            <w:tcW w:w="133" w:type="dxa"/>
            <w:tcBorders>
              <w:top w:val="single" w:sz="6" w:space="0" w:color="auto"/>
              <w:right w:val="single" w:sz="6" w:space="0" w:color="auto"/>
            </w:tcBorders>
          </w:tcPr>
          <w:p w14:paraId="1AF5D67F" w14:textId="77777777" w:rsidR="00721D62" w:rsidRPr="00C77383" w:rsidRDefault="00721D62" w:rsidP="008A597E">
            <w:pPr>
              <w:pStyle w:val="tabletext11"/>
              <w:jc w:val="right"/>
              <w:rPr>
                <w:ins w:id="805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328D8B" w14:textId="77777777" w:rsidR="00721D62" w:rsidRPr="00C77383" w:rsidRDefault="00721D62" w:rsidP="008A597E">
            <w:pPr>
              <w:pStyle w:val="tabletext11"/>
              <w:jc w:val="right"/>
              <w:rPr>
                <w:ins w:id="806" w:author="Author"/>
              </w:rPr>
            </w:pPr>
            <w:ins w:id="807" w:author="Author">
              <w:r w:rsidRPr="00C77383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6CEB4F" w14:textId="77777777" w:rsidR="00721D62" w:rsidRPr="00C77383" w:rsidRDefault="00721D62" w:rsidP="008A597E">
            <w:pPr>
              <w:pStyle w:val="tabletext11"/>
              <w:jc w:val="right"/>
              <w:rPr>
                <w:ins w:id="808" w:author="Author"/>
              </w:rPr>
            </w:pPr>
            <w:ins w:id="809" w:author="Author">
              <w:r w:rsidRPr="00C77383">
                <w:t>9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278BF910" w14:textId="77777777" w:rsidR="00721D62" w:rsidRPr="00C77383" w:rsidRDefault="00721D62" w:rsidP="008A597E">
            <w:pPr>
              <w:pStyle w:val="tabletext11"/>
              <w:jc w:val="right"/>
              <w:rPr>
                <w:ins w:id="810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DE999B" w14:textId="77777777" w:rsidR="00721D62" w:rsidRPr="00C77383" w:rsidRDefault="00721D62" w:rsidP="008A597E">
            <w:pPr>
              <w:pStyle w:val="tabletext11"/>
              <w:jc w:val="right"/>
              <w:rPr>
                <w:ins w:id="811" w:author="Author"/>
              </w:rPr>
            </w:pPr>
            <w:ins w:id="812" w:author="Author">
              <w:r w:rsidRPr="00C77383">
                <w:t>$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B7A207" w14:textId="77777777" w:rsidR="00721D62" w:rsidRPr="00C77383" w:rsidRDefault="00721D62" w:rsidP="008A597E">
            <w:pPr>
              <w:pStyle w:val="tabletext11"/>
              <w:jc w:val="right"/>
              <w:rPr>
                <w:ins w:id="813" w:author="Author"/>
              </w:rPr>
            </w:pPr>
            <w:ins w:id="814" w:author="Author">
              <w:r w:rsidRPr="00C77383">
                <w:t>30</w:t>
              </w:r>
            </w:ins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74CFD4C2" w14:textId="77777777" w:rsidR="00721D62" w:rsidRPr="00C77383" w:rsidRDefault="00721D62" w:rsidP="008A597E">
            <w:pPr>
              <w:pStyle w:val="tabletext11"/>
              <w:jc w:val="right"/>
              <w:rPr>
                <w:ins w:id="815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221E18" w14:textId="77777777" w:rsidR="00721D62" w:rsidRPr="00C77383" w:rsidRDefault="00721D62" w:rsidP="008A597E">
            <w:pPr>
              <w:pStyle w:val="tabletext11"/>
              <w:jc w:val="right"/>
              <w:rPr>
                <w:ins w:id="816" w:author="Author"/>
              </w:rPr>
            </w:pPr>
            <w:ins w:id="817" w:author="Author">
              <w:r w:rsidRPr="00C77383">
                <w:t>$</w:t>
              </w:r>
            </w:ins>
          </w:p>
        </w:tc>
        <w:tc>
          <w:tcPr>
            <w:tcW w:w="501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E9763C" w14:textId="77777777" w:rsidR="00721D62" w:rsidRPr="00C77383" w:rsidRDefault="00721D62" w:rsidP="008A597E">
            <w:pPr>
              <w:pStyle w:val="tabletext11"/>
              <w:jc w:val="right"/>
              <w:rPr>
                <w:ins w:id="818" w:author="Author"/>
              </w:rPr>
            </w:pPr>
            <w:ins w:id="819" w:author="Author">
              <w:r w:rsidRPr="00C77383">
                <w:t>32</w:t>
              </w:r>
            </w:ins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16698469" w14:textId="77777777" w:rsidR="00721D62" w:rsidRPr="00C77383" w:rsidRDefault="00721D62" w:rsidP="008A597E">
            <w:pPr>
              <w:pStyle w:val="tabletext11"/>
              <w:jc w:val="right"/>
              <w:rPr>
                <w:ins w:id="820" w:author="Author"/>
              </w:rPr>
            </w:pP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0974DA" w14:textId="77777777" w:rsidR="00721D62" w:rsidRPr="00C77383" w:rsidRDefault="00721D62" w:rsidP="008A597E">
            <w:pPr>
              <w:pStyle w:val="tabletext11"/>
              <w:jc w:val="right"/>
              <w:rPr>
                <w:ins w:id="821" w:author="Author"/>
              </w:rPr>
            </w:pPr>
            <w:ins w:id="822" w:author="Author">
              <w:r w:rsidRPr="00C77383">
                <w:t>$</w:t>
              </w:r>
            </w:ins>
          </w:p>
        </w:tc>
        <w:tc>
          <w:tcPr>
            <w:tcW w:w="537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D4BEB1" w14:textId="77777777" w:rsidR="00721D62" w:rsidRPr="00C77383" w:rsidRDefault="00721D62" w:rsidP="008A597E">
            <w:pPr>
              <w:pStyle w:val="tabletext11"/>
              <w:jc w:val="right"/>
              <w:rPr>
                <w:ins w:id="823" w:author="Author"/>
              </w:rPr>
            </w:pPr>
            <w:ins w:id="824" w:author="Author">
              <w:r w:rsidRPr="00C77383">
                <w:t>4</w:t>
              </w:r>
            </w:ins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3EA44A91" w14:textId="77777777" w:rsidR="00721D62" w:rsidRPr="00C77383" w:rsidRDefault="00721D62" w:rsidP="008A597E">
            <w:pPr>
              <w:pStyle w:val="tabletext11"/>
              <w:jc w:val="right"/>
              <w:rPr>
                <w:ins w:id="825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CD7458" w14:textId="77777777" w:rsidR="00721D62" w:rsidRPr="00C77383" w:rsidRDefault="00721D62" w:rsidP="008A597E">
            <w:pPr>
              <w:pStyle w:val="tabletext11"/>
              <w:jc w:val="right"/>
              <w:rPr>
                <w:ins w:id="826" w:author="Author"/>
              </w:rPr>
            </w:pPr>
            <w:ins w:id="827" w:author="Author">
              <w:r w:rsidRPr="00C77383">
                <w:t>$</w:t>
              </w:r>
            </w:ins>
          </w:p>
        </w:tc>
        <w:tc>
          <w:tcPr>
            <w:tcW w:w="57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F51B60" w14:textId="77777777" w:rsidR="00721D62" w:rsidRPr="00C77383" w:rsidRDefault="00721D62" w:rsidP="008A597E">
            <w:pPr>
              <w:pStyle w:val="tabletext11"/>
              <w:jc w:val="right"/>
              <w:rPr>
                <w:ins w:id="828" w:author="Author"/>
              </w:rPr>
            </w:pPr>
            <w:ins w:id="829" w:author="Author">
              <w:r w:rsidRPr="00C77383">
                <w:t>5</w:t>
              </w:r>
            </w:ins>
          </w:p>
        </w:tc>
        <w:tc>
          <w:tcPr>
            <w:tcW w:w="133" w:type="dxa"/>
            <w:tcBorders>
              <w:top w:val="single" w:sz="6" w:space="0" w:color="auto"/>
              <w:right w:val="single" w:sz="6" w:space="0" w:color="auto"/>
            </w:tcBorders>
          </w:tcPr>
          <w:p w14:paraId="21280FB0" w14:textId="77777777" w:rsidR="00721D62" w:rsidRPr="00C77383" w:rsidRDefault="00721D62" w:rsidP="008A597E">
            <w:pPr>
              <w:pStyle w:val="tabletext11"/>
              <w:jc w:val="right"/>
              <w:rPr>
                <w:ins w:id="830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EE964D" w14:textId="77777777" w:rsidR="00721D62" w:rsidRPr="00C77383" w:rsidRDefault="00721D62" w:rsidP="008A597E">
            <w:pPr>
              <w:pStyle w:val="tabletext11"/>
              <w:jc w:val="right"/>
              <w:rPr>
                <w:ins w:id="831" w:author="Author"/>
              </w:rPr>
            </w:pPr>
            <w:ins w:id="832" w:author="Author">
              <w:r w:rsidRPr="00C77383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08C6C4" w14:textId="77777777" w:rsidR="00721D62" w:rsidRPr="00C77383" w:rsidRDefault="00721D62" w:rsidP="008A597E">
            <w:pPr>
              <w:pStyle w:val="tabletext11"/>
              <w:jc w:val="right"/>
              <w:rPr>
                <w:ins w:id="833" w:author="Author"/>
              </w:rPr>
            </w:pPr>
            <w:ins w:id="834" w:author="Author">
              <w:r w:rsidRPr="00C77383">
                <w:t>4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2FBE08EC" w14:textId="77777777" w:rsidR="00721D62" w:rsidRPr="00C77383" w:rsidRDefault="00721D62" w:rsidP="008A597E">
            <w:pPr>
              <w:pStyle w:val="tabletext11"/>
              <w:jc w:val="right"/>
              <w:rPr>
                <w:ins w:id="835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6916A9" w14:textId="77777777" w:rsidR="00721D62" w:rsidRPr="00C77383" w:rsidRDefault="00721D62" w:rsidP="008A597E">
            <w:pPr>
              <w:pStyle w:val="tabletext11"/>
              <w:jc w:val="right"/>
              <w:rPr>
                <w:ins w:id="836" w:author="Author"/>
              </w:rPr>
            </w:pPr>
            <w:ins w:id="837" w:author="Author">
              <w:r w:rsidRPr="00C77383">
                <w:t>$</w:t>
              </w:r>
            </w:ins>
          </w:p>
        </w:tc>
        <w:tc>
          <w:tcPr>
            <w:tcW w:w="55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970B76" w14:textId="77777777" w:rsidR="00721D62" w:rsidRPr="00C77383" w:rsidRDefault="00721D62" w:rsidP="008A597E">
            <w:pPr>
              <w:pStyle w:val="tabletext11"/>
              <w:jc w:val="right"/>
              <w:rPr>
                <w:ins w:id="838" w:author="Author"/>
              </w:rPr>
            </w:pPr>
            <w:ins w:id="839" w:author="Author">
              <w:r w:rsidRPr="00C77383">
                <w:t>5</w:t>
              </w:r>
            </w:ins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579FA54D" w14:textId="77777777" w:rsidR="00721D62" w:rsidRPr="00C77383" w:rsidRDefault="00721D62" w:rsidP="008A597E">
            <w:pPr>
              <w:pStyle w:val="tabletext11"/>
              <w:jc w:val="right"/>
              <w:rPr>
                <w:ins w:id="840" w:author="Author"/>
              </w:rPr>
            </w:pPr>
          </w:p>
        </w:tc>
      </w:tr>
      <w:tr w:rsidR="00721D62" w:rsidRPr="00C77383" w14:paraId="568F162B" w14:textId="77777777" w:rsidTr="008A597E">
        <w:trPr>
          <w:cantSplit/>
          <w:trHeight w:val="190"/>
          <w:ins w:id="841" w:author="Author"/>
        </w:trPr>
        <w:tc>
          <w:tcPr>
            <w:tcW w:w="200" w:type="dxa"/>
          </w:tcPr>
          <w:p w14:paraId="58F71DCC" w14:textId="77777777" w:rsidR="00721D62" w:rsidRPr="00C77383" w:rsidRDefault="00721D62" w:rsidP="008A597E">
            <w:pPr>
              <w:pStyle w:val="tabletext11"/>
              <w:rPr>
                <w:ins w:id="84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B3F0A3B" w14:textId="77777777" w:rsidR="00721D62" w:rsidRPr="00C77383" w:rsidRDefault="00721D62" w:rsidP="008A597E">
            <w:pPr>
              <w:pStyle w:val="tabletext11"/>
              <w:jc w:val="right"/>
              <w:rPr>
                <w:ins w:id="843" w:author="Author"/>
              </w:rPr>
            </w:pPr>
          </w:p>
        </w:tc>
        <w:tc>
          <w:tcPr>
            <w:tcW w:w="630" w:type="dxa"/>
          </w:tcPr>
          <w:p w14:paraId="5C783B38" w14:textId="77777777" w:rsidR="00721D62" w:rsidRPr="00C77383" w:rsidRDefault="00721D62" w:rsidP="008A597E">
            <w:pPr>
              <w:pStyle w:val="tabletext11"/>
              <w:jc w:val="right"/>
              <w:rPr>
                <w:ins w:id="844" w:author="Author"/>
              </w:rPr>
            </w:pPr>
            <w:ins w:id="845" w:author="Author">
              <w:r w:rsidRPr="00C77383">
                <w:t>1,501</w:t>
              </w:r>
            </w:ins>
          </w:p>
        </w:tc>
        <w:tc>
          <w:tcPr>
            <w:tcW w:w="180" w:type="dxa"/>
          </w:tcPr>
          <w:p w14:paraId="0B84BF9E" w14:textId="77777777" w:rsidR="00721D62" w:rsidRPr="00C77383" w:rsidRDefault="00721D62" w:rsidP="008A597E">
            <w:pPr>
              <w:pStyle w:val="tabletext11"/>
              <w:jc w:val="right"/>
              <w:rPr>
                <w:ins w:id="846" w:author="Author"/>
              </w:rPr>
            </w:pPr>
            <w:ins w:id="847" w:author="Author">
              <w:r w:rsidRPr="00C7738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EB7D5EE" w14:textId="77777777" w:rsidR="00721D62" w:rsidRPr="00C77383" w:rsidRDefault="00721D62" w:rsidP="008A597E">
            <w:pPr>
              <w:pStyle w:val="tabletext11"/>
              <w:rPr>
                <w:ins w:id="848" w:author="Author"/>
              </w:rPr>
            </w:pPr>
            <w:ins w:id="849" w:author="Author">
              <w:r w:rsidRPr="00C77383">
                <w:t>2,000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6D96FAE0" w14:textId="77777777" w:rsidR="00721D62" w:rsidRPr="00C77383" w:rsidRDefault="00721D62" w:rsidP="008A597E">
            <w:pPr>
              <w:pStyle w:val="tabletext11"/>
              <w:jc w:val="right"/>
              <w:rPr>
                <w:ins w:id="85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4236779" w14:textId="77777777" w:rsidR="00721D62" w:rsidRPr="00C77383" w:rsidRDefault="00721D62" w:rsidP="008A597E">
            <w:pPr>
              <w:pStyle w:val="tabletext11"/>
              <w:jc w:val="right"/>
              <w:rPr>
                <w:ins w:id="851" w:author="Author"/>
              </w:rPr>
            </w:pPr>
            <w:ins w:id="852" w:author="Author">
              <w:r w:rsidRPr="00C77383">
                <w:t>9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6D456FC9" w14:textId="77777777" w:rsidR="00721D62" w:rsidRPr="00C77383" w:rsidRDefault="00721D62" w:rsidP="008A597E">
            <w:pPr>
              <w:pStyle w:val="tabletext11"/>
              <w:jc w:val="right"/>
              <w:rPr>
                <w:ins w:id="85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BDE6244" w14:textId="77777777" w:rsidR="00721D62" w:rsidRPr="00C77383" w:rsidRDefault="00721D62" w:rsidP="008A597E">
            <w:pPr>
              <w:pStyle w:val="tabletext11"/>
              <w:jc w:val="right"/>
              <w:rPr>
                <w:ins w:id="85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D6C8213" w14:textId="77777777" w:rsidR="00721D62" w:rsidRPr="00C77383" w:rsidRDefault="00721D62" w:rsidP="008A597E">
            <w:pPr>
              <w:pStyle w:val="tabletext11"/>
              <w:jc w:val="right"/>
              <w:rPr>
                <w:ins w:id="855" w:author="Author"/>
              </w:rPr>
            </w:pPr>
            <w:ins w:id="856" w:author="Author">
              <w:r w:rsidRPr="00C77383">
                <w:t>10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6C6F5A9" w14:textId="77777777" w:rsidR="00721D62" w:rsidRPr="00C77383" w:rsidRDefault="00721D62" w:rsidP="008A597E">
            <w:pPr>
              <w:pStyle w:val="tabletext11"/>
              <w:jc w:val="right"/>
              <w:rPr>
                <w:ins w:id="85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9CB174F" w14:textId="77777777" w:rsidR="00721D62" w:rsidRPr="00C77383" w:rsidRDefault="00721D62" w:rsidP="008A597E">
            <w:pPr>
              <w:pStyle w:val="tabletext11"/>
              <w:jc w:val="right"/>
              <w:rPr>
                <w:ins w:id="85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F49ED0B" w14:textId="77777777" w:rsidR="00721D62" w:rsidRPr="00C77383" w:rsidRDefault="00721D62" w:rsidP="008A597E">
            <w:pPr>
              <w:pStyle w:val="tabletext11"/>
              <w:jc w:val="right"/>
              <w:rPr>
                <w:ins w:id="859" w:author="Author"/>
              </w:rPr>
            </w:pPr>
            <w:ins w:id="860" w:author="Author">
              <w:r w:rsidRPr="00C77383">
                <w:t>33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2179370" w14:textId="77777777" w:rsidR="00721D62" w:rsidRPr="00C77383" w:rsidRDefault="00721D62" w:rsidP="008A597E">
            <w:pPr>
              <w:pStyle w:val="tabletext11"/>
              <w:jc w:val="right"/>
              <w:rPr>
                <w:ins w:id="861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0D8024BB" w14:textId="77777777" w:rsidR="00721D62" w:rsidRPr="00C77383" w:rsidRDefault="00721D62" w:rsidP="008A597E">
            <w:pPr>
              <w:pStyle w:val="tabletext11"/>
              <w:jc w:val="right"/>
              <w:rPr>
                <w:ins w:id="862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080DC2EC" w14:textId="77777777" w:rsidR="00721D62" w:rsidRPr="00C77383" w:rsidRDefault="00721D62" w:rsidP="008A597E">
            <w:pPr>
              <w:pStyle w:val="tabletext11"/>
              <w:jc w:val="right"/>
              <w:rPr>
                <w:ins w:id="863" w:author="Author"/>
              </w:rPr>
            </w:pPr>
            <w:ins w:id="864" w:author="Author">
              <w:r w:rsidRPr="00C77383">
                <w:t>35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2FB98ED" w14:textId="77777777" w:rsidR="00721D62" w:rsidRPr="00C77383" w:rsidRDefault="00721D62" w:rsidP="008A597E">
            <w:pPr>
              <w:pStyle w:val="tabletext11"/>
              <w:jc w:val="right"/>
              <w:rPr>
                <w:ins w:id="865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5926709F" w14:textId="77777777" w:rsidR="00721D62" w:rsidRPr="00C77383" w:rsidRDefault="00721D62" w:rsidP="008A597E">
            <w:pPr>
              <w:pStyle w:val="tabletext11"/>
              <w:jc w:val="right"/>
              <w:rPr>
                <w:ins w:id="866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32BB6A44" w14:textId="77777777" w:rsidR="00721D62" w:rsidRPr="00C77383" w:rsidRDefault="00721D62" w:rsidP="008A597E">
            <w:pPr>
              <w:pStyle w:val="tabletext11"/>
              <w:jc w:val="right"/>
              <w:rPr>
                <w:ins w:id="867" w:author="Author"/>
              </w:rPr>
            </w:pPr>
            <w:ins w:id="868" w:author="Author">
              <w:r w:rsidRPr="00C77383">
                <w:t>5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AE878C2" w14:textId="77777777" w:rsidR="00721D62" w:rsidRPr="00C77383" w:rsidRDefault="00721D62" w:rsidP="008A597E">
            <w:pPr>
              <w:pStyle w:val="tabletext11"/>
              <w:jc w:val="right"/>
              <w:rPr>
                <w:ins w:id="869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36DA450" w14:textId="77777777" w:rsidR="00721D62" w:rsidRPr="00C77383" w:rsidRDefault="00721D62" w:rsidP="008A597E">
            <w:pPr>
              <w:pStyle w:val="tabletext11"/>
              <w:jc w:val="right"/>
              <w:rPr>
                <w:ins w:id="870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404551E0" w14:textId="77777777" w:rsidR="00721D62" w:rsidRPr="00C77383" w:rsidRDefault="00721D62" w:rsidP="008A597E">
            <w:pPr>
              <w:pStyle w:val="tabletext11"/>
              <w:jc w:val="right"/>
              <w:rPr>
                <w:ins w:id="871" w:author="Author"/>
              </w:rPr>
            </w:pPr>
            <w:ins w:id="872" w:author="Author">
              <w:r w:rsidRPr="00C77383">
                <w:t>6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3E62DCC9" w14:textId="77777777" w:rsidR="00721D62" w:rsidRPr="00C77383" w:rsidRDefault="00721D62" w:rsidP="008A597E">
            <w:pPr>
              <w:pStyle w:val="tabletext11"/>
              <w:jc w:val="right"/>
              <w:rPr>
                <w:ins w:id="87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1BCDFC3" w14:textId="77777777" w:rsidR="00721D62" w:rsidRPr="00C77383" w:rsidRDefault="00721D62" w:rsidP="008A597E">
            <w:pPr>
              <w:pStyle w:val="tabletext11"/>
              <w:jc w:val="right"/>
              <w:rPr>
                <w:ins w:id="87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5E12663" w14:textId="77777777" w:rsidR="00721D62" w:rsidRPr="00C77383" w:rsidRDefault="00721D62" w:rsidP="008A597E">
            <w:pPr>
              <w:pStyle w:val="tabletext11"/>
              <w:jc w:val="right"/>
              <w:rPr>
                <w:ins w:id="875" w:author="Author"/>
              </w:rPr>
            </w:pPr>
            <w:ins w:id="876" w:author="Author">
              <w:r w:rsidRPr="00C77383">
                <w:t>5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98A8931" w14:textId="77777777" w:rsidR="00721D62" w:rsidRPr="00C77383" w:rsidRDefault="00721D62" w:rsidP="008A597E">
            <w:pPr>
              <w:pStyle w:val="tabletext11"/>
              <w:jc w:val="right"/>
              <w:rPr>
                <w:ins w:id="87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2BE05ED" w14:textId="77777777" w:rsidR="00721D62" w:rsidRPr="00C77383" w:rsidRDefault="00721D62" w:rsidP="008A597E">
            <w:pPr>
              <w:pStyle w:val="tabletext11"/>
              <w:jc w:val="right"/>
              <w:rPr>
                <w:ins w:id="878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3EF628DE" w14:textId="77777777" w:rsidR="00721D62" w:rsidRPr="00C77383" w:rsidRDefault="00721D62" w:rsidP="008A597E">
            <w:pPr>
              <w:pStyle w:val="tabletext11"/>
              <w:jc w:val="right"/>
              <w:rPr>
                <w:ins w:id="879" w:author="Author"/>
              </w:rPr>
            </w:pPr>
            <w:ins w:id="880" w:author="Author">
              <w:r w:rsidRPr="00C77383">
                <w:t>6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48AA957" w14:textId="77777777" w:rsidR="00721D62" w:rsidRPr="00C77383" w:rsidRDefault="00721D62" w:rsidP="008A597E">
            <w:pPr>
              <w:pStyle w:val="tabletext11"/>
              <w:jc w:val="right"/>
              <w:rPr>
                <w:ins w:id="881" w:author="Author"/>
              </w:rPr>
            </w:pPr>
          </w:p>
        </w:tc>
      </w:tr>
      <w:tr w:rsidR="00721D62" w:rsidRPr="00C77383" w14:paraId="75DFBABC" w14:textId="77777777" w:rsidTr="008A597E">
        <w:trPr>
          <w:cantSplit/>
          <w:trHeight w:val="190"/>
          <w:ins w:id="882" w:author="Author"/>
        </w:trPr>
        <w:tc>
          <w:tcPr>
            <w:tcW w:w="200" w:type="dxa"/>
          </w:tcPr>
          <w:p w14:paraId="4A5245DD" w14:textId="77777777" w:rsidR="00721D62" w:rsidRPr="00C77383" w:rsidRDefault="00721D62" w:rsidP="008A597E">
            <w:pPr>
              <w:pStyle w:val="tabletext11"/>
              <w:rPr>
                <w:ins w:id="88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14F0BBF" w14:textId="77777777" w:rsidR="00721D62" w:rsidRPr="00C77383" w:rsidRDefault="00721D62" w:rsidP="008A597E">
            <w:pPr>
              <w:pStyle w:val="tabletext11"/>
              <w:jc w:val="right"/>
              <w:rPr>
                <w:ins w:id="884" w:author="Author"/>
              </w:rPr>
            </w:pPr>
          </w:p>
        </w:tc>
        <w:tc>
          <w:tcPr>
            <w:tcW w:w="630" w:type="dxa"/>
          </w:tcPr>
          <w:p w14:paraId="60827DC5" w14:textId="77777777" w:rsidR="00721D62" w:rsidRPr="00C77383" w:rsidRDefault="00721D62" w:rsidP="008A597E">
            <w:pPr>
              <w:pStyle w:val="tabletext11"/>
              <w:jc w:val="right"/>
              <w:rPr>
                <w:ins w:id="885" w:author="Author"/>
              </w:rPr>
            </w:pPr>
            <w:ins w:id="886" w:author="Author">
              <w:r w:rsidRPr="00C77383">
                <w:t>2,001</w:t>
              </w:r>
            </w:ins>
          </w:p>
        </w:tc>
        <w:tc>
          <w:tcPr>
            <w:tcW w:w="180" w:type="dxa"/>
          </w:tcPr>
          <w:p w14:paraId="091FD12D" w14:textId="77777777" w:rsidR="00721D62" w:rsidRPr="00C77383" w:rsidRDefault="00721D62" w:rsidP="008A597E">
            <w:pPr>
              <w:pStyle w:val="tabletext11"/>
              <w:jc w:val="right"/>
              <w:rPr>
                <w:ins w:id="887" w:author="Author"/>
              </w:rPr>
            </w:pPr>
            <w:ins w:id="888" w:author="Author">
              <w:r w:rsidRPr="00C7738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4A86053" w14:textId="77777777" w:rsidR="00721D62" w:rsidRPr="00C77383" w:rsidRDefault="00721D62" w:rsidP="008A597E">
            <w:pPr>
              <w:pStyle w:val="tabletext11"/>
              <w:rPr>
                <w:ins w:id="889" w:author="Author"/>
              </w:rPr>
            </w:pPr>
            <w:ins w:id="890" w:author="Author">
              <w:r w:rsidRPr="00C77383">
                <w:t>2,500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6A8413BC" w14:textId="77777777" w:rsidR="00721D62" w:rsidRPr="00C77383" w:rsidRDefault="00721D62" w:rsidP="008A597E">
            <w:pPr>
              <w:pStyle w:val="tabletext11"/>
              <w:jc w:val="right"/>
              <w:rPr>
                <w:ins w:id="89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7F60D5A" w14:textId="77777777" w:rsidR="00721D62" w:rsidRPr="00C77383" w:rsidRDefault="00721D62" w:rsidP="008A597E">
            <w:pPr>
              <w:pStyle w:val="tabletext11"/>
              <w:jc w:val="right"/>
              <w:rPr>
                <w:ins w:id="892" w:author="Author"/>
              </w:rPr>
            </w:pPr>
            <w:ins w:id="893" w:author="Author">
              <w:r w:rsidRPr="00C77383">
                <w:t>11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656B31C6" w14:textId="77777777" w:rsidR="00721D62" w:rsidRPr="00C77383" w:rsidRDefault="00721D62" w:rsidP="008A597E">
            <w:pPr>
              <w:pStyle w:val="tabletext11"/>
              <w:jc w:val="right"/>
              <w:rPr>
                <w:ins w:id="89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C617157" w14:textId="77777777" w:rsidR="00721D62" w:rsidRPr="00C77383" w:rsidRDefault="00721D62" w:rsidP="008A597E">
            <w:pPr>
              <w:pStyle w:val="tabletext11"/>
              <w:jc w:val="right"/>
              <w:rPr>
                <w:ins w:id="89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145EC7A" w14:textId="77777777" w:rsidR="00721D62" w:rsidRPr="00C77383" w:rsidRDefault="00721D62" w:rsidP="008A597E">
            <w:pPr>
              <w:pStyle w:val="tabletext11"/>
              <w:jc w:val="right"/>
              <w:rPr>
                <w:ins w:id="896" w:author="Author"/>
              </w:rPr>
            </w:pPr>
            <w:ins w:id="897" w:author="Author">
              <w:r w:rsidRPr="00C77383">
                <w:t>11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28DBDF1" w14:textId="77777777" w:rsidR="00721D62" w:rsidRPr="00C77383" w:rsidRDefault="00721D62" w:rsidP="008A597E">
            <w:pPr>
              <w:pStyle w:val="tabletext11"/>
              <w:jc w:val="right"/>
              <w:rPr>
                <w:ins w:id="89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2BC942D" w14:textId="77777777" w:rsidR="00721D62" w:rsidRPr="00C77383" w:rsidRDefault="00721D62" w:rsidP="008A597E">
            <w:pPr>
              <w:pStyle w:val="tabletext11"/>
              <w:jc w:val="right"/>
              <w:rPr>
                <w:ins w:id="89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78D6314" w14:textId="77777777" w:rsidR="00721D62" w:rsidRPr="00C77383" w:rsidRDefault="00721D62" w:rsidP="008A597E">
            <w:pPr>
              <w:pStyle w:val="tabletext11"/>
              <w:jc w:val="right"/>
              <w:rPr>
                <w:ins w:id="900" w:author="Author"/>
              </w:rPr>
            </w:pPr>
            <w:ins w:id="901" w:author="Author">
              <w:r w:rsidRPr="00C77383">
                <w:t>39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61EE337" w14:textId="77777777" w:rsidR="00721D62" w:rsidRPr="00C77383" w:rsidRDefault="00721D62" w:rsidP="008A597E">
            <w:pPr>
              <w:pStyle w:val="tabletext11"/>
              <w:jc w:val="right"/>
              <w:rPr>
                <w:ins w:id="902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69FF6CA6" w14:textId="77777777" w:rsidR="00721D62" w:rsidRPr="00C77383" w:rsidRDefault="00721D62" w:rsidP="008A597E">
            <w:pPr>
              <w:pStyle w:val="tabletext11"/>
              <w:jc w:val="right"/>
              <w:rPr>
                <w:ins w:id="903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06F81AF0" w14:textId="77777777" w:rsidR="00721D62" w:rsidRPr="00C77383" w:rsidRDefault="00721D62" w:rsidP="008A597E">
            <w:pPr>
              <w:pStyle w:val="tabletext11"/>
              <w:jc w:val="right"/>
              <w:rPr>
                <w:ins w:id="904" w:author="Author"/>
              </w:rPr>
            </w:pPr>
            <w:ins w:id="905" w:author="Author">
              <w:r w:rsidRPr="00C77383">
                <w:t>41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72E1B9C" w14:textId="77777777" w:rsidR="00721D62" w:rsidRPr="00C77383" w:rsidRDefault="00721D62" w:rsidP="008A597E">
            <w:pPr>
              <w:pStyle w:val="tabletext11"/>
              <w:jc w:val="right"/>
              <w:rPr>
                <w:ins w:id="906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3EE6393E" w14:textId="77777777" w:rsidR="00721D62" w:rsidRPr="00C77383" w:rsidRDefault="00721D62" w:rsidP="008A597E">
            <w:pPr>
              <w:pStyle w:val="tabletext11"/>
              <w:jc w:val="right"/>
              <w:rPr>
                <w:ins w:id="907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212EC5E2" w14:textId="77777777" w:rsidR="00721D62" w:rsidRPr="00C77383" w:rsidRDefault="00721D62" w:rsidP="008A597E">
            <w:pPr>
              <w:pStyle w:val="tabletext11"/>
              <w:jc w:val="right"/>
              <w:rPr>
                <w:ins w:id="908" w:author="Author"/>
              </w:rPr>
            </w:pPr>
            <w:ins w:id="909" w:author="Author">
              <w:r w:rsidRPr="00C77383">
                <w:t>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A6A3816" w14:textId="77777777" w:rsidR="00721D62" w:rsidRPr="00C77383" w:rsidRDefault="00721D62" w:rsidP="008A597E">
            <w:pPr>
              <w:pStyle w:val="tabletext11"/>
              <w:jc w:val="right"/>
              <w:rPr>
                <w:ins w:id="910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7F65451" w14:textId="77777777" w:rsidR="00721D62" w:rsidRPr="00C77383" w:rsidRDefault="00721D62" w:rsidP="008A597E">
            <w:pPr>
              <w:pStyle w:val="tabletext11"/>
              <w:jc w:val="right"/>
              <w:rPr>
                <w:ins w:id="911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400DADB3" w14:textId="77777777" w:rsidR="00721D62" w:rsidRPr="00C77383" w:rsidRDefault="00721D62" w:rsidP="008A597E">
            <w:pPr>
              <w:pStyle w:val="tabletext11"/>
              <w:jc w:val="right"/>
              <w:rPr>
                <w:ins w:id="912" w:author="Author"/>
              </w:rPr>
            </w:pPr>
            <w:ins w:id="913" w:author="Author">
              <w:r w:rsidRPr="00C77383">
                <w:t>6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67CD72AF" w14:textId="77777777" w:rsidR="00721D62" w:rsidRPr="00C77383" w:rsidRDefault="00721D62" w:rsidP="008A597E">
            <w:pPr>
              <w:pStyle w:val="tabletext11"/>
              <w:jc w:val="right"/>
              <w:rPr>
                <w:ins w:id="91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FB5886D" w14:textId="77777777" w:rsidR="00721D62" w:rsidRPr="00C77383" w:rsidRDefault="00721D62" w:rsidP="008A597E">
            <w:pPr>
              <w:pStyle w:val="tabletext11"/>
              <w:jc w:val="right"/>
              <w:rPr>
                <w:ins w:id="91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23FAA2C" w14:textId="77777777" w:rsidR="00721D62" w:rsidRPr="00C77383" w:rsidRDefault="00721D62" w:rsidP="008A597E">
            <w:pPr>
              <w:pStyle w:val="tabletext11"/>
              <w:jc w:val="right"/>
              <w:rPr>
                <w:ins w:id="916" w:author="Author"/>
              </w:rPr>
            </w:pPr>
            <w:ins w:id="917" w:author="Author">
              <w:r w:rsidRPr="00C77383">
                <w:t>6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F701507" w14:textId="77777777" w:rsidR="00721D62" w:rsidRPr="00C77383" w:rsidRDefault="00721D62" w:rsidP="008A597E">
            <w:pPr>
              <w:pStyle w:val="tabletext11"/>
              <w:jc w:val="right"/>
              <w:rPr>
                <w:ins w:id="91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9E38C7A" w14:textId="77777777" w:rsidR="00721D62" w:rsidRPr="00C77383" w:rsidRDefault="00721D62" w:rsidP="008A597E">
            <w:pPr>
              <w:pStyle w:val="tabletext11"/>
              <w:jc w:val="right"/>
              <w:rPr>
                <w:ins w:id="919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59911A7B" w14:textId="77777777" w:rsidR="00721D62" w:rsidRPr="00C77383" w:rsidRDefault="00721D62" w:rsidP="008A597E">
            <w:pPr>
              <w:pStyle w:val="tabletext11"/>
              <w:jc w:val="right"/>
              <w:rPr>
                <w:ins w:id="920" w:author="Author"/>
              </w:rPr>
            </w:pPr>
            <w:ins w:id="921" w:author="Author">
              <w:r w:rsidRPr="00C77383">
                <w:t>6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EB1CBAF" w14:textId="77777777" w:rsidR="00721D62" w:rsidRPr="00C77383" w:rsidRDefault="00721D62" w:rsidP="008A597E">
            <w:pPr>
              <w:pStyle w:val="tabletext11"/>
              <w:jc w:val="right"/>
              <w:rPr>
                <w:ins w:id="922" w:author="Author"/>
              </w:rPr>
            </w:pPr>
          </w:p>
        </w:tc>
      </w:tr>
      <w:tr w:rsidR="00721D62" w:rsidRPr="00C77383" w14:paraId="4CA2C29B" w14:textId="77777777" w:rsidTr="008A597E">
        <w:trPr>
          <w:cantSplit/>
          <w:trHeight w:val="190"/>
          <w:ins w:id="923" w:author="Author"/>
        </w:trPr>
        <w:tc>
          <w:tcPr>
            <w:tcW w:w="200" w:type="dxa"/>
          </w:tcPr>
          <w:p w14:paraId="230BA70C" w14:textId="77777777" w:rsidR="00721D62" w:rsidRPr="00C77383" w:rsidRDefault="00721D62" w:rsidP="008A597E">
            <w:pPr>
              <w:pStyle w:val="tabletext11"/>
              <w:rPr>
                <w:ins w:id="92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1144ECE" w14:textId="77777777" w:rsidR="00721D62" w:rsidRPr="00C77383" w:rsidRDefault="00721D62" w:rsidP="008A597E">
            <w:pPr>
              <w:pStyle w:val="tabletext11"/>
              <w:jc w:val="right"/>
              <w:rPr>
                <w:ins w:id="925" w:author="Author"/>
              </w:rPr>
            </w:pPr>
          </w:p>
        </w:tc>
        <w:tc>
          <w:tcPr>
            <w:tcW w:w="630" w:type="dxa"/>
          </w:tcPr>
          <w:p w14:paraId="531FE756" w14:textId="77777777" w:rsidR="00721D62" w:rsidRPr="00C77383" w:rsidRDefault="00721D62" w:rsidP="008A597E">
            <w:pPr>
              <w:pStyle w:val="tabletext11"/>
              <w:jc w:val="right"/>
              <w:rPr>
                <w:ins w:id="926" w:author="Author"/>
              </w:rPr>
            </w:pPr>
            <w:ins w:id="927" w:author="Author">
              <w:r w:rsidRPr="00C77383">
                <w:t>2,501</w:t>
              </w:r>
            </w:ins>
          </w:p>
        </w:tc>
        <w:tc>
          <w:tcPr>
            <w:tcW w:w="180" w:type="dxa"/>
          </w:tcPr>
          <w:p w14:paraId="09FAB86B" w14:textId="77777777" w:rsidR="00721D62" w:rsidRPr="00C77383" w:rsidRDefault="00721D62" w:rsidP="008A597E">
            <w:pPr>
              <w:pStyle w:val="tabletext11"/>
              <w:jc w:val="right"/>
              <w:rPr>
                <w:ins w:id="928" w:author="Author"/>
              </w:rPr>
            </w:pPr>
            <w:ins w:id="929" w:author="Author">
              <w:r w:rsidRPr="00C7738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281A31B" w14:textId="77777777" w:rsidR="00721D62" w:rsidRPr="00C77383" w:rsidRDefault="00721D62" w:rsidP="008A597E">
            <w:pPr>
              <w:pStyle w:val="tabletext11"/>
              <w:rPr>
                <w:ins w:id="930" w:author="Author"/>
              </w:rPr>
            </w:pPr>
            <w:ins w:id="931" w:author="Author">
              <w:r w:rsidRPr="00C77383">
                <w:t>3,000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725B3286" w14:textId="77777777" w:rsidR="00721D62" w:rsidRPr="00C77383" w:rsidRDefault="00721D62" w:rsidP="008A597E">
            <w:pPr>
              <w:pStyle w:val="tabletext11"/>
              <w:jc w:val="right"/>
              <w:rPr>
                <w:ins w:id="93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FAE384A" w14:textId="77777777" w:rsidR="00721D62" w:rsidRPr="00C77383" w:rsidRDefault="00721D62" w:rsidP="008A597E">
            <w:pPr>
              <w:pStyle w:val="tabletext11"/>
              <w:jc w:val="right"/>
              <w:rPr>
                <w:ins w:id="933" w:author="Author"/>
              </w:rPr>
            </w:pPr>
            <w:ins w:id="934" w:author="Author">
              <w:r w:rsidRPr="00C77383">
                <w:t>12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9B2413B" w14:textId="77777777" w:rsidR="00721D62" w:rsidRPr="00C77383" w:rsidRDefault="00721D62" w:rsidP="008A597E">
            <w:pPr>
              <w:pStyle w:val="tabletext11"/>
              <w:jc w:val="right"/>
              <w:rPr>
                <w:ins w:id="93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67D3FCF" w14:textId="77777777" w:rsidR="00721D62" w:rsidRPr="00C77383" w:rsidRDefault="00721D62" w:rsidP="008A597E">
            <w:pPr>
              <w:pStyle w:val="tabletext11"/>
              <w:jc w:val="right"/>
              <w:rPr>
                <w:ins w:id="93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E05DE10" w14:textId="77777777" w:rsidR="00721D62" w:rsidRPr="00C77383" w:rsidRDefault="00721D62" w:rsidP="008A597E">
            <w:pPr>
              <w:pStyle w:val="tabletext11"/>
              <w:jc w:val="right"/>
              <w:rPr>
                <w:ins w:id="937" w:author="Author"/>
              </w:rPr>
            </w:pPr>
            <w:ins w:id="938" w:author="Author">
              <w:r w:rsidRPr="00C77383">
                <w:t>13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224DAEF" w14:textId="77777777" w:rsidR="00721D62" w:rsidRPr="00C77383" w:rsidRDefault="00721D62" w:rsidP="008A597E">
            <w:pPr>
              <w:pStyle w:val="tabletext11"/>
              <w:jc w:val="right"/>
              <w:rPr>
                <w:ins w:id="93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AEFFBD6" w14:textId="77777777" w:rsidR="00721D62" w:rsidRPr="00C77383" w:rsidRDefault="00721D62" w:rsidP="008A597E">
            <w:pPr>
              <w:pStyle w:val="tabletext11"/>
              <w:jc w:val="right"/>
              <w:rPr>
                <w:ins w:id="94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39D01A2" w14:textId="77777777" w:rsidR="00721D62" w:rsidRPr="00C77383" w:rsidRDefault="00721D62" w:rsidP="008A597E">
            <w:pPr>
              <w:pStyle w:val="tabletext11"/>
              <w:jc w:val="right"/>
              <w:rPr>
                <w:ins w:id="941" w:author="Author"/>
              </w:rPr>
            </w:pPr>
            <w:ins w:id="942" w:author="Author">
              <w:r w:rsidRPr="00C77383">
                <w:t>45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95462DD" w14:textId="77777777" w:rsidR="00721D62" w:rsidRPr="00C77383" w:rsidRDefault="00721D62" w:rsidP="008A597E">
            <w:pPr>
              <w:pStyle w:val="tabletext11"/>
              <w:jc w:val="right"/>
              <w:rPr>
                <w:ins w:id="943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561AF46" w14:textId="77777777" w:rsidR="00721D62" w:rsidRPr="00C77383" w:rsidRDefault="00721D62" w:rsidP="008A597E">
            <w:pPr>
              <w:pStyle w:val="tabletext11"/>
              <w:jc w:val="right"/>
              <w:rPr>
                <w:ins w:id="944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5F8DD4FD" w14:textId="77777777" w:rsidR="00721D62" w:rsidRPr="00C77383" w:rsidRDefault="00721D62" w:rsidP="008A597E">
            <w:pPr>
              <w:pStyle w:val="tabletext11"/>
              <w:jc w:val="right"/>
              <w:rPr>
                <w:ins w:id="945" w:author="Author"/>
              </w:rPr>
            </w:pPr>
            <w:ins w:id="946" w:author="Author">
              <w:r w:rsidRPr="00C77383">
                <w:t>47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F30CF77" w14:textId="77777777" w:rsidR="00721D62" w:rsidRPr="00C77383" w:rsidRDefault="00721D62" w:rsidP="008A597E">
            <w:pPr>
              <w:pStyle w:val="tabletext11"/>
              <w:jc w:val="right"/>
              <w:rPr>
                <w:ins w:id="947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6E93F519" w14:textId="77777777" w:rsidR="00721D62" w:rsidRPr="00C77383" w:rsidRDefault="00721D62" w:rsidP="008A597E">
            <w:pPr>
              <w:pStyle w:val="tabletext11"/>
              <w:jc w:val="right"/>
              <w:rPr>
                <w:ins w:id="948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3D2EBD5D" w14:textId="77777777" w:rsidR="00721D62" w:rsidRPr="00C77383" w:rsidRDefault="00721D62" w:rsidP="008A597E">
            <w:pPr>
              <w:pStyle w:val="tabletext11"/>
              <w:jc w:val="right"/>
              <w:rPr>
                <w:ins w:id="949" w:author="Author"/>
              </w:rPr>
            </w:pPr>
            <w:ins w:id="950" w:author="Author">
              <w:r w:rsidRPr="00C77383">
                <w:t>7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523673C" w14:textId="77777777" w:rsidR="00721D62" w:rsidRPr="00C77383" w:rsidRDefault="00721D62" w:rsidP="008A597E">
            <w:pPr>
              <w:pStyle w:val="tabletext11"/>
              <w:jc w:val="right"/>
              <w:rPr>
                <w:ins w:id="951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A3C4973" w14:textId="77777777" w:rsidR="00721D62" w:rsidRPr="00C77383" w:rsidRDefault="00721D62" w:rsidP="008A597E">
            <w:pPr>
              <w:pStyle w:val="tabletext11"/>
              <w:jc w:val="right"/>
              <w:rPr>
                <w:ins w:id="952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75DACD1D" w14:textId="77777777" w:rsidR="00721D62" w:rsidRPr="00C77383" w:rsidRDefault="00721D62" w:rsidP="008A597E">
            <w:pPr>
              <w:pStyle w:val="tabletext11"/>
              <w:jc w:val="right"/>
              <w:rPr>
                <w:ins w:id="953" w:author="Author"/>
              </w:rPr>
            </w:pPr>
            <w:ins w:id="954" w:author="Author">
              <w:r w:rsidRPr="00C77383">
                <w:t>7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65FBD9FA" w14:textId="77777777" w:rsidR="00721D62" w:rsidRPr="00C77383" w:rsidRDefault="00721D62" w:rsidP="008A597E">
            <w:pPr>
              <w:pStyle w:val="tabletext11"/>
              <w:jc w:val="right"/>
              <w:rPr>
                <w:ins w:id="95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9E6432F" w14:textId="77777777" w:rsidR="00721D62" w:rsidRPr="00C77383" w:rsidRDefault="00721D62" w:rsidP="008A597E">
            <w:pPr>
              <w:pStyle w:val="tabletext11"/>
              <w:jc w:val="right"/>
              <w:rPr>
                <w:ins w:id="95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1AC231C" w14:textId="77777777" w:rsidR="00721D62" w:rsidRPr="00C77383" w:rsidRDefault="00721D62" w:rsidP="008A597E">
            <w:pPr>
              <w:pStyle w:val="tabletext11"/>
              <w:jc w:val="right"/>
              <w:rPr>
                <w:ins w:id="957" w:author="Author"/>
              </w:rPr>
            </w:pPr>
            <w:ins w:id="958" w:author="Author">
              <w:r w:rsidRPr="00C77383">
                <w:t>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3CBDC7D" w14:textId="77777777" w:rsidR="00721D62" w:rsidRPr="00C77383" w:rsidRDefault="00721D62" w:rsidP="008A597E">
            <w:pPr>
              <w:pStyle w:val="tabletext11"/>
              <w:jc w:val="right"/>
              <w:rPr>
                <w:ins w:id="95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ED66FCA" w14:textId="77777777" w:rsidR="00721D62" w:rsidRPr="00C77383" w:rsidRDefault="00721D62" w:rsidP="008A597E">
            <w:pPr>
              <w:pStyle w:val="tabletext11"/>
              <w:jc w:val="right"/>
              <w:rPr>
                <w:ins w:id="960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638B840E" w14:textId="77777777" w:rsidR="00721D62" w:rsidRPr="00C77383" w:rsidRDefault="00721D62" w:rsidP="008A597E">
            <w:pPr>
              <w:pStyle w:val="tabletext11"/>
              <w:jc w:val="right"/>
              <w:rPr>
                <w:ins w:id="961" w:author="Author"/>
              </w:rPr>
            </w:pPr>
            <w:ins w:id="962" w:author="Author">
              <w:r w:rsidRPr="00C77383">
                <w:t>7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A55E799" w14:textId="77777777" w:rsidR="00721D62" w:rsidRPr="00C77383" w:rsidRDefault="00721D62" w:rsidP="008A597E">
            <w:pPr>
              <w:pStyle w:val="tabletext11"/>
              <w:jc w:val="right"/>
              <w:rPr>
                <w:ins w:id="963" w:author="Author"/>
              </w:rPr>
            </w:pPr>
          </w:p>
        </w:tc>
      </w:tr>
      <w:tr w:rsidR="00721D62" w:rsidRPr="00C77383" w14:paraId="77C8E8D8" w14:textId="77777777" w:rsidTr="008A597E">
        <w:trPr>
          <w:cantSplit/>
          <w:trHeight w:val="190"/>
          <w:ins w:id="964" w:author="Author"/>
        </w:trPr>
        <w:tc>
          <w:tcPr>
            <w:tcW w:w="200" w:type="dxa"/>
          </w:tcPr>
          <w:p w14:paraId="1B108F0D" w14:textId="77777777" w:rsidR="00721D62" w:rsidRPr="00C77383" w:rsidRDefault="00721D62" w:rsidP="008A597E">
            <w:pPr>
              <w:pStyle w:val="tabletext11"/>
              <w:rPr>
                <w:ins w:id="96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54C97EC" w14:textId="77777777" w:rsidR="00721D62" w:rsidRPr="00C77383" w:rsidRDefault="00721D62" w:rsidP="008A597E">
            <w:pPr>
              <w:pStyle w:val="tabletext11"/>
              <w:jc w:val="right"/>
              <w:rPr>
                <w:ins w:id="966" w:author="Author"/>
              </w:rPr>
            </w:pPr>
          </w:p>
        </w:tc>
        <w:tc>
          <w:tcPr>
            <w:tcW w:w="630" w:type="dxa"/>
          </w:tcPr>
          <w:p w14:paraId="466D2D66" w14:textId="77777777" w:rsidR="00721D62" w:rsidRPr="00C77383" w:rsidRDefault="00721D62" w:rsidP="008A597E">
            <w:pPr>
              <w:pStyle w:val="tabletext11"/>
              <w:jc w:val="right"/>
              <w:rPr>
                <w:ins w:id="967" w:author="Author"/>
              </w:rPr>
            </w:pPr>
            <w:ins w:id="968" w:author="Author">
              <w:r w:rsidRPr="00C77383">
                <w:t>3,001</w:t>
              </w:r>
            </w:ins>
          </w:p>
        </w:tc>
        <w:tc>
          <w:tcPr>
            <w:tcW w:w="180" w:type="dxa"/>
          </w:tcPr>
          <w:p w14:paraId="657374C6" w14:textId="77777777" w:rsidR="00721D62" w:rsidRPr="00C77383" w:rsidRDefault="00721D62" w:rsidP="008A597E">
            <w:pPr>
              <w:pStyle w:val="tabletext11"/>
              <w:jc w:val="right"/>
              <w:rPr>
                <w:ins w:id="969" w:author="Author"/>
              </w:rPr>
            </w:pPr>
            <w:ins w:id="970" w:author="Author">
              <w:r w:rsidRPr="00C7738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953BE27" w14:textId="77777777" w:rsidR="00721D62" w:rsidRPr="00C77383" w:rsidRDefault="00721D62" w:rsidP="008A597E">
            <w:pPr>
              <w:pStyle w:val="tabletext11"/>
              <w:rPr>
                <w:ins w:id="971" w:author="Author"/>
              </w:rPr>
            </w:pPr>
            <w:ins w:id="972" w:author="Author">
              <w:r w:rsidRPr="00C77383">
                <w:t>3,500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3CB29910" w14:textId="77777777" w:rsidR="00721D62" w:rsidRPr="00C77383" w:rsidRDefault="00721D62" w:rsidP="008A597E">
            <w:pPr>
              <w:pStyle w:val="tabletext11"/>
              <w:jc w:val="right"/>
              <w:rPr>
                <w:ins w:id="97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AA6CBD0" w14:textId="77777777" w:rsidR="00721D62" w:rsidRPr="00C77383" w:rsidRDefault="00721D62" w:rsidP="008A597E">
            <w:pPr>
              <w:pStyle w:val="tabletext11"/>
              <w:jc w:val="right"/>
              <w:rPr>
                <w:ins w:id="974" w:author="Author"/>
              </w:rPr>
            </w:pPr>
            <w:ins w:id="975" w:author="Author">
              <w:r w:rsidRPr="00C77383">
                <w:t>14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5BE5AB99" w14:textId="77777777" w:rsidR="00721D62" w:rsidRPr="00C77383" w:rsidRDefault="00721D62" w:rsidP="008A597E">
            <w:pPr>
              <w:pStyle w:val="tabletext11"/>
              <w:jc w:val="right"/>
              <w:rPr>
                <w:ins w:id="97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4F4FFE6" w14:textId="77777777" w:rsidR="00721D62" w:rsidRPr="00C77383" w:rsidRDefault="00721D62" w:rsidP="008A597E">
            <w:pPr>
              <w:pStyle w:val="tabletext11"/>
              <w:jc w:val="right"/>
              <w:rPr>
                <w:ins w:id="97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609E2F0" w14:textId="77777777" w:rsidR="00721D62" w:rsidRPr="00C77383" w:rsidRDefault="00721D62" w:rsidP="008A597E">
            <w:pPr>
              <w:pStyle w:val="tabletext11"/>
              <w:jc w:val="right"/>
              <w:rPr>
                <w:ins w:id="978" w:author="Author"/>
              </w:rPr>
            </w:pPr>
            <w:ins w:id="979" w:author="Author">
              <w:r w:rsidRPr="00C77383">
                <w:t>15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453D680" w14:textId="77777777" w:rsidR="00721D62" w:rsidRPr="00C77383" w:rsidRDefault="00721D62" w:rsidP="008A597E">
            <w:pPr>
              <w:pStyle w:val="tabletext11"/>
              <w:jc w:val="right"/>
              <w:rPr>
                <w:ins w:id="98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F58A0A6" w14:textId="77777777" w:rsidR="00721D62" w:rsidRPr="00C77383" w:rsidRDefault="00721D62" w:rsidP="008A597E">
            <w:pPr>
              <w:pStyle w:val="tabletext11"/>
              <w:jc w:val="right"/>
              <w:rPr>
                <w:ins w:id="98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617EA54" w14:textId="77777777" w:rsidR="00721D62" w:rsidRPr="00C77383" w:rsidRDefault="00721D62" w:rsidP="008A597E">
            <w:pPr>
              <w:pStyle w:val="tabletext11"/>
              <w:jc w:val="right"/>
              <w:rPr>
                <w:ins w:id="982" w:author="Author"/>
              </w:rPr>
            </w:pPr>
            <w:ins w:id="983" w:author="Author">
              <w:r w:rsidRPr="00C77383">
                <w:t>51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E857341" w14:textId="77777777" w:rsidR="00721D62" w:rsidRPr="00C77383" w:rsidRDefault="00721D62" w:rsidP="008A597E">
            <w:pPr>
              <w:pStyle w:val="tabletext11"/>
              <w:jc w:val="right"/>
              <w:rPr>
                <w:ins w:id="984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70A35D2D" w14:textId="77777777" w:rsidR="00721D62" w:rsidRPr="00C77383" w:rsidRDefault="00721D62" w:rsidP="008A597E">
            <w:pPr>
              <w:pStyle w:val="tabletext11"/>
              <w:jc w:val="right"/>
              <w:rPr>
                <w:ins w:id="985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463A7C03" w14:textId="77777777" w:rsidR="00721D62" w:rsidRPr="00C77383" w:rsidRDefault="00721D62" w:rsidP="008A597E">
            <w:pPr>
              <w:pStyle w:val="tabletext11"/>
              <w:jc w:val="right"/>
              <w:rPr>
                <w:ins w:id="986" w:author="Author"/>
              </w:rPr>
            </w:pPr>
            <w:ins w:id="987" w:author="Author">
              <w:r w:rsidRPr="00C77383">
                <w:t>54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CB451E3" w14:textId="77777777" w:rsidR="00721D62" w:rsidRPr="00C77383" w:rsidRDefault="00721D62" w:rsidP="008A597E">
            <w:pPr>
              <w:pStyle w:val="tabletext11"/>
              <w:jc w:val="right"/>
              <w:rPr>
                <w:ins w:id="988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3CB6404A" w14:textId="77777777" w:rsidR="00721D62" w:rsidRPr="00C77383" w:rsidRDefault="00721D62" w:rsidP="008A597E">
            <w:pPr>
              <w:pStyle w:val="tabletext11"/>
              <w:jc w:val="right"/>
              <w:rPr>
                <w:ins w:id="989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36CD3405" w14:textId="77777777" w:rsidR="00721D62" w:rsidRPr="00C77383" w:rsidRDefault="00721D62" w:rsidP="008A597E">
            <w:pPr>
              <w:pStyle w:val="tabletext11"/>
              <w:jc w:val="right"/>
              <w:rPr>
                <w:ins w:id="990" w:author="Author"/>
              </w:rPr>
            </w:pPr>
            <w:ins w:id="991" w:author="Author">
              <w:r w:rsidRPr="00C77383">
                <w:t>8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951752F" w14:textId="77777777" w:rsidR="00721D62" w:rsidRPr="00C77383" w:rsidRDefault="00721D62" w:rsidP="008A597E">
            <w:pPr>
              <w:pStyle w:val="tabletext11"/>
              <w:jc w:val="right"/>
              <w:rPr>
                <w:ins w:id="992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5099651" w14:textId="77777777" w:rsidR="00721D62" w:rsidRPr="00C77383" w:rsidRDefault="00721D62" w:rsidP="008A597E">
            <w:pPr>
              <w:pStyle w:val="tabletext11"/>
              <w:jc w:val="right"/>
              <w:rPr>
                <w:ins w:id="993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1BD88036" w14:textId="77777777" w:rsidR="00721D62" w:rsidRPr="00C77383" w:rsidRDefault="00721D62" w:rsidP="008A597E">
            <w:pPr>
              <w:pStyle w:val="tabletext11"/>
              <w:jc w:val="right"/>
              <w:rPr>
                <w:ins w:id="994" w:author="Author"/>
              </w:rPr>
            </w:pPr>
            <w:ins w:id="995" w:author="Author">
              <w:r w:rsidRPr="00C77383">
                <w:t>9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5BBB68D7" w14:textId="77777777" w:rsidR="00721D62" w:rsidRPr="00C77383" w:rsidRDefault="00721D62" w:rsidP="008A597E">
            <w:pPr>
              <w:pStyle w:val="tabletext11"/>
              <w:jc w:val="right"/>
              <w:rPr>
                <w:ins w:id="99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FB1D60C" w14:textId="77777777" w:rsidR="00721D62" w:rsidRPr="00C77383" w:rsidRDefault="00721D62" w:rsidP="008A597E">
            <w:pPr>
              <w:pStyle w:val="tabletext11"/>
              <w:jc w:val="right"/>
              <w:rPr>
                <w:ins w:id="99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46D7150" w14:textId="77777777" w:rsidR="00721D62" w:rsidRPr="00C77383" w:rsidRDefault="00721D62" w:rsidP="008A597E">
            <w:pPr>
              <w:pStyle w:val="tabletext11"/>
              <w:jc w:val="right"/>
              <w:rPr>
                <w:ins w:id="998" w:author="Author"/>
              </w:rPr>
            </w:pPr>
            <w:ins w:id="999" w:author="Author">
              <w:r w:rsidRPr="00C77383">
                <w:t>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5A0D392" w14:textId="77777777" w:rsidR="00721D62" w:rsidRPr="00C77383" w:rsidRDefault="00721D62" w:rsidP="008A597E">
            <w:pPr>
              <w:pStyle w:val="tabletext11"/>
              <w:jc w:val="right"/>
              <w:rPr>
                <w:ins w:id="100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5E142C8" w14:textId="77777777" w:rsidR="00721D62" w:rsidRPr="00C77383" w:rsidRDefault="00721D62" w:rsidP="008A597E">
            <w:pPr>
              <w:pStyle w:val="tabletext11"/>
              <w:jc w:val="right"/>
              <w:rPr>
                <w:ins w:id="1001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3DCBDC15" w14:textId="77777777" w:rsidR="00721D62" w:rsidRPr="00C77383" w:rsidRDefault="00721D62" w:rsidP="008A597E">
            <w:pPr>
              <w:pStyle w:val="tabletext11"/>
              <w:jc w:val="right"/>
              <w:rPr>
                <w:ins w:id="1002" w:author="Author"/>
              </w:rPr>
            </w:pPr>
            <w:ins w:id="1003" w:author="Author">
              <w:r w:rsidRPr="00C77383">
                <w:t>9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0C6DAE8" w14:textId="77777777" w:rsidR="00721D62" w:rsidRPr="00C77383" w:rsidRDefault="00721D62" w:rsidP="008A597E">
            <w:pPr>
              <w:pStyle w:val="tabletext11"/>
              <w:jc w:val="right"/>
              <w:rPr>
                <w:ins w:id="1004" w:author="Author"/>
              </w:rPr>
            </w:pPr>
          </w:p>
        </w:tc>
      </w:tr>
      <w:tr w:rsidR="00721D62" w:rsidRPr="00C77383" w14:paraId="1EFCB0CA" w14:textId="77777777" w:rsidTr="008A597E">
        <w:trPr>
          <w:cantSplit/>
          <w:trHeight w:val="190"/>
          <w:ins w:id="1005" w:author="Author"/>
        </w:trPr>
        <w:tc>
          <w:tcPr>
            <w:tcW w:w="200" w:type="dxa"/>
          </w:tcPr>
          <w:p w14:paraId="71999C41" w14:textId="77777777" w:rsidR="00721D62" w:rsidRPr="00C77383" w:rsidRDefault="00721D62" w:rsidP="008A597E">
            <w:pPr>
              <w:pStyle w:val="tabletext11"/>
              <w:rPr>
                <w:ins w:id="100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D0C5822" w14:textId="77777777" w:rsidR="00721D62" w:rsidRPr="00C77383" w:rsidRDefault="00721D62" w:rsidP="008A597E">
            <w:pPr>
              <w:pStyle w:val="tabletext11"/>
              <w:jc w:val="right"/>
              <w:rPr>
                <w:ins w:id="1007" w:author="Author"/>
              </w:rPr>
            </w:pPr>
          </w:p>
        </w:tc>
        <w:tc>
          <w:tcPr>
            <w:tcW w:w="630" w:type="dxa"/>
          </w:tcPr>
          <w:p w14:paraId="4D9DE731" w14:textId="77777777" w:rsidR="00721D62" w:rsidRPr="00C77383" w:rsidRDefault="00721D62" w:rsidP="008A597E">
            <w:pPr>
              <w:pStyle w:val="tabletext11"/>
              <w:jc w:val="right"/>
              <w:rPr>
                <w:ins w:id="1008" w:author="Author"/>
              </w:rPr>
            </w:pPr>
            <w:ins w:id="1009" w:author="Author">
              <w:r w:rsidRPr="00C77383">
                <w:t>3,501</w:t>
              </w:r>
            </w:ins>
          </w:p>
        </w:tc>
        <w:tc>
          <w:tcPr>
            <w:tcW w:w="180" w:type="dxa"/>
          </w:tcPr>
          <w:p w14:paraId="3DBB30A5" w14:textId="77777777" w:rsidR="00721D62" w:rsidRPr="00C77383" w:rsidRDefault="00721D62" w:rsidP="008A597E">
            <w:pPr>
              <w:pStyle w:val="tabletext11"/>
              <w:jc w:val="right"/>
              <w:rPr>
                <w:ins w:id="1010" w:author="Author"/>
              </w:rPr>
            </w:pPr>
            <w:ins w:id="1011" w:author="Author">
              <w:r w:rsidRPr="00C7738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1460EB8" w14:textId="77777777" w:rsidR="00721D62" w:rsidRPr="00C77383" w:rsidRDefault="00721D62" w:rsidP="008A597E">
            <w:pPr>
              <w:pStyle w:val="tabletext11"/>
              <w:rPr>
                <w:ins w:id="1012" w:author="Author"/>
              </w:rPr>
            </w:pPr>
            <w:ins w:id="1013" w:author="Author">
              <w:r w:rsidRPr="00C77383">
                <w:t>4,000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07AF8E73" w14:textId="77777777" w:rsidR="00721D62" w:rsidRPr="00C77383" w:rsidRDefault="00721D62" w:rsidP="008A597E">
            <w:pPr>
              <w:pStyle w:val="tabletext11"/>
              <w:jc w:val="right"/>
              <w:rPr>
                <w:ins w:id="101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4F890F0" w14:textId="77777777" w:rsidR="00721D62" w:rsidRPr="00C77383" w:rsidRDefault="00721D62" w:rsidP="008A597E">
            <w:pPr>
              <w:pStyle w:val="tabletext11"/>
              <w:jc w:val="right"/>
              <w:rPr>
                <w:ins w:id="1015" w:author="Author"/>
              </w:rPr>
            </w:pPr>
            <w:ins w:id="1016" w:author="Author">
              <w:r w:rsidRPr="00C77383">
                <w:t>16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EDD4C1B" w14:textId="77777777" w:rsidR="00721D62" w:rsidRPr="00C77383" w:rsidRDefault="00721D62" w:rsidP="008A597E">
            <w:pPr>
              <w:pStyle w:val="tabletext11"/>
              <w:jc w:val="right"/>
              <w:rPr>
                <w:ins w:id="101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ABDB102" w14:textId="77777777" w:rsidR="00721D62" w:rsidRPr="00C77383" w:rsidRDefault="00721D62" w:rsidP="008A597E">
            <w:pPr>
              <w:pStyle w:val="tabletext11"/>
              <w:jc w:val="right"/>
              <w:rPr>
                <w:ins w:id="101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A3C3D52" w14:textId="77777777" w:rsidR="00721D62" w:rsidRPr="00C77383" w:rsidRDefault="00721D62" w:rsidP="008A597E">
            <w:pPr>
              <w:pStyle w:val="tabletext11"/>
              <w:jc w:val="right"/>
              <w:rPr>
                <w:ins w:id="1019" w:author="Author"/>
              </w:rPr>
            </w:pPr>
            <w:ins w:id="1020" w:author="Author">
              <w:r w:rsidRPr="00C77383">
                <w:t>17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40930FA" w14:textId="77777777" w:rsidR="00721D62" w:rsidRPr="00C77383" w:rsidRDefault="00721D62" w:rsidP="008A597E">
            <w:pPr>
              <w:pStyle w:val="tabletext11"/>
              <w:jc w:val="right"/>
              <w:rPr>
                <w:ins w:id="102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FA8DDE1" w14:textId="77777777" w:rsidR="00721D62" w:rsidRPr="00C77383" w:rsidRDefault="00721D62" w:rsidP="008A597E">
            <w:pPr>
              <w:pStyle w:val="tabletext11"/>
              <w:jc w:val="right"/>
              <w:rPr>
                <w:ins w:id="102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C54F2A2" w14:textId="77777777" w:rsidR="00721D62" w:rsidRPr="00C77383" w:rsidRDefault="00721D62" w:rsidP="008A597E">
            <w:pPr>
              <w:pStyle w:val="tabletext11"/>
              <w:jc w:val="right"/>
              <w:rPr>
                <w:ins w:id="1023" w:author="Author"/>
              </w:rPr>
            </w:pPr>
            <w:ins w:id="1024" w:author="Author">
              <w:r w:rsidRPr="00C77383">
                <w:t>58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1ECE7EE" w14:textId="77777777" w:rsidR="00721D62" w:rsidRPr="00C77383" w:rsidRDefault="00721D62" w:rsidP="008A597E">
            <w:pPr>
              <w:pStyle w:val="tabletext11"/>
              <w:jc w:val="right"/>
              <w:rPr>
                <w:ins w:id="1025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788A35FA" w14:textId="77777777" w:rsidR="00721D62" w:rsidRPr="00C77383" w:rsidRDefault="00721D62" w:rsidP="008A597E">
            <w:pPr>
              <w:pStyle w:val="tabletext11"/>
              <w:jc w:val="right"/>
              <w:rPr>
                <w:ins w:id="1026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6945B194" w14:textId="77777777" w:rsidR="00721D62" w:rsidRPr="00C77383" w:rsidRDefault="00721D62" w:rsidP="008A597E">
            <w:pPr>
              <w:pStyle w:val="tabletext11"/>
              <w:jc w:val="right"/>
              <w:rPr>
                <w:ins w:id="1027" w:author="Author"/>
              </w:rPr>
            </w:pPr>
            <w:ins w:id="1028" w:author="Author">
              <w:r w:rsidRPr="00C77383">
                <w:t>61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1BA71FA" w14:textId="77777777" w:rsidR="00721D62" w:rsidRPr="00C77383" w:rsidRDefault="00721D62" w:rsidP="008A597E">
            <w:pPr>
              <w:pStyle w:val="tabletext11"/>
              <w:jc w:val="right"/>
              <w:rPr>
                <w:ins w:id="1029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58B35D49" w14:textId="77777777" w:rsidR="00721D62" w:rsidRPr="00C77383" w:rsidRDefault="00721D62" w:rsidP="008A597E">
            <w:pPr>
              <w:pStyle w:val="tabletext11"/>
              <w:jc w:val="right"/>
              <w:rPr>
                <w:ins w:id="1030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740E8EB6" w14:textId="77777777" w:rsidR="00721D62" w:rsidRPr="00C77383" w:rsidRDefault="00721D62" w:rsidP="008A597E">
            <w:pPr>
              <w:pStyle w:val="tabletext11"/>
              <w:jc w:val="right"/>
              <w:rPr>
                <w:ins w:id="1031" w:author="Author"/>
              </w:rPr>
            </w:pPr>
            <w:ins w:id="1032" w:author="Author">
              <w:r w:rsidRPr="00C77383">
                <w:t>9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D85CA1C" w14:textId="77777777" w:rsidR="00721D62" w:rsidRPr="00C77383" w:rsidRDefault="00721D62" w:rsidP="008A597E">
            <w:pPr>
              <w:pStyle w:val="tabletext11"/>
              <w:jc w:val="right"/>
              <w:rPr>
                <w:ins w:id="1033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0A786E3" w14:textId="77777777" w:rsidR="00721D62" w:rsidRPr="00C77383" w:rsidRDefault="00721D62" w:rsidP="008A597E">
            <w:pPr>
              <w:pStyle w:val="tabletext11"/>
              <w:jc w:val="right"/>
              <w:rPr>
                <w:ins w:id="1034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75EE8FE6" w14:textId="77777777" w:rsidR="00721D62" w:rsidRPr="00C77383" w:rsidRDefault="00721D62" w:rsidP="008A597E">
            <w:pPr>
              <w:pStyle w:val="tabletext11"/>
              <w:jc w:val="right"/>
              <w:rPr>
                <w:ins w:id="1035" w:author="Author"/>
              </w:rPr>
            </w:pPr>
            <w:ins w:id="1036" w:author="Author">
              <w:r w:rsidRPr="00C77383">
                <w:t>9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5C1357CC" w14:textId="77777777" w:rsidR="00721D62" w:rsidRPr="00C77383" w:rsidRDefault="00721D62" w:rsidP="008A597E">
            <w:pPr>
              <w:pStyle w:val="tabletext11"/>
              <w:jc w:val="right"/>
              <w:rPr>
                <w:ins w:id="103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D1C2704" w14:textId="77777777" w:rsidR="00721D62" w:rsidRPr="00C77383" w:rsidRDefault="00721D62" w:rsidP="008A597E">
            <w:pPr>
              <w:pStyle w:val="tabletext11"/>
              <w:jc w:val="right"/>
              <w:rPr>
                <w:ins w:id="103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C11B298" w14:textId="77777777" w:rsidR="00721D62" w:rsidRPr="00C77383" w:rsidRDefault="00721D62" w:rsidP="008A597E">
            <w:pPr>
              <w:pStyle w:val="tabletext11"/>
              <w:jc w:val="right"/>
              <w:rPr>
                <w:ins w:id="1039" w:author="Author"/>
              </w:rPr>
            </w:pPr>
            <w:ins w:id="1040" w:author="Author">
              <w:r w:rsidRPr="00C77383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DFD7204" w14:textId="77777777" w:rsidR="00721D62" w:rsidRPr="00C77383" w:rsidRDefault="00721D62" w:rsidP="008A597E">
            <w:pPr>
              <w:pStyle w:val="tabletext11"/>
              <w:jc w:val="right"/>
              <w:rPr>
                <w:ins w:id="104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F0C0CF1" w14:textId="77777777" w:rsidR="00721D62" w:rsidRPr="00C77383" w:rsidRDefault="00721D62" w:rsidP="008A597E">
            <w:pPr>
              <w:pStyle w:val="tabletext11"/>
              <w:jc w:val="right"/>
              <w:rPr>
                <w:ins w:id="1042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0C5985BF" w14:textId="77777777" w:rsidR="00721D62" w:rsidRPr="00C77383" w:rsidRDefault="00721D62" w:rsidP="008A597E">
            <w:pPr>
              <w:pStyle w:val="tabletext11"/>
              <w:jc w:val="right"/>
              <w:rPr>
                <w:ins w:id="1043" w:author="Author"/>
              </w:rPr>
            </w:pPr>
            <w:ins w:id="1044" w:author="Author">
              <w:r w:rsidRPr="00C77383">
                <w:t>9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16C9E2B" w14:textId="77777777" w:rsidR="00721D62" w:rsidRPr="00C77383" w:rsidRDefault="00721D62" w:rsidP="008A597E">
            <w:pPr>
              <w:pStyle w:val="tabletext11"/>
              <w:jc w:val="right"/>
              <w:rPr>
                <w:ins w:id="1045" w:author="Author"/>
              </w:rPr>
            </w:pPr>
          </w:p>
        </w:tc>
      </w:tr>
      <w:tr w:rsidR="00721D62" w:rsidRPr="00C77383" w14:paraId="3EC9B864" w14:textId="77777777" w:rsidTr="008A597E">
        <w:trPr>
          <w:cantSplit/>
          <w:trHeight w:val="190"/>
          <w:ins w:id="1046" w:author="Author"/>
        </w:trPr>
        <w:tc>
          <w:tcPr>
            <w:tcW w:w="200" w:type="dxa"/>
          </w:tcPr>
          <w:p w14:paraId="5F16EEB4" w14:textId="77777777" w:rsidR="00721D62" w:rsidRPr="00C77383" w:rsidRDefault="00721D62" w:rsidP="008A597E">
            <w:pPr>
              <w:pStyle w:val="tabletext11"/>
              <w:rPr>
                <w:ins w:id="104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DD04782" w14:textId="77777777" w:rsidR="00721D62" w:rsidRPr="00C77383" w:rsidRDefault="00721D62" w:rsidP="008A597E">
            <w:pPr>
              <w:pStyle w:val="tabletext11"/>
              <w:jc w:val="right"/>
              <w:rPr>
                <w:ins w:id="1048" w:author="Author"/>
              </w:rPr>
            </w:pPr>
          </w:p>
        </w:tc>
        <w:tc>
          <w:tcPr>
            <w:tcW w:w="630" w:type="dxa"/>
          </w:tcPr>
          <w:p w14:paraId="0A541115" w14:textId="77777777" w:rsidR="00721D62" w:rsidRPr="00C77383" w:rsidRDefault="00721D62" w:rsidP="008A597E">
            <w:pPr>
              <w:pStyle w:val="tabletext11"/>
              <w:jc w:val="right"/>
              <w:rPr>
                <w:ins w:id="1049" w:author="Author"/>
              </w:rPr>
            </w:pPr>
            <w:ins w:id="1050" w:author="Author">
              <w:r w:rsidRPr="00C77383">
                <w:t>4,001</w:t>
              </w:r>
            </w:ins>
          </w:p>
        </w:tc>
        <w:tc>
          <w:tcPr>
            <w:tcW w:w="180" w:type="dxa"/>
          </w:tcPr>
          <w:p w14:paraId="562017B6" w14:textId="77777777" w:rsidR="00721D62" w:rsidRPr="00C77383" w:rsidRDefault="00721D62" w:rsidP="008A597E">
            <w:pPr>
              <w:pStyle w:val="tabletext11"/>
              <w:jc w:val="right"/>
              <w:rPr>
                <w:ins w:id="1051" w:author="Author"/>
              </w:rPr>
            </w:pPr>
            <w:ins w:id="1052" w:author="Author">
              <w:r w:rsidRPr="00C7738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83A8D17" w14:textId="77777777" w:rsidR="00721D62" w:rsidRPr="00C77383" w:rsidRDefault="00721D62" w:rsidP="008A597E">
            <w:pPr>
              <w:pStyle w:val="tabletext11"/>
              <w:rPr>
                <w:ins w:id="1053" w:author="Author"/>
              </w:rPr>
            </w:pPr>
            <w:ins w:id="1054" w:author="Author">
              <w:r w:rsidRPr="00C77383">
                <w:t>4,500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69437B60" w14:textId="77777777" w:rsidR="00721D62" w:rsidRPr="00C77383" w:rsidRDefault="00721D62" w:rsidP="008A597E">
            <w:pPr>
              <w:pStyle w:val="tabletext11"/>
              <w:jc w:val="right"/>
              <w:rPr>
                <w:ins w:id="105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CE111C7" w14:textId="77777777" w:rsidR="00721D62" w:rsidRPr="00C77383" w:rsidRDefault="00721D62" w:rsidP="008A597E">
            <w:pPr>
              <w:pStyle w:val="tabletext11"/>
              <w:jc w:val="right"/>
              <w:rPr>
                <w:ins w:id="1056" w:author="Author"/>
              </w:rPr>
            </w:pPr>
            <w:ins w:id="1057" w:author="Author">
              <w:r w:rsidRPr="00C77383">
                <w:t>17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173DB74" w14:textId="77777777" w:rsidR="00721D62" w:rsidRPr="00C77383" w:rsidRDefault="00721D62" w:rsidP="008A597E">
            <w:pPr>
              <w:pStyle w:val="tabletext11"/>
              <w:jc w:val="right"/>
              <w:rPr>
                <w:ins w:id="105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4B6DB04" w14:textId="77777777" w:rsidR="00721D62" w:rsidRPr="00C77383" w:rsidRDefault="00721D62" w:rsidP="008A597E">
            <w:pPr>
              <w:pStyle w:val="tabletext11"/>
              <w:jc w:val="right"/>
              <w:rPr>
                <w:ins w:id="105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5FCF52E" w14:textId="77777777" w:rsidR="00721D62" w:rsidRPr="00C77383" w:rsidRDefault="00721D62" w:rsidP="008A597E">
            <w:pPr>
              <w:pStyle w:val="tabletext11"/>
              <w:jc w:val="right"/>
              <w:rPr>
                <w:ins w:id="1060" w:author="Author"/>
              </w:rPr>
            </w:pPr>
            <w:ins w:id="1061" w:author="Author">
              <w:r w:rsidRPr="00C77383">
                <w:t>18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456BF8E" w14:textId="77777777" w:rsidR="00721D62" w:rsidRPr="00C77383" w:rsidRDefault="00721D62" w:rsidP="008A597E">
            <w:pPr>
              <w:pStyle w:val="tabletext11"/>
              <w:jc w:val="right"/>
              <w:rPr>
                <w:ins w:id="106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EFF55E5" w14:textId="77777777" w:rsidR="00721D62" w:rsidRPr="00C77383" w:rsidRDefault="00721D62" w:rsidP="008A597E">
            <w:pPr>
              <w:pStyle w:val="tabletext11"/>
              <w:jc w:val="right"/>
              <w:rPr>
                <w:ins w:id="1063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48F0B96" w14:textId="77777777" w:rsidR="00721D62" w:rsidRPr="00C77383" w:rsidRDefault="00721D62" w:rsidP="008A597E">
            <w:pPr>
              <w:pStyle w:val="tabletext11"/>
              <w:jc w:val="right"/>
              <w:rPr>
                <w:ins w:id="1064" w:author="Author"/>
              </w:rPr>
            </w:pPr>
            <w:ins w:id="1065" w:author="Author">
              <w:r w:rsidRPr="00C77383">
                <w:t>62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EBC215A" w14:textId="77777777" w:rsidR="00721D62" w:rsidRPr="00C77383" w:rsidRDefault="00721D62" w:rsidP="008A597E">
            <w:pPr>
              <w:pStyle w:val="tabletext11"/>
              <w:jc w:val="right"/>
              <w:rPr>
                <w:ins w:id="1066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2586BD0" w14:textId="77777777" w:rsidR="00721D62" w:rsidRPr="00C77383" w:rsidRDefault="00721D62" w:rsidP="008A597E">
            <w:pPr>
              <w:pStyle w:val="tabletext11"/>
              <w:jc w:val="right"/>
              <w:rPr>
                <w:ins w:id="1067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652CD69D" w14:textId="77777777" w:rsidR="00721D62" w:rsidRPr="00C77383" w:rsidRDefault="00721D62" w:rsidP="008A597E">
            <w:pPr>
              <w:pStyle w:val="tabletext11"/>
              <w:jc w:val="right"/>
              <w:rPr>
                <w:ins w:id="1068" w:author="Author"/>
              </w:rPr>
            </w:pPr>
            <w:ins w:id="1069" w:author="Author">
              <w:r w:rsidRPr="00C77383">
                <w:t>66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4322CE4" w14:textId="77777777" w:rsidR="00721D62" w:rsidRPr="00C77383" w:rsidRDefault="00721D62" w:rsidP="008A597E">
            <w:pPr>
              <w:pStyle w:val="tabletext11"/>
              <w:jc w:val="right"/>
              <w:rPr>
                <w:ins w:id="1070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13F0D0DE" w14:textId="77777777" w:rsidR="00721D62" w:rsidRPr="00C77383" w:rsidRDefault="00721D62" w:rsidP="008A597E">
            <w:pPr>
              <w:pStyle w:val="tabletext11"/>
              <w:jc w:val="right"/>
              <w:rPr>
                <w:ins w:id="1071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1889844E" w14:textId="77777777" w:rsidR="00721D62" w:rsidRPr="00C77383" w:rsidRDefault="00721D62" w:rsidP="008A597E">
            <w:pPr>
              <w:pStyle w:val="tabletext11"/>
              <w:jc w:val="right"/>
              <w:rPr>
                <w:ins w:id="1072" w:author="Author"/>
              </w:rPr>
            </w:pPr>
            <w:ins w:id="1073" w:author="Author">
              <w:r w:rsidRPr="00C77383">
                <w:t>9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EA56BE4" w14:textId="77777777" w:rsidR="00721D62" w:rsidRPr="00C77383" w:rsidRDefault="00721D62" w:rsidP="008A597E">
            <w:pPr>
              <w:pStyle w:val="tabletext11"/>
              <w:jc w:val="right"/>
              <w:rPr>
                <w:ins w:id="1074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B28F593" w14:textId="77777777" w:rsidR="00721D62" w:rsidRPr="00C77383" w:rsidRDefault="00721D62" w:rsidP="008A597E">
            <w:pPr>
              <w:pStyle w:val="tabletext11"/>
              <w:jc w:val="right"/>
              <w:rPr>
                <w:ins w:id="1075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4D61EA09" w14:textId="77777777" w:rsidR="00721D62" w:rsidRPr="00C77383" w:rsidRDefault="00721D62" w:rsidP="008A597E">
            <w:pPr>
              <w:pStyle w:val="tabletext11"/>
              <w:jc w:val="right"/>
              <w:rPr>
                <w:ins w:id="1076" w:author="Author"/>
              </w:rPr>
            </w:pPr>
            <w:ins w:id="1077" w:author="Author">
              <w:r w:rsidRPr="00C77383">
                <w:t>11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05C28BF" w14:textId="77777777" w:rsidR="00721D62" w:rsidRPr="00C77383" w:rsidRDefault="00721D62" w:rsidP="008A597E">
            <w:pPr>
              <w:pStyle w:val="tabletext11"/>
              <w:jc w:val="right"/>
              <w:rPr>
                <w:ins w:id="107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A93FA2F" w14:textId="77777777" w:rsidR="00721D62" w:rsidRPr="00C77383" w:rsidRDefault="00721D62" w:rsidP="008A597E">
            <w:pPr>
              <w:pStyle w:val="tabletext11"/>
              <w:jc w:val="right"/>
              <w:rPr>
                <w:ins w:id="107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9F1ABE7" w14:textId="77777777" w:rsidR="00721D62" w:rsidRPr="00C77383" w:rsidRDefault="00721D62" w:rsidP="008A597E">
            <w:pPr>
              <w:pStyle w:val="tabletext11"/>
              <w:jc w:val="right"/>
              <w:rPr>
                <w:ins w:id="1080" w:author="Author"/>
              </w:rPr>
            </w:pPr>
            <w:ins w:id="1081" w:author="Author">
              <w:r w:rsidRPr="00C77383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75C73B2" w14:textId="77777777" w:rsidR="00721D62" w:rsidRPr="00C77383" w:rsidRDefault="00721D62" w:rsidP="008A597E">
            <w:pPr>
              <w:pStyle w:val="tabletext11"/>
              <w:jc w:val="right"/>
              <w:rPr>
                <w:ins w:id="108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0CF1EAC" w14:textId="77777777" w:rsidR="00721D62" w:rsidRPr="00C77383" w:rsidRDefault="00721D62" w:rsidP="008A597E">
            <w:pPr>
              <w:pStyle w:val="tabletext11"/>
              <w:jc w:val="right"/>
              <w:rPr>
                <w:ins w:id="1083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34D8905D" w14:textId="77777777" w:rsidR="00721D62" w:rsidRPr="00C77383" w:rsidRDefault="00721D62" w:rsidP="008A597E">
            <w:pPr>
              <w:pStyle w:val="tabletext11"/>
              <w:jc w:val="right"/>
              <w:rPr>
                <w:ins w:id="1084" w:author="Author"/>
              </w:rPr>
            </w:pPr>
            <w:ins w:id="1085" w:author="Author">
              <w:r w:rsidRPr="00C77383">
                <w:t>11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3271E7E" w14:textId="77777777" w:rsidR="00721D62" w:rsidRPr="00C77383" w:rsidRDefault="00721D62" w:rsidP="008A597E">
            <w:pPr>
              <w:pStyle w:val="tabletext11"/>
              <w:jc w:val="right"/>
              <w:rPr>
                <w:ins w:id="1086" w:author="Author"/>
              </w:rPr>
            </w:pPr>
          </w:p>
        </w:tc>
      </w:tr>
      <w:tr w:rsidR="00721D62" w:rsidRPr="00C77383" w14:paraId="7F86418B" w14:textId="77777777" w:rsidTr="008A597E">
        <w:trPr>
          <w:cantSplit/>
          <w:trHeight w:val="190"/>
          <w:ins w:id="1087" w:author="Author"/>
        </w:trPr>
        <w:tc>
          <w:tcPr>
            <w:tcW w:w="200" w:type="dxa"/>
          </w:tcPr>
          <w:p w14:paraId="5BB3AE77" w14:textId="77777777" w:rsidR="00721D62" w:rsidRPr="00C77383" w:rsidRDefault="00721D62" w:rsidP="008A597E">
            <w:pPr>
              <w:pStyle w:val="tabletext11"/>
              <w:rPr>
                <w:ins w:id="108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738F8C7" w14:textId="77777777" w:rsidR="00721D62" w:rsidRPr="00C77383" w:rsidRDefault="00721D62" w:rsidP="008A597E">
            <w:pPr>
              <w:pStyle w:val="tabletext11"/>
              <w:jc w:val="right"/>
              <w:rPr>
                <w:ins w:id="1089" w:author="Author"/>
              </w:rPr>
            </w:pPr>
          </w:p>
        </w:tc>
        <w:tc>
          <w:tcPr>
            <w:tcW w:w="630" w:type="dxa"/>
          </w:tcPr>
          <w:p w14:paraId="7FACB332" w14:textId="77777777" w:rsidR="00721D62" w:rsidRPr="00C77383" w:rsidRDefault="00721D62" w:rsidP="008A597E">
            <w:pPr>
              <w:pStyle w:val="tabletext11"/>
              <w:jc w:val="right"/>
              <w:rPr>
                <w:ins w:id="1090" w:author="Author"/>
              </w:rPr>
            </w:pPr>
            <w:ins w:id="1091" w:author="Author">
              <w:r w:rsidRPr="00C77383">
                <w:t>4,501</w:t>
              </w:r>
            </w:ins>
          </w:p>
        </w:tc>
        <w:tc>
          <w:tcPr>
            <w:tcW w:w="180" w:type="dxa"/>
          </w:tcPr>
          <w:p w14:paraId="1F637B41" w14:textId="77777777" w:rsidR="00721D62" w:rsidRPr="00C77383" w:rsidRDefault="00721D62" w:rsidP="008A597E">
            <w:pPr>
              <w:pStyle w:val="tabletext11"/>
              <w:jc w:val="right"/>
              <w:rPr>
                <w:ins w:id="1092" w:author="Author"/>
              </w:rPr>
            </w:pPr>
            <w:ins w:id="1093" w:author="Author">
              <w:r w:rsidRPr="00C7738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67C2A47" w14:textId="77777777" w:rsidR="00721D62" w:rsidRPr="00C77383" w:rsidRDefault="00721D62" w:rsidP="008A597E">
            <w:pPr>
              <w:pStyle w:val="tabletext11"/>
              <w:rPr>
                <w:ins w:id="1094" w:author="Author"/>
              </w:rPr>
            </w:pPr>
            <w:ins w:id="1095" w:author="Author">
              <w:r w:rsidRPr="00C77383">
                <w:t>5,000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246ED271" w14:textId="77777777" w:rsidR="00721D62" w:rsidRPr="00C77383" w:rsidRDefault="00721D62" w:rsidP="008A597E">
            <w:pPr>
              <w:pStyle w:val="tabletext11"/>
              <w:jc w:val="right"/>
              <w:rPr>
                <w:ins w:id="109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A8BFB10" w14:textId="77777777" w:rsidR="00721D62" w:rsidRPr="00C77383" w:rsidRDefault="00721D62" w:rsidP="008A597E">
            <w:pPr>
              <w:pStyle w:val="tabletext11"/>
              <w:jc w:val="right"/>
              <w:rPr>
                <w:ins w:id="1097" w:author="Author"/>
              </w:rPr>
            </w:pPr>
            <w:ins w:id="1098" w:author="Author">
              <w:r w:rsidRPr="00C77383">
                <w:t>20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72B6F9F" w14:textId="77777777" w:rsidR="00721D62" w:rsidRPr="00C77383" w:rsidRDefault="00721D62" w:rsidP="008A597E">
            <w:pPr>
              <w:pStyle w:val="tabletext11"/>
              <w:jc w:val="right"/>
              <w:rPr>
                <w:ins w:id="109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8662CA8" w14:textId="77777777" w:rsidR="00721D62" w:rsidRPr="00C77383" w:rsidRDefault="00721D62" w:rsidP="008A597E">
            <w:pPr>
              <w:pStyle w:val="tabletext11"/>
              <w:jc w:val="right"/>
              <w:rPr>
                <w:ins w:id="110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2CC19A6" w14:textId="77777777" w:rsidR="00721D62" w:rsidRPr="00C77383" w:rsidRDefault="00721D62" w:rsidP="008A597E">
            <w:pPr>
              <w:pStyle w:val="tabletext11"/>
              <w:jc w:val="right"/>
              <w:rPr>
                <w:ins w:id="1101" w:author="Author"/>
              </w:rPr>
            </w:pPr>
            <w:ins w:id="1102" w:author="Author">
              <w:r w:rsidRPr="00C77383">
                <w:t>21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B00CF5E" w14:textId="77777777" w:rsidR="00721D62" w:rsidRPr="00C77383" w:rsidRDefault="00721D62" w:rsidP="008A597E">
            <w:pPr>
              <w:pStyle w:val="tabletext11"/>
              <w:jc w:val="right"/>
              <w:rPr>
                <w:ins w:id="110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9202FB9" w14:textId="77777777" w:rsidR="00721D62" w:rsidRPr="00C77383" w:rsidRDefault="00721D62" w:rsidP="008A597E">
            <w:pPr>
              <w:pStyle w:val="tabletext11"/>
              <w:jc w:val="right"/>
              <w:rPr>
                <w:ins w:id="110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2D3BF98" w14:textId="77777777" w:rsidR="00721D62" w:rsidRPr="00C77383" w:rsidRDefault="00721D62" w:rsidP="008A597E">
            <w:pPr>
              <w:pStyle w:val="tabletext11"/>
              <w:jc w:val="right"/>
              <w:rPr>
                <w:ins w:id="1105" w:author="Author"/>
              </w:rPr>
            </w:pPr>
            <w:ins w:id="1106" w:author="Author">
              <w:r w:rsidRPr="00C77383">
                <w:t>72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06A1FEE" w14:textId="77777777" w:rsidR="00721D62" w:rsidRPr="00C77383" w:rsidRDefault="00721D62" w:rsidP="008A597E">
            <w:pPr>
              <w:pStyle w:val="tabletext11"/>
              <w:jc w:val="right"/>
              <w:rPr>
                <w:ins w:id="1107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3257D503" w14:textId="77777777" w:rsidR="00721D62" w:rsidRPr="00C77383" w:rsidRDefault="00721D62" w:rsidP="008A597E">
            <w:pPr>
              <w:pStyle w:val="tabletext11"/>
              <w:jc w:val="right"/>
              <w:rPr>
                <w:ins w:id="1108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6E93AF20" w14:textId="77777777" w:rsidR="00721D62" w:rsidRPr="00C77383" w:rsidRDefault="00721D62" w:rsidP="008A597E">
            <w:pPr>
              <w:pStyle w:val="tabletext11"/>
              <w:jc w:val="right"/>
              <w:rPr>
                <w:ins w:id="1109" w:author="Author"/>
              </w:rPr>
            </w:pPr>
            <w:ins w:id="1110" w:author="Author">
              <w:r w:rsidRPr="00C77383">
                <w:t>76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2B25311" w14:textId="77777777" w:rsidR="00721D62" w:rsidRPr="00C77383" w:rsidRDefault="00721D62" w:rsidP="008A597E">
            <w:pPr>
              <w:pStyle w:val="tabletext11"/>
              <w:jc w:val="right"/>
              <w:rPr>
                <w:ins w:id="1111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7E297123" w14:textId="77777777" w:rsidR="00721D62" w:rsidRPr="00C77383" w:rsidRDefault="00721D62" w:rsidP="008A597E">
            <w:pPr>
              <w:pStyle w:val="tabletext11"/>
              <w:jc w:val="right"/>
              <w:rPr>
                <w:ins w:id="1112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16E6543D" w14:textId="77777777" w:rsidR="00721D62" w:rsidRPr="00C77383" w:rsidRDefault="00721D62" w:rsidP="008A597E">
            <w:pPr>
              <w:pStyle w:val="tabletext11"/>
              <w:jc w:val="right"/>
              <w:rPr>
                <w:ins w:id="1113" w:author="Author"/>
              </w:rPr>
            </w:pPr>
            <w:ins w:id="1114" w:author="Author">
              <w:r w:rsidRPr="00C77383">
                <w:t>11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D3A59D7" w14:textId="77777777" w:rsidR="00721D62" w:rsidRPr="00C77383" w:rsidRDefault="00721D62" w:rsidP="008A597E">
            <w:pPr>
              <w:pStyle w:val="tabletext11"/>
              <w:jc w:val="right"/>
              <w:rPr>
                <w:ins w:id="1115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29550FD" w14:textId="77777777" w:rsidR="00721D62" w:rsidRPr="00C77383" w:rsidRDefault="00721D62" w:rsidP="008A597E">
            <w:pPr>
              <w:pStyle w:val="tabletext11"/>
              <w:jc w:val="right"/>
              <w:rPr>
                <w:ins w:id="1116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1550E97B" w14:textId="77777777" w:rsidR="00721D62" w:rsidRPr="00C77383" w:rsidRDefault="00721D62" w:rsidP="008A597E">
            <w:pPr>
              <w:pStyle w:val="tabletext11"/>
              <w:jc w:val="right"/>
              <w:rPr>
                <w:ins w:id="1117" w:author="Author"/>
              </w:rPr>
            </w:pPr>
            <w:ins w:id="1118" w:author="Author">
              <w:r w:rsidRPr="00C77383">
                <w:t>12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5C19D8EA" w14:textId="77777777" w:rsidR="00721D62" w:rsidRPr="00C77383" w:rsidRDefault="00721D62" w:rsidP="008A597E">
            <w:pPr>
              <w:pStyle w:val="tabletext11"/>
              <w:jc w:val="right"/>
              <w:rPr>
                <w:ins w:id="111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6A382EA" w14:textId="77777777" w:rsidR="00721D62" w:rsidRPr="00C77383" w:rsidRDefault="00721D62" w:rsidP="008A597E">
            <w:pPr>
              <w:pStyle w:val="tabletext11"/>
              <w:jc w:val="right"/>
              <w:rPr>
                <w:ins w:id="112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9E23927" w14:textId="77777777" w:rsidR="00721D62" w:rsidRPr="00C77383" w:rsidRDefault="00721D62" w:rsidP="008A597E">
            <w:pPr>
              <w:pStyle w:val="tabletext11"/>
              <w:jc w:val="right"/>
              <w:rPr>
                <w:ins w:id="1121" w:author="Author"/>
              </w:rPr>
            </w:pPr>
            <w:ins w:id="1122" w:author="Author">
              <w:r w:rsidRPr="00C77383">
                <w:t>11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6B76774" w14:textId="77777777" w:rsidR="00721D62" w:rsidRPr="00C77383" w:rsidRDefault="00721D62" w:rsidP="008A597E">
            <w:pPr>
              <w:pStyle w:val="tabletext11"/>
              <w:jc w:val="right"/>
              <w:rPr>
                <w:ins w:id="112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508C8A0" w14:textId="77777777" w:rsidR="00721D62" w:rsidRPr="00C77383" w:rsidRDefault="00721D62" w:rsidP="008A597E">
            <w:pPr>
              <w:pStyle w:val="tabletext11"/>
              <w:jc w:val="right"/>
              <w:rPr>
                <w:ins w:id="1124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5D0562C9" w14:textId="77777777" w:rsidR="00721D62" w:rsidRPr="00C77383" w:rsidRDefault="00721D62" w:rsidP="008A597E">
            <w:pPr>
              <w:pStyle w:val="tabletext11"/>
              <w:jc w:val="right"/>
              <w:rPr>
                <w:ins w:id="1125" w:author="Author"/>
              </w:rPr>
            </w:pPr>
            <w:ins w:id="1126" w:author="Author">
              <w:r w:rsidRPr="00C77383">
                <w:t>12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2ABAFDB" w14:textId="77777777" w:rsidR="00721D62" w:rsidRPr="00C77383" w:rsidRDefault="00721D62" w:rsidP="008A597E">
            <w:pPr>
              <w:pStyle w:val="tabletext11"/>
              <w:jc w:val="right"/>
              <w:rPr>
                <w:ins w:id="1127" w:author="Author"/>
              </w:rPr>
            </w:pPr>
          </w:p>
        </w:tc>
      </w:tr>
      <w:tr w:rsidR="00721D62" w:rsidRPr="00C77383" w14:paraId="1BDCECA8" w14:textId="77777777" w:rsidTr="008A597E">
        <w:trPr>
          <w:cantSplit/>
          <w:trHeight w:val="190"/>
          <w:ins w:id="1128" w:author="Author"/>
        </w:trPr>
        <w:tc>
          <w:tcPr>
            <w:tcW w:w="200" w:type="dxa"/>
          </w:tcPr>
          <w:p w14:paraId="5C8D5B4B" w14:textId="77777777" w:rsidR="00721D62" w:rsidRPr="00C77383" w:rsidRDefault="00721D62" w:rsidP="008A597E">
            <w:pPr>
              <w:pStyle w:val="tabletext11"/>
              <w:rPr>
                <w:ins w:id="112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5F4385E" w14:textId="77777777" w:rsidR="00721D62" w:rsidRPr="00C77383" w:rsidRDefault="00721D62" w:rsidP="008A597E">
            <w:pPr>
              <w:pStyle w:val="tabletext11"/>
              <w:jc w:val="right"/>
              <w:rPr>
                <w:ins w:id="1130" w:author="Author"/>
              </w:rPr>
            </w:pPr>
          </w:p>
        </w:tc>
        <w:tc>
          <w:tcPr>
            <w:tcW w:w="630" w:type="dxa"/>
          </w:tcPr>
          <w:p w14:paraId="75234C1B" w14:textId="77777777" w:rsidR="00721D62" w:rsidRPr="00C77383" w:rsidRDefault="00721D62" w:rsidP="008A597E">
            <w:pPr>
              <w:pStyle w:val="tabletext11"/>
              <w:jc w:val="right"/>
              <w:rPr>
                <w:ins w:id="1131" w:author="Author"/>
              </w:rPr>
            </w:pPr>
            <w:ins w:id="1132" w:author="Author">
              <w:r w:rsidRPr="00C77383">
                <w:t>5,001</w:t>
              </w:r>
            </w:ins>
          </w:p>
        </w:tc>
        <w:tc>
          <w:tcPr>
            <w:tcW w:w="180" w:type="dxa"/>
          </w:tcPr>
          <w:p w14:paraId="662B9F78" w14:textId="77777777" w:rsidR="00721D62" w:rsidRPr="00C77383" w:rsidRDefault="00721D62" w:rsidP="008A597E">
            <w:pPr>
              <w:pStyle w:val="tabletext11"/>
              <w:jc w:val="right"/>
              <w:rPr>
                <w:ins w:id="1133" w:author="Author"/>
              </w:rPr>
            </w:pPr>
            <w:ins w:id="1134" w:author="Author">
              <w:r w:rsidRPr="00C7738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2919B95" w14:textId="77777777" w:rsidR="00721D62" w:rsidRPr="00C77383" w:rsidRDefault="00721D62" w:rsidP="008A597E">
            <w:pPr>
              <w:pStyle w:val="tabletext11"/>
              <w:rPr>
                <w:ins w:id="1135" w:author="Author"/>
              </w:rPr>
            </w:pPr>
            <w:ins w:id="1136" w:author="Author">
              <w:r w:rsidRPr="00C77383">
                <w:t>6,000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170A6691" w14:textId="77777777" w:rsidR="00721D62" w:rsidRPr="00C77383" w:rsidRDefault="00721D62" w:rsidP="008A597E">
            <w:pPr>
              <w:pStyle w:val="tabletext11"/>
              <w:jc w:val="right"/>
              <w:rPr>
                <w:ins w:id="113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50D8E70" w14:textId="77777777" w:rsidR="00721D62" w:rsidRPr="00C77383" w:rsidRDefault="00721D62" w:rsidP="008A597E">
            <w:pPr>
              <w:pStyle w:val="tabletext11"/>
              <w:jc w:val="right"/>
              <w:rPr>
                <w:ins w:id="1138" w:author="Author"/>
              </w:rPr>
            </w:pPr>
            <w:ins w:id="1139" w:author="Author">
              <w:r w:rsidRPr="00C77383">
                <w:t>24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41E1648" w14:textId="77777777" w:rsidR="00721D62" w:rsidRPr="00C77383" w:rsidRDefault="00721D62" w:rsidP="008A597E">
            <w:pPr>
              <w:pStyle w:val="tabletext11"/>
              <w:jc w:val="right"/>
              <w:rPr>
                <w:ins w:id="114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149BFD1" w14:textId="77777777" w:rsidR="00721D62" w:rsidRPr="00C77383" w:rsidRDefault="00721D62" w:rsidP="008A597E">
            <w:pPr>
              <w:pStyle w:val="tabletext11"/>
              <w:jc w:val="right"/>
              <w:rPr>
                <w:ins w:id="114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55091E9" w14:textId="77777777" w:rsidR="00721D62" w:rsidRPr="00C77383" w:rsidRDefault="00721D62" w:rsidP="008A597E">
            <w:pPr>
              <w:pStyle w:val="tabletext11"/>
              <w:jc w:val="right"/>
              <w:rPr>
                <w:ins w:id="1142" w:author="Author"/>
              </w:rPr>
            </w:pPr>
            <w:ins w:id="1143" w:author="Author">
              <w:r w:rsidRPr="00C77383">
                <w:t>25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EFA8172" w14:textId="77777777" w:rsidR="00721D62" w:rsidRPr="00C77383" w:rsidRDefault="00721D62" w:rsidP="008A597E">
            <w:pPr>
              <w:pStyle w:val="tabletext11"/>
              <w:jc w:val="right"/>
              <w:rPr>
                <w:ins w:id="114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B44B82D" w14:textId="77777777" w:rsidR="00721D62" w:rsidRPr="00C77383" w:rsidRDefault="00721D62" w:rsidP="008A597E">
            <w:pPr>
              <w:pStyle w:val="tabletext11"/>
              <w:jc w:val="right"/>
              <w:rPr>
                <w:ins w:id="114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65A4DF3" w14:textId="77777777" w:rsidR="00721D62" w:rsidRPr="00C77383" w:rsidRDefault="00721D62" w:rsidP="008A597E">
            <w:pPr>
              <w:pStyle w:val="tabletext11"/>
              <w:jc w:val="right"/>
              <w:rPr>
                <w:ins w:id="1146" w:author="Author"/>
              </w:rPr>
            </w:pPr>
            <w:ins w:id="1147" w:author="Author">
              <w:r w:rsidRPr="00C77383">
                <w:t>84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16D0E36" w14:textId="77777777" w:rsidR="00721D62" w:rsidRPr="00C77383" w:rsidRDefault="00721D62" w:rsidP="008A597E">
            <w:pPr>
              <w:pStyle w:val="tabletext11"/>
              <w:jc w:val="right"/>
              <w:rPr>
                <w:ins w:id="1148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5FC70A87" w14:textId="77777777" w:rsidR="00721D62" w:rsidRPr="00C77383" w:rsidRDefault="00721D62" w:rsidP="008A597E">
            <w:pPr>
              <w:pStyle w:val="tabletext11"/>
              <w:jc w:val="right"/>
              <w:rPr>
                <w:ins w:id="1149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71EBBFDF" w14:textId="77777777" w:rsidR="00721D62" w:rsidRPr="00C77383" w:rsidRDefault="00721D62" w:rsidP="008A597E">
            <w:pPr>
              <w:pStyle w:val="tabletext11"/>
              <w:jc w:val="right"/>
              <w:rPr>
                <w:ins w:id="1150" w:author="Author"/>
              </w:rPr>
            </w:pPr>
            <w:ins w:id="1151" w:author="Author">
              <w:r w:rsidRPr="00C77383">
                <w:t>89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C2CBE40" w14:textId="77777777" w:rsidR="00721D62" w:rsidRPr="00C77383" w:rsidRDefault="00721D62" w:rsidP="008A597E">
            <w:pPr>
              <w:pStyle w:val="tabletext11"/>
              <w:jc w:val="right"/>
              <w:rPr>
                <w:ins w:id="1152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5B8BA159" w14:textId="77777777" w:rsidR="00721D62" w:rsidRPr="00C77383" w:rsidRDefault="00721D62" w:rsidP="008A597E">
            <w:pPr>
              <w:pStyle w:val="tabletext11"/>
              <w:jc w:val="right"/>
              <w:rPr>
                <w:ins w:id="1153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16B9B62A" w14:textId="77777777" w:rsidR="00721D62" w:rsidRPr="00C77383" w:rsidRDefault="00721D62" w:rsidP="008A597E">
            <w:pPr>
              <w:pStyle w:val="tabletext11"/>
              <w:jc w:val="right"/>
              <w:rPr>
                <w:ins w:id="1154" w:author="Author"/>
              </w:rPr>
            </w:pPr>
            <w:ins w:id="1155" w:author="Author">
              <w:r w:rsidRPr="00C77383">
                <w:t>13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D8E3322" w14:textId="77777777" w:rsidR="00721D62" w:rsidRPr="00C77383" w:rsidRDefault="00721D62" w:rsidP="008A597E">
            <w:pPr>
              <w:pStyle w:val="tabletext11"/>
              <w:jc w:val="right"/>
              <w:rPr>
                <w:ins w:id="1156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34CA34E" w14:textId="77777777" w:rsidR="00721D62" w:rsidRPr="00C77383" w:rsidRDefault="00721D62" w:rsidP="008A597E">
            <w:pPr>
              <w:pStyle w:val="tabletext11"/>
              <w:jc w:val="right"/>
              <w:rPr>
                <w:ins w:id="1157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2E2195DE" w14:textId="77777777" w:rsidR="00721D62" w:rsidRPr="00C77383" w:rsidRDefault="00721D62" w:rsidP="008A597E">
            <w:pPr>
              <w:pStyle w:val="tabletext11"/>
              <w:jc w:val="right"/>
              <w:rPr>
                <w:ins w:id="1158" w:author="Author"/>
              </w:rPr>
            </w:pPr>
            <w:ins w:id="1159" w:author="Author">
              <w:r w:rsidRPr="00C77383">
                <w:t>14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597F37C5" w14:textId="77777777" w:rsidR="00721D62" w:rsidRPr="00C77383" w:rsidRDefault="00721D62" w:rsidP="008A597E">
            <w:pPr>
              <w:pStyle w:val="tabletext11"/>
              <w:jc w:val="right"/>
              <w:rPr>
                <w:ins w:id="116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08B7469" w14:textId="77777777" w:rsidR="00721D62" w:rsidRPr="00C77383" w:rsidRDefault="00721D62" w:rsidP="008A597E">
            <w:pPr>
              <w:pStyle w:val="tabletext11"/>
              <w:jc w:val="right"/>
              <w:rPr>
                <w:ins w:id="116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0FD8C95" w14:textId="77777777" w:rsidR="00721D62" w:rsidRPr="00C77383" w:rsidRDefault="00721D62" w:rsidP="008A597E">
            <w:pPr>
              <w:pStyle w:val="tabletext11"/>
              <w:jc w:val="right"/>
              <w:rPr>
                <w:ins w:id="1162" w:author="Author"/>
              </w:rPr>
            </w:pPr>
            <w:ins w:id="1163" w:author="Author">
              <w:r w:rsidRPr="00C77383">
                <w:t>13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A06D898" w14:textId="77777777" w:rsidR="00721D62" w:rsidRPr="00C77383" w:rsidRDefault="00721D62" w:rsidP="008A597E">
            <w:pPr>
              <w:pStyle w:val="tabletext11"/>
              <w:jc w:val="right"/>
              <w:rPr>
                <w:ins w:id="116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3B0017E" w14:textId="77777777" w:rsidR="00721D62" w:rsidRPr="00C77383" w:rsidRDefault="00721D62" w:rsidP="008A597E">
            <w:pPr>
              <w:pStyle w:val="tabletext11"/>
              <w:jc w:val="right"/>
              <w:rPr>
                <w:ins w:id="1165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623607CA" w14:textId="77777777" w:rsidR="00721D62" w:rsidRPr="00C77383" w:rsidRDefault="00721D62" w:rsidP="008A597E">
            <w:pPr>
              <w:pStyle w:val="tabletext11"/>
              <w:jc w:val="right"/>
              <w:rPr>
                <w:ins w:id="1166" w:author="Author"/>
              </w:rPr>
            </w:pPr>
            <w:ins w:id="1167" w:author="Author">
              <w:r w:rsidRPr="00C77383">
                <w:t>14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DD5BDBD" w14:textId="77777777" w:rsidR="00721D62" w:rsidRPr="00C77383" w:rsidRDefault="00721D62" w:rsidP="008A597E">
            <w:pPr>
              <w:pStyle w:val="tabletext11"/>
              <w:jc w:val="right"/>
              <w:rPr>
                <w:ins w:id="1168" w:author="Author"/>
              </w:rPr>
            </w:pPr>
          </w:p>
        </w:tc>
      </w:tr>
      <w:tr w:rsidR="00721D62" w:rsidRPr="00C77383" w14:paraId="07067ABF" w14:textId="77777777" w:rsidTr="008A597E">
        <w:trPr>
          <w:cantSplit/>
          <w:trHeight w:val="190"/>
          <w:ins w:id="1169" w:author="Author"/>
        </w:trPr>
        <w:tc>
          <w:tcPr>
            <w:tcW w:w="200" w:type="dxa"/>
          </w:tcPr>
          <w:p w14:paraId="056F9937" w14:textId="77777777" w:rsidR="00721D62" w:rsidRPr="00C77383" w:rsidRDefault="00721D62" w:rsidP="008A597E">
            <w:pPr>
              <w:pStyle w:val="tabletext11"/>
              <w:rPr>
                <w:ins w:id="117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5557E97" w14:textId="77777777" w:rsidR="00721D62" w:rsidRPr="00C77383" w:rsidRDefault="00721D62" w:rsidP="008A597E">
            <w:pPr>
              <w:pStyle w:val="tabletext11"/>
              <w:jc w:val="right"/>
              <w:rPr>
                <w:ins w:id="1171" w:author="Author"/>
              </w:rPr>
            </w:pPr>
          </w:p>
        </w:tc>
        <w:tc>
          <w:tcPr>
            <w:tcW w:w="630" w:type="dxa"/>
          </w:tcPr>
          <w:p w14:paraId="5BE635C1" w14:textId="77777777" w:rsidR="00721D62" w:rsidRPr="00C77383" w:rsidRDefault="00721D62" w:rsidP="008A597E">
            <w:pPr>
              <w:pStyle w:val="tabletext11"/>
              <w:jc w:val="right"/>
              <w:rPr>
                <w:ins w:id="1172" w:author="Author"/>
              </w:rPr>
            </w:pPr>
            <w:ins w:id="1173" w:author="Author">
              <w:r w:rsidRPr="00C77383">
                <w:t>6,001</w:t>
              </w:r>
            </w:ins>
          </w:p>
        </w:tc>
        <w:tc>
          <w:tcPr>
            <w:tcW w:w="180" w:type="dxa"/>
          </w:tcPr>
          <w:p w14:paraId="29A91138" w14:textId="77777777" w:rsidR="00721D62" w:rsidRPr="00C77383" w:rsidRDefault="00721D62" w:rsidP="008A597E">
            <w:pPr>
              <w:pStyle w:val="tabletext11"/>
              <w:jc w:val="right"/>
              <w:rPr>
                <w:ins w:id="1174" w:author="Author"/>
              </w:rPr>
            </w:pPr>
            <w:ins w:id="1175" w:author="Author">
              <w:r w:rsidRPr="00C7738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6065E98" w14:textId="77777777" w:rsidR="00721D62" w:rsidRPr="00C77383" w:rsidRDefault="00721D62" w:rsidP="008A597E">
            <w:pPr>
              <w:pStyle w:val="tabletext11"/>
              <w:rPr>
                <w:ins w:id="1176" w:author="Author"/>
              </w:rPr>
            </w:pPr>
            <w:ins w:id="1177" w:author="Author">
              <w:r w:rsidRPr="00C77383">
                <w:t>8,000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4D67D179" w14:textId="77777777" w:rsidR="00721D62" w:rsidRPr="00C77383" w:rsidRDefault="00721D62" w:rsidP="008A597E">
            <w:pPr>
              <w:pStyle w:val="tabletext11"/>
              <w:jc w:val="right"/>
              <w:rPr>
                <w:ins w:id="117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2DBEA26" w14:textId="77777777" w:rsidR="00721D62" w:rsidRPr="00C77383" w:rsidRDefault="00721D62" w:rsidP="008A597E">
            <w:pPr>
              <w:pStyle w:val="tabletext11"/>
              <w:jc w:val="right"/>
              <w:rPr>
                <w:ins w:id="1179" w:author="Author"/>
              </w:rPr>
            </w:pPr>
            <w:ins w:id="1180" w:author="Author">
              <w:r w:rsidRPr="00C77383">
                <w:t>31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69B26973" w14:textId="77777777" w:rsidR="00721D62" w:rsidRPr="00C77383" w:rsidRDefault="00721D62" w:rsidP="008A597E">
            <w:pPr>
              <w:pStyle w:val="tabletext11"/>
              <w:jc w:val="right"/>
              <w:rPr>
                <w:ins w:id="118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C846313" w14:textId="77777777" w:rsidR="00721D62" w:rsidRPr="00C77383" w:rsidRDefault="00721D62" w:rsidP="008A597E">
            <w:pPr>
              <w:pStyle w:val="tabletext11"/>
              <w:jc w:val="right"/>
              <w:rPr>
                <w:ins w:id="118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DD9CB3B" w14:textId="77777777" w:rsidR="00721D62" w:rsidRPr="00C77383" w:rsidRDefault="00721D62" w:rsidP="008A597E">
            <w:pPr>
              <w:pStyle w:val="tabletext11"/>
              <w:jc w:val="right"/>
              <w:rPr>
                <w:ins w:id="1183" w:author="Author"/>
              </w:rPr>
            </w:pPr>
            <w:ins w:id="1184" w:author="Author">
              <w:r w:rsidRPr="00C77383">
                <w:t>32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756960A" w14:textId="77777777" w:rsidR="00721D62" w:rsidRPr="00C77383" w:rsidRDefault="00721D62" w:rsidP="008A597E">
            <w:pPr>
              <w:pStyle w:val="tabletext11"/>
              <w:jc w:val="right"/>
              <w:rPr>
                <w:ins w:id="118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FC6BDFF" w14:textId="77777777" w:rsidR="00721D62" w:rsidRPr="00C77383" w:rsidRDefault="00721D62" w:rsidP="008A597E">
            <w:pPr>
              <w:pStyle w:val="tabletext11"/>
              <w:jc w:val="right"/>
              <w:rPr>
                <w:ins w:id="118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673BA99" w14:textId="77777777" w:rsidR="00721D62" w:rsidRPr="00C77383" w:rsidRDefault="00721D62" w:rsidP="008A597E">
            <w:pPr>
              <w:pStyle w:val="tabletext11"/>
              <w:jc w:val="right"/>
              <w:rPr>
                <w:ins w:id="1187" w:author="Author"/>
              </w:rPr>
            </w:pPr>
            <w:ins w:id="1188" w:author="Author">
              <w:r w:rsidRPr="00C77383">
                <w:t>111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0CA6D0D" w14:textId="77777777" w:rsidR="00721D62" w:rsidRPr="00C77383" w:rsidRDefault="00721D62" w:rsidP="008A597E">
            <w:pPr>
              <w:pStyle w:val="tabletext11"/>
              <w:jc w:val="right"/>
              <w:rPr>
                <w:ins w:id="1189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50C67406" w14:textId="77777777" w:rsidR="00721D62" w:rsidRPr="00C77383" w:rsidRDefault="00721D62" w:rsidP="008A597E">
            <w:pPr>
              <w:pStyle w:val="tabletext11"/>
              <w:jc w:val="right"/>
              <w:rPr>
                <w:ins w:id="1190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685DDE06" w14:textId="77777777" w:rsidR="00721D62" w:rsidRPr="00C77383" w:rsidRDefault="00721D62" w:rsidP="008A597E">
            <w:pPr>
              <w:pStyle w:val="tabletext11"/>
              <w:jc w:val="right"/>
              <w:rPr>
                <w:ins w:id="1191" w:author="Author"/>
              </w:rPr>
            </w:pPr>
            <w:ins w:id="1192" w:author="Author">
              <w:r w:rsidRPr="00C77383">
                <w:t>117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41B6FD5" w14:textId="77777777" w:rsidR="00721D62" w:rsidRPr="00C77383" w:rsidRDefault="00721D62" w:rsidP="008A597E">
            <w:pPr>
              <w:pStyle w:val="tabletext11"/>
              <w:jc w:val="right"/>
              <w:rPr>
                <w:ins w:id="1193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5B9E2E8C" w14:textId="77777777" w:rsidR="00721D62" w:rsidRPr="00C77383" w:rsidRDefault="00721D62" w:rsidP="008A597E">
            <w:pPr>
              <w:pStyle w:val="tabletext11"/>
              <w:jc w:val="right"/>
              <w:rPr>
                <w:ins w:id="1194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5E6C878D" w14:textId="77777777" w:rsidR="00721D62" w:rsidRPr="00C77383" w:rsidRDefault="00721D62" w:rsidP="008A597E">
            <w:pPr>
              <w:pStyle w:val="tabletext11"/>
              <w:jc w:val="right"/>
              <w:rPr>
                <w:ins w:id="1195" w:author="Author"/>
              </w:rPr>
            </w:pPr>
            <w:ins w:id="1196" w:author="Author">
              <w:r w:rsidRPr="00C77383">
                <w:t>17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4990C23" w14:textId="77777777" w:rsidR="00721D62" w:rsidRPr="00C77383" w:rsidRDefault="00721D62" w:rsidP="008A597E">
            <w:pPr>
              <w:pStyle w:val="tabletext11"/>
              <w:jc w:val="right"/>
              <w:rPr>
                <w:ins w:id="1197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E733B01" w14:textId="77777777" w:rsidR="00721D62" w:rsidRPr="00C77383" w:rsidRDefault="00721D62" w:rsidP="008A597E">
            <w:pPr>
              <w:pStyle w:val="tabletext11"/>
              <w:jc w:val="right"/>
              <w:rPr>
                <w:ins w:id="1198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25ABA095" w14:textId="77777777" w:rsidR="00721D62" w:rsidRPr="00C77383" w:rsidRDefault="00721D62" w:rsidP="008A597E">
            <w:pPr>
              <w:pStyle w:val="tabletext11"/>
              <w:jc w:val="right"/>
              <w:rPr>
                <w:ins w:id="1199" w:author="Author"/>
              </w:rPr>
            </w:pPr>
            <w:ins w:id="1200" w:author="Author">
              <w:r w:rsidRPr="00C77383">
                <w:t>19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43C3A7D" w14:textId="77777777" w:rsidR="00721D62" w:rsidRPr="00C77383" w:rsidRDefault="00721D62" w:rsidP="008A597E">
            <w:pPr>
              <w:pStyle w:val="tabletext11"/>
              <w:jc w:val="right"/>
              <w:rPr>
                <w:ins w:id="120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59C9664" w14:textId="77777777" w:rsidR="00721D62" w:rsidRPr="00C77383" w:rsidRDefault="00721D62" w:rsidP="008A597E">
            <w:pPr>
              <w:pStyle w:val="tabletext11"/>
              <w:jc w:val="right"/>
              <w:rPr>
                <w:ins w:id="120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3425104" w14:textId="77777777" w:rsidR="00721D62" w:rsidRPr="00C77383" w:rsidRDefault="00721D62" w:rsidP="008A597E">
            <w:pPr>
              <w:pStyle w:val="tabletext11"/>
              <w:jc w:val="right"/>
              <w:rPr>
                <w:ins w:id="1203" w:author="Author"/>
              </w:rPr>
            </w:pPr>
            <w:ins w:id="1204" w:author="Author">
              <w:r w:rsidRPr="00C77383">
                <w:t>17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22B0CB9" w14:textId="77777777" w:rsidR="00721D62" w:rsidRPr="00C77383" w:rsidRDefault="00721D62" w:rsidP="008A597E">
            <w:pPr>
              <w:pStyle w:val="tabletext11"/>
              <w:jc w:val="right"/>
              <w:rPr>
                <w:ins w:id="120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894023A" w14:textId="77777777" w:rsidR="00721D62" w:rsidRPr="00C77383" w:rsidRDefault="00721D62" w:rsidP="008A597E">
            <w:pPr>
              <w:pStyle w:val="tabletext11"/>
              <w:jc w:val="right"/>
              <w:rPr>
                <w:ins w:id="1206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41264FED" w14:textId="77777777" w:rsidR="00721D62" w:rsidRPr="00C77383" w:rsidRDefault="00721D62" w:rsidP="008A597E">
            <w:pPr>
              <w:pStyle w:val="tabletext11"/>
              <w:jc w:val="right"/>
              <w:rPr>
                <w:ins w:id="1207" w:author="Author"/>
              </w:rPr>
            </w:pPr>
            <w:ins w:id="1208" w:author="Author">
              <w:r w:rsidRPr="00C77383">
                <w:t>19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5D4FD4D" w14:textId="77777777" w:rsidR="00721D62" w:rsidRPr="00C77383" w:rsidRDefault="00721D62" w:rsidP="008A597E">
            <w:pPr>
              <w:pStyle w:val="tabletext11"/>
              <w:jc w:val="right"/>
              <w:rPr>
                <w:ins w:id="1209" w:author="Author"/>
              </w:rPr>
            </w:pPr>
          </w:p>
        </w:tc>
      </w:tr>
      <w:tr w:rsidR="00721D62" w:rsidRPr="00C77383" w14:paraId="112475EC" w14:textId="77777777" w:rsidTr="008A597E">
        <w:trPr>
          <w:cantSplit/>
          <w:trHeight w:val="190"/>
          <w:ins w:id="1210" w:author="Author"/>
        </w:trPr>
        <w:tc>
          <w:tcPr>
            <w:tcW w:w="200" w:type="dxa"/>
          </w:tcPr>
          <w:p w14:paraId="1E9FA9F6" w14:textId="77777777" w:rsidR="00721D62" w:rsidRPr="00C77383" w:rsidRDefault="00721D62" w:rsidP="008A597E">
            <w:pPr>
              <w:pStyle w:val="tabletext11"/>
              <w:rPr>
                <w:ins w:id="1211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7FB29" w14:textId="77777777" w:rsidR="00721D62" w:rsidRPr="00C77383" w:rsidRDefault="00721D62" w:rsidP="008A597E">
            <w:pPr>
              <w:pStyle w:val="tabletext11"/>
              <w:jc w:val="center"/>
              <w:rPr>
                <w:ins w:id="1212" w:author="Author"/>
              </w:rPr>
            </w:pPr>
            <w:ins w:id="1213" w:author="Author">
              <w:r w:rsidRPr="00C77383">
                <w:t>Over 8,000 per $100</w:t>
              </w:r>
            </w:ins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A7B47F5" w14:textId="77777777" w:rsidR="00721D62" w:rsidRPr="00C77383" w:rsidRDefault="00721D62" w:rsidP="008A597E">
            <w:pPr>
              <w:pStyle w:val="tabletext11"/>
              <w:jc w:val="right"/>
              <w:rPr>
                <w:ins w:id="1214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68469C8" w14:textId="77777777" w:rsidR="00721D62" w:rsidRPr="00C77383" w:rsidRDefault="00721D62" w:rsidP="008A597E">
            <w:pPr>
              <w:pStyle w:val="tabletext11"/>
              <w:jc w:val="right"/>
              <w:rPr>
                <w:ins w:id="1215" w:author="Author"/>
              </w:rPr>
            </w:pPr>
            <w:ins w:id="1216" w:author="Author">
              <w:r w:rsidRPr="00C77383">
                <w:t>0.43</w:t>
              </w:r>
            </w:ins>
          </w:p>
        </w:tc>
        <w:tc>
          <w:tcPr>
            <w:tcW w:w="133" w:type="dxa"/>
            <w:tcBorders>
              <w:bottom w:val="single" w:sz="6" w:space="0" w:color="auto"/>
              <w:right w:val="single" w:sz="6" w:space="0" w:color="auto"/>
            </w:tcBorders>
          </w:tcPr>
          <w:p w14:paraId="60DAE716" w14:textId="77777777" w:rsidR="00721D62" w:rsidRPr="00C77383" w:rsidRDefault="00721D62" w:rsidP="008A597E">
            <w:pPr>
              <w:pStyle w:val="tabletext11"/>
              <w:jc w:val="right"/>
              <w:rPr>
                <w:ins w:id="121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8E01121" w14:textId="77777777" w:rsidR="00721D62" w:rsidRPr="00C77383" w:rsidRDefault="00721D62" w:rsidP="008A597E">
            <w:pPr>
              <w:pStyle w:val="tabletext11"/>
              <w:jc w:val="right"/>
              <w:rPr>
                <w:ins w:id="1218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6FE0C88" w14:textId="77777777" w:rsidR="00721D62" w:rsidRPr="00C77383" w:rsidRDefault="00721D62" w:rsidP="008A597E">
            <w:pPr>
              <w:pStyle w:val="tabletext11"/>
              <w:jc w:val="right"/>
              <w:rPr>
                <w:ins w:id="1219" w:author="Author"/>
              </w:rPr>
            </w:pPr>
            <w:ins w:id="1220" w:author="Author">
              <w:r w:rsidRPr="00C77383">
                <w:t>0.46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6B33ACAC" w14:textId="77777777" w:rsidR="00721D62" w:rsidRPr="00C77383" w:rsidRDefault="00721D62" w:rsidP="008A597E">
            <w:pPr>
              <w:pStyle w:val="tabletext11"/>
              <w:jc w:val="right"/>
              <w:rPr>
                <w:ins w:id="122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8743892" w14:textId="77777777" w:rsidR="00721D62" w:rsidRPr="00C77383" w:rsidRDefault="00721D62" w:rsidP="008A597E">
            <w:pPr>
              <w:pStyle w:val="tabletext11"/>
              <w:jc w:val="right"/>
              <w:rPr>
                <w:ins w:id="1222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DAB1D11" w14:textId="77777777" w:rsidR="00721D62" w:rsidRPr="00C77383" w:rsidRDefault="00721D62" w:rsidP="008A597E">
            <w:pPr>
              <w:pStyle w:val="tabletext11"/>
              <w:jc w:val="right"/>
              <w:rPr>
                <w:ins w:id="1223" w:author="Author"/>
              </w:rPr>
            </w:pPr>
            <w:ins w:id="1224" w:author="Author">
              <w:r w:rsidRPr="00C77383">
                <w:t>1.57</w:t>
              </w:r>
            </w:ins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088701D3" w14:textId="77777777" w:rsidR="00721D62" w:rsidRPr="00C77383" w:rsidRDefault="00721D62" w:rsidP="008A597E">
            <w:pPr>
              <w:pStyle w:val="tabletext11"/>
              <w:jc w:val="right"/>
              <w:rPr>
                <w:ins w:id="1225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E5DBDAA" w14:textId="77777777" w:rsidR="00721D62" w:rsidRPr="00C77383" w:rsidRDefault="00721D62" w:rsidP="008A597E">
            <w:pPr>
              <w:pStyle w:val="tabletext11"/>
              <w:jc w:val="right"/>
              <w:rPr>
                <w:ins w:id="1226" w:author="Author"/>
              </w:rPr>
            </w:pPr>
          </w:p>
        </w:tc>
        <w:tc>
          <w:tcPr>
            <w:tcW w:w="501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D41FD93" w14:textId="77777777" w:rsidR="00721D62" w:rsidRPr="00C77383" w:rsidRDefault="00721D62" w:rsidP="008A597E">
            <w:pPr>
              <w:pStyle w:val="tabletext11"/>
              <w:jc w:val="right"/>
              <w:rPr>
                <w:ins w:id="1227" w:author="Author"/>
              </w:rPr>
            </w:pPr>
            <w:ins w:id="1228" w:author="Author">
              <w:r w:rsidRPr="00C77383">
                <w:t>1.66</w:t>
              </w:r>
            </w:ins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</w:tcPr>
          <w:p w14:paraId="57A9A992" w14:textId="77777777" w:rsidR="00721D62" w:rsidRPr="00C77383" w:rsidRDefault="00721D62" w:rsidP="008A597E">
            <w:pPr>
              <w:pStyle w:val="tabletext11"/>
              <w:jc w:val="right"/>
              <w:rPr>
                <w:ins w:id="1229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2DB3695" w14:textId="77777777" w:rsidR="00721D62" w:rsidRPr="00C77383" w:rsidRDefault="00721D62" w:rsidP="008A597E">
            <w:pPr>
              <w:pStyle w:val="tabletext11"/>
              <w:jc w:val="right"/>
              <w:rPr>
                <w:ins w:id="1230" w:author="Author"/>
              </w:rPr>
            </w:pPr>
          </w:p>
        </w:tc>
        <w:tc>
          <w:tcPr>
            <w:tcW w:w="537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EC9C539" w14:textId="77777777" w:rsidR="00721D62" w:rsidRPr="00C77383" w:rsidRDefault="00721D62" w:rsidP="008A597E">
            <w:pPr>
              <w:pStyle w:val="tabletext11"/>
              <w:jc w:val="right"/>
              <w:rPr>
                <w:ins w:id="1231" w:author="Author"/>
              </w:rPr>
            </w:pPr>
            <w:ins w:id="1232" w:author="Author">
              <w:r w:rsidRPr="00C77383">
                <w:t>0.24</w:t>
              </w:r>
            </w:ins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2DA00668" w14:textId="77777777" w:rsidR="00721D62" w:rsidRPr="00C77383" w:rsidRDefault="00721D62" w:rsidP="008A597E">
            <w:pPr>
              <w:pStyle w:val="tabletext11"/>
              <w:jc w:val="right"/>
              <w:rPr>
                <w:ins w:id="1233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F22906E" w14:textId="77777777" w:rsidR="00721D62" w:rsidRPr="00C77383" w:rsidRDefault="00721D62" w:rsidP="008A597E">
            <w:pPr>
              <w:pStyle w:val="tabletext11"/>
              <w:jc w:val="right"/>
              <w:rPr>
                <w:ins w:id="1234" w:author="Author"/>
              </w:rPr>
            </w:pPr>
          </w:p>
        </w:tc>
        <w:tc>
          <w:tcPr>
            <w:tcW w:w="57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C0BC533" w14:textId="77777777" w:rsidR="00721D62" w:rsidRPr="00C77383" w:rsidRDefault="00721D62" w:rsidP="008A597E">
            <w:pPr>
              <w:pStyle w:val="tabletext11"/>
              <w:jc w:val="right"/>
              <w:rPr>
                <w:ins w:id="1235" w:author="Author"/>
              </w:rPr>
            </w:pPr>
            <w:ins w:id="1236" w:author="Author">
              <w:r w:rsidRPr="00C77383">
                <w:t>0.26</w:t>
              </w:r>
            </w:ins>
          </w:p>
        </w:tc>
        <w:tc>
          <w:tcPr>
            <w:tcW w:w="133" w:type="dxa"/>
            <w:tcBorders>
              <w:bottom w:val="single" w:sz="6" w:space="0" w:color="auto"/>
              <w:right w:val="single" w:sz="6" w:space="0" w:color="auto"/>
            </w:tcBorders>
          </w:tcPr>
          <w:p w14:paraId="0A98E51C" w14:textId="77777777" w:rsidR="00721D62" w:rsidRPr="00C77383" w:rsidRDefault="00721D62" w:rsidP="008A597E">
            <w:pPr>
              <w:pStyle w:val="tabletext11"/>
              <w:jc w:val="right"/>
              <w:rPr>
                <w:ins w:id="123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9A23C3" w14:textId="77777777" w:rsidR="00721D62" w:rsidRPr="00C77383" w:rsidRDefault="00721D62" w:rsidP="008A597E">
            <w:pPr>
              <w:pStyle w:val="tabletext11"/>
              <w:jc w:val="right"/>
              <w:rPr>
                <w:ins w:id="1238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25AB959" w14:textId="77777777" w:rsidR="00721D62" w:rsidRPr="00C77383" w:rsidRDefault="00721D62" w:rsidP="008A597E">
            <w:pPr>
              <w:pStyle w:val="tabletext11"/>
              <w:jc w:val="right"/>
              <w:rPr>
                <w:ins w:id="1239" w:author="Author"/>
              </w:rPr>
            </w:pPr>
            <w:ins w:id="1240" w:author="Author">
              <w:r w:rsidRPr="00C77383">
                <w:t>0.24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6D854613" w14:textId="77777777" w:rsidR="00721D62" w:rsidRPr="00C77383" w:rsidRDefault="00721D62" w:rsidP="008A597E">
            <w:pPr>
              <w:pStyle w:val="tabletext11"/>
              <w:jc w:val="right"/>
              <w:rPr>
                <w:ins w:id="124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DE3055" w14:textId="77777777" w:rsidR="00721D62" w:rsidRPr="00C77383" w:rsidRDefault="00721D62" w:rsidP="008A597E">
            <w:pPr>
              <w:pStyle w:val="tabletext11"/>
              <w:jc w:val="right"/>
              <w:rPr>
                <w:ins w:id="1242" w:author="Author"/>
              </w:rPr>
            </w:pPr>
          </w:p>
        </w:tc>
        <w:tc>
          <w:tcPr>
            <w:tcW w:w="55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2F0E6CC" w14:textId="77777777" w:rsidR="00721D62" w:rsidRPr="00C77383" w:rsidRDefault="00721D62" w:rsidP="008A597E">
            <w:pPr>
              <w:pStyle w:val="tabletext11"/>
              <w:jc w:val="right"/>
              <w:rPr>
                <w:ins w:id="1243" w:author="Author"/>
              </w:rPr>
            </w:pPr>
            <w:ins w:id="1244" w:author="Author">
              <w:r w:rsidRPr="00C77383">
                <w:t>0.26</w:t>
              </w:r>
            </w:ins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4ED3099C" w14:textId="77777777" w:rsidR="00721D62" w:rsidRPr="00C77383" w:rsidRDefault="00721D62" w:rsidP="008A597E">
            <w:pPr>
              <w:pStyle w:val="tabletext11"/>
              <w:jc w:val="right"/>
              <w:rPr>
                <w:ins w:id="1245" w:author="Author"/>
              </w:rPr>
            </w:pPr>
          </w:p>
        </w:tc>
      </w:tr>
    </w:tbl>
    <w:p w14:paraId="13880C5D" w14:textId="318CD102" w:rsidR="00721D62" w:rsidRDefault="00721D62" w:rsidP="00721D62">
      <w:pPr>
        <w:pStyle w:val="tablecaption"/>
      </w:pPr>
      <w:ins w:id="1246" w:author="Author">
        <w:r w:rsidRPr="00C77383">
          <w:t>Table 270.C.2.c.(1)(LC) Single Interest Coverage Loss Costs</w:t>
        </w:r>
      </w:ins>
    </w:p>
    <w:p w14:paraId="023AF659" w14:textId="2B0965C9" w:rsidR="00721D62" w:rsidRDefault="00721D62" w:rsidP="00721D62">
      <w:pPr>
        <w:pStyle w:val="isonormal"/>
        <w:jc w:val="left"/>
      </w:pPr>
    </w:p>
    <w:p w14:paraId="6EDECD5B" w14:textId="77777777" w:rsidR="00721D62" w:rsidRDefault="00721D62" w:rsidP="00721D62">
      <w:pPr>
        <w:pStyle w:val="isonormal"/>
        <w:sectPr w:rsidR="00721D62" w:rsidSect="00721D62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478FD76" w14:textId="77777777" w:rsidR="00721D62" w:rsidRPr="00022862" w:rsidRDefault="00721D62" w:rsidP="00721D62">
      <w:pPr>
        <w:pStyle w:val="boxrule"/>
        <w:rPr>
          <w:ins w:id="1247" w:author="Author"/>
        </w:rPr>
      </w:pPr>
      <w:ins w:id="1248" w:author="Author">
        <w:r w:rsidRPr="00022862">
          <w:lastRenderedPageBreak/>
          <w:t>280.  SNOWMOBILES</w:t>
        </w:r>
      </w:ins>
    </w:p>
    <w:p w14:paraId="60A09D2A" w14:textId="77777777" w:rsidR="00721D62" w:rsidRPr="00022862" w:rsidRDefault="00721D62" w:rsidP="00721D62">
      <w:pPr>
        <w:pStyle w:val="blocktext1"/>
        <w:rPr>
          <w:ins w:id="1249" w:author="Author"/>
        </w:rPr>
      </w:pPr>
      <w:ins w:id="1250" w:author="Author">
        <w:r w:rsidRPr="00022862">
          <w:t xml:space="preserve">Table </w:t>
        </w:r>
        <w:r w:rsidRPr="00022862">
          <w:rPr>
            <w:b/>
            <w:bCs/>
          </w:rPr>
          <w:t>280.</w:t>
        </w:r>
        <w:r w:rsidRPr="00022862">
          <w:rPr>
            <w:b/>
          </w:rPr>
          <w:t>B.1.a.(LC)</w:t>
        </w:r>
        <w:r w:rsidRPr="00022862">
          <w:t xml:space="preserve"> is replaced by the following:</w:t>
        </w:r>
      </w:ins>
    </w:p>
    <w:p w14:paraId="0CBA337F" w14:textId="77777777" w:rsidR="00721D62" w:rsidRPr="00022862" w:rsidRDefault="00721D62" w:rsidP="00721D62">
      <w:pPr>
        <w:pStyle w:val="space4"/>
        <w:rPr>
          <w:ins w:id="125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720"/>
        <w:gridCol w:w="920"/>
      </w:tblGrid>
      <w:tr w:rsidR="00721D62" w:rsidRPr="00022862" w14:paraId="71BC92AC" w14:textId="77777777" w:rsidTr="008A597E">
        <w:trPr>
          <w:cantSplit/>
          <w:trHeight w:val="190"/>
          <w:ins w:id="1252" w:author="Author"/>
        </w:trPr>
        <w:tc>
          <w:tcPr>
            <w:tcW w:w="200" w:type="dxa"/>
          </w:tcPr>
          <w:p w14:paraId="5E563D71" w14:textId="77777777" w:rsidR="00721D62" w:rsidRPr="00022862" w:rsidRDefault="00721D62" w:rsidP="008A597E">
            <w:pPr>
              <w:pStyle w:val="tablehead"/>
              <w:rPr>
                <w:ins w:id="1253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FFBA2" w14:textId="77777777" w:rsidR="00721D62" w:rsidRPr="00022862" w:rsidRDefault="00721D62" w:rsidP="008A597E">
            <w:pPr>
              <w:pStyle w:val="tablehead"/>
              <w:rPr>
                <w:ins w:id="1254" w:author="Author"/>
              </w:rPr>
            </w:pPr>
            <w:ins w:id="1255" w:author="Author">
              <w:r w:rsidRPr="00022862">
                <w:br/>
                <w:t>Liability Coverage Option</w:t>
              </w:r>
            </w:ins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538B1" w14:textId="77777777" w:rsidR="00721D62" w:rsidRPr="00022862" w:rsidRDefault="00721D62" w:rsidP="008A597E">
            <w:pPr>
              <w:pStyle w:val="tablehead"/>
              <w:rPr>
                <w:ins w:id="1256" w:author="Author"/>
              </w:rPr>
            </w:pPr>
            <w:ins w:id="1257" w:author="Author">
              <w:r w:rsidRPr="00022862">
                <w:t>Liability Base</w:t>
              </w:r>
              <w:r w:rsidRPr="00022862">
                <w:br/>
                <w:t>Loss Cost</w:t>
              </w:r>
            </w:ins>
          </w:p>
        </w:tc>
      </w:tr>
      <w:tr w:rsidR="00721D62" w:rsidRPr="00022862" w14:paraId="2BA2D185" w14:textId="77777777" w:rsidTr="008A597E">
        <w:trPr>
          <w:cantSplit/>
          <w:trHeight w:val="190"/>
          <w:ins w:id="1258" w:author="Author"/>
        </w:trPr>
        <w:tc>
          <w:tcPr>
            <w:tcW w:w="200" w:type="dxa"/>
          </w:tcPr>
          <w:p w14:paraId="6A53CF69" w14:textId="77777777" w:rsidR="00721D62" w:rsidRPr="00022862" w:rsidRDefault="00721D62" w:rsidP="008A597E">
            <w:pPr>
              <w:pStyle w:val="tabletext11"/>
              <w:rPr>
                <w:ins w:id="1259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48E3F6" w14:textId="77777777" w:rsidR="00721D62" w:rsidRPr="00022862" w:rsidRDefault="00721D62" w:rsidP="008A597E">
            <w:pPr>
              <w:pStyle w:val="tabletext11"/>
              <w:rPr>
                <w:ins w:id="1260" w:author="Author"/>
              </w:rPr>
            </w:pPr>
            <w:ins w:id="1261" w:author="Author">
              <w:r w:rsidRPr="00022862">
                <w:t>Passenger Hazard Excluded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035E0EAA" w14:textId="77777777" w:rsidR="00721D62" w:rsidRPr="00022862" w:rsidRDefault="00721D62" w:rsidP="008A597E">
            <w:pPr>
              <w:pStyle w:val="tabletext11"/>
              <w:jc w:val="right"/>
              <w:rPr>
                <w:ins w:id="1262" w:author="Author"/>
              </w:rPr>
            </w:pPr>
            <w:ins w:id="1263" w:author="Author">
              <w:r w:rsidRPr="00022862">
                <w:t>$</w:t>
              </w:r>
            </w:ins>
          </w:p>
        </w:tc>
        <w:tc>
          <w:tcPr>
            <w:tcW w:w="920" w:type="dxa"/>
            <w:tcBorders>
              <w:top w:val="single" w:sz="6" w:space="0" w:color="auto"/>
              <w:right w:val="single" w:sz="6" w:space="0" w:color="auto"/>
            </w:tcBorders>
          </w:tcPr>
          <w:p w14:paraId="4A654F5F" w14:textId="77777777" w:rsidR="00721D62" w:rsidRPr="00022862" w:rsidRDefault="00721D62" w:rsidP="008A597E">
            <w:pPr>
              <w:pStyle w:val="tabletext11"/>
              <w:tabs>
                <w:tab w:val="decimal" w:pos="310"/>
              </w:tabs>
              <w:rPr>
                <w:ins w:id="1264" w:author="Author"/>
              </w:rPr>
            </w:pPr>
            <w:ins w:id="1265" w:author="Author">
              <w:r w:rsidRPr="00022862">
                <w:t>27</w:t>
              </w:r>
            </w:ins>
          </w:p>
        </w:tc>
      </w:tr>
      <w:tr w:rsidR="00721D62" w:rsidRPr="00022862" w14:paraId="57A4F220" w14:textId="77777777" w:rsidTr="008A597E">
        <w:trPr>
          <w:cantSplit/>
          <w:trHeight w:val="190"/>
          <w:ins w:id="1266" w:author="Author"/>
        </w:trPr>
        <w:tc>
          <w:tcPr>
            <w:tcW w:w="200" w:type="dxa"/>
          </w:tcPr>
          <w:p w14:paraId="204CA546" w14:textId="77777777" w:rsidR="00721D62" w:rsidRPr="00022862" w:rsidRDefault="00721D62" w:rsidP="008A597E">
            <w:pPr>
              <w:pStyle w:val="tabletext11"/>
              <w:rPr>
                <w:ins w:id="1267" w:author="Author"/>
              </w:rPr>
            </w:pPr>
          </w:p>
        </w:tc>
        <w:tc>
          <w:tcPr>
            <w:tcW w:w="31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D2C9F" w14:textId="77777777" w:rsidR="00721D62" w:rsidRPr="00022862" w:rsidRDefault="00721D62" w:rsidP="008A597E">
            <w:pPr>
              <w:pStyle w:val="tabletext11"/>
              <w:rPr>
                <w:ins w:id="1268" w:author="Author"/>
              </w:rPr>
            </w:pPr>
            <w:ins w:id="1269" w:author="Author">
              <w:r w:rsidRPr="00022862">
                <w:t>Passenger Hazard Included</w:t>
              </w:r>
            </w:ins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7255A075" w14:textId="77777777" w:rsidR="00721D62" w:rsidRPr="00022862" w:rsidRDefault="00721D62" w:rsidP="008A597E">
            <w:pPr>
              <w:pStyle w:val="tabletext11"/>
              <w:rPr>
                <w:ins w:id="1270" w:author="Author"/>
              </w:rPr>
            </w:pPr>
          </w:p>
        </w:tc>
        <w:tc>
          <w:tcPr>
            <w:tcW w:w="920" w:type="dxa"/>
            <w:tcBorders>
              <w:bottom w:val="single" w:sz="6" w:space="0" w:color="auto"/>
              <w:right w:val="single" w:sz="6" w:space="0" w:color="auto"/>
            </w:tcBorders>
          </w:tcPr>
          <w:p w14:paraId="59F99A65" w14:textId="77777777" w:rsidR="00721D62" w:rsidRPr="00022862" w:rsidRDefault="00721D62" w:rsidP="008A597E">
            <w:pPr>
              <w:pStyle w:val="tabletext11"/>
              <w:tabs>
                <w:tab w:val="decimal" w:pos="310"/>
              </w:tabs>
              <w:rPr>
                <w:ins w:id="1271" w:author="Author"/>
              </w:rPr>
            </w:pPr>
            <w:ins w:id="1272" w:author="Author">
              <w:r w:rsidRPr="00022862">
                <w:t>62</w:t>
              </w:r>
            </w:ins>
          </w:p>
        </w:tc>
      </w:tr>
    </w:tbl>
    <w:p w14:paraId="2292A55E" w14:textId="7638EA37" w:rsidR="00721D62" w:rsidRDefault="00721D62" w:rsidP="00721D62">
      <w:pPr>
        <w:pStyle w:val="tablecaption"/>
      </w:pPr>
      <w:ins w:id="1273" w:author="Author">
        <w:r w:rsidRPr="00022862">
          <w:t>Table 280.B.1.a.(LC) Snowmobiles Liability Loss Costs</w:t>
        </w:r>
      </w:ins>
    </w:p>
    <w:p w14:paraId="007E3313" w14:textId="047A1362" w:rsidR="00721D62" w:rsidRDefault="00721D62" w:rsidP="00721D62">
      <w:pPr>
        <w:pStyle w:val="isonormal"/>
        <w:jc w:val="left"/>
      </w:pPr>
    </w:p>
    <w:p w14:paraId="545B6C88" w14:textId="77777777" w:rsidR="00721D62" w:rsidRDefault="00721D62" w:rsidP="00721D62">
      <w:pPr>
        <w:pStyle w:val="isonormal"/>
        <w:sectPr w:rsidR="00721D62" w:rsidSect="00721D62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525F72AD" w14:textId="77777777" w:rsidR="00721D62" w:rsidRPr="00FD727E" w:rsidRDefault="00721D62" w:rsidP="00721D62">
      <w:pPr>
        <w:pStyle w:val="boxrule"/>
        <w:rPr>
          <w:ins w:id="1274" w:author="Author"/>
        </w:rPr>
      </w:pPr>
      <w:ins w:id="1275" w:author="Author">
        <w:r w:rsidRPr="00FD727E">
          <w:lastRenderedPageBreak/>
          <w:t>289.  NON-OWNERSHIP LIABILITY</w:t>
        </w:r>
      </w:ins>
    </w:p>
    <w:p w14:paraId="32BF2573" w14:textId="77777777" w:rsidR="00721D62" w:rsidRPr="00FD727E" w:rsidRDefault="00721D62" w:rsidP="00721D62">
      <w:pPr>
        <w:pStyle w:val="isonormal"/>
        <w:rPr>
          <w:ins w:id="1276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721D62" w:rsidRPr="00FD727E" w14:paraId="1BD7D3B8" w14:textId="77777777" w:rsidTr="008A597E">
        <w:trPr>
          <w:cantSplit/>
          <w:trHeight w:val="190"/>
          <w:ins w:id="1277" w:author="Author"/>
        </w:trPr>
        <w:tc>
          <w:tcPr>
            <w:tcW w:w="200" w:type="dxa"/>
          </w:tcPr>
          <w:p w14:paraId="6A0C7502" w14:textId="77777777" w:rsidR="00721D62" w:rsidRPr="00FD727E" w:rsidRDefault="00721D62" w:rsidP="008A597E">
            <w:pPr>
              <w:pStyle w:val="tablehead"/>
              <w:rPr>
                <w:ins w:id="127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1AB75" w14:textId="77777777" w:rsidR="00721D62" w:rsidRPr="00FD727E" w:rsidRDefault="00721D62" w:rsidP="008A597E">
            <w:pPr>
              <w:pStyle w:val="tablehead"/>
              <w:rPr>
                <w:ins w:id="1279" w:author="Author"/>
              </w:rPr>
            </w:pPr>
            <w:ins w:id="1280" w:author="Author">
              <w:r w:rsidRPr="00FD727E">
                <w:t>Class</w:t>
              </w:r>
              <w:r w:rsidRPr="00FD727E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BB0A0" w14:textId="77777777" w:rsidR="00721D62" w:rsidRPr="00FD727E" w:rsidRDefault="00721D62" w:rsidP="008A597E">
            <w:pPr>
              <w:pStyle w:val="tablehead"/>
              <w:rPr>
                <w:ins w:id="1281" w:author="Author"/>
              </w:rPr>
            </w:pPr>
            <w:ins w:id="1282" w:author="Author">
              <w:r w:rsidRPr="00FD727E">
                <w:t>Total Number Of</w:t>
              </w:r>
              <w:r w:rsidRPr="00FD727E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3AD31" w14:textId="77777777" w:rsidR="00721D62" w:rsidRPr="00FD727E" w:rsidRDefault="00721D62" w:rsidP="008A597E">
            <w:pPr>
              <w:pStyle w:val="tablehead"/>
              <w:rPr>
                <w:ins w:id="1283" w:author="Author"/>
              </w:rPr>
            </w:pPr>
            <w:ins w:id="1284" w:author="Author">
              <w:r w:rsidRPr="00FD727E">
                <w:t xml:space="preserve">Liability Base </w:t>
              </w:r>
              <w:r w:rsidRPr="00FD727E">
                <w:br/>
                <w:t>Loss Cost</w:t>
              </w:r>
            </w:ins>
          </w:p>
        </w:tc>
      </w:tr>
      <w:tr w:rsidR="00721D62" w:rsidRPr="00FD727E" w14:paraId="29B93A58" w14:textId="77777777" w:rsidTr="008A597E">
        <w:trPr>
          <w:cantSplit/>
          <w:trHeight w:val="190"/>
          <w:ins w:id="1285" w:author="Author"/>
        </w:trPr>
        <w:tc>
          <w:tcPr>
            <w:tcW w:w="200" w:type="dxa"/>
          </w:tcPr>
          <w:p w14:paraId="41E2060C" w14:textId="77777777" w:rsidR="00721D62" w:rsidRPr="00FD727E" w:rsidRDefault="00721D62" w:rsidP="008A597E">
            <w:pPr>
              <w:pStyle w:val="tabletext11"/>
              <w:rPr>
                <w:ins w:id="128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0EC9C9" w14:textId="77777777" w:rsidR="00721D62" w:rsidRPr="00FD727E" w:rsidRDefault="00721D62" w:rsidP="008A597E">
            <w:pPr>
              <w:pStyle w:val="tabletext11"/>
              <w:jc w:val="center"/>
              <w:rPr>
                <w:ins w:id="1287" w:author="Author"/>
              </w:rPr>
            </w:pPr>
            <w:ins w:id="1288" w:author="Author">
              <w:r w:rsidRPr="00FD727E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2D5FEC2D" w14:textId="77777777" w:rsidR="00721D62" w:rsidRPr="00FD727E" w:rsidRDefault="00721D62" w:rsidP="008A597E">
            <w:pPr>
              <w:pStyle w:val="tabletext11"/>
              <w:jc w:val="right"/>
              <w:rPr>
                <w:ins w:id="1289" w:author="Author"/>
              </w:rPr>
            </w:pPr>
            <w:ins w:id="1290" w:author="Author">
              <w:r w:rsidRPr="00FD727E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53F4511D" w14:textId="77777777" w:rsidR="00721D62" w:rsidRPr="00FD727E" w:rsidRDefault="00721D62" w:rsidP="008A597E">
            <w:pPr>
              <w:pStyle w:val="tabletext11"/>
              <w:jc w:val="both"/>
              <w:rPr>
                <w:ins w:id="1291" w:author="Author"/>
              </w:rPr>
            </w:pPr>
            <w:ins w:id="1292" w:author="Author">
              <w:r w:rsidRPr="00FD727E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5ED8AC69" w14:textId="77777777" w:rsidR="00721D62" w:rsidRPr="00FD727E" w:rsidRDefault="00721D62" w:rsidP="008A597E">
            <w:pPr>
              <w:pStyle w:val="tabletext11"/>
              <w:jc w:val="right"/>
              <w:rPr>
                <w:ins w:id="1293" w:author="Author"/>
              </w:rPr>
            </w:pPr>
            <w:ins w:id="1294" w:author="Author">
              <w:r w:rsidRPr="00FD727E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5B210B" w14:textId="77777777" w:rsidR="00721D62" w:rsidRPr="00FD727E" w:rsidRDefault="00721D62" w:rsidP="008A597E">
            <w:pPr>
              <w:pStyle w:val="tabletext11"/>
              <w:rPr>
                <w:ins w:id="129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80F8839" w14:textId="77777777" w:rsidR="00721D62" w:rsidRPr="00FD727E" w:rsidRDefault="00721D62" w:rsidP="008A597E">
            <w:pPr>
              <w:pStyle w:val="tabletext11"/>
              <w:jc w:val="right"/>
              <w:rPr>
                <w:ins w:id="1296" w:author="Author"/>
              </w:rPr>
            </w:pPr>
            <w:ins w:id="1297" w:author="Author">
              <w:r w:rsidRPr="00FD727E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6E9DBC3" w14:textId="77777777" w:rsidR="00721D62" w:rsidRPr="00FD727E" w:rsidRDefault="00721D62" w:rsidP="008A597E">
            <w:pPr>
              <w:pStyle w:val="tabletext11"/>
              <w:tabs>
                <w:tab w:val="decimal" w:pos="340"/>
              </w:tabs>
              <w:jc w:val="right"/>
              <w:rPr>
                <w:ins w:id="1298" w:author="Author"/>
              </w:rPr>
            </w:pPr>
            <w:ins w:id="1299" w:author="Author">
              <w:r w:rsidRPr="00FD727E">
                <w:t>64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4A06E6D" w14:textId="77777777" w:rsidR="00721D62" w:rsidRPr="00FD727E" w:rsidRDefault="00721D62" w:rsidP="008A597E">
            <w:pPr>
              <w:pStyle w:val="tabletext11"/>
              <w:tabs>
                <w:tab w:val="decimal" w:pos="340"/>
              </w:tabs>
              <w:rPr>
                <w:ins w:id="1300" w:author="Author"/>
              </w:rPr>
            </w:pPr>
          </w:p>
        </w:tc>
      </w:tr>
      <w:tr w:rsidR="00721D62" w:rsidRPr="00FD727E" w14:paraId="4C5F7C4D" w14:textId="77777777" w:rsidTr="008A597E">
        <w:trPr>
          <w:cantSplit/>
          <w:trHeight w:val="190"/>
          <w:ins w:id="1301" w:author="Author"/>
        </w:trPr>
        <w:tc>
          <w:tcPr>
            <w:tcW w:w="200" w:type="dxa"/>
          </w:tcPr>
          <w:p w14:paraId="42000747" w14:textId="77777777" w:rsidR="00721D62" w:rsidRPr="00FD727E" w:rsidRDefault="00721D62" w:rsidP="008A597E">
            <w:pPr>
              <w:pStyle w:val="tabletext11"/>
              <w:rPr>
                <w:ins w:id="130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624094F" w14:textId="77777777" w:rsidR="00721D62" w:rsidRPr="00FD727E" w:rsidRDefault="00721D62" w:rsidP="008A597E">
            <w:pPr>
              <w:pStyle w:val="tabletext11"/>
              <w:jc w:val="center"/>
              <w:rPr>
                <w:ins w:id="1303" w:author="Author"/>
              </w:rPr>
            </w:pPr>
            <w:ins w:id="1304" w:author="Author">
              <w:r w:rsidRPr="00FD727E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F85DF5B" w14:textId="77777777" w:rsidR="00721D62" w:rsidRPr="00FD727E" w:rsidRDefault="00721D62" w:rsidP="008A597E">
            <w:pPr>
              <w:pStyle w:val="tabletext11"/>
              <w:jc w:val="right"/>
              <w:rPr>
                <w:ins w:id="1305" w:author="Author"/>
              </w:rPr>
            </w:pPr>
            <w:ins w:id="1306" w:author="Author">
              <w:r w:rsidRPr="00FD727E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DD6A716" w14:textId="77777777" w:rsidR="00721D62" w:rsidRPr="00FD727E" w:rsidRDefault="00721D62" w:rsidP="008A597E">
            <w:pPr>
              <w:pStyle w:val="tabletext11"/>
              <w:jc w:val="both"/>
              <w:rPr>
                <w:ins w:id="1307" w:author="Author"/>
              </w:rPr>
            </w:pPr>
            <w:ins w:id="1308" w:author="Author">
              <w:r w:rsidRPr="00FD727E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ED4C8BD" w14:textId="77777777" w:rsidR="00721D62" w:rsidRPr="00FD727E" w:rsidRDefault="00721D62" w:rsidP="008A597E">
            <w:pPr>
              <w:pStyle w:val="tabletext11"/>
              <w:jc w:val="right"/>
              <w:rPr>
                <w:ins w:id="1309" w:author="Author"/>
              </w:rPr>
            </w:pPr>
            <w:ins w:id="1310" w:author="Author">
              <w:r w:rsidRPr="00FD727E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425DB06" w14:textId="77777777" w:rsidR="00721D62" w:rsidRPr="00FD727E" w:rsidRDefault="00721D62" w:rsidP="008A597E">
            <w:pPr>
              <w:pStyle w:val="tabletext11"/>
              <w:rPr>
                <w:ins w:id="131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B5018EC" w14:textId="77777777" w:rsidR="00721D62" w:rsidRPr="00FD727E" w:rsidRDefault="00721D62" w:rsidP="008A597E">
            <w:pPr>
              <w:pStyle w:val="tabletext11"/>
              <w:rPr>
                <w:ins w:id="131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AD8E1DD" w14:textId="77777777" w:rsidR="00721D62" w:rsidRPr="00FD727E" w:rsidRDefault="00721D62" w:rsidP="008A597E">
            <w:pPr>
              <w:pStyle w:val="tabletext11"/>
              <w:tabs>
                <w:tab w:val="decimal" w:pos="340"/>
              </w:tabs>
              <w:jc w:val="right"/>
              <w:rPr>
                <w:ins w:id="1313" w:author="Author"/>
              </w:rPr>
            </w:pPr>
            <w:ins w:id="1314" w:author="Author">
              <w:r w:rsidRPr="00FD727E">
                <w:t>135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D5DA3BE" w14:textId="77777777" w:rsidR="00721D62" w:rsidRPr="00FD727E" w:rsidRDefault="00721D62" w:rsidP="008A597E">
            <w:pPr>
              <w:pStyle w:val="tabletext11"/>
              <w:tabs>
                <w:tab w:val="decimal" w:pos="340"/>
              </w:tabs>
              <w:rPr>
                <w:ins w:id="1315" w:author="Author"/>
              </w:rPr>
            </w:pPr>
          </w:p>
        </w:tc>
      </w:tr>
      <w:tr w:rsidR="00721D62" w:rsidRPr="00FD727E" w14:paraId="6CE01942" w14:textId="77777777" w:rsidTr="008A597E">
        <w:trPr>
          <w:cantSplit/>
          <w:trHeight w:val="190"/>
          <w:ins w:id="1316" w:author="Author"/>
        </w:trPr>
        <w:tc>
          <w:tcPr>
            <w:tcW w:w="200" w:type="dxa"/>
          </w:tcPr>
          <w:p w14:paraId="06306C5E" w14:textId="77777777" w:rsidR="00721D62" w:rsidRPr="00FD727E" w:rsidRDefault="00721D62" w:rsidP="008A597E">
            <w:pPr>
              <w:pStyle w:val="tabletext11"/>
              <w:rPr>
                <w:ins w:id="131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ABA1630" w14:textId="77777777" w:rsidR="00721D62" w:rsidRPr="00FD727E" w:rsidRDefault="00721D62" w:rsidP="008A597E">
            <w:pPr>
              <w:pStyle w:val="tabletext11"/>
              <w:jc w:val="center"/>
              <w:rPr>
                <w:ins w:id="1318" w:author="Author"/>
              </w:rPr>
            </w:pPr>
            <w:ins w:id="1319" w:author="Author">
              <w:r w:rsidRPr="00FD727E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FF1E038" w14:textId="77777777" w:rsidR="00721D62" w:rsidRPr="00FD727E" w:rsidRDefault="00721D62" w:rsidP="008A597E">
            <w:pPr>
              <w:pStyle w:val="tabletext11"/>
              <w:jc w:val="right"/>
              <w:rPr>
                <w:ins w:id="1320" w:author="Author"/>
              </w:rPr>
            </w:pPr>
            <w:ins w:id="1321" w:author="Author">
              <w:r w:rsidRPr="00FD727E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1D338156" w14:textId="77777777" w:rsidR="00721D62" w:rsidRPr="00FD727E" w:rsidRDefault="00721D62" w:rsidP="008A597E">
            <w:pPr>
              <w:pStyle w:val="tabletext11"/>
              <w:jc w:val="both"/>
              <w:rPr>
                <w:ins w:id="1322" w:author="Author"/>
              </w:rPr>
            </w:pPr>
            <w:ins w:id="1323" w:author="Author">
              <w:r w:rsidRPr="00FD727E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BF59489" w14:textId="77777777" w:rsidR="00721D62" w:rsidRPr="00FD727E" w:rsidRDefault="00721D62" w:rsidP="008A597E">
            <w:pPr>
              <w:pStyle w:val="tabletext11"/>
              <w:jc w:val="right"/>
              <w:rPr>
                <w:ins w:id="1324" w:author="Author"/>
              </w:rPr>
            </w:pPr>
            <w:ins w:id="1325" w:author="Author">
              <w:r w:rsidRPr="00FD727E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75032DE" w14:textId="77777777" w:rsidR="00721D62" w:rsidRPr="00FD727E" w:rsidRDefault="00721D62" w:rsidP="008A597E">
            <w:pPr>
              <w:pStyle w:val="tabletext11"/>
              <w:rPr>
                <w:ins w:id="132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ABC6C74" w14:textId="77777777" w:rsidR="00721D62" w:rsidRPr="00FD727E" w:rsidRDefault="00721D62" w:rsidP="008A597E">
            <w:pPr>
              <w:pStyle w:val="tabletext11"/>
              <w:rPr>
                <w:ins w:id="132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9997716" w14:textId="77777777" w:rsidR="00721D62" w:rsidRPr="00FD727E" w:rsidRDefault="00721D62" w:rsidP="008A597E">
            <w:pPr>
              <w:pStyle w:val="tabletext11"/>
              <w:tabs>
                <w:tab w:val="decimal" w:pos="340"/>
              </w:tabs>
              <w:jc w:val="right"/>
              <w:rPr>
                <w:ins w:id="1328" w:author="Author"/>
              </w:rPr>
            </w:pPr>
            <w:ins w:id="1329" w:author="Author">
              <w:r w:rsidRPr="00FD727E">
                <w:t>218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F7A2B68" w14:textId="77777777" w:rsidR="00721D62" w:rsidRPr="00FD727E" w:rsidRDefault="00721D62" w:rsidP="008A597E">
            <w:pPr>
              <w:pStyle w:val="tabletext11"/>
              <w:tabs>
                <w:tab w:val="decimal" w:pos="340"/>
              </w:tabs>
              <w:rPr>
                <w:ins w:id="1330" w:author="Author"/>
              </w:rPr>
            </w:pPr>
          </w:p>
        </w:tc>
      </w:tr>
      <w:tr w:rsidR="00721D62" w:rsidRPr="00FD727E" w14:paraId="0E720301" w14:textId="77777777" w:rsidTr="008A597E">
        <w:trPr>
          <w:cantSplit/>
          <w:trHeight w:val="190"/>
          <w:ins w:id="1331" w:author="Author"/>
        </w:trPr>
        <w:tc>
          <w:tcPr>
            <w:tcW w:w="200" w:type="dxa"/>
          </w:tcPr>
          <w:p w14:paraId="6C35E911" w14:textId="77777777" w:rsidR="00721D62" w:rsidRPr="00FD727E" w:rsidRDefault="00721D62" w:rsidP="008A597E">
            <w:pPr>
              <w:pStyle w:val="tabletext11"/>
              <w:rPr>
                <w:ins w:id="133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B3B272F" w14:textId="77777777" w:rsidR="00721D62" w:rsidRPr="00FD727E" w:rsidRDefault="00721D62" w:rsidP="008A597E">
            <w:pPr>
              <w:pStyle w:val="tabletext11"/>
              <w:jc w:val="center"/>
              <w:rPr>
                <w:ins w:id="1333" w:author="Author"/>
              </w:rPr>
            </w:pPr>
            <w:ins w:id="1334" w:author="Author">
              <w:r w:rsidRPr="00FD727E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75B3993" w14:textId="77777777" w:rsidR="00721D62" w:rsidRPr="00FD727E" w:rsidRDefault="00721D62" w:rsidP="008A597E">
            <w:pPr>
              <w:pStyle w:val="tabletext11"/>
              <w:jc w:val="right"/>
              <w:rPr>
                <w:ins w:id="1335" w:author="Author"/>
              </w:rPr>
            </w:pPr>
            <w:ins w:id="1336" w:author="Author">
              <w:r w:rsidRPr="00FD727E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1BC8DD9" w14:textId="77777777" w:rsidR="00721D62" w:rsidRPr="00FD727E" w:rsidRDefault="00721D62" w:rsidP="008A597E">
            <w:pPr>
              <w:pStyle w:val="tabletext11"/>
              <w:jc w:val="both"/>
              <w:rPr>
                <w:ins w:id="1337" w:author="Author"/>
              </w:rPr>
            </w:pPr>
            <w:ins w:id="1338" w:author="Author">
              <w:r w:rsidRPr="00FD727E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99AA8AF" w14:textId="77777777" w:rsidR="00721D62" w:rsidRPr="00FD727E" w:rsidRDefault="00721D62" w:rsidP="008A597E">
            <w:pPr>
              <w:pStyle w:val="tabletext11"/>
              <w:jc w:val="right"/>
              <w:rPr>
                <w:ins w:id="1339" w:author="Author"/>
              </w:rPr>
            </w:pPr>
            <w:ins w:id="1340" w:author="Author">
              <w:r w:rsidRPr="00FD727E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D45F5CC" w14:textId="77777777" w:rsidR="00721D62" w:rsidRPr="00FD727E" w:rsidRDefault="00721D62" w:rsidP="008A597E">
            <w:pPr>
              <w:pStyle w:val="tabletext11"/>
              <w:rPr>
                <w:ins w:id="134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FF3841A" w14:textId="77777777" w:rsidR="00721D62" w:rsidRPr="00FD727E" w:rsidRDefault="00721D62" w:rsidP="008A597E">
            <w:pPr>
              <w:pStyle w:val="tabletext11"/>
              <w:rPr>
                <w:ins w:id="134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C1FAFFD" w14:textId="77777777" w:rsidR="00721D62" w:rsidRPr="00FD727E" w:rsidRDefault="00721D62" w:rsidP="008A597E">
            <w:pPr>
              <w:pStyle w:val="tabletext11"/>
              <w:tabs>
                <w:tab w:val="decimal" w:pos="340"/>
              </w:tabs>
              <w:jc w:val="right"/>
              <w:rPr>
                <w:ins w:id="1343" w:author="Author"/>
              </w:rPr>
            </w:pPr>
            <w:ins w:id="1344" w:author="Author">
              <w:r w:rsidRPr="00FD727E">
                <w:t>368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6AF4EE3" w14:textId="77777777" w:rsidR="00721D62" w:rsidRPr="00FD727E" w:rsidRDefault="00721D62" w:rsidP="008A597E">
            <w:pPr>
              <w:pStyle w:val="tabletext11"/>
              <w:tabs>
                <w:tab w:val="decimal" w:pos="340"/>
              </w:tabs>
              <w:rPr>
                <w:ins w:id="1345" w:author="Author"/>
              </w:rPr>
            </w:pPr>
          </w:p>
        </w:tc>
      </w:tr>
      <w:tr w:rsidR="00721D62" w:rsidRPr="00FD727E" w14:paraId="3F78E2A9" w14:textId="77777777" w:rsidTr="008A597E">
        <w:trPr>
          <w:cantSplit/>
          <w:trHeight w:val="190"/>
          <w:ins w:id="1346" w:author="Author"/>
        </w:trPr>
        <w:tc>
          <w:tcPr>
            <w:tcW w:w="200" w:type="dxa"/>
          </w:tcPr>
          <w:p w14:paraId="46E9FB1B" w14:textId="77777777" w:rsidR="00721D62" w:rsidRPr="00FD727E" w:rsidRDefault="00721D62" w:rsidP="008A597E">
            <w:pPr>
              <w:pStyle w:val="tabletext11"/>
              <w:rPr>
                <w:ins w:id="134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9530810" w14:textId="77777777" w:rsidR="00721D62" w:rsidRPr="00FD727E" w:rsidRDefault="00721D62" w:rsidP="008A597E">
            <w:pPr>
              <w:pStyle w:val="tabletext11"/>
              <w:jc w:val="center"/>
              <w:rPr>
                <w:ins w:id="1348" w:author="Author"/>
              </w:rPr>
            </w:pPr>
            <w:ins w:id="1349" w:author="Author">
              <w:r w:rsidRPr="00FD727E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1690BB5" w14:textId="77777777" w:rsidR="00721D62" w:rsidRPr="00FD727E" w:rsidRDefault="00721D62" w:rsidP="008A597E">
            <w:pPr>
              <w:pStyle w:val="tabletext11"/>
              <w:jc w:val="right"/>
              <w:rPr>
                <w:ins w:id="1350" w:author="Author"/>
              </w:rPr>
            </w:pPr>
            <w:ins w:id="1351" w:author="Author">
              <w:r w:rsidRPr="00FD727E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55F2D394" w14:textId="77777777" w:rsidR="00721D62" w:rsidRPr="00FD727E" w:rsidRDefault="00721D62" w:rsidP="008A597E">
            <w:pPr>
              <w:pStyle w:val="tabletext11"/>
              <w:jc w:val="both"/>
              <w:rPr>
                <w:ins w:id="1352" w:author="Author"/>
              </w:rPr>
            </w:pPr>
            <w:ins w:id="1353" w:author="Author">
              <w:r w:rsidRPr="00FD727E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FABB0C7" w14:textId="77777777" w:rsidR="00721D62" w:rsidRPr="00FD727E" w:rsidRDefault="00721D62" w:rsidP="008A597E">
            <w:pPr>
              <w:pStyle w:val="tabletext11"/>
              <w:jc w:val="right"/>
              <w:rPr>
                <w:ins w:id="1354" w:author="Author"/>
              </w:rPr>
            </w:pPr>
            <w:ins w:id="1355" w:author="Author">
              <w:r w:rsidRPr="00FD727E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8A99E3B" w14:textId="77777777" w:rsidR="00721D62" w:rsidRPr="00FD727E" w:rsidRDefault="00721D62" w:rsidP="008A597E">
            <w:pPr>
              <w:pStyle w:val="tabletext11"/>
              <w:rPr>
                <w:ins w:id="135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E281266" w14:textId="77777777" w:rsidR="00721D62" w:rsidRPr="00FD727E" w:rsidRDefault="00721D62" w:rsidP="008A597E">
            <w:pPr>
              <w:pStyle w:val="tabletext11"/>
              <w:rPr>
                <w:ins w:id="135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256D282" w14:textId="77777777" w:rsidR="00721D62" w:rsidRPr="00FD727E" w:rsidRDefault="00721D62" w:rsidP="008A597E">
            <w:pPr>
              <w:pStyle w:val="tabletext11"/>
              <w:tabs>
                <w:tab w:val="decimal" w:pos="340"/>
              </w:tabs>
              <w:jc w:val="right"/>
              <w:rPr>
                <w:ins w:id="1358" w:author="Author"/>
              </w:rPr>
            </w:pPr>
            <w:ins w:id="1359" w:author="Author">
              <w:r w:rsidRPr="00FD727E">
                <w:t>962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7D69E04" w14:textId="77777777" w:rsidR="00721D62" w:rsidRPr="00FD727E" w:rsidRDefault="00721D62" w:rsidP="008A597E">
            <w:pPr>
              <w:pStyle w:val="tabletext11"/>
              <w:tabs>
                <w:tab w:val="decimal" w:pos="340"/>
              </w:tabs>
              <w:rPr>
                <w:ins w:id="1360" w:author="Author"/>
              </w:rPr>
            </w:pPr>
          </w:p>
        </w:tc>
      </w:tr>
      <w:tr w:rsidR="00721D62" w:rsidRPr="00FD727E" w14:paraId="67A9B1C5" w14:textId="77777777" w:rsidTr="008A597E">
        <w:trPr>
          <w:cantSplit/>
          <w:trHeight w:val="190"/>
          <w:ins w:id="1361" w:author="Author"/>
        </w:trPr>
        <w:tc>
          <w:tcPr>
            <w:tcW w:w="200" w:type="dxa"/>
          </w:tcPr>
          <w:p w14:paraId="1B9C33C1" w14:textId="77777777" w:rsidR="00721D62" w:rsidRPr="00FD727E" w:rsidRDefault="00721D62" w:rsidP="008A597E">
            <w:pPr>
              <w:pStyle w:val="tabletext11"/>
              <w:rPr>
                <w:ins w:id="136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27A3C18" w14:textId="77777777" w:rsidR="00721D62" w:rsidRPr="00FD727E" w:rsidRDefault="00721D62" w:rsidP="008A597E">
            <w:pPr>
              <w:pStyle w:val="tabletext11"/>
              <w:jc w:val="center"/>
              <w:rPr>
                <w:ins w:id="1363" w:author="Author"/>
              </w:rPr>
            </w:pPr>
            <w:ins w:id="1364" w:author="Author">
              <w:r w:rsidRPr="00FD727E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6603B69" w14:textId="77777777" w:rsidR="00721D62" w:rsidRPr="00FD727E" w:rsidRDefault="00721D62" w:rsidP="008A597E">
            <w:pPr>
              <w:pStyle w:val="tabletext11"/>
              <w:jc w:val="right"/>
              <w:rPr>
                <w:ins w:id="1365" w:author="Author"/>
              </w:rPr>
            </w:pPr>
            <w:ins w:id="1366" w:author="Author">
              <w:r w:rsidRPr="00FD727E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24D40B0E" w14:textId="77777777" w:rsidR="00721D62" w:rsidRPr="00FD727E" w:rsidRDefault="00721D62" w:rsidP="008A597E">
            <w:pPr>
              <w:pStyle w:val="tabletext11"/>
              <w:jc w:val="both"/>
              <w:rPr>
                <w:ins w:id="1367" w:author="Author"/>
              </w:rPr>
            </w:pPr>
            <w:ins w:id="1368" w:author="Author">
              <w:r w:rsidRPr="00FD727E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5B8DEBE" w14:textId="77777777" w:rsidR="00721D62" w:rsidRPr="00FD727E" w:rsidRDefault="00721D62" w:rsidP="008A597E">
            <w:pPr>
              <w:pStyle w:val="tabletext11"/>
              <w:jc w:val="right"/>
              <w:rPr>
                <w:ins w:id="1369" w:author="Author"/>
              </w:rPr>
            </w:pPr>
            <w:ins w:id="1370" w:author="Author">
              <w:r w:rsidRPr="00FD727E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04603E0" w14:textId="77777777" w:rsidR="00721D62" w:rsidRPr="00FD727E" w:rsidRDefault="00721D62" w:rsidP="008A597E">
            <w:pPr>
              <w:pStyle w:val="tabletext11"/>
              <w:rPr>
                <w:ins w:id="137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90F9519" w14:textId="77777777" w:rsidR="00721D62" w:rsidRPr="00FD727E" w:rsidRDefault="00721D62" w:rsidP="008A597E">
            <w:pPr>
              <w:pStyle w:val="tabletext11"/>
              <w:rPr>
                <w:ins w:id="137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5D7A910" w14:textId="77777777" w:rsidR="00721D62" w:rsidRPr="00FD727E" w:rsidRDefault="00721D62" w:rsidP="008A597E">
            <w:pPr>
              <w:pStyle w:val="tabletext11"/>
              <w:tabs>
                <w:tab w:val="decimal" w:pos="340"/>
              </w:tabs>
              <w:jc w:val="right"/>
              <w:rPr>
                <w:ins w:id="1373" w:author="Author"/>
              </w:rPr>
            </w:pPr>
            <w:ins w:id="1374" w:author="Author">
              <w:r w:rsidRPr="00FD727E">
                <w:t>2,212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D7DA181" w14:textId="77777777" w:rsidR="00721D62" w:rsidRPr="00FD727E" w:rsidRDefault="00721D62" w:rsidP="008A597E">
            <w:pPr>
              <w:pStyle w:val="tabletext11"/>
              <w:tabs>
                <w:tab w:val="decimal" w:pos="340"/>
              </w:tabs>
              <w:rPr>
                <w:ins w:id="1375" w:author="Author"/>
              </w:rPr>
            </w:pPr>
          </w:p>
        </w:tc>
      </w:tr>
      <w:tr w:rsidR="00721D62" w:rsidRPr="00FD727E" w14:paraId="111CCD36" w14:textId="77777777" w:rsidTr="008A597E">
        <w:trPr>
          <w:cantSplit/>
          <w:trHeight w:val="190"/>
          <w:ins w:id="1376" w:author="Author"/>
        </w:trPr>
        <w:tc>
          <w:tcPr>
            <w:tcW w:w="200" w:type="dxa"/>
          </w:tcPr>
          <w:p w14:paraId="7415BF96" w14:textId="77777777" w:rsidR="00721D62" w:rsidRPr="00FD727E" w:rsidRDefault="00721D62" w:rsidP="008A597E">
            <w:pPr>
              <w:pStyle w:val="tabletext11"/>
              <w:rPr>
                <w:ins w:id="137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3C25A" w14:textId="77777777" w:rsidR="00721D62" w:rsidRPr="00FD727E" w:rsidRDefault="00721D62" w:rsidP="008A597E">
            <w:pPr>
              <w:pStyle w:val="tabletext11"/>
              <w:jc w:val="center"/>
              <w:rPr>
                <w:ins w:id="1378" w:author="Author"/>
              </w:rPr>
            </w:pPr>
            <w:ins w:id="1379" w:author="Author">
              <w:r w:rsidRPr="00FD727E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2396B0" w14:textId="77777777" w:rsidR="00721D62" w:rsidRPr="00FD727E" w:rsidRDefault="00721D62" w:rsidP="008A597E">
            <w:pPr>
              <w:pStyle w:val="tabletext11"/>
              <w:jc w:val="right"/>
              <w:rPr>
                <w:ins w:id="1380" w:author="Author"/>
              </w:rPr>
            </w:pPr>
            <w:ins w:id="1381" w:author="Author">
              <w:r w:rsidRPr="00FD727E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4F58CD48" w14:textId="77777777" w:rsidR="00721D62" w:rsidRPr="00FD727E" w:rsidRDefault="00721D62" w:rsidP="008A597E">
            <w:pPr>
              <w:pStyle w:val="tabletext11"/>
              <w:jc w:val="right"/>
              <w:rPr>
                <w:ins w:id="1382" w:author="Author"/>
              </w:rPr>
            </w:pPr>
            <w:ins w:id="1383" w:author="Author">
              <w:r w:rsidRPr="00FD727E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C82564" w14:textId="77777777" w:rsidR="00721D62" w:rsidRPr="00FD727E" w:rsidRDefault="00721D62" w:rsidP="008A597E">
            <w:pPr>
              <w:pStyle w:val="tabletext11"/>
              <w:rPr>
                <w:ins w:id="138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454F25D3" w14:textId="77777777" w:rsidR="00721D62" w:rsidRPr="00FD727E" w:rsidRDefault="00721D62" w:rsidP="008A597E">
            <w:pPr>
              <w:pStyle w:val="tabletext11"/>
              <w:rPr>
                <w:ins w:id="1385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086AE7D9" w14:textId="77777777" w:rsidR="00721D62" w:rsidRPr="00FD727E" w:rsidRDefault="00721D62" w:rsidP="008A597E">
            <w:pPr>
              <w:pStyle w:val="tabletext11"/>
              <w:tabs>
                <w:tab w:val="decimal" w:pos="340"/>
              </w:tabs>
              <w:jc w:val="right"/>
              <w:rPr>
                <w:ins w:id="1386" w:author="Author"/>
              </w:rPr>
            </w:pPr>
            <w:ins w:id="1387" w:author="Author">
              <w:r w:rsidRPr="00FD727E">
                <w:t>4,663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4D1B4B" w14:textId="77777777" w:rsidR="00721D62" w:rsidRPr="00FD727E" w:rsidRDefault="00721D62" w:rsidP="008A597E">
            <w:pPr>
              <w:pStyle w:val="tabletext11"/>
              <w:tabs>
                <w:tab w:val="decimal" w:pos="340"/>
              </w:tabs>
              <w:rPr>
                <w:ins w:id="1388" w:author="Author"/>
              </w:rPr>
            </w:pPr>
          </w:p>
        </w:tc>
      </w:tr>
    </w:tbl>
    <w:p w14:paraId="5A4641E9" w14:textId="4AAED937" w:rsidR="00721D62" w:rsidRDefault="00721D62" w:rsidP="00721D62">
      <w:pPr>
        <w:pStyle w:val="tablecaption"/>
      </w:pPr>
      <w:ins w:id="1389" w:author="Author">
        <w:r w:rsidRPr="00FD727E">
          <w:t>Table 289.B.2.a.(1)(a)(LC) Other Than Auto Service Operations Loss Costs</w:t>
        </w:r>
      </w:ins>
    </w:p>
    <w:p w14:paraId="30CFFCC8" w14:textId="36214A6A" w:rsidR="00721D62" w:rsidRDefault="00721D62" w:rsidP="00721D62">
      <w:pPr>
        <w:pStyle w:val="isonormal"/>
        <w:jc w:val="left"/>
      </w:pPr>
    </w:p>
    <w:p w14:paraId="02D5A6E5" w14:textId="77777777" w:rsidR="00721D62" w:rsidRDefault="00721D62" w:rsidP="00721D62">
      <w:pPr>
        <w:pStyle w:val="isonormal"/>
        <w:sectPr w:rsidR="00721D62" w:rsidSect="00721D62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597055BD" w14:textId="77777777" w:rsidR="00721D62" w:rsidRPr="00866D05" w:rsidRDefault="00721D62" w:rsidP="00721D62">
      <w:pPr>
        <w:pStyle w:val="boxrule"/>
        <w:rPr>
          <w:ins w:id="1390" w:author="Author"/>
        </w:rPr>
      </w:pPr>
      <w:ins w:id="1391" w:author="Author">
        <w:r w:rsidRPr="00866D05">
          <w:lastRenderedPageBreak/>
          <w:t>290.  HIRED AUTOS</w:t>
        </w:r>
      </w:ins>
    </w:p>
    <w:p w14:paraId="4596167E" w14:textId="77777777" w:rsidR="00721D62" w:rsidRPr="00866D05" w:rsidRDefault="00721D62" w:rsidP="00721D62">
      <w:pPr>
        <w:pStyle w:val="isonormal"/>
        <w:rPr>
          <w:ins w:id="139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721D62" w:rsidRPr="00866D05" w14:paraId="575E13DD" w14:textId="77777777" w:rsidTr="008A597E">
        <w:trPr>
          <w:cantSplit/>
          <w:trHeight w:val="190"/>
          <w:ins w:id="1393" w:author="Author"/>
        </w:trPr>
        <w:tc>
          <w:tcPr>
            <w:tcW w:w="200" w:type="dxa"/>
          </w:tcPr>
          <w:p w14:paraId="29E9C0A8" w14:textId="77777777" w:rsidR="00721D62" w:rsidRPr="00866D05" w:rsidRDefault="00721D62" w:rsidP="008A597E">
            <w:pPr>
              <w:pStyle w:val="tablehead"/>
              <w:rPr>
                <w:ins w:id="1394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0C18E" w14:textId="77777777" w:rsidR="00721D62" w:rsidRPr="00866D05" w:rsidRDefault="00721D62" w:rsidP="008A597E">
            <w:pPr>
              <w:pStyle w:val="tablehead"/>
              <w:rPr>
                <w:ins w:id="1395" w:author="Author"/>
              </w:rPr>
            </w:pPr>
            <w:ins w:id="1396" w:author="Author">
              <w:r w:rsidRPr="00866D05">
                <w:t>Cost Of Hire Basis – All Territories</w:t>
              </w:r>
              <w:r w:rsidRPr="00866D05">
                <w:br/>
                <w:t>Liability Base Loss Cost</w:t>
              </w:r>
            </w:ins>
          </w:p>
        </w:tc>
      </w:tr>
      <w:tr w:rsidR="00721D62" w:rsidRPr="00866D05" w14:paraId="66A54718" w14:textId="77777777" w:rsidTr="008A597E">
        <w:trPr>
          <w:cantSplit/>
          <w:trHeight w:val="190"/>
          <w:ins w:id="1397" w:author="Author"/>
        </w:trPr>
        <w:tc>
          <w:tcPr>
            <w:tcW w:w="200" w:type="dxa"/>
          </w:tcPr>
          <w:p w14:paraId="4F2CF6BA" w14:textId="77777777" w:rsidR="00721D62" w:rsidRPr="00866D05" w:rsidRDefault="00721D62" w:rsidP="008A597E">
            <w:pPr>
              <w:pStyle w:val="tabletext11"/>
              <w:rPr>
                <w:ins w:id="1398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021790" w14:textId="77777777" w:rsidR="00721D62" w:rsidRPr="00866D05" w:rsidRDefault="00721D62" w:rsidP="008A597E">
            <w:pPr>
              <w:pStyle w:val="tabletext11"/>
              <w:jc w:val="right"/>
              <w:rPr>
                <w:ins w:id="1399" w:author="Author"/>
              </w:rPr>
            </w:pPr>
            <w:ins w:id="1400" w:author="Author">
              <w:r w:rsidRPr="00866D05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4EA88E" w14:textId="77777777" w:rsidR="00721D62" w:rsidRPr="00866D05" w:rsidRDefault="00721D62" w:rsidP="008A597E">
            <w:pPr>
              <w:pStyle w:val="tabletext11"/>
              <w:rPr>
                <w:ins w:id="1401" w:author="Author"/>
              </w:rPr>
            </w:pPr>
            <w:ins w:id="1402" w:author="Author">
              <w:r w:rsidRPr="00866D05">
                <w:t>1.42</w:t>
              </w:r>
            </w:ins>
          </w:p>
        </w:tc>
      </w:tr>
    </w:tbl>
    <w:p w14:paraId="3630A278" w14:textId="61C56FC1" w:rsidR="00721D62" w:rsidRDefault="00721D62" w:rsidP="00721D62">
      <w:pPr>
        <w:pStyle w:val="tablecaption"/>
      </w:pPr>
      <w:ins w:id="1403" w:author="Author">
        <w:r w:rsidRPr="00866D05">
          <w:t>Table 290.B.3.a.(1)(LC) Cost Of Hire Basis Liability Loss Cost</w:t>
        </w:r>
      </w:ins>
    </w:p>
    <w:p w14:paraId="6E5D2649" w14:textId="0692C34C" w:rsidR="00721D62" w:rsidRDefault="00721D62" w:rsidP="00721D62">
      <w:pPr>
        <w:pStyle w:val="isonormal"/>
        <w:jc w:val="left"/>
      </w:pPr>
    </w:p>
    <w:p w14:paraId="05A91C76" w14:textId="77777777" w:rsidR="00721D62" w:rsidRDefault="00721D62" w:rsidP="00721D62">
      <w:pPr>
        <w:pStyle w:val="isonormal"/>
        <w:sectPr w:rsidR="00721D62" w:rsidSect="00721D62">
          <w:pgSz w:w="12240" w:h="15840"/>
          <w:pgMar w:top="1400" w:right="960" w:bottom="1560" w:left="1200" w:header="0" w:footer="480" w:gutter="0"/>
          <w:cols w:space="0"/>
          <w:docGrid w:linePitch="326"/>
        </w:sectPr>
      </w:pPr>
    </w:p>
    <w:p w14:paraId="43B59995" w14:textId="77777777" w:rsidR="00721D62" w:rsidRPr="0000373B" w:rsidRDefault="00721D62" w:rsidP="00721D62">
      <w:pPr>
        <w:pStyle w:val="boxrule"/>
        <w:rPr>
          <w:ins w:id="1404" w:author="Author"/>
        </w:rPr>
      </w:pPr>
      <w:ins w:id="1405" w:author="Author">
        <w:r w:rsidRPr="0000373B">
          <w:lastRenderedPageBreak/>
          <w:t>294.  RENTAL REIMBURSEMENT</w:t>
        </w:r>
      </w:ins>
    </w:p>
    <w:p w14:paraId="28D1C43E" w14:textId="77777777" w:rsidR="00721D62" w:rsidRPr="0000373B" w:rsidRDefault="00721D62" w:rsidP="00721D62">
      <w:pPr>
        <w:pStyle w:val="blocktext1"/>
        <w:rPr>
          <w:ins w:id="1406" w:author="Author"/>
        </w:rPr>
      </w:pPr>
      <w:ins w:id="1407" w:author="Author">
        <w:r w:rsidRPr="0000373B">
          <w:t xml:space="preserve">Table </w:t>
        </w:r>
        <w:r w:rsidRPr="0000373B">
          <w:rPr>
            <w:b/>
            <w:bCs/>
          </w:rPr>
          <w:t>294.</w:t>
        </w:r>
        <w:r w:rsidRPr="0000373B">
          <w:rPr>
            <w:b/>
          </w:rPr>
          <w:t>B.(LC)</w:t>
        </w:r>
        <w:r w:rsidRPr="0000373B">
          <w:t xml:space="preserve"> is replaced by the following:</w:t>
        </w:r>
      </w:ins>
    </w:p>
    <w:p w14:paraId="12625392" w14:textId="77777777" w:rsidR="00721D62" w:rsidRPr="0000373B" w:rsidRDefault="00721D62" w:rsidP="00721D62">
      <w:pPr>
        <w:pStyle w:val="space4"/>
        <w:rPr>
          <w:ins w:id="140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1030"/>
        <w:gridCol w:w="1370"/>
      </w:tblGrid>
      <w:tr w:rsidR="00721D62" w:rsidRPr="0000373B" w14:paraId="7E160601" w14:textId="77777777" w:rsidTr="008A597E">
        <w:trPr>
          <w:cantSplit/>
          <w:trHeight w:val="190"/>
          <w:ins w:id="1409" w:author="Author"/>
        </w:trPr>
        <w:tc>
          <w:tcPr>
            <w:tcW w:w="200" w:type="dxa"/>
          </w:tcPr>
          <w:p w14:paraId="612CC1BB" w14:textId="77777777" w:rsidR="00721D62" w:rsidRPr="0000373B" w:rsidRDefault="00721D62" w:rsidP="008A597E">
            <w:pPr>
              <w:pStyle w:val="tablehead"/>
              <w:rPr>
                <w:ins w:id="1410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11DE5" w14:textId="77777777" w:rsidR="00721D62" w:rsidRPr="0000373B" w:rsidRDefault="00721D62" w:rsidP="008A597E">
            <w:pPr>
              <w:pStyle w:val="tablehead"/>
              <w:rPr>
                <w:ins w:id="1411" w:author="Author"/>
              </w:rPr>
            </w:pPr>
            <w:ins w:id="1412" w:author="Author">
              <w:r w:rsidRPr="0000373B">
                <w:br/>
                <w:t>Coverage</w:t>
              </w:r>
            </w:ins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49070" w14:textId="77777777" w:rsidR="00721D62" w:rsidRPr="0000373B" w:rsidRDefault="00721D62" w:rsidP="008A597E">
            <w:pPr>
              <w:pStyle w:val="tablehead"/>
              <w:rPr>
                <w:ins w:id="1413" w:author="Author"/>
              </w:rPr>
            </w:pPr>
            <w:ins w:id="1414" w:author="Author">
              <w:r w:rsidRPr="0000373B">
                <w:t xml:space="preserve">Loss Cost Per $100 </w:t>
              </w:r>
              <w:r w:rsidRPr="0000373B">
                <w:br/>
                <w:t>Of Insurance</w:t>
              </w:r>
            </w:ins>
          </w:p>
        </w:tc>
      </w:tr>
      <w:tr w:rsidR="00721D62" w:rsidRPr="0000373B" w14:paraId="62FF3410" w14:textId="77777777" w:rsidTr="008A597E">
        <w:trPr>
          <w:cantSplit/>
          <w:trHeight w:val="190"/>
          <w:ins w:id="1415" w:author="Author"/>
        </w:trPr>
        <w:tc>
          <w:tcPr>
            <w:tcW w:w="200" w:type="dxa"/>
          </w:tcPr>
          <w:p w14:paraId="2DF15517" w14:textId="77777777" w:rsidR="00721D62" w:rsidRPr="0000373B" w:rsidRDefault="00721D62" w:rsidP="008A597E">
            <w:pPr>
              <w:pStyle w:val="tabletext11"/>
              <w:rPr>
                <w:ins w:id="1416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5A2F98" w14:textId="77777777" w:rsidR="00721D62" w:rsidRPr="0000373B" w:rsidRDefault="00721D62" w:rsidP="008A597E">
            <w:pPr>
              <w:pStyle w:val="tabletext11"/>
              <w:rPr>
                <w:ins w:id="1417" w:author="Author"/>
              </w:rPr>
            </w:pPr>
            <w:ins w:id="1418" w:author="Author">
              <w:r w:rsidRPr="0000373B">
                <w:t>Specified Causes of Loss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</w:tcBorders>
          </w:tcPr>
          <w:p w14:paraId="04E0A4B4" w14:textId="77777777" w:rsidR="00721D62" w:rsidRPr="0000373B" w:rsidRDefault="00721D62" w:rsidP="008A597E">
            <w:pPr>
              <w:pStyle w:val="tabletext11"/>
              <w:jc w:val="right"/>
              <w:rPr>
                <w:ins w:id="1419" w:author="Author"/>
              </w:rPr>
            </w:pPr>
            <w:ins w:id="1420" w:author="Author">
              <w:r w:rsidRPr="0000373B">
                <w:t>$</w:t>
              </w:r>
            </w:ins>
          </w:p>
        </w:tc>
        <w:tc>
          <w:tcPr>
            <w:tcW w:w="1370" w:type="dxa"/>
            <w:tcBorders>
              <w:top w:val="single" w:sz="6" w:space="0" w:color="auto"/>
              <w:right w:val="single" w:sz="6" w:space="0" w:color="auto"/>
            </w:tcBorders>
          </w:tcPr>
          <w:p w14:paraId="391B2FA2" w14:textId="77777777" w:rsidR="00721D62" w:rsidRPr="0000373B" w:rsidRDefault="00721D62" w:rsidP="008A597E">
            <w:pPr>
              <w:pStyle w:val="tabletext11"/>
              <w:tabs>
                <w:tab w:val="decimal" w:pos="120"/>
              </w:tabs>
              <w:rPr>
                <w:ins w:id="1421" w:author="Author"/>
              </w:rPr>
            </w:pPr>
            <w:ins w:id="1422" w:author="Author">
              <w:r w:rsidRPr="0000373B">
                <w:t>0.77</w:t>
              </w:r>
            </w:ins>
          </w:p>
        </w:tc>
      </w:tr>
      <w:tr w:rsidR="00721D62" w:rsidRPr="0000373B" w14:paraId="476EEE2E" w14:textId="77777777" w:rsidTr="008A597E">
        <w:trPr>
          <w:cantSplit/>
          <w:trHeight w:val="190"/>
          <w:ins w:id="1423" w:author="Author"/>
        </w:trPr>
        <w:tc>
          <w:tcPr>
            <w:tcW w:w="200" w:type="dxa"/>
          </w:tcPr>
          <w:p w14:paraId="737D3E53" w14:textId="77777777" w:rsidR="00721D62" w:rsidRPr="0000373B" w:rsidRDefault="00721D62" w:rsidP="008A597E">
            <w:pPr>
              <w:pStyle w:val="tabletext11"/>
              <w:rPr>
                <w:ins w:id="1424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right w:val="single" w:sz="6" w:space="0" w:color="auto"/>
            </w:tcBorders>
          </w:tcPr>
          <w:p w14:paraId="26CCE14D" w14:textId="77777777" w:rsidR="00721D62" w:rsidRPr="0000373B" w:rsidRDefault="00721D62" w:rsidP="008A597E">
            <w:pPr>
              <w:pStyle w:val="tabletext11"/>
              <w:rPr>
                <w:ins w:id="1425" w:author="Author"/>
              </w:rPr>
            </w:pPr>
            <w:ins w:id="1426" w:author="Author">
              <w:r w:rsidRPr="0000373B">
                <w:t>Comprehensive</w:t>
              </w:r>
            </w:ins>
          </w:p>
        </w:tc>
        <w:tc>
          <w:tcPr>
            <w:tcW w:w="1030" w:type="dxa"/>
            <w:tcBorders>
              <w:left w:val="single" w:sz="6" w:space="0" w:color="auto"/>
            </w:tcBorders>
          </w:tcPr>
          <w:p w14:paraId="1CEC1739" w14:textId="77777777" w:rsidR="00721D62" w:rsidRPr="0000373B" w:rsidRDefault="00721D62" w:rsidP="008A597E">
            <w:pPr>
              <w:pStyle w:val="tabletext11"/>
              <w:rPr>
                <w:ins w:id="1427" w:author="Author"/>
              </w:rPr>
            </w:pPr>
          </w:p>
        </w:tc>
        <w:tc>
          <w:tcPr>
            <w:tcW w:w="1370" w:type="dxa"/>
            <w:tcBorders>
              <w:right w:val="single" w:sz="6" w:space="0" w:color="auto"/>
            </w:tcBorders>
          </w:tcPr>
          <w:p w14:paraId="2843ADCA" w14:textId="77777777" w:rsidR="00721D62" w:rsidRPr="0000373B" w:rsidRDefault="00721D62" w:rsidP="008A597E">
            <w:pPr>
              <w:pStyle w:val="tabletext11"/>
              <w:tabs>
                <w:tab w:val="decimal" w:pos="120"/>
              </w:tabs>
              <w:rPr>
                <w:ins w:id="1428" w:author="Author"/>
              </w:rPr>
            </w:pPr>
            <w:ins w:id="1429" w:author="Author">
              <w:r w:rsidRPr="0000373B">
                <w:t>0.92</w:t>
              </w:r>
            </w:ins>
          </w:p>
        </w:tc>
      </w:tr>
      <w:tr w:rsidR="00721D62" w:rsidRPr="0000373B" w14:paraId="479E5821" w14:textId="77777777" w:rsidTr="008A597E">
        <w:trPr>
          <w:cantSplit/>
          <w:trHeight w:val="190"/>
          <w:ins w:id="1430" w:author="Author"/>
        </w:trPr>
        <w:tc>
          <w:tcPr>
            <w:tcW w:w="200" w:type="dxa"/>
          </w:tcPr>
          <w:p w14:paraId="05B445B6" w14:textId="77777777" w:rsidR="00721D62" w:rsidRPr="0000373B" w:rsidRDefault="00721D62" w:rsidP="008A597E">
            <w:pPr>
              <w:pStyle w:val="tabletext11"/>
              <w:rPr>
                <w:ins w:id="1431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31947" w14:textId="77777777" w:rsidR="00721D62" w:rsidRPr="0000373B" w:rsidRDefault="00721D62" w:rsidP="008A597E">
            <w:pPr>
              <w:pStyle w:val="tabletext11"/>
              <w:rPr>
                <w:ins w:id="1432" w:author="Author"/>
              </w:rPr>
            </w:pPr>
            <w:ins w:id="1433" w:author="Author">
              <w:r w:rsidRPr="0000373B">
                <w:t>Collision</w:t>
              </w:r>
            </w:ins>
          </w:p>
        </w:tc>
        <w:tc>
          <w:tcPr>
            <w:tcW w:w="1030" w:type="dxa"/>
            <w:tcBorders>
              <w:left w:val="single" w:sz="6" w:space="0" w:color="auto"/>
              <w:bottom w:val="single" w:sz="6" w:space="0" w:color="auto"/>
            </w:tcBorders>
          </w:tcPr>
          <w:p w14:paraId="764DA18A" w14:textId="77777777" w:rsidR="00721D62" w:rsidRPr="0000373B" w:rsidRDefault="00721D62" w:rsidP="008A597E">
            <w:pPr>
              <w:pStyle w:val="tabletext11"/>
              <w:rPr>
                <w:ins w:id="1434" w:author="Author"/>
              </w:rPr>
            </w:pPr>
          </w:p>
        </w:tc>
        <w:tc>
          <w:tcPr>
            <w:tcW w:w="1370" w:type="dxa"/>
            <w:tcBorders>
              <w:bottom w:val="single" w:sz="6" w:space="0" w:color="auto"/>
              <w:right w:val="single" w:sz="6" w:space="0" w:color="auto"/>
            </w:tcBorders>
          </w:tcPr>
          <w:p w14:paraId="1B3B28F1" w14:textId="77777777" w:rsidR="00721D62" w:rsidRPr="0000373B" w:rsidRDefault="00721D62" w:rsidP="008A597E">
            <w:pPr>
              <w:pStyle w:val="tabletext11"/>
              <w:tabs>
                <w:tab w:val="decimal" w:pos="120"/>
              </w:tabs>
              <w:rPr>
                <w:ins w:id="1435" w:author="Author"/>
              </w:rPr>
            </w:pPr>
            <w:ins w:id="1436" w:author="Author">
              <w:r w:rsidRPr="0000373B">
                <w:t>1.54</w:t>
              </w:r>
            </w:ins>
          </w:p>
        </w:tc>
      </w:tr>
    </w:tbl>
    <w:p w14:paraId="475AE8FD" w14:textId="23E4555E" w:rsidR="00721D62" w:rsidRDefault="00721D62" w:rsidP="00721D62">
      <w:pPr>
        <w:pStyle w:val="tablecaption"/>
      </w:pPr>
      <w:ins w:id="1437" w:author="Author">
        <w:r w:rsidRPr="0000373B">
          <w:t>Table 294.B.(LC) Rental Reimbursement Physical Damage Loss Costs</w:t>
        </w:r>
      </w:ins>
    </w:p>
    <w:p w14:paraId="09ABCAEC" w14:textId="1E94760F" w:rsidR="00721D62" w:rsidRDefault="00721D62" w:rsidP="00721D62">
      <w:pPr>
        <w:pStyle w:val="isonormal"/>
        <w:jc w:val="left"/>
      </w:pPr>
    </w:p>
    <w:p w14:paraId="532F981E" w14:textId="77777777" w:rsidR="00721D62" w:rsidRDefault="00721D62" w:rsidP="00721D62">
      <w:pPr>
        <w:pStyle w:val="isonormal"/>
        <w:sectPr w:rsidR="00721D62" w:rsidSect="00721D62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3EB935C" w14:textId="77777777" w:rsidR="00721D62" w:rsidRPr="002F1957" w:rsidRDefault="00721D62" w:rsidP="00721D62">
      <w:pPr>
        <w:pStyle w:val="boxrule"/>
        <w:rPr>
          <w:ins w:id="1438" w:author="Author"/>
        </w:rPr>
      </w:pPr>
      <w:ins w:id="1439" w:author="Author">
        <w:r w:rsidRPr="002F1957">
          <w:lastRenderedPageBreak/>
          <w:t>297.  UNINSURED MOTORISTS INSURANCE</w:t>
        </w:r>
      </w:ins>
    </w:p>
    <w:p w14:paraId="5F810FCE" w14:textId="77777777" w:rsidR="00721D62" w:rsidRPr="002F1957" w:rsidRDefault="00721D62" w:rsidP="00721D62">
      <w:pPr>
        <w:pStyle w:val="isonormal"/>
        <w:rPr>
          <w:ins w:id="144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330"/>
        <w:gridCol w:w="720"/>
        <w:gridCol w:w="550"/>
        <w:gridCol w:w="410"/>
        <w:gridCol w:w="720"/>
        <w:gridCol w:w="470"/>
      </w:tblGrid>
      <w:tr w:rsidR="00721D62" w:rsidRPr="002F1957" w14:paraId="10FEF5FE" w14:textId="77777777" w:rsidTr="008A597E">
        <w:trPr>
          <w:cantSplit/>
          <w:trHeight w:val="190"/>
          <w:ins w:id="1441" w:author="Author"/>
        </w:trPr>
        <w:tc>
          <w:tcPr>
            <w:tcW w:w="200" w:type="dxa"/>
          </w:tcPr>
          <w:p w14:paraId="75483470" w14:textId="77777777" w:rsidR="00721D62" w:rsidRPr="002F1957" w:rsidRDefault="00721D62" w:rsidP="008A597E">
            <w:pPr>
              <w:pStyle w:val="tablehead"/>
              <w:rPr>
                <w:ins w:id="1442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0AE63" w14:textId="77777777" w:rsidR="00721D62" w:rsidRPr="002F1957" w:rsidRDefault="00721D62" w:rsidP="008A597E">
            <w:pPr>
              <w:pStyle w:val="tablehead"/>
              <w:rPr>
                <w:ins w:id="1443" w:author="Author"/>
              </w:rPr>
            </w:pPr>
            <w:ins w:id="1444" w:author="Author">
              <w:r w:rsidRPr="002F1957">
                <w:t>Uninsured And Underinsured Motorists Bodily Injury And Property Damage</w:t>
              </w:r>
            </w:ins>
          </w:p>
        </w:tc>
      </w:tr>
      <w:tr w:rsidR="00721D62" w:rsidRPr="002F1957" w14:paraId="670747E0" w14:textId="77777777" w:rsidTr="008A597E">
        <w:trPr>
          <w:cantSplit/>
          <w:trHeight w:val="190"/>
          <w:ins w:id="144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202FC5A7" w14:textId="77777777" w:rsidR="00721D62" w:rsidRPr="002F1957" w:rsidRDefault="00721D62" w:rsidP="008A597E">
            <w:pPr>
              <w:pStyle w:val="tablehead"/>
              <w:rPr>
                <w:ins w:id="1446" w:author="Author"/>
              </w:rPr>
            </w:pPr>
            <w:ins w:id="1447" w:author="Author">
              <w:r w:rsidRPr="002F1957">
                <w:br/>
              </w:r>
              <w:r w:rsidRPr="002F1957">
                <w:br/>
              </w:r>
              <w:r w:rsidRPr="002F1957">
                <w:br/>
              </w:r>
              <w:r w:rsidRPr="002F1957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E49DE" w14:textId="77777777" w:rsidR="00721D62" w:rsidRPr="002F1957" w:rsidRDefault="00721D62" w:rsidP="008A597E">
            <w:pPr>
              <w:pStyle w:val="tablehead"/>
              <w:rPr>
                <w:ins w:id="1448" w:author="Author"/>
              </w:rPr>
            </w:pPr>
            <w:ins w:id="1449" w:author="Author">
              <w:r w:rsidRPr="002F1957">
                <w:br/>
              </w:r>
              <w:r w:rsidRPr="002F1957">
                <w:br/>
                <w:t xml:space="preserve">Combined </w:t>
              </w:r>
              <w:r w:rsidRPr="002F1957">
                <w:br/>
                <w:t>Single</w:t>
              </w:r>
              <w:r w:rsidRPr="002F1957">
                <w:br/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24BE51" w14:textId="77777777" w:rsidR="00721D62" w:rsidRPr="002F1957" w:rsidRDefault="00721D62" w:rsidP="008A597E">
            <w:pPr>
              <w:pStyle w:val="tablehead"/>
              <w:rPr>
                <w:ins w:id="1450" w:author="Author"/>
              </w:rPr>
            </w:pPr>
            <w:ins w:id="1451" w:author="Author">
              <w:r w:rsidRPr="002F1957">
                <w:t>Private</w:t>
              </w:r>
              <w:r w:rsidRPr="002F1957">
                <w:br/>
                <w:t>Passenger</w:t>
              </w:r>
              <w:r w:rsidRPr="002F1957">
                <w:br/>
                <w:t>Types</w:t>
              </w:r>
              <w:r w:rsidRPr="002F1957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A5D5C9" w14:textId="77777777" w:rsidR="00721D62" w:rsidRPr="002F1957" w:rsidRDefault="00721D62" w:rsidP="008A597E">
            <w:pPr>
              <w:pStyle w:val="tablehead"/>
              <w:rPr>
                <w:ins w:id="1452" w:author="Author"/>
              </w:rPr>
            </w:pPr>
            <w:ins w:id="1453" w:author="Author">
              <w:r w:rsidRPr="002F1957">
                <w:t>Other Than</w:t>
              </w:r>
              <w:r w:rsidRPr="002F1957">
                <w:br/>
                <w:t>Private</w:t>
              </w:r>
              <w:r w:rsidRPr="002F1957">
                <w:br/>
                <w:t>Passenger</w:t>
              </w:r>
              <w:r w:rsidRPr="002F1957">
                <w:br/>
                <w:t>Types</w:t>
              </w:r>
              <w:r w:rsidRPr="002F1957">
                <w:br/>
                <w:t>Per Exposure</w:t>
              </w:r>
            </w:ins>
          </w:p>
        </w:tc>
      </w:tr>
      <w:tr w:rsidR="00721D62" w:rsidRPr="002F1957" w14:paraId="0CDDE7D3" w14:textId="77777777" w:rsidTr="008A597E">
        <w:trPr>
          <w:cantSplit/>
          <w:trHeight w:val="190"/>
          <w:ins w:id="1454" w:author="Author"/>
        </w:trPr>
        <w:tc>
          <w:tcPr>
            <w:tcW w:w="200" w:type="dxa"/>
          </w:tcPr>
          <w:p w14:paraId="1D5D3DA2" w14:textId="77777777" w:rsidR="00721D62" w:rsidRPr="002F1957" w:rsidRDefault="00721D62" w:rsidP="008A597E">
            <w:pPr>
              <w:pStyle w:val="tabletext11"/>
              <w:rPr>
                <w:ins w:id="14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1240DA" w14:textId="77777777" w:rsidR="00721D62" w:rsidRPr="002F1957" w:rsidRDefault="00721D62" w:rsidP="008A597E">
            <w:pPr>
              <w:pStyle w:val="tabletext11"/>
              <w:jc w:val="right"/>
              <w:rPr>
                <w:ins w:id="1456" w:author="Author"/>
              </w:rPr>
            </w:pPr>
            <w:ins w:id="1457" w:author="Author">
              <w:r w:rsidRPr="002F1957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04EAC3B" w14:textId="77777777" w:rsidR="00721D62" w:rsidRPr="002F1957" w:rsidRDefault="00721D62" w:rsidP="008A597E">
            <w:pPr>
              <w:pStyle w:val="tabletext11"/>
              <w:jc w:val="right"/>
              <w:rPr>
                <w:ins w:id="1458" w:author="Author"/>
              </w:rPr>
            </w:pPr>
            <w:ins w:id="1459" w:author="Author">
              <w:r w:rsidRPr="002F1957">
                <w:t>55,000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3246C0" w14:textId="77777777" w:rsidR="00721D62" w:rsidRPr="002F1957" w:rsidRDefault="00721D62" w:rsidP="008A597E">
            <w:pPr>
              <w:pStyle w:val="tabletext11"/>
              <w:rPr>
                <w:ins w:id="1460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D0FC22" w14:textId="77777777" w:rsidR="00721D62" w:rsidRPr="002F1957" w:rsidRDefault="00721D62" w:rsidP="008A597E">
            <w:pPr>
              <w:pStyle w:val="tabletext11"/>
              <w:jc w:val="right"/>
              <w:rPr>
                <w:ins w:id="1461" w:author="Author"/>
              </w:rPr>
            </w:pPr>
            <w:ins w:id="1462" w:author="Author">
              <w:r w:rsidRPr="002F1957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06569A9" w14:textId="77777777" w:rsidR="00721D62" w:rsidRPr="002F1957" w:rsidRDefault="00721D62" w:rsidP="008A597E">
            <w:pPr>
              <w:pStyle w:val="tabletext11"/>
              <w:jc w:val="right"/>
              <w:rPr>
                <w:ins w:id="1463" w:author="Author"/>
              </w:rPr>
            </w:pPr>
            <w:ins w:id="1464" w:author="Author">
              <w:r w:rsidRPr="002F1957">
                <w:rPr>
                  <w:rFonts w:cs="Arial"/>
                  <w:color w:val="000000"/>
                  <w:szCs w:val="18"/>
                </w:rPr>
                <w:t>44.83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9352E8" w14:textId="77777777" w:rsidR="00721D62" w:rsidRPr="002F1957" w:rsidRDefault="00721D62" w:rsidP="008A597E">
            <w:pPr>
              <w:pStyle w:val="tabletext11"/>
              <w:rPr>
                <w:ins w:id="1465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E0784D" w14:textId="77777777" w:rsidR="00721D62" w:rsidRPr="002F1957" w:rsidRDefault="00721D62" w:rsidP="008A597E">
            <w:pPr>
              <w:pStyle w:val="tabletext11"/>
              <w:jc w:val="right"/>
              <w:rPr>
                <w:ins w:id="1466" w:author="Author"/>
              </w:rPr>
            </w:pPr>
            <w:ins w:id="1467" w:author="Author">
              <w:r w:rsidRPr="002F1957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97422FF" w14:textId="77777777" w:rsidR="00721D62" w:rsidRPr="002F1957" w:rsidRDefault="00721D62" w:rsidP="008A597E">
            <w:pPr>
              <w:pStyle w:val="tabletext11"/>
              <w:jc w:val="right"/>
              <w:rPr>
                <w:ins w:id="1468" w:author="Author"/>
              </w:rPr>
            </w:pPr>
            <w:ins w:id="1469" w:author="Author">
              <w:r w:rsidRPr="002F1957">
                <w:t>46.06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6F88BE" w14:textId="77777777" w:rsidR="00721D62" w:rsidRPr="002F1957" w:rsidRDefault="00721D62" w:rsidP="008A597E">
            <w:pPr>
              <w:pStyle w:val="tabletext11"/>
              <w:rPr>
                <w:ins w:id="1470" w:author="Author"/>
              </w:rPr>
            </w:pPr>
          </w:p>
        </w:tc>
      </w:tr>
      <w:tr w:rsidR="00721D62" w:rsidRPr="002F1957" w14:paraId="4C230A66" w14:textId="77777777" w:rsidTr="008A597E">
        <w:trPr>
          <w:cantSplit/>
          <w:trHeight w:val="190"/>
          <w:ins w:id="1471" w:author="Author"/>
        </w:trPr>
        <w:tc>
          <w:tcPr>
            <w:tcW w:w="200" w:type="dxa"/>
          </w:tcPr>
          <w:p w14:paraId="38133470" w14:textId="77777777" w:rsidR="00721D62" w:rsidRPr="002F1957" w:rsidRDefault="00721D62" w:rsidP="008A597E">
            <w:pPr>
              <w:pStyle w:val="tabletext11"/>
              <w:rPr>
                <w:ins w:id="14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F7BA9" w14:textId="77777777" w:rsidR="00721D62" w:rsidRPr="002F1957" w:rsidRDefault="00721D62" w:rsidP="008A597E">
            <w:pPr>
              <w:pStyle w:val="tabletext11"/>
              <w:jc w:val="right"/>
              <w:rPr>
                <w:ins w:id="147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9C7ED77" w14:textId="77777777" w:rsidR="00721D62" w:rsidRPr="002F1957" w:rsidRDefault="00721D62" w:rsidP="008A597E">
            <w:pPr>
              <w:pStyle w:val="tabletext11"/>
              <w:jc w:val="right"/>
              <w:rPr>
                <w:ins w:id="1474" w:author="Author"/>
              </w:rPr>
            </w:pPr>
            <w:ins w:id="1475" w:author="Author">
              <w:r w:rsidRPr="002F1957">
                <w:t>60,000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EDDDB9" w14:textId="77777777" w:rsidR="00721D62" w:rsidRPr="002F1957" w:rsidRDefault="00721D62" w:rsidP="008A597E">
            <w:pPr>
              <w:pStyle w:val="tabletext11"/>
              <w:rPr>
                <w:ins w:id="1476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5FE6D5" w14:textId="77777777" w:rsidR="00721D62" w:rsidRPr="002F1957" w:rsidRDefault="00721D62" w:rsidP="008A597E">
            <w:pPr>
              <w:pStyle w:val="tabletext11"/>
              <w:jc w:val="right"/>
              <w:rPr>
                <w:ins w:id="147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7277769" w14:textId="77777777" w:rsidR="00721D62" w:rsidRPr="002F1957" w:rsidRDefault="00721D62" w:rsidP="008A597E">
            <w:pPr>
              <w:pStyle w:val="tabletext11"/>
              <w:jc w:val="right"/>
              <w:rPr>
                <w:ins w:id="1478" w:author="Author"/>
              </w:rPr>
            </w:pPr>
            <w:ins w:id="1479" w:author="Author">
              <w:r w:rsidRPr="002F1957">
                <w:t>46.72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1CBEB4" w14:textId="77777777" w:rsidR="00721D62" w:rsidRPr="002F1957" w:rsidRDefault="00721D62" w:rsidP="008A597E">
            <w:pPr>
              <w:pStyle w:val="tabletext11"/>
              <w:rPr>
                <w:ins w:id="1480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CCC4C6" w14:textId="77777777" w:rsidR="00721D62" w:rsidRPr="002F1957" w:rsidRDefault="00721D62" w:rsidP="008A597E">
            <w:pPr>
              <w:pStyle w:val="tabletext11"/>
              <w:jc w:val="right"/>
              <w:rPr>
                <w:ins w:id="148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FA5C168" w14:textId="77777777" w:rsidR="00721D62" w:rsidRPr="002F1957" w:rsidRDefault="00721D62" w:rsidP="008A597E">
            <w:pPr>
              <w:pStyle w:val="tabletext11"/>
              <w:jc w:val="right"/>
              <w:rPr>
                <w:ins w:id="1482" w:author="Author"/>
              </w:rPr>
            </w:pPr>
            <w:ins w:id="1483" w:author="Author">
              <w:r w:rsidRPr="002F1957">
                <w:t>47.59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F9BF0D" w14:textId="77777777" w:rsidR="00721D62" w:rsidRPr="002F1957" w:rsidRDefault="00721D62" w:rsidP="008A597E">
            <w:pPr>
              <w:pStyle w:val="tabletext11"/>
              <w:rPr>
                <w:ins w:id="1484" w:author="Author"/>
              </w:rPr>
            </w:pPr>
          </w:p>
        </w:tc>
      </w:tr>
      <w:tr w:rsidR="00721D62" w:rsidRPr="002F1957" w14:paraId="0752BB9A" w14:textId="77777777" w:rsidTr="008A597E">
        <w:trPr>
          <w:cantSplit/>
          <w:trHeight w:val="190"/>
          <w:ins w:id="1485" w:author="Author"/>
        </w:trPr>
        <w:tc>
          <w:tcPr>
            <w:tcW w:w="200" w:type="dxa"/>
          </w:tcPr>
          <w:p w14:paraId="7752B920" w14:textId="77777777" w:rsidR="00721D62" w:rsidRPr="002F1957" w:rsidRDefault="00721D62" w:rsidP="008A597E">
            <w:pPr>
              <w:pStyle w:val="tabletext11"/>
              <w:rPr>
                <w:ins w:id="14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950B2B" w14:textId="77777777" w:rsidR="00721D62" w:rsidRPr="002F1957" w:rsidRDefault="00721D62" w:rsidP="008A597E">
            <w:pPr>
              <w:pStyle w:val="tabletext11"/>
              <w:jc w:val="right"/>
              <w:rPr>
                <w:ins w:id="148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FDA44EA" w14:textId="77777777" w:rsidR="00721D62" w:rsidRPr="002F1957" w:rsidRDefault="00721D62" w:rsidP="008A597E">
            <w:pPr>
              <w:pStyle w:val="tabletext11"/>
              <w:jc w:val="right"/>
              <w:rPr>
                <w:ins w:id="1488" w:author="Author"/>
              </w:rPr>
            </w:pPr>
            <w:ins w:id="1489" w:author="Author">
              <w:r w:rsidRPr="002F1957">
                <w:t>100,000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92AC1C" w14:textId="77777777" w:rsidR="00721D62" w:rsidRPr="002F1957" w:rsidRDefault="00721D62" w:rsidP="008A597E">
            <w:pPr>
              <w:pStyle w:val="tabletext11"/>
              <w:rPr>
                <w:ins w:id="1490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E1859D" w14:textId="77777777" w:rsidR="00721D62" w:rsidRPr="002F1957" w:rsidRDefault="00721D62" w:rsidP="008A597E">
            <w:pPr>
              <w:pStyle w:val="tabletext11"/>
              <w:jc w:val="right"/>
              <w:rPr>
                <w:ins w:id="149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2CFB0E7" w14:textId="77777777" w:rsidR="00721D62" w:rsidRPr="002F1957" w:rsidRDefault="00721D62" w:rsidP="008A597E">
            <w:pPr>
              <w:pStyle w:val="tabletext11"/>
              <w:jc w:val="right"/>
              <w:rPr>
                <w:ins w:id="1492" w:author="Author"/>
              </w:rPr>
            </w:pPr>
            <w:ins w:id="1493" w:author="Author">
              <w:r w:rsidRPr="002F1957">
                <w:t>58.04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C251BA" w14:textId="77777777" w:rsidR="00721D62" w:rsidRPr="002F1957" w:rsidRDefault="00721D62" w:rsidP="008A597E">
            <w:pPr>
              <w:pStyle w:val="tabletext11"/>
              <w:rPr>
                <w:ins w:id="1494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6352C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49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7F2A258" w14:textId="77777777" w:rsidR="00721D62" w:rsidRPr="002F1957" w:rsidRDefault="00721D62" w:rsidP="008A597E">
            <w:pPr>
              <w:pStyle w:val="tabletext11"/>
              <w:jc w:val="right"/>
              <w:rPr>
                <w:ins w:id="1496" w:author="Author"/>
              </w:rPr>
            </w:pPr>
            <w:ins w:id="1497" w:author="Author">
              <w:r w:rsidRPr="002F1957">
                <w:t>57.26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4AB6C8" w14:textId="77777777" w:rsidR="00721D62" w:rsidRPr="002F1957" w:rsidRDefault="00721D62" w:rsidP="008A597E">
            <w:pPr>
              <w:pStyle w:val="tabletext11"/>
              <w:rPr>
                <w:ins w:id="1498" w:author="Author"/>
              </w:rPr>
            </w:pPr>
          </w:p>
        </w:tc>
      </w:tr>
      <w:tr w:rsidR="00721D62" w:rsidRPr="002F1957" w14:paraId="440EC277" w14:textId="77777777" w:rsidTr="008A597E">
        <w:trPr>
          <w:cantSplit/>
          <w:trHeight w:val="190"/>
          <w:ins w:id="1499" w:author="Author"/>
        </w:trPr>
        <w:tc>
          <w:tcPr>
            <w:tcW w:w="200" w:type="dxa"/>
          </w:tcPr>
          <w:p w14:paraId="0BF3A51E" w14:textId="77777777" w:rsidR="00721D62" w:rsidRPr="002F1957" w:rsidRDefault="00721D62" w:rsidP="008A597E">
            <w:pPr>
              <w:pStyle w:val="tabletext11"/>
              <w:rPr>
                <w:ins w:id="15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1233C7" w14:textId="77777777" w:rsidR="00721D62" w:rsidRPr="002F1957" w:rsidRDefault="00721D62" w:rsidP="008A597E">
            <w:pPr>
              <w:pStyle w:val="tabletext11"/>
              <w:jc w:val="right"/>
              <w:rPr>
                <w:ins w:id="150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E59133D" w14:textId="77777777" w:rsidR="00721D62" w:rsidRPr="002F1957" w:rsidRDefault="00721D62" w:rsidP="008A597E">
            <w:pPr>
              <w:pStyle w:val="tabletext11"/>
              <w:jc w:val="right"/>
              <w:rPr>
                <w:ins w:id="1502" w:author="Author"/>
              </w:rPr>
            </w:pPr>
            <w:ins w:id="1503" w:author="Author">
              <w:r w:rsidRPr="002F1957">
                <w:t>125,000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43FC14" w14:textId="77777777" w:rsidR="00721D62" w:rsidRPr="002F1957" w:rsidRDefault="00721D62" w:rsidP="008A597E">
            <w:pPr>
              <w:pStyle w:val="tabletext11"/>
              <w:rPr>
                <w:ins w:id="1504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2A5AD7" w14:textId="77777777" w:rsidR="00721D62" w:rsidRPr="002F1957" w:rsidRDefault="00721D62" w:rsidP="008A597E">
            <w:pPr>
              <w:pStyle w:val="tabletext11"/>
              <w:jc w:val="right"/>
              <w:rPr>
                <w:ins w:id="150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CEBC033" w14:textId="77777777" w:rsidR="00721D62" w:rsidRPr="002F1957" w:rsidRDefault="00721D62" w:rsidP="008A597E">
            <w:pPr>
              <w:pStyle w:val="tabletext11"/>
              <w:jc w:val="right"/>
              <w:rPr>
                <w:ins w:id="1506" w:author="Author"/>
              </w:rPr>
            </w:pPr>
            <w:ins w:id="1507" w:author="Author">
              <w:r w:rsidRPr="002F1957">
                <w:t>64.07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39330E" w14:textId="77777777" w:rsidR="00721D62" w:rsidRPr="002F1957" w:rsidRDefault="00721D62" w:rsidP="008A597E">
            <w:pPr>
              <w:pStyle w:val="tabletext11"/>
              <w:rPr>
                <w:ins w:id="1508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686158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50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6B7530" w14:textId="77777777" w:rsidR="00721D62" w:rsidRPr="002F1957" w:rsidRDefault="00721D62" w:rsidP="008A597E">
            <w:pPr>
              <w:pStyle w:val="tabletext11"/>
              <w:jc w:val="right"/>
              <w:rPr>
                <w:ins w:id="1510" w:author="Author"/>
              </w:rPr>
            </w:pPr>
            <w:ins w:id="1511" w:author="Author">
              <w:r w:rsidRPr="002F1957">
                <w:t>62.18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7B94F7" w14:textId="77777777" w:rsidR="00721D62" w:rsidRPr="002F1957" w:rsidRDefault="00721D62" w:rsidP="008A597E">
            <w:pPr>
              <w:pStyle w:val="tabletext11"/>
              <w:rPr>
                <w:ins w:id="1512" w:author="Author"/>
              </w:rPr>
            </w:pPr>
          </w:p>
        </w:tc>
      </w:tr>
      <w:tr w:rsidR="00721D62" w:rsidRPr="002F1957" w14:paraId="135BC7C0" w14:textId="77777777" w:rsidTr="008A597E">
        <w:trPr>
          <w:cantSplit/>
          <w:trHeight w:val="190"/>
          <w:ins w:id="1513" w:author="Author"/>
        </w:trPr>
        <w:tc>
          <w:tcPr>
            <w:tcW w:w="200" w:type="dxa"/>
          </w:tcPr>
          <w:p w14:paraId="05471717" w14:textId="77777777" w:rsidR="00721D62" w:rsidRPr="002F1957" w:rsidRDefault="00721D62" w:rsidP="008A597E">
            <w:pPr>
              <w:pStyle w:val="tabletext11"/>
              <w:rPr>
                <w:ins w:id="15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4D8841" w14:textId="77777777" w:rsidR="00721D62" w:rsidRPr="002F1957" w:rsidRDefault="00721D62" w:rsidP="008A597E">
            <w:pPr>
              <w:pStyle w:val="tabletext11"/>
              <w:jc w:val="right"/>
              <w:rPr>
                <w:ins w:id="151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070D040" w14:textId="77777777" w:rsidR="00721D62" w:rsidRPr="002F1957" w:rsidRDefault="00721D62" w:rsidP="008A597E">
            <w:pPr>
              <w:pStyle w:val="tabletext11"/>
              <w:jc w:val="right"/>
              <w:rPr>
                <w:ins w:id="1516" w:author="Author"/>
              </w:rPr>
            </w:pPr>
            <w:ins w:id="1517" w:author="Author">
              <w:r w:rsidRPr="002F1957">
                <w:t>150,000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F1E84A" w14:textId="77777777" w:rsidR="00721D62" w:rsidRPr="002F1957" w:rsidRDefault="00721D62" w:rsidP="008A597E">
            <w:pPr>
              <w:pStyle w:val="tabletext11"/>
              <w:rPr>
                <w:ins w:id="1518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92BD6" w14:textId="77777777" w:rsidR="00721D62" w:rsidRPr="002F1957" w:rsidRDefault="00721D62" w:rsidP="008A597E">
            <w:pPr>
              <w:pStyle w:val="tabletext11"/>
              <w:jc w:val="right"/>
              <w:rPr>
                <w:ins w:id="151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EC37920" w14:textId="77777777" w:rsidR="00721D62" w:rsidRPr="002F1957" w:rsidRDefault="00721D62" w:rsidP="008A597E">
            <w:pPr>
              <w:pStyle w:val="tabletext11"/>
              <w:jc w:val="right"/>
              <w:rPr>
                <w:ins w:id="1520" w:author="Author"/>
              </w:rPr>
            </w:pPr>
            <w:ins w:id="1521" w:author="Author">
              <w:r w:rsidRPr="002F1957">
                <w:t>68.92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0A85EF" w14:textId="77777777" w:rsidR="00721D62" w:rsidRPr="002F1957" w:rsidRDefault="00721D62" w:rsidP="008A597E">
            <w:pPr>
              <w:pStyle w:val="tabletext11"/>
              <w:rPr>
                <w:ins w:id="1522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C0FC56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52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89D5943" w14:textId="77777777" w:rsidR="00721D62" w:rsidRPr="002F1957" w:rsidRDefault="00721D62" w:rsidP="008A597E">
            <w:pPr>
              <w:pStyle w:val="tabletext11"/>
              <w:jc w:val="right"/>
              <w:rPr>
                <w:ins w:id="1524" w:author="Author"/>
              </w:rPr>
            </w:pPr>
            <w:ins w:id="1525" w:author="Author">
              <w:r w:rsidRPr="002F1957">
                <w:t>66.14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76605D" w14:textId="77777777" w:rsidR="00721D62" w:rsidRPr="002F1957" w:rsidRDefault="00721D62" w:rsidP="008A597E">
            <w:pPr>
              <w:pStyle w:val="tabletext11"/>
              <w:rPr>
                <w:ins w:id="1526" w:author="Author"/>
              </w:rPr>
            </w:pPr>
          </w:p>
        </w:tc>
      </w:tr>
      <w:tr w:rsidR="00721D62" w:rsidRPr="002F1957" w14:paraId="0B18C207" w14:textId="77777777" w:rsidTr="008A597E">
        <w:trPr>
          <w:cantSplit/>
          <w:trHeight w:val="190"/>
          <w:ins w:id="1527" w:author="Author"/>
        </w:trPr>
        <w:tc>
          <w:tcPr>
            <w:tcW w:w="200" w:type="dxa"/>
          </w:tcPr>
          <w:p w14:paraId="430ABCE2" w14:textId="77777777" w:rsidR="00721D62" w:rsidRPr="002F1957" w:rsidRDefault="00721D62" w:rsidP="008A597E">
            <w:pPr>
              <w:pStyle w:val="tabletext11"/>
              <w:rPr>
                <w:ins w:id="15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FD036B" w14:textId="77777777" w:rsidR="00721D62" w:rsidRPr="002F1957" w:rsidRDefault="00721D62" w:rsidP="008A597E">
            <w:pPr>
              <w:pStyle w:val="tabletext11"/>
              <w:jc w:val="right"/>
              <w:rPr>
                <w:ins w:id="152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E78E721" w14:textId="77777777" w:rsidR="00721D62" w:rsidRPr="002F1957" w:rsidRDefault="00721D62" w:rsidP="008A597E">
            <w:pPr>
              <w:pStyle w:val="tabletext11"/>
              <w:jc w:val="right"/>
              <w:rPr>
                <w:ins w:id="1530" w:author="Author"/>
              </w:rPr>
            </w:pPr>
            <w:ins w:id="1531" w:author="Author">
              <w:r w:rsidRPr="002F1957">
                <w:t>200,000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47ACDD" w14:textId="77777777" w:rsidR="00721D62" w:rsidRPr="002F1957" w:rsidRDefault="00721D62" w:rsidP="008A597E">
            <w:pPr>
              <w:pStyle w:val="tabletext11"/>
              <w:rPr>
                <w:ins w:id="1532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BF65E3" w14:textId="77777777" w:rsidR="00721D62" w:rsidRPr="002F1957" w:rsidRDefault="00721D62" w:rsidP="008A597E">
            <w:pPr>
              <w:pStyle w:val="tabletext11"/>
              <w:jc w:val="right"/>
              <w:rPr>
                <w:ins w:id="153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8B499DF" w14:textId="77777777" w:rsidR="00721D62" w:rsidRPr="002F1957" w:rsidRDefault="00721D62" w:rsidP="008A597E">
            <w:pPr>
              <w:pStyle w:val="tabletext11"/>
              <w:jc w:val="right"/>
              <w:rPr>
                <w:ins w:id="1534" w:author="Author"/>
              </w:rPr>
            </w:pPr>
            <w:ins w:id="1535" w:author="Author">
              <w:r w:rsidRPr="002F1957">
                <w:t>77.36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7FC2C7" w14:textId="77777777" w:rsidR="00721D62" w:rsidRPr="002F1957" w:rsidRDefault="00721D62" w:rsidP="008A597E">
            <w:pPr>
              <w:pStyle w:val="tabletext11"/>
              <w:rPr>
                <w:ins w:id="1536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5FF9B3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53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7FB24B7" w14:textId="77777777" w:rsidR="00721D62" w:rsidRPr="002F1957" w:rsidRDefault="00721D62" w:rsidP="008A597E">
            <w:pPr>
              <w:pStyle w:val="tabletext11"/>
              <w:jc w:val="right"/>
              <w:rPr>
                <w:ins w:id="1538" w:author="Author"/>
              </w:rPr>
            </w:pPr>
            <w:ins w:id="1539" w:author="Author">
              <w:r w:rsidRPr="002F1957">
                <w:t>73.03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BC4E69" w14:textId="77777777" w:rsidR="00721D62" w:rsidRPr="002F1957" w:rsidRDefault="00721D62" w:rsidP="008A597E">
            <w:pPr>
              <w:pStyle w:val="tabletext11"/>
              <w:rPr>
                <w:ins w:id="1540" w:author="Author"/>
              </w:rPr>
            </w:pPr>
          </w:p>
        </w:tc>
      </w:tr>
      <w:tr w:rsidR="00721D62" w:rsidRPr="002F1957" w14:paraId="4403D879" w14:textId="77777777" w:rsidTr="008A597E">
        <w:trPr>
          <w:cantSplit/>
          <w:trHeight w:val="190"/>
          <w:ins w:id="1541" w:author="Author"/>
        </w:trPr>
        <w:tc>
          <w:tcPr>
            <w:tcW w:w="200" w:type="dxa"/>
          </w:tcPr>
          <w:p w14:paraId="4FD83CA4" w14:textId="77777777" w:rsidR="00721D62" w:rsidRPr="002F1957" w:rsidRDefault="00721D62" w:rsidP="008A597E">
            <w:pPr>
              <w:pStyle w:val="tabletext11"/>
              <w:rPr>
                <w:ins w:id="15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9B3EF6" w14:textId="77777777" w:rsidR="00721D62" w:rsidRPr="002F1957" w:rsidRDefault="00721D62" w:rsidP="008A597E">
            <w:pPr>
              <w:pStyle w:val="tabletext11"/>
              <w:jc w:val="right"/>
              <w:rPr>
                <w:ins w:id="154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FCB45FA" w14:textId="77777777" w:rsidR="00721D62" w:rsidRPr="002F1957" w:rsidRDefault="00721D62" w:rsidP="008A597E">
            <w:pPr>
              <w:pStyle w:val="tabletext11"/>
              <w:jc w:val="right"/>
              <w:rPr>
                <w:ins w:id="1544" w:author="Author"/>
              </w:rPr>
            </w:pPr>
            <w:ins w:id="1545" w:author="Author">
              <w:r w:rsidRPr="002F1957">
                <w:t>250,000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483CCB" w14:textId="77777777" w:rsidR="00721D62" w:rsidRPr="002F1957" w:rsidRDefault="00721D62" w:rsidP="008A597E">
            <w:pPr>
              <w:pStyle w:val="tabletext11"/>
              <w:rPr>
                <w:ins w:id="1546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5121B1" w14:textId="77777777" w:rsidR="00721D62" w:rsidRPr="002F1957" w:rsidRDefault="00721D62" w:rsidP="008A597E">
            <w:pPr>
              <w:pStyle w:val="tabletext11"/>
              <w:jc w:val="right"/>
              <w:rPr>
                <w:ins w:id="154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D867D5C" w14:textId="77777777" w:rsidR="00721D62" w:rsidRPr="002F1957" w:rsidRDefault="00721D62" w:rsidP="008A597E">
            <w:pPr>
              <w:pStyle w:val="tabletext11"/>
              <w:jc w:val="right"/>
              <w:rPr>
                <w:ins w:id="1548" w:author="Author"/>
              </w:rPr>
            </w:pPr>
            <w:ins w:id="1549" w:author="Author">
              <w:r w:rsidRPr="002F1957">
                <w:t>83.81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840838" w14:textId="77777777" w:rsidR="00721D62" w:rsidRPr="002F1957" w:rsidRDefault="00721D62" w:rsidP="008A597E">
            <w:pPr>
              <w:pStyle w:val="tabletext11"/>
              <w:rPr>
                <w:ins w:id="1550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3BFEFF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55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B24E63" w14:textId="77777777" w:rsidR="00721D62" w:rsidRPr="002F1957" w:rsidRDefault="00721D62" w:rsidP="008A597E">
            <w:pPr>
              <w:pStyle w:val="tabletext11"/>
              <w:jc w:val="right"/>
              <w:rPr>
                <w:ins w:id="1552" w:author="Author"/>
              </w:rPr>
            </w:pPr>
            <w:ins w:id="1553" w:author="Author">
              <w:r w:rsidRPr="002F1957">
                <w:t>78.23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75E5F6" w14:textId="77777777" w:rsidR="00721D62" w:rsidRPr="002F1957" w:rsidRDefault="00721D62" w:rsidP="008A597E">
            <w:pPr>
              <w:pStyle w:val="tabletext11"/>
              <w:rPr>
                <w:ins w:id="1554" w:author="Author"/>
              </w:rPr>
            </w:pPr>
          </w:p>
        </w:tc>
      </w:tr>
      <w:tr w:rsidR="00721D62" w:rsidRPr="002F1957" w14:paraId="5AFC273B" w14:textId="77777777" w:rsidTr="008A597E">
        <w:trPr>
          <w:cantSplit/>
          <w:trHeight w:val="190"/>
          <w:ins w:id="1555" w:author="Author"/>
        </w:trPr>
        <w:tc>
          <w:tcPr>
            <w:tcW w:w="200" w:type="dxa"/>
          </w:tcPr>
          <w:p w14:paraId="62946615" w14:textId="77777777" w:rsidR="00721D62" w:rsidRPr="002F1957" w:rsidRDefault="00721D62" w:rsidP="008A597E">
            <w:pPr>
              <w:pStyle w:val="tabletext11"/>
              <w:rPr>
                <w:ins w:id="15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1D2272" w14:textId="77777777" w:rsidR="00721D62" w:rsidRPr="002F1957" w:rsidRDefault="00721D62" w:rsidP="008A597E">
            <w:pPr>
              <w:pStyle w:val="tabletext11"/>
              <w:jc w:val="right"/>
              <w:rPr>
                <w:ins w:id="155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2BF620D" w14:textId="77777777" w:rsidR="00721D62" w:rsidRPr="002F1957" w:rsidRDefault="00721D62" w:rsidP="008A597E">
            <w:pPr>
              <w:pStyle w:val="tabletext11"/>
              <w:jc w:val="right"/>
              <w:rPr>
                <w:ins w:id="1558" w:author="Author"/>
              </w:rPr>
            </w:pPr>
            <w:ins w:id="1559" w:author="Author">
              <w:r w:rsidRPr="002F1957">
                <w:t>300,000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2189A0" w14:textId="77777777" w:rsidR="00721D62" w:rsidRPr="002F1957" w:rsidRDefault="00721D62" w:rsidP="008A597E">
            <w:pPr>
              <w:pStyle w:val="tabletext11"/>
              <w:rPr>
                <w:ins w:id="1560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A9B776" w14:textId="77777777" w:rsidR="00721D62" w:rsidRPr="002F1957" w:rsidRDefault="00721D62" w:rsidP="008A597E">
            <w:pPr>
              <w:pStyle w:val="tabletext11"/>
              <w:jc w:val="right"/>
              <w:rPr>
                <w:ins w:id="156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EFF8C4" w14:textId="77777777" w:rsidR="00721D62" w:rsidRPr="002F1957" w:rsidRDefault="00721D62" w:rsidP="008A597E">
            <w:pPr>
              <w:pStyle w:val="tabletext11"/>
              <w:jc w:val="right"/>
              <w:rPr>
                <w:ins w:id="1562" w:author="Author"/>
              </w:rPr>
            </w:pPr>
            <w:ins w:id="1563" w:author="Author">
              <w:r w:rsidRPr="002F1957">
                <w:t>89.07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275B4F" w14:textId="77777777" w:rsidR="00721D62" w:rsidRPr="002F1957" w:rsidRDefault="00721D62" w:rsidP="008A597E">
            <w:pPr>
              <w:pStyle w:val="tabletext11"/>
              <w:rPr>
                <w:ins w:id="1564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E6B2F3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56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6BF888" w14:textId="77777777" w:rsidR="00721D62" w:rsidRPr="002F1957" w:rsidRDefault="00721D62" w:rsidP="008A597E">
            <w:pPr>
              <w:pStyle w:val="tabletext11"/>
              <w:jc w:val="right"/>
              <w:rPr>
                <w:ins w:id="1566" w:author="Author"/>
              </w:rPr>
            </w:pPr>
            <w:ins w:id="1567" w:author="Author">
              <w:r w:rsidRPr="002F1957">
                <w:t>82.45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2A5499" w14:textId="77777777" w:rsidR="00721D62" w:rsidRPr="002F1957" w:rsidRDefault="00721D62" w:rsidP="008A597E">
            <w:pPr>
              <w:pStyle w:val="tabletext11"/>
              <w:rPr>
                <w:ins w:id="1568" w:author="Author"/>
              </w:rPr>
            </w:pPr>
          </w:p>
        </w:tc>
      </w:tr>
      <w:tr w:rsidR="00721D62" w:rsidRPr="002F1957" w14:paraId="6B248075" w14:textId="77777777" w:rsidTr="008A597E">
        <w:trPr>
          <w:cantSplit/>
          <w:trHeight w:val="190"/>
          <w:ins w:id="1569" w:author="Author"/>
        </w:trPr>
        <w:tc>
          <w:tcPr>
            <w:tcW w:w="200" w:type="dxa"/>
          </w:tcPr>
          <w:p w14:paraId="1679DE60" w14:textId="77777777" w:rsidR="00721D62" w:rsidRPr="002F1957" w:rsidRDefault="00721D62" w:rsidP="008A597E">
            <w:pPr>
              <w:pStyle w:val="tabletext11"/>
              <w:rPr>
                <w:ins w:id="15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54B77B" w14:textId="77777777" w:rsidR="00721D62" w:rsidRPr="002F1957" w:rsidRDefault="00721D62" w:rsidP="008A597E">
            <w:pPr>
              <w:pStyle w:val="tabletext11"/>
              <w:jc w:val="right"/>
              <w:rPr>
                <w:ins w:id="157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90FC2C6" w14:textId="77777777" w:rsidR="00721D62" w:rsidRPr="002F1957" w:rsidRDefault="00721D62" w:rsidP="008A597E">
            <w:pPr>
              <w:pStyle w:val="tabletext11"/>
              <w:jc w:val="right"/>
              <w:rPr>
                <w:ins w:id="1572" w:author="Author"/>
              </w:rPr>
            </w:pPr>
            <w:ins w:id="1573" w:author="Author">
              <w:r w:rsidRPr="002F1957">
                <w:t>325,000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AFFEA5" w14:textId="77777777" w:rsidR="00721D62" w:rsidRPr="002F1957" w:rsidRDefault="00721D62" w:rsidP="008A597E">
            <w:pPr>
              <w:pStyle w:val="tabletext11"/>
              <w:rPr>
                <w:ins w:id="1574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C8DC2D" w14:textId="77777777" w:rsidR="00721D62" w:rsidRPr="002F1957" w:rsidRDefault="00721D62" w:rsidP="008A597E">
            <w:pPr>
              <w:pStyle w:val="tabletext11"/>
              <w:jc w:val="right"/>
              <w:rPr>
                <w:ins w:id="157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2B39B31" w14:textId="77777777" w:rsidR="00721D62" w:rsidRPr="002F1957" w:rsidRDefault="00721D62" w:rsidP="008A597E">
            <w:pPr>
              <w:pStyle w:val="tabletext11"/>
              <w:jc w:val="right"/>
              <w:rPr>
                <w:ins w:id="1576" w:author="Author"/>
              </w:rPr>
            </w:pPr>
            <w:ins w:id="1577" w:author="Author">
              <w:r w:rsidRPr="002F1957">
                <w:t>91.56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556F8F" w14:textId="77777777" w:rsidR="00721D62" w:rsidRPr="002F1957" w:rsidRDefault="00721D62" w:rsidP="008A597E">
            <w:pPr>
              <w:pStyle w:val="tabletext11"/>
              <w:rPr>
                <w:ins w:id="1578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A582BC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57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7955291" w14:textId="77777777" w:rsidR="00721D62" w:rsidRPr="002F1957" w:rsidRDefault="00721D62" w:rsidP="008A597E">
            <w:pPr>
              <w:pStyle w:val="tabletext11"/>
              <w:jc w:val="right"/>
              <w:rPr>
                <w:ins w:id="1580" w:author="Author"/>
              </w:rPr>
            </w:pPr>
            <w:ins w:id="1581" w:author="Author">
              <w:r w:rsidRPr="002F1957">
                <w:t>84.37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8D7093" w14:textId="77777777" w:rsidR="00721D62" w:rsidRPr="002F1957" w:rsidRDefault="00721D62" w:rsidP="008A597E">
            <w:pPr>
              <w:pStyle w:val="tabletext11"/>
              <w:rPr>
                <w:ins w:id="1582" w:author="Author"/>
              </w:rPr>
            </w:pPr>
          </w:p>
        </w:tc>
      </w:tr>
      <w:tr w:rsidR="00721D62" w:rsidRPr="002F1957" w14:paraId="07CFFD45" w14:textId="77777777" w:rsidTr="008A597E">
        <w:trPr>
          <w:cantSplit/>
          <w:trHeight w:val="190"/>
          <w:ins w:id="1583" w:author="Author"/>
        </w:trPr>
        <w:tc>
          <w:tcPr>
            <w:tcW w:w="200" w:type="dxa"/>
          </w:tcPr>
          <w:p w14:paraId="7260E629" w14:textId="77777777" w:rsidR="00721D62" w:rsidRPr="002F1957" w:rsidRDefault="00721D62" w:rsidP="008A597E">
            <w:pPr>
              <w:pStyle w:val="tabletext11"/>
              <w:rPr>
                <w:ins w:id="15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6AB533" w14:textId="77777777" w:rsidR="00721D62" w:rsidRPr="002F1957" w:rsidRDefault="00721D62" w:rsidP="008A597E">
            <w:pPr>
              <w:pStyle w:val="tabletext11"/>
              <w:jc w:val="right"/>
              <w:rPr>
                <w:ins w:id="158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B61435" w14:textId="77777777" w:rsidR="00721D62" w:rsidRPr="002F1957" w:rsidRDefault="00721D62" w:rsidP="008A597E">
            <w:pPr>
              <w:pStyle w:val="tabletext11"/>
              <w:jc w:val="right"/>
              <w:rPr>
                <w:ins w:id="1586" w:author="Author"/>
              </w:rPr>
            </w:pPr>
            <w:ins w:id="1587" w:author="Author">
              <w:r w:rsidRPr="002F1957">
                <w:t>350,000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32154F" w14:textId="77777777" w:rsidR="00721D62" w:rsidRPr="002F1957" w:rsidRDefault="00721D62" w:rsidP="008A597E">
            <w:pPr>
              <w:pStyle w:val="tabletext11"/>
              <w:rPr>
                <w:ins w:id="1588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6872A7" w14:textId="77777777" w:rsidR="00721D62" w:rsidRPr="002F1957" w:rsidRDefault="00721D62" w:rsidP="008A597E">
            <w:pPr>
              <w:pStyle w:val="tabletext11"/>
              <w:jc w:val="right"/>
              <w:rPr>
                <w:ins w:id="158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40373B8" w14:textId="77777777" w:rsidR="00721D62" w:rsidRPr="002F1957" w:rsidRDefault="00721D62" w:rsidP="008A597E">
            <w:pPr>
              <w:pStyle w:val="tabletext11"/>
              <w:jc w:val="right"/>
              <w:rPr>
                <w:ins w:id="1590" w:author="Author"/>
              </w:rPr>
            </w:pPr>
            <w:ins w:id="1591" w:author="Author">
              <w:r w:rsidRPr="002F1957">
                <w:t>93.84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7B27D8" w14:textId="77777777" w:rsidR="00721D62" w:rsidRPr="002F1957" w:rsidRDefault="00721D62" w:rsidP="008A597E">
            <w:pPr>
              <w:pStyle w:val="tabletext11"/>
              <w:rPr>
                <w:ins w:id="1592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B466AF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59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1D3F98D" w14:textId="77777777" w:rsidR="00721D62" w:rsidRPr="002F1957" w:rsidRDefault="00721D62" w:rsidP="008A597E">
            <w:pPr>
              <w:pStyle w:val="tabletext11"/>
              <w:jc w:val="right"/>
              <w:rPr>
                <w:ins w:id="1594" w:author="Author"/>
              </w:rPr>
            </w:pPr>
            <w:ins w:id="1595" w:author="Author">
              <w:r w:rsidRPr="002F1957">
                <w:t>86.15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1975FB" w14:textId="77777777" w:rsidR="00721D62" w:rsidRPr="002F1957" w:rsidRDefault="00721D62" w:rsidP="008A597E">
            <w:pPr>
              <w:pStyle w:val="tabletext11"/>
              <w:rPr>
                <w:ins w:id="1596" w:author="Author"/>
              </w:rPr>
            </w:pPr>
          </w:p>
        </w:tc>
      </w:tr>
      <w:tr w:rsidR="00721D62" w:rsidRPr="002F1957" w14:paraId="4D337A6D" w14:textId="77777777" w:rsidTr="008A597E">
        <w:trPr>
          <w:cantSplit/>
          <w:trHeight w:val="190"/>
          <w:ins w:id="1597" w:author="Author"/>
        </w:trPr>
        <w:tc>
          <w:tcPr>
            <w:tcW w:w="200" w:type="dxa"/>
          </w:tcPr>
          <w:p w14:paraId="513406CC" w14:textId="77777777" w:rsidR="00721D62" w:rsidRPr="002F1957" w:rsidRDefault="00721D62" w:rsidP="008A597E">
            <w:pPr>
              <w:pStyle w:val="tabletext11"/>
              <w:rPr>
                <w:ins w:id="15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F5ABEE" w14:textId="77777777" w:rsidR="00721D62" w:rsidRPr="002F1957" w:rsidRDefault="00721D62" w:rsidP="008A597E">
            <w:pPr>
              <w:pStyle w:val="tabletext11"/>
              <w:jc w:val="right"/>
              <w:rPr>
                <w:ins w:id="159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2D1B1EA" w14:textId="77777777" w:rsidR="00721D62" w:rsidRPr="002F1957" w:rsidRDefault="00721D62" w:rsidP="008A597E">
            <w:pPr>
              <w:pStyle w:val="tabletext11"/>
              <w:jc w:val="right"/>
              <w:rPr>
                <w:ins w:id="1600" w:author="Author"/>
              </w:rPr>
            </w:pPr>
            <w:ins w:id="1601" w:author="Author">
              <w:r w:rsidRPr="002F1957">
                <w:t>400,000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A3196E" w14:textId="77777777" w:rsidR="00721D62" w:rsidRPr="002F1957" w:rsidRDefault="00721D62" w:rsidP="008A597E">
            <w:pPr>
              <w:pStyle w:val="tabletext11"/>
              <w:rPr>
                <w:ins w:id="1602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134603" w14:textId="77777777" w:rsidR="00721D62" w:rsidRPr="002F1957" w:rsidRDefault="00721D62" w:rsidP="008A597E">
            <w:pPr>
              <w:pStyle w:val="tabletext11"/>
              <w:jc w:val="right"/>
              <w:rPr>
                <w:ins w:id="160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371ABA5" w14:textId="77777777" w:rsidR="00721D62" w:rsidRPr="002F1957" w:rsidRDefault="00721D62" w:rsidP="008A597E">
            <w:pPr>
              <w:pStyle w:val="tabletext11"/>
              <w:jc w:val="right"/>
              <w:rPr>
                <w:ins w:id="1604" w:author="Author"/>
              </w:rPr>
            </w:pPr>
            <w:ins w:id="1605" w:author="Author">
              <w:r w:rsidRPr="002F1957">
                <w:t>97.74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D2A884" w14:textId="77777777" w:rsidR="00721D62" w:rsidRPr="002F1957" w:rsidRDefault="00721D62" w:rsidP="008A597E">
            <w:pPr>
              <w:pStyle w:val="tabletext11"/>
              <w:rPr>
                <w:ins w:id="1606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97A60B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60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AC9E8E2" w14:textId="77777777" w:rsidR="00721D62" w:rsidRPr="002F1957" w:rsidRDefault="00721D62" w:rsidP="008A597E">
            <w:pPr>
              <w:pStyle w:val="tabletext11"/>
              <w:jc w:val="right"/>
              <w:rPr>
                <w:ins w:id="1608" w:author="Author"/>
              </w:rPr>
            </w:pPr>
            <w:ins w:id="1609" w:author="Author">
              <w:r w:rsidRPr="002F1957">
                <w:t>89.39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F80DBA" w14:textId="77777777" w:rsidR="00721D62" w:rsidRPr="002F1957" w:rsidRDefault="00721D62" w:rsidP="008A597E">
            <w:pPr>
              <w:pStyle w:val="tabletext11"/>
              <w:rPr>
                <w:ins w:id="1610" w:author="Author"/>
              </w:rPr>
            </w:pPr>
          </w:p>
        </w:tc>
      </w:tr>
      <w:tr w:rsidR="00721D62" w:rsidRPr="002F1957" w14:paraId="469D7161" w14:textId="77777777" w:rsidTr="008A597E">
        <w:trPr>
          <w:cantSplit/>
          <w:trHeight w:val="190"/>
          <w:ins w:id="1611" w:author="Author"/>
        </w:trPr>
        <w:tc>
          <w:tcPr>
            <w:tcW w:w="200" w:type="dxa"/>
          </w:tcPr>
          <w:p w14:paraId="4AEC89FA" w14:textId="77777777" w:rsidR="00721D62" w:rsidRPr="002F1957" w:rsidRDefault="00721D62" w:rsidP="008A597E">
            <w:pPr>
              <w:pStyle w:val="tabletext11"/>
              <w:rPr>
                <w:ins w:id="16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76289D" w14:textId="77777777" w:rsidR="00721D62" w:rsidRPr="002F1957" w:rsidRDefault="00721D62" w:rsidP="008A597E">
            <w:pPr>
              <w:pStyle w:val="tabletext11"/>
              <w:jc w:val="right"/>
              <w:rPr>
                <w:ins w:id="161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010559" w14:textId="77777777" w:rsidR="00721D62" w:rsidRPr="002F1957" w:rsidRDefault="00721D62" w:rsidP="008A597E">
            <w:pPr>
              <w:pStyle w:val="tabletext11"/>
              <w:jc w:val="right"/>
              <w:rPr>
                <w:ins w:id="1614" w:author="Author"/>
              </w:rPr>
            </w:pPr>
            <w:ins w:id="1615" w:author="Author">
              <w:r w:rsidRPr="002F1957">
                <w:t>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36F9FA" w14:textId="77777777" w:rsidR="00721D62" w:rsidRPr="002F1957" w:rsidRDefault="00721D62" w:rsidP="008A597E">
            <w:pPr>
              <w:pStyle w:val="tabletext11"/>
              <w:rPr>
                <w:ins w:id="1616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20D312" w14:textId="77777777" w:rsidR="00721D62" w:rsidRPr="002F1957" w:rsidRDefault="00721D62" w:rsidP="008A597E">
            <w:pPr>
              <w:pStyle w:val="tabletext11"/>
              <w:jc w:val="right"/>
              <w:rPr>
                <w:ins w:id="161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F4E3F10" w14:textId="77777777" w:rsidR="00721D62" w:rsidRPr="002F1957" w:rsidRDefault="00721D62" w:rsidP="008A597E">
            <w:pPr>
              <w:pStyle w:val="tabletext11"/>
              <w:jc w:val="right"/>
              <w:rPr>
                <w:ins w:id="1618" w:author="Author"/>
              </w:rPr>
            </w:pPr>
            <w:ins w:id="1619" w:author="Author">
              <w:r w:rsidRPr="002F1957">
                <w:t>104.73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D64DBB" w14:textId="77777777" w:rsidR="00721D62" w:rsidRPr="002F1957" w:rsidRDefault="00721D62" w:rsidP="008A597E">
            <w:pPr>
              <w:pStyle w:val="tabletext11"/>
              <w:rPr>
                <w:ins w:id="1620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710820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62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251A3F1" w14:textId="77777777" w:rsidR="00721D62" w:rsidRPr="002F1957" w:rsidRDefault="00721D62" w:rsidP="008A597E">
            <w:pPr>
              <w:pStyle w:val="tabletext11"/>
              <w:jc w:val="right"/>
              <w:rPr>
                <w:ins w:id="1622" w:author="Author"/>
              </w:rPr>
            </w:pPr>
            <w:ins w:id="1623" w:author="Author">
              <w:r w:rsidRPr="002F1957">
                <w:t>94.74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0B392F" w14:textId="77777777" w:rsidR="00721D62" w:rsidRPr="002F1957" w:rsidRDefault="00721D62" w:rsidP="008A597E">
            <w:pPr>
              <w:pStyle w:val="tabletext11"/>
              <w:rPr>
                <w:ins w:id="1624" w:author="Author"/>
              </w:rPr>
            </w:pPr>
          </w:p>
        </w:tc>
      </w:tr>
      <w:tr w:rsidR="00721D62" w:rsidRPr="002F1957" w14:paraId="51335379" w14:textId="77777777" w:rsidTr="008A597E">
        <w:trPr>
          <w:cantSplit/>
          <w:trHeight w:val="190"/>
          <w:ins w:id="1625" w:author="Author"/>
        </w:trPr>
        <w:tc>
          <w:tcPr>
            <w:tcW w:w="200" w:type="dxa"/>
          </w:tcPr>
          <w:p w14:paraId="21135DA6" w14:textId="77777777" w:rsidR="00721D62" w:rsidRPr="002F1957" w:rsidRDefault="00721D62" w:rsidP="008A597E">
            <w:pPr>
              <w:pStyle w:val="tabletext11"/>
              <w:rPr>
                <w:ins w:id="16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FC60C0" w14:textId="77777777" w:rsidR="00721D62" w:rsidRPr="002F1957" w:rsidRDefault="00721D62" w:rsidP="008A597E">
            <w:pPr>
              <w:pStyle w:val="tabletext11"/>
              <w:jc w:val="right"/>
              <w:rPr>
                <w:ins w:id="162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3188F7A" w14:textId="77777777" w:rsidR="00721D62" w:rsidRPr="002F1957" w:rsidRDefault="00721D62" w:rsidP="008A597E">
            <w:pPr>
              <w:pStyle w:val="tabletext11"/>
              <w:jc w:val="right"/>
              <w:rPr>
                <w:ins w:id="1628" w:author="Author"/>
              </w:rPr>
            </w:pPr>
            <w:ins w:id="1629" w:author="Author">
              <w:r w:rsidRPr="002F1957">
                <w:t>600,000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44FA2F" w14:textId="77777777" w:rsidR="00721D62" w:rsidRPr="002F1957" w:rsidRDefault="00721D62" w:rsidP="008A597E">
            <w:pPr>
              <w:pStyle w:val="tabletext11"/>
              <w:rPr>
                <w:ins w:id="1630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3EC621" w14:textId="77777777" w:rsidR="00721D62" w:rsidRPr="002F1957" w:rsidRDefault="00721D62" w:rsidP="008A597E">
            <w:pPr>
              <w:pStyle w:val="tabletext11"/>
              <w:jc w:val="right"/>
              <w:rPr>
                <w:ins w:id="163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43866D" w14:textId="77777777" w:rsidR="00721D62" w:rsidRPr="002F1957" w:rsidRDefault="00721D62" w:rsidP="008A597E">
            <w:pPr>
              <w:pStyle w:val="tabletext11"/>
              <w:jc w:val="right"/>
              <w:rPr>
                <w:ins w:id="1632" w:author="Author"/>
              </w:rPr>
            </w:pPr>
            <w:ins w:id="1633" w:author="Author">
              <w:r w:rsidRPr="002F1957">
                <w:t>109.71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88E469" w14:textId="77777777" w:rsidR="00721D62" w:rsidRPr="002F1957" w:rsidRDefault="00721D62" w:rsidP="008A597E">
            <w:pPr>
              <w:pStyle w:val="tabletext11"/>
              <w:rPr>
                <w:ins w:id="1634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AF42CC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63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5A25DDB" w14:textId="77777777" w:rsidR="00721D62" w:rsidRPr="002F1957" w:rsidRDefault="00721D62" w:rsidP="008A597E">
            <w:pPr>
              <w:pStyle w:val="tabletext11"/>
              <w:jc w:val="right"/>
              <w:rPr>
                <w:ins w:id="1636" w:author="Author"/>
              </w:rPr>
            </w:pPr>
            <w:ins w:id="1637" w:author="Author">
              <w:r w:rsidRPr="002F1957">
                <w:t>98.68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F77AEB" w14:textId="77777777" w:rsidR="00721D62" w:rsidRPr="002F1957" w:rsidRDefault="00721D62" w:rsidP="008A597E">
            <w:pPr>
              <w:pStyle w:val="tabletext11"/>
              <w:rPr>
                <w:ins w:id="1638" w:author="Author"/>
              </w:rPr>
            </w:pPr>
          </w:p>
        </w:tc>
      </w:tr>
      <w:tr w:rsidR="00721D62" w:rsidRPr="002F1957" w14:paraId="2E7537F0" w14:textId="77777777" w:rsidTr="008A597E">
        <w:trPr>
          <w:cantSplit/>
          <w:trHeight w:val="190"/>
          <w:ins w:id="1639" w:author="Author"/>
        </w:trPr>
        <w:tc>
          <w:tcPr>
            <w:tcW w:w="200" w:type="dxa"/>
          </w:tcPr>
          <w:p w14:paraId="39163B73" w14:textId="77777777" w:rsidR="00721D62" w:rsidRPr="002F1957" w:rsidRDefault="00721D62" w:rsidP="008A597E">
            <w:pPr>
              <w:pStyle w:val="tabletext11"/>
              <w:rPr>
                <w:ins w:id="16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F3733C" w14:textId="77777777" w:rsidR="00721D62" w:rsidRPr="002F1957" w:rsidRDefault="00721D62" w:rsidP="008A597E">
            <w:pPr>
              <w:pStyle w:val="tabletext11"/>
              <w:jc w:val="right"/>
              <w:rPr>
                <w:ins w:id="164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A989113" w14:textId="77777777" w:rsidR="00721D62" w:rsidRPr="002F1957" w:rsidRDefault="00721D62" w:rsidP="008A597E">
            <w:pPr>
              <w:pStyle w:val="tabletext11"/>
              <w:jc w:val="right"/>
              <w:rPr>
                <w:ins w:id="1642" w:author="Author"/>
              </w:rPr>
            </w:pPr>
            <w:ins w:id="1643" w:author="Author">
              <w:r w:rsidRPr="002F1957">
                <w:t>750,000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025C4C" w14:textId="77777777" w:rsidR="00721D62" w:rsidRPr="002F1957" w:rsidRDefault="00721D62" w:rsidP="008A597E">
            <w:pPr>
              <w:pStyle w:val="tabletext11"/>
              <w:rPr>
                <w:ins w:id="1644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9B93A6" w14:textId="77777777" w:rsidR="00721D62" w:rsidRPr="002F1957" w:rsidRDefault="00721D62" w:rsidP="008A597E">
            <w:pPr>
              <w:pStyle w:val="tabletext11"/>
              <w:jc w:val="right"/>
              <w:rPr>
                <w:ins w:id="164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7BF814" w14:textId="77777777" w:rsidR="00721D62" w:rsidRPr="002F1957" w:rsidRDefault="00721D62" w:rsidP="008A597E">
            <w:pPr>
              <w:pStyle w:val="tabletext11"/>
              <w:jc w:val="right"/>
              <w:rPr>
                <w:ins w:id="1646" w:author="Author"/>
              </w:rPr>
            </w:pPr>
            <w:ins w:id="1647" w:author="Author">
              <w:r w:rsidRPr="002F1957">
                <w:t>116.40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E920FD" w14:textId="77777777" w:rsidR="00721D62" w:rsidRPr="002F1957" w:rsidRDefault="00721D62" w:rsidP="008A597E">
            <w:pPr>
              <w:pStyle w:val="tabletext11"/>
              <w:rPr>
                <w:ins w:id="1648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A337FD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64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EA7D9F3" w14:textId="77777777" w:rsidR="00721D62" w:rsidRPr="002F1957" w:rsidRDefault="00721D62" w:rsidP="008A597E">
            <w:pPr>
              <w:pStyle w:val="tabletext11"/>
              <w:jc w:val="right"/>
              <w:rPr>
                <w:ins w:id="1650" w:author="Author"/>
              </w:rPr>
            </w:pPr>
            <w:ins w:id="1651" w:author="Author">
              <w:r w:rsidRPr="002F1957">
                <w:t>103.84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610E7A" w14:textId="77777777" w:rsidR="00721D62" w:rsidRPr="002F1957" w:rsidRDefault="00721D62" w:rsidP="008A597E">
            <w:pPr>
              <w:pStyle w:val="tabletext11"/>
              <w:rPr>
                <w:ins w:id="1652" w:author="Author"/>
              </w:rPr>
            </w:pPr>
          </w:p>
        </w:tc>
      </w:tr>
      <w:tr w:rsidR="00721D62" w:rsidRPr="002F1957" w14:paraId="61FDB853" w14:textId="77777777" w:rsidTr="008A597E">
        <w:trPr>
          <w:cantSplit/>
          <w:trHeight w:val="190"/>
          <w:ins w:id="1653" w:author="Author"/>
        </w:trPr>
        <w:tc>
          <w:tcPr>
            <w:tcW w:w="200" w:type="dxa"/>
          </w:tcPr>
          <w:p w14:paraId="61EFAEF4" w14:textId="77777777" w:rsidR="00721D62" w:rsidRPr="002F1957" w:rsidRDefault="00721D62" w:rsidP="008A597E">
            <w:pPr>
              <w:pStyle w:val="tabletext11"/>
              <w:rPr>
                <w:ins w:id="16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17AC65" w14:textId="77777777" w:rsidR="00721D62" w:rsidRPr="002F1957" w:rsidRDefault="00721D62" w:rsidP="008A597E">
            <w:pPr>
              <w:pStyle w:val="tabletext11"/>
              <w:jc w:val="right"/>
              <w:rPr>
                <w:ins w:id="165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E3D6BCA" w14:textId="77777777" w:rsidR="00721D62" w:rsidRPr="002F1957" w:rsidRDefault="00721D62" w:rsidP="008A597E">
            <w:pPr>
              <w:pStyle w:val="tabletext11"/>
              <w:jc w:val="right"/>
              <w:rPr>
                <w:ins w:id="1656" w:author="Author"/>
              </w:rPr>
            </w:pPr>
            <w:ins w:id="1657" w:author="Author">
              <w:r w:rsidRPr="002F1957">
                <w:t>1,000,000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5D2111" w14:textId="77777777" w:rsidR="00721D62" w:rsidRPr="002F1957" w:rsidRDefault="00721D62" w:rsidP="008A597E">
            <w:pPr>
              <w:pStyle w:val="tabletext11"/>
              <w:rPr>
                <w:ins w:id="1658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CA463E" w14:textId="77777777" w:rsidR="00721D62" w:rsidRPr="002F1957" w:rsidRDefault="00721D62" w:rsidP="008A597E">
            <w:pPr>
              <w:pStyle w:val="tabletext11"/>
              <w:jc w:val="right"/>
              <w:rPr>
                <w:ins w:id="165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AF593C9" w14:textId="77777777" w:rsidR="00721D62" w:rsidRPr="002F1957" w:rsidRDefault="00721D62" w:rsidP="008A597E">
            <w:pPr>
              <w:pStyle w:val="tabletext11"/>
              <w:jc w:val="right"/>
              <w:rPr>
                <w:ins w:id="1660" w:author="Author"/>
              </w:rPr>
            </w:pPr>
            <w:ins w:id="1661" w:author="Author">
              <w:r w:rsidRPr="002F1957">
                <w:t>124.53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336901" w14:textId="77777777" w:rsidR="00721D62" w:rsidRPr="002F1957" w:rsidRDefault="00721D62" w:rsidP="008A597E">
            <w:pPr>
              <w:pStyle w:val="tabletext11"/>
              <w:rPr>
                <w:ins w:id="1662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4FFCD1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66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4A2B345" w14:textId="77777777" w:rsidR="00721D62" w:rsidRPr="002F1957" w:rsidRDefault="00721D62" w:rsidP="008A597E">
            <w:pPr>
              <w:pStyle w:val="tabletext11"/>
              <w:jc w:val="right"/>
              <w:rPr>
                <w:ins w:id="1664" w:author="Author"/>
              </w:rPr>
            </w:pPr>
            <w:ins w:id="1665" w:author="Author">
              <w:r w:rsidRPr="002F1957">
                <w:t>110.02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C433A2" w14:textId="77777777" w:rsidR="00721D62" w:rsidRPr="002F1957" w:rsidRDefault="00721D62" w:rsidP="008A597E">
            <w:pPr>
              <w:pStyle w:val="tabletext11"/>
              <w:rPr>
                <w:ins w:id="1666" w:author="Author"/>
              </w:rPr>
            </w:pPr>
          </w:p>
        </w:tc>
      </w:tr>
      <w:tr w:rsidR="00721D62" w:rsidRPr="002F1957" w14:paraId="379A7121" w14:textId="77777777" w:rsidTr="008A597E">
        <w:trPr>
          <w:cantSplit/>
          <w:trHeight w:val="190"/>
          <w:ins w:id="1667" w:author="Author"/>
        </w:trPr>
        <w:tc>
          <w:tcPr>
            <w:tcW w:w="200" w:type="dxa"/>
          </w:tcPr>
          <w:p w14:paraId="5D952643" w14:textId="77777777" w:rsidR="00721D62" w:rsidRPr="002F1957" w:rsidRDefault="00721D62" w:rsidP="008A597E">
            <w:pPr>
              <w:pStyle w:val="tabletext11"/>
              <w:rPr>
                <w:ins w:id="16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E9B793" w14:textId="77777777" w:rsidR="00721D62" w:rsidRPr="002F1957" w:rsidRDefault="00721D62" w:rsidP="008A597E">
            <w:pPr>
              <w:pStyle w:val="tabletext11"/>
              <w:jc w:val="right"/>
              <w:rPr>
                <w:ins w:id="166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A345712" w14:textId="77777777" w:rsidR="00721D62" w:rsidRPr="002F1957" w:rsidRDefault="00721D62" w:rsidP="008A597E">
            <w:pPr>
              <w:pStyle w:val="tabletext11"/>
              <w:jc w:val="right"/>
              <w:rPr>
                <w:ins w:id="1670" w:author="Author"/>
              </w:rPr>
            </w:pPr>
            <w:ins w:id="1671" w:author="Author">
              <w:r w:rsidRPr="002F1957">
                <w:t>1,500,000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FD311E" w14:textId="77777777" w:rsidR="00721D62" w:rsidRPr="002F1957" w:rsidRDefault="00721D62" w:rsidP="008A597E">
            <w:pPr>
              <w:pStyle w:val="tabletext11"/>
              <w:rPr>
                <w:ins w:id="1672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52351A" w14:textId="77777777" w:rsidR="00721D62" w:rsidRPr="002F1957" w:rsidRDefault="00721D62" w:rsidP="008A597E">
            <w:pPr>
              <w:pStyle w:val="tabletext11"/>
              <w:jc w:val="right"/>
              <w:rPr>
                <w:ins w:id="167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CCBDAD2" w14:textId="77777777" w:rsidR="00721D62" w:rsidRPr="002F1957" w:rsidRDefault="00721D62" w:rsidP="008A597E">
            <w:pPr>
              <w:pStyle w:val="tabletext11"/>
              <w:jc w:val="right"/>
              <w:rPr>
                <w:ins w:id="1674" w:author="Author"/>
              </w:rPr>
            </w:pPr>
            <w:ins w:id="1675" w:author="Author">
              <w:r w:rsidRPr="002F1957">
                <w:t>135.79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9682DA" w14:textId="77777777" w:rsidR="00721D62" w:rsidRPr="002F1957" w:rsidRDefault="00721D62" w:rsidP="008A597E">
            <w:pPr>
              <w:pStyle w:val="tabletext11"/>
              <w:rPr>
                <w:ins w:id="1676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26D9DB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67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D809FB8" w14:textId="77777777" w:rsidR="00721D62" w:rsidRPr="002F1957" w:rsidRDefault="00721D62" w:rsidP="008A597E">
            <w:pPr>
              <w:pStyle w:val="tabletext11"/>
              <w:jc w:val="right"/>
              <w:rPr>
                <w:ins w:id="1678" w:author="Author"/>
              </w:rPr>
            </w:pPr>
            <w:ins w:id="1679" w:author="Author">
              <w:r w:rsidRPr="002F1957">
                <w:t>118.54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7C24BE" w14:textId="77777777" w:rsidR="00721D62" w:rsidRPr="002F1957" w:rsidRDefault="00721D62" w:rsidP="008A597E">
            <w:pPr>
              <w:pStyle w:val="tabletext11"/>
              <w:rPr>
                <w:ins w:id="1680" w:author="Author"/>
              </w:rPr>
            </w:pPr>
          </w:p>
        </w:tc>
      </w:tr>
      <w:tr w:rsidR="00721D62" w:rsidRPr="002F1957" w14:paraId="1D719C44" w14:textId="77777777" w:rsidTr="008A597E">
        <w:trPr>
          <w:cantSplit/>
          <w:trHeight w:val="190"/>
          <w:ins w:id="1681" w:author="Author"/>
        </w:trPr>
        <w:tc>
          <w:tcPr>
            <w:tcW w:w="200" w:type="dxa"/>
          </w:tcPr>
          <w:p w14:paraId="3AF2CC3D" w14:textId="77777777" w:rsidR="00721D62" w:rsidRPr="002F1957" w:rsidRDefault="00721D62" w:rsidP="008A597E">
            <w:pPr>
              <w:pStyle w:val="tabletext11"/>
              <w:rPr>
                <w:ins w:id="16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2246B" w14:textId="77777777" w:rsidR="00721D62" w:rsidRPr="002F1957" w:rsidRDefault="00721D62" w:rsidP="008A597E">
            <w:pPr>
              <w:pStyle w:val="tabletext11"/>
              <w:jc w:val="right"/>
              <w:rPr>
                <w:ins w:id="168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48BD1B1" w14:textId="77777777" w:rsidR="00721D62" w:rsidRPr="002F1957" w:rsidRDefault="00721D62" w:rsidP="008A597E">
            <w:pPr>
              <w:pStyle w:val="tabletext11"/>
              <w:jc w:val="right"/>
              <w:rPr>
                <w:ins w:id="1684" w:author="Author"/>
              </w:rPr>
            </w:pPr>
            <w:ins w:id="1685" w:author="Author">
              <w:r w:rsidRPr="002F1957">
                <w:t>2,000,000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F875AD" w14:textId="77777777" w:rsidR="00721D62" w:rsidRPr="002F1957" w:rsidRDefault="00721D62" w:rsidP="008A597E">
            <w:pPr>
              <w:pStyle w:val="tabletext11"/>
              <w:rPr>
                <w:ins w:id="1686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C749CA" w14:textId="77777777" w:rsidR="00721D62" w:rsidRPr="002F1957" w:rsidRDefault="00721D62" w:rsidP="008A597E">
            <w:pPr>
              <w:pStyle w:val="tabletext11"/>
              <w:jc w:val="right"/>
              <w:rPr>
                <w:ins w:id="168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86678FC" w14:textId="77777777" w:rsidR="00721D62" w:rsidRPr="002F1957" w:rsidRDefault="00721D62" w:rsidP="008A597E">
            <w:pPr>
              <w:pStyle w:val="tabletext11"/>
              <w:jc w:val="right"/>
              <w:rPr>
                <w:ins w:id="1688" w:author="Author"/>
              </w:rPr>
            </w:pPr>
            <w:ins w:id="1689" w:author="Author">
              <w:r w:rsidRPr="002F1957">
                <w:t>142.89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C5B01" w14:textId="77777777" w:rsidR="00721D62" w:rsidRPr="002F1957" w:rsidRDefault="00721D62" w:rsidP="008A597E">
            <w:pPr>
              <w:pStyle w:val="tabletext11"/>
              <w:rPr>
                <w:ins w:id="1690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7BF354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69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32BFAB" w14:textId="77777777" w:rsidR="00721D62" w:rsidRPr="002F1957" w:rsidRDefault="00721D62" w:rsidP="008A597E">
            <w:pPr>
              <w:pStyle w:val="tabletext11"/>
              <w:jc w:val="right"/>
              <w:rPr>
                <w:ins w:id="1692" w:author="Author"/>
              </w:rPr>
            </w:pPr>
            <w:ins w:id="1693" w:author="Author">
              <w:r w:rsidRPr="002F1957">
                <w:t>123.76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F00161" w14:textId="77777777" w:rsidR="00721D62" w:rsidRPr="002F1957" w:rsidRDefault="00721D62" w:rsidP="008A597E">
            <w:pPr>
              <w:pStyle w:val="tabletext11"/>
              <w:rPr>
                <w:ins w:id="1694" w:author="Author"/>
              </w:rPr>
            </w:pPr>
          </w:p>
        </w:tc>
      </w:tr>
    </w:tbl>
    <w:p w14:paraId="2A848EC2" w14:textId="77777777" w:rsidR="00721D62" w:rsidRPr="002F1957" w:rsidRDefault="00721D62" w:rsidP="00721D62">
      <w:pPr>
        <w:pStyle w:val="tablecaption"/>
        <w:rPr>
          <w:ins w:id="1695" w:author="Author"/>
        </w:rPr>
      </w:pPr>
      <w:ins w:id="1696" w:author="Author">
        <w:r w:rsidRPr="002F1957">
          <w:t>Table 297.B.3.a.(1)(LC) Single Limits Uninsured And Underinsured Motorists Bodily Injury And Property Damage Coverage Loss Costs</w:t>
        </w:r>
      </w:ins>
    </w:p>
    <w:p w14:paraId="3A6568D7" w14:textId="77777777" w:rsidR="00721D62" w:rsidRPr="002F1957" w:rsidRDefault="00721D62" w:rsidP="00721D62">
      <w:pPr>
        <w:pStyle w:val="isonormal"/>
        <w:rPr>
          <w:ins w:id="1697" w:author="Author"/>
        </w:rPr>
      </w:pPr>
    </w:p>
    <w:p w14:paraId="5F73DB11" w14:textId="77777777" w:rsidR="00721D62" w:rsidRPr="002F1957" w:rsidRDefault="00721D62" w:rsidP="00721D62">
      <w:pPr>
        <w:pStyle w:val="space8"/>
        <w:rPr>
          <w:ins w:id="169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450"/>
        <w:gridCol w:w="720"/>
        <w:gridCol w:w="430"/>
        <w:gridCol w:w="410"/>
        <w:gridCol w:w="720"/>
        <w:gridCol w:w="470"/>
      </w:tblGrid>
      <w:tr w:rsidR="00721D62" w:rsidRPr="002F1957" w14:paraId="61A4405E" w14:textId="77777777" w:rsidTr="008A597E">
        <w:trPr>
          <w:cantSplit/>
          <w:trHeight w:val="190"/>
          <w:ins w:id="1699" w:author="Author"/>
        </w:trPr>
        <w:tc>
          <w:tcPr>
            <w:tcW w:w="200" w:type="dxa"/>
          </w:tcPr>
          <w:p w14:paraId="7AA808A5" w14:textId="77777777" w:rsidR="00721D62" w:rsidRPr="002F1957" w:rsidRDefault="00721D62" w:rsidP="008A597E">
            <w:pPr>
              <w:pStyle w:val="tablehead"/>
              <w:rPr>
                <w:ins w:id="1700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08A3F" w14:textId="77777777" w:rsidR="00721D62" w:rsidRPr="002F1957" w:rsidRDefault="00721D62" w:rsidP="008A597E">
            <w:pPr>
              <w:pStyle w:val="tablehead"/>
              <w:rPr>
                <w:ins w:id="1701" w:author="Author"/>
              </w:rPr>
            </w:pPr>
            <w:ins w:id="1702" w:author="Author">
              <w:r w:rsidRPr="002F1957">
                <w:t xml:space="preserve">Uninsured Motorists Bodily Injury </w:t>
              </w:r>
              <w:r w:rsidRPr="002F1957">
                <w:br/>
                <w:t>And Property Damage</w:t>
              </w:r>
            </w:ins>
          </w:p>
        </w:tc>
      </w:tr>
      <w:tr w:rsidR="00721D62" w:rsidRPr="002F1957" w14:paraId="24A4E67B" w14:textId="77777777" w:rsidTr="008A597E">
        <w:trPr>
          <w:cantSplit/>
          <w:trHeight w:val="190"/>
          <w:ins w:id="170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754639CD" w14:textId="77777777" w:rsidR="00721D62" w:rsidRPr="002F1957" w:rsidRDefault="00721D62" w:rsidP="008A597E">
            <w:pPr>
              <w:pStyle w:val="tablehead"/>
              <w:rPr>
                <w:ins w:id="1704" w:author="Author"/>
              </w:rPr>
            </w:pPr>
            <w:ins w:id="1705" w:author="Author">
              <w:r w:rsidRPr="002F1957">
                <w:br/>
              </w:r>
              <w:r w:rsidRPr="002F1957">
                <w:br/>
              </w:r>
              <w:r w:rsidRPr="002F1957">
                <w:br/>
              </w:r>
              <w:r w:rsidRPr="002F1957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45DA4" w14:textId="77777777" w:rsidR="00721D62" w:rsidRPr="002F1957" w:rsidRDefault="00721D62" w:rsidP="008A597E">
            <w:pPr>
              <w:pStyle w:val="tablehead"/>
              <w:rPr>
                <w:ins w:id="1706" w:author="Author"/>
              </w:rPr>
            </w:pPr>
            <w:ins w:id="1707" w:author="Author">
              <w:r w:rsidRPr="002F1957">
                <w:br/>
              </w:r>
              <w:r w:rsidRPr="002F1957">
                <w:br/>
                <w:t xml:space="preserve">Combined </w:t>
              </w:r>
              <w:r w:rsidRPr="002F1957">
                <w:br/>
                <w:t>Single</w:t>
              </w:r>
              <w:r w:rsidRPr="002F1957">
                <w:br/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293345" w14:textId="77777777" w:rsidR="00721D62" w:rsidRPr="002F1957" w:rsidRDefault="00721D62" w:rsidP="008A597E">
            <w:pPr>
              <w:pStyle w:val="tablehead"/>
              <w:rPr>
                <w:ins w:id="1708" w:author="Author"/>
              </w:rPr>
            </w:pPr>
            <w:ins w:id="1709" w:author="Author">
              <w:r w:rsidRPr="002F1957">
                <w:t>Private</w:t>
              </w:r>
              <w:r w:rsidRPr="002F1957">
                <w:br/>
                <w:t>Passenger</w:t>
              </w:r>
              <w:r w:rsidRPr="002F1957">
                <w:br/>
                <w:t>Types</w:t>
              </w:r>
              <w:r w:rsidRPr="002F1957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A0BDFA" w14:textId="77777777" w:rsidR="00721D62" w:rsidRPr="002F1957" w:rsidRDefault="00721D62" w:rsidP="008A597E">
            <w:pPr>
              <w:pStyle w:val="tablehead"/>
              <w:rPr>
                <w:ins w:id="1710" w:author="Author"/>
              </w:rPr>
            </w:pPr>
            <w:ins w:id="1711" w:author="Author">
              <w:r w:rsidRPr="002F1957">
                <w:t>Other Than</w:t>
              </w:r>
              <w:r w:rsidRPr="002F1957">
                <w:br/>
                <w:t>Private</w:t>
              </w:r>
              <w:r w:rsidRPr="002F1957">
                <w:br/>
                <w:t>Passenger</w:t>
              </w:r>
              <w:r w:rsidRPr="002F1957">
                <w:br/>
                <w:t>Types</w:t>
              </w:r>
              <w:r w:rsidRPr="002F1957">
                <w:br/>
                <w:t>Per Exposure</w:t>
              </w:r>
            </w:ins>
          </w:p>
        </w:tc>
      </w:tr>
      <w:tr w:rsidR="00721D62" w:rsidRPr="002F1957" w14:paraId="4A30928E" w14:textId="77777777" w:rsidTr="008A597E">
        <w:trPr>
          <w:cantSplit/>
          <w:trHeight w:val="190"/>
          <w:ins w:id="1712" w:author="Author"/>
        </w:trPr>
        <w:tc>
          <w:tcPr>
            <w:tcW w:w="200" w:type="dxa"/>
          </w:tcPr>
          <w:p w14:paraId="652ABB2C" w14:textId="77777777" w:rsidR="00721D62" w:rsidRPr="002F1957" w:rsidRDefault="00721D62" w:rsidP="008A597E">
            <w:pPr>
              <w:pStyle w:val="tabletext11"/>
              <w:rPr>
                <w:ins w:id="17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B738E" w14:textId="77777777" w:rsidR="00721D62" w:rsidRPr="002F1957" w:rsidRDefault="00721D62" w:rsidP="008A597E">
            <w:pPr>
              <w:pStyle w:val="tabletext11"/>
              <w:jc w:val="right"/>
              <w:rPr>
                <w:ins w:id="1714" w:author="Author"/>
              </w:rPr>
            </w:pPr>
            <w:ins w:id="1715" w:author="Author">
              <w:r w:rsidRPr="002F1957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66CEFFE" w14:textId="77777777" w:rsidR="00721D62" w:rsidRPr="002F1957" w:rsidRDefault="00721D62" w:rsidP="008A597E">
            <w:pPr>
              <w:pStyle w:val="tabletext11"/>
              <w:jc w:val="right"/>
              <w:rPr>
                <w:ins w:id="1716" w:author="Author"/>
              </w:rPr>
            </w:pPr>
            <w:ins w:id="1717" w:author="Author">
              <w:r w:rsidRPr="002F1957">
                <w:t>55,000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3FC236" w14:textId="77777777" w:rsidR="00721D62" w:rsidRPr="002F1957" w:rsidRDefault="00721D62" w:rsidP="008A597E">
            <w:pPr>
              <w:pStyle w:val="tabletext11"/>
              <w:rPr>
                <w:ins w:id="1718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0A4A6A" w14:textId="77777777" w:rsidR="00721D62" w:rsidRPr="002F1957" w:rsidRDefault="00721D62" w:rsidP="008A597E">
            <w:pPr>
              <w:pStyle w:val="tabletext11"/>
              <w:jc w:val="right"/>
              <w:rPr>
                <w:ins w:id="1719" w:author="Author"/>
              </w:rPr>
            </w:pPr>
            <w:ins w:id="1720" w:author="Author">
              <w:r w:rsidRPr="002F1957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6D59236" w14:textId="77777777" w:rsidR="00721D62" w:rsidRPr="002F1957" w:rsidRDefault="00721D62" w:rsidP="008A597E">
            <w:pPr>
              <w:pStyle w:val="tabletext11"/>
              <w:jc w:val="right"/>
              <w:rPr>
                <w:ins w:id="1721" w:author="Author"/>
              </w:rPr>
            </w:pPr>
            <w:ins w:id="1722" w:author="Author">
              <w:r w:rsidRPr="002F1957">
                <w:t>23.66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56E2F5" w14:textId="77777777" w:rsidR="00721D62" w:rsidRPr="002F1957" w:rsidRDefault="00721D62" w:rsidP="008A597E">
            <w:pPr>
              <w:pStyle w:val="tabletext11"/>
              <w:rPr>
                <w:ins w:id="1723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4D9378" w14:textId="77777777" w:rsidR="00721D62" w:rsidRPr="002F1957" w:rsidRDefault="00721D62" w:rsidP="008A597E">
            <w:pPr>
              <w:pStyle w:val="tabletext11"/>
              <w:jc w:val="right"/>
              <w:rPr>
                <w:ins w:id="1724" w:author="Author"/>
              </w:rPr>
            </w:pPr>
            <w:ins w:id="1725" w:author="Author">
              <w:r w:rsidRPr="002F1957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1F1A7E" w14:textId="77777777" w:rsidR="00721D62" w:rsidRPr="002F1957" w:rsidRDefault="00721D62" w:rsidP="008A597E">
            <w:pPr>
              <w:pStyle w:val="tabletext11"/>
              <w:jc w:val="right"/>
              <w:rPr>
                <w:ins w:id="1726" w:author="Author"/>
              </w:rPr>
            </w:pPr>
            <w:ins w:id="1727" w:author="Author">
              <w:r w:rsidRPr="002F1957">
                <w:t>32.29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481A94" w14:textId="77777777" w:rsidR="00721D62" w:rsidRPr="002F1957" w:rsidRDefault="00721D62" w:rsidP="008A597E">
            <w:pPr>
              <w:pStyle w:val="tabletext11"/>
              <w:rPr>
                <w:ins w:id="1728" w:author="Author"/>
              </w:rPr>
            </w:pPr>
          </w:p>
        </w:tc>
      </w:tr>
      <w:tr w:rsidR="00721D62" w:rsidRPr="002F1957" w14:paraId="65E53E67" w14:textId="77777777" w:rsidTr="008A597E">
        <w:trPr>
          <w:cantSplit/>
          <w:trHeight w:val="190"/>
          <w:ins w:id="1729" w:author="Author"/>
        </w:trPr>
        <w:tc>
          <w:tcPr>
            <w:tcW w:w="200" w:type="dxa"/>
          </w:tcPr>
          <w:p w14:paraId="447335EA" w14:textId="77777777" w:rsidR="00721D62" w:rsidRPr="002F1957" w:rsidRDefault="00721D62" w:rsidP="008A597E">
            <w:pPr>
              <w:pStyle w:val="tabletext11"/>
              <w:rPr>
                <w:ins w:id="17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E8342B" w14:textId="77777777" w:rsidR="00721D62" w:rsidRPr="002F1957" w:rsidRDefault="00721D62" w:rsidP="008A597E">
            <w:pPr>
              <w:pStyle w:val="tabletext11"/>
              <w:jc w:val="right"/>
              <w:rPr>
                <w:ins w:id="173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260725" w14:textId="77777777" w:rsidR="00721D62" w:rsidRPr="002F1957" w:rsidRDefault="00721D62" w:rsidP="008A597E">
            <w:pPr>
              <w:pStyle w:val="tabletext11"/>
              <w:jc w:val="right"/>
              <w:rPr>
                <w:ins w:id="1732" w:author="Author"/>
              </w:rPr>
            </w:pPr>
            <w:ins w:id="1733" w:author="Author">
              <w:r w:rsidRPr="002F1957">
                <w:t>60,000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ED191D" w14:textId="77777777" w:rsidR="00721D62" w:rsidRPr="002F1957" w:rsidRDefault="00721D62" w:rsidP="008A597E">
            <w:pPr>
              <w:pStyle w:val="tabletext11"/>
              <w:rPr>
                <w:ins w:id="1734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E96558" w14:textId="77777777" w:rsidR="00721D62" w:rsidRPr="002F1957" w:rsidRDefault="00721D62" w:rsidP="008A597E">
            <w:pPr>
              <w:pStyle w:val="tabletext11"/>
              <w:jc w:val="right"/>
              <w:rPr>
                <w:ins w:id="173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8E1CBD2" w14:textId="77777777" w:rsidR="00721D62" w:rsidRPr="002F1957" w:rsidRDefault="00721D62" w:rsidP="008A597E">
            <w:pPr>
              <w:pStyle w:val="tabletext11"/>
              <w:jc w:val="right"/>
              <w:rPr>
                <w:ins w:id="1736" w:author="Author"/>
              </w:rPr>
            </w:pPr>
            <w:ins w:id="1737" w:author="Author">
              <w:r w:rsidRPr="002F1957">
                <w:t>24.14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54EB84" w14:textId="77777777" w:rsidR="00721D62" w:rsidRPr="002F1957" w:rsidRDefault="00721D62" w:rsidP="008A597E">
            <w:pPr>
              <w:pStyle w:val="tabletext11"/>
              <w:rPr>
                <w:ins w:id="1738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DBF195" w14:textId="77777777" w:rsidR="00721D62" w:rsidRPr="002F1957" w:rsidRDefault="00721D62" w:rsidP="008A597E">
            <w:pPr>
              <w:pStyle w:val="tabletext11"/>
              <w:jc w:val="right"/>
              <w:rPr>
                <w:ins w:id="173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CFB7AC" w14:textId="77777777" w:rsidR="00721D62" w:rsidRPr="002F1957" w:rsidRDefault="00721D62" w:rsidP="008A597E">
            <w:pPr>
              <w:pStyle w:val="tabletext11"/>
              <w:jc w:val="right"/>
              <w:rPr>
                <w:ins w:id="1740" w:author="Author"/>
              </w:rPr>
            </w:pPr>
            <w:ins w:id="1741" w:author="Author">
              <w:r w:rsidRPr="002F1957">
                <w:t>32.90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C61375" w14:textId="77777777" w:rsidR="00721D62" w:rsidRPr="002F1957" w:rsidRDefault="00721D62" w:rsidP="008A597E">
            <w:pPr>
              <w:pStyle w:val="tabletext11"/>
              <w:rPr>
                <w:ins w:id="1742" w:author="Author"/>
              </w:rPr>
            </w:pPr>
          </w:p>
        </w:tc>
      </w:tr>
      <w:tr w:rsidR="00721D62" w:rsidRPr="002F1957" w14:paraId="7A812635" w14:textId="77777777" w:rsidTr="008A597E">
        <w:trPr>
          <w:cantSplit/>
          <w:trHeight w:val="190"/>
          <w:ins w:id="1743" w:author="Author"/>
        </w:trPr>
        <w:tc>
          <w:tcPr>
            <w:tcW w:w="200" w:type="dxa"/>
          </w:tcPr>
          <w:p w14:paraId="2697D986" w14:textId="77777777" w:rsidR="00721D62" w:rsidRPr="002F1957" w:rsidRDefault="00721D62" w:rsidP="008A597E">
            <w:pPr>
              <w:pStyle w:val="tabletext11"/>
              <w:rPr>
                <w:ins w:id="17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80B6EF" w14:textId="77777777" w:rsidR="00721D62" w:rsidRPr="002F1957" w:rsidRDefault="00721D62" w:rsidP="008A597E">
            <w:pPr>
              <w:pStyle w:val="tabletext11"/>
              <w:jc w:val="right"/>
              <w:rPr>
                <w:ins w:id="174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6F6ACB8" w14:textId="77777777" w:rsidR="00721D62" w:rsidRPr="002F1957" w:rsidRDefault="00721D62" w:rsidP="008A597E">
            <w:pPr>
              <w:pStyle w:val="tabletext11"/>
              <w:jc w:val="right"/>
              <w:rPr>
                <w:ins w:id="1746" w:author="Author"/>
              </w:rPr>
            </w:pPr>
            <w:ins w:id="1747" w:author="Author">
              <w:r w:rsidRPr="002F1957">
                <w:t>100,000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4CC3AB" w14:textId="77777777" w:rsidR="00721D62" w:rsidRPr="002F1957" w:rsidRDefault="00721D62" w:rsidP="008A597E">
            <w:pPr>
              <w:pStyle w:val="tabletext11"/>
              <w:rPr>
                <w:ins w:id="1748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FB5321" w14:textId="77777777" w:rsidR="00721D62" w:rsidRPr="002F1957" w:rsidRDefault="00721D62" w:rsidP="008A597E">
            <w:pPr>
              <w:pStyle w:val="tabletext11"/>
              <w:jc w:val="right"/>
              <w:rPr>
                <w:ins w:id="174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3B11B49" w14:textId="77777777" w:rsidR="00721D62" w:rsidRPr="002F1957" w:rsidRDefault="00721D62" w:rsidP="008A597E">
            <w:pPr>
              <w:pStyle w:val="tabletext11"/>
              <w:jc w:val="right"/>
              <w:rPr>
                <w:ins w:id="1750" w:author="Author"/>
              </w:rPr>
            </w:pPr>
            <w:ins w:id="1751" w:author="Author">
              <w:r w:rsidRPr="002F1957">
                <w:t>27.87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70BAED" w14:textId="77777777" w:rsidR="00721D62" w:rsidRPr="002F1957" w:rsidRDefault="00721D62" w:rsidP="008A597E">
            <w:pPr>
              <w:pStyle w:val="tabletext11"/>
              <w:rPr>
                <w:ins w:id="1752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BFF63B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75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E561112" w14:textId="77777777" w:rsidR="00721D62" w:rsidRPr="002F1957" w:rsidRDefault="00721D62" w:rsidP="008A597E">
            <w:pPr>
              <w:pStyle w:val="tabletext11"/>
              <w:jc w:val="right"/>
              <w:rPr>
                <w:ins w:id="1754" w:author="Author"/>
              </w:rPr>
            </w:pPr>
            <w:ins w:id="1755" w:author="Author">
              <w:r w:rsidRPr="002F1957">
                <w:t>37.64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D9BEFF" w14:textId="77777777" w:rsidR="00721D62" w:rsidRPr="002F1957" w:rsidRDefault="00721D62" w:rsidP="008A597E">
            <w:pPr>
              <w:pStyle w:val="tabletext11"/>
              <w:rPr>
                <w:ins w:id="1756" w:author="Author"/>
              </w:rPr>
            </w:pPr>
          </w:p>
        </w:tc>
      </w:tr>
      <w:tr w:rsidR="00721D62" w:rsidRPr="002F1957" w14:paraId="48E79545" w14:textId="77777777" w:rsidTr="008A597E">
        <w:trPr>
          <w:cantSplit/>
          <w:trHeight w:val="190"/>
          <w:ins w:id="1757" w:author="Author"/>
        </w:trPr>
        <w:tc>
          <w:tcPr>
            <w:tcW w:w="200" w:type="dxa"/>
          </w:tcPr>
          <w:p w14:paraId="47A3BCD5" w14:textId="77777777" w:rsidR="00721D62" w:rsidRPr="002F1957" w:rsidRDefault="00721D62" w:rsidP="008A597E">
            <w:pPr>
              <w:pStyle w:val="tabletext11"/>
              <w:rPr>
                <w:ins w:id="17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9021B3" w14:textId="77777777" w:rsidR="00721D62" w:rsidRPr="002F1957" w:rsidRDefault="00721D62" w:rsidP="008A597E">
            <w:pPr>
              <w:pStyle w:val="tabletext11"/>
              <w:jc w:val="right"/>
              <w:rPr>
                <w:ins w:id="175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69C691" w14:textId="77777777" w:rsidR="00721D62" w:rsidRPr="002F1957" w:rsidRDefault="00721D62" w:rsidP="008A597E">
            <w:pPr>
              <w:pStyle w:val="tabletext11"/>
              <w:jc w:val="right"/>
              <w:rPr>
                <w:ins w:id="1760" w:author="Author"/>
              </w:rPr>
            </w:pPr>
            <w:ins w:id="1761" w:author="Author">
              <w:r w:rsidRPr="002F1957">
                <w:t>125,000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F369EF" w14:textId="77777777" w:rsidR="00721D62" w:rsidRPr="002F1957" w:rsidRDefault="00721D62" w:rsidP="008A597E">
            <w:pPr>
              <w:pStyle w:val="tabletext11"/>
              <w:rPr>
                <w:ins w:id="1762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33FE0B" w14:textId="77777777" w:rsidR="00721D62" w:rsidRPr="002F1957" w:rsidRDefault="00721D62" w:rsidP="008A597E">
            <w:pPr>
              <w:pStyle w:val="tabletext11"/>
              <w:jc w:val="right"/>
              <w:rPr>
                <w:ins w:id="176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A5CE87" w14:textId="77777777" w:rsidR="00721D62" w:rsidRPr="002F1957" w:rsidRDefault="00721D62" w:rsidP="008A597E">
            <w:pPr>
              <w:pStyle w:val="tabletext11"/>
              <w:jc w:val="right"/>
              <w:rPr>
                <w:ins w:id="1764" w:author="Author"/>
              </w:rPr>
            </w:pPr>
            <w:ins w:id="1765" w:author="Author">
              <w:r w:rsidRPr="002F1957">
                <w:t>29.48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F0E56A" w14:textId="77777777" w:rsidR="00721D62" w:rsidRPr="002F1957" w:rsidRDefault="00721D62" w:rsidP="008A597E">
            <w:pPr>
              <w:pStyle w:val="tabletext11"/>
              <w:rPr>
                <w:ins w:id="1766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9DDB36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76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2EFA04E" w14:textId="77777777" w:rsidR="00721D62" w:rsidRPr="002F1957" w:rsidRDefault="00721D62" w:rsidP="008A597E">
            <w:pPr>
              <w:pStyle w:val="tabletext11"/>
              <w:jc w:val="right"/>
              <w:rPr>
                <w:ins w:id="1768" w:author="Author"/>
              </w:rPr>
            </w:pPr>
            <w:ins w:id="1769" w:author="Author">
              <w:r w:rsidRPr="002F1957">
                <w:t>39.69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E58336" w14:textId="77777777" w:rsidR="00721D62" w:rsidRPr="002F1957" w:rsidRDefault="00721D62" w:rsidP="008A597E">
            <w:pPr>
              <w:pStyle w:val="tabletext11"/>
              <w:rPr>
                <w:ins w:id="1770" w:author="Author"/>
              </w:rPr>
            </w:pPr>
          </w:p>
        </w:tc>
      </w:tr>
      <w:tr w:rsidR="00721D62" w:rsidRPr="002F1957" w14:paraId="0F50FF3D" w14:textId="77777777" w:rsidTr="008A597E">
        <w:trPr>
          <w:cantSplit/>
          <w:trHeight w:val="190"/>
          <w:ins w:id="1771" w:author="Author"/>
        </w:trPr>
        <w:tc>
          <w:tcPr>
            <w:tcW w:w="200" w:type="dxa"/>
          </w:tcPr>
          <w:p w14:paraId="77564C0F" w14:textId="77777777" w:rsidR="00721D62" w:rsidRPr="002F1957" w:rsidRDefault="00721D62" w:rsidP="008A597E">
            <w:pPr>
              <w:pStyle w:val="tabletext11"/>
              <w:rPr>
                <w:ins w:id="17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B0CD0A" w14:textId="77777777" w:rsidR="00721D62" w:rsidRPr="002F1957" w:rsidRDefault="00721D62" w:rsidP="008A597E">
            <w:pPr>
              <w:pStyle w:val="tabletext11"/>
              <w:jc w:val="right"/>
              <w:rPr>
                <w:ins w:id="177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DB6E08F" w14:textId="77777777" w:rsidR="00721D62" w:rsidRPr="002F1957" w:rsidRDefault="00721D62" w:rsidP="008A597E">
            <w:pPr>
              <w:pStyle w:val="tabletext11"/>
              <w:jc w:val="right"/>
              <w:rPr>
                <w:ins w:id="1774" w:author="Author"/>
              </w:rPr>
            </w:pPr>
            <w:ins w:id="1775" w:author="Author">
              <w:r w:rsidRPr="002F1957">
                <w:t>150,000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D1A550" w14:textId="77777777" w:rsidR="00721D62" w:rsidRPr="002F1957" w:rsidRDefault="00721D62" w:rsidP="008A597E">
            <w:pPr>
              <w:pStyle w:val="tabletext11"/>
              <w:rPr>
                <w:ins w:id="1776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BFE653" w14:textId="77777777" w:rsidR="00721D62" w:rsidRPr="002F1957" w:rsidRDefault="00721D62" w:rsidP="008A597E">
            <w:pPr>
              <w:pStyle w:val="tabletext11"/>
              <w:jc w:val="right"/>
              <w:rPr>
                <w:ins w:id="177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0F3C629" w14:textId="77777777" w:rsidR="00721D62" w:rsidRPr="002F1957" w:rsidRDefault="00721D62" w:rsidP="008A597E">
            <w:pPr>
              <w:pStyle w:val="tabletext11"/>
              <w:jc w:val="right"/>
              <w:rPr>
                <w:ins w:id="1778" w:author="Author"/>
              </w:rPr>
            </w:pPr>
            <w:ins w:id="1779" w:author="Author">
              <w:r w:rsidRPr="002F1957">
                <w:t>30.78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05DBB9" w14:textId="77777777" w:rsidR="00721D62" w:rsidRPr="002F1957" w:rsidRDefault="00721D62" w:rsidP="008A597E">
            <w:pPr>
              <w:pStyle w:val="tabletext11"/>
              <w:rPr>
                <w:ins w:id="1780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CB3753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78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916534D" w14:textId="77777777" w:rsidR="00721D62" w:rsidRPr="002F1957" w:rsidRDefault="00721D62" w:rsidP="008A597E">
            <w:pPr>
              <w:pStyle w:val="tabletext11"/>
              <w:jc w:val="right"/>
              <w:rPr>
                <w:ins w:id="1782" w:author="Author"/>
              </w:rPr>
            </w:pPr>
            <w:ins w:id="1783" w:author="Author">
              <w:r w:rsidRPr="002F1957">
                <w:t>41.34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869D64" w14:textId="77777777" w:rsidR="00721D62" w:rsidRPr="002F1957" w:rsidRDefault="00721D62" w:rsidP="008A597E">
            <w:pPr>
              <w:pStyle w:val="tabletext11"/>
              <w:rPr>
                <w:ins w:id="1784" w:author="Author"/>
              </w:rPr>
            </w:pPr>
          </w:p>
        </w:tc>
      </w:tr>
      <w:tr w:rsidR="00721D62" w:rsidRPr="002F1957" w14:paraId="391D895B" w14:textId="77777777" w:rsidTr="008A597E">
        <w:trPr>
          <w:cantSplit/>
          <w:trHeight w:val="190"/>
          <w:ins w:id="1785" w:author="Author"/>
        </w:trPr>
        <w:tc>
          <w:tcPr>
            <w:tcW w:w="200" w:type="dxa"/>
          </w:tcPr>
          <w:p w14:paraId="315C8EF1" w14:textId="77777777" w:rsidR="00721D62" w:rsidRPr="002F1957" w:rsidRDefault="00721D62" w:rsidP="008A597E">
            <w:pPr>
              <w:pStyle w:val="tabletext11"/>
              <w:rPr>
                <w:ins w:id="17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E48DD7" w14:textId="77777777" w:rsidR="00721D62" w:rsidRPr="002F1957" w:rsidRDefault="00721D62" w:rsidP="008A597E">
            <w:pPr>
              <w:pStyle w:val="tabletext11"/>
              <w:jc w:val="right"/>
              <w:rPr>
                <w:ins w:id="178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224639" w14:textId="77777777" w:rsidR="00721D62" w:rsidRPr="002F1957" w:rsidRDefault="00721D62" w:rsidP="008A597E">
            <w:pPr>
              <w:pStyle w:val="tabletext11"/>
              <w:jc w:val="right"/>
              <w:rPr>
                <w:ins w:id="1788" w:author="Author"/>
              </w:rPr>
            </w:pPr>
            <w:ins w:id="1789" w:author="Author">
              <w:r w:rsidRPr="002F1957">
                <w:t>200,000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ECDFBC" w14:textId="77777777" w:rsidR="00721D62" w:rsidRPr="002F1957" w:rsidRDefault="00721D62" w:rsidP="008A597E">
            <w:pPr>
              <w:pStyle w:val="tabletext11"/>
              <w:rPr>
                <w:ins w:id="1790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4FFFC6" w14:textId="77777777" w:rsidR="00721D62" w:rsidRPr="002F1957" w:rsidRDefault="00721D62" w:rsidP="008A597E">
            <w:pPr>
              <w:pStyle w:val="tabletext11"/>
              <w:jc w:val="right"/>
              <w:rPr>
                <w:ins w:id="179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C14058D" w14:textId="77777777" w:rsidR="00721D62" w:rsidRPr="002F1957" w:rsidRDefault="00721D62" w:rsidP="008A597E">
            <w:pPr>
              <w:pStyle w:val="tabletext11"/>
              <w:jc w:val="right"/>
              <w:rPr>
                <w:ins w:id="1792" w:author="Author"/>
              </w:rPr>
            </w:pPr>
            <w:ins w:id="1793" w:author="Author">
              <w:r w:rsidRPr="002F1957">
                <w:t>33.05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25DC06" w14:textId="77777777" w:rsidR="00721D62" w:rsidRPr="002F1957" w:rsidRDefault="00721D62" w:rsidP="008A597E">
            <w:pPr>
              <w:pStyle w:val="tabletext11"/>
              <w:rPr>
                <w:ins w:id="1794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7697F0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79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AAFB026" w14:textId="77777777" w:rsidR="00721D62" w:rsidRPr="002F1957" w:rsidRDefault="00721D62" w:rsidP="008A597E">
            <w:pPr>
              <w:pStyle w:val="tabletext11"/>
              <w:jc w:val="right"/>
              <w:rPr>
                <w:ins w:id="1796" w:author="Author"/>
              </w:rPr>
            </w:pPr>
            <w:ins w:id="1797" w:author="Author">
              <w:r w:rsidRPr="002F1957">
                <w:t>44.22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05731A" w14:textId="77777777" w:rsidR="00721D62" w:rsidRPr="002F1957" w:rsidRDefault="00721D62" w:rsidP="008A597E">
            <w:pPr>
              <w:pStyle w:val="tabletext11"/>
              <w:rPr>
                <w:ins w:id="1798" w:author="Author"/>
              </w:rPr>
            </w:pPr>
          </w:p>
        </w:tc>
      </w:tr>
      <w:tr w:rsidR="00721D62" w:rsidRPr="002F1957" w14:paraId="37AFDBF7" w14:textId="77777777" w:rsidTr="008A597E">
        <w:trPr>
          <w:cantSplit/>
          <w:trHeight w:val="190"/>
          <w:ins w:id="1799" w:author="Author"/>
        </w:trPr>
        <w:tc>
          <w:tcPr>
            <w:tcW w:w="200" w:type="dxa"/>
          </w:tcPr>
          <w:p w14:paraId="3D2B4AE4" w14:textId="77777777" w:rsidR="00721D62" w:rsidRPr="002F1957" w:rsidRDefault="00721D62" w:rsidP="008A597E">
            <w:pPr>
              <w:pStyle w:val="tabletext11"/>
              <w:rPr>
                <w:ins w:id="18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4D6B5" w14:textId="77777777" w:rsidR="00721D62" w:rsidRPr="002F1957" w:rsidRDefault="00721D62" w:rsidP="008A597E">
            <w:pPr>
              <w:pStyle w:val="tabletext11"/>
              <w:jc w:val="right"/>
              <w:rPr>
                <w:ins w:id="180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60DBB57" w14:textId="77777777" w:rsidR="00721D62" w:rsidRPr="002F1957" w:rsidRDefault="00721D62" w:rsidP="008A597E">
            <w:pPr>
              <w:pStyle w:val="tabletext11"/>
              <w:jc w:val="right"/>
              <w:rPr>
                <w:ins w:id="1802" w:author="Author"/>
              </w:rPr>
            </w:pPr>
            <w:ins w:id="1803" w:author="Author">
              <w:r w:rsidRPr="002F1957">
                <w:t>250,000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D8CD6C" w14:textId="77777777" w:rsidR="00721D62" w:rsidRPr="002F1957" w:rsidRDefault="00721D62" w:rsidP="008A597E">
            <w:pPr>
              <w:pStyle w:val="tabletext11"/>
              <w:rPr>
                <w:ins w:id="1804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4D99C0" w14:textId="77777777" w:rsidR="00721D62" w:rsidRPr="002F1957" w:rsidRDefault="00721D62" w:rsidP="008A597E">
            <w:pPr>
              <w:pStyle w:val="tabletext11"/>
              <w:jc w:val="right"/>
              <w:rPr>
                <w:ins w:id="180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103BC8" w14:textId="77777777" w:rsidR="00721D62" w:rsidRPr="002F1957" w:rsidRDefault="00721D62" w:rsidP="008A597E">
            <w:pPr>
              <w:pStyle w:val="tabletext11"/>
              <w:jc w:val="right"/>
              <w:rPr>
                <w:ins w:id="1806" w:author="Author"/>
              </w:rPr>
            </w:pPr>
            <w:ins w:id="1807" w:author="Author">
              <w:r w:rsidRPr="002F1957">
                <w:t>34.66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D24A1E" w14:textId="77777777" w:rsidR="00721D62" w:rsidRPr="002F1957" w:rsidRDefault="00721D62" w:rsidP="008A597E">
            <w:pPr>
              <w:pStyle w:val="tabletext11"/>
              <w:rPr>
                <w:ins w:id="1808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7207F0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80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7A74E05" w14:textId="77777777" w:rsidR="00721D62" w:rsidRPr="002F1957" w:rsidRDefault="00721D62" w:rsidP="008A597E">
            <w:pPr>
              <w:pStyle w:val="tabletext11"/>
              <w:jc w:val="right"/>
              <w:rPr>
                <w:ins w:id="1810" w:author="Author"/>
              </w:rPr>
            </w:pPr>
            <w:ins w:id="1811" w:author="Author">
              <w:r w:rsidRPr="002F1957">
                <w:t>46.27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68CDE7" w14:textId="77777777" w:rsidR="00721D62" w:rsidRPr="002F1957" w:rsidRDefault="00721D62" w:rsidP="008A597E">
            <w:pPr>
              <w:pStyle w:val="tabletext11"/>
              <w:rPr>
                <w:ins w:id="1812" w:author="Author"/>
              </w:rPr>
            </w:pPr>
          </w:p>
        </w:tc>
      </w:tr>
      <w:tr w:rsidR="00721D62" w:rsidRPr="002F1957" w14:paraId="3662A5F5" w14:textId="77777777" w:rsidTr="008A597E">
        <w:trPr>
          <w:cantSplit/>
          <w:trHeight w:val="190"/>
          <w:ins w:id="1813" w:author="Author"/>
        </w:trPr>
        <w:tc>
          <w:tcPr>
            <w:tcW w:w="200" w:type="dxa"/>
          </w:tcPr>
          <w:p w14:paraId="70966809" w14:textId="77777777" w:rsidR="00721D62" w:rsidRPr="002F1957" w:rsidRDefault="00721D62" w:rsidP="008A597E">
            <w:pPr>
              <w:pStyle w:val="tabletext11"/>
              <w:rPr>
                <w:ins w:id="18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220692" w14:textId="77777777" w:rsidR="00721D62" w:rsidRPr="002F1957" w:rsidRDefault="00721D62" w:rsidP="008A597E">
            <w:pPr>
              <w:pStyle w:val="tabletext11"/>
              <w:jc w:val="right"/>
              <w:rPr>
                <w:ins w:id="181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562FF0F" w14:textId="77777777" w:rsidR="00721D62" w:rsidRPr="002F1957" w:rsidRDefault="00721D62" w:rsidP="008A597E">
            <w:pPr>
              <w:pStyle w:val="tabletext11"/>
              <w:jc w:val="right"/>
              <w:rPr>
                <w:ins w:id="1816" w:author="Author"/>
              </w:rPr>
            </w:pPr>
            <w:ins w:id="1817" w:author="Author">
              <w:r w:rsidRPr="002F1957">
                <w:t>300,000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DFAB22" w14:textId="77777777" w:rsidR="00721D62" w:rsidRPr="002F1957" w:rsidRDefault="00721D62" w:rsidP="008A597E">
            <w:pPr>
              <w:pStyle w:val="tabletext11"/>
              <w:rPr>
                <w:ins w:id="1818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B4F22B" w14:textId="77777777" w:rsidR="00721D62" w:rsidRPr="002F1957" w:rsidRDefault="00721D62" w:rsidP="008A597E">
            <w:pPr>
              <w:pStyle w:val="tabletext11"/>
              <w:jc w:val="right"/>
              <w:rPr>
                <w:ins w:id="181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4BB4C03" w14:textId="77777777" w:rsidR="00721D62" w:rsidRPr="002F1957" w:rsidRDefault="00721D62" w:rsidP="008A597E">
            <w:pPr>
              <w:pStyle w:val="tabletext11"/>
              <w:jc w:val="right"/>
              <w:rPr>
                <w:ins w:id="1820" w:author="Author"/>
              </w:rPr>
            </w:pPr>
            <w:ins w:id="1821" w:author="Author">
              <w:r w:rsidRPr="002F1957">
                <w:t>35.96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5FFA9D" w14:textId="77777777" w:rsidR="00721D62" w:rsidRPr="002F1957" w:rsidRDefault="00721D62" w:rsidP="008A597E">
            <w:pPr>
              <w:pStyle w:val="tabletext11"/>
              <w:rPr>
                <w:ins w:id="1822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1E259C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82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895C3F0" w14:textId="77777777" w:rsidR="00721D62" w:rsidRPr="002F1957" w:rsidRDefault="00721D62" w:rsidP="008A597E">
            <w:pPr>
              <w:pStyle w:val="tabletext11"/>
              <w:jc w:val="right"/>
              <w:rPr>
                <w:ins w:id="1824" w:author="Author"/>
              </w:rPr>
            </w:pPr>
            <w:ins w:id="1825" w:author="Author">
              <w:r w:rsidRPr="002F1957">
                <w:t>47.92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8AA82D" w14:textId="77777777" w:rsidR="00721D62" w:rsidRPr="002F1957" w:rsidRDefault="00721D62" w:rsidP="008A597E">
            <w:pPr>
              <w:pStyle w:val="tabletext11"/>
              <w:rPr>
                <w:ins w:id="1826" w:author="Author"/>
              </w:rPr>
            </w:pPr>
          </w:p>
        </w:tc>
      </w:tr>
      <w:tr w:rsidR="00721D62" w:rsidRPr="002F1957" w14:paraId="6CBFCA2A" w14:textId="77777777" w:rsidTr="008A597E">
        <w:trPr>
          <w:cantSplit/>
          <w:trHeight w:val="190"/>
          <w:ins w:id="1827" w:author="Author"/>
        </w:trPr>
        <w:tc>
          <w:tcPr>
            <w:tcW w:w="200" w:type="dxa"/>
          </w:tcPr>
          <w:p w14:paraId="01857928" w14:textId="77777777" w:rsidR="00721D62" w:rsidRPr="002F1957" w:rsidRDefault="00721D62" w:rsidP="008A597E">
            <w:pPr>
              <w:pStyle w:val="tabletext11"/>
              <w:rPr>
                <w:ins w:id="18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859C24" w14:textId="77777777" w:rsidR="00721D62" w:rsidRPr="002F1957" w:rsidRDefault="00721D62" w:rsidP="008A597E">
            <w:pPr>
              <w:pStyle w:val="tabletext11"/>
              <w:jc w:val="right"/>
              <w:rPr>
                <w:ins w:id="182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8C3FC27" w14:textId="77777777" w:rsidR="00721D62" w:rsidRPr="002F1957" w:rsidRDefault="00721D62" w:rsidP="008A597E">
            <w:pPr>
              <w:pStyle w:val="tabletext11"/>
              <w:jc w:val="right"/>
              <w:rPr>
                <w:ins w:id="1830" w:author="Author"/>
              </w:rPr>
            </w:pPr>
            <w:ins w:id="1831" w:author="Author">
              <w:r w:rsidRPr="002F1957">
                <w:t>325,000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AD38E9" w14:textId="77777777" w:rsidR="00721D62" w:rsidRPr="002F1957" w:rsidRDefault="00721D62" w:rsidP="008A597E">
            <w:pPr>
              <w:pStyle w:val="tabletext11"/>
              <w:rPr>
                <w:ins w:id="1832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6D2D30" w14:textId="77777777" w:rsidR="00721D62" w:rsidRPr="002F1957" w:rsidRDefault="00721D62" w:rsidP="008A597E">
            <w:pPr>
              <w:pStyle w:val="tabletext11"/>
              <w:jc w:val="right"/>
              <w:rPr>
                <w:ins w:id="183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6B95E1" w14:textId="77777777" w:rsidR="00721D62" w:rsidRPr="002F1957" w:rsidRDefault="00721D62" w:rsidP="008A597E">
            <w:pPr>
              <w:pStyle w:val="tabletext11"/>
              <w:jc w:val="right"/>
              <w:rPr>
                <w:ins w:id="1834" w:author="Author"/>
              </w:rPr>
            </w:pPr>
            <w:ins w:id="1835" w:author="Author">
              <w:r w:rsidRPr="002F1957">
                <w:t>36.45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61B3EE" w14:textId="77777777" w:rsidR="00721D62" w:rsidRPr="002F1957" w:rsidRDefault="00721D62" w:rsidP="008A597E">
            <w:pPr>
              <w:pStyle w:val="tabletext11"/>
              <w:rPr>
                <w:ins w:id="1836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40671C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83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EC0791D" w14:textId="77777777" w:rsidR="00721D62" w:rsidRPr="002F1957" w:rsidRDefault="00721D62" w:rsidP="008A597E">
            <w:pPr>
              <w:pStyle w:val="tabletext11"/>
              <w:jc w:val="right"/>
              <w:rPr>
                <w:ins w:id="1838" w:author="Author"/>
              </w:rPr>
            </w:pPr>
            <w:ins w:id="1839" w:author="Author">
              <w:r w:rsidRPr="002F1957">
                <w:t>48.54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F2FC25" w14:textId="77777777" w:rsidR="00721D62" w:rsidRPr="002F1957" w:rsidRDefault="00721D62" w:rsidP="008A597E">
            <w:pPr>
              <w:pStyle w:val="tabletext11"/>
              <w:rPr>
                <w:ins w:id="1840" w:author="Author"/>
              </w:rPr>
            </w:pPr>
          </w:p>
        </w:tc>
      </w:tr>
      <w:tr w:rsidR="00721D62" w:rsidRPr="002F1957" w14:paraId="20865525" w14:textId="77777777" w:rsidTr="008A597E">
        <w:trPr>
          <w:cantSplit/>
          <w:trHeight w:val="190"/>
          <w:ins w:id="1841" w:author="Author"/>
        </w:trPr>
        <w:tc>
          <w:tcPr>
            <w:tcW w:w="200" w:type="dxa"/>
          </w:tcPr>
          <w:p w14:paraId="14BBAC57" w14:textId="77777777" w:rsidR="00721D62" w:rsidRPr="002F1957" w:rsidRDefault="00721D62" w:rsidP="008A597E">
            <w:pPr>
              <w:pStyle w:val="tabletext11"/>
              <w:rPr>
                <w:ins w:id="18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CF3B7A" w14:textId="77777777" w:rsidR="00721D62" w:rsidRPr="002F1957" w:rsidRDefault="00721D62" w:rsidP="008A597E">
            <w:pPr>
              <w:pStyle w:val="tabletext11"/>
              <w:jc w:val="right"/>
              <w:rPr>
                <w:ins w:id="184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F29A829" w14:textId="77777777" w:rsidR="00721D62" w:rsidRPr="002F1957" w:rsidRDefault="00721D62" w:rsidP="008A597E">
            <w:pPr>
              <w:pStyle w:val="tabletext11"/>
              <w:jc w:val="right"/>
              <w:rPr>
                <w:ins w:id="1844" w:author="Author"/>
              </w:rPr>
            </w:pPr>
            <w:ins w:id="1845" w:author="Author">
              <w:r w:rsidRPr="002F1957">
                <w:t>350,000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251C04" w14:textId="77777777" w:rsidR="00721D62" w:rsidRPr="002F1957" w:rsidRDefault="00721D62" w:rsidP="008A597E">
            <w:pPr>
              <w:pStyle w:val="tabletext11"/>
              <w:rPr>
                <w:ins w:id="1846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B08751" w14:textId="77777777" w:rsidR="00721D62" w:rsidRPr="002F1957" w:rsidRDefault="00721D62" w:rsidP="008A597E">
            <w:pPr>
              <w:pStyle w:val="tabletext11"/>
              <w:jc w:val="right"/>
              <w:rPr>
                <w:ins w:id="184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D43FB4D" w14:textId="77777777" w:rsidR="00721D62" w:rsidRPr="002F1957" w:rsidRDefault="00721D62" w:rsidP="008A597E">
            <w:pPr>
              <w:pStyle w:val="tabletext11"/>
              <w:jc w:val="right"/>
              <w:rPr>
                <w:ins w:id="1848" w:author="Author"/>
              </w:rPr>
            </w:pPr>
            <w:ins w:id="1849" w:author="Author">
              <w:r w:rsidRPr="002F1957">
                <w:t>36.93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0CA0C0" w14:textId="77777777" w:rsidR="00721D62" w:rsidRPr="002F1957" w:rsidRDefault="00721D62" w:rsidP="008A597E">
            <w:pPr>
              <w:pStyle w:val="tabletext11"/>
              <w:rPr>
                <w:ins w:id="1850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7FAF2E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85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47051DA" w14:textId="77777777" w:rsidR="00721D62" w:rsidRPr="002F1957" w:rsidRDefault="00721D62" w:rsidP="008A597E">
            <w:pPr>
              <w:pStyle w:val="tabletext11"/>
              <w:jc w:val="right"/>
              <w:rPr>
                <w:ins w:id="1852" w:author="Author"/>
              </w:rPr>
            </w:pPr>
            <w:ins w:id="1853" w:author="Author">
              <w:r w:rsidRPr="002F1957">
                <w:t>49.15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00DF61" w14:textId="77777777" w:rsidR="00721D62" w:rsidRPr="002F1957" w:rsidRDefault="00721D62" w:rsidP="008A597E">
            <w:pPr>
              <w:pStyle w:val="tabletext11"/>
              <w:rPr>
                <w:ins w:id="1854" w:author="Author"/>
              </w:rPr>
            </w:pPr>
          </w:p>
        </w:tc>
      </w:tr>
      <w:tr w:rsidR="00721D62" w:rsidRPr="002F1957" w14:paraId="2AADF06E" w14:textId="77777777" w:rsidTr="008A597E">
        <w:trPr>
          <w:cantSplit/>
          <w:trHeight w:val="190"/>
          <w:ins w:id="1855" w:author="Author"/>
        </w:trPr>
        <w:tc>
          <w:tcPr>
            <w:tcW w:w="200" w:type="dxa"/>
          </w:tcPr>
          <w:p w14:paraId="5C7D3C2A" w14:textId="77777777" w:rsidR="00721D62" w:rsidRPr="002F1957" w:rsidRDefault="00721D62" w:rsidP="008A597E">
            <w:pPr>
              <w:pStyle w:val="tabletext11"/>
              <w:rPr>
                <w:ins w:id="18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79FB49" w14:textId="77777777" w:rsidR="00721D62" w:rsidRPr="002F1957" w:rsidRDefault="00721D62" w:rsidP="008A597E">
            <w:pPr>
              <w:pStyle w:val="tabletext11"/>
              <w:jc w:val="right"/>
              <w:rPr>
                <w:ins w:id="185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1AA0C2B" w14:textId="77777777" w:rsidR="00721D62" w:rsidRPr="002F1957" w:rsidRDefault="00721D62" w:rsidP="008A597E">
            <w:pPr>
              <w:pStyle w:val="tabletext11"/>
              <w:jc w:val="right"/>
              <w:rPr>
                <w:ins w:id="1858" w:author="Author"/>
              </w:rPr>
            </w:pPr>
            <w:ins w:id="1859" w:author="Author">
              <w:r w:rsidRPr="002F1957">
                <w:t>400,000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A18FA3" w14:textId="77777777" w:rsidR="00721D62" w:rsidRPr="002F1957" w:rsidRDefault="00721D62" w:rsidP="008A597E">
            <w:pPr>
              <w:pStyle w:val="tabletext11"/>
              <w:rPr>
                <w:ins w:id="1860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1014AA" w14:textId="77777777" w:rsidR="00721D62" w:rsidRPr="002F1957" w:rsidRDefault="00721D62" w:rsidP="008A597E">
            <w:pPr>
              <w:pStyle w:val="tabletext11"/>
              <w:jc w:val="right"/>
              <w:rPr>
                <w:ins w:id="186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BF59D4A" w14:textId="77777777" w:rsidR="00721D62" w:rsidRPr="002F1957" w:rsidRDefault="00721D62" w:rsidP="008A597E">
            <w:pPr>
              <w:pStyle w:val="tabletext11"/>
              <w:jc w:val="right"/>
              <w:rPr>
                <w:ins w:id="1862" w:author="Author"/>
              </w:rPr>
            </w:pPr>
            <w:ins w:id="1863" w:author="Author">
              <w:r w:rsidRPr="002F1957">
                <w:t>38.06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A0106C" w14:textId="77777777" w:rsidR="00721D62" w:rsidRPr="002F1957" w:rsidRDefault="00721D62" w:rsidP="008A597E">
            <w:pPr>
              <w:pStyle w:val="tabletext11"/>
              <w:rPr>
                <w:ins w:id="1864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A2F8B2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86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A2B8914" w14:textId="77777777" w:rsidR="00721D62" w:rsidRPr="002F1957" w:rsidRDefault="00721D62" w:rsidP="008A597E">
            <w:pPr>
              <w:pStyle w:val="tabletext11"/>
              <w:jc w:val="right"/>
              <w:rPr>
                <w:ins w:id="1866" w:author="Author"/>
              </w:rPr>
            </w:pPr>
            <w:ins w:id="1867" w:author="Author">
              <w:r w:rsidRPr="002F1957">
                <w:t>50.59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367186" w14:textId="77777777" w:rsidR="00721D62" w:rsidRPr="002F1957" w:rsidRDefault="00721D62" w:rsidP="008A597E">
            <w:pPr>
              <w:pStyle w:val="tabletext11"/>
              <w:rPr>
                <w:ins w:id="1868" w:author="Author"/>
              </w:rPr>
            </w:pPr>
          </w:p>
        </w:tc>
      </w:tr>
      <w:tr w:rsidR="00721D62" w:rsidRPr="002F1957" w14:paraId="0A934E28" w14:textId="77777777" w:rsidTr="008A597E">
        <w:trPr>
          <w:cantSplit/>
          <w:trHeight w:val="190"/>
          <w:ins w:id="1869" w:author="Author"/>
        </w:trPr>
        <w:tc>
          <w:tcPr>
            <w:tcW w:w="200" w:type="dxa"/>
          </w:tcPr>
          <w:p w14:paraId="6DED8220" w14:textId="77777777" w:rsidR="00721D62" w:rsidRPr="002F1957" w:rsidRDefault="00721D62" w:rsidP="008A597E">
            <w:pPr>
              <w:pStyle w:val="tabletext11"/>
              <w:rPr>
                <w:ins w:id="18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A6017B" w14:textId="77777777" w:rsidR="00721D62" w:rsidRPr="002F1957" w:rsidRDefault="00721D62" w:rsidP="008A597E">
            <w:pPr>
              <w:pStyle w:val="tabletext11"/>
              <w:jc w:val="right"/>
              <w:rPr>
                <w:ins w:id="187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93AF44" w14:textId="77777777" w:rsidR="00721D62" w:rsidRPr="002F1957" w:rsidRDefault="00721D62" w:rsidP="008A597E">
            <w:pPr>
              <w:pStyle w:val="tabletext11"/>
              <w:jc w:val="right"/>
              <w:rPr>
                <w:ins w:id="1872" w:author="Author"/>
              </w:rPr>
            </w:pPr>
            <w:ins w:id="1873" w:author="Author">
              <w:r w:rsidRPr="002F1957">
                <w:t>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B7868A" w14:textId="77777777" w:rsidR="00721D62" w:rsidRPr="002F1957" w:rsidRDefault="00721D62" w:rsidP="008A597E">
            <w:pPr>
              <w:pStyle w:val="tabletext11"/>
              <w:rPr>
                <w:ins w:id="1874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B136DE" w14:textId="77777777" w:rsidR="00721D62" w:rsidRPr="002F1957" w:rsidRDefault="00721D62" w:rsidP="008A597E">
            <w:pPr>
              <w:pStyle w:val="tabletext11"/>
              <w:jc w:val="right"/>
              <w:rPr>
                <w:ins w:id="187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92E194" w14:textId="77777777" w:rsidR="00721D62" w:rsidRPr="002F1957" w:rsidRDefault="00721D62" w:rsidP="008A597E">
            <w:pPr>
              <w:pStyle w:val="tabletext11"/>
              <w:jc w:val="right"/>
              <w:rPr>
                <w:ins w:id="1876" w:author="Author"/>
              </w:rPr>
            </w:pPr>
            <w:ins w:id="1877" w:author="Author">
              <w:r w:rsidRPr="002F1957">
                <w:t>39.36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E4B937" w14:textId="77777777" w:rsidR="00721D62" w:rsidRPr="002F1957" w:rsidRDefault="00721D62" w:rsidP="008A597E">
            <w:pPr>
              <w:pStyle w:val="tabletext11"/>
              <w:rPr>
                <w:ins w:id="1878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A253A3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87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E6F7A30" w14:textId="77777777" w:rsidR="00721D62" w:rsidRPr="002F1957" w:rsidRDefault="00721D62" w:rsidP="008A597E">
            <w:pPr>
              <w:pStyle w:val="tabletext11"/>
              <w:jc w:val="right"/>
              <w:rPr>
                <w:ins w:id="1880" w:author="Author"/>
              </w:rPr>
            </w:pPr>
            <w:ins w:id="1881" w:author="Author">
              <w:r w:rsidRPr="002F1957">
                <w:t>52.24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AF8BCF" w14:textId="77777777" w:rsidR="00721D62" w:rsidRPr="002F1957" w:rsidRDefault="00721D62" w:rsidP="008A597E">
            <w:pPr>
              <w:pStyle w:val="tabletext11"/>
              <w:rPr>
                <w:ins w:id="1882" w:author="Author"/>
              </w:rPr>
            </w:pPr>
          </w:p>
        </w:tc>
      </w:tr>
      <w:tr w:rsidR="00721D62" w:rsidRPr="002F1957" w14:paraId="336DF1D7" w14:textId="77777777" w:rsidTr="008A597E">
        <w:trPr>
          <w:cantSplit/>
          <w:trHeight w:val="190"/>
          <w:ins w:id="1883" w:author="Author"/>
        </w:trPr>
        <w:tc>
          <w:tcPr>
            <w:tcW w:w="200" w:type="dxa"/>
          </w:tcPr>
          <w:p w14:paraId="502A12B9" w14:textId="77777777" w:rsidR="00721D62" w:rsidRPr="002F1957" w:rsidRDefault="00721D62" w:rsidP="008A597E">
            <w:pPr>
              <w:pStyle w:val="tabletext11"/>
              <w:rPr>
                <w:ins w:id="18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1D13E7" w14:textId="77777777" w:rsidR="00721D62" w:rsidRPr="002F1957" w:rsidRDefault="00721D62" w:rsidP="008A597E">
            <w:pPr>
              <w:pStyle w:val="tabletext11"/>
              <w:jc w:val="right"/>
              <w:rPr>
                <w:ins w:id="188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B9176CE" w14:textId="77777777" w:rsidR="00721D62" w:rsidRPr="002F1957" w:rsidRDefault="00721D62" w:rsidP="008A597E">
            <w:pPr>
              <w:pStyle w:val="tabletext11"/>
              <w:jc w:val="right"/>
              <w:rPr>
                <w:ins w:id="1886" w:author="Author"/>
              </w:rPr>
            </w:pPr>
            <w:ins w:id="1887" w:author="Author">
              <w:r w:rsidRPr="002F1957">
                <w:t>600,000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87C0A2" w14:textId="77777777" w:rsidR="00721D62" w:rsidRPr="002F1957" w:rsidRDefault="00721D62" w:rsidP="008A597E">
            <w:pPr>
              <w:pStyle w:val="tabletext11"/>
              <w:rPr>
                <w:ins w:id="1888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F5F42C" w14:textId="77777777" w:rsidR="00721D62" w:rsidRPr="002F1957" w:rsidRDefault="00721D62" w:rsidP="008A597E">
            <w:pPr>
              <w:pStyle w:val="tabletext11"/>
              <w:jc w:val="right"/>
              <w:rPr>
                <w:ins w:id="188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6A51659" w14:textId="77777777" w:rsidR="00721D62" w:rsidRPr="002F1957" w:rsidRDefault="00721D62" w:rsidP="008A597E">
            <w:pPr>
              <w:pStyle w:val="tabletext11"/>
              <w:jc w:val="right"/>
              <w:rPr>
                <w:ins w:id="1890" w:author="Author"/>
              </w:rPr>
            </w:pPr>
            <w:ins w:id="1891" w:author="Author">
              <w:r w:rsidRPr="002F1957">
                <w:t>40.49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57306C" w14:textId="77777777" w:rsidR="00721D62" w:rsidRPr="002F1957" w:rsidRDefault="00721D62" w:rsidP="008A597E">
            <w:pPr>
              <w:pStyle w:val="tabletext11"/>
              <w:rPr>
                <w:ins w:id="1892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E95BC7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89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872B223" w14:textId="77777777" w:rsidR="00721D62" w:rsidRPr="002F1957" w:rsidRDefault="00721D62" w:rsidP="008A597E">
            <w:pPr>
              <w:pStyle w:val="tabletext11"/>
              <w:jc w:val="right"/>
              <w:rPr>
                <w:ins w:id="1894" w:author="Author"/>
              </w:rPr>
            </w:pPr>
            <w:ins w:id="1895" w:author="Author">
              <w:r w:rsidRPr="002F1957">
                <w:t>53.68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28E88A" w14:textId="77777777" w:rsidR="00721D62" w:rsidRPr="002F1957" w:rsidRDefault="00721D62" w:rsidP="008A597E">
            <w:pPr>
              <w:pStyle w:val="tabletext11"/>
              <w:rPr>
                <w:ins w:id="1896" w:author="Author"/>
              </w:rPr>
            </w:pPr>
          </w:p>
        </w:tc>
      </w:tr>
      <w:tr w:rsidR="00721D62" w:rsidRPr="002F1957" w14:paraId="002060C0" w14:textId="77777777" w:rsidTr="008A597E">
        <w:trPr>
          <w:cantSplit/>
          <w:trHeight w:val="190"/>
          <w:ins w:id="1897" w:author="Author"/>
        </w:trPr>
        <w:tc>
          <w:tcPr>
            <w:tcW w:w="200" w:type="dxa"/>
          </w:tcPr>
          <w:p w14:paraId="1BE39AAD" w14:textId="77777777" w:rsidR="00721D62" w:rsidRPr="002F1957" w:rsidRDefault="00721D62" w:rsidP="008A597E">
            <w:pPr>
              <w:pStyle w:val="tabletext11"/>
              <w:rPr>
                <w:ins w:id="18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B1A2F6" w14:textId="77777777" w:rsidR="00721D62" w:rsidRPr="002F1957" w:rsidRDefault="00721D62" w:rsidP="008A597E">
            <w:pPr>
              <w:pStyle w:val="tabletext11"/>
              <w:jc w:val="right"/>
              <w:rPr>
                <w:ins w:id="189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AC56F1E" w14:textId="77777777" w:rsidR="00721D62" w:rsidRPr="002F1957" w:rsidRDefault="00721D62" w:rsidP="008A597E">
            <w:pPr>
              <w:pStyle w:val="tabletext11"/>
              <w:jc w:val="right"/>
              <w:rPr>
                <w:ins w:id="1900" w:author="Author"/>
              </w:rPr>
            </w:pPr>
            <w:ins w:id="1901" w:author="Author">
              <w:r w:rsidRPr="002F1957">
                <w:t>750,000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448AC5" w14:textId="77777777" w:rsidR="00721D62" w:rsidRPr="002F1957" w:rsidRDefault="00721D62" w:rsidP="008A597E">
            <w:pPr>
              <w:pStyle w:val="tabletext11"/>
              <w:rPr>
                <w:ins w:id="1902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8C7C3D" w14:textId="77777777" w:rsidR="00721D62" w:rsidRPr="002F1957" w:rsidRDefault="00721D62" w:rsidP="008A597E">
            <w:pPr>
              <w:pStyle w:val="tabletext11"/>
              <w:jc w:val="right"/>
              <w:rPr>
                <w:ins w:id="190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386ED61" w14:textId="77777777" w:rsidR="00721D62" w:rsidRPr="002F1957" w:rsidRDefault="00721D62" w:rsidP="008A597E">
            <w:pPr>
              <w:pStyle w:val="tabletext11"/>
              <w:jc w:val="right"/>
              <w:rPr>
                <w:ins w:id="1904" w:author="Author"/>
              </w:rPr>
            </w:pPr>
            <w:ins w:id="1905" w:author="Author">
              <w:r w:rsidRPr="002F1957">
                <w:t>41.79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4D6513" w14:textId="77777777" w:rsidR="00721D62" w:rsidRPr="002F1957" w:rsidRDefault="00721D62" w:rsidP="008A597E">
            <w:pPr>
              <w:pStyle w:val="tabletext11"/>
              <w:rPr>
                <w:ins w:id="1906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2B64A3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90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C0C025" w14:textId="77777777" w:rsidR="00721D62" w:rsidRPr="002F1957" w:rsidRDefault="00721D62" w:rsidP="008A597E">
            <w:pPr>
              <w:pStyle w:val="tabletext11"/>
              <w:jc w:val="right"/>
              <w:rPr>
                <w:ins w:id="1908" w:author="Author"/>
              </w:rPr>
            </w:pPr>
            <w:ins w:id="1909" w:author="Author">
              <w:r w:rsidRPr="002F1957">
                <w:t>55.33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9819BD" w14:textId="77777777" w:rsidR="00721D62" w:rsidRPr="002F1957" w:rsidRDefault="00721D62" w:rsidP="008A597E">
            <w:pPr>
              <w:pStyle w:val="tabletext11"/>
              <w:rPr>
                <w:ins w:id="1910" w:author="Author"/>
              </w:rPr>
            </w:pPr>
          </w:p>
        </w:tc>
      </w:tr>
      <w:tr w:rsidR="00721D62" w:rsidRPr="002F1957" w14:paraId="42E51C3E" w14:textId="77777777" w:rsidTr="008A597E">
        <w:trPr>
          <w:cantSplit/>
          <w:trHeight w:val="190"/>
          <w:ins w:id="1911" w:author="Author"/>
        </w:trPr>
        <w:tc>
          <w:tcPr>
            <w:tcW w:w="200" w:type="dxa"/>
          </w:tcPr>
          <w:p w14:paraId="752C473D" w14:textId="77777777" w:rsidR="00721D62" w:rsidRPr="002F1957" w:rsidRDefault="00721D62" w:rsidP="008A597E">
            <w:pPr>
              <w:pStyle w:val="tabletext11"/>
              <w:rPr>
                <w:ins w:id="19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B5F6C8" w14:textId="77777777" w:rsidR="00721D62" w:rsidRPr="002F1957" w:rsidRDefault="00721D62" w:rsidP="008A597E">
            <w:pPr>
              <w:pStyle w:val="tabletext11"/>
              <w:jc w:val="right"/>
              <w:rPr>
                <w:ins w:id="191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5C9360A" w14:textId="77777777" w:rsidR="00721D62" w:rsidRPr="002F1957" w:rsidRDefault="00721D62" w:rsidP="008A597E">
            <w:pPr>
              <w:pStyle w:val="tabletext11"/>
              <w:jc w:val="right"/>
              <w:rPr>
                <w:ins w:id="1914" w:author="Author"/>
              </w:rPr>
            </w:pPr>
            <w:ins w:id="1915" w:author="Author">
              <w:r w:rsidRPr="002F1957">
                <w:t>1,000,000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2B003C" w14:textId="77777777" w:rsidR="00721D62" w:rsidRPr="002F1957" w:rsidRDefault="00721D62" w:rsidP="008A597E">
            <w:pPr>
              <w:pStyle w:val="tabletext11"/>
              <w:rPr>
                <w:ins w:id="1916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4FF7F" w14:textId="77777777" w:rsidR="00721D62" w:rsidRPr="002F1957" w:rsidRDefault="00721D62" w:rsidP="008A597E">
            <w:pPr>
              <w:pStyle w:val="tabletext11"/>
              <w:jc w:val="right"/>
              <w:rPr>
                <w:ins w:id="191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1BA9529" w14:textId="77777777" w:rsidR="00721D62" w:rsidRPr="002F1957" w:rsidRDefault="00721D62" w:rsidP="008A597E">
            <w:pPr>
              <w:pStyle w:val="tabletext11"/>
              <w:jc w:val="right"/>
              <w:rPr>
                <w:ins w:id="1918" w:author="Author"/>
              </w:rPr>
            </w:pPr>
            <w:ins w:id="1919" w:author="Author">
              <w:r w:rsidRPr="002F1957">
                <w:t>43.25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F9208F" w14:textId="77777777" w:rsidR="00721D62" w:rsidRPr="002F1957" w:rsidRDefault="00721D62" w:rsidP="008A597E">
            <w:pPr>
              <w:pStyle w:val="tabletext11"/>
              <w:rPr>
                <w:ins w:id="1920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62DF8B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92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26D049" w14:textId="77777777" w:rsidR="00721D62" w:rsidRPr="002F1957" w:rsidRDefault="00721D62" w:rsidP="008A597E">
            <w:pPr>
              <w:pStyle w:val="tabletext11"/>
              <w:jc w:val="right"/>
              <w:rPr>
                <w:ins w:id="1922" w:author="Author"/>
              </w:rPr>
            </w:pPr>
            <w:ins w:id="1923" w:author="Author">
              <w:r w:rsidRPr="002F1957">
                <w:t>57.18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112C81" w14:textId="77777777" w:rsidR="00721D62" w:rsidRPr="002F1957" w:rsidRDefault="00721D62" w:rsidP="008A597E">
            <w:pPr>
              <w:pStyle w:val="tabletext11"/>
              <w:rPr>
                <w:ins w:id="1924" w:author="Author"/>
              </w:rPr>
            </w:pPr>
          </w:p>
        </w:tc>
      </w:tr>
      <w:tr w:rsidR="00721D62" w:rsidRPr="002F1957" w14:paraId="3319D36B" w14:textId="77777777" w:rsidTr="008A597E">
        <w:trPr>
          <w:cantSplit/>
          <w:trHeight w:val="190"/>
          <w:ins w:id="1925" w:author="Author"/>
        </w:trPr>
        <w:tc>
          <w:tcPr>
            <w:tcW w:w="200" w:type="dxa"/>
          </w:tcPr>
          <w:p w14:paraId="6A794605" w14:textId="77777777" w:rsidR="00721D62" w:rsidRPr="002F1957" w:rsidRDefault="00721D62" w:rsidP="008A597E">
            <w:pPr>
              <w:pStyle w:val="tabletext11"/>
              <w:rPr>
                <w:ins w:id="19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80234E" w14:textId="77777777" w:rsidR="00721D62" w:rsidRPr="002F1957" w:rsidRDefault="00721D62" w:rsidP="008A597E">
            <w:pPr>
              <w:pStyle w:val="tabletext11"/>
              <w:jc w:val="right"/>
              <w:rPr>
                <w:ins w:id="192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3D739FB" w14:textId="77777777" w:rsidR="00721D62" w:rsidRPr="002F1957" w:rsidRDefault="00721D62" w:rsidP="008A597E">
            <w:pPr>
              <w:pStyle w:val="tabletext11"/>
              <w:jc w:val="right"/>
              <w:rPr>
                <w:ins w:id="1928" w:author="Author"/>
              </w:rPr>
            </w:pPr>
            <w:ins w:id="1929" w:author="Author">
              <w:r w:rsidRPr="002F1957">
                <w:t>1,500,000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D83970" w14:textId="77777777" w:rsidR="00721D62" w:rsidRPr="002F1957" w:rsidRDefault="00721D62" w:rsidP="008A597E">
            <w:pPr>
              <w:pStyle w:val="tabletext11"/>
              <w:rPr>
                <w:ins w:id="1930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203CB4" w14:textId="77777777" w:rsidR="00721D62" w:rsidRPr="002F1957" w:rsidRDefault="00721D62" w:rsidP="008A597E">
            <w:pPr>
              <w:pStyle w:val="tabletext11"/>
              <w:jc w:val="right"/>
              <w:rPr>
                <w:ins w:id="193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BC59604" w14:textId="77777777" w:rsidR="00721D62" w:rsidRPr="002F1957" w:rsidRDefault="00721D62" w:rsidP="008A597E">
            <w:pPr>
              <w:pStyle w:val="tabletext11"/>
              <w:jc w:val="right"/>
              <w:rPr>
                <w:ins w:id="1932" w:author="Author"/>
              </w:rPr>
            </w:pPr>
            <w:ins w:id="1933" w:author="Author">
              <w:r w:rsidRPr="002F1957">
                <w:t>45.19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18F304" w14:textId="77777777" w:rsidR="00721D62" w:rsidRPr="002F1957" w:rsidRDefault="00721D62" w:rsidP="008A597E">
            <w:pPr>
              <w:pStyle w:val="tabletext11"/>
              <w:rPr>
                <w:ins w:id="1934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2FB8F2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93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FD6E340" w14:textId="77777777" w:rsidR="00721D62" w:rsidRPr="002F1957" w:rsidRDefault="00721D62" w:rsidP="008A597E">
            <w:pPr>
              <w:pStyle w:val="tabletext11"/>
              <w:jc w:val="right"/>
              <w:rPr>
                <w:ins w:id="1936" w:author="Author"/>
              </w:rPr>
            </w:pPr>
            <w:ins w:id="1937" w:author="Author">
              <w:r w:rsidRPr="002F1957">
                <w:t>59.64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D8BEBB" w14:textId="77777777" w:rsidR="00721D62" w:rsidRPr="002F1957" w:rsidRDefault="00721D62" w:rsidP="008A597E">
            <w:pPr>
              <w:pStyle w:val="tabletext11"/>
              <w:rPr>
                <w:ins w:id="1938" w:author="Author"/>
              </w:rPr>
            </w:pPr>
          </w:p>
        </w:tc>
      </w:tr>
      <w:tr w:rsidR="00721D62" w:rsidRPr="002F1957" w14:paraId="53EE6136" w14:textId="77777777" w:rsidTr="008A597E">
        <w:trPr>
          <w:cantSplit/>
          <w:trHeight w:val="190"/>
          <w:ins w:id="1939" w:author="Author"/>
        </w:trPr>
        <w:tc>
          <w:tcPr>
            <w:tcW w:w="200" w:type="dxa"/>
          </w:tcPr>
          <w:p w14:paraId="00D06E4A" w14:textId="77777777" w:rsidR="00721D62" w:rsidRPr="002F1957" w:rsidRDefault="00721D62" w:rsidP="008A597E">
            <w:pPr>
              <w:pStyle w:val="tabletext11"/>
              <w:rPr>
                <w:ins w:id="19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23CC1F" w14:textId="77777777" w:rsidR="00721D62" w:rsidRPr="002F1957" w:rsidRDefault="00721D62" w:rsidP="008A597E">
            <w:pPr>
              <w:pStyle w:val="tabletext11"/>
              <w:jc w:val="right"/>
              <w:rPr>
                <w:ins w:id="194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35AA6CB" w14:textId="77777777" w:rsidR="00721D62" w:rsidRPr="002F1957" w:rsidRDefault="00721D62" w:rsidP="008A597E">
            <w:pPr>
              <w:pStyle w:val="tabletext11"/>
              <w:jc w:val="right"/>
              <w:rPr>
                <w:ins w:id="1942" w:author="Author"/>
              </w:rPr>
            </w:pPr>
            <w:ins w:id="1943" w:author="Author">
              <w:r w:rsidRPr="002F1957">
                <w:t>2,000,000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BD7D69" w14:textId="77777777" w:rsidR="00721D62" w:rsidRPr="002F1957" w:rsidRDefault="00721D62" w:rsidP="008A597E">
            <w:pPr>
              <w:pStyle w:val="tabletext11"/>
              <w:rPr>
                <w:ins w:id="1944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80D971" w14:textId="77777777" w:rsidR="00721D62" w:rsidRPr="002F1957" w:rsidRDefault="00721D62" w:rsidP="008A597E">
            <w:pPr>
              <w:pStyle w:val="tabletext11"/>
              <w:jc w:val="right"/>
              <w:rPr>
                <w:ins w:id="194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922BC02" w14:textId="77777777" w:rsidR="00721D62" w:rsidRPr="002F1957" w:rsidRDefault="00721D62" w:rsidP="008A597E">
            <w:pPr>
              <w:pStyle w:val="tabletext11"/>
              <w:jc w:val="right"/>
              <w:rPr>
                <w:ins w:id="1946" w:author="Author"/>
              </w:rPr>
            </w:pPr>
            <w:ins w:id="1947" w:author="Author">
              <w:r w:rsidRPr="002F1957">
                <w:t>46.16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939183" w14:textId="77777777" w:rsidR="00721D62" w:rsidRPr="002F1957" w:rsidRDefault="00721D62" w:rsidP="008A597E">
            <w:pPr>
              <w:pStyle w:val="tabletext11"/>
              <w:rPr>
                <w:ins w:id="1948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4220EF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194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F66291" w14:textId="77777777" w:rsidR="00721D62" w:rsidRPr="002F1957" w:rsidRDefault="00721D62" w:rsidP="008A597E">
            <w:pPr>
              <w:pStyle w:val="tabletext11"/>
              <w:jc w:val="right"/>
              <w:rPr>
                <w:ins w:id="1950" w:author="Author"/>
              </w:rPr>
            </w:pPr>
            <w:ins w:id="1951" w:author="Author">
              <w:r w:rsidRPr="002F1957">
                <w:t>60.88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302453" w14:textId="77777777" w:rsidR="00721D62" w:rsidRPr="002F1957" w:rsidRDefault="00721D62" w:rsidP="008A597E">
            <w:pPr>
              <w:pStyle w:val="tabletext11"/>
              <w:rPr>
                <w:ins w:id="1952" w:author="Author"/>
              </w:rPr>
            </w:pPr>
          </w:p>
        </w:tc>
      </w:tr>
    </w:tbl>
    <w:p w14:paraId="7B144562" w14:textId="77777777" w:rsidR="00721D62" w:rsidRPr="002F1957" w:rsidRDefault="00721D62" w:rsidP="00721D62">
      <w:pPr>
        <w:pStyle w:val="tablecaption"/>
        <w:rPr>
          <w:ins w:id="1953" w:author="Author"/>
        </w:rPr>
      </w:pPr>
      <w:ins w:id="1954" w:author="Author">
        <w:r w:rsidRPr="002F1957">
          <w:lastRenderedPageBreak/>
          <w:t>Table 297.B.3.a.(2)(LC) Single Limits Uninsured Motorists Bodily Injury And Property Damage Coverage Loss Costs</w:t>
        </w:r>
      </w:ins>
    </w:p>
    <w:p w14:paraId="53B6A89A" w14:textId="77777777" w:rsidR="00721D62" w:rsidRPr="002F1957" w:rsidRDefault="00721D62" w:rsidP="00721D62">
      <w:pPr>
        <w:pStyle w:val="isonormal"/>
        <w:rPr>
          <w:ins w:id="1955" w:author="Author"/>
        </w:rPr>
      </w:pPr>
    </w:p>
    <w:p w14:paraId="216EFA48" w14:textId="77777777" w:rsidR="00721D62" w:rsidRPr="002F1957" w:rsidRDefault="00721D62" w:rsidP="00721D62">
      <w:pPr>
        <w:pStyle w:val="space8"/>
        <w:rPr>
          <w:ins w:id="195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810"/>
        <w:gridCol w:w="280"/>
        <w:gridCol w:w="760"/>
        <w:gridCol w:w="320"/>
        <w:gridCol w:w="360"/>
        <w:gridCol w:w="1070"/>
      </w:tblGrid>
      <w:tr w:rsidR="00721D62" w:rsidRPr="002F1957" w14:paraId="73EADCB0" w14:textId="77777777" w:rsidTr="008A597E">
        <w:trPr>
          <w:cantSplit/>
          <w:trHeight w:val="190"/>
          <w:ins w:id="1957" w:author="Author"/>
        </w:trPr>
        <w:tc>
          <w:tcPr>
            <w:tcW w:w="200" w:type="dxa"/>
          </w:tcPr>
          <w:p w14:paraId="398469EF" w14:textId="77777777" w:rsidR="00721D62" w:rsidRPr="002F1957" w:rsidRDefault="00721D62" w:rsidP="008A597E">
            <w:pPr>
              <w:pStyle w:val="tablehead"/>
              <w:rPr>
                <w:ins w:id="1958" w:author="Author"/>
              </w:rPr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0BE22" w14:textId="77777777" w:rsidR="00721D62" w:rsidRPr="002F1957" w:rsidRDefault="00721D62" w:rsidP="008A597E">
            <w:pPr>
              <w:pStyle w:val="tablehead"/>
              <w:rPr>
                <w:ins w:id="1959" w:author="Author"/>
              </w:rPr>
            </w:pPr>
            <w:ins w:id="1960" w:author="Author">
              <w:r w:rsidRPr="002F1957">
                <w:t xml:space="preserve">Uninsured And Underinsured Motorists </w:t>
              </w:r>
              <w:r w:rsidRPr="002F1957">
                <w:br/>
                <w:t>Bodily Injury</w:t>
              </w:r>
            </w:ins>
          </w:p>
        </w:tc>
      </w:tr>
      <w:tr w:rsidR="00721D62" w:rsidRPr="002F1957" w14:paraId="17281BE9" w14:textId="77777777" w:rsidTr="008A597E">
        <w:trPr>
          <w:cantSplit/>
          <w:trHeight w:val="190"/>
          <w:ins w:id="1961" w:author="Author"/>
        </w:trPr>
        <w:tc>
          <w:tcPr>
            <w:tcW w:w="200" w:type="dxa"/>
          </w:tcPr>
          <w:p w14:paraId="142150F0" w14:textId="77777777" w:rsidR="00721D62" w:rsidRPr="002F1957" w:rsidRDefault="00721D62" w:rsidP="008A597E">
            <w:pPr>
              <w:pStyle w:val="tablehead"/>
              <w:rPr>
                <w:ins w:id="1962" w:author="Author"/>
              </w:rPr>
            </w:pPr>
            <w:ins w:id="1963" w:author="Author">
              <w:r w:rsidRPr="002F1957">
                <w:br/>
              </w:r>
              <w:r w:rsidRPr="002F1957">
                <w:br/>
              </w:r>
              <w:r w:rsidRPr="002F1957">
                <w:br/>
              </w:r>
              <w:r w:rsidRPr="002F1957">
                <w:br/>
              </w:r>
            </w:ins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ACA8C" w14:textId="77777777" w:rsidR="00721D62" w:rsidRPr="002F1957" w:rsidRDefault="00721D62" w:rsidP="008A597E">
            <w:pPr>
              <w:pStyle w:val="tablehead"/>
              <w:rPr>
                <w:ins w:id="1964" w:author="Author"/>
              </w:rPr>
            </w:pPr>
            <w:ins w:id="1965" w:author="Author">
              <w:r w:rsidRPr="002F1957">
                <w:br/>
              </w:r>
              <w:r w:rsidRPr="002F1957">
                <w:br/>
                <w:t>Bodily</w:t>
              </w:r>
              <w:r w:rsidRPr="002F1957">
                <w:br/>
                <w:t>Injury</w:t>
              </w:r>
              <w:r w:rsidRPr="002F1957">
                <w:br/>
                <w:t>Limits</w:t>
              </w:r>
            </w:ins>
          </w:p>
        </w:tc>
        <w:tc>
          <w:tcPr>
            <w:tcW w:w="1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A94203" w14:textId="77777777" w:rsidR="00721D62" w:rsidRPr="002F1957" w:rsidRDefault="00721D62" w:rsidP="008A597E">
            <w:pPr>
              <w:pStyle w:val="tablehead"/>
              <w:rPr>
                <w:ins w:id="1966" w:author="Author"/>
              </w:rPr>
            </w:pPr>
            <w:ins w:id="1967" w:author="Author">
              <w:r w:rsidRPr="002F1957">
                <w:t>Private</w:t>
              </w:r>
              <w:r w:rsidRPr="002F1957">
                <w:br/>
                <w:t>Passenger</w:t>
              </w:r>
              <w:r w:rsidRPr="002F1957">
                <w:br/>
                <w:t>Types</w:t>
              </w:r>
              <w:r w:rsidRPr="002F1957">
                <w:br/>
                <w:t>Per Exposure</w:t>
              </w:r>
            </w:ins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564F2B" w14:textId="77777777" w:rsidR="00721D62" w:rsidRPr="002F1957" w:rsidRDefault="00721D62" w:rsidP="008A597E">
            <w:pPr>
              <w:pStyle w:val="tablehead"/>
              <w:rPr>
                <w:ins w:id="1968" w:author="Author"/>
              </w:rPr>
            </w:pPr>
            <w:ins w:id="1969" w:author="Author">
              <w:r w:rsidRPr="002F1957">
                <w:t>Other Than</w:t>
              </w:r>
              <w:r w:rsidRPr="002F1957">
                <w:br/>
                <w:t>Private</w:t>
              </w:r>
              <w:r w:rsidRPr="002F1957">
                <w:br/>
                <w:t>Passenger</w:t>
              </w:r>
              <w:r w:rsidRPr="002F1957">
                <w:br/>
                <w:t>Types</w:t>
              </w:r>
              <w:r w:rsidRPr="002F1957">
                <w:br/>
                <w:t>Per Exposure</w:t>
              </w:r>
            </w:ins>
          </w:p>
        </w:tc>
      </w:tr>
      <w:tr w:rsidR="00721D62" w:rsidRPr="002F1957" w14:paraId="144A4E59" w14:textId="77777777" w:rsidTr="008A597E">
        <w:trPr>
          <w:cantSplit/>
          <w:trHeight w:val="190"/>
          <w:ins w:id="1970" w:author="Author"/>
        </w:trPr>
        <w:tc>
          <w:tcPr>
            <w:tcW w:w="200" w:type="dxa"/>
          </w:tcPr>
          <w:p w14:paraId="78C373B6" w14:textId="77777777" w:rsidR="00721D62" w:rsidRPr="002F1957" w:rsidRDefault="00721D62" w:rsidP="008A597E">
            <w:pPr>
              <w:pStyle w:val="tabletext11"/>
              <w:rPr>
                <w:ins w:id="19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3B048D" w14:textId="77777777" w:rsidR="00721D62" w:rsidRPr="002F1957" w:rsidRDefault="00721D62" w:rsidP="008A597E">
            <w:pPr>
              <w:pStyle w:val="tabletext11"/>
              <w:jc w:val="right"/>
              <w:rPr>
                <w:ins w:id="1972" w:author="Author"/>
              </w:rPr>
            </w:pPr>
            <w:ins w:id="1973" w:author="Author">
              <w:r w:rsidRPr="002F1957">
                <w:t>$</w:t>
              </w:r>
            </w:ins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2A83BE" w14:textId="77777777" w:rsidR="00721D62" w:rsidRPr="002F1957" w:rsidRDefault="00721D62" w:rsidP="008A597E">
            <w:pPr>
              <w:pStyle w:val="tabletext11"/>
              <w:jc w:val="center"/>
              <w:rPr>
                <w:ins w:id="1974" w:author="Author"/>
              </w:rPr>
            </w:pPr>
            <w:ins w:id="1975" w:author="Author">
              <w:r w:rsidRPr="002F1957">
                <w:t>25,000/50,000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0CE6DD" w14:textId="77777777" w:rsidR="00721D62" w:rsidRPr="002F1957" w:rsidRDefault="00721D62" w:rsidP="008A597E">
            <w:pPr>
              <w:pStyle w:val="tabletext11"/>
              <w:jc w:val="right"/>
              <w:rPr>
                <w:ins w:id="1976" w:author="Author"/>
              </w:rPr>
            </w:pPr>
            <w:ins w:id="1977" w:author="Author">
              <w:r w:rsidRPr="002F1957">
                <w:t>$</w:t>
              </w:r>
            </w:ins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8019A22" w14:textId="77777777" w:rsidR="00721D62" w:rsidRPr="002F1957" w:rsidRDefault="00721D62" w:rsidP="008A597E">
            <w:pPr>
              <w:pStyle w:val="tabletext11"/>
              <w:jc w:val="right"/>
              <w:rPr>
                <w:ins w:id="1978" w:author="Author"/>
              </w:rPr>
            </w:pPr>
            <w:ins w:id="1979" w:author="Author">
              <w:r w:rsidRPr="002F1957">
                <w:t>25.90</w:t>
              </w:r>
            </w:ins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82C8C5" w14:textId="77777777" w:rsidR="00721D62" w:rsidRPr="002F1957" w:rsidRDefault="00721D62" w:rsidP="008A597E">
            <w:pPr>
              <w:pStyle w:val="tabletext11"/>
              <w:rPr>
                <w:ins w:id="198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5CECCF" w14:textId="77777777" w:rsidR="00721D62" w:rsidRPr="002F1957" w:rsidRDefault="00721D62" w:rsidP="008A597E">
            <w:pPr>
              <w:pStyle w:val="tabletext11"/>
              <w:jc w:val="right"/>
              <w:rPr>
                <w:ins w:id="1981" w:author="Author"/>
              </w:rPr>
            </w:pPr>
            <w:ins w:id="1982" w:author="Author">
              <w:r w:rsidRPr="002F1957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F5805C" w14:textId="77777777" w:rsidR="00721D62" w:rsidRPr="002F1957" w:rsidRDefault="00721D62" w:rsidP="008A597E">
            <w:pPr>
              <w:pStyle w:val="tabletext11"/>
              <w:rPr>
                <w:ins w:id="1983" w:author="Author"/>
              </w:rPr>
            </w:pPr>
            <w:ins w:id="1984" w:author="Author">
              <w:r w:rsidRPr="002F1957">
                <w:t>26.88</w:t>
              </w:r>
            </w:ins>
          </w:p>
        </w:tc>
      </w:tr>
      <w:tr w:rsidR="00721D62" w:rsidRPr="002F1957" w14:paraId="0A6EA1A1" w14:textId="77777777" w:rsidTr="008A597E">
        <w:trPr>
          <w:cantSplit/>
          <w:trHeight w:val="190"/>
          <w:ins w:id="1985" w:author="Author"/>
        </w:trPr>
        <w:tc>
          <w:tcPr>
            <w:tcW w:w="200" w:type="dxa"/>
          </w:tcPr>
          <w:p w14:paraId="01AC68CE" w14:textId="77777777" w:rsidR="00721D62" w:rsidRPr="002F1957" w:rsidRDefault="00721D62" w:rsidP="008A597E">
            <w:pPr>
              <w:pStyle w:val="tabletext11"/>
              <w:rPr>
                <w:ins w:id="19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3D4A5A" w14:textId="77777777" w:rsidR="00721D62" w:rsidRPr="002F1957" w:rsidRDefault="00721D62" w:rsidP="008A597E">
            <w:pPr>
              <w:pStyle w:val="tabletext11"/>
              <w:jc w:val="right"/>
              <w:rPr>
                <w:ins w:id="1987" w:author="Author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5A3C49" w14:textId="77777777" w:rsidR="00721D62" w:rsidRPr="002F1957" w:rsidRDefault="00721D62" w:rsidP="008A597E">
            <w:pPr>
              <w:pStyle w:val="tabletext11"/>
              <w:jc w:val="center"/>
              <w:rPr>
                <w:ins w:id="1988" w:author="Author"/>
              </w:rPr>
            </w:pPr>
            <w:ins w:id="1989" w:author="Author">
              <w:r w:rsidRPr="002F1957">
                <w:t>50,000/100,000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C781FA" w14:textId="77777777" w:rsidR="00721D62" w:rsidRPr="002F1957" w:rsidRDefault="00721D62" w:rsidP="008A597E">
            <w:pPr>
              <w:pStyle w:val="tabletext11"/>
              <w:jc w:val="right"/>
              <w:rPr>
                <w:ins w:id="1990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0D23C45" w14:textId="77777777" w:rsidR="00721D62" w:rsidRPr="002F1957" w:rsidRDefault="00721D62" w:rsidP="008A597E">
            <w:pPr>
              <w:pStyle w:val="tabletext11"/>
              <w:jc w:val="right"/>
              <w:rPr>
                <w:ins w:id="1991" w:author="Author"/>
              </w:rPr>
            </w:pPr>
            <w:ins w:id="1992" w:author="Author">
              <w:r w:rsidRPr="002F1957">
                <w:t>38.03</w:t>
              </w:r>
            </w:ins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5F04D9" w14:textId="77777777" w:rsidR="00721D62" w:rsidRPr="002F1957" w:rsidRDefault="00721D62" w:rsidP="008A597E">
            <w:pPr>
              <w:pStyle w:val="tabletext11"/>
              <w:rPr>
                <w:ins w:id="199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49D43F" w14:textId="77777777" w:rsidR="00721D62" w:rsidRPr="002F1957" w:rsidRDefault="00721D62" w:rsidP="008A597E">
            <w:pPr>
              <w:pStyle w:val="tabletext11"/>
              <w:jc w:val="right"/>
              <w:rPr>
                <w:ins w:id="199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603F70" w14:textId="77777777" w:rsidR="00721D62" w:rsidRPr="002F1957" w:rsidRDefault="00721D62" w:rsidP="008A597E">
            <w:pPr>
              <w:pStyle w:val="tabletext11"/>
              <w:rPr>
                <w:ins w:id="1995" w:author="Author"/>
              </w:rPr>
            </w:pPr>
            <w:ins w:id="1996" w:author="Author">
              <w:r w:rsidRPr="002F1957">
                <w:t>37.48</w:t>
              </w:r>
            </w:ins>
          </w:p>
        </w:tc>
      </w:tr>
      <w:tr w:rsidR="00721D62" w:rsidRPr="002F1957" w14:paraId="2C621930" w14:textId="77777777" w:rsidTr="008A597E">
        <w:trPr>
          <w:cantSplit/>
          <w:trHeight w:val="190"/>
          <w:ins w:id="1997" w:author="Author"/>
        </w:trPr>
        <w:tc>
          <w:tcPr>
            <w:tcW w:w="200" w:type="dxa"/>
          </w:tcPr>
          <w:p w14:paraId="513B4D38" w14:textId="77777777" w:rsidR="00721D62" w:rsidRPr="002F1957" w:rsidRDefault="00721D62" w:rsidP="008A597E">
            <w:pPr>
              <w:pStyle w:val="tabletext11"/>
              <w:rPr>
                <w:ins w:id="19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0E2BDE" w14:textId="77777777" w:rsidR="00721D62" w:rsidRPr="002F1957" w:rsidRDefault="00721D62" w:rsidP="008A597E">
            <w:pPr>
              <w:pStyle w:val="tabletext11"/>
              <w:jc w:val="right"/>
              <w:rPr>
                <w:ins w:id="1999" w:author="Author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B5CB47" w14:textId="77777777" w:rsidR="00721D62" w:rsidRPr="002F1957" w:rsidRDefault="00721D62" w:rsidP="008A597E">
            <w:pPr>
              <w:pStyle w:val="tabletext11"/>
              <w:jc w:val="center"/>
              <w:rPr>
                <w:ins w:id="2000" w:author="Author"/>
              </w:rPr>
            </w:pPr>
            <w:ins w:id="2001" w:author="Author">
              <w:r w:rsidRPr="002F1957">
                <w:t>100,000/300,000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41E5C" w14:textId="77777777" w:rsidR="00721D62" w:rsidRPr="002F1957" w:rsidRDefault="00721D62" w:rsidP="008A597E">
            <w:pPr>
              <w:pStyle w:val="tabletext11"/>
              <w:jc w:val="right"/>
              <w:rPr>
                <w:ins w:id="2002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64D98C5" w14:textId="77777777" w:rsidR="00721D62" w:rsidRPr="002F1957" w:rsidRDefault="00721D62" w:rsidP="008A597E">
            <w:pPr>
              <w:pStyle w:val="tabletext11"/>
              <w:jc w:val="right"/>
              <w:rPr>
                <w:ins w:id="2003" w:author="Author"/>
              </w:rPr>
            </w:pPr>
            <w:ins w:id="2004" w:author="Author">
              <w:r w:rsidRPr="002F1957">
                <w:t>53.94</w:t>
              </w:r>
            </w:ins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EAA665" w14:textId="77777777" w:rsidR="00721D62" w:rsidRPr="002F1957" w:rsidRDefault="00721D62" w:rsidP="008A597E">
            <w:pPr>
              <w:pStyle w:val="tabletext11"/>
              <w:rPr>
                <w:ins w:id="200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FE2897" w14:textId="77777777" w:rsidR="00721D62" w:rsidRPr="002F1957" w:rsidRDefault="00721D62" w:rsidP="008A597E">
            <w:pPr>
              <w:pStyle w:val="tabletext11"/>
              <w:jc w:val="right"/>
              <w:rPr>
                <w:ins w:id="200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67EFAA" w14:textId="77777777" w:rsidR="00721D62" w:rsidRPr="002F1957" w:rsidRDefault="00721D62" w:rsidP="008A597E">
            <w:pPr>
              <w:pStyle w:val="tabletext11"/>
              <w:rPr>
                <w:ins w:id="2007" w:author="Author"/>
              </w:rPr>
            </w:pPr>
            <w:ins w:id="2008" w:author="Author">
              <w:r w:rsidRPr="002F1957">
                <w:t>50.93</w:t>
              </w:r>
            </w:ins>
          </w:p>
        </w:tc>
      </w:tr>
      <w:tr w:rsidR="00721D62" w:rsidRPr="002F1957" w14:paraId="1725E012" w14:textId="77777777" w:rsidTr="008A597E">
        <w:trPr>
          <w:cantSplit/>
          <w:trHeight w:val="190"/>
          <w:ins w:id="2009" w:author="Author"/>
        </w:trPr>
        <w:tc>
          <w:tcPr>
            <w:tcW w:w="200" w:type="dxa"/>
          </w:tcPr>
          <w:p w14:paraId="4A6D0467" w14:textId="77777777" w:rsidR="00721D62" w:rsidRPr="002F1957" w:rsidRDefault="00721D62" w:rsidP="008A597E">
            <w:pPr>
              <w:pStyle w:val="tabletext11"/>
              <w:rPr>
                <w:ins w:id="201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4EC593" w14:textId="77777777" w:rsidR="00721D62" w:rsidRPr="002F1957" w:rsidRDefault="00721D62" w:rsidP="008A597E">
            <w:pPr>
              <w:pStyle w:val="tabletext11"/>
              <w:jc w:val="right"/>
              <w:rPr>
                <w:ins w:id="2011" w:author="Author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FE704C" w14:textId="77777777" w:rsidR="00721D62" w:rsidRPr="002F1957" w:rsidRDefault="00721D62" w:rsidP="008A597E">
            <w:pPr>
              <w:pStyle w:val="tabletext11"/>
              <w:jc w:val="center"/>
              <w:rPr>
                <w:ins w:id="2012" w:author="Author"/>
              </w:rPr>
            </w:pPr>
            <w:ins w:id="2013" w:author="Author">
              <w:r w:rsidRPr="002F1957">
                <w:t>250,000/500,000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26C98F" w14:textId="77777777" w:rsidR="00721D62" w:rsidRPr="002F1957" w:rsidRDefault="00721D62" w:rsidP="008A597E">
            <w:pPr>
              <w:pStyle w:val="tabletext11"/>
              <w:jc w:val="right"/>
              <w:rPr>
                <w:ins w:id="2014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E0F4465" w14:textId="77777777" w:rsidR="00721D62" w:rsidRPr="002F1957" w:rsidRDefault="00721D62" w:rsidP="008A597E">
            <w:pPr>
              <w:pStyle w:val="tabletext11"/>
              <w:jc w:val="right"/>
              <w:rPr>
                <w:ins w:id="2015" w:author="Author"/>
              </w:rPr>
            </w:pPr>
            <w:ins w:id="2016" w:author="Author">
              <w:r w:rsidRPr="002F1957">
                <w:t>77.69</w:t>
              </w:r>
            </w:ins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BFC18A" w14:textId="77777777" w:rsidR="00721D62" w:rsidRPr="002F1957" w:rsidRDefault="00721D62" w:rsidP="008A597E">
            <w:pPr>
              <w:pStyle w:val="tabletext11"/>
              <w:rPr>
                <w:ins w:id="201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70A5E0" w14:textId="77777777" w:rsidR="00721D62" w:rsidRPr="002F1957" w:rsidRDefault="00721D62" w:rsidP="008A597E">
            <w:pPr>
              <w:pStyle w:val="tabletext11"/>
              <w:jc w:val="right"/>
              <w:rPr>
                <w:ins w:id="201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983495" w14:textId="77777777" w:rsidR="00721D62" w:rsidRPr="002F1957" w:rsidRDefault="00721D62" w:rsidP="008A597E">
            <w:pPr>
              <w:pStyle w:val="tabletext11"/>
              <w:rPr>
                <w:ins w:id="2019" w:author="Author"/>
              </w:rPr>
            </w:pPr>
            <w:ins w:id="2020" w:author="Author">
              <w:r w:rsidRPr="002F1957">
                <w:t>70.19</w:t>
              </w:r>
            </w:ins>
          </w:p>
        </w:tc>
      </w:tr>
      <w:tr w:rsidR="00721D62" w:rsidRPr="002F1957" w14:paraId="5502EC08" w14:textId="77777777" w:rsidTr="008A597E">
        <w:trPr>
          <w:cantSplit/>
          <w:trHeight w:val="190"/>
          <w:ins w:id="2021" w:author="Author"/>
        </w:trPr>
        <w:tc>
          <w:tcPr>
            <w:tcW w:w="200" w:type="dxa"/>
          </w:tcPr>
          <w:p w14:paraId="2311BEE6" w14:textId="77777777" w:rsidR="00721D62" w:rsidRPr="002F1957" w:rsidRDefault="00721D62" w:rsidP="008A597E">
            <w:pPr>
              <w:pStyle w:val="tabletext11"/>
              <w:rPr>
                <w:ins w:id="20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D54568" w14:textId="77777777" w:rsidR="00721D62" w:rsidRPr="002F1957" w:rsidRDefault="00721D62" w:rsidP="008A597E">
            <w:pPr>
              <w:pStyle w:val="tabletext11"/>
              <w:jc w:val="right"/>
              <w:rPr>
                <w:ins w:id="2023" w:author="Author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D4AE66" w14:textId="77777777" w:rsidR="00721D62" w:rsidRPr="002F1957" w:rsidRDefault="00721D62" w:rsidP="008A597E">
            <w:pPr>
              <w:pStyle w:val="tabletext11"/>
              <w:jc w:val="center"/>
              <w:rPr>
                <w:ins w:id="2024" w:author="Author"/>
              </w:rPr>
            </w:pPr>
            <w:ins w:id="2025" w:author="Author">
              <w:r w:rsidRPr="002F1957">
                <w:t>500,000/500,000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337691" w14:textId="77777777" w:rsidR="00721D62" w:rsidRPr="002F1957" w:rsidRDefault="00721D62" w:rsidP="008A597E">
            <w:pPr>
              <w:pStyle w:val="tabletext11"/>
              <w:jc w:val="right"/>
              <w:rPr>
                <w:ins w:id="2026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55867A7" w14:textId="77777777" w:rsidR="00721D62" w:rsidRPr="002F1957" w:rsidRDefault="00721D62" w:rsidP="008A597E">
            <w:pPr>
              <w:pStyle w:val="tabletext11"/>
              <w:jc w:val="right"/>
              <w:rPr>
                <w:ins w:id="2027" w:author="Author"/>
              </w:rPr>
            </w:pPr>
            <w:ins w:id="2028" w:author="Author">
              <w:r w:rsidRPr="002F1957">
                <w:t>96.04</w:t>
              </w:r>
            </w:ins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8D3660" w14:textId="77777777" w:rsidR="00721D62" w:rsidRPr="002F1957" w:rsidRDefault="00721D62" w:rsidP="008A597E">
            <w:pPr>
              <w:pStyle w:val="tabletext11"/>
              <w:rPr>
                <w:ins w:id="202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6BF05E" w14:textId="77777777" w:rsidR="00721D62" w:rsidRPr="002F1957" w:rsidRDefault="00721D62" w:rsidP="008A597E">
            <w:pPr>
              <w:pStyle w:val="tabletext11"/>
              <w:jc w:val="right"/>
              <w:rPr>
                <w:ins w:id="203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12AC8" w14:textId="77777777" w:rsidR="00721D62" w:rsidRPr="002F1957" w:rsidRDefault="00721D62" w:rsidP="008A597E">
            <w:pPr>
              <w:pStyle w:val="tabletext11"/>
              <w:rPr>
                <w:ins w:id="2031" w:author="Author"/>
              </w:rPr>
            </w:pPr>
            <w:ins w:id="2032" w:author="Author">
              <w:r w:rsidRPr="002F1957">
                <w:t>84.63</w:t>
              </w:r>
            </w:ins>
          </w:p>
        </w:tc>
      </w:tr>
      <w:tr w:rsidR="00721D62" w:rsidRPr="002F1957" w14:paraId="4C067764" w14:textId="77777777" w:rsidTr="008A597E">
        <w:trPr>
          <w:cantSplit/>
          <w:trHeight w:val="190"/>
          <w:ins w:id="2033" w:author="Author"/>
        </w:trPr>
        <w:tc>
          <w:tcPr>
            <w:tcW w:w="200" w:type="dxa"/>
          </w:tcPr>
          <w:p w14:paraId="6C25E3A4" w14:textId="77777777" w:rsidR="00721D62" w:rsidRPr="002F1957" w:rsidRDefault="00721D62" w:rsidP="008A597E">
            <w:pPr>
              <w:pStyle w:val="tabletext11"/>
              <w:rPr>
                <w:ins w:id="20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9B0AA2" w14:textId="77777777" w:rsidR="00721D62" w:rsidRPr="002F1957" w:rsidRDefault="00721D62" w:rsidP="008A597E">
            <w:pPr>
              <w:pStyle w:val="tabletext11"/>
              <w:jc w:val="right"/>
              <w:rPr>
                <w:ins w:id="2035" w:author="Author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F3ACA9" w14:textId="77777777" w:rsidR="00721D62" w:rsidRPr="002F1957" w:rsidRDefault="00721D62" w:rsidP="008A597E">
            <w:pPr>
              <w:pStyle w:val="tabletext11"/>
              <w:jc w:val="center"/>
              <w:rPr>
                <w:ins w:id="2036" w:author="Author"/>
              </w:rPr>
            </w:pPr>
            <w:ins w:id="2037" w:author="Author">
              <w:r w:rsidRPr="002F1957">
                <w:t>500,000/1,000,000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33B800" w14:textId="77777777" w:rsidR="00721D62" w:rsidRPr="002F1957" w:rsidRDefault="00721D62" w:rsidP="008A597E">
            <w:pPr>
              <w:pStyle w:val="tabletext11"/>
              <w:jc w:val="right"/>
              <w:rPr>
                <w:ins w:id="2038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8267AFE" w14:textId="77777777" w:rsidR="00721D62" w:rsidRPr="002F1957" w:rsidRDefault="00721D62" w:rsidP="008A597E">
            <w:pPr>
              <w:pStyle w:val="tabletext11"/>
              <w:jc w:val="right"/>
              <w:rPr>
                <w:ins w:id="2039" w:author="Author"/>
              </w:rPr>
            </w:pPr>
            <w:ins w:id="2040" w:author="Author">
              <w:r w:rsidRPr="002F1957">
                <w:t>97.61</w:t>
              </w:r>
            </w:ins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493572" w14:textId="77777777" w:rsidR="00721D62" w:rsidRPr="002F1957" w:rsidRDefault="00721D62" w:rsidP="008A597E">
            <w:pPr>
              <w:pStyle w:val="tabletext11"/>
              <w:rPr>
                <w:ins w:id="204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942D2F" w14:textId="77777777" w:rsidR="00721D62" w:rsidRPr="002F1957" w:rsidRDefault="00721D62" w:rsidP="008A597E">
            <w:pPr>
              <w:pStyle w:val="tabletext11"/>
              <w:jc w:val="right"/>
              <w:rPr>
                <w:ins w:id="204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962496" w14:textId="77777777" w:rsidR="00721D62" w:rsidRPr="002F1957" w:rsidRDefault="00721D62" w:rsidP="008A597E">
            <w:pPr>
              <w:pStyle w:val="tabletext11"/>
              <w:rPr>
                <w:ins w:id="2043" w:author="Author"/>
              </w:rPr>
            </w:pPr>
            <w:ins w:id="2044" w:author="Author">
              <w:r w:rsidRPr="002F1957">
                <w:t>85.85</w:t>
              </w:r>
            </w:ins>
          </w:p>
        </w:tc>
      </w:tr>
      <w:tr w:rsidR="00721D62" w:rsidRPr="002F1957" w14:paraId="6B2C49BC" w14:textId="77777777" w:rsidTr="008A597E">
        <w:trPr>
          <w:cantSplit/>
          <w:trHeight w:val="190"/>
          <w:ins w:id="2045" w:author="Author"/>
        </w:trPr>
        <w:tc>
          <w:tcPr>
            <w:tcW w:w="200" w:type="dxa"/>
          </w:tcPr>
          <w:p w14:paraId="2F1F1C8F" w14:textId="77777777" w:rsidR="00721D62" w:rsidRPr="002F1957" w:rsidRDefault="00721D62" w:rsidP="008A597E">
            <w:pPr>
              <w:pStyle w:val="tabletext11"/>
              <w:rPr>
                <w:ins w:id="20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975CA2" w14:textId="77777777" w:rsidR="00721D62" w:rsidRPr="002F1957" w:rsidRDefault="00721D62" w:rsidP="008A597E">
            <w:pPr>
              <w:pStyle w:val="tabletext11"/>
              <w:jc w:val="right"/>
              <w:rPr>
                <w:ins w:id="2047" w:author="Author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C9A604" w14:textId="77777777" w:rsidR="00721D62" w:rsidRPr="002F1957" w:rsidRDefault="00721D62" w:rsidP="008A597E">
            <w:pPr>
              <w:pStyle w:val="tabletext11"/>
              <w:jc w:val="center"/>
              <w:rPr>
                <w:ins w:id="2048" w:author="Author"/>
              </w:rPr>
            </w:pPr>
            <w:ins w:id="2049" w:author="Author">
              <w:r w:rsidRPr="002F1957">
                <w:t>1,000,000/1,000,000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F2C843" w14:textId="77777777" w:rsidR="00721D62" w:rsidRPr="002F1957" w:rsidRDefault="00721D62" w:rsidP="008A597E">
            <w:pPr>
              <w:pStyle w:val="tabletext11"/>
              <w:jc w:val="right"/>
              <w:rPr>
                <w:ins w:id="2050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AF97FE4" w14:textId="77777777" w:rsidR="00721D62" w:rsidRPr="002F1957" w:rsidRDefault="00721D62" w:rsidP="008A597E">
            <w:pPr>
              <w:pStyle w:val="tabletext11"/>
              <w:jc w:val="right"/>
              <w:rPr>
                <w:ins w:id="2051" w:author="Author"/>
              </w:rPr>
            </w:pPr>
            <w:ins w:id="2052" w:author="Author">
              <w:r w:rsidRPr="002F1957">
                <w:t>115.84</w:t>
              </w:r>
            </w:ins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AC2797" w14:textId="77777777" w:rsidR="00721D62" w:rsidRPr="002F1957" w:rsidRDefault="00721D62" w:rsidP="008A597E">
            <w:pPr>
              <w:pStyle w:val="tabletext11"/>
              <w:rPr>
                <w:ins w:id="205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77BCEC" w14:textId="77777777" w:rsidR="00721D62" w:rsidRPr="002F1957" w:rsidRDefault="00721D62" w:rsidP="008A597E">
            <w:pPr>
              <w:pStyle w:val="tabletext11"/>
              <w:jc w:val="right"/>
              <w:rPr>
                <w:ins w:id="205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97873E" w14:textId="77777777" w:rsidR="00721D62" w:rsidRPr="002F1957" w:rsidRDefault="00721D62" w:rsidP="008A597E">
            <w:pPr>
              <w:pStyle w:val="tabletext11"/>
              <w:rPr>
                <w:ins w:id="2055" w:author="Author"/>
              </w:rPr>
            </w:pPr>
            <w:ins w:id="2056" w:author="Author">
              <w:r w:rsidRPr="002F1957">
                <w:t>99.91</w:t>
              </w:r>
            </w:ins>
          </w:p>
        </w:tc>
      </w:tr>
    </w:tbl>
    <w:p w14:paraId="1D15A6F0" w14:textId="77777777" w:rsidR="00721D62" w:rsidRPr="002F1957" w:rsidRDefault="00721D62" w:rsidP="00721D62">
      <w:pPr>
        <w:pStyle w:val="tablecaption"/>
        <w:rPr>
          <w:ins w:id="2057" w:author="Author"/>
        </w:rPr>
      </w:pPr>
      <w:ins w:id="2058" w:author="Author">
        <w:r w:rsidRPr="002F1957">
          <w:t>Table 297.B.3.a.(3)(LC) Split Limits Uninsured And Underinsured Motorists Bodily Injury Coverage Loss Costs</w:t>
        </w:r>
      </w:ins>
    </w:p>
    <w:p w14:paraId="62B1FF8E" w14:textId="77777777" w:rsidR="00721D62" w:rsidRPr="002F1957" w:rsidRDefault="00721D62" w:rsidP="00721D62">
      <w:pPr>
        <w:pStyle w:val="isonormal"/>
        <w:rPr>
          <w:ins w:id="2059" w:author="Author"/>
        </w:rPr>
      </w:pPr>
    </w:p>
    <w:p w14:paraId="61A5D788" w14:textId="77777777" w:rsidR="00721D62" w:rsidRPr="002F1957" w:rsidRDefault="00721D62" w:rsidP="00721D62">
      <w:pPr>
        <w:pStyle w:val="space8"/>
        <w:rPr>
          <w:ins w:id="206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850"/>
        <w:gridCol w:w="360"/>
        <w:gridCol w:w="960"/>
        <w:gridCol w:w="360"/>
        <w:gridCol w:w="1070"/>
      </w:tblGrid>
      <w:tr w:rsidR="00721D62" w:rsidRPr="002F1957" w14:paraId="0ABA1D70" w14:textId="77777777" w:rsidTr="008A597E">
        <w:trPr>
          <w:cantSplit/>
          <w:trHeight w:val="190"/>
          <w:ins w:id="2061" w:author="Author"/>
        </w:trPr>
        <w:tc>
          <w:tcPr>
            <w:tcW w:w="200" w:type="dxa"/>
          </w:tcPr>
          <w:p w14:paraId="324A5A4B" w14:textId="77777777" w:rsidR="00721D62" w:rsidRPr="002F1957" w:rsidRDefault="00721D62" w:rsidP="008A597E">
            <w:pPr>
              <w:pStyle w:val="tablehead"/>
              <w:rPr>
                <w:ins w:id="2062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6B993" w14:textId="77777777" w:rsidR="00721D62" w:rsidRPr="002F1957" w:rsidRDefault="00721D62" w:rsidP="008A597E">
            <w:pPr>
              <w:pStyle w:val="tablehead"/>
              <w:rPr>
                <w:ins w:id="2063" w:author="Author"/>
              </w:rPr>
            </w:pPr>
            <w:ins w:id="2064" w:author="Author">
              <w:r w:rsidRPr="002F1957">
                <w:t>Uninsured Motorists Bodily Injury</w:t>
              </w:r>
            </w:ins>
          </w:p>
        </w:tc>
      </w:tr>
      <w:tr w:rsidR="00721D62" w:rsidRPr="002F1957" w14:paraId="76752B6B" w14:textId="77777777" w:rsidTr="008A597E">
        <w:trPr>
          <w:cantSplit/>
          <w:trHeight w:val="190"/>
          <w:ins w:id="206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21080DC8" w14:textId="77777777" w:rsidR="00721D62" w:rsidRPr="002F1957" w:rsidRDefault="00721D62" w:rsidP="008A597E">
            <w:pPr>
              <w:pStyle w:val="tablehead"/>
              <w:rPr>
                <w:ins w:id="2066" w:author="Author"/>
              </w:rPr>
            </w:pPr>
            <w:ins w:id="2067" w:author="Author">
              <w:r w:rsidRPr="002F1957">
                <w:br/>
              </w:r>
              <w:r w:rsidRPr="002F1957">
                <w:br/>
              </w:r>
            </w:ins>
          </w:p>
        </w:tc>
        <w:tc>
          <w:tcPr>
            <w:tcW w:w="2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57F0F" w14:textId="77777777" w:rsidR="00721D62" w:rsidRPr="002F1957" w:rsidRDefault="00721D62" w:rsidP="008A597E">
            <w:pPr>
              <w:pStyle w:val="tablehead"/>
              <w:rPr>
                <w:ins w:id="2068" w:author="Author"/>
              </w:rPr>
            </w:pPr>
            <w:ins w:id="2069" w:author="Author">
              <w:r w:rsidRPr="002F1957">
                <w:br/>
              </w:r>
              <w:r w:rsidRPr="002F1957">
                <w:br/>
                <w:t>Bodily</w:t>
              </w:r>
              <w:r w:rsidRPr="002F1957">
                <w:br/>
                <w:t>Injury</w:t>
              </w:r>
              <w:r w:rsidRPr="002F1957">
                <w:br/>
                <w:t>Limits</w:t>
              </w:r>
            </w:ins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E82E46" w14:textId="77777777" w:rsidR="00721D62" w:rsidRPr="002F1957" w:rsidRDefault="00721D62" w:rsidP="008A597E">
            <w:pPr>
              <w:pStyle w:val="tablehead"/>
              <w:rPr>
                <w:ins w:id="2070" w:author="Author"/>
              </w:rPr>
            </w:pPr>
            <w:ins w:id="2071" w:author="Author">
              <w:r w:rsidRPr="002F1957">
                <w:t>Private</w:t>
              </w:r>
              <w:r w:rsidRPr="002F1957">
                <w:br/>
                <w:t>Passenger</w:t>
              </w:r>
              <w:r w:rsidRPr="002F1957">
                <w:br/>
                <w:t>Types</w:t>
              </w:r>
              <w:r w:rsidRPr="002F1957">
                <w:br/>
                <w:t>Per Exposure</w:t>
              </w:r>
            </w:ins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442CBC" w14:textId="77777777" w:rsidR="00721D62" w:rsidRPr="002F1957" w:rsidRDefault="00721D62" w:rsidP="008A597E">
            <w:pPr>
              <w:pStyle w:val="tablehead"/>
              <w:rPr>
                <w:ins w:id="2072" w:author="Author"/>
              </w:rPr>
            </w:pPr>
            <w:ins w:id="2073" w:author="Author">
              <w:r w:rsidRPr="002F1957">
                <w:t>Other Than</w:t>
              </w:r>
              <w:r w:rsidRPr="002F1957">
                <w:br/>
                <w:t>Private</w:t>
              </w:r>
              <w:r w:rsidRPr="002F1957">
                <w:br/>
                <w:t>Passenger</w:t>
              </w:r>
              <w:r w:rsidRPr="002F1957">
                <w:br/>
                <w:t>Types</w:t>
              </w:r>
              <w:r w:rsidRPr="002F1957">
                <w:br/>
                <w:t>Per Exposure</w:t>
              </w:r>
            </w:ins>
          </w:p>
        </w:tc>
      </w:tr>
      <w:tr w:rsidR="00721D62" w:rsidRPr="002F1957" w14:paraId="270CA93F" w14:textId="77777777" w:rsidTr="008A597E">
        <w:trPr>
          <w:cantSplit/>
          <w:trHeight w:val="190"/>
          <w:ins w:id="2074" w:author="Author"/>
        </w:trPr>
        <w:tc>
          <w:tcPr>
            <w:tcW w:w="200" w:type="dxa"/>
          </w:tcPr>
          <w:p w14:paraId="080FA348" w14:textId="77777777" w:rsidR="00721D62" w:rsidRPr="002F1957" w:rsidRDefault="00721D62" w:rsidP="008A597E">
            <w:pPr>
              <w:pStyle w:val="tabletext11"/>
              <w:rPr>
                <w:ins w:id="20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F7BAED" w14:textId="77777777" w:rsidR="00721D62" w:rsidRPr="002F1957" w:rsidRDefault="00721D62" w:rsidP="008A597E">
            <w:pPr>
              <w:pStyle w:val="tabletext11"/>
              <w:jc w:val="right"/>
              <w:rPr>
                <w:ins w:id="2076" w:author="Author"/>
              </w:rPr>
            </w:pPr>
            <w:ins w:id="2077" w:author="Author">
              <w:r w:rsidRPr="002F1957">
                <w:t>$</w:t>
              </w:r>
            </w:ins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CAF1A8" w14:textId="77777777" w:rsidR="00721D62" w:rsidRPr="002F1957" w:rsidRDefault="00721D62" w:rsidP="008A597E">
            <w:pPr>
              <w:pStyle w:val="tabletext11"/>
              <w:jc w:val="center"/>
              <w:rPr>
                <w:ins w:id="2078" w:author="Author"/>
              </w:rPr>
            </w:pPr>
            <w:ins w:id="2079" w:author="Author">
              <w:r w:rsidRPr="002F1957">
                <w:t>25,000/50,000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A5B8E3" w14:textId="77777777" w:rsidR="00721D62" w:rsidRPr="002F1957" w:rsidRDefault="00721D62" w:rsidP="008A597E">
            <w:pPr>
              <w:pStyle w:val="tabletext11"/>
              <w:jc w:val="right"/>
              <w:rPr>
                <w:ins w:id="2080" w:author="Author"/>
              </w:rPr>
            </w:pPr>
            <w:ins w:id="2081" w:author="Author">
              <w:r w:rsidRPr="002F1957">
                <w:t>$</w:t>
              </w:r>
            </w:ins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B2A3DF" w14:textId="77777777" w:rsidR="00721D62" w:rsidRPr="002F1957" w:rsidRDefault="00721D62" w:rsidP="008A597E">
            <w:pPr>
              <w:pStyle w:val="tabletext11"/>
              <w:rPr>
                <w:ins w:id="2082" w:author="Author"/>
              </w:rPr>
            </w:pPr>
            <w:ins w:id="2083" w:author="Author">
              <w:r w:rsidRPr="002F1957">
                <w:t>16.19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457FD2" w14:textId="77777777" w:rsidR="00721D62" w:rsidRPr="002F1957" w:rsidRDefault="00721D62" w:rsidP="008A597E">
            <w:pPr>
              <w:pStyle w:val="tabletext11"/>
              <w:jc w:val="right"/>
              <w:rPr>
                <w:ins w:id="2084" w:author="Author"/>
              </w:rPr>
            </w:pPr>
            <w:ins w:id="2085" w:author="Author">
              <w:r w:rsidRPr="002F1957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458504" w14:textId="77777777" w:rsidR="00721D62" w:rsidRPr="002F1957" w:rsidRDefault="00721D62" w:rsidP="008A597E">
            <w:pPr>
              <w:pStyle w:val="tabletext11"/>
              <w:rPr>
                <w:ins w:id="2086" w:author="Author"/>
              </w:rPr>
            </w:pPr>
            <w:ins w:id="2087" w:author="Author">
              <w:r w:rsidRPr="002F1957">
                <w:t>20.57</w:t>
              </w:r>
            </w:ins>
          </w:p>
        </w:tc>
      </w:tr>
      <w:tr w:rsidR="00721D62" w:rsidRPr="002F1957" w14:paraId="3E36EAE0" w14:textId="77777777" w:rsidTr="008A597E">
        <w:trPr>
          <w:cantSplit/>
          <w:trHeight w:val="190"/>
          <w:ins w:id="2088" w:author="Author"/>
        </w:trPr>
        <w:tc>
          <w:tcPr>
            <w:tcW w:w="200" w:type="dxa"/>
          </w:tcPr>
          <w:p w14:paraId="2BC5919B" w14:textId="77777777" w:rsidR="00721D62" w:rsidRPr="002F1957" w:rsidRDefault="00721D62" w:rsidP="008A597E">
            <w:pPr>
              <w:pStyle w:val="tabletext11"/>
              <w:rPr>
                <w:ins w:id="20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6FB83B" w14:textId="77777777" w:rsidR="00721D62" w:rsidRPr="002F1957" w:rsidRDefault="00721D62" w:rsidP="008A597E">
            <w:pPr>
              <w:pStyle w:val="tabletext11"/>
              <w:jc w:val="right"/>
              <w:rPr>
                <w:ins w:id="2090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FB8FDE" w14:textId="77777777" w:rsidR="00721D62" w:rsidRPr="002F1957" w:rsidRDefault="00721D62" w:rsidP="008A597E">
            <w:pPr>
              <w:pStyle w:val="tabletext11"/>
              <w:jc w:val="center"/>
              <w:rPr>
                <w:ins w:id="2091" w:author="Author"/>
              </w:rPr>
            </w:pPr>
            <w:ins w:id="2092" w:author="Author">
              <w:r w:rsidRPr="002F1957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CB08BA" w14:textId="77777777" w:rsidR="00721D62" w:rsidRPr="002F1957" w:rsidRDefault="00721D62" w:rsidP="008A597E">
            <w:pPr>
              <w:pStyle w:val="tabletext11"/>
              <w:jc w:val="right"/>
              <w:rPr>
                <w:ins w:id="209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1A6937" w14:textId="77777777" w:rsidR="00721D62" w:rsidRPr="002F1957" w:rsidRDefault="00721D62" w:rsidP="008A597E">
            <w:pPr>
              <w:pStyle w:val="tabletext11"/>
              <w:rPr>
                <w:ins w:id="2094" w:author="Author"/>
              </w:rPr>
            </w:pPr>
            <w:ins w:id="2095" w:author="Author">
              <w:r w:rsidRPr="002F1957">
                <w:t>20.56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32BD1" w14:textId="77777777" w:rsidR="00721D62" w:rsidRPr="002F1957" w:rsidRDefault="00721D62" w:rsidP="008A597E">
            <w:pPr>
              <w:pStyle w:val="tabletext11"/>
              <w:jc w:val="right"/>
              <w:rPr>
                <w:ins w:id="209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F4AA52" w14:textId="77777777" w:rsidR="00721D62" w:rsidRPr="002F1957" w:rsidRDefault="00721D62" w:rsidP="008A597E">
            <w:pPr>
              <w:pStyle w:val="tabletext11"/>
              <w:rPr>
                <w:ins w:id="2097" w:author="Author"/>
              </w:rPr>
            </w:pPr>
            <w:ins w:id="2098" w:author="Author">
              <w:r w:rsidRPr="002F1957">
                <w:t>26.12</w:t>
              </w:r>
            </w:ins>
          </w:p>
        </w:tc>
      </w:tr>
      <w:tr w:rsidR="00721D62" w:rsidRPr="002F1957" w14:paraId="5DB0DC86" w14:textId="77777777" w:rsidTr="008A597E">
        <w:trPr>
          <w:cantSplit/>
          <w:trHeight w:val="190"/>
          <w:ins w:id="2099" w:author="Author"/>
        </w:trPr>
        <w:tc>
          <w:tcPr>
            <w:tcW w:w="200" w:type="dxa"/>
          </w:tcPr>
          <w:p w14:paraId="5BDD5A1B" w14:textId="77777777" w:rsidR="00721D62" w:rsidRPr="002F1957" w:rsidRDefault="00721D62" w:rsidP="008A597E">
            <w:pPr>
              <w:pStyle w:val="tabletext11"/>
              <w:rPr>
                <w:ins w:id="21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D6A9A1" w14:textId="77777777" w:rsidR="00721D62" w:rsidRPr="002F1957" w:rsidRDefault="00721D62" w:rsidP="008A597E">
            <w:pPr>
              <w:pStyle w:val="tabletext11"/>
              <w:jc w:val="right"/>
              <w:rPr>
                <w:ins w:id="2101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366DF1" w14:textId="77777777" w:rsidR="00721D62" w:rsidRPr="002F1957" w:rsidRDefault="00721D62" w:rsidP="008A597E">
            <w:pPr>
              <w:pStyle w:val="tabletext11"/>
              <w:jc w:val="center"/>
              <w:rPr>
                <w:ins w:id="2102" w:author="Author"/>
              </w:rPr>
            </w:pPr>
            <w:ins w:id="2103" w:author="Author">
              <w:r w:rsidRPr="002F1957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2471F7" w14:textId="77777777" w:rsidR="00721D62" w:rsidRPr="002F1957" w:rsidRDefault="00721D62" w:rsidP="008A597E">
            <w:pPr>
              <w:pStyle w:val="tabletext11"/>
              <w:jc w:val="right"/>
              <w:rPr>
                <w:ins w:id="210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351283" w14:textId="77777777" w:rsidR="00721D62" w:rsidRPr="002F1957" w:rsidRDefault="00721D62" w:rsidP="008A597E">
            <w:pPr>
              <w:pStyle w:val="tabletext11"/>
              <w:rPr>
                <w:ins w:id="2105" w:author="Author"/>
              </w:rPr>
            </w:pPr>
            <w:ins w:id="2106" w:author="Author">
              <w:r w:rsidRPr="002F1957">
                <w:t>25.58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13CFC8" w14:textId="77777777" w:rsidR="00721D62" w:rsidRPr="002F1957" w:rsidRDefault="00721D62" w:rsidP="008A597E">
            <w:pPr>
              <w:pStyle w:val="tabletext11"/>
              <w:jc w:val="right"/>
              <w:rPr>
                <w:ins w:id="210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16FB3C" w14:textId="77777777" w:rsidR="00721D62" w:rsidRPr="002F1957" w:rsidRDefault="00721D62" w:rsidP="008A597E">
            <w:pPr>
              <w:pStyle w:val="tabletext11"/>
              <w:rPr>
                <w:ins w:id="2108" w:author="Author"/>
              </w:rPr>
            </w:pPr>
            <w:ins w:id="2109" w:author="Author">
              <w:r w:rsidRPr="002F1957">
                <w:t>32.50</w:t>
              </w:r>
            </w:ins>
          </w:p>
        </w:tc>
      </w:tr>
      <w:tr w:rsidR="00721D62" w:rsidRPr="002F1957" w14:paraId="47B3FE8E" w14:textId="77777777" w:rsidTr="008A597E">
        <w:trPr>
          <w:cantSplit/>
          <w:trHeight w:val="190"/>
          <w:ins w:id="2110" w:author="Author"/>
        </w:trPr>
        <w:tc>
          <w:tcPr>
            <w:tcW w:w="200" w:type="dxa"/>
          </w:tcPr>
          <w:p w14:paraId="6508F591" w14:textId="77777777" w:rsidR="00721D62" w:rsidRPr="002F1957" w:rsidRDefault="00721D62" w:rsidP="008A597E">
            <w:pPr>
              <w:pStyle w:val="tabletext11"/>
              <w:rPr>
                <w:ins w:id="21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C1A34E" w14:textId="77777777" w:rsidR="00721D62" w:rsidRPr="002F1957" w:rsidRDefault="00721D62" w:rsidP="008A597E">
            <w:pPr>
              <w:pStyle w:val="tabletext11"/>
              <w:jc w:val="right"/>
              <w:rPr>
                <w:ins w:id="2112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A2A2D4" w14:textId="77777777" w:rsidR="00721D62" w:rsidRPr="002F1957" w:rsidRDefault="00721D62" w:rsidP="008A597E">
            <w:pPr>
              <w:pStyle w:val="tabletext11"/>
              <w:jc w:val="center"/>
              <w:rPr>
                <w:ins w:id="2113" w:author="Author"/>
              </w:rPr>
            </w:pPr>
            <w:ins w:id="2114" w:author="Author">
              <w:r w:rsidRPr="002F1957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4D8166" w14:textId="77777777" w:rsidR="00721D62" w:rsidRPr="002F1957" w:rsidRDefault="00721D62" w:rsidP="008A597E">
            <w:pPr>
              <w:pStyle w:val="tabletext11"/>
              <w:jc w:val="right"/>
              <w:rPr>
                <w:ins w:id="211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69EC7E" w14:textId="77777777" w:rsidR="00721D62" w:rsidRPr="002F1957" w:rsidRDefault="00721D62" w:rsidP="008A597E">
            <w:pPr>
              <w:pStyle w:val="tabletext11"/>
              <w:rPr>
                <w:ins w:id="2116" w:author="Author"/>
              </w:rPr>
            </w:pPr>
            <w:ins w:id="2117" w:author="Author">
              <w:r w:rsidRPr="002F1957">
                <w:t>31.73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2475C" w14:textId="77777777" w:rsidR="00721D62" w:rsidRPr="002F1957" w:rsidRDefault="00721D62" w:rsidP="008A597E">
            <w:pPr>
              <w:pStyle w:val="tabletext11"/>
              <w:jc w:val="right"/>
              <w:rPr>
                <w:ins w:id="211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9866FE" w14:textId="77777777" w:rsidR="00721D62" w:rsidRPr="002F1957" w:rsidRDefault="00721D62" w:rsidP="008A597E">
            <w:pPr>
              <w:pStyle w:val="tabletext11"/>
              <w:rPr>
                <w:ins w:id="2119" w:author="Author"/>
              </w:rPr>
            </w:pPr>
            <w:ins w:id="2120" w:author="Author">
              <w:r w:rsidRPr="002F1957">
                <w:t>40.32</w:t>
              </w:r>
            </w:ins>
          </w:p>
        </w:tc>
      </w:tr>
      <w:tr w:rsidR="00721D62" w:rsidRPr="002F1957" w14:paraId="53DC7946" w14:textId="77777777" w:rsidTr="008A597E">
        <w:trPr>
          <w:cantSplit/>
          <w:trHeight w:val="190"/>
          <w:ins w:id="2121" w:author="Author"/>
        </w:trPr>
        <w:tc>
          <w:tcPr>
            <w:tcW w:w="200" w:type="dxa"/>
          </w:tcPr>
          <w:p w14:paraId="5F397715" w14:textId="77777777" w:rsidR="00721D62" w:rsidRPr="002F1957" w:rsidRDefault="00721D62" w:rsidP="008A597E">
            <w:pPr>
              <w:pStyle w:val="tabletext11"/>
              <w:rPr>
                <w:ins w:id="21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9A573E" w14:textId="77777777" w:rsidR="00721D62" w:rsidRPr="002F1957" w:rsidRDefault="00721D62" w:rsidP="008A597E">
            <w:pPr>
              <w:pStyle w:val="tabletext11"/>
              <w:jc w:val="right"/>
              <w:rPr>
                <w:ins w:id="2123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11AD9B" w14:textId="77777777" w:rsidR="00721D62" w:rsidRPr="002F1957" w:rsidRDefault="00721D62" w:rsidP="008A597E">
            <w:pPr>
              <w:pStyle w:val="tabletext11"/>
              <w:jc w:val="center"/>
              <w:rPr>
                <w:ins w:id="2124" w:author="Author"/>
              </w:rPr>
            </w:pPr>
            <w:ins w:id="2125" w:author="Author">
              <w:r w:rsidRPr="002F1957">
                <w:t>500,000/500,000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3DE31C" w14:textId="77777777" w:rsidR="00721D62" w:rsidRPr="002F1957" w:rsidRDefault="00721D62" w:rsidP="008A597E">
            <w:pPr>
              <w:pStyle w:val="tabletext11"/>
              <w:jc w:val="right"/>
              <w:rPr>
                <w:ins w:id="212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3E6DCF" w14:textId="77777777" w:rsidR="00721D62" w:rsidRPr="002F1957" w:rsidRDefault="00721D62" w:rsidP="008A597E">
            <w:pPr>
              <w:pStyle w:val="tabletext11"/>
              <w:rPr>
                <w:ins w:id="2127" w:author="Author"/>
              </w:rPr>
            </w:pPr>
            <w:ins w:id="2128" w:author="Author">
              <w:r w:rsidRPr="002F1957">
                <w:t>35.78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07605C" w14:textId="77777777" w:rsidR="00721D62" w:rsidRPr="002F1957" w:rsidRDefault="00721D62" w:rsidP="008A597E">
            <w:pPr>
              <w:pStyle w:val="tabletext11"/>
              <w:jc w:val="right"/>
              <w:rPr>
                <w:ins w:id="212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08922C" w14:textId="77777777" w:rsidR="00721D62" w:rsidRPr="002F1957" w:rsidRDefault="00721D62" w:rsidP="008A597E">
            <w:pPr>
              <w:pStyle w:val="tabletext11"/>
              <w:rPr>
                <w:ins w:id="2130" w:author="Author"/>
              </w:rPr>
            </w:pPr>
            <w:ins w:id="2131" w:author="Author">
              <w:r w:rsidRPr="002F1957">
                <w:t>45.46</w:t>
              </w:r>
            </w:ins>
          </w:p>
        </w:tc>
      </w:tr>
      <w:tr w:rsidR="00721D62" w:rsidRPr="002F1957" w14:paraId="11332700" w14:textId="77777777" w:rsidTr="008A597E">
        <w:trPr>
          <w:cantSplit/>
          <w:trHeight w:val="190"/>
          <w:ins w:id="2132" w:author="Author"/>
        </w:trPr>
        <w:tc>
          <w:tcPr>
            <w:tcW w:w="200" w:type="dxa"/>
          </w:tcPr>
          <w:p w14:paraId="4C2563B9" w14:textId="77777777" w:rsidR="00721D62" w:rsidRPr="002F1957" w:rsidRDefault="00721D62" w:rsidP="008A597E">
            <w:pPr>
              <w:pStyle w:val="tabletext11"/>
              <w:rPr>
                <w:ins w:id="21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6F7C42" w14:textId="77777777" w:rsidR="00721D62" w:rsidRPr="002F1957" w:rsidRDefault="00721D62" w:rsidP="008A597E">
            <w:pPr>
              <w:pStyle w:val="tabletext11"/>
              <w:jc w:val="right"/>
              <w:rPr>
                <w:ins w:id="2134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FED7D4" w14:textId="77777777" w:rsidR="00721D62" w:rsidRPr="002F1957" w:rsidRDefault="00721D62" w:rsidP="008A597E">
            <w:pPr>
              <w:pStyle w:val="tabletext11"/>
              <w:jc w:val="center"/>
              <w:rPr>
                <w:ins w:id="2135" w:author="Author"/>
              </w:rPr>
            </w:pPr>
            <w:ins w:id="2136" w:author="Author">
              <w:r w:rsidRPr="002F1957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AAB06B" w14:textId="77777777" w:rsidR="00721D62" w:rsidRPr="002F1957" w:rsidRDefault="00721D62" w:rsidP="008A597E">
            <w:pPr>
              <w:pStyle w:val="tabletext11"/>
              <w:jc w:val="right"/>
              <w:rPr>
                <w:ins w:id="213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3EA887" w14:textId="77777777" w:rsidR="00721D62" w:rsidRPr="002F1957" w:rsidRDefault="00721D62" w:rsidP="008A597E">
            <w:pPr>
              <w:pStyle w:val="tabletext11"/>
              <w:rPr>
                <w:ins w:id="2138" w:author="Author"/>
              </w:rPr>
            </w:pPr>
            <w:ins w:id="2139" w:author="Author">
              <w:r w:rsidRPr="002F1957">
                <w:t>36.10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D40A9A" w14:textId="77777777" w:rsidR="00721D62" w:rsidRPr="002F1957" w:rsidRDefault="00721D62" w:rsidP="008A597E">
            <w:pPr>
              <w:pStyle w:val="tabletext11"/>
              <w:jc w:val="right"/>
              <w:rPr>
                <w:ins w:id="214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A77B55" w14:textId="77777777" w:rsidR="00721D62" w:rsidRPr="002F1957" w:rsidRDefault="00721D62" w:rsidP="008A597E">
            <w:pPr>
              <w:pStyle w:val="tabletext11"/>
              <w:rPr>
                <w:ins w:id="2141" w:author="Author"/>
              </w:rPr>
            </w:pPr>
            <w:ins w:id="2142" w:author="Author">
              <w:r w:rsidRPr="002F1957">
                <w:t>45.87</w:t>
              </w:r>
            </w:ins>
          </w:p>
        </w:tc>
      </w:tr>
      <w:tr w:rsidR="00721D62" w:rsidRPr="002F1957" w14:paraId="3BD7702D" w14:textId="77777777" w:rsidTr="008A597E">
        <w:trPr>
          <w:cantSplit/>
          <w:trHeight w:val="190"/>
          <w:ins w:id="2143" w:author="Author"/>
        </w:trPr>
        <w:tc>
          <w:tcPr>
            <w:tcW w:w="200" w:type="dxa"/>
          </w:tcPr>
          <w:p w14:paraId="726BEA8A" w14:textId="77777777" w:rsidR="00721D62" w:rsidRPr="002F1957" w:rsidRDefault="00721D62" w:rsidP="008A597E">
            <w:pPr>
              <w:pStyle w:val="tabletext11"/>
              <w:rPr>
                <w:ins w:id="21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1196AC" w14:textId="77777777" w:rsidR="00721D62" w:rsidRPr="002F1957" w:rsidRDefault="00721D62" w:rsidP="008A597E">
            <w:pPr>
              <w:pStyle w:val="tabletext11"/>
              <w:jc w:val="right"/>
              <w:rPr>
                <w:ins w:id="2145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CE2153" w14:textId="77777777" w:rsidR="00721D62" w:rsidRPr="002F1957" w:rsidRDefault="00721D62" w:rsidP="008A597E">
            <w:pPr>
              <w:pStyle w:val="tabletext11"/>
              <w:jc w:val="center"/>
              <w:rPr>
                <w:ins w:id="2146" w:author="Author"/>
              </w:rPr>
            </w:pPr>
            <w:ins w:id="2147" w:author="Author">
              <w:r w:rsidRPr="002F1957">
                <w:t>1,000,000/1,000,000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E122A7" w14:textId="77777777" w:rsidR="00721D62" w:rsidRPr="002F1957" w:rsidRDefault="00721D62" w:rsidP="008A597E">
            <w:pPr>
              <w:pStyle w:val="tabletext11"/>
              <w:jc w:val="right"/>
              <w:rPr>
                <w:ins w:id="214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FB2EAA" w14:textId="77777777" w:rsidR="00721D62" w:rsidRPr="002F1957" w:rsidRDefault="00721D62" w:rsidP="008A597E">
            <w:pPr>
              <w:pStyle w:val="tabletext11"/>
              <w:rPr>
                <w:ins w:id="2149" w:author="Author"/>
              </w:rPr>
            </w:pPr>
            <w:ins w:id="2150" w:author="Author">
              <w:r w:rsidRPr="002F1957">
                <w:t>39.67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3A3354" w14:textId="77777777" w:rsidR="00721D62" w:rsidRPr="002F1957" w:rsidRDefault="00721D62" w:rsidP="008A597E">
            <w:pPr>
              <w:pStyle w:val="tabletext11"/>
              <w:jc w:val="right"/>
              <w:rPr>
                <w:ins w:id="215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D01C39" w14:textId="77777777" w:rsidR="00721D62" w:rsidRPr="002F1957" w:rsidRDefault="00721D62" w:rsidP="008A597E">
            <w:pPr>
              <w:pStyle w:val="tabletext11"/>
              <w:rPr>
                <w:ins w:id="2152" w:author="Author"/>
              </w:rPr>
            </w:pPr>
            <w:ins w:id="2153" w:author="Author">
              <w:r w:rsidRPr="002F1957">
                <w:t>50.40</w:t>
              </w:r>
            </w:ins>
          </w:p>
        </w:tc>
      </w:tr>
    </w:tbl>
    <w:p w14:paraId="52F75466" w14:textId="77777777" w:rsidR="00721D62" w:rsidRPr="002F1957" w:rsidRDefault="00721D62" w:rsidP="00721D62">
      <w:pPr>
        <w:pStyle w:val="tablecaption"/>
        <w:rPr>
          <w:ins w:id="2154" w:author="Author"/>
        </w:rPr>
      </w:pPr>
      <w:ins w:id="2155" w:author="Author">
        <w:r w:rsidRPr="002F1957">
          <w:t>Table 297.B.3.a.(4)(LC) Split Limits Uninsured Motorists Bodily Injury Coverage Loss Costs</w:t>
        </w:r>
      </w:ins>
    </w:p>
    <w:p w14:paraId="756DB607" w14:textId="77777777" w:rsidR="00721D62" w:rsidRPr="002F1957" w:rsidRDefault="00721D62" w:rsidP="00721D62">
      <w:pPr>
        <w:pStyle w:val="isonormal"/>
        <w:rPr>
          <w:ins w:id="2156" w:author="Author"/>
        </w:rPr>
      </w:pPr>
    </w:p>
    <w:p w14:paraId="0CED16BE" w14:textId="77777777" w:rsidR="00721D62" w:rsidRPr="002F1957" w:rsidRDefault="00721D62" w:rsidP="00721D62">
      <w:pPr>
        <w:pStyle w:val="space8"/>
        <w:rPr>
          <w:ins w:id="215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60"/>
        <w:gridCol w:w="550"/>
        <w:gridCol w:w="440"/>
        <w:gridCol w:w="600"/>
        <w:gridCol w:w="350"/>
        <w:gridCol w:w="530"/>
        <w:gridCol w:w="600"/>
        <w:gridCol w:w="470"/>
      </w:tblGrid>
      <w:tr w:rsidR="00721D62" w:rsidRPr="002F1957" w14:paraId="1F09A358" w14:textId="77777777" w:rsidTr="008A597E">
        <w:trPr>
          <w:cantSplit/>
          <w:trHeight w:val="190"/>
          <w:ins w:id="2158" w:author="Author"/>
        </w:trPr>
        <w:tc>
          <w:tcPr>
            <w:tcW w:w="200" w:type="dxa"/>
          </w:tcPr>
          <w:p w14:paraId="7E8E3596" w14:textId="77777777" w:rsidR="00721D62" w:rsidRPr="002F1957" w:rsidRDefault="00721D62" w:rsidP="008A597E">
            <w:pPr>
              <w:pStyle w:val="tablehead"/>
              <w:rPr>
                <w:ins w:id="2159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AAF08" w14:textId="77777777" w:rsidR="00721D62" w:rsidRPr="002F1957" w:rsidRDefault="00721D62" w:rsidP="008A597E">
            <w:pPr>
              <w:pStyle w:val="tablehead"/>
              <w:rPr>
                <w:ins w:id="2160" w:author="Author"/>
              </w:rPr>
            </w:pPr>
            <w:ins w:id="2161" w:author="Author">
              <w:r w:rsidRPr="002F1957">
                <w:t>Uninsured And Underinsured Motorists</w:t>
              </w:r>
              <w:r w:rsidRPr="002F1957">
                <w:br/>
                <w:t>Property Damage</w:t>
              </w:r>
            </w:ins>
          </w:p>
        </w:tc>
      </w:tr>
      <w:tr w:rsidR="00721D62" w:rsidRPr="002F1957" w14:paraId="5093A856" w14:textId="77777777" w:rsidTr="008A597E">
        <w:trPr>
          <w:cantSplit/>
          <w:trHeight w:val="190"/>
          <w:ins w:id="2162" w:author="Author"/>
        </w:trPr>
        <w:tc>
          <w:tcPr>
            <w:tcW w:w="200" w:type="dxa"/>
          </w:tcPr>
          <w:p w14:paraId="4FCC2DDA" w14:textId="77777777" w:rsidR="00721D62" w:rsidRPr="002F1957" w:rsidRDefault="00721D62" w:rsidP="008A597E">
            <w:pPr>
              <w:pStyle w:val="tablehead"/>
              <w:rPr>
                <w:ins w:id="2163" w:author="Author"/>
              </w:rPr>
            </w:pPr>
            <w:ins w:id="2164" w:author="Author">
              <w:r w:rsidRPr="002F1957">
                <w:br/>
              </w:r>
              <w:r w:rsidRPr="002F1957">
                <w:br/>
              </w:r>
              <w:r w:rsidRPr="002F1957">
                <w:br/>
              </w:r>
              <w:r w:rsidRPr="002F1957">
                <w:br/>
              </w:r>
            </w:ins>
          </w:p>
        </w:tc>
        <w:tc>
          <w:tcPr>
            <w:tcW w:w="1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7D797" w14:textId="77777777" w:rsidR="00721D62" w:rsidRPr="002F1957" w:rsidRDefault="00721D62" w:rsidP="008A597E">
            <w:pPr>
              <w:pStyle w:val="tablehead"/>
              <w:rPr>
                <w:ins w:id="2165" w:author="Author"/>
              </w:rPr>
            </w:pPr>
            <w:ins w:id="2166" w:author="Author">
              <w:r w:rsidRPr="002F1957">
                <w:br/>
              </w:r>
              <w:r w:rsidRPr="002F1957">
                <w:br/>
                <w:t>Property</w:t>
              </w:r>
              <w:r w:rsidRPr="002F1957">
                <w:br/>
                <w:t>Damage</w:t>
              </w:r>
              <w:r w:rsidRPr="002F1957">
                <w:br/>
                <w:t>Limits</w:t>
              </w:r>
            </w:ins>
          </w:p>
        </w:tc>
        <w:tc>
          <w:tcPr>
            <w:tcW w:w="1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E69C11" w14:textId="77777777" w:rsidR="00721D62" w:rsidRPr="002F1957" w:rsidRDefault="00721D62" w:rsidP="008A597E">
            <w:pPr>
              <w:pStyle w:val="tablehead"/>
              <w:rPr>
                <w:ins w:id="2167" w:author="Author"/>
              </w:rPr>
            </w:pPr>
            <w:ins w:id="2168" w:author="Author">
              <w:r w:rsidRPr="002F1957">
                <w:t>Private</w:t>
              </w:r>
              <w:r w:rsidRPr="002F1957">
                <w:br/>
                <w:t>Passenger</w:t>
              </w:r>
              <w:r w:rsidRPr="002F1957">
                <w:br/>
                <w:t>Types</w:t>
              </w:r>
              <w:r w:rsidRPr="002F1957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FDF458" w14:textId="77777777" w:rsidR="00721D62" w:rsidRPr="002F1957" w:rsidRDefault="00721D62" w:rsidP="008A597E">
            <w:pPr>
              <w:pStyle w:val="tablehead"/>
              <w:rPr>
                <w:ins w:id="2169" w:author="Author"/>
              </w:rPr>
            </w:pPr>
            <w:ins w:id="2170" w:author="Author">
              <w:r w:rsidRPr="002F1957">
                <w:t>Other Than</w:t>
              </w:r>
              <w:r w:rsidRPr="002F1957">
                <w:br/>
                <w:t>Private</w:t>
              </w:r>
              <w:r w:rsidRPr="002F1957">
                <w:br/>
                <w:t>Passenger</w:t>
              </w:r>
              <w:r w:rsidRPr="002F1957">
                <w:br/>
                <w:t>Types</w:t>
              </w:r>
              <w:r w:rsidRPr="002F1957">
                <w:br/>
                <w:t>Per Exposure</w:t>
              </w:r>
            </w:ins>
          </w:p>
        </w:tc>
      </w:tr>
      <w:tr w:rsidR="00721D62" w:rsidRPr="002F1957" w14:paraId="07A30963" w14:textId="77777777" w:rsidTr="008A597E">
        <w:trPr>
          <w:cantSplit/>
          <w:trHeight w:val="190"/>
          <w:ins w:id="2171" w:author="Author"/>
        </w:trPr>
        <w:tc>
          <w:tcPr>
            <w:tcW w:w="200" w:type="dxa"/>
          </w:tcPr>
          <w:p w14:paraId="4BADD950" w14:textId="77777777" w:rsidR="00721D62" w:rsidRPr="002F1957" w:rsidRDefault="00721D62" w:rsidP="008A597E">
            <w:pPr>
              <w:pStyle w:val="tabletext11"/>
              <w:rPr>
                <w:ins w:id="21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6A561" w14:textId="77777777" w:rsidR="00721D62" w:rsidRPr="002F1957" w:rsidRDefault="00721D62" w:rsidP="008A597E">
            <w:pPr>
              <w:pStyle w:val="tabletext11"/>
              <w:jc w:val="right"/>
              <w:rPr>
                <w:ins w:id="2173" w:author="Author"/>
              </w:rPr>
            </w:pPr>
            <w:ins w:id="2174" w:author="Author">
              <w:r w:rsidRPr="002F1957">
                <w:t>$</w:t>
              </w:r>
            </w:ins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DB379D7" w14:textId="77777777" w:rsidR="00721D62" w:rsidRPr="002F1957" w:rsidRDefault="00721D62" w:rsidP="008A597E">
            <w:pPr>
              <w:pStyle w:val="tabletext11"/>
              <w:jc w:val="right"/>
              <w:rPr>
                <w:ins w:id="2175" w:author="Author"/>
              </w:rPr>
            </w:pPr>
            <w:ins w:id="2176" w:author="Author">
              <w:r w:rsidRPr="002F1957">
                <w:t>5,000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5613C1" w14:textId="77777777" w:rsidR="00721D62" w:rsidRPr="002F1957" w:rsidRDefault="00721D62" w:rsidP="008A597E">
            <w:pPr>
              <w:pStyle w:val="tabletext11"/>
              <w:jc w:val="center"/>
              <w:rPr>
                <w:ins w:id="2177" w:author="Author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40CD78" w14:textId="77777777" w:rsidR="00721D62" w:rsidRPr="002F1957" w:rsidRDefault="00721D62" w:rsidP="008A597E">
            <w:pPr>
              <w:pStyle w:val="tabletext11"/>
              <w:jc w:val="right"/>
              <w:rPr>
                <w:ins w:id="2178" w:author="Author"/>
              </w:rPr>
            </w:pPr>
            <w:ins w:id="2179" w:author="Author">
              <w:r w:rsidRPr="002F1957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F176643" w14:textId="77777777" w:rsidR="00721D62" w:rsidRPr="002F1957" w:rsidRDefault="00721D62" w:rsidP="008A597E">
            <w:pPr>
              <w:pStyle w:val="tabletext11"/>
              <w:jc w:val="right"/>
              <w:rPr>
                <w:ins w:id="2180" w:author="Author"/>
              </w:rPr>
            </w:pPr>
            <w:ins w:id="2181" w:author="Author">
              <w:r w:rsidRPr="002F1957">
                <w:t>6.01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BAE0F2" w14:textId="77777777" w:rsidR="00721D62" w:rsidRPr="002F1957" w:rsidRDefault="00721D62" w:rsidP="008A597E">
            <w:pPr>
              <w:pStyle w:val="tabletext11"/>
              <w:rPr>
                <w:ins w:id="218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547E21" w14:textId="77777777" w:rsidR="00721D62" w:rsidRPr="002F1957" w:rsidRDefault="00721D62" w:rsidP="008A597E">
            <w:pPr>
              <w:pStyle w:val="tabletext11"/>
              <w:jc w:val="right"/>
              <w:rPr>
                <w:ins w:id="2183" w:author="Author"/>
              </w:rPr>
            </w:pPr>
            <w:ins w:id="2184" w:author="Author">
              <w:r w:rsidRPr="002F1957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778623" w14:textId="77777777" w:rsidR="00721D62" w:rsidRPr="002F1957" w:rsidRDefault="00721D62" w:rsidP="008A597E">
            <w:pPr>
              <w:pStyle w:val="tabletext11"/>
              <w:jc w:val="right"/>
              <w:rPr>
                <w:ins w:id="2185" w:author="Author"/>
              </w:rPr>
            </w:pPr>
            <w:ins w:id="2186" w:author="Author">
              <w:r w:rsidRPr="002F1957">
                <w:t>8.61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61D7DD" w14:textId="77777777" w:rsidR="00721D62" w:rsidRPr="002F1957" w:rsidRDefault="00721D62" w:rsidP="008A597E">
            <w:pPr>
              <w:pStyle w:val="tabletext11"/>
              <w:rPr>
                <w:ins w:id="2187" w:author="Author"/>
              </w:rPr>
            </w:pPr>
          </w:p>
        </w:tc>
      </w:tr>
      <w:tr w:rsidR="00721D62" w:rsidRPr="002F1957" w14:paraId="6219CBC1" w14:textId="77777777" w:rsidTr="008A597E">
        <w:trPr>
          <w:cantSplit/>
          <w:trHeight w:val="190"/>
          <w:ins w:id="2188" w:author="Author"/>
        </w:trPr>
        <w:tc>
          <w:tcPr>
            <w:tcW w:w="200" w:type="dxa"/>
          </w:tcPr>
          <w:p w14:paraId="14ABD51D" w14:textId="77777777" w:rsidR="00721D62" w:rsidRPr="002F1957" w:rsidRDefault="00721D62" w:rsidP="008A597E">
            <w:pPr>
              <w:pStyle w:val="tabletext11"/>
              <w:rPr>
                <w:ins w:id="21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1B6B37" w14:textId="77777777" w:rsidR="00721D62" w:rsidRPr="002F1957" w:rsidRDefault="00721D62" w:rsidP="008A597E">
            <w:pPr>
              <w:pStyle w:val="tabletext11"/>
              <w:jc w:val="right"/>
              <w:rPr>
                <w:ins w:id="2190" w:author="Author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ECE0DD" w14:textId="77777777" w:rsidR="00721D62" w:rsidRPr="002F1957" w:rsidRDefault="00721D62" w:rsidP="008A597E">
            <w:pPr>
              <w:pStyle w:val="tabletext11"/>
              <w:jc w:val="right"/>
              <w:rPr>
                <w:ins w:id="2191" w:author="Author"/>
              </w:rPr>
            </w:pPr>
            <w:ins w:id="2192" w:author="Author">
              <w:r w:rsidRPr="002F1957">
                <w:t>10,000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7B6DDB" w14:textId="77777777" w:rsidR="00721D62" w:rsidRPr="002F1957" w:rsidRDefault="00721D62" w:rsidP="008A597E">
            <w:pPr>
              <w:pStyle w:val="tabletext11"/>
              <w:jc w:val="center"/>
              <w:rPr>
                <w:ins w:id="2193" w:author="Author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22FDF" w14:textId="77777777" w:rsidR="00721D62" w:rsidRPr="002F1957" w:rsidRDefault="00721D62" w:rsidP="008A597E">
            <w:pPr>
              <w:pStyle w:val="tabletext11"/>
              <w:jc w:val="right"/>
              <w:rPr>
                <w:ins w:id="21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9633229" w14:textId="77777777" w:rsidR="00721D62" w:rsidRPr="002F1957" w:rsidRDefault="00721D62" w:rsidP="008A597E">
            <w:pPr>
              <w:pStyle w:val="tabletext11"/>
              <w:jc w:val="right"/>
              <w:rPr>
                <w:ins w:id="2195" w:author="Author"/>
              </w:rPr>
            </w:pPr>
            <w:ins w:id="2196" w:author="Author">
              <w:r w:rsidRPr="002F1957">
                <w:t>8.37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8838EB" w14:textId="77777777" w:rsidR="00721D62" w:rsidRPr="002F1957" w:rsidRDefault="00721D62" w:rsidP="008A597E">
            <w:pPr>
              <w:pStyle w:val="tabletext11"/>
              <w:rPr>
                <w:ins w:id="219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FC6A08" w14:textId="77777777" w:rsidR="00721D62" w:rsidRPr="002F1957" w:rsidRDefault="00721D62" w:rsidP="008A597E">
            <w:pPr>
              <w:pStyle w:val="tabletext11"/>
              <w:jc w:val="right"/>
              <w:rPr>
                <w:ins w:id="21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7CACDE" w14:textId="77777777" w:rsidR="00721D62" w:rsidRPr="002F1957" w:rsidRDefault="00721D62" w:rsidP="008A597E">
            <w:pPr>
              <w:pStyle w:val="tabletext11"/>
              <w:jc w:val="right"/>
              <w:rPr>
                <w:ins w:id="2199" w:author="Author"/>
              </w:rPr>
            </w:pPr>
            <w:ins w:id="2200" w:author="Author">
              <w:r w:rsidRPr="002F1957">
                <w:t>11.10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009324" w14:textId="77777777" w:rsidR="00721D62" w:rsidRPr="002F1957" w:rsidRDefault="00721D62" w:rsidP="008A597E">
            <w:pPr>
              <w:pStyle w:val="tabletext11"/>
              <w:rPr>
                <w:ins w:id="2201" w:author="Author"/>
              </w:rPr>
            </w:pPr>
          </w:p>
        </w:tc>
      </w:tr>
      <w:tr w:rsidR="00721D62" w:rsidRPr="002F1957" w14:paraId="2A9E187C" w14:textId="77777777" w:rsidTr="008A597E">
        <w:trPr>
          <w:cantSplit/>
          <w:trHeight w:val="190"/>
          <w:ins w:id="2202" w:author="Author"/>
        </w:trPr>
        <w:tc>
          <w:tcPr>
            <w:tcW w:w="200" w:type="dxa"/>
          </w:tcPr>
          <w:p w14:paraId="12AA98BD" w14:textId="77777777" w:rsidR="00721D62" w:rsidRPr="002F1957" w:rsidRDefault="00721D62" w:rsidP="008A597E">
            <w:pPr>
              <w:pStyle w:val="tabletext11"/>
              <w:rPr>
                <w:ins w:id="22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B2342C" w14:textId="77777777" w:rsidR="00721D62" w:rsidRPr="002F1957" w:rsidRDefault="00721D62" w:rsidP="008A597E">
            <w:pPr>
              <w:pStyle w:val="tabletext11"/>
              <w:jc w:val="right"/>
              <w:rPr>
                <w:ins w:id="2204" w:author="Author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0884797" w14:textId="77777777" w:rsidR="00721D62" w:rsidRPr="002F1957" w:rsidRDefault="00721D62" w:rsidP="008A597E">
            <w:pPr>
              <w:pStyle w:val="tabletext11"/>
              <w:jc w:val="right"/>
              <w:rPr>
                <w:ins w:id="2205" w:author="Author"/>
              </w:rPr>
            </w:pPr>
            <w:ins w:id="2206" w:author="Author">
              <w:r w:rsidRPr="002F1957">
                <w:t>25,000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2F29E5" w14:textId="77777777" w:rsidR="00721D62" w:rsidRPr="002F1957" w:rsidRDefault="00721D62" w:rsidP="008A597E">
            <w:pPr>
              <w:pStyle w:val="tabletext11"/>
              <w:jc w:val="center"/>
              <w:rPr>
                <w:ins w:id="2207" w:author="Author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671F51" w14:textId="77777777" w:rsidR="00721D62" w:rsidRPr="002F1957" w:rsidRDefault="00721D62" w:rsidP="008A597E">
            <w:pPr>
              <w:pStyle w:val="tabletext11"/>
              <w:jc w:val="right"/>
              <w:rPr>
                <w:ins w:id="22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A293A32" w14:textId="77777777" w:rsidR="00721D62" w:rsidRPr="002F1957" w:rsidRDefault="00721D62" w:rsidP="008A597E">
            <w:pPr>
              <w:pStyle w:val="tabletext11"/>
              <w:jc w:val="right"/>
              <w:rPr>
                <w:ins w:id="2209" w:author="Author"/>
              </w:rPr>
            </w:pPr>
            <w:ins w:id="2210" w:author="Author">
              <w:r w:rsidRPr="002F1957">
                <w:t>12.41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AA6CD9" w14:textId="77777777" w:rsidR="00721D62" w:rsidRPr="002F1957" w:rsidRDefault="00721D62" w:rsidP="008A597E">
            <w:pPr>
              <w:pStyle w:val="tabletext11"/>
              <w:rPr>
                <w:ins w:id="221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EB51E" w14:textId="77777777" w:rsidR="00721D62" w:rsidRPr="002F1957" w:rsidRDefault="00721D62" w:rsidP="008A597E">
            <w:pPr>
              <w:pStyle w:val="tabletext11"/>
              <w:jc w:val="right"/>
              <w:rPr>
                <w:ins w:id="22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0173C80" w14:textId="77777777" w:rsidR="00721D62" w:rsidRPr="002F1957" w:rsidRDefault="00721D62" w:rsidP="008A597E">
            <w:pPr>
              <w:pStyle w:val="tabletext11"/>
              <w:jc w:val="right"/>
              <w:rPr>
                <w:ins w:id="2213" w:author="Author"/>
              </w:rPr>
            </w:pPr>
            <w:ins w:id="2214" w:author="Author">
              <w:r w:rsidRPr="002F1957">
                <w:t>14.43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78FD66" w14:textId="77777777" w:rsidR="00721D62" w:rsidRPr="002F1957" w:rsidRDefault="00721D62" w:rsidP="008A597E">
            <w:pPr>
              <w:pStyle w:val="tabletext11"/>
              <w:rPr>
                <w:ins w:id="2215" w:author="Author"/>
              </w:rPr>
            </w:pPr>
          </w:p>
        </w:tc>
      </w:tr>
      <w:tr w:rsidR="00721D62" w:rsidRPr="002F1957" w14:paraId="793F7EEA" w14:textId="77777777" w:rsidTr="008A597E">
        <w:trPr>
          <w:cantSplit/>
          <w:trHeight w:val="190"/>
          <w:ins w:id="2216" w:author="Author"/>
        </w:trPr>
        <w:tc>
          <w:tcPr>
            <w:tcW w:w="200" w:type="dxa"/>
          </w:tcPr>
          <w:p w14:paraId="0E1E0C24" w14:textId="77777777" w:rsidR="00721D62" w:rsidRPr="002F1957" w:rsidRDefault="00721D62" w:rsidP="008A597E">
            <w:pPr>
              <w:pStyle w:val="tabletext11"/>
              <w:rPr>
                <w:ins w:id="22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C4724F" w14:textId="77777777" w:rsidR="00721D62" w:rsidRPr="002F1957" w:rsidRDefault="00721D62" w:rsidP="008A597E">
            <w:pPr>
              <w:pStyle w:val="tabletext11"/>
              <w:jc w:val="right"/>
              <w:rPr>
                <w:ins w:id="2218" w:author="Author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8620123" w14:textId="77777777" w:rsidR="00721D62" w:rsidRPr="002F1957" w:rsidRDefault="00721D62" w:rsidP="008A597E">
            <w:pPr>
              <w:pStyle w:val="tabletext11"/>
              <w:jc w:val="right"/>
              <w:rPr>
                <w:ins w:id="2219" w:author="Author"/>
              </w:rPr>
            </w:pPr>
            <w:ins w:id="2220" w:author="Author">
              <w:r w:rsidRPr="002F1957">
                <w:t>50,000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D27DA5" w14:textId="77777777" w:rsidR="00721D62" w:rsidRPr="002F1957" w:rsidRDefault="00721D62" w:rsidP="008A597E">
            <w:pPr>
              <w:pStyle w:val="tabletext11"/>
              <w:jc w:val="center"/>
              <w:rPr>
                <w:ins w:id="2221" w:author="Author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2B0C4B" w14:textId="77777777" w:rsidR="00721D62" w:rsidRPr="002F1957" w:rsidRDefault="00721D62" w:rsidP="008A597E">
            <w:pPr>
              <w:pStyle w:val="tabletext11"/>
              <w:jc w:val="right"/>
              <w:rPr>
                <w:ins w:id="22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E835B8F" w14:textId="77777777" w:rsidR="00721D62" w:rsidRPr="002F1957" w:rsidRDefault="00721D62" w:rsidP="008A597E">
            <w:pPr>
              <w:pStyle w:val="tabletext11"/>
              <w:jc w:val="right"/>
              <w:rPr>
                <w:ins w:id="2223" w:author="Author"/>
              </w:rPr>
            </w:pPr>
            <w:ins w:id="2224" w:author="Author">
              <w:r w:rsidRPr="002F1957">
                <w:t>16.31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5C4D47" w14:textId="77777777" w:rsidR="00721D62" w:rsidRPr="002F1957" w:rsidRDefault="00721D62" w:rsidP="008A597E">
            <w:pPr>
              <w:pStyle w:val="tabletext11"/>
              <w:rPr>
                <w:ins w:id="222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0D457A" w14:textId="77777777" w:rsidR="00721D62" w:rsidRPr="002F1957" w:rsidRDefault="00721D62" w:rsidP="008A597E">
            <w:pPr>
              <w:pStyle w:val="tabletext11"/>
              <w:jc w:val="right"/>
              <w:rPr>
                <w:ins w:id="22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82F4B5D" w14:textId="77777777" w:rsidR="00721D62" w:rsidRPr="002F1957" w:rsidRDefault="00721D62" w:rsidP="008A597E">
            <w:pPr>
              <w:pStyle w:val="tabletext11"/>
              <w:jc w:val="right"/>
              <w:rPr>
                <w:ins w:id="2227" w:author="Author"/>
              </w:rPr>
            </w:pPr>
            <w:ins w:id="2228" w:author="Author">
              <w:r w:rsidRPr="002F1957">
                <w:t>17.35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6B022E" w14:textId="77777777" w:rsidR="00721D62" w:rsidRPr="002F1957" w:rsidRDefault="00721D62" w:rsidP="008A597E">
            <w:pPr>
              <w:pStyle w:val="tabletext11"/>
              <w:rPr>
                <w:ins w:id="2229" w:author="Author"/>
              </w:rPr>
            </w:pPr>
          </w:p>
        </w:tc>
      </w:tr>
      <w:tr w:rsidR="00721D62" w:rsidRPr="002F1957" w14:paraId="3266FD78" w14:textId="77777777" w:rsidTr="008A597E">
        <w:trPr>
          <w:cantSplit/>
          <w:trHeight w:val="190"/>
          <w:ins w:id="2230" w:author="Author"/>
        </w:trPr>
        <w:tc>
          <w:tcPr>
            <w:tcW w:w="200" w:type="dxa"/>
          </w:tcPr>
          <w:p w14:paraId="13F4DFE8" w14:textId="77777777" w:rsidR="00721D62" w:rsidRPr="002F1957" w:rsidRDefault="00721D62" w:rsidP="008A597E">
            <w:pPr>
              <w:pStyle w:val="tabletext11"/>
              <w:rPr>
                <w:ins w:id="22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3E755D" w14:textId="77777777" w:rsidR="00721D62" w:rsidRPr="002F1957" w:rsidRDefault="00721D62" w:rsidP="008A597E">
            <w:pPr>
              <w:pStyle w:val="tabletext11"/>
              <w:jc w:val="right"/>
              <w:rPr>
                <w:ins w:id="2232" w:author="Author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B293F75" w14:textId="77777777" w:rsidR="00721D62" w:rsidRPr="002F1957" w:rsidRDefault="00721D62" w:rsidP="008A597E">
            <w:pPr>
              <w:pStyle w:val="tabletext11"/>
              <w:jc w:val="right"/>
              <w:rPr>
                <w:ins w:id="2233" w:author="Author"/>
              </w:rPr>
            </w:pPr>
            <w:ins w:id="2234" w:author="Author">
              <w:r w:rsidRPr="002F1957">
                <w:t>100,000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746111" w14:textId="77777777" w:rsidR="00721D62" w:rsidRPr="002F1957" w:rsidRDefault="00721D62" w:rsidP="008A597E">
            <w:pPr>
              <w:pStyle w:val="tabletext11"/>
              <w:jc w:val="center"/>
              <w:rPr>
                <w:ins w:id="2235" w:author="Author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BCA2CB" w14:textId="77777777" w:rsidR="00721D62" w:rsidRPr="002F1957" w:rsidRDefault="00721D62" w:rsidP="008A597E">
            <w:pPr>
              <w:pStyle w:val="tabletext11"/>
              <w:jc w:val="right"/>
              <w:rPr>
                <w:ins w:id="22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BE0283" w14:textId="77777777" w:rsidR="00721D62" w:rsidRPr="002F1957" w:rsidRDefault="00721D62" w:rsidP="008A597E">
            <w:pPr>
              <w:pStyle w:val="tabletext11"/>
              <w:jc w:val="right"/>
              <w:rPr>
                <w:ins w:id="2237" w:author="Author"/>
              </w:rPr>
            </w:pPr>
            <w:ins w:id="2238" w:author="Author">
              <w:r w:rsidRPr="002F1957">
                <w:t>21.66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734157" w14:textId="77777777" w:rsidR="00721D62" w:rsidRPr="002F1957" w:rsidRDefault="00721D62" w:rsidP="008A597E">
            <w:pPr>
              <w:pStyle w:val="tabletext11"/>
              <w:rPr>
                <w:ins w:id="223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9E9A38" w14:textId="77777777" w:rsidR="00721D62" w:rsidRPr="002F1957" w:rsidRDefault="00721D62" w:rsidP="008A597E">
            <w:pPr>
              <w:pStyle w:val="tabletext11"/>
              <w:jc w:val="right"/>
              <w:rPr>
                <w:ins w:id="22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8F3AAC" w14:textId="77777777" w:rsidR="00721D62" w:rsidRPr="002F1957" w:rsidRDefault="00721D62" w:rsidP="008A597E">
            <w:pPr>
              <w:pStyle w:val="tabletext11"/>
              <w:jc w:val="right"/>
              <w:rPr>
                <w:ins w:id="2241" w:author="Author"/>
              </w:rPr>
            </w:pPr>
            <w:ins w:id="2242" w:author="Author">
              <w:r w:rsidRPr="002F1957">
                <w:t>21.19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CABAA4" w14:textId="77777777" w:rsidR="00721D62" w:rsidRPr="002F1957" w:rsidRDefault="00721D62" w:rsidP="008A597E">
            <w:pPr>
              <w:pStyle w:val="tabletext11"/>
              <w:rPr>
                <w:ins w:id="2243" w:author="Author"/>
              </w:rPr>
            </w:pPr>
          </w:p>
        </w:tc>
      </w:tr>
    </w:tbl>
    <w:p w14:paraId="3416C0E8" w14:textId="77777777" w:rsidR="00721D62" w:rsidRPr="002F1957" w:rsidRDefault="00721D62" w:rsidP="00721D62">
      <w:pPr>
        <w:pStyle w:val="tablecaption"/>
        <w:rPr>
          <w:ins w:id="2244" w:author="Author"/>
        </w:rPr>
      </w:pPr>
      <w:ins w:id="2245" w:author="Author">
        <w:r w:rsidRPr="002F1957">
          <w:t>Table 297.B.3.a.(5)(LC) Split Limits Uninsured And Underinsured Motorists Property Damage Coverage Loss Costs</w:t>
        </w:r>
      </w:ins>
    </w:p>
    <w:p w14:paraId="67F355BA" w14:textId="77777777" w:rsidR="00721D62" w:rsidRPr="002F1957" w:rsidRDefault="00721D62" w:rsidP="00721D62">
      <w:pPr>
        <w:pStyle w:val="isonormal"/>
        <w:rPr>
          <w:ins w:id="2246" w:author="Author"/>
        </w:rPr>
      </w:pPr>
    </w:p>
    <w:p w14:paraId="7D2CAB6A" w14:textId="77777777" w:rsidR="00721D62" w:rsidRPr="002F1957" w:rsidRDefault="00721D62" w:rsidP="00721D62">
      <w:pPr>
        <w:pStyle w:val="space8"/>
        <w:rPr>
          <w:ins w:id="224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60"/>
        <w:gridCol w:w="550"/>
        <w:gridCol w:w="360"/>
        <w:gridCol w:w="600"/>
        <w:gridCol w:w="430"/>
        <w:gridCol w:w="530"/>
        <w:gridCol w:w="600"/>
        <w:gridCol w:w="470"/>
      </w:tblGrid>
      <w:tr w:rsidR="00721D62" w:rsidRPr="002F1957" w14:paraId="3DE7458D" w14:textId="77777777" w:rsidTr="008A597E">
        <w:trPr>
          <w:cantSplit/>
          <w:trHeight w:val="190"/>
          <w:ins w:id="2248" w:author="Author"/>
        </w:trPr>
        <w:tc>
          <w:tcPr>
            <w:tcW w:w="200" w:type="dxa"/>
          </w:tcPr>
          <w:p w14:paraId="35B90276" w14:textId="77777777" w:rsidR="00721D62" w:rsidRPr="002F1957" w:rsidRDefault="00721D62" w:rsidP="008A597E">
            <w:pPr>
              <w:pStyle w:val="tablehead"/>
              <w:rPr>
                <w:ins w:id="2249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03393" w14:textId="77777777" w:rsidR="00721D62" w:rsidRPr="002F1957" w:rsidRDefault="00721D62" w:rsidP="008A597E">
            <w:pPr>
              <w:pStyle w:val="tablehead"/>
              <w:rPr>
                <w:ins w:id="2250" w:author="Author"/>
              </w:rPr>
            </w:pPr>
            <w:ins w:id="2251" w:author="Author">
              <w:r w:rsidRPr="002F1957">
                <w:t>Uninsured Motorists Property Damage</w:t>
              </w:r>
            </w:ins>
          </w:p>
        </w:tc>
      </w:tr>
      <w:tr w:rsidR="00721D62" w:rsidRPr="002F1957" w14:paraId="20E2D081" w14:textId="77777777" w:rsidTr="008A597E">
        <w:trPr>
          <w:cantSplit/>
          <w:trHeight w:val="190"/>
          <w:ins w:id="2252" w:author="Author"/>
        </w:trPr>
        <w:tc>
          <w:tcPr>
            <w:tcW w:w="200" w:type="dxa"/>
          </w:tcPr>
          <w:p w14:paraId="6C640012" w14:textId="77777777" w:rsidR="00721D62" w:rsidRPr="002F1957" w:rsidRDefault="00721D62" w:rsidP="008A597E">
            <w:pPr>
              <w:pStyle w:val="tablehead"/>
              <w:rPr>
                <w:ins w:id="2253" w:author="Author"/>
              </w:rPr>
            </w:pPr>
            <w:ins w:id="2254" w:author="Author">
              <w:r w:rsidRPr="002F1957">
                <w:lastRenderedPageBreak/>
                <w:br/>
              </w:r>
              <w:r w:rsidRPr="002F1957">
                <w:br/>
              </w:r>
              <w:r w:rsidRPr="002F1957">
                <w:br/>
              </w:r>
              <w:r w:rsidRPr="002F1957">
                <w:br/>
              </w:r>
            </w:ins>
          </w:p>
        </w:tc>
        <w:tc>
          <w:tcPr>
            <w:tcW w:w="1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3A82D" w14:textId="77777777" w:rsidR="00721D62" w:rsidRPr="002F1957" w:rsidRDefault="00721D62" w:rsidP="008A597E">
            <w:pPr>
              <w:pStyle w:val="tablehead"/>
              <w:rPr>
                <w:ins w:id="2255" w:author="Author"/>
              </w:rPr>
            </w:pPr>
            <w:ins w:id="2256" w:author="Author">
              <w:r w:rsidRPr="002F1957">
                <w:br/>
              </w:r>
              <w:r w:rsidRPr="002F1957">
                <w:br/>
                <w:t>Property</w:t>
              </w:r>
              <w:r w:rsidRPr="002F1957">
                <w:br/>
                <w:t>Damage</w:t>
              </w:r>
              <w:r w:rsidRPr="002F1957">
                <w:br/>
                <w:t>Limits</w:t>
              </w:r>
            </w:ins>
          </w:p>
        </w:tc>
        <w:tc>
          <w:tcPr>
            <w:tcW w:w="1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37A715" w14:textId="77777777" w:rsidR="00721D62" w:rsidRPr="002F1957" w:rsidRDefault="00721D62" w:rsidP="008A597E">
            <w:pPr>
              <w:pStyle w:val="tablehead"/>
              <w:rPr>
                <w:ins w:id="2257" w:author="Author"/>
              </w:rPr>
            </w:pPr>
            <w:ins w:id="2258" w:author="Author">
              <w:r w:rsidRPr="002F1957">
                <w:t>Private</w:t>
              </w:r>
              <w:r w:rsidRPr="002F1957">
                <w:br/>
                <w:t>Passenger</w:t>
              </w:r>
              <w:r w:rsidRPr="002F1957">
                <w:br/>
                <w:t>Types</w:t>
              </w:r>
              <w:r w:rsidRPr="002F1957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119736" w14:textId="77777777" w:rsidR="00721D62" w:rsidRPr="002F1957" w:rsidRDefault="00721D62" w:rsidP="008A597E">
            <w:pPr>
              <w:pStyle w:val="tablehead"/>
              <w:rPr>
                <w:ins w:id="2259" w:author="Author"/>
              </w:rPr>
            </w:pPr>
            <w:ins w:id="2260" w:author="Author">
              <w:r w:rsidRPr="002F1957">
                <w:t>Other Than</w:t>
              </w:r>
              <w:r w:rsidRPr="002F1957">
                <w:br/>
                <w:t>Private</w:t>
              </w:r>
              <w:r w:rsidRPr="002F1957">
                <w:br/>
                <w:t>Passenger</w:t>
              </w:r>
              <w:r w:rsidRPr="002F1957">
                <w:br/>
                <w:t>Types</w:t>
              </w:r>
              <w:r w:rsidRPr="002F1957">
                <w:br/>
                <w:t>Per Exposure</w:t>
              </w:r>
            </w:ins>
          </w:p>
        </w:tc>
      </w:tr>
      <w:tr w:rsidR="00721D62" w:rsidRPr="002F1957" w14:paraId="46BE6665" w14:textId="77777777" w:rsidTr="008A597E">
        <w:trPr>
          <w:cantSplit/>
          <w:trHeight w:val="190"/>
          <w:ins w:id="2261" w:author="Author"/>
        </w:trPr>
        <w:tc>
          <w:tcPr>
            <w:tcW w:w="200" w:type="dxa"/>
          </w:tcPr>
          <w:p w14:paraId="3865AF31" w14:textId="77777777" w:rsidR="00721D62" w:rsidRPr="002F1957" w:rsidRDefault="00721D62" w:rsidP="008A597E">
            <w:pPr>
              <w:pStyle w:val="tabletext11"/>
              <w:rPr>
                <w:ins w:id="22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ECBD6" w14:textId="77777777" w:rsidR="00721D62" w:rsidRPr="002F1957" w:rsidRDefault="00721D62" w:rsidP="008A597E">
            <w:pPr>
              <w:pStyle w:val="tabletext11"/>
              <w:jc w:val="right"/>
              <w:rPr>
                <w:ins w:id="2263" w:author="Author"/>
              </w:rPr>
            </w:pPr>
            <w:ins w:id="2264" w:author="Author">
              <w:r w:rsidRPr="002F1957">
                <w:t>$</w:t>
              </w:r>
            </w:ins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CDE8CD5" w14:textId="77777777" w:rsidR="00721D62" w:rsidRPr="002F1957" w:rsidRDefault="00721D62" w:rsidP="008A597E">
            <w:pPr>
              <w:pStyle w:val="tabletext11"/>
              <w:jc w:val="right"/>
              <w:rPr>
                <w:ins w:id="2265" w:author="Author"/>
              </w:rPr>
            </w:pPr>
            <w:ins w:id="2266" w:author="Author">
              <w:r w:rsidRPr="002F1957">
                <w:t>5,000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CDBB24" w14:textId="77777777" w:rsidR="00721D62" w:rsidRPr="002F1957" w:rsidRDefault="00721D62" w:rsidP="008A597E">
            <w:pPr>
              <w:pStyle w:val="tabletext11"/>
              <w:jc w:val="center"/>
              <w:rPr>
                <w:ins w:id="226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914645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2268" w:author="Author"/>
              </w:rPr>
            </w:pPr>
            <w:ins w:id="2269" w:author="Author">
              <w:r w:rsidRPr="002F1957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3419804" w14:textId="77777777" w:rsidR="00721D62" w:rsidRPr="002F1957" w:rsidRDefault="00721D62" w:rsidP="008A597E">
            <w:pPr>
              <w:pStyle w:val="tabletext11"/>
              <w:jc w:val="right"/>
              <w:rPr>
                <w:ins w:id="2270" w:author="Author"/>
              </w:rPr>
            </w:pPr>
            <w:ins w:id="2271" w:author="Author">
              <w:r w:rsidRPr="002F1957">
                <w:t>3.79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7187DA" w14:textId="77777777" w:rsidR="00721D62" w:rsidRPr="002F1957" w:rsidRDefault="00721D62" w:rsidP="008A597E">
            <w:pPr>
              <w:pStyle w:val="tabletext11"/>
              <w:rPr>
                <w:ins w:id="227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758B16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2273" w:author="Author"/>
              </w:rPr>
            </w:pPr>
            <w:ins w:id="2274" w:author="Author">
              <w:r w:rsidRPr="002F1957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465C37B" w14:textId="77777777" w:rsidR="00721D62" w:rsidRPr="002F1957" w:rsidRDefault="00721D62" w:rsidP="008A597E">
            <w:pPr>
              <w:pStyle w:val="tabletext11"/>
              <w:jc w:val="right"/>
              <w:rPr>
                <w:ins w:id="2275" w:author="Author"/>
              </w:rPr>
            </w:pPr>
            <w:ins w:id="2276" w:author="Author">
              <w:r w:rsidRPr="002F1957">
                <w:t>7.17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8FC27" w14:textId="77777777" w:rsidR="00721D62" w:rsidRPr="002F1957" w:rsidRDefault="00721D62" w:rsidP="008A597E">
            <w:pPr>
              <w:pStyle w:val="tabletext11"/>
              <w:rPr>
                <w:ins w:id="2277" w:author="Author"/>
              </w:rPr>
            </w:pPr>
          </w:p>
        </w:tc>
      </w:tr>
      <w:tr w:rsidR="00721D62" w:rsidRPr="002F1957" w14:paraId="31FF77D0" w14:textId="77777777" w:rsidTr="008A597E">
        <w:trPr>
          <w:cantSplit/>
          <w:trHeight w:val="190"/>
          <w:ins w:id="2278" w:author="Author"/>
        </w:trPr>
        <w:tc>
          <w:tcPr>
            <w:tcW w:w="200" w:type="dxa"/>
          </w:tcPr>
          <w:p w14:paraId="116AFED8" w14:textId="77777777" w:rsidR="00721D62" w:rsidRPr="002F1957" w:rsidRDefault="00721D62" w:rsidP="008A597E">
            <w:pPr>
              <w:pStyle w:val="tabletext11"/>
              <w:rPr>
                <w:ins w:id="22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BF6941" w14:textId="77777777" w:rsidR="00721D62" w:rsidRPr="002F1957" w:rsidRDefault="00721D62" w:rsidP="008A597E">
            <w:pPr>
              <w:pStyle w:val="tabletext11"/>
              <w:jc w:val="right"/>
              <w:rPr>
                <w:ins w:id="2280" w:author="Author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A35B2B6" w14:textId="77777777" w:rsidR="00721D62" w:rsidRPr="002F1957" w:rsidRDefault="00721D62" w:rsidP="008A597E">
            <w:pPr>
              <w:pStyle w:val="tabletext11"/>
              <w:jc w:val="right"/>
              <w:rPr>
                <w:ins w:id="2281" w:author="Author"/>
              </w:rPr>
            </w:pPr>
            <w:ins w:id="2282" w:author="Author">
              <w:r w:rsidRPr="002F1957">
                <w:t>10,000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15D0A0" w14:textId="77777777" w:rsidR="00721D62" w:rsidRPr="002F1957" w:rsidRDefault="00721D62" w:rsidP="008A597E">
            <w:pPr>
              <w:pStyle w:val="tabletext11"/>
              <w:jc w:val="center"/>
              <w:rPr>
                <w:ins w:id="228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1622B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22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B4FCF82" w14:textId="77777777" w:rsidR="00721D62" w:rsidRPr="002F1957" w:rsidRDefault="00721D62" w:rsidP="008A597E">
            <w:pPr>
              <w:pStyle w:val="tabletext11"/>
              <w:jc w:val="right"/>
              <w:rPr>
                <w:ins w:id="2285" w:author="Author"/>
              </w:rPr>
            </w:pPr>
            <w:ins w:id="2286" w:author="Author">
              <w:r w:rsidRPr="002F1957">
                <w:t>4.54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8776F" w14:textId="77777777" w:rsidR="00721D62" w:rsidRPr="002F1957" w:rsidRDefault="00721D62" w:rsidP="008A597E">
            <w:pPr>
              <w:pStyle w:val="tabletext11"/>
              <w:rPr>
                <w:ins w:id="228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6AA28F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22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EB1B7E" w14:textId="77777777" w:rsidR="00721D62" w:rsidRPr="002F1957" w:rsidRDefault="00721D62" w:rsidP="008A597E">
            <w:pPr>
              <w:pStyle w:val="tabletext11"/>
              <w:jc w:val="right"/>
              <w:rPr>
                <w:ins w:id="2289" w:author="Author"/>
              </w:rPr>
            </w:pPr>
            <w:ins w:id="2290" w:author="Author">
              <w:r w:rsidRPr="002F1957">
                <w:t>8.61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8A9EEC" w14:textId="77777777" w:rsidR="00721D62" w:rsidRPr="002F1957" w:rsidRDefault="00721D62" w:rsidP="008A597E">
            <w:pPr>
              <w:pStyle w:val="tabletext11"/>
              <w:rPr>
                <w:ins w:id="2291" w:author="Author"/>
              </w:rPr>
            </w:pPr>
          </w:p>
        </w:tc>
      </w:tr>
      <w:tr w:rsidR="00721D62" w:rsidRPr="002F1957" w14:paraId="7FB24259" w14:textId="77777777" w:rsidTr="008A597E">
        <w:trPr>
          <w:cantSplit/>
          <w:trHeight w:val="190"/>
          <w:ins w:id="2292" w:author="Author"/>
        </w:trPr>
        <w:tc>
          <w:tcPr>
            <w:tcW w:w="200" w:type="dxa"/>
          </w:tcPr>
          <w:p w14:paraId="30A42341" w14:textId="77777777" w:rsidR="00721D62" w:rsidRPr="002F1957" w:rsidRDefault="00721D62" w:rsidP="008A597E">
            <w:pPr>
              <w:pStyle w:val="tabletext11"/>
              <w:rPr>
                <w:ins w:id="22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E95366" w14:textId="77777777" w:rsidR="00721D62" w:rsidRPr="002F1957" w:rsidRDefault="00721D62" w:rsidP="008A597E">
            <w:pPr>
              <w:pStyle w:val="tabletext11"/>
              <w:jc w:val="right"/>
              <w:rPr>
                <w:ins w:id="2294" w:author="Author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314147" w14:textId="77777777" w:rsidR="00721D62" w:rsidRPr="002F1957" w:rsidRDefault="00721D62" w:rsidP="008A597E">
            <w:pPr>
              <w:pStyle w:val="tabletext11"/>
              <w:jc w:val="right"/>
              <w:rPr>
                <w:ins w:id="2295" w:author="Author"/>
              </w:rPr>
            </w:pPr>
            <w:ins w:id="2296" w:author="Author">
              <w:r w:rsidRPr="002F1957">
                <w:t>25,000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A216BD" w14:textId="77777777" w:rsidR="00721D62" w:rsidRPr="002F1957" w:rsidRDefault="00721D62" w:rsidP="008A597E">
            <w:pPr>
              <w:pStyle w:val="tabletext11"/>
              <w:jc w:val="center"/>
              <w:rPr>
                <w:ins w:id="229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4F1140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22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E558DC1" w14:textId="77777777" w:rsidR="00721D62" w:rsidRPr="002F1957" w:rsidRDefault="00721D62" w:rsidP="008A597E">
            <w:pPr>
              <w:pStyle w:val="tabletext11"/>
              <w:jc w:val="right"/>
              <w:rPr>
                <w:ins w:id="2299" w:author="Author"/>
              </w:rPr>
            </w:pPr>
            <w:ins w:id="2300" w:author="Author">
              <w:r w:rsidRPr="002F1957">
                <w:t>5.11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2C11AF" w14:textId="77777777" w:rsidR="00721D62" w:rsidRPr="002F1957" w:rsidRDefault="00721D62" w:rsidP="008A597E">
            <w:pPr>
              <w:pStyle w:val="tabletext11"/>
              <w:rPr>
                <w:ins w:id="230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AF480F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23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B6C26FD" w14:textId="77777777" w:rsidR="00721D62" w:rsidRPr="002F1957" w:rsidRDefault="00721D62" w:rsidP="008A597E">
            <w:pPr>
              <w:pStyle w:val="tabletext11"/>
              <w:jc w:val="right"/>
              <w:rPr>
                <w:ins w:id="2303" w:author="Author"/>
              </w:rPr>
            </w:pPr>
            <w:ins w:id="2304" w:author="Author">
              <w:r w:rsidRPr="002F1957">
                <w:t>9.68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2092F2" w14:textId="77777777" w:rsidR="00721D62" w:rsidRPr="002F1957" w:rsidRDefault="00721D62" w:rsidP="008A597E">
            <w:pPr>
              <w:pStyle w:val="tabletext11"/>
              <w:rPr>
                <w:ins w:id="2305" w:author="Author"/>
              </w:rPr>
            </w:pPr>
          </w:p>
        </w:tc>
      </w:tr>
      <w:tr w:rsidR="00721D62" w:rsidRPr="002F1957" w14:paraId="6C2D3FA5" w14:textId="77777777" w:rsidTr="008A597E">
        <w:trPr>
          <w:cantSplit/>
          <w:trHeight w:val="190"/>
          <w:ins w:id="2306" w:author="Author"/>
        </w:trPr>
        <w:tc>
          <w:tcPr>
            <w:tcW w:w="200" w:type="dxa"/>
          </w:tcPr>
          <w:p w14:paraId="74A85ADF" w14:textId="77777777" w:rsidR="00721D62" w:rsidRPr="002F1957" w:rsidRDefault="00721D62" w:rsidP="008A597E">
            <w:pPr>
              <w:pStyle w:val="tabletext11"/>
              <w:rPr>
                <w:ins w:id="23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B317AB" w14:textId="77777777" w:rsidR="00721D62" w:rsidRPr="002F1957" w:rsidRDefault="00721D62" w:rsidP="008A597E">
            <w:pPr>
              <w:pStyle w:val="tabletext11"/>
              <w:jc w:val="right"/>
              <w:rPr>
                <w:ins w:id="2308" w:author="Author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9FE24C" w14:textId="77777777" w:rsidR="00721D62" w:rsidRPr="002F1957" w:rsidRDefault="00721D62" w:rsidP="008A597E">
            <w:pPr>
              <w:pStyle w:val="tabletext11"/>
              <w:jc w:val="right"/>
              <w:rPr>
                <w:ins w:id="2309" w:author="Author"/>
              </w:rPr>
            </w:pPr>
            <w:ins w:id="2310" w:author="Author">
              <w:r w:rsidRPr="002F1957">
                <w:t>50,000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B95C19" w14:textId="77777777" w:rsidR="00721D62" w:rsidRPr="002F1957" w:rsidRDefault="00721D62" w:rsidP="008A597E">
            <w:pPr>
              <w:pStyle w:val="tabletext11"/>
              <w:jc w:val="center"/>
              <w:rPr>
                <w:ins w:id="231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0EE06E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23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DC4C262" w14:textId="77777777" w:rsidR="00721D62" w:rsidRPr="002F1957" w:rsidRDefault="00721D62" w:rsidP="008A597E">
            <w:pPr>
              <w:pStyle w:val="tabletext11"/>
              <w:jc w:val="right"/>
              <w:rPr>
                <w:ins w:id="2313" w:author="Author"/>
              </w:rPr>
            </w:pPr>
            <w:ins w:id="2314" w:author="Author">
              <w:r w:rsidRPr="002F1957">
                <w:t>5.41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62356C" w14:textId="77777777" w:rsidR="00721D62" w:rsidRPr="002F1957" w:rsidRDefault="00721D62" w:rsidP="008A597E">
            <w:pPr>
              <w:pStyle w:val="tabletext11"/>
              <w:rPr>
                <w:ins w:id="231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A8219C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23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71E526A" w14:textId="77777777" w:rsidR="00721D62" w:rsidRPr="002F1957" w:rsidRDefault="00721D62" w:rsidP="008A597E">
            <w:pPr>
              <w:pStyle w:val="tabletext11"/>
              <w:jc w:val="right"/>
              <w:rPr>
                <w:ins w:id="2317" w:author="Author"/>
              </w:rPr>
            </w:pPr>
            <w:ins w:id="2318" w:author="Author">
              <w:r w:rsidRPr="002F1957">
                <w:t>10.26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C6E39" w14:textId="77777777" w:rsidR="00721D62" w:rsidRPr="002F1957" w:rsidRDefault="00721D62" w:rsidP="008A597E">
            <w:pPr>
              <w:pStyle w:val="tabletext11"/>
              <w:rPr>
                <w:ins w:id="2319" w:author="Author"/>
              </w:rPr>
            </w:pPr>
          </w:p>
        </w:tc>
      </w:tr>
      <w:tr w:rsidR="00721D62" w:rsidRPr="002F1957" w14:paraId="5DE35287" w14:textId="77777777" w:rsidTr="008A597E">
        <w:trPr>
          <w:cantSplit/>
          <w:trHeight w:val="190"/>
          <w:ins w:id="2320" w:author="Author"/>
        </w:trPr>
        <w:tc>
          <w:tcPr>
            <w:tcW w:w="200" w:type="dxa"/>
          </w:tcPr>
          <w:p w14:paraId="1EEF8CF6" w14:textId="77777777" w:rsidR="00721D62" w:rsidRPr="002F1957" w:rsidRDefault="00721D62" w:rsidP="008A597E">
            <w:pPr>
              <w:pStyle w:val="tabletext11"/>
              <w:rPr>
                <w:ins w:id="23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FF8DA9" w14:textId="77777777" w:rsidR="00721D62" w:rsidRPr="002F1957" w:rsidRDefault="00721D62" w:rsidP="008A597E">
            <w:pPr>
              <w:pStyle w:val="tabletext11"/>
              <w:jc w:val="right"/>
              <w:rPr>
                <w:ins w:id="2322" w:author="Author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4EA737E" w14:textId="77777777" w:rsidR="00721D62" w:rsidRPr="002F1957" w:rsidRDefault="00721D62" w:rsidP="008A597E">
            <w:pPr>
              <w:pStyle w:val="tabletext11"/>
              <w:jc w:val="right"/>
              <w:rPr>
                <w:ins w:id="2323" w:author="Author"/>
              </w:rPr>
            </w:pPr>
            <w:ins w:id="2324" w:author="Author">
              <w:r w:rsidRPr="002F1957">
                <w:t>100,000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5DA694" w14:textId="77777777" w:rsidR="00721D62" w:rsidRPr="002F1957" w:rsidRDefault="00721D62" w:rsidP="008A597E">
            <w:pPr>
              <w:pStyle w:val="tabletext11"/>
              <w:jc w:val="center"/>
              <w:rPr>
                <w:ins w:id="232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CC54B4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23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9DA6E89" w14:textId="77777777" w:rsidR="00721D62" w:rsidRPr="002F1957" w:rsidRDefault="00721D62" w:rsidP="008A597E">
            <w:pPr>
              <w:pStyle w:val="tabletext11"/>
              <w:jc w:val="right"/>
              <w:rPr>
                <w:ins w:id="2327" w:author="Author"/>
              </w:rPr>
            </w:pPr>
            <w:ins w:id="2328" w:author="Author">
              <w:r w:rsidRPr="002F1957">
                <w:t>5.72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CF3BE2" w14:textId="77777777" w:rsidR="00721D62" w:rsidRPr="002F1957" w:rsidRDefault="00721D62" w:rsidP="008A597E">
            <w:pPr>
              <w:pStyle w:val="tabletext11"/>
              <w:rPr>
                <w:ins w:id="232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393D33" w14:textId="77777777" w:rsidR="00721D62" w:rsidRPr="002F1957" w:rsidRDefault="00721D62" w:rsidP="008A597E">
            <w:pPr>
              <w:pStyle w:val="tabletext11"/>
              <w:tabs>
                <w:tab w:val="decimal" w:pos="220"/>
              </w:tabs>
              <w:jc w:val="right"/>
              <w:rPr>
                <w:ins w:id="23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6ED76D1" w14:textId="77777777" w:rsidR="00721D62" w:rsidRPr="002F1957" w:rsidRDefault="00721D62" w:rsidP="008A597E">
            <w:pPr>
              <w:pStyle w:val="tabletext11"/>
              <w:jc w:val="right"/>
              <w:rPr>
                <w:ins w:id="2331" w:author="Author"/>
              </w:rPr>
            </w:pPr>
            <w:ins w:id="2332" w:author="Author">
              <w:r w:rsidRPr="002F1957">
                <w:t>10.83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F3E6A0" w14:textId="77777777" w:rsidR="00721D62" w:rsidRPr="002F1957" w:rsidRDefault="00721D62" w:rsidP="008A597E">
            <w:pPr>
              <w:pStyle w:val="tabletext11"/>
              <w:rPr>
                <w:ins w:id="2333" w:author="Author"/>
              </w:rPr>
            </w:pPr>
          </w:p>
        </w:tc>
      </w:tr>
    </w:tbl>
    <w:p w14:paraId="74E1ED0A" w14:textId="77777777" w:rsidR="00721D62" w:rsidRPr="002F1957" w:rsidRDefault="00721D62" w:rsidP="00721D62">
      <w:pPr>
        <w:pStyle w:val="tablecaption"/>
        <w:rPr>
          <w:ins w:id="2334" w:author="Author"/>
        </w:rPr>
      </w:pPr>
      <w:ins w:id="2335" w:author="Author">
        <w:r w:rsidRPr="002F1957">
          <w:t>Table 297.B.3.a.(6)(LC) Split Limits Uninsured Motorists Property Damage Coverage Loss Costs</w:t>
        </w:r>
      </w:ins>
    </w:p>
    <w:p w14:paraId="1A4F9D55" w14:textId="77777777" w:rsidR="00721D62" w:rsidRPr="002F1957" w:rsidRDefault="00721D62" w:rsidP="00721D62">
      <w:pPr>
        <w:pStyle w:val="isonormal"/>
        <w:rPr>
          <w:ins w:id="2336" w:author="Author"/>
        </w:rPr>
      </w:pPr>
    </w:p>
    <w:p w14:paraId="7B5393BA" w14:textId="77777777" w:rsidR="00721D62" w:rsidRPr="002F1957" w:rsidRDefault="00721D62" w:rsidP="00721D62">
      <w:pPr>
        <w:pStyle w:val="space8"/>
        <w:rPr>
          <w:ins w:id="2337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721D62" w:rsidRPr="002F1957" w14:paraId="4892B97E" w14:textId="77777777" w:rsidTr="008A597E">
        <w:trPr>
          <w:trHeight w:val="190"/>
          <w:ins w:id="2338" w:author="Author"/>
        </w:trPr>
        <w:tc>
          <w:tcPr>
            <w:tcW w:w="210" w:type="dxa"/>
          </w:tcPr>
          <w:p w14:paraId="50573C35" w14:textId="77777777" w:rsidR="00721D62" w:rsidRPr="002F1957" w:rsidRDefault="00721D62" w:rsidP="008A597E">
            <w:pPr>
              <w:pStyle w:val="tablehead"/>
              <w:rPr>
                <w:ins w:id="2339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AD9DFD" w14:textId="77777777" w:rsidR="00721D62" w:rsidRPr="002F1957" w:rsidRDefault="00721D62" w:rsidP="008A597E">
            <w:pPr>
              <w:pStyle w:val="tablehead"/>
              <w:rPr>
                <w:ins w:id="2340" w:author="Author"/>
              </w:rPr>
            </w:pPr>
            <w:ins w:id="2341" w:author="Author">
              <w:r w:rsidRPr="002F1957">
                <w:t>Loss Cost</w:t>
              </w:r>
            </w:ins>
          </w:p>
        </w:tc>
      </w:tr>
      <w:tr w:rsidR="00721D62" w:rsidRPr="002F1957" w14:paraId="4116819E" w14:textId="77777777" w:rsidTr="008A597E">
        <w:trPr>
          <w:trHeight w:val="190"/>
          <w:ins w:id="2342" w:author="Author"/>
        </w:trPr>
        <w:tc>
          <w:tcPr>
            <w:tcW w:w="210" w:type="dxa"/>
          </w:tcPr>
          <w:p w14:paraId="3FE2F4A9" w14:textId="77777777" w:rsidR="00721D62" w:rsidRPr="002F1957" w:rsidRDefault="00721D62" w:rsidP="008A597E">
            <w:pPr>
              <w:pStyle w:val="tabletext11"/>
              <w:rPr>
                <w:ins w:id="2343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D0C1BA" w14:textId="77777777" w:rsidR="00721D62" w:rsidRPr="002F1957" w:rsidRDefault="00721D62" w:rsidP="008A597E">
            <w:pPr>
              <w:pStyle w:val="tabletext11"/>
              <w:jc w:val="right"/>
              <w:rPr>
                <w:ins w:id="2344" w:author="Author"/>
              </w:rPr>
            </w:pPr>
            <w:ins w:id="2345" w:author="Author">
              <w:r w:rsidRPr="002F1957">
                <w:t>$</w:t>
              </w:r>
            </w:ins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A4B73D" w14:textId="77777777" w:rsidR="00721D62" w:rsidRPr="002F1957" w:rsidRDefault="00721D62" w:rsidP="008A597E">
            <w:pPr>
              <w:pStyle w:val="tabletext11"/>
              <w:rPr>
                <w:ins w:id="2346" w:author="Author"/>
              </w:rPr>
            </w:pPr>
            <w:ins w:id="2347" w:author="Author">
              <w:r w:rsidRPr="002F1957">
                <w:rPr>
                  <w:noProof/>
                </w:rPr>
                <w:t>1.25</w:t>
              </w:r>
            </w:ins>
          </w:p>
        </w:tc>
      </w:tr>
    </w:tbl>
    <w:p w14:paraId="4081EB60" w14:textId="444A676F" w:rsidR="00721D62" w:rsidRDefault="00721D62" w:rsidP="00721D62">
      <w:pPr>
        <w:pStyle w:val="tablecaption"/>
      </w:pPr>
      <w:ins w:id="2348" w:author="Author">
        <w:r w:rsidRPr="002F1957">
          <w:t>Table 297.B.4.a.(LC) Individual Named Insured Loss Cost</w:t>
        </w:r>
      </w:ins>
    </w:p>
    <w:p w14:paraId="2B7D3320" w14:textId="77777777" w:rsidR="009C604B" w:rsidRPr="00E021E9" w:rsidDel="00D57A2C" w:rsidRDefault="009C604B" w:rsidP="00B96F0D">
      <w:pPr>
        <w:pStyle w:val="boxrule"/>
        <w:rPr>
          <w:del w:id="2349" w:author="Author"/>
        </w:rPr>
      </w:pPr>
      <w:r>
        <w:br w:type="page"/>
      </w:r>
      <w:bookmarkStart w:id="2350" w:name="_Hlk71705864"/>
      <w:del w:id="2351" w:author="Author">
        <w:r w:rsidRPr="00E021E9" w:rsidDel="00D57A2C">
          <w:lastRenderedPageBreak/>
          <w:delText>25.  PREMIUM DEVELOPMENT – ZONE-RATED AUTOS</w:delText>
        </w:r>
      </w:del>
    </w:p>
    <w:p w14:paraId="7D1F0BCB" w14:textId="77777777" w:rsidR="009C604B" w:rsidRPr="00E021E9" w:rsidDel="00D57A2C" w:rsidRDefault="009C604B" w:rsidP="00B96F0D">
      <w:pPr>
        <w:pStyle w:val="isonormal"/>
        <w:suppressAutoHyphens/>
        <w:rPr>
          <w:del w:id="2352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9C604B" w:rsidRPr="00E021E9" w:rsidDel="00D57A2C" w14:paraId="3EA83943" w14:textId="77777777" w:rsidTr="00643D4F">
        <w:trPr>
          <w:cantSplit/>
          <w:trHeight w:val="190"/>
          <w:del w:id="23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145B4A" w14:textId="77777777" w:rsidR="009C604B" w:rsidRPr="00E021E9" w:rsidDel="00D57A2C" w:rsidRDefault="009C604B" w:rsidP="00B96F0D">
            <w:pPr>
              <w:pStyle w:val="tablehead"/>
              <w:suppressAutoHyphens/>
              <w:rPr>
                <w:del w:id="2354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EF921" w14:textId="77777777" w:rsidR="009C604B" w:rsidRPr="00E021E9" w:rsidDel="00D57A2C" w:rsidRDefault="009C604B" w:rsidP="00B96F0D">
            <w:pPr>
              <w:pStyle w:val="tablehead"/>
              <w:suppressAutoHyphens/>
              <w:rPr>
                <w:del w:id="2355" w:author="Author"/>
              </w:rPr>
            </w:pPr>
            <w:del w:id="2356" w:author="Author">
              <w:r w:rsidRPr="00E021E9" w:rsidDel="00D57A2C">
                <w:delText>Zone-rating Table – Zone 02 (Baltimore/Washington) Combinations</w:delText>
              </w:r>
            </w:del>
          </w:p>
        </w:tc>
      </w:tr>
      <w:tr w:rsidR="009C604B" w:rsidRPr="00E021E9" w:rsidDel="00D57A2C" w14:paraId="659BC02B" w14:textId="77777777" w:rsidTr="00643D4F">
        <w:trPr>
          <w:cantSplit/>
          <w:trHeight w:val="190"/>
          <w:del w:id="23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A983C0" w14:textId="77777777" w:rsidR="009C604B" w:rsidRPr="00E021E9" w:rsidDel="00D57A2C" w:rsidRDefault="009C604B" w:rsidP="00B96F0D">
            <w:pPr>
              <w:pStyle w:val="tablehead"/>
              <w:suppressAutoHyphens/>
              <w:rPr>
                <w:del w:id="2358" w:author="Author"/>
              </w:rPr>
            </w:pPr>
            <w:del w:id="2359" w:author="Author">
              <w:r w:rsidRPr="00E021E9" w:rsidDel="00D57A2C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0305F" w14:textId="77777777" w:rsidR="009C604B" w:rsidRPr="00E021E9" w:rsidDel="00D57A2C" w:rsidRDefault="009C604B" w:rsidP="00B96F0D">
            <w:pPr>
              <w:pStyle w:val="tablehead"/>
              <w:suppressAutoHyphens/>
              <w:rPr>
                <w:del w:id="2360" w:author="Author"/>
              </w:rPr>
            </w:pPr>
            <w:del w:id="2361" w:author="Author">
              <w:r w:rsidRPr="00E021E9" w:rsidDel="00D57A2C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C7B44" w14:textId="77777777" w:rsidR="009C604B" w:rsidRPr="00E021E9" w:rsidDel="00D57A2C" w:rsidRDefault="009C604B" w:rsidP="00B96F0D">
            <w:pPr>
              <w:pStyle w:val="tablehead"/>
              <w:suppressAutoHyphens/>
              <w:rPr>
                <w:del w:id="2362" w:author="Author"/>
              </w:rPr>
            </w:pPr>
            <w:del w:id="2363" w:author="Author">
              <w:r w:rsidRPr="00E021E9" w:rsidDel="00D57A2C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18F82" w14:textId="77777777" w:rsidR="009C604B" w:rsidRPr="00E021E9" w:rsidDel="00D57A2C" w:rsidRDefault="009C604B" w:rsidP="00B96F0D">
            <w:pPr>
              <w:pStyle w:val="tablehead"/>
              <w:suppressAutoHyphens/>
              <w:rPr>
                <w:del w:id="2364" w:author="Author"/>
              </w:rPr>
            </w:pPr>
            <w:del w:id="2365" w:author="Author">
              <w:r w:rsidRPr="00E021E9" w:rsidDel="00D57A2C">
                <w:delText xml:space="preserve">$100,000 </w:delText>
              </w:r>
              <w:r w:rsidRPr="00E021E9" w:rsidDel="00D57A2C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B43B8" w14:textId="77777777" w:rsidR="009C604B" w:rsidRPr="00E021E9" w:rsidDel="00D57A2C" w:rsidRDefault="009C604B" w:rsidP="00B96F0D">
            <w:pPr>
              <w:pStyle w:val="tablehead"/>
              <w:suppressAutoHyphens/>
              <w:rPr>
                <w:del w:id="2366" w:author="Author"/>
              </w:rPr>
            </w:pPr>
            <w:del w:id="2367" w:author="Author">
              <w:r w:rsidRPr="00E021E9" w:rsidDel="00D57A2C">
                <w:delText>$500</w:delText>
              </w:r>
              <w:r w:rsidRPr="00E021E9" w:rsidDel="00D57A2C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1CD5A" w14:textId="77777777" w:rsidR="009C604B" w:rsidRPr="00E021E9" w:rsidDel="00D57A2C" w:rsidRDefault="009C604B" w:rsidP="00B96F0D">
            <w:pPr>
              <w:pStyle w:val="tablehead"/>
              <w:suppressAutoHyphens/>
              <w:rPr>
                <w:del w:id="2368" w:author="Author"/>
              </w:rPr>
            </w:pPr>
            <w:del w:id="2369" w:author="Author">
              <w:r w:rsidRPr="00E021E9" w:rsidDel="00D57A2C">
                <w:delText>$500 Deductible</w:delText>
              </w:r>
              <w:r w:rsidRPr="00E021E9" w:rsidDel="00D57A2C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FB191" w14:textId="77777777" w:rsidR="009C604B" w:rsidRPr="00E021E9" w:rsidDel="00D57A2C" w:rsidRDefault="009C604B" w:rsidP="00B96F0D">
            <w:pPr>
              <w:pStyle w:val="tablehead"/>
              <w:suppressAutoHyphens/>
              <w:rPr>
                <w:del w:id="2370" w:author="Author"/>
              </w:rPr>
            </w:pPr>
            <w:del w:id="2371" w:author="Author">
              <w:r w:rsidRPr="00E021E9" w:rsidDel="00D57A2C">
                <w:delText>$500 Deductible</w:delText>
              </w:r>
              <w:r w:rsidRPr="00E021E9" w:rsidDel="00D57A2C">
                <w:br/>
                <w:delText>Comprehensive</w:delText>
              </w:r>
            </w:del>
          </w:p>
        </w:tc>
      </w:tr>
      <w:tr w:rsidR="009C604B" w:rsidRPr="00E021E9" w:rsidDel="00D57A2C" w14:paraId="4CF0C69A" w14:textId="77777777" w:rsidTr="00643D4F">
        <w:trPr>
          <w:cantSplit/>
          <w:trHeight w:val="190"/>
          <w:del w:id="23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28302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3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D002B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374" w:author="Author"/>
              </w:rPr>
            </w:pPr>
            <w:del w:id="2375" w:author="Author">
              <w:r w:rsidRPr="00E021E9" w:rsidDel="00D57A2C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C58F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376" w:author="Author"/>
              </w:rPr>
            </w:pPr>
            <w:del w:id="2377" w:author="Author">
              <w:r w:rsidRPr="00E021E9" w:rsidDel="00D57A2C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3D2843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378" w:author="Author"/>
              </w:rPr>
            </w:pPr>
            <w:del w:id="2379" w:author="Author">
              <w:r w:rsidRPr="00E021E9" w:rsidDel="00D57A2C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E5EF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380" w:author="Author"/>
              </w:rPr>
            </w:pPr>
            <w:del w:id="238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CF0925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382" w:author="Author"/>
              </w:rPr>
            </w:pPr>
            <w:del w:id="2383" w:author="Author">
              <w:r w:rsidRPr="00E021E9" w:rsidDel="00D57A2C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9EA63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384" w:author="Author"/>
              </w:rPr>
            </w:pPr>
            <w:del w:id="238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5C24CF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386" w:author="Author"/>
              </w:rPr>
            </w:pPr>
            <w:del w:id="2387" w:author="Author">
              <w:r w:rsidRPr="00E021E9" w:rsidDel="00D57A2C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FD114F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388" w:author="Author"/>
              </w:rPr>
            </w:pPr>
            <w:del w:id="238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8DE42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390" w:author="Author"/>
              </w:rPr>
            </w:pPr>
            <w:del w:id="2391" w:author="Author">
              <w:r w:rsidRPr="00E021E9" w:rsidDel="00D57A2C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75BD6C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392" w:author="Author"/>
              </w:rPr>
            </w:pPr>
            <w:del w:id="239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9C604B" w:rsidRPr="00E021E9" w:rsidDel="00D57A2C" w14:paraId="352551D2" w14:textId="77777777" w:rsidTr="00643D4F">
        <w:trPr>
          <w:cantSplit/>
          <w:trHeight w:val="190"/>
          <w:del w:id="23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FFF137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3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59AB5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396" w:author="Author"/>
              </w:rPr>
            </w:pPr>
            <w:del w:id="2397" w:author="Author">
              <w:r w:rsidRPr="00E021E9" w:rsidDel="00D57A2C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CCF6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398" w:author="Author"/>
              </w:rPr>
            </w:pPr>
            <w:del w:id="2399" w:author="Author">
              <w:r w:rsidRPr="00E021E9" w:rsidDel="00D57A2C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CE2884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F53854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01" w:author="Author"/>
              </w:rPr>
            </w:pPr>
            <w:del w:id="240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2022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7ED4F1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BC070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04" w:author="Author"/>
              </w:rPr>
            </w:pPr>
            <w:del w:id="240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65891B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499F3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07" w:author="Author"/>
              </w:rPr>
            </w:pPr>
            <w:del w:id="240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6CA7C4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CCDF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10" w:author="Author"/>
              </w:rPr>
            </w:pPr>
            <w:del w:id="241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190</w:delText>
              </w:r>
            </w:del>
          </w:p>
        </w:tc>
      </w:tr>
      <w:tr w:rsidR="009C604B" w:rsidRPr="00E021E9" w:rsidDel="00D57A2C" w14:paraId="5092F93F" w14:textId="77777777" w:rsidTr="00643D4F">
        <w:trPr>
          <w:cantSplit/>
          <w:trHeight w:val="190"/>
          <w:del w:id="24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C0B2C3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6DC00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414" w:author="Author"/>
              </w:rPr>
            </w:pPr>
            <w:del w:id="2415" w:author="Author">
              <w:r w:rsidRPr="00E021E9" w:rsidDel="00D57A2C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2BAE7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16" w:author="Author"/>
              </w:rPr>
            </w:pPr>
            <w:del w:id="2417" w:author="Author">
              <w:r w:rsidRPr="00E021E9" w:rsidDel="00D57A2C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48EDA9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D239A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19" w:author="Author"/>
              </w:rPr>
            </w:pPr>
            <w:del w:id="242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1879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FA533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56805A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22" w:author="Author"/>
              </w:rPr>
            </w:pPr>
            <w:del w:id="242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86D8B6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3473B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25" w:author="Author"/>
              </w:rPr>
            </w:pPr>
            <w:del w:id="242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472245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FA8A2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28" w:author="Author"/>
              </w:rPr>
            </w:pPr>
            <w:del w:id="242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176</w:delText>
              </w:r>
            </w:del>
          </w:p>
        </w:tc>
      </w:tr>
      <w:tr w:rsidR="009C604B" w:rsidRPr="00E021E9" w:rsidDel="00D57A2C" w14:paraId="0ED86734" w14:textId="77777777" w:rsidTr="00643D4F">
        <w:trPr>
          <w:cantSplit/>
          <w:trHeight w:val="190"/>
          <w:del w:id="24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70C22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4101A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432" w:author="Author"/>
              </w:rPr>
            </w:pPr>
            <w:del w:id="2433" w:author="Author">
              <w:r w:rsidRPr="00E021E9" w:rsidDel="00D57A2C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AA46A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34" w:author="Author"/>
              </w:rPr>
            </w:pPr>
            <w:del w:id="2435" w:author="Author">
              <w:r w:rsidRPr="00E021E9" w:rsidDel="00D57A2C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0250BA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DF975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37" w:author="Author"/>
              </w:rPr>
            </w:pPr>
            <w:del w:id="243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2022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BE6936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D6E68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40" w:author="Author"/>
              </w:rPr>
            </w:pPr>
            <w:del w:id="244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55AAF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8BD5B7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43" w:author="Author"/>
              </w:rPr>
            </w:pPr>
            <w:del w:id="244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92921E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FC4B0F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46" w:author="Author"/>
              </w:rPr>
            </w:pPr>
            <w:del w:id="244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190</w:delText>
              </w:r>
            </w:del>
          </w:p>
        </w:tc>
      </w:tr>
      <w:tr w:rsidR="009C604B" w:rsidRPr="00E021E9" w:rsidDel="00D57A2C" w14:paraId="53F41EE3" w14:textId="77777777" w:rsidTr="00643D4F">
        <w:trPr>
          <w:cantSplit/>
          <w:trHeight w:val="190"/>
          <w:del w:id="24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FBE6D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2D138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450" w:author="Author"/>
              </w:rPr>
            </w:pPr>
            <w:del w:id="2451" w:author="Author">
              <w:r w:rsidRPr="00E021E9" w:rsidDel="00D57A2C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11D6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52" w:author="Author"/>
              </w:rPr>
            </w:pPr>
            <w:del w:id="2453" w:author="Author">
              <w:r w:rsidRPr="00E021E9" w:rsidDel="00D57A2C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C1938C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460C0C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55" w:author="Author"/>
              </w:rPr>
            </w:pPr>
            <w:del w:id="245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48E5F3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AA80F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58" w:author="Author"/>
              </w:rPr>
            </w:pPr>
            <w:del w:id="245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21FD2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F90227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61" w:author="Author"/>
              </w:rPr>
            </w:pPr>
            <w:del w:id="246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D4754D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4CA5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64" w:author="Author"/>
              </w:rPr>
            </w:pPr>
            <w:del w:id="246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9C604B" w:rsidRPr="00E021E9" w:rsidDel="00D57A2C" w14:paraId="197157F7" w14:textId="77777777" w:rsidTr="00643D4F">
        <w:trPr>
          <w:cantSplit/>
          <w:trHeight w:val="190"/>
          <w:del w:id="24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51C0C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D9C15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468" w:author="Author"/>
              </w:rPr>
            </w:pPr>
            <w:del w:id="2469" w:author="Author">
              <w:r w:rsidRPr="00E021E9" w:rsidDel="00D57A2C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D34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70" w:author="Author"/>
              </w:rPr>
            </w:pPr>
            <w:del w:id="2471" w:author="Author">
              <w:r w:rsidRPr="00E021E9" w:rsidDel="00D57A2C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6A47BE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4F29C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73" w:author="Author"/>
              </w:rPr>
            </w:pPr>
            <w:del w:id="247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0292C9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C5D42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76" w:author="Author"/>
              </w:rPr>
            </w:pPr>
            <w:del w:id="247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69B42A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3185BA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79" w:author="Author"/>
              </w:rPr>
            </w:pPr>
            <w:del w:id="248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E3FB93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37096C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82" w:author="Author"/>
              </w:rPr>
            </w:pPr>
            <w:del w:id="248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9C604B" w:rsidRPr="00E021E9" w:rsidDel="00D57A2C" w14:paraId="5251C75F" w14:textId="77777777" w:rsidTr="00643D4F">
        <w:trPr>
          <w:cantSplit/>
          <w:trHeight w:val="190"/>
          <w:del w:id="24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486F8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A7A5B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486" w:author="Author"/>
              </w:rPr>
            </w:pPr>
            <w:del w:id="2487" w:author="Author">
              <w:r w:rsidRPr="00E021E9" w:rsidDel="00D57A2C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4F4BC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88" w:author="Author"/>
              </w:rPr>
            </w:pPr>
            <w:del w:id="2489" w:author="Author">
              <w:r w:rsidRPr="00E021E9" w:rsidDel="00D57A2C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0DBDEA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3BB03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91" w:author="Author"/>
              </w:rPr>
            </w:pPr>
            <w:del w:id="249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E52CA3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EE5B8F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94" w:author="Author"/>
              </w:rPr>
            </w:pPr>
            <w:del w:id="249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3B3777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CBCB1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497" w:author="Author"/>
              </w:rPr>
            </w:pPr>
            <w:del w:id="249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BED2E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4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06C8CA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00" w:author="Author"/>
              </w:rPr>
            </w:pPr>
            <w:del w:id="250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9C604B" w:rsidRPr="00E021E9" w:rsidDel="00D57A2C" w14:paraId="45A45441" w14:textId="77777777" w:rsidTr="00643D4F">
        <w:trPr>
          <w:cantSplit/>
          <w:trHeight w:val="190"/>
          <w:del w:id="25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5A671F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2E168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504" w:author="Author"/>
              </w:rPr>
            </w:pPr>
            <w:del w:id="2505" w:author="Author">
              <w:r w:rsidRPr="00E021E9" w:rsidDel="00D57A2C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E481F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06" w:author="Author"/>
              </w:rPr>
            </w:pPr>
            <w:del w:id="2507" w:author="Author">
              <w:r w:rsidRPr="00E021E9" w:rsidDel="00D57A2C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21921F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EF865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09" w:author="Author"/>
              </w:rPr>
            </w:pPr>
            <w:del w:id="251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120E6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58165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12" w:author="Author"/>
              </w:rPr>
            </w:pPr>
            <w:del w:id="251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5DA19C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0D924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15" w:author="Author"/>
              </w:rPr>
            </w:pPr>
            <w:del w:id="251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B14E8A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1EC62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18" w:author="Author"/>
              </w:rPr>
            </w:pPr>
            <w:del w:id="251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9C604B" w:rsidRPr="00E021E9" w:rsidDel="00D57A2C" w14:paraId="410510E6" w14:textId="77777777" w:rsidTr="00643D4F">
        <w:trPr>
          <w:cantSplit/>
          <w:trHeight w:val="190"/>
          <w:del w:id="25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41212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178FB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522" w:author="Author"/>
              </w:rPr>
            </w:pPr>
            <w:del w:id="2523" w:author="Author">
              <w:r w:rsidRPr="00E021E9" w:rsidDel="00D57A2C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B2EA4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24" w:author="Author"/>
              </w:rPr>
            </w:pPr>
            <w:del w:id="2525" w:author="Author">
              <w:r w:rsidRPr="00E021E9" w:rsidDel="00D57A2C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29345A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CA345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27" w:author="Author"/>
              </w:rPr>
            </w:pPr>
            <w:del w:id="252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45D62D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365284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30" w:author="Author"/>
              </w:rPr>
            </w:pPr>
            <w:del w:id="253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08677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7563E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33" w:author="Author"/>
              </w:rPr>
            </w:pPr>
            <w:del w:id="253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87109A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94C2E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36" w:author="Author"/>
              </w:rPr>
            </w:pPr>
            <w:del w:id="253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9C604B" w:rsidRPr="00E021E9" w:rsidDel="00D57A2C" w14:paraId="2AC53A79" w14:textId="77777777" w:rsidTr="00643D4F">
        <w:trPr>
          <w:cantSplit/>
          <w:trHeight w:val="190"/>
          <w:del w:id="25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66154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A4651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540" w:author="Author"/>
              </w:rPr>
            </w:pPr>
            <w:del w:id="2541" w:author="Author">
              <w:r w:rsidRPr="00E021E9" w:rsidDel="00D57A2C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53E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42" w:author="Author"/>
              </w:rPr>
            </w:pPr>
            <w:del w:id="2543" w:author="Author">
              <w:r w:rsidRPr="00E021E9" w:rsidDel="00D57A2C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709BA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CEB87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45" w:author="Author"/>
              </w:rPr>
            </w:pPr>
            <w:del w:id="254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47468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D295D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48" w:author="Author"/>
              </w:rPr>
            </w:pPr>
            <w:del w:id="254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CC488E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08407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51" w:author="Author"/>
              </w:rPr>
            </w:pPr>
            <w:del w:id="255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9CBBC9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DD0994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54" w:author="Author"/>
              </w:rPr>
            </w:pPr>
            <w:del w:id="255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  <w:tr w:rsidR="009C604B" w:rsidRPr="00E021E9" w:rsidDel="00D57A2C" w14:paraId="10F1AA02" w14:textId="77777777" w:rsidTr="00643D4F">
        <w:trPr>
          <w:cantSplit/>
          <w:trHeight w:val="190"/>
          <w:del w:id="25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61074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10809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558" w:author="Author"/>
              </w:rPr>
            </w:pPr>
            <w:del w:id="2559" w:author="Author">
              <w:r w:rsidRPr="00E021E9" w:rsidDel="00D57A2C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E01A3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60" w:author="Author"/>
              </w:rPr>
            </w:pPr>
            <w:del w:id="2561" w:author="Author">
              <w:r w:rsidRPr="00E021E9" w:rsidDel="00D57A2C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117ED1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3ADF0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63" w:author="Author"/>
              </w:rPr>
            </w:pPr>
            <w:del w:id="256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8B1E35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12AB19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66" w:author="Author"/>
              </w:rPr>
            </w:pPr>
            <w:del w:id="256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3AC1BC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7399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69" w:author="Author"/>
              </w:rPr>
            </w:pPr>
            <w:del w:id="257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DA20AA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23F16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72" w:author="Author"/>
              </w:rPr>
            </w:pPr>
            <w:del w:id="257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9C604B" w:rsidRPr="00E021E9" w:rsidDel="00D57A2C" w14:paraId="2410C671" w14:textId="77777777" w:rsidTr="00643D4F">
        <w:trPr>
          <w:cantSplit/>
          <w:trHeight w:val="190"/>
          <w:del w:id="25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13C62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66FB5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576" w:author="Author"/>
              </w:rPr>
            </w:pPr>
            <w:del w:id="2577" w:author="Author">
              <w:r w:rsidRPr="00E021E9" w:rsidDel="00D57A2C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857E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78" w:author="Author"/>
              </w:rPr>
            </w:pPr>
            <w:del w:id="2579" w:author="Author">
              <w:r w:rsidRPr="00E021E9" w:rsidDel="00D57A2C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F14184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6B1D87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81" w:author="Author"/>
              </w:rPr>
            </w:pPr>
            <w:del w:id="258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1879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587CD6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BA11C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84" w:author="Author"/>
              </w:rPr>
            </w:pPr>
            <w:del w:id="258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49F39D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13977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87" w:author="Author"/>
              </w:rPr>
            </w:pPr>
            <w:del w:id="258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A68A5F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1725C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90" w:author="Author"/>
              </w:rPr>
            </w:pPr>
            <w:del w:id="259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176</w:delText>
              </w:r>
            </w:del>
          </w:p>
        </w:tc>
      </w:tr>
      <w:tr w:rsidR="009C604B" w:rsidRPr="00E021E9" w:rsidDel="00D57A2C" w14:paraId="32ED1406" w14:textId="77777777" w:rsidTr="00643D4F">
        <w:trPr>
          <w:cantSplit/>
          <w:trHeight w:val="190"/>
          <w:del w:id="25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99A8A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7F312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594" w:author="Author"/>
              </w:rPr>
            </w:pPr>
            <w:del w:id="2595" w:author="Author">
              <w:r w:rsidRPr="00E021E9" w:rsidDel="00D57A2C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4E2AA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96" w:author="Author"/>
              </w:rPr>
            </w:pPr>
            <w:del w:id="2597" w:author="Author">
              <w:r w:rsidRPr="00E021E9" w:rsidDel="00D57A2C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86787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5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8882BC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599" w:author="Author"/>
              </w:rPr>
            </w:pPr>
            <w:del w:id="260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0C0DDD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7C872A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02" w:author="Author"/>
              </w:rPr>
            </w:pPr>
            <w:del w:id="260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5A32B8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589C3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05" w:author="Author"/>
              </w:rPr>
            </w:pPr>
            <w:del w:id="260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6E3FAD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8DAB3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08" w:author="Author"/>
              </w:rPr>
            </w:pPr>
            <w:del w:id="260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9C604B" w:rsidRPr="00E021E9" w:rsidDel="00D57A2C" w14:paraId="7E8B3096" w14:textId="77777777" w:rsidTr="00643D4F">
        <w:trPr>
          <w:cantSplit/>
          <w:trHeight w:val="190"/>
          <w:del w:id="26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25FDE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95B98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612" w:author="Author"/>
              </w:rPr>
            </w:pPr>
            <w:del w:id="2613" w:author="Author">
              <w:r w:rsidRPr="00E021E9" w:rsidDel="00D57A2C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BB6E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14" w:author="Author"/>
              </w:rPr>
            </w:pPr>
            <w:del w:id="2615" w:author="Author">
              <w:r w:rsidRPr="00E021E9" w:rsidDel="00D57A2C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F3955B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57FC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17" w:author="Author"/>
              </w:rPr>
            </w:pPr>
            <w:del w:id="261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F3C637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080C69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20" w:author="Author"/>
              </w:rPr>
            </w:pPr>
            <w:del w:id="262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D10F95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4F8F49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23" w:author="Author"/>
              </w:rPr>
            </w:pPr>
            <w:del w:id="262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38BA49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4F696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26" w:author="Author"/>
              </w:rPr>
            </w:pPr>
            <w:del w:id="262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9C604B" w:rsidRPr="00E021E9" w:rsidDel="00D57A2C" w14:paraId="2FADC683" w14:textId="77777777" w:rsidTr="00643D4F">
        <w:trPr>
          <w:cantSplit/>
          <w:trHeight w:val="190"/>
          <w:del w:id="26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D3F61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46CC1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630" w:author="Author"/>
              </w:rPr>
            </w:pPr>
            <w:del w:id="2631" w:author="Author">
              <w:r w:rsidRPr="00E021E9" w:rsidDel="00D57A2C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CFBE3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32" w:author="Author"/>
              </w:rPr>
            </w:pPr>
            <w:del w:id="2633" w:author="Author">
              <w:r w:rsidRPr="00E021E9" w:rsidDel="00D57A2C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F7E9CA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D0B84F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35" w:author="Author"/>
              </w:rPr>
            </w:pPr>
            <w:del w:id="263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3B84F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67EE03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38" w:author="Author"/>
              </w:rPr>
            </w:pPr>
            <w:del w:id="263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2C87A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71ACA3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41" w:author="Author"/>
              </w:rPr>
            </w:pPr>
            <w:del w:id="264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F8CB85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A49324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44" w:author="Author"/>
              </w:rPr>
            </w:pPr>
            <w:del w:id="264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9C604B" w:rsidRPr="00E021E9" w:rsidDel="00D57A2C" w14:paraId="36B27E2F" w14:textId="77777777" w:rsidTr="00643D4F">
        <w:trPr>
          <w:cantSplit/>
          <w:trHeight w:val="190"/>
          <w:del w:id="26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A561C9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53FD3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648" w:author="Author"/>
              </w:rPr>
            </w:pPr>
            <w:del w:id="2649" w:author="Author">
              <w:r w:rsidRPr="00E021E9" w:rsidDel="00D57A2C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E596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50" w:author="Author"/>
              </w:rPr>
            </w:pPr>
            <w:del w:id="2651" w:author="Author">
              <w:r w:rsidRPr="00E021E9" w:rsidDel="00D57A2C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084610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74D3D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53" w:author="Author"/>
              </w:rPr>
            </w:pPr>
            <w:del w:id="265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F0AF63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85243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56" w:author="Author"/>
              </w:rPr>
            </w:pPr>
            <w:del w:id="265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CBDF45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41536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59" w:author="Author"/>
              </w:rPr>
            </w:pPr>
            <w:del w:id="266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2866B6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F92FF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62" w:author="Author"/>
              </w:rPr>
            </w:pPr>
            <w:del w:id="266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9C604B" w:rsidRPr="00E021E9" w:rsidDel="00D57A2C" w14:paraId="455806D0" w14:textId="77777777" w:rsidTr="00643D4F">
        <w:trPr>
          <w:cantSplit/>
          <w:trHeight w:val="190"/>
          <w:del w:id="26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9FAE4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DFEDD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666" w:author="Author"/>
              </w:rPr>
            </w:pPr>
            <w:del w:id="2667" w:author="Author">
              <w:r w:rsidRPr="00E021E9" w:rsidDel="00D57A2C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71DC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68" w:author="Author"/>
              </w:rPr>
            </w:pPr>
            <w:del w:id="2669" w:author="Author">
              <w:r w:rsidRPr="00E021E9" w:rsidDel="00D57A2C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1D5B2A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3F433C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71" w:author="Author"/>
              </w:rPr>
            </w:pPr>
            <w:del w:id="267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031AA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21776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74" w:author="Author"/>
              </w:rPr>
            </w:pPr>
            <w:del w:id="267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EF110B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6DD6A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77" w:author="Author"/>
              </w:rPr>
            </w:pPr>
            <w:del w:id="267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D05754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B2EDC3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80" w:author="Author"/>
              </w:rPr>
            </w:pPr>
            <w:del w:id="268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9C604B" w:rsidRPr="00E021E9" w:rsidDel="00D57A2C" w14:paraId="56418173" w14:textId="77777777" w:rsidTr="00643D4F">
        <w:trPr>
          <w:cantSplit/>
          <w:trHeight w:val="190"/>
          <w:del w:id="26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0A438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CCC48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684" w:author="Author"/>
              </w:rPr>
            </w:pPr>
            <w:del w:id="2685" w:author="Author">
              <w:r w:rsidRPr="00E021E9" w:rsidDel="00D57A2C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5E23C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86" w:author="Author"/>
              </w:rPr>
            </w:pPr>
            <w:del w:id="2687" w:author="Author">
              <w:r w:rsidRPr="00E021E9" w:rsidDel="00D57A2C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851036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CB972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89" w:author="Author"/>
              </w:rPr>
            </w:pPr>
            <w:del w:id="269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2771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71603E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861E83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92" w:author="Author"/>
              </w:rPr>
            </w:pPr>
            <w:del w:id="269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94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4D685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A7FEBC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95" w:author="Author"/>
              </w:rPr>
            </w:pPr>
            <w:del w:id="269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E4502E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6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E4E567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698" w:author="Author"/>
              </w:rPr>
            </w:pPr>
            <w:del w:id="269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9C604B" w:rsidRPr="00E021E9" w:rsidDel="00D57A2C" w14:paraId="1A7AD630" w14:textId="77777777" w:rsidTr="00643D4F">
        <w:trPr>
          <w:cantSplit/>
          <w:trHeight w:val="190"/>
          <w:del w:id="27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0FFB3C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5FA33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702" w:author="Author"/>
              </w:rPr>
            </w:pPr>
            <w:del w:id="2703" w:author="Author">
              <w:r w:rsidRPr="00E021E9" w:rsidDel="00D57A2C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C425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04" w:author="Author"/>
              </w:rPr>
            </w:pPr>
            <w:del w:id="2705" w:author="Author">
              <w:r w:rsidRPr="00E021E9" w:rsidDel="00D57A2C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A7000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F7B32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07" w:author="Author"/>
              </w:rPr>
            </w:pPr>
            <w:del w:id="270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1971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FA7AC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F02B2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10" w:author="Author"/>
              </w:rPr>
            </w:pPr>
            <w:del w:id="271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B5584D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09850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13" w:author="Author"/>
              </w:rPr>
            </w:pPr>
            <w:del w:id="271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41051A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6DB30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16" w:author="Author"/>
              </w:rPr>
            </w:pPr>
            <w:del w:id="271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9C604B" w:rsidRPr="00E021E9" w:rsidDel="00D57A2C" w14:paraId="3B6E1EA6" w14:textId="77777777" w:rsidTr="00643D4F">
        <w:trPr>
          <w:cantSplit/>
          <w:trHeight w:val="190"/>
          <w:del w:id="27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77A874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6731D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720" w:author="Author"/>
              </w:rPr>
            </w:pPr>
            <w:del w:id="2721" w:author="Author">
              <w:r w:rsidRPr="00E021E9" w:rsidDel="00D57A2C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AD48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22" w:author="Author"/>
              </w:rPr>
            </w:pPr>
            <w:del w:id="2723" w:author="Author">
              <w:r w:rsidRPr="00E021E9" w:rsidDel="00D57A2C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B7692D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4AB70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25" w:author="Author"/>
              </w:rPr>
            </w:pPr>
            <w:del w:id="272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1971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5CF6B8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719C8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28" w:author="Author"/>
              </w:rPr>
            </w:pPr>
            <w:del w:id="272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8EBCEA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F216A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31" w:author="Author"/>
              </w:rPr>
            </w:pPr>
            <w:del w:id="273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5AEC1D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20F544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34" w:author="Author"/>
              </w:rPr>
            </w:pPr>
            <w:del w:id="273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9C604B" w:rsidRPr="00E021E9" w:rsidDel="00D57A2C" w14:paraId="39533920" w14:textId="77777777" w:rsidTr="00643D4F">
        <w:trPr>
          <w:cantSplit/>
          <w:trHeight w:val="190"/>
          <w:del w:id="27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9AA45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F75DE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738" w:author="Author"/>
              </w:rPr>
            </w:pPr>
            <w:del w:id="2739" w:author="Author">
              <w:r w:rsidRPr="00E021E9" w:rsidDel="00D57A2C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9C4C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40" w:author="Author"/>
              </w:rPr>
            </w:pPr>
            <w:del w:id="2741" w:author="Author">
              <w:r w:rsidRPr="00E021E9" w:rsidDel="00D57A2C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7FCFAD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F0C93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43" w:author="Author"/>
              </w:rPr>
            </w:pPr>
            <w:del w:id="274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A20605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CDC48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46" w:author="Author"/>
              </w:rPr>
            </w:pPr>
            <w:del w:id="274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F89A99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4FC4AA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49" w:author="Author"/>
              </w:rPr>
            </w:pPr>
            <w:del w:id="275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38628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27EA44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52" w:author="Author"/>
              </w:rPr>
            </w:pPr>
            <w:del w:id="275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9C604B" w:rsidRPr="00E021E9" w:rsidDel="00D57A2C" w14:paraId="61F01BDD" w14:textId="77777777" w:rsidTr="00643D4F">
        <w:trPr>
          <w:cantSplit/>
          <w:trHeight w:val="190"/>
          <w:del w:id="27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C3555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EE1B3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756" w:author="Author"/>
              </w:rPr>
            </w:pPr>
            <w:del w:id="2757" w:author="Author">
              <w:r w:rsidRPr="00E021E9" w:rsidDel="00D57A2C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54EB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58" w:author="Author"/>
              </w:rPr>
            </w:pPr>
            <w:del w:id="2759" w:author="Author">
              <w:r w:rsidRPr="00E021E9" w:rsidDel="00D57A2C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7AAA23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DDD5C3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61" w:author="Author"/>
              </w:rPr>
            </w:pPr>
            <w:del w:id="276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5E5389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B7835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64" w:author="Author"/>
              </w:rPr>
            </w:pPr>
            <w:del w:id="276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376365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ED070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67" w:author="Author"/>
              </w:rPr>
            </w:pPr>
            <w:del w:id="276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32D887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A9961A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70" w:author="Author"/>
              </w:rPr>
            </w:pPr>
            <w:del w:id="277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9C604B" w:rsidRPr="00E021E9" w:rsidDel="00D57A2C" w14:paraId="53D23305" w14:textId="77777777" w:rsidTr="00643D4F">
        <w:trPr>
          <w:cantSplit/>
          <w:trHeight w:val="190"/>
          <w:del w:id="27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69E4DF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E206C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774" w:author="Author"/>
              </w:rPr>
            </w:pPr>
            <w:del w:id="2775" w:author="Author">
              <w:r w:rsidRPr="00E021E9" w:rsidDel="00D57A2C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E87CF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76" w:author="Author"/>
              </w:rPr>
            </w:pPr>
            <w:del w:id="2777" w:author="Author">
              <w:r w:rsidRPr="00E021E9" w:rsidDel="00D57A2C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9CC8FF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D7AC5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79" w:author="Author"/>
              </w:rPr>
            </w:pPr>
            <w:del w:id="278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FB46F1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DD746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82" w:author="Author"/>
              </w:rPr>
            </w:pPr>
            <w:del w:id="278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C66535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259664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85" w:author="Author"/>
              </w:rPr>
            </w:pPr>
            <w:del w:id="278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076925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59A31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88" w:author="Author"/>
              </w:rPr>
            </w:pPr>
            <w:del w:id="278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9C604B" w:rsidRPr="00E021E9" w:rsidDel="00D57A2C" w14:paraId="57D12D82" w14:textId="77777777" w:rsidTr="00643D4F">
        <w:trPr>
          <w:cantSplit/>
          <w:trHeight w:val="190"/>
          <w:del w:id="27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FC3137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8E220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792" w:author="Author"/>
              </w:rPr>
            </w:pPr>
            <w:del w:id="2793" w:author="Author">
              <w:r w:rsidRPr="00E021E9" w:rsidDel="00D57A2C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7A29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94" w:author="Author"/>
              </w:rPr>
            </w:pPr>
            <w:del w:id="2795" w:author="Author">
              <w:r w:rsidRPr="00E021E9" w:rsidDel="00D57A2C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F65BB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28936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797" w:author="Author"/>
              </w:rPr>
            </w:pPr>
            <w:del w:id="279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1971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ABCB27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7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9D973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00" w:author="Author"/>
              </w:rPr>
            </w:pPr>
            <w:del w:id="280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BF2985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A8958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03" w:author="Author"/>
              </w:rPr>
            </w:pPr>
            <w:del w:id="280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E31F1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4EBDB9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06" w:author="Author"/>
              </w:rPr>
            </w:pPr>
            <w:del w:id="280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9C604B" w:rsidRPr="00E021E9" w:rsidDel="00D57A2C" w14:paraId="42FBB0F6" w14:textId="77777777" w:rsidTr="00643D4F">
        <w:trPr>
          <w:cantSplit/>
          <w:trHeight w:val="190"/>
          <w:del w:id="28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CBC32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4F82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810" w:author="Author"/>
              </w:rPr>
            </w:pPr>
            <w:del w:id="2811" w:author="Author">
              <w:r w:rsidRPr="00E021E9" w:rsidDel="00D57A2C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C008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12" w:author="Author"/>
              </w:rPr>
            </w:pPr>
            <w:del w:id="2813" w:author="Author">
              <w:r w:rsidRPr="00E021E9" w:rsidDel="00D57A2C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EBF2E9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D2A844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15" w:author="Author"/>
              </w:rPr>
            </w:pPr>
            <w:del w:id="281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2381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E0774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C0C34F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18" w:author="Author"/>
              </w:rPr>
            </w:pPr>
            <w:del w:id="281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11833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2D24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21" w:author="Author"/>
              </w:rPr>
            </w:pPr>
            <w:del w:id="282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AADC9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DC8589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24" w:author="Author"/>
              </w:rPr>
            </w:pPr>
            <w:del w:id="282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9C604B" w:rsidRPr="00E021E9" w:rsidDel="00D57A2C" w14:paraId="5FA79785" w14:textId="77777777" w:rsidTr="00643D4F">
        <w:trPr>
          <w:cantSplit/>
          <w:trHeight w:val="190"/>
          <w:del w:id="28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C09F3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7DBC4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828" w:author="Author"/>
              </w:rPr>
            </w:pPr>
            <w:del w:id="2829" w:author="Author">
              <w:r w:rsidRPr="00E021E9" w:rsidDel="00D57A2C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6B43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30" w:author="Author"/>
              </w:rPr>
            </w:pPr>
            <w:del w:id="2831" w:author="Author">
              <w:r w:rsidRPr="00E021E9" w:rsidDel="00D57A2C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5B61F0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C91F7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33" w:author="Author"/>
              </w:rPr>
            </w:pPr>
            <w:del w:id="283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2022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C9B615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5B1BE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36" w:author="Author"/>
              </w:rPr>
            </w:pPr>
            <w:del w:id="283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4A047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99649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39" w:author="Author"/>
              </w:rPr>
            </w:pPr>
            <w:del w:id="284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B543F5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FCE9F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42" w:author="Author"/>
              </w:rPr>
            </w:pPr>
            <w:del w:id="284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190</w:delText>
              </w:r>
            </w:del>
          </w:p>
        </w:tc>
      </w:tr>
      <w:tr w:rsidR="009C604B" w:rsidRPr="00E021E9" w:rsidDel="00D57A2C" w14:paraId="5D9C2CF6" w14:textId="77777777" w:rsidTr="00643D4F">
        <w:trPr>
          <w:cantSplit/>
          <w:trHeight w:val="190"/>
          <w:del w:id="28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6CA28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5083D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846" w:author="Author"/>
              </w:rPr>
            </w:pPr>
            <w:del w:id="2847" w:author="Author">
              <w:r w:rsidRPr="00E021E9" w:rsidDel="00D57A2C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9E02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48" w:author="Author"/>
              </w:rPr>
            </w:pPr>
            <w:del w:id="2849" w:author="Author">
              <w:r w:rsidRPr="00E021E9" w:rsidDel="00D57A2C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5929C3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A3DF67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51" w:author="Author"/>
              </w:rPr>
            </w:pPr>
            <w:del w:id="285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BE49C8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2175E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54" w:author="Author"/>
              </w:rPr>
            </w:pPr>
            <w:del w:id="285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B58060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0AD21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57" w:author="Author"/>
              </w:rPr>
            </w:pPr>
            <w:del w:id="285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29C54B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82B66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60" w:author="Author"/>
              </w:rPr>
            </w:pPr>
            <w:del w:id="286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9C604B" w:rsidRPr="00E021E9" w:rsidDel="00D57A2C" w14:paraId="6B9658A8" w14:textId="77777777" w:rsidTr="00643D4F">
        <w:trPr>
          <w:cantSplit/>
          <w:trHeight w:val="190"/>
          <w:del w:id="28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75C543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D8AC3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864" w:author="Author"/>
              </w:rPr>
            </w:pPr>
            <w:del w:id="2865" w:author="Author">
              <w:r w:rsidRPr="00E021E9" w:rsidDel="00D57A2C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11224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66" w:author="Author"/>
              </w:rPr>
            </w:pPr>
            <w:del w:id="2867" w:author="Author">
              <w:r w:rsidRPr="00E021E9" w:rsidDel="00D57A2C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01A48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10BE4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69" w:author="Author"/>
              </w:rPr>
            </w:pPr>
            <w:del w:id="287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6050B9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05775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72" w:author="Author"/>
              </w:rPr>
            </w:pPr>
            <w:del w:id="287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C1006D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3A470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75" w:author="Author"/>
              </w:rPr>
            </w:pPr>
            <w:del w:id="287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C4249F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BDC75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78" w:author="Author"/>
              </w:rPr>
            </w:pPr>
            <w:del w:id="287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9C604B" w:rsidRPr="00E021E9" w:rsidDel="00D57A2C" w14:paraId="779ADFF6" w14:textId="77777777" w:rsidTr="00643D4F">
        <w:trPr>
          <w:cantSplit/>
          <w:trHeight w:val="190"/>
          <w:del w:id="28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D41A6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4735F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882" w:author="Author"/>
              </w:rPr>
            </w:pPr>
            <w:del w:id="2883" w:author="Author">
              <w:r w:rsidRPr="00E021E9" w:rsidDel="00D57A2C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ADA94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84" w:author="Author"/>
              </w:rPr>
            </w:pPr>
            <w:del w:id="2885" w:author="Author">
              <w:r w:rsidRPr="00E021E9" w:rsidDel="00D57A2C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305328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F2F4E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87" w:author="Author"/>
              </w:rPr>
            </w:pPr>
            <w:del w:id="288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A9434A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8748C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90" w:author="Author"/>
              </w:rPr>
            </w:pPr>
            <w:del w:id="289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FF941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E03C9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93" w:author="Author"/>
              </w:rPr>
            </w:pPr>
            <w:del w:id="289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818D0D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8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0D12E7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96" w:author="Author"/>
              </w:rPr>
            </w:pPr>
            <w:del w:id="289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  <w:tr w:rsidR="009C604B" w:rsidRPr="00E021E9" w:rsidDel="00D57A2C" w14:paraId="2FB3C053" w14:textId="77777777" w:rsidTr="00643D4F">
        <w:trPr>
          <w:cantSplit/>
          <w:trHeight w:val="190"/>
          <w:del w:id="28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8EDB7A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8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69B96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900" w:author="Author"/>
              </w:rPr>
            </w:pPr>
            <w:del w:id="2901" w:author="Author">
              <w:r w:rsidRPr="00E021E9" w:rsidDel="00D57A2C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B68D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02" w:author="Author"/>
              </w:rPr>
            </w:pPr>
            <w:del w:id="2903" w:author="Author">
              <w:r w:rsidRPr="00E021E9" w:rsidDel="00D57A2C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C0CA8F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27960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05" w:author="Author"/>
              </w:rPr>
            </w:pPr>
            <w:del w:id="290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2022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B264B1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CD9EA3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08" w:author="Author"/>
              </w:rPr>
            </w:pPr>
            <w:del w:id="290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4B9FDE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40F18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11" w:author="Author"/>
              </w:rPr>
            </w:pPr>
            <w:del w:id="291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7E6E7C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61457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14" w:author="Author"/>
              </w:rPr>
            </w:pPr>
            <w:del w:id="291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190</w:delText>
              </w:r>
            </w:del>
          </w:p>
        </w:tc>
      </w:tr>
      <w:tr w:rsidR="009C604B" w:rsidRPr="00E021E9" w:rsidDel="00D57A2C" w14:paraId="18BAA8F4" w14:textId="77777777" w:rsidTr="00643D4F">
        <w:trPr>
          <w:cantSplit/>
          <w:trHeight w:val="190"/>
          <w:del w:id="29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E609F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A26F3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918" w:author="Author"/>
              </w:rPr>
            </w:pPr>
            <w:del w:id="2919" w:author="Author">
              <w:r w:rsidRPr="00E021E9" w:rsidDel="00D57A2C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4EB4F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20" w:author="Author"/>
              </w:rPr>
            </w:pPr>
            <w:del w:id="2921" w:author="Author">
              <w:r w:rsidRPr="00E021E9" w:rsidDel="00D57A2C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D3DD90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E7A91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23" w:author="Author"/>
              </w:rPr>
            </w:pPr>
            <w:del w:id="292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2022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4DBD27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E620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26" w:author="Author"/>
              </w:rPr>
            </w:pPr>
            <w:del w:id="292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E4613D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735D2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29" w:author="Author"/>
              </w:rPr>
            </w:pPr>
            <w:del w:id="293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CA05C6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4C5DE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32" w:author="Author"/>
              </w:rPr>
            </w:pPr>
            <w:del w:id="293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190</w:delText>
              </w:r>
            </w:del>
          </w:p>
        </w:tc>
      </w:tr>
      <w:tr w:rsidR="009C604B" w:rsidRPr="00E021E9" w:rsidDel="00D57A2C" w14:paraId="6D2AC91E" w14:textId="77777777" w:rsidTr="00643D4F">
        <w:trPr>
          <w:cantSplit/>
          <w:trHeight w:val="190"/>
          <w:del w:id="29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F06A3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87894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936" w:author="Author"/>
              </w:rPr>
            </w:pPr>
            <w:del w:id="2937" w:author="Author">
              <w:r w:rsidRPr="00E021E9" w:rsidDel="00D57A2C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6BE79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38" w:author="Author"/>
              </w:rPr>
            </w:pPr>
            <w:del w:id="2939" w:author="Author">
              <w:r w:rsidRPr="00E021E9" w:rsidDel="00D57A2C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E619B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74B787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41" w:author="Author"/>
              </w:rPr>
            </w:pPr>
            <w:del w:id="294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2771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B1852B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4E954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44" w:author="Author"/>
              </w:rPr>
            </w:pPr>
            <w:del w:id="294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94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C138F4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B2CE0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47" w:author="Author"/>
              </w:rPr>
            </w:pPr>
            <w:del w:id="294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966684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E7A17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50" w:author="Author"/>
              </w:rPr>
            </w:pPr>
            <w:del w:id="295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9C604B" w:rsidRPr="00E021E9" w:rsidDel="00D57A2C" w14:paraId="56164DDA" w14:textId="77777777" w:rsidTr="00643D4F">
        <w:trPr>
          <w:cantSplit/>
          <w:trHeight w:val="190"/>
          <w:del w:id="29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72712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B6BFC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954" w:author="Author"/>
              </w:rPr>
            </w:pPr>
            <w:del w:id="2955" w:author="Author">
              <w:r w:rsidRPr="00E021E9" w:rsidDel="00D57A2C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A90B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56" w:author="Author"/>
              </w:rPr>
            </w:pPr>
            <w:del w:id="2957" w:author="Author">
              <w:r w:rsidRPr="00E021E9" w:rsidDel="00D57A2C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2DB098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DC65FA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59" w:author="Author"/>
              </w:rPr>
            </w:pPr>
            <w:del w:id="296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40E87C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23AD8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62" w:author="Author"/>
              </w:rPr>
            </w:pPr>
            <w:del w:id="296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C4A44E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E007C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65" w:author="Author"/>
              </w:rPr>
            </w:pPr>
            <w:del w:id="296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96FCB0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68C9E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68" w:author="Author"/>
              </w:rPr>
            </w:pPr>
            <w:del w:id="296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9C604B" w:rsidRPr="00E021E9" w:rsidDel="00D57A2C" w14:paraId="0CFE1896" w14:textId="77777777" w:rsidTr="00643D4F">
        <w:trPr>
          <w:cantSplit/>
          <w:trHeight w:val="190"/>
          <w:del w:id="29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B5811C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6CBA4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972" w:author="Author"/>
              </w:rPr>
            </w:pPr>
            <w:del w:id="2973" w:author="Author">
              <w:r w:rsidRPr="00E021E9" w:rsidDel="00D57A2C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F1C74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74" w:author="Author"/>
              </w:rPr>
            </w:pPr>
            <w:del w:id="2975" w:author="Author">
              <w:r w:rsidRPr="00E021E9" w:rsidDel="00D57A2C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D39216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98514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77" w:author="Author"/>
              </w:rPr>
            </w:pPr>
            <w:del w:id="297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71D65F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39D759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80" w:author="Author"/>
              </w:rPr>
            </w:pPr>
            <w:del w:id="298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074D31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29452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83" w:author="Author"/>
              </w:rPr>
            </w:pPr>
            <w:del w:id="298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4F3978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5C88F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86" w:author="Author"/>
              </w:rPr>
            </w:pPr>
            <w:del w:id="298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9C604B" w:rsidRPr="00E021E9" w:rsidDel="00D57A2C" w14:paraId="4D980E40" w14:textId="77777777" w:rsidTr="00643D4F">
        <w:trPr>
          <w:cantSplit/>
          <w:trHeight w:val="190"/>
          <w:del w:id="29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01EB37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963B6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2990" w:author="Author"/>
              </w:rPr>
            </w:pPr>
            <w:del w:id="2991" w:author="Author">
              <w:r w:rsidRPr="00E021E9" w:rsidDel="00D57A2C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328F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92" w:author="Author"/>
              </w:rPr>
            </w:pPr>
            <w:del w:id="2993" w:author="Author">
              <w:r w:rsidRPr="00E021E9" w:rsidDel="00D57A2C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2667A4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62BA2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95" w:author="Author"/>
              </w:rPr>
            </w:pPr>
            <w:del w:id="299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8C06CB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29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D5C0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2998" w:author="Author"/>
              </w:rPr>
            </w:pPr>
            <w:del w:id="299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F17BC6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2629F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01" w:author="Author"/>
              </w:rPr>
            </w:pPr>
            <w:del w:id="300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254DDD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28DC4C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04" w:author="Author"/>
              </w:rPr>
            </w:pPr>
            <w:del w:id="300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  <w:tr w:rsidR="009C604B" w:rsidRPr="00E021E9" w:rsidDel="00D57A2C" w14:paraId="37523AB8" w14:textId="77777777" w:rsidTr="00643D4F">
        <w:trPr>
          <w:cantSplit/>
          <w:trHeight w:val="190"/>
          <w:del w:id="30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67816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BD8DB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3008" w:author="Author"/>
              </w:rPr>
            </w:pPr>
            <w:del w:id="3009" w:author="Author">
              <w:r w:rsidRPr="00E021E9" w:rsidDel="00D57A2C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B293F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10" w:author="Author"/>
              </w:rPr>
            </w:pPr>
            <w:del w:id="3011" w:author="Author">
              <w:r w:rsidRPr="00E021E9" w:rsidDel="00D57A2C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0A07A3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D3E96F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13" w:author="Author"/>
              </w:rPr>
            </w:pPr>
            <w:del w:id="301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2771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AF0C7D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7EBD9F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16" w:author="Author"/>
              </w:rPr>
            </w:pPr>
            <w:del w:id="301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94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3D6F07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D9397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19" w:author="Author"/>
              </w:rPr>
            </w:pPr>
            <w:del w:id="302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7E1624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245EB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22" w:author="Author"/>
              </w:rPr>
            </w:pPr>
            <w:del w:id="302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9C604B" w:rsidRPr="00E021E9" w:rsidDel="00D57A2C" w14:paraId="19E1CA17" w14:textId="77777777" w:rsidTr="00643D4F">
        <w:trPr>
          <w:cantSplit/>
          <w:trHeight w:val="190"/>
          <w:del w:id="30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A36D13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4FA3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3026" w:author="Author"/>
              </w:rPr>
            </w:pPr>
            <w:del w:id="3027" w:author="Author">
              <w:r w:rsidRPr="00E021E9" w:rsidDel="00D57A2C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802F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28" w:author="Author"/>
              </w:rPr>
            </w:pPr>
            <w:del w:id="3029" w:author="Author">
              <w:r w:rsidRPr="00E021E9" w:rsidDel="00D57A2C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86CD5E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8170D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31" w:author="Author"/>
              </w:rPr>
            </w:pPr>
            <w:del w:id="303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D35600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97330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34" w:author="Author"/>
              </w:rPr>
            </w:pPr>
            <w:del w:id="303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8DD5D5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5125FF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37" w:author="Author"/>
              </w:rPr>
            </w:pPr>
            <w:del w:id="303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2B6467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B7A92C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40" w:author="Author"/>
              </w:rPr>
            </w:pPr>
            <w:del w:id="304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9C604B" w:rsidRPr="00E021E9" w:rsidDel="00D57A2C" w14:paraId="5B2F2618" w14:textId="77777777" w:rsidTr="00643D4F">
        <w:trPr>
          <w:cantSplit/>
          <w:trHeight w:val="190"/>
          <w:del w:id="30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12845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AAE22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3044" w:author="Author"/>
              </w:rPr>
            </w:pPr>
            <w:del w:id="3045" w:author="Author">
              <w:r w:rsidRPr="00E021E9" w:rsidDel="00D57A2C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7034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46" w:author="Author"/>
              </w:rPr>
            </w:pPr>
            <w:del w:id="3047" w:author="Author">
              <w:r w:rsidRPr="00E021E9" w:rsidDel="00D57A2C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34913B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B45C4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49" w:author="Author"/>
              </w:rPr>
            </w:pPr>
            <w:del w:id="305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2827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43D898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D914CA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52" w:author="Author"/>
              </w:rPr>
            </w:pPr>
            <w:del w:id="305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96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FF4D7E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4CB8E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55" w:author="Author"/>
              </w:rPr>
            </w:pPr>
            <w:del w:id="305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D9556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6D8F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58" w:author="Author"/>
              </w:rPr>
            </w:pPr>
            <w:del w:id="305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9C604B" w:rsidRPr="00E021E9" w:rsidDel="00D57A2C" w14:paraId="4264BAC3" w14:textId="77777777" w:rsidTr="00643D4F">
        <w:trPr>
          <w:cantSplit/>
          <w:trHeight w:val="190"/>
          <w:del w:id="30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D54BCC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9AC39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3062" w:author="Author"/>
              </w:rPr>
            </w:pPr>
            <w:del w:id="3063" w:author="Author">
              <w:r w:rsidRPr="00E021E9" w:rsidDel="00D57A2C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0DBC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64" w:author="Author"/>
              </w:rPr>
            </w:pPr>
            <w:del w:id="3065" w:author="Author">
              <w:r w:rsidRPr="00E021E9" w:rsidDel="00D57A2C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5B34CE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05BDCC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67" w:author="Author"/>
              </w:rPr>
            </w:pPr>
            <w:del w:id="306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4EF170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90FD4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70" w:author="Author"/>
              </w:rPr>
            </w:pPr>
            <w:del w:id="307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50567F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12FC3C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73" w:author="Author"/>
              </w:rPr>
            </w:pPr>
            <w:del w:id="307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63692F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C6EC5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76" w:author="Author"/>
              </w:rPr>
            </w:pPr>
            <w:del w:id="307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9C604B" w:rsidRPr="00E021E9" w:rsidDel="00D57A2C" w14:paraId="451262A3" w14:textId="77777777" w:rsidTr="00643D4F">
        <w:trPr>
          <w:cantSplit/>
          <w:trHeight w:val="190"/>
          <w:del w:id="30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5DB4CA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D7D13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3080" w:author="Author"/>
              </w:rPr>
            </w:pPr>
            <w:del w:id="3081" w:author="Author">
              <w:r w:rsidRPr="00E021E9" w:rsidDel="00D57A2C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43DF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82" w:author="Author"/>
              </w:rPr>
            </w:pPr>
            <w:del w:id="3083" w:author="Author">
              <w:r w:rsidRPr="00E021E9" w:rsidDel="00D57A2C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2ABE99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DEA32A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85" w:author="Author"/>
              </w:rPr>
            </w:pPr>
            <w:del w:id="308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642D9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DF485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88" w:author="Author"/>
              </w:rPr>
            </w:pPr>
            <w:del w:id="308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E6EC5A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05FBC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91" w:author="Author"/>
              </w:rPr>
            </w:pPr>
            <w:del w:id="309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980AC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0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E180A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94" w:author="Author"/>
              </w:rPr>
            </w:pPr>
            <w:del w:id="309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9C604B" w:rsidRPr="00E021E9" w:rsidDel="00D57A2C" w14:paraId="26062674" w14:textId="77777777" w:rsidTr="00643D4F">
        <w:trPr>
          <w:cantSplit/>
          <w:trHeight w:val="190"/>
          <w:del w:id="30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5ECF5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0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64647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3098" w:author="Author"/>
              </w:rPr>
            </w:pPr>
            <w:del w:id="3099" w:author="Author">
              <w:r w:rsidRPr="00E021E9" w:rsidDel="00D57A2C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2F8D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00" w:author="Author"/>
              </w:rPr>
            </w:pPr>
            <w:del w:id="3101" w:author="Author">
              <w:r w:rsidRPr="00E021E9" w:rsidDel="00D57A2C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1060C3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5CF5D3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03" w:author="Author"/>
              </w:rPr>
            </w:pPr>
            <w:del w:id="310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2792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4F8974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58ECE7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06" w:author="Author"/>
              </w:rPr>
            </w:pPr>
            <w:del w:id="310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851184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FDC64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09" w:author="Author"/>
              </w:rPr>
            </w:pPr>
            <w:del w:id="311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AB622A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E1A1B9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12" w:author="Author"/>
              </w:rPr>
            </w:pPr>
            <w:del w:id="311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9C604B" w:rsidRPr="00E021E9" w:rsidDel="00D57A2C" w14:paraId="56B517AF" w14:textId="77777777" w:rsidTr="00643D4F">
        <w:trPr>
          <w:cantSplit/>
          <w:trHeight w:val="190"/>
          <w:del w:id="31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FDE783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76F59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3116" w:author="Author"/>
              </w:rPr>
            </w:pPr>
            <w:del w:id="3117" w:author="Author">
              <w:r w:rsidRPr="00E021E9" w:rsidDel="00D57A2C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76C3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18" w:author="Author"/>
              </w:rPr>
            </w:pPr>
            <w:del w:id="3119" w:author="Author">
              <w:r w:rsidRPr="00E021E9" w:rsidDel="00D57A2C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B0683C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9B73E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21" w:author="Author"/>
              </w:rPr>
            </w:pPr>
            <w:del w:id="312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B94D6B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DBAAB4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24" w:author="Author"/>
              </w:rPr>
            </w:pPr>
            <w:del w:id="312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30BB5F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90E847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27" w:author="Author"/>
              </w:rPr>
            </w:pPr>
            <w:del w:id="312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2BD18B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12B4F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30" w:author="Author"/>
              </w:rPr>
            </w:pPr>
            <w:del w:id="313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9C604B" w:rsidRPr="00E021E9" w:rsidDel="00D57A2C" w14:paraId="400C483C" w14:textId="77777777" w:rsidTr="00643D4F">
        <w:trPr>
          <w:cantSplit/>
          <w:trHeight w:val="190"/>
          <w:del w:id="31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5A780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A99A0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3134" w:author="Author"/>
              </w:rPr>
            </w:pPr>
            <w:del w:id="3135" w:author="Author">
              <w:r w:rsidRPr="00E021E9" w:rsidDel="00D57A2C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4724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36" w:author="Author"/>
              </w:rPr>
            </w:pPr>
            <w:del w:id="3137" w:author="Author">
              <w:r w:rsidRPr="00E021E9" w:rsidDel="00D57A2C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C00D5F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CD9C4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39" w:author="Author"/>
              </w:rPr>
            </w:pPr>
            <w:del w:id="314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2011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F0199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11B31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42" w:author="Author"/>
              </w:rPr>
            </w:pPr>
            <w:del w:id="314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10EE1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8A0B85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45" w:author="Author"/>
              </w:rPr>
            </w:pPr>
            <w:del w:id="314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E8C522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DF7EB2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48" w:author="Author"/>
              </w:rPr>
            </w:pPr>
            <w:del w:id="314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9C604B" w:rsidRPr="00E021E9" w:rsidDel="00D57A2C" w14:paraId="747D10E6" w14:textId="77777777" w:rsidTr="00643D4F">
        <w:trPr>
          <w:cantSplit/>
          <w:trHeight w:val="190"/>
          <w:del w:id="31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3BE9E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94764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3152" w:author="Author"/>
              </w:rPr>
            </w:pPr>
            <w:del w:id="3153" w:author="Author">
              <w:r w:rsidRPr="00E021E9" w:rsidDel="00D57A2C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4A69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54" w:author="Author"/>
              </w:rPr>
            </w:pPr>
            <w:del w:id="3155" w:author="Author">
              <w:r w:rsidRPr="00E021E9" w:rsidDel="00D57A2C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F6B6FB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D69EC3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57" w:author="Author"/>
              </w:rPr>
            </w:pPr>
            <w:del w:id="315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2429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95880B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90C260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60" w:author="Author"/>
              </w:rPr>
            </w:pPr>
            <w:del w:id="316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7D8F13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E6C09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63" w:author="Author"/>
              </w:rPr>
            </w:pPr>
            <w:del w:id="316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764D66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8409E9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66" w:author="Author"/>
              </w:rPr>
            </w:pPr>
            <w:del w:id="316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9C604B" w:rsidRPr="00E021E9" w:rsidDel="00D57A2C" w14:paraId="38E4A26F" w14:textId="77777777" w:rsidTr="00643D4F">
        <w:trPr>
          <w:cantSplit/>
          <w:trHeight w:val="190"/>
          <w:del w:id="31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FE3EE9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7E7C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3170" w:author="Author"/>
              </w:rPr>
            </w:pPr>
            <w:del w:id="3171" w:author="Author">
              <w:r w:rsidRPr="00E021E9" w:rsidDel="00D57A2C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2F0B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72" w:author="Author"/>
              </w:rPr>
            </w:pPr>
            <w:del w:id="3173" w:author="Author">
              <w:r w:rsidRPr="00E021E9" w:rsidDel="00D57A2C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36843A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7B66A1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75" w:author="Author"/>
              </w:rPr>
            </w:pPr>
            <w:del w:id="3176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1D2C39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36323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78" w:author="Author"/>
              </w:rPr>
            </w:pPr>
            <w:del w:id="3179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23C75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46165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81" w:author="Author"/>
              </w:rPr>
            </w:pPr>
            <w:del w:id="318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D4E107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C98AF4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84" w:author="Author"/>
              </w:rPr>
            </w:pPr>
            <w:del w:id="318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9C604B" w:rsidRPr="00E021E9" w:rsidDel="00D57A2C" w14:paraId="5AC70DC0" w14:textId="77777777" w:rsidTr="00643D4F">
        <w:trPr>
          <w:cantSplit/>
          <w:trHeight w:val="190"/>
          <w:del w:id="31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385677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9DA6A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3188" w:author="Author"/>
              </w:rPr>
            </w:pPr>
            <w:del w:id="3189" w:author="Author">
              <w:r w:rsidRPr="00E021E9" w:rsidDel="00D57A2C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CDD6A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90" w:author="Author"/>
              </w:rPr>
            </w:pPr>
            <w:del w:id="3191" w:author="Author">
              <w:r w:rsidRPr="00E021E9" w:rsidDel="00D57A2C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66FB3B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C0EA76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93" w:author="Author"/>
              </w:rPr>
            </w:pPr>
            <w:del w:id="3194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2063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EF9D96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7D72E9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96" w:author="Author"/>
              </w:rPr>
            </w:pPr>
            <w:del w:id="3197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AE324F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1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CB61F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199" w:author="Author"/>
              </w:rPr>
            </w:pPr>
            <w:del w:id="3200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73B0A8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2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4CFE5D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202" w:author="Author"/>
              </w:rPr>
            </w:pPr>
            <w:del w:id="3203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196</w:delText>
              </w:r>
            </w:del>
          </w:p>
        </w:tc>
      </w:tr>
      <w:tr w:rsidR="009C604B" w:rsidRPr="00E021E9" w:rsidDel="00D57A2C" w14:paraId="7C94AC4D" w14:textId="77777777" w:rsidTr="00643D4F">
        <w:trPr>
          <w:cantSplit/>
          <w:trHeight w:val="190"/>
          <w:del w:id="32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67620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2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89A3C" w14:textId="77777777" w:rsidR="009C604B" w:rsidRPr="00E021E9" w:rsidDel="00D57A2C" w:rsidRDefault="009C604B" w:rsidP="00B96F0D">
            <w:pPr>
              <w:pStyle w:val="tabletext00"/>
              <w:suppressAutoHyphens/>
              <w:jc w:val="center"/>
              <w:rPr>
                <w:del w:id="3206" w:author="Author"/>
              </w:rPr>
            </w:pPr>
            <w:del w:id="3207" w:author="Author">
              <w:r w:rsidRPr="00E021E9" w:rsidDel="00D57A2C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1B4A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208" w:author="Author"/>
              </w:rPr>
            </w:pPr>
            <w:del w:id="3209" w:author="Author">
              <w:r w:rsidRPr="00E021E9" w:rsidDel="00D57A2C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6C6818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2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E26378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211" w:author="Author"/>
              </w:rPr>
            </w:pPr>
            <w:del w:id="3212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0ECB15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2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91D253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214" w:author="Author"/>
              </w:rPr>
            </w:pPr>
            <w:del w:id="3215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3E90FE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2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4D4E1E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217" w:author="Author"/>
              </w:rPr>
            </w:pPr>
            <w:del w:id="3218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BAB9AD" w14:textId="77777777" w:rsidR="009C604B" w:rsidRPr="00E021E9" w:rsidDel="00D57A2C" w:rsidRDefault="009C604B" w:rsidP="00B96F0D">
            <w:pPr>
              <w:pStyle w:val="tabletext00"/>
              <w:suppressAutoHyphens/>
              <w:jc w:val="right"/>
              <w:rPr>
                <w:del w:id="32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720773" w14:textId="77777777" w:rsidR="009C604B" w:rsidRPr="00E021E9" w:rsidDel="00D57A2C" w:rsidRDefault="009C604B" w:rsidP="00B96F0D">
            <w:pPr>
              <w:pStyle w:val="tabletext00"/>
              <w:suppressAutoHyphens/>
              <w:rPr>
                <w:del w:id="3220" w:author="Author"/>
              </w:rPr>
            </w:pPr>
            <w:del w:id="3221" w:author="Author">
              <w:r w:rsidRPr="00E021E9" w:rsidDel="00D57A2C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</w:tbl>
    <w:p w14:paraId="6EA30AE5" w14:textId="77777777" w:rsidR="009C604B" w:rsidRPr="00E021E9" w:rsidDel="00D57A2C" w:rsidRDefault="009C604B" w:rsidP="00B96F0D">
      <w:pPr>
        <w:pStyle w:val="space2"/>
        <w:suppressAutoHyphens/>
        <w:rPr>
          <w:del w:id="3222" w:author="Author"/>
        </w:rPr>
      </w:pPr>
    </w:p>
    <w:p w14:paraId="7FE5D605" w14:textId="77777777" w:rsidR="009C604B" w:rsidDel="00D57A2C" w:rsidRDefault="009C604B" w:rsidP="00B96F0D">
      <w:pPr>
        <w:pStyle w:val="tablecaption"/>
        <w:suppressAutoHyphens/>
        <w:rPr>
          <w:del w:id="3223" w:author="Author"/>
        </w:rPr>
      </w:pPr>
      <w:del w:id="3224" w:author="Author">
        <w:r w:rsidRPr="00E021E9" w:rsidDel="00D57A2C">
          <w:delText>Table 25.E.(LC) Zone-rating Table – Zone 02 (Baltimore/Washington) Rating Table Combinations Loss Costs</w:delText>
        </w:r>
        <w:bookmarkEnd w:id="2350"/>
      </w:del>
    </w:p>
    <w:p w14:paraId="2F506E23" w14:textId="77777777" w:rsidR="009C604B" w:rsidRDefault="009C604B" w:rsidP="00B96F0D">
      <w:pPr>
        <w:pStyle w:val="isonormal"/>
        <w:suppressAutoHyphens/>
        <w:jc w:val="left"/>
      </w:pPr>
    </w:p>
    <w:p w14:paraId="3B9DF2FB" w14:textId="77777777" w:rsidR="009C604B" w:rsidRDefault="009C604B" w:rsidP="00B96F0D">
      <w:pPr>
        <w:pStyle w:val="isonormal"/>
        <w:suppressAutoHyphens/>
        <w:sectPr w:rsidR="009C604B" w:rsidSect="0032722E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0"/>
          <w:docGrid w:linePitch="272"/>
        </w:sectPr>
      </w:pPr>
    </w:p>
    <w:p w14:paraId="357F5EDA" w14:textId="77777777" w:rsidR="009C604B" w:rsidRPr="00D1347F" w:rsidDel="0017259C" w:rsidRDefault="009C604B" w:rsidP="00B96F0D">
      <w:pPr>
        <w:pStyle w:val="boxrule"/>
        <w:rPr>
          <w:del w:id="3225" w:author="Author"/>
        </w:rPr>
      </w:pPr>
      <w:del w:id="3226" w:author="Author">
        <w:r w:rsidRPr="00D1347F" w:rsidDel="0017259C">
          <w:lastRenderedPageBreak/>
          <w:delText>49.  AUTO DEALERS – PREMIUM DEVELOPMENT FOR COMMON COVERAGES</w:delText>
        </w:r>
      </w:del>
    </w:p>
    <w:p w14:paraId="72669899" w14:textId="77777777" w:rsidR="009C604B" w:rsidRPr="00D1347F" w:rsidDel="0017259C" w:rsidRDefault="009C604B" w:rsidP="00B96F0D">
      <w:pPr>
        <w:pStyle w:val="isonormal"/>
        <w:suppressAutoHyphens/>
        <w:rPr>
          <w:del w:id="322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9C604B" w:rsidRPr="00D1347F" w:rsidDel="0017259C" w14:paraId="00E388E6" w14:textId="77777777" w:rsidTr="00643D4F">
        <w:trPr>
          <w:cantSplit/>
          <w:trHeight w:val="190"/>
          <w:del w:id="3228" w:author="Author"/>
        </w:trPr>
        <w:tc>
          <w:tcPr>
            <w:tcW w:w="200" w:type="dxa"/>
          </w:tcPr>
          <w:p w14:paraId="64F929C1" w14:textId="77777777" w:rsidR="009C604B" w:rsidRPr="00D1347F" w:rsidDel="0017259C" w:rsidRDefault="009C604B" w:rsidP="00B96F0D">
            <w:pPr>
              <w:pStyle w:val="tablehead"/>
              <w:suppressAutoHyphens/>
              <w:rPr>
                <w:del w:id="3229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C3BAD6" w14:textId="77777777" w:rsidR="009C604B" w:rsidRPr="00D1347F" w:rsidDel="0017259C" w:rsidRDefault="009C604B" w:rsidP="00B96F0D">
            <w:pPr>
              <w:pStyle w:val="tablehead"/>
              <w:suppressAutoHyphens/>
              <w:rPr>
                <w:del w:id="3230" w:author="Author"/>
              </w:rPr>
            </w:pPr>
            <w:del w:id="3231" w:author="Author">
              <w:r w:rsidRPr="00D1347F" w:rsidDel="0017259C">
                <w:delText>Acts, Errors Or Omissions Base Loss Cost</w:delText>
              </w:r>
            </w:del>
          </w:p>
        </w:tc>
      </w:tr>
      <w:tr w:rsidR="009C604B" w:rsidRPr="00D1347F" w:rsidDel="0017259C" w14:paraId="414D0D36" w14:textId="77777777" w:rsidTr="00643D4F">
        <w:trPr>
          <w:cantSplit/>
          <w:trHeight w:val="190"/>
          <w:del w:id="3232" w:author="Author"/>
        </w:trPr>
        <w:tc>
          <w:tcPr>
            <w:tcW w:w="200" w:type="dxa"/>
          </w:tcPr>
          <w:p w14:paraId="34079B46" w14:textId="77777777" w:rsidR="009C604B" w:rsidRPr="00D1347F" w:rsidDel="0017259C" w:rsidRDefault="009C604B" w:rsidP="00B96F0D">
            <w:pPr>
              <w:pStyle w:val="tabletext11"/>
              <w:suppressAutoHyphens/>
              <w:rPr>
                <w:del w:id="3233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22DC9D5B" w14:textId="77777777" w:rsidR="009C604B" w:rsidRPr="00D1347F" w:rsidDel="0017259C" w:rsidRDefault="009C604B" w:rsidP="00B96F0D">
            <w:pPr>
              <w:pStyle w:val="tabletext11"/>
              <w:suppressAutoHyphens/>
              <w:jc w:val="right"/>
              <w:rPr>
                <w:del w:id="3234" w:author="Author"/>
              </w:rPr>
            </w:pPr>
            <w:del w:id="3235" w:author="Author">
              <w:r w:rsidRPr="00D1347F" w:rsidDel="0017259C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048D71A2" w14:textId="77777777" w:rsidR="009C604B" w:rsidRPr="00D1347F" w:rsidDel="0017259C" w:rsidRDefault="009C604B" w:rsidP="00B96F0D">
            <w:pPr>
              <w:pStyle w:val="tabletext11"/>
              <w:suppressAutoHyphens/>
              <w:rPr>
                <w:del w:id="3236" w:author="Author"/>
              </w:rPr>
            </w:pPr>
            <w:del w:id="3237" w:author="Author">
              <w:r w:rsidRPr="00D1347F" w:rsidDel="0017259C">
                <w:delText>56</w:delText>
              </w:r>
            </w:del>
          </w:p>
        </w:tc>
      </w:tr>
    </w:tbl>
    <w:p w14:paraId="44009909" w14:textId="77777777" w:rsidR="009C604B" w:rsidRDefault="009C604B" w:rsidP="00B96F0D">
      <w:pPr>
        <w:pStyle w:val="tablecaption"/>
        <w:suppressAutoHyphens/>
      </w:pPr>
      <w:del w:id="3238" w:author="Author">
        <w:r w:rsidRPr="00D1347F" w:rsidDel="0017259C">
          <w:delText>Table 49.D.2.a.(LC) Acts, Errors Or Omissions Liability Coverages Loss Cost</w:delText>
        </w:r>
      </w:del>
    </w:p>
    <w:p w14:paraId="65FBCA48" w14:textId="77777777" w:rsidR="009C604B" w:rsidRDefault="009C604B" w:rsidP="00B96F0D">
      <w:pPr>
        <w:pStyle w:val="isonormal"/>
        <w:jc w:val="left"/>
      </w:pPr>
    </w:p>
    <w:p w14:paraId="078C0819" w14:textId="77777777" w:rsidR="009C604B" w:rsidRDefault="009C604B" w:rsidP="00B96F0D">
      <w:pPr>
        <w:pStyle w:val="isonormal"/>
        <w:sectPr w:rsidR="009C604B" w:rsidSect="00B96F0D">
          <w:pgSz w:w="12240" w:h="15840" w:code="1"/>
          <w:pgMar w:top="1735" w:right="960" w:bottom="1560" w:left="1200" w:header="575" w:footer="480" w:gutter="0"/>
          <w:cols w:space="480"/>
          <w:docGrid w:linePitch="245"/>
        </w:sectPr>
      </w:pPr>
    </w:p>
    <w:p w14:paraId="221F55B1" w14:textId="77777777" w:rsidR="009C604B" w:rsidRPr="007971EA" w:rsidDel="00EC4BA4" w:rsidRDefault="009C604B" w:rsidP="00B96F0D">
      <w:pPr>
        <w:pStyle w:val="boxrule"/>
        <w:rPr>
          <w:del w:id="3239" w:author="Author"/>
        </w:rPr>
      </w:pPr>
      <w:del w:id="3240" w:author="Author">
        <w:r w:rsidRPr="007971EA" w:rsidDel="00EC4BA4">
          <w:lastRenderedPageBreak/>
          <w:delText>70.  FINANCED AUTOS</w:delText>
        </w:r>
      </w:del>
    </w:p>
    <w:p w14:paraId="27271A07" w14:textId="77777777" w:rsidR="009C604B" w:rsidRPr="007971EA" w:rsidDel="00EC4BA4" w:rsidRDefault="009C604B" w:rsidP="00B96F0D">
      <w:pPr>
        <w:pStyle w:val="isonormal"/>
        <w:rPr>
          <w:del w:id="324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35"/>
        <w:gridCol w:w="540"/>
        <w:gridCol w:w="133"/>
        <w:gridCol w:w="293"/>
        <w:gridCol w:w="474"/>
        <w:gridCol w:w="241"/>
        <w:gridCol w:w="284"/>
        <w:gridCol w:w="465"/>
        <w:gridCol w:w="259"/>
        <w:gridCol w:w="320"/>
        <w:gridCol w:w="501"/>
        <w:gridCol w:w="187"/>
        <w:gridCol w:w="266"/>
        <w:gridCol w:w="537"/>
        <w:gridCol w:w="205"/>
        <w:gridCol w:w="302"/>
        <w:gridCol w:w="573"/>
        <w:gridCol w:w="133"/>
        <w:gridCol w:w="293"/>
        <w:gridCol w:w="474"/>
        <w:gridCol w:w="241"/>
        <w:gridCol w:w="284"/>
        <w:gridCol w:w="555"/>
        <w:gridCol w:w="169"/>
      </w:tblGrid>
      <w:tr w:rsidR="009C604B" w:rsidRPr="007971EA" w:rsidDel="00EC4BA4" w14:paraId="6BE61775" w14:textId="77777777" w:rsidTr="00643D4F">
        <w:trPr>
          <w:cantSplit/>
          <w:trHeight w:val="190"/>
          <w:del w:id="3242" w:author="Author"/>
        </w:trPr>
        <w:tc>
          <w:tcPr>
            <w:tcW w:w="200" w:type="dxa"/>
          </w:tcPr>
          <w:p w14:paraId="221E5743" w14:textId="77777777" w:rsidR="009C604B" w:rsidRPr="007971EA" w:rsidDel="00EC4BA4" w:rsidRDefault="009C604B" w:rsidP="00643D4F">
            <w:pPr>
              <w:pStyle w:val="tablehead"/>
              <w:rPr>
                <w:del w:id="3243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1065B38" w14:textId="77777777" w:rsidR="009C604B" w:rsidRPr="007971EA" w:rsidDel="00EC4BA4" w:rsidRDefault="009C604B" w:rsidP="00643D4F">
            <w:pPr>
              <w:pStyle w:val="tablehead"/>
              <w:rPr>
                <w:del w:id="3244" w:author="Author"/>
              </w:rPr>
            </w:pPr>
            <w:del w:id="3245" w:author="Author">
              <w:r w:rsidRPr="007971EA" w:rsidDel="00EC4BA4">
                <w:delText>Single Interest Coverage</w:delText>
              </w:r>
            </w:del>
          </w:p>
        </w:tc>
      </w:tr>
      <w:tr w:rsidR="009C604B" w:rsidRPr="007971EA" w:rsidDel="00EC4BA4" w14:paraId="6256DF31" w14:textId="77777777" w:rsidTr="00643D4F">
        <w:trPr>
          <w:cantSplit/>
          <w:trHeight w:val="190"/>
          <w:del w:id="3246" w:author="Author"/>
        </w:trPr>
        <w:tc>
          <w:tcPr>
            <w:tcW w:w="200" w:type="dxa"/>
            <w:vMerge w:val="restart"/>
          </w:tcPr>
          <w:p w14:paraId="751ED279" w14:textId="77777777" w:rsidR="009C604B" w:rsidRPr="007971EA" w:rsidDel="00EC4BA4" w:rsidRDefault="009C604B" w:rsidP="00643D4F">
            <w:pPr>
              <w:pStyle w:val="tablehead"/>
              <w:rPr>
                <w:del w:id="3247" w:author="Author"/>
              </w:rPr>
            </w:pPr>
            <w:del w:id="3248" w:author="Author">
              <w:r w:rsidRPr="007971EA" w:rsidDel="00EC4BA4">
                <w:br/>
              </w:r>
              <w:r w:rsidRPr="007971EA" w:rsidDel="00EC4BA4">
                <w:br/>
              </w:r>
              <w:r w:rsidRPr="007971EA" w:rsidDel="00EC4BA4">
                <w:br/>
              </w:r>
              <w:r w:rsidRPr="007971EA" w:rsidDel="00EC4BA4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A7D51C9" w14:textId="77777777" w:rsidR="009C604B" w:rsidRPr="007971EA" w:rsidDel="00EC4BA4" w:rsidRDefault="009C604B" w:rsidP="00643D4F">
            <w:pPr>
              <w:pStyle w:val="tablehead"/>
              <w:rPr>
                <w:del w:id="3249" w:author="Author"/>
              </w:rPr>
            </w:pPr>
            <w:del w:id="3250" w:author="Author">
              <w:r w:rsidRPr="007971EA" w:rsidDel="00EC4BA4">
                <w:delText>Original Unpaid</w:delText>
              </w:r>
              <w:r w:rsidRPr="007971EA" w:rsidDel="00EC4BA4">
                <w:br/>
                <w:delText>Balance Including</w:delText>
              </w:r>
              <w:r w:rsidRPr="007971EA" w:rsidDel="00EC4BA4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B76029" w14:textId="77777777" w:rsidR="009C604B" w:rsidRPr="007971EA" w:rsidDel="00EC4BA4" w:rsidRDefault="009C604B" w:rsidP="00643D4F">
            <w:pPr>
              <w:pStyle w:val="tablehead"/>
              <w:rPr>
                <w:del w:id="3251" w:author="Author"/>
              </w:rPr>
            </w:pPr>
            <w:del w:id="3252" w:author="Author">
              <w:r w:rsidRPr="007971EA" w:rsidDel="00EC4BA4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F1046C" w14:textId="77777777" w:rsidR="009C604B" w:rsidRPr="007971EA" w:rsidDel="00EC4BA4" w:rsidRDefault="009C604B" w:rsidP="00643D4F">
            <w:pPr>
              <w:pStyle w:val="tablehead"/>
              <w:rPr>
                <w:del w:id="3253" w:author="Author"/>
              </w:rPr>
            </w:pPr>
            <w:del w:id="3254" w:author="Author">
              <w:r w:rsidRPr="007971EA" w:rsidDel="00EC4BA4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438311" w14:textId="77777777" w:rsidR="009C604B" w:rsidRPr="007971EA" w:rsidDel="00EC4BA4" w:rsidRDefault="009C604B" w:rsidP="00643D4F">
            <w:pPr>
              <w:pStyle w:val="tablehead"/>
              <w:rPr>
                <w:del w:id="3255" w:author="Author"/>
              </w:rPr>
            </w:pPr>
            <w:del w:id="3256" w:author="Author">
              <w:r w:rsidRPr="007971EA" w:rsidDel="00EC4BA4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08093B" w14:textId="77777777" w:rsidR="009C604B" w:rsidRPr="007971EA" w:rsidDel="00EC4BA4" w:rsidRDefault="009C604B" w:rsidP="00643D4F">
            <w:pPr>
              <w:pStyle w:val="tablehead"/>
              <w:rPr>
                <w:del w:id="3257" w:author="Author"/>
              </w:rPr>
            </w:pPr>
            <w:del w:id="3258" w:author="Author">
              <w:r w:rsidRPr="007971EA" w:rsidDel="00EC4BA4">
                <w:delText>Conversion,</w:delText>
              </w:r>
              <w:r w:rsidRPr="007971EA" w:rsidDel="00EC4BA4">
                <w:br/>
                <w:delText>Embezzlement</w:delText>
              </w:r>
              <w:r w:rsidRPr="007971EA" w:rsidDel="00EC4BA4">
                <w:br/>
                <w:delText>And Secretion</w:delText>
              </w:r>
            </w:del>
          </w:p>
        </w:tc>
      </w:tr>
      <w:tr w:rsidR="009C604B" w:rsidRPr="007971EA" w:rsidDel="00EC4BA4" w14:paraId="1C2007C7" w14:textId="77777777" w:rsidTr="00643D4F">
        <w:trPr>
          <w:cantSplit/>
          <w:trHeight w:val="190"/>
          <w:del w:id="3259" w:author="Author"/>
        </w:trPr>
        <w:tc>
          <w:tcPr>
            <w:tcW w:w="200" w:type="dxa"/>
            <w:vMerge/>
          </w:tcPr>
          <w:p w14:paraId="39BD54EF" w14:textId="77777777" w:rsidR="009C604B" w:rsidRPr="007971EA" w:rsidDel="00EC4BA4" w:rsidRDefault="009C604B" w:rsidP="00643D4F">
            <w:pPr>
              <w:pStyle w:val="tablehead"/>
              <w:rPr>
                <w:del w:id="3260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03183" w14:textId="77777777" w:rsidR="009C604B" w:rsidRPr="007971EA" w:rsidDel="00EC4BA4" w:rsidRDefault="009C604B" w:rsidP="00643D4F">
            <w:pPr>
              <w:pStyle w:val="tablehead"/>
              <w:rPr>
                <w:del w:id="3261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83C83" w14:textId="77777777" w:rsidR="009C604B" w:rsidRPr="007971EA" w:rsidDel="00EC4BA4" w:rsidRDefault="009C604B" w:rsidP="00643D4F">
            <w:pPr>
              <w:pStyle w:val="tablehead"/>
              <w:rPr>
                <w:del w:id="3262" w:author="Author"/>
              </w:rPr>
            </w:pPr>
            <w:del w:id="3263" w:author="Author">
              <w:r w:rsidRPr="007971EA" w:rsidDel="00EC4BA4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66A32" w14:textId="77777777" w:rsidR="009C604B" w:rsidRPr="007971EA" w:rsidDel="00EC4BA4" w:rsidRDefault="009C604B" w:rsidP="00643D4F">
            <w:pPr>
              <w:pStyle w:val="tablehead"/>
              <w:rPr>
                <w:del w:id="3264" w:author="Author"/>
              </w:rPr>
            </w:pPr>
            <w:del w:id="3265" w:author="Author">
              <w:r w:rsidRPr="007971EA" w:rsidDel="00EC4BA4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4DCB3" w14:textId="77777777" w:rsidR="009C604B" w:rsidRPr="007971EA" w:rsidDel="00EC4BA4" w:rsidRDefault="009C604B" w:rsidP="00643D4F">
            <w:pPr>
              <w:pStyle w:val="tablehead"/>
              <w:rPr>
                <w:del w:id="3266" w:author="Author"/>
              </w:rPr>
            </w:pPr>
            <w:del w:id="3267" w:author="Author">
              <w:r w:rsidRPr="007971EA" w:rsidDel="00EC4BA4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3A562" w14:textId="77777777" w:rsidR="009C604B" w:rsidRPr="007971EA" w:rsidDel="00EC4BA4" w:rsidRDefault="009C604B" w:rsidP="00643D4F">
            <w:pPr>
              <w:pStyle w:val="tablehead"/>
              <w:rPr>
                <w:del w:id="3268" w:author="Author"/>
              </w:rPr>
            </w:pPr>
            <w:del w:id="3269" w:author="Author">
              <w:r w:rsidRPr="007971EA" w:rsidDel="00EC4BA4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C58B9" w14:textId="77777777" w:rsidR="009C604B" w:rsidRPr="007971EA" w:rsidDel="00EC4BA4" w:rsidRDefault="009C604B" w:rsidP="00643D4F">
            <w:pPr>
              <w:pStyle w:val="tablehead"/>
              <w:rPr>
                <w:del w:id="3270" w:author="Author"/>
              </w:rPr>
            </w:pPr>
            <w:del w:id="3271" w:author="Author">
              <w:r w:rsidRPr="007971EA" w:rsidDel="00EC4BA4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48CEB" w14:textId="77777777" w:rsidR="009C604B" w:rsidRPr="007971EA" w:rsidDel="00EC4BA4" w:rsidRDefault="009C604B" w:rsidP="00643D4F">
            <w:pPr>
              <w:pStyle w:val="tablehead"/>
              <w:rPr>
                <w:del w:id="3272" w:author="Author"/>
              </w:rPr>
            </w:pPr>
            <w:del w:id="3273" w:author="Author">
              <w:r w:rsidRPr="007971EA" w:rsidDel="00EC4BA4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EF9CD" w14:textId="77777777" w:rsidR="009C604B" w:rsidRPr="007971EA" w:rsidDel="00EC4BA4" w:rsidRDefault="009C604B" w:rsidP="00643D4F">
            <w:pPr>
              <w:pStyle w:val="tablehead"/>
              <w:rPr>
                <w:del w:id="3274" w:author="Author"/>
              </w:rPr>
            </w:pPr>
            <w:del w:id="3275" w:author="Author">
              <w:r w:rsidRPr="007971EA" w:rsidDel="00EC4BA4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1ECA4" w14:textId="77777777" w:rsidR="009C604B" w:rsidRPr="007971EA" w:rsidDel="00EC4BA4" w:rsidRDefault="009C604B" w:rsidP="00643D4F">
            <w:pPr>
              <w:pStyle w:val="tablehead"/>
              <w:rPr>
                <w:del w:id="3276" w:author="Author"/>
              </w:rPr>
            </w:pPr>
            <w:del w:id="3277" w:author="Author">
              <w:r w:rsidRPr="007971EA" w:rsidDel="00EC4BA4">
                <w:delText>Used</w:delText>
              </w:r>
            </w:del>
          </w:p>
        </w:tc>
      </w:tr>
      <w:tr w:rsidR="009C604B" w:rsidRPr="007971EA" w:rsidDel="00EC4BA4" w14:paraId="0C916B51" w14:textId="77777777" w:rsidTr="00643D4F">
        <w:trPr>
          <w:cantSplit/>
          <w:trHeight w:val="190"/>
          <w:del w:id="3278" w:author="Author"/>
        </w:trPr>
        <w:tc>
          <w:tcPr>
            <w:tcW w:w="200" w:type="dxa"/>
          </w:tcPr>
          <w:p w14:paraId="13D7199D" w14:textId="77777777" w:rsidR="009C604B" w:rsidRPr="007971EA" w:rsidDel="00EC4BA4" w:rsidRDefault="009C604B" w:rsidP="00643D4F">
            <w:pPr>
              <w:pStyle w:val="terr2colblock1"/>
              <w:rPr>
                <w:del w:id="3279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3DFE57FA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280" w:author="Author"/>
              </w:rPr>
            </w:pPr>
            <w:del w:id="3281" w:author="Author">
              <w:r w:rsidRPr="007971EA" w:rsidDel="00EC4BA4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6181F7A5" w14:textId="77777777" w:rsidR="009C604B" w:rsidRPr="007971EA" w:rsidDel="00EC4BA4" w:rsidRDefault="009C604B" w:rsidP="00643D4F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3282" w:author="Author"/>
              </w:rPr>
            </w:pPr>
            <w:del w:id="3283" w:author="Author">
              <w:r w:rsidRPr="007971EA" w:rsidDel="00EC4BA4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52066F60" w14:textId="77777777" w:rsidR="009C604B" w:rsidRPr="007971EA" w:rsidDel="00EC4BA4" w:rsidRDefault="009C604B" w:rsidP="00643D4F">
            <w:pPr>
              <w:pStyle w:val="terr2colblock1"/>
              <w:rPr>
                <w:del w:id="3284" w:author="Author"/>
              </w:rPr>
            </w:pPr>
            <w:del w:id="3285" w:author="Author">
              <w:r w:rsidRPr="007971EA" w:rsidDel="00EC4BA4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5BEB8812" w14:textId="77777777" w:rsidR="009C604B" w:rsidRPr="007971EA" w:rsidDel="00EC4BA4" w:rsidRDefault="009C604B" w:rsidP="00643D4F">
            <w:pPr>
              <w:pStyle w:val="terr2colblock1"/>
              <w:tabs>
                <w:tab w:val="decimal" w:pos="425"/>
              </w:tabs>
              <w:rPr>
                <w:del w:id="3286" w:author="Author"/>
              </w:rPr>
            </w:pPr>
            <w:del w:id="3287" w:author="Author">
              <w:r w:rsidRPr="007971EA" w:rsidDel="00EC4BA4">
                <w:delText>1,500</w:delText>
              </w:r>
            </w:del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CFFE57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288" w:author="Author"/>
              </w:rPr>
            </w:pPr>
            <w:del w:id="3289" w:author="Author">
              <w:r w:rsidRPr="007971EA" w:rsidDel="00EC4BA4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5D4DB6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290" w:author="Author"/>
              </w:rPr>
            </w:pPr>
            <w:del w:id="3291" w:author="Author">
              <w:r w:rsidRPr="007971EA" w:rsidDel="00EC4BA4">
                <w:delText>9</w:delText>
              </w:r>
            </w:del>
          </w:p>
        </w:tc>
        <w:tc>
          <w:tcPr>
            <w:tcW w:w="133" w:type="dxa"/>
            <w:tcBorders>
              <w:top w:val="single" w:sz="6" w:space="0" w:color="auto"/>
              <w:right w:val="single" w:sz="6" w:space="0" w:color="auto"/>
            </w:tcBorders>
          </w:tcPr>
          <w:p w14:paraId="617B0D9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292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C45455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293" w:author="Author"/>
              </w:rPr>
            </w:pPr>
            <w:del w:id="3294" w:author="Author">
              <w:r w:rsidRPr="007971EA" w:rsidDel="00EC4BA4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E426DC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295" w:author="Author"/>
              </w:rPr>
            </w:pPr>
            <w:del w:id="3296" w:author="Author">
              <w:r w:rsidRPr="007971EA" w:rsidDel="00EC4BA4">
                <w:delText>9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01B38192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297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7E61A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298" w:author="Author"/>
              </w:rPr>
            </w:pPr>
            <w:del w:id="3299" w:author="Author">
              <w:r w:rsidRPr="007971EA" w:rsidDel="00EC4BA4">
                <w:delText>$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74420C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00" w:author="Author"/>
              </w:rPr>
            </w:pPr>
            <w:del w:id="3301" w:author="Author">
              <w:r w:rsidRPr="007971EA" w:rsidDel="00EC4BA4">
                <w:delText>30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541687B2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02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60A07C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03" w:author="Author"/>
              </w:rPr>
            </w:pPr>
            <w:del w:id="3304" w:author="Author">
              <w:r w:rsidRPr="007971EA" w:rsidDel="00EC4BA4">
                <w:delText>$</w:delText>
              </w:r>
            </w:del>
          </w:p>
        </w:tc>
        <w:tc>
          <w:tcPr>
            <w:tcW w:w="501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F9B9AC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05" w:author="Author"/>
              </w:rPr>
            </w:pPr>
            <w:del w:id="3306" w:author="Author">
              <w:r w:rsidRPr="007971EA" w:rsidDel="00EC4BA4">
                <w:delText>32</w:delText>
              </w:r>
            </w:del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5F54C27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07" w:author="Author"/>
              </w:rPr>
            </w:pP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B4436A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08" w:author="Author"/>
              </w:rPr>
            </w:pPr>
            <w:del w:id="3309" w:author="Author">
              <w:r w:rsidRPr="007971EA" w:rsidDel="00EC4BA4">
                <w:delText>$</w:delText>
              </w:r>
            </w:del>
          </w:p>
        </w:tc>
        <w:tc>
          <w:tcPr>
            <w:tcW w:w="537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8B1599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10" w:author="Author"/>
              </w:rPr>
            </w:pPr>
            <w:del w:id="3311" w:author="Author">
              <w:r w:rsidRPr="007971EA" w:rsidDel="00EC4BA4">
                <w:delText>4</w:delText>
              </w:r>
            </w:del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71C84B1F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12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F6DB79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13" w:author="Author"/>
              </w:rPr>
            </w:pPr>
            <w:del w:id="3314" w:author="Author">
              <w:r w:rsidRPr="007971EA" w:rsidDel="00EC4BA4">
                <w:delText>$</w:delText>
              </w:r>
            </w:del>
          </w:p>
        </w:tc>
        <w:tc>
          <w:tcPr>
            <w:tcW w:w="57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4E8A7F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15" w:author="Author"/>
              </w:rPr>
            </w:pPr>
            <w:del w:id="3316" w:author="Author">
              <w:r w:rsidRPr="007971EA" w:rsidDel="00EC4BA4">
                <w:delText>5</w:delText>
              </w:r>
            </w:del>
          </w:p>
        </w:tc>
        <w:tc>
          <w:tcPr>
            <w:tcW w:w="133" w:type="dxa"/>
            <w:tcBorders>
              <w:top w:val="single" w:sz="6" w:space="0" w:color="auto"/>
              <w:right w:val="single" w:sz="6" w:space="0" w:color="auto"/>
            </w:tcBorders>
          </w:tcPr>
          <w:p w14:paraId="3824064D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17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127B7B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18" w:author="Author"/>
              </w:rPr>
            </w:pPr>
            <w:del w:id="3319" w:author="Author">
              <w:r w:rsidRPr="007971EA" w:rsidDel="00EC4BA4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1810C6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20" w:author="Author"/>
              </w:rPr>
            </w:pPr>
            <w:del w:id="3321" w:author="Author">
              <w:r w:rsidRPr="007971EA" w:rsidDel="00EC4BA4">
                <w:delText>4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774855C4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22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0F383D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23" w:author="Author"/>
              </w:rPr>
            </w:pPr>
            <w:del w:id="3324" w:author="Author">
              <w:r w:rsidRPr="007971EA" w:rsidDel="00EC4BA4">
                <w:delText>$</w:delText>
              </w:r>
            </w:del>
          </w:p>
        </w:tc>
        <w:tc>
          <w:tcPr>
            <w:tcW w:w="55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ED55B3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25" w:author="Author"/>
              </w:rPr>
            </w:pPr>
            <w:del w:id="3326" w:author="Author">
              <w:r w:rsidRPr="007971EA" w:rsidDel="00EC4BA4">
                <w:delText>5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1AFD903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27" w:author="Author"/>
              </w:rPr>
            </w:pPr>
          </w:p>
        </w:tc>
      </w:tr>
      <w:tr w:rsidR="009C604B" w:rsidRPr="007971EA" w:rsidDel="00EC4BA4" w14:paraId="7D81BE98" w14:textId="77777777" w:rsidTr="00643D4F">
        <w:trPr>
          <w:cantSplit/>
          <w:trHeight w:val="190"/>
          <w:del w:id="3328" w:author="Author"/>
        </w:trPr>
        <w:tc>
          <w:tcPr>
            <w:tcW w:w="200" w:type="dxa"/>
          </w:tcPr>
          <w:p w14:paraId="41CEA8CA" w14:textId="77777777" w:rsidR="009C604B" w:rsidRPr="007971EA" w:rsidDel="00EC4BA4" w:rsidRDefault="009C604B" w:rsidP="00643D4F">
            <w:pPr>
              <w:pStyle w:val="terr2colblock1"/>
              <w:rPr>
                <w:del w:id="332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02E2739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330" w:author="Author"/>
              </w:rPr>
            </w:pPr>
          </w:p>
        </w:tc>
        <w:tc>
          <w:tcPr>
            <w:tcW w:w="630" w:type="dxa"/>
          </w:tcPr>
          <w:p w14:paraId="75A38760" w14:textId="77777777" w:rsidR="009C604B" w:rsidRPr="007971EA" w:rsidDel="00EC4BA4" w:rsidRDefault="009C604B" w:rsidP="00643D4F">
            <w:pPr>
              <w:pStyle w:val="terr2colblock1"/>
              <w:tabs>
                <w:tab w:val="clear" w:pos="4240"/>
              </w:tabs>
              <w:jc w:val="right"/>
              <w:rPr>
                <w:del w:id="3331" w:author="Author"/>
              </w:rPr>
            </w:pPr>
            <w:del w:id="3332" w:author="Author">
              <w:r w:rsidRPr="007971EA" w:rsidDel="00EC4BA4">
                <w:delText>1,501</w:delText>
              </w:r>
            </w:del>
          </w:p>
        </w:tc>
        <w:tc>
          <w:tcPr>
            <w:tcW w:w="180" w:type="dxa"/>
          </w:tcPr>
          <w:p w14:paraId="1D8D6DA1" w14:textId="77777777" w:rsidR="009C604B" w:rsidRPr="007971EA" w:rsidDel="00EC4BA4" w:rsidRDefault="009C604B" w:rsidP="00643D4F">
            <w:pPr>
              <w:pStyle w:val="terr2colblock1"/>
              <w:rPr>
                <w:del w:id="3333" w:author="Author"/>
              </w:rPr>
            </w:pPr>
            <w:del w:id="3334" w:author="Author">
              <w:r w:rsidRPr="007971EA" w:rsidDel="00EC4BA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5B387CA" w14:textId="77777777" w:rsidR="009C604B" w:rsidRPr="007971EA" w:rsidDel="00EC4BA4" w:rsidRDefault="009C604B" w:rsidP="00643D4F">
            <w:pPr>
              <w:pStyle w:val="terr2colblock1"/>
              <w:tabs>
                <w:tab w:val="decimal" w:pos="425"/>
              </w:tabs>
              <w:rPr>
                <w:del w:id="3335" w:author="Author"/>
              </w:rPr>
            </w:pPr>
            <w:del w:id="3336" w:author="Author">
              <w:r w:rsidRPr="007971EA" w:rsidDel="00EC4BA4">
                <w:delText>2,000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636D231A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33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CE88AAA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38" w:author="Author"/>
              </w:rPr>
            </w:pPr>
            <w:del w:id="3339" w:author="Author">
              <w:r w:rsidRPr="007971EA" w:rsidDel="00EC4BA4">
                <w:delText>9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301C7D04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4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FF4D39A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4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E6689EB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42" w:author="Author"/>
              </w:rPr>
            </w:pPr>
            <w:del w:id="3343" w:author="Author">
              <w:r w:rsidRPr="007971EA" w:rsidDel="00EC4BA4">
                <w:delText>10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EC5E772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4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94CC99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4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1DF9DFF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46" w:author="Author"/>
              </w:rPr>
            </w:pPr>
            <w:del w:id="3347" w:author="Author">
              <w:r w:rsidRPr="007971EA" w:rsidDel="00EC4BA4">
                <w:delText>33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ABD132F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48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6295B9DB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49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2507E0D9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50" w:author="Author"/>
              </w:rPr>
            </w:pPr>
            <w:del w:id="3351" w:author="Author">
              <w:r w:rsidRPr="007971EA" w:rsidDel="00EC4BA4">
                <w:delText>35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A49B9F4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52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396F864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53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06802ED0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54" w:author="Author"/>
              </w:rPr>
            </w:pPr>
            <w:del w:id="3355" w:author="Author">
              <w:r w:rsidRPr="007971EA" w:rsidDel="00EC4BA4">
                <w:delText>5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E90982F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56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C2B2CE0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57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6F65532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58" w:author="Author"/>
              </w:rPr>
            </w:pPr>
            <w:del w:id="3359" w:author="Author">
              <w:r w:rsidRPr="007971EA" w:rsidDel="00EC4BA4">
                <w:delText>6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1D331D50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6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CF85782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6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E420112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62" w:author="Author"/>
              </w:rPr>
            </w:pPr>
            <w:del w:id="3363" w:author="Author">
              <w:r w:rsidRPr="007971EA" w:rsidDel="00EC4BA4">
                <w:delText>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530107D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6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FF57C7A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65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17B531E9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66" w:author="Author"/>
              </w:rPr>
            </w:pPr>
            <w:del w:id="3367" w:author="Author">
              <w:r w:rsidRPr="007971EA" w:rsidDel="00EC4BA4">
                <w:delText>6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D48661A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68" w:author="Author"/>
              </w:rPr>
            </w:pPr>
          </w:p>
        </w:tc>
      </w:tr>
      <w:tr w:rsidR="009C604B" w:rsidRPr="007971EA" w:rsidDel="00EC4BA4" w14:paraId="24B30A67" w14:textId="77777777" w:rsidTr="00643D4F">
        <w:trPr>
          <w:cantSplit/>
          <w:trHeight w:val="190"/>
          <w:del w:id="3369" w:author="Author"/>
        </w:trPr>
        <w:tc>
          <w:tcPr>
            <w:tcW w:w="200" w:type="dxa"/>
          </w:tcPr>
          <w:p w14:paraId="7579D489" w14:textId="77777777" w:rsidR="009C604B" w:rsidRPr="007971EA" w:rsidDel="00EC4BA4" w:rsidRDefault="009C604B" w:rsidP="00643D4F">
            <w:pPr>
              <w:pStyle w:val="terr2colblock1"/>
              <w:rPr>
                <w:del w:id="337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DDB8DC5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371" w:author="Author"/>
              </w:rPr>
            </w:pPr>
          </w:p>
        </w:tc>
        <w:tc>
          <w:tcPr>
            <w:tcW w:w="630" w:type="dxa"/>
          </w:tcPr>
          <w:p w14:paraId="4ADA9E1A" w14:textId="77777777" w:rsidR="009C604B" w:rsidRPr="007971EA" w:rsidDel="00EC4BA4" w:rsidRDefault="009C604B" w:rsidP="00643D4F">
            <w:pPr>
              <w:pStyle w:val="terr2colblock1"/>
              <w:tabs>
                <w:tab w:val="clear" w:pos="4240"/>
              </w:tabs>
              <w:jc w:val="right"/>
              <w:rPr>
                <w:del w:id="3372" w:author="Author"/>
              </w:rPr>
            </w:pPr>
            <w:del w:id="3373" w:author="Author">
              <w:r w:rsidRPr="007971EA" w:rsidDel="00EC4BA4">
                <w:delText>2,001</w:delText>
              </w:r>
            </w:del>
          </w:p>
        </w:tc>
        <w:tc>
          <w:tcPr>
            <w:tcW w:w="180" w:type="dxa"/>
          </w:tcPr>
          <w:p w14:paraId="3FF015A0" w14:textId="77777777" w:rsidR="009C604B" w:rsidRPr="007971EA" w:rsidDel="00EC4BA4" w:rsidRDefault="009C604B" w:rsidP="00643D4F">
            <w:pPr>
              <w:pStyle w:val="terr2colblock1"/>
              <w:rPr>
                <w:del w:id="3374" w:author="Author"/>
              </w:rPr>
            </w:pPr>
            <w:del w:id="3375" w:author="Author">
              <w:r w:rsidRPr="007971EA" w:rsidDel="00EC4BA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87A6E38" w14:textId="77777777" w:rsidR="009C604B" w:rsidRPr="007971EA" w:rsidDel="00EC4BA4" w:rsidRDefault="009C604B" w:rsidP="00643D4F">
            <w:pPr>
              <w:pStyle w:val="terr2colblock1"/>
              <w:tabs>
                <w:tab w:val="decimal" w:pos="425"/>
              </w:tabs>
              <w:rPr>
                <w:del w:id="3376" w:author="Author"/>
              </w:rPr>
            </w:pPr>
            <w:del w:id="3377" w:author="Author">
              <w:r w:rsidRPr="007971EA" w:rsidDel="00EC4BA4">
                <w:delText>2,500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0BE3450C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37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8DC83A6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79" w:author="Author"/>
              </w:rPr>
            </w:pPr>
            <w:del w:id="3380" w:author="Author">
              <w:r w:rsidRPr="007971EA" w:rsidDel="00EC4BA4">
                <w:delText>11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2EB34A2D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8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F317624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8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78E1C19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83" w:author="Author"/>
              </w:rPr>
            </w:pPr>
            <w:del w:id="3384" w:author="Author">
              <w:r w:rsidRPr="007971EA" w:rsidDel="00EC4BA4">
                <w:delText>11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1D89677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8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D113397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8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7F4F1F7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87" w:author="Author"/>
              </w:rPr>
            </w:pPr>
            <w:del w:id="3388" w:author="Author">
              <w:r w:rsidRPr="007971EA" w:rsidDel="00EC4BA4">
                <w:delText>39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AF3367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89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3F7E6E98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90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7065897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91" w:author="Author"/>
              </w:rPr>
            </w:pPr>
            <w:del w:id="3392" w:author="Author">
              <w:r w:rsidRPr="007971EA" w:rsidDel="00EC4BA4">
                <w:delText>41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258A388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93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1D865C85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94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4698121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95" w:author="Author"/>
              </w:rPr>
            </w:pPr>
            <w:del w:id="3396" w:author="Author">
              <w:r w:rsidRPr="007971EA" w:rsidDel="00EC4BA4">
                <w:delText>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2F9E60C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97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7FB4C53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98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5EABF08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399" w:author="Author"/>
              </w:rPr>
            </w:pPr>
            <w:del w:id="3400" w:author="Author">
              <w:r w:rsidRPr="007971EA" w:rsidDel="00EC4BA4">
                <w:delText>6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053860B7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0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EE2F9E3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0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4995627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03" w:author="Author"/>
              </w:rPr>
            </w:pPr>
            <w:del w:id="3404" w:author="Author">
              <w:r w:rsidRPr="007971EA" w:rsidDel="00EC4BA4">
                <w:delText>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98AE418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0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05D42F5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06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44DEB3D4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07" w:author="Author"/>
              </w:rPr>
            </w:pPr>
            <w:del w:id="3408" w:author="Author">
              <w:r w:rsidRPr="007971EA" w:rsidDel="00EC4BA4">
                <w:delText>6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EA5AB8D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09" w:author="Author"/>
              </w:rPr>
            </w:pPr>
          </w:p>
        </w:tc>
      </w:tr>
      <w:tr w:rsidR="009C604B" w:rsidRPr="007971EA" w:rsidDel="00EC4BA4" w14:paraId="39CC0EE9" w14:textId="77777777" w:rsidTr="00643D4F">
        <w:trPr>
          <w:cantSplit/>
          <w:trHeight w:val="190"/>
          <w:del w:id="3410" w:author="Author"/>
        </w:trPr>
        <w:tc>
          <w:tcPr>
            <w:tcW w:w="200" w:type="dxa"/>
          </w:tcPr>
          <w:p w14:paraId="03A2E484" w14:textId="77777777" w:rsidR="009C604B" w:rsidRPr="007971EA" w:rsidDel="00EC4BA4" w:rsidRDefault="009C604B" w:rsidP="00643D4F">
            <w:pPr>
              <w:pStyle w:val="terr2colblock1"/>
              <w:rPr>
                <w:del w:id="341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B25604A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412" w:author="Author"/>
              </w:rPr>
            </w:pPr>
          </w:p>
        </w:tc>
        <w:tc>
          <w:tcPr>
            <w:tcW w:w="630" w:type="dxa"/>
          </w:tcPr>
          <w:p w14:paraId="03EBC38A" w14:textId="77777777" w:rsidR="009C604B" w:rsidRPr="007971EA" w:rsidDel="00EC4BA4" w:rsidRDefault="009C604B" w:rsidP="00643D4F">
            <w:pPr>
              <w:pStyle w:val="terr2colblock1"/>
              <w:tabs>
                <w:tab w:val="clear" w:pos="4240"/>
              </w:tabs>
              <w:jc w:val="right"/>
              <w:rPr>
                <w:del w:id="3413" w:author="Author"/>
              </w:rPr>
            </w:pPr>
            <w:del w:id="3414" w:author="Author">
              <w:r w:rsidRPr="007971EA" w:rsidDel="00EC4BA4">
                <w:delText>2,501</w:delText>
              </w:r>
            </w:del>
          </w:p>
        </w:tc>
        <w:tc>
          <w:tcPr>
            <w:tcW w:w="180" w:type="dxa"/>
          </w:tcPr>
          <w:p w14:paraId="06B931A5" w14:textId="77777777" w:rsidR="009C604B" w:rsidRPr="007971EA" w:rsidDel="00EC4BA4" w:rsidRDefault="009C604B" w:rsidP="00643D4F">
            <w:pPr>
              <w:pStyle w:val="terr2colblock1"/>
              <w:rPr>
                <w:del w:id="3415" w:author="Author"/>
              </w:rPr>
            </w:pPr>
            <w:del w:id="3416" w:author="Author">
              <w:r w:rsidRPr="007971EA" w:rsidDel="00EC4BA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9B23660" w14:textId="77777777" w:rsidR="009C604B" w:rsidRPr="007971EA" w:rsidDel="00EC4BA4" w:rsidRDefault="009C604B" w:rsidP="00643D4F">
            <w:pPr>
              <w:pStyle w:val="terr2colblock1"/>
              <w:tabs>
                <w:tab w:val="decimal" w:pos="425"/>
              </w:tabs>
              <w:rPr>
                <w:del w:id="3417" w:author="Author"/>
              </w:rPr>
            </w:pPr>
            <w:del w:id="3418" w:author="Author">
              <w:r w:rsidRPr="007971EA" w:rsidDel="00EC4BA4">
                <w:delText>3,000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14DCB388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41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1E013C9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20" w:author="Author"/>
              </w:rPr>
            </w:pPr>
            <w:del w:id="3421" w:author="Author">
              <w:r w:rsidRPr="007971EA" w:rsidDel="00EC4BA4">
                <w:delText>12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3C640CB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2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5499F47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2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47040DB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24" w:author="Author"/>
              </w:rPr>
            </w:pPr>
            <w:del w:id="3425" w:author="Author">
              <w:r w:rsidRPr="007971EA" w:rsidDel="00EC4BA4">
                <w:delText>13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174F822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2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F6023B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2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647FF60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28" w:author="Author"/>
              </w:rPr>
            </w:pPr>
            <w:del w:id="3429" w:author="Author">
              <w:r w:rsidRPr="007971EA" w:rsidDel="00EC4BA4">
                <w:delText>45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31CC710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30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620D8BB3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31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3CB53888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32" w:author="Author"/>
              </w:rPr>
            </w:pPr>
            <w:del w:id="3433" w:author="Author">
              <w:r w:rsidRPr="007971EA" w:rsidDel="00EC4BA4">
                <w:delText>47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F467F78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34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1E94CBB4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35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4D577934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36" w:author="Author"/>
              </w:rPr>
            </w:pPr>
            <w:del w:id="3437" w:author="Author">
              <w:r w:rsidRPr="007971EA" w:rsidDel="00EC4BA4">
                <w:delText>7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FD19E4D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38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7B2C4B8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39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40318B07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40" w:author="Author"/>
              </w:rPr>
            </w:pPr>
            <w:del w:id="3441" w:author="Author">
              <w:r w:rsidRPr="007971EA" w:rsidDel="00EC4BA4">
                <w:delText>7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7AF709F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4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0805EE0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4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7C48C6B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44" w:author="Author"/>
              </w:rPr>
            </w:pPr>
            <w:del w:id="3445" w:author="Author">
              <w:r w:rsidRPr="007971EA" w:rsidDel="00EC4BA4">
                <w:delText>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A4BC4E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4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7CEB30F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47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3FB7FCB3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48" w:author="Author"/>
              </w:rPr>
            </w:pPr>
            <w:del w:id="3449" w:author="Author">
              <w:r w:rsidRPr="007971EA" w:rsidDel="00EC4BA4">
                <w:delText>7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06625FD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50" w:author="Author"/>
              </w:rPr>
            </w:pPr>
          </w:p>
        </w:tc>
      </w:tr>
      <w:tr w:rsidR="009C604B" w:rsidRPr="007971EA" w:rsidDel="00EC4BA4" w14:paraId="4F260A1C" w14:textId="77777777" w:rsidTr="00643D4F">
        <w:trPr>
          <w:cantSplit/>
          <w:trHeight w:val="190"/>
          <w:del w:id="3451" w:author="Author"/>
        </w:trPr>
        <w:tc>
          <w:tcPr>
            <w:tcW w:w="200" w:type="dxa"/>
          </w:tcPr>
          <w:p w14:paraId="6464DCBB" w14:textId="77777777" w:rsidR="009C604B" w:rsidRPr="007971EA" w:rsidDel="00EC4BA4" w:rsidRDefault="009C604B" w:rsidP="00643D4F">
            <w:pPr>
              <w:pStyle w:val="terr2colblock1"/>
              <w:rPr>
                <w:del w:id="345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C74D4D8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453" w:author="Author"/>
              </w:rPr>
            </w:pPr>
          </w:p>
        </w:tc>
        <w:tc>
          <w:tcPr>
            <w:tcW w:w="630" w:type="dxa"/>
          </w:tcPr>
          <w:p w14:paraId="79160CF3" w14:textId="77777777" w:rsidR="009C604B" w:rsidRPr="007971EA" w:rsidDel="00EC4BA4" w:rsidRDefault="009C604B" w:rsidP="00643D4F">
            <w:pPr>
              <w:pStyle w:val="terr2colblock1"/>
              <w:tabs>
                <w:tab w:val="clear" w:pos="4240"/>
              </w:tabs>
              <w:jc w:val="right"/>
              <w:rPr>
                <w:del w:id="3454" w:author="Author"/>
              </w:rPr>
            </w:pPr>
            <w:del w:id="3455" w:author="Author">
              <w:r w:rsidRPr="007971EA" w:rsidDel="00EC4BA4">
                <w:delText>3,001</w:delText>
              </w:r>
            </w:del>
          </w:p>
        </w:tc>
        <w:tc>
          <w:tcPr>
            <w:tcW w:w="180" w:type="dxa"/>
          </w:tcPr>
          <w:p w14:paraId="5DFBC61B" w14:textId="77777777" w:rsidR="009C604B" w:rsidRPr="007971EA" w:rsidDel="00EC4BA4" w:rsidRDefault="009C604B" w:rsidP="00643D4F">
            <w:pPr>
              <w:pStyle w:val="terr2colblock1"/>
              <w:rPr>
                <w:del w:id="3456" w:author="Author"/>
              </w:rPr>
            </w:pPr>
            <w:del w:id="3457" w:author="Author">
              <w:r w:rsidRPr="007971EA" w:rsidDel="00EC4BA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EEBCF27" w14:textId="77777777" w:rsidR="009C604B" w:rsidRPr="007971EA" w:rsidDel="00EC4BA4" w:rsidRDefault="009C604B" w:rsidP="00643D4F">
            <w:pPr>
              <w:pStyle w:val="terr2colblock1"/>
              <w:tabs>
                <w:tab w:val="decimal" w:pos="425"/>
              </w:tabs>
              <w:rPr>
                <w:del w:id="3458" w:author="Author"/>
              </w:rPr>
            </w:pPr>
            <w:del w:id="3459" w:author="Author">
              <w:r w:rsidRPr="007971EA" w:rsidDel="00EC4BA4">
                <w:delText>3,500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5776E0BC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46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69876C6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61" w:author="Author"/>
              </w:rPr>
            </w:pPr>
            <w:del w:id="3462" w:author="Author">
              <w:r w:rsidRPr="007971EA" w:rsidDel="00EC4BA4">
                <w:delText>14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221141A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6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B116916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6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5F91F4C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65" w:author="Author"/>
              </w:rPr>
            </w:pPr>
            <w:del w:id="3466" w:author="Author">
              <w:r w:rsidRPr="007971EA" w:rsidDel="00EC4BA4">
                <w:delText>15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1328A3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6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AEC3CA2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6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3DF13F4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69" w:author="Author"/>
              </w:rPr>
            </w:pPr>
            <w:del w:id="3470" w:author="Author">
              <w:r w:rsidRPr="007971EA" w:rsidDel="00EC4BA4">
                <w:delText>51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00D5048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71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09CDAF6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72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32CFB733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73" w:author="Author"/>
              </w:rPr>
            </w:pPr>
            <w:del w:id="3474" w:author="Author">
              <w:r w:rsidRPr="007971EA" w:rsidDel="00EC4BA4">
                <w:delText>54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5B3E7C2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75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41CEDB36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76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37BC8960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77" w:author="Author"/>
              </w:rPr>
            </w:pPr>
            <w:del w:id="3478" w:author="Author">
              <w:r w:rsidRPr="007971EA" w:rsidDel="00EC4BA4">
                <w:delText>8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6EEEAC9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79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6B202BA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80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161F6E04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81" w:author="Author"/>
              </w:rPr>
            </w:pPr>
            <w:del w:id="3482" w:author="Author">
              <w:r w:rsidRPr="007971EA" w:rsidDel="00EC4BA4">
                <w:delText>9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ECC5E2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8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143E73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8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508F60C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85" w:author="Author"/>
              </w:rPr>
            </w:pPr>
            <w:del w:id="3486" w:author="Author">
              <w:r w:rsidRPr="007971EA" w:rsidDel="00EC4BA4">
                <w:delText>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3D433DA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8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ED61806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88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66647252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89" w:author="Author"/>
              </w:rPr>
            </w:pPr>
            <w:del w:id="3490" w:author="Author">
              <w:r w:rsidRPr="007971EA" w:rsidDel="00EC4BA4">
                <w:delText>9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682B35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491" w:author="Author"/>
              </w:rPr>
            </w:pPr>
          </w:p>
        </w:tc>
      </w:tr>
      <w:tr w:rsidR="009C604B" w:rsidRPr="007971EA" w:rsidDel="00EC4BA4" w14:paraId="5506CEBD" w14:textId="77777777" w:rsidTr="00643D4F">
        <w:trPr>
          <w:cantSplit/>
          <w:trHeight w:val="190"/>
          <w:del w:id="3492" w:author="Author"/>
        </w:trPr>
        <w:tc>
          <w:tcPr>
            <w:tcW w:w="200" w:type="dxa"/>
          </w:tcPr>
          <w:p w14:paraId="015EAC4B" w14:textId="77777777" w:rsidR="009C604B" w:rsidRPr="007971EA" w:rsidDel="00EC4BA4" w:rsidRDefault="009C604B" w:rsidP="00643D4F">
            <w:pPr>
              <w:pStyle w:val="terr2colblock1"/>
              <w:rPr>
                <w:del w:id="349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8045DBD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494" w:author="Author"/>
              </w:rPr>
            </w:pPr>
          </w:p>
        </w:tc>
        <w:tc>
          <w:tcPr>
            <w:tcW w:w="630" w:type="dxa"/>
          </w:tcPr>
          <w:p w14:paraId="4A8CE0BF" w14:textId="77777777" w:rsidR="009C604B" w:rsidRPr="007971EA" w:rsidDel="00EC4BA4" w:rsidRDefault="009C604B" w:rsidP="00643D4F">
            <w:pPr>
              <w:pStyle w:val="terr2colblock1"/>
              <w:tabs>
                <w:tab w:val="clear" w:pos="4240"/>
              </w:tabs>
              <w:jc w:val="right"/>
              <w:rPr>
                <w:del w:id="3495" w:author="Author"/>
              </w:rPr>
            </w:pPr>
            <w:del w:id="3496" w:author="Author">
              <w:r w:rsidRPr="007971EA" w:rsidDel="00EC4BA4">
                <w:delText>3,501</w:delText>
              </w:r>
            </w:del>
          </w:p>
        </w:tc>
        <w:tc>
          <w:tcPr>
            <w:tcW w:w="180" w:type="dxa"/>
          </w:tcPr>
          <w:p w14:paraId="1996D080" w14:textId="77777777" w:rsidR="009C604B" w:rsidRPr="007971EA" w:rsidDel="00EC4BA4" w:rsidRDefault="009C604B" w:rsidP="00643D4F">
            <w:pPr>
              <w:pStyle w:val="terr2colblock1"/>
              <w:rPr>
                <w:del w:id="3497" w:author="Author"/>
              </w:rPr>
            </w:pPr>
            <w:del w:id="3498" w:author="Author">
              <w:r w:rsidRPr="007971EA" w:rsidDel="00EC4BA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9C976D9" w14:textId="77777777" w:rsidR="009C604B" w:rsidRPr="007971EA" w:rsidDel="00EC4BA4" w:rsidRDefault="009C604B" w:rsidP="00643D4F">
            <w:pPr>
              <w:pStyle w:val="terr2colblock1"/>
              <w:tabs>
                <w:tab w:val="decimal" w:pos="425"/>
              </w:tabs>
              <w:rPr>
                <w:del w:id="3499" w:author="Author"/>
              </w:rPr>
            </w:pPr>
            <w:del w:id="3500" w:author="Author">
              <w:r w:rsidRPr="007971EA" w:rsidDel="00EC4BA4">
                <w:delText>4,000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50E12D16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50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98B7F0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02" w:author="Author"/>
              </w:rPr>
            </w:pPr>
            <w:del w:id="3503" w:author="Author">
              <w:r w:rsidRPr="007971EA" w:rsidDel="00EC4BA4">
                <w:delText>16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279622AA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0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5BCA0C9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0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0710E5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06" w:author="Author"/>
              </w:rPr>
            </w:pPr>
            <w:del w:id="3507" w:author="Author">
              <w:r w:rsidRPr="007971EA" w:rsidDel="00EC4BA4">
                <w:delText>17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C4113B3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0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79D951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0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36C7B40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10" w:author="Author"/>
              </w:rPr>
            </w:pPr>
            <w:del w:id="3511" w:author="Author">
              <w:r w:rsidRPr="007971EA" w:rsidDel="00EC4BA4">
                <w:delText>58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3C12A6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12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3485922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13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0345CED9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14" w:author="Author"/>
              </w:rPr>
            </w:pPr>
            <w:del w:id="3515" w:author="Author">
              <w:r w:rsidRPr="007971EA" w:rsidDel="00EC4BA4">
                <w:delText>61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281D1008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16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7DFCDB65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17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6879B663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18" w:author="Author"/>
              </w:rPr>
            </w:pPr>
            <w:del w:id="3519" w:author="Author">
              <w:r w:rsidRPr="007971EA" w:rsidDel="00EC4BA4">
                <w:delText>9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056E82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20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115FBFC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21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0370D322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22" w:author="Author"/>
              </w:rPr>
            </w:pPr>
            <w:del w:id="3523" w:author="Author">
              <w:r w:rsidRPr="007971EA" w:rsidDel="00EC4BA4">
                <w:delText>9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1A607800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2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1E857C5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2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97BC3C8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26" w:author="Author"/>
              </w:rPr>
            </w:pPr>
            <w:del w:id="3527" w:author="Author">
              <w:r w:rsidRPr="007971EA" w:rsidDel="00EC4BA4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C12B7BC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2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51F7D3D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29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0414741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30" w:author="Author"/>
              </w:rPr>
            </w:pPr>
            <w:del w:id="3531" w:author="Author">
              <w:r w:rsidRPr="007971EA" w:rsidDel="00EC4BA4">
                <w:delText>9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FB7460B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32" w:author="Author"/>
              </w:rPr>
            </w:pPr>
          </w:p>
        </w:tc>
      </w:tr>
      <w:tr w:rsidR="009C604B" w:rsidRPr="007971EA" w:rsidDel="00EC4BA4" w14:paraId="627280AE" w14:textId="77777777" w:rsidTr="00643D4F">
        <w:trPr>
          <w:cantSplit/>
          <w:trHeight w:val="190"/>
          <w:del w:id="3533" w:author="Author"/>
        </w:trPr>
        <w:tc>
          <w:tcPr>
            <w:tcW w:w="200" w:type="dxa"/>
          </w:tcPr>
          <w:p w14:paraId="01361217" w14:textId="77777777" w:rsidR="009C604B" w:rsidRPr="007971EA" w:rsidDel="00EC4BA4" w:rsidRDefault="009C604B" w:rsidP="00643D4F">
            <w:pPr>
              <w:pStyle w:val="terr2colblock1"/>
              <w:rPr>
                <w:del w:id="353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2609F46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535" w:author="Author"/>
              </w:rPr>
            </w:pPr>
          </w:p>
        </w:tc>
        <w:tc>
          <w:tcPr>
            <w:tcW w:w="630" w:type="dxa"/>
          </w:tcPr>
          <w:p w14:paraId="1FCB0CA3" w14:textId="77777777" w:rsidR="009C604B" w:rsidRPr="007971EA" w:rsidDel="00EC4BA4" w:rsidRDefault="009C604B" w:rsidP="00643D4F">
            <w:pPr>
              <w:pStyle w:val="terr2colblock1"/>
              <w:tabs>
                <w:tab w:val="clear" w:pos="4240"/>
              </w:tabs>
              <w:jc w:val="right"/>
              <w:rPr>
                <w:del w:id="3536" w:author="Author"/>
              </w:rPr>
            </w:pPr>
            <w:del w:id="3537" w:author="Author">
              <w:r w:rsidRPr="007971EA" w:rsidDel="00EC4BA4">
                <w:delText>4,001</w:delText>
              </w:r>
            </w:del>
          </w:p>
        </w:tc>
        <w:tc>
          <w:tcPr>
            <w:tcW w:w="180" w:type="dxa"/>
          </w:tcPr>
          <w:p w14:paraId="4BB07DC7" w14:textId="77777777" w:rsidR="009C604B" w:rsidRPr="007971EA" w:rsidDel="00EC4BA4" w:rsidRDefault="009C604B" w:rsidP="00643D4F">
            <w:pPr>
              <w:pStyle w:val="terr2colblock1"/>
              <w:rPr>
                <w:del w:id="3538" w:author="Author"/>
              </w:rPr>
            </w:pPr>
            <w:del w:id="3539" w:author="Author">
              <w:r w:rsidRPr="007971EA" w:rsidDel="00EC4BA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CD61219" w14:textId="77777777" w:rsidR="009C604B" w:rsidRPr="007971EA" w:rsidDel="00EC4BA4" w:rsidRDefault="009C604B" w:rsidP="00643D4F">
            <w:pPr>
              <w:pStyle w:val="terr2colblock1"/>
              <w:tabs>
                <w:tab w:val="decimal" w:pos="425"/>
              </w:tabs>
              <w:rPr>
                <w:del w:id="3540" w:author="Author"/>
              </w:rPr>
            </w:pPr>
            <w:del w:id="3541" w:author="Author">
              <w:r w:rsidRPr="007971EA" w:rsidDel="00EC4BA4">
                <w:delText>4,500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4B81204C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54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3C0EDEF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43" w:author="Author"/>
              </w:rPr>
            </w:pPr>
            <w:del w:id="3544" w:author="Author">
              <w:r w:rsidRPr="007971EA" w:rsidDel="00EC4BA4">
                <w:delText>17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0B74BA00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4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810531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4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5515374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47" w:author="Author"/>
              </w:rPr>
            </w:pPr>
            <w:del w:id="3548" w:author="Author">
              <w:r w:rsidRPr="007971EA" w:rsidDel="00EC4BA4">
                <w:delText>18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BFB73C3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4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894EBE3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5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42A3A74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51" w:author="Author"/>
              </w:rPr>
            </w:pPr>
            <w:del w:id="3552" w:author="Author">
              <w:r w:rsidRPr="007971EA" w:rsidDel="00EC4BA4">
                <w:delText>62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3116FEC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53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0EFF8D46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54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7CDB766A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55" w:author="Author"/>
              </w:rPr>
            </w:pPr>
            <w:del w:id="3556" w:author="Author">
              <w:r w:rsidRPr="007971EA" w:rsidDel="00EC4BA4">
                <w:delText>66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A5AC55C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57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57520FD8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58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0236BED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59" w:author="Author"/>
              </w:rPr>
            </w:pPr>
            <w:del w:id="3560" w:author="Author">
              <w:r w:rsidRPr="007971EA" w:rsidDel="00EC4BA4">
                <w:delText>9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945059F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61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7F5565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62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59FF280F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63" w:author="Author"/>
              </w:rPr>
            </w:pPr>
            <w:del w:id="3564" w:author="Author">
              <w:r w:rsidRPr="007971EA" w:rsidDel="00EC4BA4">
                <w:delText>11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2CB0A2CA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6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F61E2F9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6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94D17CA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67" w:author="Author"/>
              </w:rPr>
            </w:pPr>
            <w:del w:id="3568" w:author="Author">
              <w:r w:rsidRPr="007971EA" w:rsidDel="00EC4BA4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D967619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6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03D957D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70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059CD8A5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71" w:author="Author"/>
              </w:rPr>
            </w:pPr>
            <w:del w:id="3572" w:author="Author">
              <w:r w:rsidRPr="007971EA" w:rsidDel="00EC4BA4">
                <w:delText>11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D2FEBB5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73" w:author="Author"/>
              </w:rPr>
            </w:pPr>
          </w:p>
        </w:tc>
      </w:tr>
      <w:tr w:rsidR="009C604B" w:rsidRPr="007971EA" w:rsidDel="00EC4BA4" w14:paraId="0F904ABF" w14:textId="77777777" w:rsidTr="00643D4F">
        <w:trPr>
          <w:cantSplit/>
          <w:trHeight w:val="190"/>
          <w:del w:id="3574" w:author="Author"/>
        </w:trPr>
        <w:tc>
          <w:tcPr>
            <w:tcW w:w="200" w:type="dxa"/>
          </w:tcPr>
          <w:p w14:paraId="5DBF6BDA" w14:textId="77777777" w:rsidR="009C604B" w:rsidRPr="007971EA" w:rsidDel="00EC4BA4" w:rsidRDefault="009C604B" w:rsidP="00643D4F">
            <w:pPr>
              <w:pStyle w:val="terr2colblock1"/>
              <w:rPr>
                <w:del w:id="357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3995F77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576" w:author="Author"/>
              </w:rPr>
            </w:pPr>
          </w:p>
        </w:tc>
        <w:tc>
          <w:tcPr>
            <w:tcW w:w="630" w:type="dxa"/>
          </w:tcPr>
          <w:p w14:paraId="7DF026D4" w14:textId="77777777" w:rsidR="009C604B" w:rsidRPr="007971EA" w:rsidDel="00EC4BA4" w:rsidRDefault="009C604B" w:rsidP="00643D4F">
            <w:pPr>
              <w:pStyle w:val="terr2colblock1"/>
              <w:tabs>
                <w:tab w:val="clear" w:pos="4240"/>
              </w:tabs>
              <w:jc w:val="right"/>
              <w:rPr>
                <w:del w:id="3577" w:author="Author"/>
              </w:rPr>
            </w:pPr>
            <w:del w:id="3578" w:author="Author">
              <w:r w:rsidRPr="007971EA" w:rsidDel="00EC4BA4">
                <w:delText>4,501</w:delText>
              </w:r>
            </w:del>
          </w:p>
        </w:tc>
        <w:tc>
          <w:tcPr>
            <w:tcW w:w="180" w:type="dxa"/>
          </w:tcPr>
          <w:p w14:paraId="010E819D" w14:textId="77777777" w:rsidR="009C604B" w:rsidRPr="007971EA" w:rsidDel="00EC4BA4" w:rsidRDefault="009C604B" w:rsidP="00643D4F">
            <w:pPr>
              <w:pStyle w:val="terr2colblock1"/>
              <w:rPr>
                <w:del w:id="3579" w:author="Author"/>
              </w:rPr>
            </w:pPr>
            <w:del w:id="3580" w:author="Author">
              <w:r w:rsidRPr="007971EA" w:rsidDel="00EC4BA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48F1B69" w14:textId="77777777" w:rsidR="009C604B" w:rsidRPr="007971EA" w:rsidDel="00EC4BA4" w:rsidRDefault="009C604B" w:rsidP="00643D4F">
            <w:pPr>
              <w:pStyle w:val="terr2colblock1"/>
              <w:tabs>
                <w:tab w:val="decimal" w:pos="425"/>
              </w:tabs>
              <w:rPr>
                <w:del w:id="3581" w:author="Author"/>
              </w:rPr>
            </w:pPr>
            <w:del w:id="3582" w:author="Author">
              <w:r w:rsidRPr="007971EA" w:rsidDel="00EC4BA4">
                <w:delText>5,000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211B478A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58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E94478C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84" w:author="Author"/>
              </w:rPr>
            </w:pPr>
            <w:del w:id="3585" w:author="Author">
              <w:r w:rsidRPr="007971EA" w:rsidDel="00EC4BA4">
                <w:delText>20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09898FDB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8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D60730C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8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82A9B8A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88" w:author="Author"/>
              </w:rPr>
            </w:pPr>
            <w:del w:id="3589" w:author="Author">
              <w:r w:rsidRPr="007971EA" w:rsidDel="00EC4BA4">
                <w:delText>21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59DEF40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9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6F0364D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9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8600FD3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92" w:author="Author"/>
              </w:rPr>
            </w:pPr>
            <w:del w:id="3593" w:author="Author">
              <w:r w:rsidRPr="007971EA" w:rsidDel="00EC4BA4">
                <w:delText>72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84BE20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94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622BE2BD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95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48A65A94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96" w:author="Author"/>
              </w:rPr>
            </w:pPr>
            <w:del w:id="3597" w:author="Author">
              <w:r w:rsidRPr="007971EA" w:rsidDel="00EC4BA4">
                <w:delText>76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0EDCB84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98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2DA54213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599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37E4927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00" w:author="Author"/>
              </w:rPr>
            </w:pPr>
            <w:del w:id="3601" w:author="Author">
              <w:r w:rsidRPr="007971EA" w:rsidDel="00EC4BA4">
                <w:delText>11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6D2D416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02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11F446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03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57911424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04" w:author="Author"/>
              </w:rPr>
            </w:pPr>
            <w:del w:id="3605" w:author="Author">
              <w:r w:rsidRPr="007971EA" w:rsidDel="00EC4BA4">
                <w:delText>12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3BE7D5F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0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DDC8C9C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0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10B3A7A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08" w:author="Author"/>
              </w:rPr>
            </w:pPr>
            <w:del w:id="3609" w:author="Author">
              <w:r w:rsidRPr="007971EA" w:rsidDel="00EC4BA4">
                <w:delText>11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6CF3342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1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5EE5C1F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11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1450CF6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12" w:author="Author"/>
              </w:rPr>
            </w:pPr>
            <w:del w:id="3613" w:author="Author">
              <w:r w:rsidRPr="007971EA" w:rsidDel="00EC4BA4">
                <w:delText>12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B3085F7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14" w:author="Author"/>
              </w:rPr>
            </w:pPr>
          </w:p>
        </w:tc>
      </w:tr>
      <w:tr w:rsidR="009C604B" w:rsidRPr="007971EA" w:rsidDel="00EC4BA4" w14:paraId="6B90A5F1" w14:textId="77777777" w:rsidTr="00643D4F">
        <w:trPr>
          <w:cantSplit/>
          <w:trHeight w:val="190"/>
          <w:del w:id="3615" w:author="Author"/>
        </w:trPr>
        <w:tc>
          <w:tcPr>
            <w:tcW w:w="200" w:type="dxa"/>
          </w:tcPr>
          <w:p w14:paraId="2D903829" w14:textId="77777777" w:rsidR="009C604B" w:rsidRPr="007971EA" w:rsidDel="00EC4BA4" w:rsidRDefault="009C604B" w:rsidP="00643D4F">
            <w:pPr>
              <w:pStyle w:val="terr2colblock1"/>
              <w:rPr>
                <w:del w:id="361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0C74E45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617" w:author="Author"/>
              </w:rPr>
            </w:pPr>
          </w:p>
        </w:tc>
        <w:tc>
          <w:tcPr>
            <w:tcW w:w="630" w:type="dxa"/>
          </w:tcPr>
          <w:p w14:paraId="49126A95" w14:textId="77777777" w:rsidR="009C604B" w:rsidRPr="007971EA" w:rsidDel="00EC4BA4" w:rsidRDefault="009C604B" w:rsidP="00643D4F">
            <w:pPr>
              <w:pStyle w:val="terr2colblock1"/>
              <w:tabs>
                <w:tab w:val="clear" w:pos="4240"/>
              </w:tabs>
              <w:jc w:val="right"/>
              <w:rPr>
                <w:del w:id="3618" w:author="Author"/>
              </w:rPr>
            </w:pPr>
            <w:del w:id="3619" w:author="Author">
              <w:r w:rsidRPr="007971EA" w:rsidDel="00EC4BA4">
                <w:delText>5,001</w:delText>
              </w:r>
            </w:del>
          </w:p>
        </w:tc>
        <w:tc>
          <w:tcPr>
            <w:tcW w:w="180" w:type="dxa"/>
          </w:tcPr>
          <w:p w14:paraId="628FB4D6" w14:textId="77777777" w:rsidR="009C604B" w:rsidRPr="007971EA" w:rsidDel="00EC4BA4" w:rsidRDefault="009C604B" w:rsidP="00643D4F">
            <w:pPr>
              <w:pStyle w:val="terr2colblock1"/>
              <w:rPr>
                <w:del w:id="3620" w:author="Author"/>
              </w:rPr>
            </w:pPr>
            <w:del w:id="3621" w:author="Author">
              <w:r w:rsidRPr="007971EA" w:rsidDel="00EC4BA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E19665C" w14:textId="77777777" w:rsidR="009C604B" w:rsidRPr="007971EA" w:rsidDel="00EC4BA4" w:rsidRDefault="009C604B" w:rsidP="00643D4F">
            <w:pPr>
              <w:pStyle w:val="terr2colblock1"/>
              <w:tabs>
                <w:tab w:val="decimal" w:pos="425"/>
              </w:tabs>
              <w:rPr>
                <w:del w:id="3622" w:author="Author"/>
              </w:rPr>
            </w:pPr>
            <w:del w:id="3623" w:author="Author">
              <w:r w:rsidRPr="007971EA" w:rsidDel="00EC4BA4">
                <w:delText>6,000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6F78B17C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62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43DC8A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25" w:author="Author"/>
              </w:rPr>
            </w:pPr>
            <w:del w:id="3626" w:author="Author">
              <w:r w:rsidRPr="007971EA" w:rsidDel="00EC4BA4">
                <w:delText>24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51466F3A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2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625DA64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2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537EB65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29" w:author="Author"/>
              </w:rPr>
            </w:pPr>
            <w:del w:id="3630" w:author="Author">
              <w:r w:rsidRPr="007971EA" w:rsidDel="00EC4BA4">
                <w:delText>25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D4E5CF5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3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250DFA0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3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39FAE94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33" w:author="Author"/>
              </w:rPr>
            </w:pPr>
            <w:del w:id="3634" w:author="Author">
              <w:r w:rsidRPr="007971EA" w:rsidDel="00EC4BA4">
                <w:delText>84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FF9391B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35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7710BCBD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36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58258922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37" w:author="Author"/>
              </w:rPr>
            </w:pPr>
            <w:del w:id="3638" w:author="Author">
              <w:r w:rsidRPr="007971EA" w:rsidDel="00EC4BA4">
                <w:delText>89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30ABB8A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39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3DC95CF9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40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71008D0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41" w:author="Author"/>
              </w:rPr>
            </w:pPr>
            <w:del w:id="3642" w:author="Author">
              <w:r w:rsidRPr="007971EA" w:rsidDel="00EC4BA4">
                <w:delText>13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D2E435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43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2D9604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44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584E71AF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45" w:author="Author"/>
              </w:rPr>
            </w:pPr>
            <w:del w:id="3646" w:author="Author">
              <w:r w:rsidRPr="007971EA" w:rsidDel="00EC4BA4">
                <w:delText>14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546C18C5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4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1FF215F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4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3B0114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49" w:author="Author"/>
              </w:rPr>
            </w:pPr>
            <w:del w:id="3650" w:author="Author">
              <w:r w:rsidRPr="007971EA" w:rsidDel="00EC4BA4">
                <w:delText>13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492B8FD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5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BCF9B9A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52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069126AF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53" w:author="Author"/>
              </w:rPr>
            </w:pPr>
            <w:del w:id="3654" w:author="Author">
              <w:r w:rsidRPr="007971EA" w:rsidDel="00EC4BA4">
                <w:delText>14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985C2D9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55" w:author="Author"/>
              </w:rPr>
            </w:pPr>
          </w:p>
        </w:tc>
      </w:tr>
      <w:tr w:rsidR="009C604B" w:rsidRPr="007971EA" w:rsidDel="00EC4BA4" w14:paraId="5D5B79C1" w14:textId="77777777" w:rsidTr="00643D4F">
        <w:trPr>
          <w:cantSplit/>
          <w:trHeight w:val="190"/>
          <w:del w:id="3656" w:author="Author"/>
        </w:trPr>
        <w:tc>
          <w:tcPr>
            <w:tcW w:w="200" w:type="dxa"/>
          </w:tcPr>
          <w:p w14:paraId="273B07B6" w14:textId="77777777" w:rsidR="009C604B" w:rsidRPr="007971EA" w:rsidDel="00EC4BA4" w:rsidRDefault="009C604B" w:rsidP="00643D4F">
            <w:pPr>
              <w:pStyle w:val="terr2colblock1"/>
              <w:rPr>
                <w:del w:id="365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EA3A005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658" w:author="Author"/>
              </w:rPr>
            </w:pPr>
          </w:p>
        </w:tc>
        <w:tc>
          <w:tcPr>
            <w:tcW w:w="630" w:type="dxa"/>
          </w:tcPr>
          <w:p w14:paraId="063E9D90" w14:textId="77777777" w:rsidR="009C604B" w:rsidRPr="007971EA" w:rsidDel="00EC4BA4" w:rsidRDefault="009C604B" w:rsidP="00643D4F">
            <w:pPr>
              <w:pStyle w:val="terr2colblock1"/>
              <w:tabs>
                <w:tab w:val="clear" w:pos="4240"/>
              </w:tabs>
              <w:jc w:val="right"/>
              <w:rPr>
                <w:del w:id="3659" w:author="Author"/>
              </w:rPr>
            </w:pPr>
            <w:del w:id="3660" w:author="Author">
              <w:r w:rsidRPr="007971EA" w:rsidDel="00EC4BA4">
                <w:delText>6,001</w:delText>
              </w:r>
            </w:del>
          </w:p>
        </w:tc>
        <w:tc>
          <w:tcPr>
            <w:tcW w:w="180" w:type="dxa"/>
          </w:tcPr>
          <w:p w14:paraId="2B2F4434" w14:textId="77777777" w:rsidR="009C604B" w:rsidRPr="007971EA" w:rsidDel="00EC4BA4" w:rsidRDefault="009C604B" w:rsidP="00643D4F">
            <w:pPr>
              <w:pStyle w:val="terr2colblock1"/>
              <w:rPr>
                <w:del w:id="3661" w:author="Author"/>
              </w:rPr>
            </w:pPr>
            <w:del w:id="3662" w:author="Author">
              <w:r w:rsidRPr="007971EA" w:rsidDel="00EC4BA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F583CC8" w14:textId="77777777" w:rsidR="009C604B" w:rsidRPr="007971EA" w:rsidDel="00EC4BA4" w:rsidRDefault="009C604B" w:rsidP="00643D4F">
            <w:pPr>
              <w:pStyle w:val="terr2colblock1"/>
              <w:tabs>
                <w:tab w:val="decimal" w:pos="425"/>
              </w:tabs>
              <w:rPr>
                <w:del w:id="3663" w:author="Author"/>
              </w:rPr>
            </w:pPr>
            <w:del w:id="3664" w:author="Author">
              <w:r w:rsidRPr="007971EA" w:rsidDel="00EC4BA4">
                <w:delText>8,000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07209FD9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66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9A0FD7C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66" w:author="Author"/>
              </w:rPr>
            </w:pPr>
            <w:del w:id="3667" w:author="Author">
              <w:r w:rsidRPr="007971EA" w:rsidDel="00EC4BA4">
                <w:delText>31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002933A0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6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7AE2FBB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6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069F207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70" w:author="Author"/>
              </w:rPr>
            </w:pPr>
            <w:del w:id="3671" w:author="Author">
              <w:r w:rsidRPr="007971EA" w:rsidDel="00EC4BA4">
                <w:delText>32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B76B747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7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4621C9A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73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2F000E9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74" w:author="Author"/>
              </w:rPr>
            </w:pPr>
            <w:del w:id="3675" w:author="Author">
              <w:r w:rsidRPr="007971EA" w:rsidDel="00EC4BA4">
                <w:delText>111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C5FB0A1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76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E07DCFE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77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2EB5C135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78" w:author="Author"/>
              </w:rPr>
            </w:pPr>
            <w:del w:id="3679" w:author="Author">
              <w:r w:rsidRPr="007971EA" w:rsidDel="00EC4BA4">
                <w:delText>117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DC1EC4B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80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6392AB26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81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0CBCA999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82" w:author="Author"/>
              </w:rPr>
            </w:pPr>
            <w:del w:id="3683" w:author="Author">
              <w:r w:rsidRPr="007971EA" w:rsidDel="00EC4BA4">
                <w:delText>17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CC30F6D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84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2338EF5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85" w:author="Author"/>
              </w:rPr>
            </w:pPr>
          </w:p>
        </w:tc>
        <w:tc>
          <w:tcPr>
            <w:tcW w:w="573" w:type="dxa"/>
            <w:tcBorders>
              <w:left w:val="nil"/>
            </w:tcBorders>
            <w:shd w:val="clear" w:color="auto" w:fill="auto"/>
          </w:tcPr>
          <w:p w14:paraId="2F0015FC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86" w:author="Author"/>
              </w:rPr>
            </w:pPr>
            <w:del w:id="3687" w:author="Author">
              <w:r w:rsidRPr="007971EA" w:rsidDel="00EC4BA4">
                <w:delText>19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31583B3D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8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0E57312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8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D7C4033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90" w:author="Author"/>
              </w:rPr>
            </w:pPr>
            <w:del w:id="3691" w:author="Author">
              <w:r w:rsidRPr="007971EA" w:rsidDel="00EC4BA4">
                <w:delText>17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2B7A305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9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9F5BD07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93" w:author="Author"/>
              </w:rPr>
            </w:pPr>
          </w:p>
        </w:tc>
        <w:tc>
          <w:tcPr>
            <w:tcW w:w="555" w:type="dxa"/>
            <w:tcBorders>
              <w:left w:val="nil"/>
            </w:tcBorders>
            <w:shd w:val="clear" w:color="auto" w:fill="auto"/>
          </w:tcPr>
          <w:p w14:paraId="03617097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94" w:author="Author"/>
              </w:rPr>
            </w:pPr>
            <w:del w:id="3695" w:author="Author">
              <w:r w:rsidRPr="007971EA" w:rsidDel="00EC4BA4">
                <w:delText>19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C29096D" w14:textId="77777777" w:rsidR="009C604B" w:rsidRPr="007971EA" w:rsidDel="00EC4BA4" w:rsidRDefault="009C604B" w:rsidP="00643D4F">
            <w:pPr>
              <w:pStyle w:val="tabletext10"/>
              <w:jc w:val="right"/>
              <w:rPr>
                <w:del w:id="3696" w:author="Author"/>
              </w:rPr>
            </w:pPr>
          </w:p>
        </w:tc>
      </w:tr>
      <w:tr w:rsidR="009C604B" w:rsidRPr="007971EA" w:rsidDel="00EC4BA4" w14:paraId="4B0061DD" w14:textId="77777777" w:rsidTr="00643D4F">
        <w:trPr>
          <w:cantSplit/>
          <w:trHeight w:val="190"/>
          <w:del w:id="3697" w:author="Author"/>
        </w:trPr>
        <w:tc>
          <w:tcPr>
            <w:tcW w:w="200" w:type="dxa"/>
          </w:tcPr>
          <w:p w14:paraId="195AD52E" w14:textId="77777777" w:rsidR="009C604B" w:rsidRPr="007971EA" w:rsidDel="00EC4BA4" w:rsidRDefault="009C604B" w:rsidP="00643D4F">
            <w:pPr>
              <w:pStyle w:val="terr2colblock1"/>
              <w:rPr>
                <w:del w:id="3698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1070C" w14:textId="77777777" w:rsidR="009C604B" w:rsidRPr="007971EA" w:rsidDel="00EC4BA4" w:rsidRDefault="009C604B" w:rsidP="00643D4F">
            <w:pPr>
              <w:pStyle w:val="terr2colblock1"/>
              <w:tabs>
                <w:tab w:val="clear" w:pos="4240"/>
              </w:tabs>
              <w:rPr>
                <w:del w:id="3699" w:author="Author"/>
              </w:rPr>
            </w:pPr>
            <w:del w:id="3700" w:author="Author">
              <w:r w:rsidRPr="007971EA" w:rsidDel="00EC4BA4">
                <w:delText>Over 8,000 per $100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E68402F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701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0732956" w14:textId="77777777" w:rsidR="009C604B" w:rsidRPr="007971EA" w:rsidDel="00EC4BA4" w:rsidRDefault="009C604B" w:rsidP="00643D4F">
            <w:pPr>
              <w:pStyle w:val="terr2colblock1"/>
              <w:jc w:val="right"/>
              <w:rPr>
                <w:del w:id="3702" w:author="Author"/>
              </w:rPr>
            </w:pPr>
            <w:del w:id="3703" w:author="Author">
              <w:r w:rsidRPr="007971EA" w:rsidDel="00EC4BA4">
                <w:delText>0.43</w:delText>
              </w:r>
            </w:del>
          </w:p>
        </w:tc>
        <w:tc>
          <w:tcPr>
            <w:tcW w:w="133" w:type="dxa"/>
            <w:tcBorders>
              <w:bottom w:val="single" w:sz="6" w:space="0" w:color="auto"/>
              <w:right w:val="single" w:sz="6" w:space="0" w:color="auto"/>
            </w:tcBorders>
          </w:tcPr>
          <w:p w14:paraId="1D058F0D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0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4DB225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05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4B84022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06" w:author="Author"/>
              </w:rPr>
            </w:pPr>
            <w:del w:id="3707" w:author="Author">
              <w:r w:rsidRPr="007971EA" w:rsidDel="00EC4BA4">
                <w:delText>0.46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1B813A96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0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7B144FD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09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6B07619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10" w:author="Author"/>
              </w:rPr>
            </w:pPr>
            <w:del w:id="3711" w:author="Author">
              <w:r w:rsidRPr="007971EA" w:rsidDel="00EC4BA4">
                <w:delText>1.57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6AAF9544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12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CFE3907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13" w:author="Author"/>
              </w:rPr>
            </w:pPr>
          </w:p>
        </w:tc>
        <w:tc>
          <w:tcPr>
            <w:tcW w:w="501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FDEADE3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14" w:author="Author"/>
              </w:rPr>
            </w:pPr>
            <w:del w:id="3715" w:author="Author">
              <w:r w:rsidRPr="007971EA" w:rsidDel="00EC4BA4">
                <w:delText>1.66</w:delText>
              </w:r>
            </w:del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</w:tcPr>
          <w:p w14:paraId="4CC1D07B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16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267D1A1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17" w:author="Author"/>
              </w:rPr>
            </w:pPr>
          </w:p>
        </w:tc>
        <w:tc>
          <w:tcPr>
            <w:tcW w:w="537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3E1EA40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18" w:author="Author"/>
              </w:rPr>
            </w:pPr>
            <w:del w:id="3719" w:author="Author">
              <w:r w:rsidRPr="007971EA" w:rsidDel="00EC4BA4">
                <w:delText>0.24</w:delText>
              </w:r>
            </w:del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2CE46E25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20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2625390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21" w:author="Author"/>
              </w:rPr>
            </w:pPr>
          </w:p>
        </w:tc>
        <w:tc>
          <w:tcPr>
            <w:tcW w:w="57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12C9827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22" w:author="Author"/>
              </w:rPr>
            </w:pPr>
            <w:del w:id="3723" w:author="Author">
              <w:r w:rsidRPr="007971EA" w:rsidDel="00EC4BA4">
                <w:delText>0.26</w:delText>
              </w:r>
            </w:del>
          </w:p>
        </w:tc>
        <w:tc>
          <w:tcPr>
            <w:tcW w:w="133" w:type="dxa"/>
            <w:tcBorders>
              <w:bottom w:val="single" w:sz="6" w:space="0" w:color="auto"/>
              <w:right w:val="single" w:sz="6" w:space="0" w:color="auto"/>
            </w:tcBorders>
          </w:tcPr>
          <w:p w14:paraId="46D5C5AB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2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0CFF20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25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7A4257A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26" w:author="Author"/>
              </w:rPr>
            </w:pPr>
            <w:del w:id="3727" w:author="Author">
              <w:r w:rsidRPr="007971EA" w:rsidDel="00EC4BA4">
                <w:delText>0.24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0F3E6B4D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2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8A7225E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29" w:author="Author"/>
              </w:rPr>
            </w:pPr>
          </w:p>
        </w:tc>
        <w:tc>
          <w:tcPr>
            <w:tcW w:w="55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EDE4F3B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30" w:author="Author"/>
              </w:rPr>
            </w:pPr>
            <w:del w:id="3731" w:author="Author">
              <w:r w:rsidRPr="007971EA" w:rsidDel="00EC4BA4">
                <w:delText>0.26</w:delText>
              </w:r>
            </w:del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61927787" w14:textId="77777777" w:rsidR="009C604B" w:rsidRPr="007971EA" w:rsidDel="00EC4BA4" w:rsidRDefault="009C604B" w:rsidP="00643D4F">
            <w:pPr>
              <w:pStyle w:val="tabletext01"/>
              <w:jc w:val="right"/>
              <w:rPr>
                <w:del w:id="3732" w:author="Author"/>
              </w:rPr>
            </w:pPr>
          </w:p>
        </w:tc>
      </w:tr>
    </w:tbl>
    <w:p w14:paraId="68B743BC" w14:textId="77777777" w:rsidR="009C604B" w:rsidRDefault="009C604B" w:rsidP="00B96F0D">
      <w:pPr>
        <w:pStyle w:val="tablecaption"/>
      </w:pPr>
      <w:del w:id="3733" w:author="Author">
        <w:r w:rsidRPr="007971EA" w:rsidDel="00EC4BA4">
          <w:delText>Table 70.C.1.a.(LC) Single Interest Coverage Loss Costs</w:delText>
        </w:r>
      </w:del>
    </w:p>
    <w:p w14:paraId="59AE6514" w14:textId="77777777" w:rsidR="009C604B" w:rsidRDefault="009C604B" w:rsidP="00B96F0D">
      <w:pPr>
        <w:pStyle w:val="isonormal"/>
        <w:jc w:val="left"/>
      </w:pPr>
    </w:p>
    <w:p w14:paraId="12688BAE" w14:textId="77777777" w:rsidR="009C604B" w:rsidRDefault="009C604B" w:rsidP="00B96F0D">
      <w:pPr>
        <w:pStyle w:val="isonormal"/>
        <w:sectPr w:rsidR="009C604B" w:rsidSect="00B96F0D">
          <w:pgSz w:w="12240" w:h="15840"/>
          <w:pgMar w:top="1735" w:right="960" w:bottom="1560" w:left="1200" w:header="575" w:footer="480" w:gutter="0"/>
          <w:cols w:space="480"/>
          <w:noEndnote/>
          <w:docGrid w:linePitch="245"/>
        </w:sectPr>
      </w:pPr>
    </w:p>
    <w:p w14:paraId="4FC35CC4" w14:textId="77777777" w:rsidR="009C604B" w:rsidRPr="00882209" w:rsidDel="00DD3683" w:rsidRDefault="009C604B" w:rsidP="00B96F0D">
      <w:pPr>
        <w:pStyle w:val="boxrule"/>
        <w:rPr>
          <w:del w:id="3734" w:author="Author"/>
        </w:rPr>
      </w:pPr>
      <w:del w:id="3735" w:author="Author">
        <w:r w:rsidRPr="00882209" w:rsidDel="00DD3683">
          <w:lastRenderedPageBreak/>
          <w:delText>80.  SNOWMOBILES</w:delText>
        </w:r>
      </w:del>
    </w:p>
    <w:p w14:paraId="14CA9AC8" w14:textId="77777777" w:rsidR="009C604B" w:rsidRPr="00882209" w:rsidDel="00DD3683" w:rsidRDefault="009C604B" w:rsidP="00B96F0D">
      <w:pPr>
        <w:pStyle w:val="blocktext1"/>
        <w:rPr>
          <w:del w:id="3736" w:author="Author"/>
        </w:rPr>
      </w:pPr>
      <w:del w:id="3737" w:author="Author">
        <w:r w:rsidRPr="00882209" w:rsidDel="00DD3683">
          <w:delText xml:space="preserve">Table </w:delText>
        </w:r>
        <w:r w:rsidRPr="00882209" w:rsidDel="00DD3683">
          <w:rPr>
            <w:b/>
          </w:rPr>
          <w:delText>80.B.1.(LC)</w:delText>
        </w:r>
        <w:r w:rsidRPr="00882209" w:rsidDel="00DD3683">
          <w:delText xml:space="preserve"> is replaced by the following:</w:delText>
        </w:r>
      </w:del>
    </w:p>
    <w:p w14:paraId="3BA09A63" w14:textId="77777777" w:rsidR="009C604B" w:rsidRPr="00882209" w:rsidDel="00DD3683" w:rsidRDefault="009C604B" w:rsidP="00B96F0D">
      <w:pPr>
        <w:pStyle w:val="space4"/>
        <w:rPr>
          <w:del w:id="373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720"/>
        <w:gridCol w:w="920"/>
      </w:tblGrid>
      <w:tr w:rsidR="009C604B" w:rsidRPr="00882209" w:rsidDel="00DD3683" w14:paraId="27EB0602" w14:textId="77777777" w:rsidTr="00643D4F">
        <w:trPr>
          <w:cantSplit/>
          <w:trHeight w:val="190"/>
          <w:del w:id="3739" w:author="Author"/>
        </w:trPr>
        <w:tc>
          <w:tcPr>
            <w:tcW w:w="200" w:type="dxa"/>
          </w:tcPr>
          <w:p w14:paraId="1B4F967E" w14:textId="77777777" w:rsidR="009C604B" w:rsidRPr="00882209" w:rsidDel="00DD3683" w:rsidRDefault="009C604B" w:rsidP="00643D4F">
            <w:pPr>
              <w:pStyle w:val="tablehead"/>
              <w:rPr>
                <w:del w:id="3740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D2109" w14:textId="77777777" w:rsidR="009C604B" w:rsidRPr="00882209" w:rsidDel="00DD3683" w:rsidRDefault="009C604B" w:rsidP="00643D4F">
            <w:pPr>
              <w:pStyle w:val="tablehead"/>
              <w:rPr>
                <w:del w:id="3741" w:author="Author"/>
              </w:rPr>
            </w:pPr>
            <w:del w:id="3742" w:author="Author">
              <w:r w:rsidRPr="00882209" w:rsidDel="00DD3683">
                <w:br/>
                <w:delText>Liability Coverage Option</w:delText>
              </w:r>
            </w:del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93820" w14:textId="77777777" w:rsidR="009C604B" w:rsidRPr="00882209" w:rsidDel="00DD3683" w:rsidRDefault="009C604B" w:rsidP="00643D4F">
            <w:pPr>
              <w:pStyle w:val="tablehead"/>
              <w:rPr>
                <w:del w:id="3743" w:author="Author"/>
              </w:rPr>
            </w:pPr>
            <w:del w:id="3744" w:author="Author">
              <w:r w:rsidRPr="00882209" w:rsidDel="00DD3683">
                <w:delText>Liability Base</w:delText>
              </w:r>
              <w:r w:rsidRPr="00882209" w:rsidDel="00DD3683">
                <w:br/>
                <w:delText>Loss Cost</w:delText>
              </w:r>
            </w:del>
          </w:p>
        </w:tc>
      </w:tr>
      <w:tr w:rsidR="009C604B" w:rsidRPr="00882209" w:rsidDel="00DD3683" w14:paraId="0DBE3567" w14:textId="77777777" w:rsidTr="00643D4F">
        <w:trPr>
          <w:cantSplit/>
          <w:trHeight w:val="190"/>
          <w:del w:id="3745" w:author="Author"/>
        </w:trPr>
        <w:tc>
          <w:tcPr>
            <w:tcW w:w="200" w:type="dxa"/>
          </w:tcPr>
          <w:p w14:paraId="7E524128" w14:textId="77777777" w:rsidR="009C604B" w:rsidRPr="00882209" w:rsidDel="00DD3683" w:rsidRDefault="009C604B" w:rsidP="00643D4F">
            <w:pPr>
              <w:pStyle w:val="tabletext11"/>
              <w:rPr>
                <w:del w:id="3746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349A91D8" w14:textId="77777777" w:rsidR="009C604B" w:rsidRPr="00882209" w:rsidDel="00DD3683" w:rsidRDefault="009C604B" w:rsidP="00643D4F">
            <w:pPr>
              <w:pStyle w:val="tabletext11"/>
              <w:rPr>
                <w:del w:id="3747" w:author="Author"/>
              </w:rPr>
            </w:pPr>
            <w:del w:id="3748" w:author="Author">
              <w:r w:rsidRPr="00882209" w:rsidDel="00DD3683">
                <w:delText>Passenger Hazard Excluded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</w:tcBorders>
          </w:tcPr>
          <w:p w14:paraId="28D9DE1E" w14:textId="77777777" w:rsidR="009C604B" w:rsidRPr="00882209" w:rsidDel="00DD3683" w:rsidRDefault="009C604B" w:rsidP="00643D4F">
            <w:pPr>
              <w:pStyle w:val="tabletext11"/>
              <w:jc w:val="right"/>
              <w:rPr>
                <w:del w:id="3749" w:author="Author"/>
              </w:rPr>
            </w:pPr>
            <w:del w:id="3750" w:author="Author">
              <w:r w:rsidRPr="00882209" w:rsidDel="00DD3683">
                <w:delText>$</w:delText>
              </w:r>
            </w:del>
          </w:p>
        </w:tc>
        <w:tc>
          <w:tcPr>
            <w:tcW w:w="920" w:type="dxa"/>
            <w:tcBorders>
              <w:top w:val="single" w:sz="6" w:space="0" w:color="auto"/>
              <w:right w:val="single" w:sz="6" w:space="0" w:color="auto"/>
            </w:tcBorders>
          </w:tcPr>
          <w:p w14:paraId="492AE5C9" w14:textId="77777777" w:rsidR="009C604B" w:rsidRPr="00882209" w:rsidDel="00DD3683" w:rsidRDefault="009C604B" w:rsidP="00B96F0D">
            <w:pPr>
              <w:pStyle w:val="tabletext11"/>
              <w:tabs>
                <w:tab w:val="decimal" w:pos="310"/>
              </w:tabs>
              <w:rPr>
                <w:del w:id="3751" w:author="Author"/>
              </w:rPr>
            </w:pPr>
            <w:del w:id="3752" w:author="Author">
              <w:r w:rsidRPr="00882209" w:rsidDel="00DD3683">
                <w:delText>27</w:delText>
              </w:r>
            </w:del>
          </w:p>
        </w:tc>
      </w:tr>
      <w:tr w:rsidR="009C604B" w:rsidRPr="00882209" w:rsidDel="00DD3683" w14:paraId="1A328559" w14:textId="77777777" w:rsidTr="00643D4F">
        <w:trPr>
          <w:cantSplit/>
          <w:trHeight w:val="190"/>
          <w:del w:id="3753" w:author="Author"/>
        </w:trPr>
        <w:tc>
          <w:tcPr>
            <w:tcW w:w="200" w:type="dxa"/>
          </w:tcPr>
          <w:p w14:paraId="55135AAD" w14:textId="77777777" w:rsidR="009C604B" w:rsidRPr="00882209" w:rsidDel="00DD3683" w:rsidRDefault="009C604B" w:rsidP="00643D4F">
            <w:pPr>
              <w:pStyle w:val="tabletext11"/>
              <w:rPr>
                <w:del w:id="3754" w:author="Author"/>
              </w:rPr>
            </w:pPr>
          </w:p>
        </w:tc>
        <w:tc>
          <w:tcPr>
            <w:tcW w:w="316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8A89C5" w14:textId="77777777" w:rsidR="009C604B" w:rsidRPr="00882209" w:rsidDel="00DD3683" w:rsidRDefault="009C604B" w:rsidP="00B96F0D">
            <w:pPr>
              <w:pStyle w:val="tabletext11"/>
              <w:rPr>
                <w:del w:id="3755" w:author="Author"/>
              </w:rPr>
            </w:pPr>
            <w:del w:id="3756" w:author="Author">
              <w:r w:rsidRPr="00882209" w:rsidDel="00DD3683">
                <w:delText>Passenger Hazard Included</w:delText>
              </w:r>
            </w:del>
          </w:p>
        </w:tc>
        <w:tc>
          <w:tcPr>
            <w:tcW w:w="720" w:type="dxa"/>
            <w:tcBorders>
              <w:left w:val="single" w:sz="4" w:space="0" w:color="auto"/>
              <w:bottom w:val="single" w:sz="6" w:space="0" w:color="auto"/>
            </w:tcBorders>
          </w:tcPr>
          <w:p w14:paraId="77D42C1F" w14:textId="77777777" w:rsidR="009C604B" w:rsidRPr="00882209" w:rsidDel="00DD3683" w:rsidRDefault="009C604B" w:rsidP="00643D4F">
            <w:pPr>
              <w:pStyle w:val="tabletext11"/>
              <w:rPr>
                <w:del w:id="3757" w:author="Author"/>
              </w:rPr>
            </w:pPr>
          </w:p>
        </w:tc>
        <w:tc>
          <w:tcPr>
            <w:tcW w:w="920" w:type="dxa"/>
            <w:tcBorders>
              <w:bottom w:val="single" w:sz="6" w:space="0" w:color="auto"/>
              <w:right w:val="single" w:sz="6" w:space="0" w:color="auto"/>
            </w:tcBorders>
          </w:tcPr>
          <w:p w14:paraId="21AD8E22" w14:textId="77777777" w:rsidR="009C604B" w:rsidRPr="00882209" w:rsidDel="00DD3683" w:rsidRDefault="009C604B" w:rsidP="00643D4F">
            <w:pPr>
              <w:pStyle w:val="tabletext11"/>
              <w:tabs>
                <w:tab w:val="decimal" w:pos="310"/>
              </w:tabs>
              <w:rPr>
                <w:del w:id="3758" w:author="Author"/>
              </w:rPr>
            </w:pPr>
            <w:del w:id="3759" w:author="Author">
              <w:r w:rsidRPr="00882209" w:rsidDel="00DD3683">
                <w:delText>62</w:delText>
              </w:r>
            </w:del>
          </w:p>
        </w:tc>
      </w:tr>
    </w:tbl>
    <w:p w14:paraId="1F325664" w14:textId="77777777" w:rsidR="009C604B" w:rsidRDefault="009C604B" w:rsidP="00B96F0D">
      <w:pPr>
        <w:pStyle w:val="tablecaption"/>
      </w:pPr>
      <w:del w:id="3760" w:author="Author">
        <w:r w:rsidRPr="00882209" w:rsidDel="00DD3683">
          <w:delText>Table 80.B.1.(LC) Snowmobiles Liability Loss Costs</w:delText>
        </w:r>
      </w:del>
    </w:p>
    <w:p w14:paraId="6928F080" w14:textId="77777777" w:rsidR="009C604B" w:rsidRDefault="009C604B" w:rsidP="00B96F0D">
      <w:pPr>
        <w:pStyle w:val="isonormal"/>
        <w:jc w:val="left"/>
      </w:pPr>
    </w:p>
    <w:p w14:paraId="629F44DA" w14:textId="77777777" w:rsidR="009C604B" w:rsidRDefault="009C604B" w:rsidP="00B96F0D">
      <w:pPr>
        <w:pStyle w:val="isonormal"/>
        <w:sectPr w:rsidR="009C604B" w:rsidSect="00B96F0D">
          <w:pgSz w:w="12240" w:h="15840"/>
          <w:pgMar w:top="1735" w:right="960" w:bottom="1560" w:left="1200" w:header="575" w:footer="480" w:gutter="0"/>
          <w:cols w:space="480"/>
          <w:noEndnote/>
          <w:docGrid w:linePitch="245"/>
        </w:sectPr>
      </w:pPr>
    </w:p>
    <w:p w14:paraId="13213DAF" w14:textId="77777777" w:rsidR="009C604B" w:rsidRPr="009813F7" w:rsidDel="00363904" w:rsidRDefault="009C604B" w:rsidP="00B96F0D">
      <w:pPr>
        <w:pStyle w:val="boxrule"/>
        <w:rPr>
          <w:del w:id="3761" w:author="Author"/>
        </w:rPr>
      </w:pPr>
      <w:del w:id="3762" w:author="Author">
        <w:r w:rsidRPr="009813F7" w:rsidDel="00363904">
          <w:lastRenderedPageBreak/>
          <w:delText>89.  NON-OWNERSHIP LIABILITY</w:delText>
        </w:r>
      </w:del>
    </w:p>
    <w:p w14:paraId="7D4817EB" w14:textId="77777777" w:rsidR="009C604B" w:rsidRPr="009813F7" w:rsidDel="00363904" w:rsidRDefault="009C604B" w:rsidP="00B96F0D">
      <w:pPr>
        <w:pStyle w:val="space4"/>
        <w:suppressAutoHyphens/>
        <w:rPr>
          <w:del w:id="3763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9C604B" w:rsidRPr="009813F7" w:rsidDel="00363904" w14:paraId="2868C3E8" w14:textId="77777777" w:rsidTr="00643D4F">
        <w:trPr>
          <w:cantSplit/>
          <w:trHeight w:val="190"/>
          <w:del w:id="3764" w:author="Author"/>
        </w:trPr>
        <w:tc>
          <w:tcPr>
            <w:tcW w:w="200" w:type="dxa"/>
          </w:tcPr>
          <w:p w14:paraId="51CA9F29" w14:textId="77777777" w:rsidR="009C604B" w:rsidRPr="009813F7" w:rsidDel="00363904" w:rsidRDefault="009C604B" w:rsidP="00643D4F">
            <w:pPr>
              <w:pStyle w:val="tablehead"/>
              <w:suppressAutoHyphens/>
              <w:rPr>
                <w:del w:id="376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8CD6C" w14:textId="77777777" w:rsidR="009C604B" w:rsidRPr="009813F7" w:rsidDel="00363904" w:rsidRDefault="009C604B" w:rsidP="00643D4F">
            <w:pPr>
              <w:pStyle w:val="tablehead"/>
              <w:suppressAutoHyphens/>
              <w:rPr>
                <w:del w:id="3766" w:author="Author"/>
              </w:rPr>
            </w:pPr>
            <w:del w:id="3767" w:author="Author">
              <w:r w:rsidRPr="009813F7" w:rsidDel="00363904">
                <w:delText>Class</w:delText>
              </w:r>
              <w:r w:rsidRPr="009813F7" w:rsidDel="00363904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D86CB" w14:textId="77777777" w:rsidR="009C604B" w:rsidRPr="009813F7" w:rsidDel="00363904" w:rsidRDefault="009C604B" w:rsidP="00643D4F">
            <w:pPr>
              <w:pStyle w:val="tablehead"/>
              <w:suppressAutoHyphens/>
              <w:rPr>
                <w:del w:id="3768" w:author="Author"/>
              </w:rPr>
            </w:pPr>
            <w:del w:id="3769" w:author="Author">
              <w:r w:rsidRPr="009813F7" w:rsidDel="00363904">
                <w:delText>Total Number Of</w:delText>
              </w:r>
              <w:r w:rsidRPr="009813F7" w:rsidDel="00363904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8FC6C" w14:textId="77777777" w:rsidR="009C604B" w:rsidRPr="009813F7" w:rsidDel="00363904" w:rsidRDefault="009C604B" w:rsidP="00643D4F">
            <w:pPr>
              <w:pStyle w:val="tablehead"/>
              <w:suppressAutoHyphens/>
              <w:rPr>
                <w:del w:id="3770" w:author="Author"/>
              </w:rPr>
            </w:pPr>
            <w:del w:id="3771" w:author="Author">
              <w:r w:rsidRPr="009813F7" w:rsidDel="00363904">
                <w:delText xml:space="preserve">Liability Base </w:delText>
              </w:r>
              <w:r w:rsidRPr="009813F7" w:rsidDel="00363904">
                <w:br/>
                <w:delText>Loss Cost</w:delText>
              </w:r>
            </w:del>
          </w:p>
        </w:tc>
      </w:tr>
      <w:tr w:rsidR="009C604B" w:rsidRPr="009813F7" w:rsidDel="00363904" w14:paraId="084665E1" w14:textId="77777777" w:rsidTr="00643D4F">
        <w:trPr>
          <w:cantSplit/>
          <w:trHeight w:val="190"/>
          <w:del w:id="3772" w:author="Author"/>
        </w:trPr>
        <w:tc>
          <w:tcPr>
            <w:tcW w:w="200" w:type="dxa"/>
          </w:tcPr>
          <w:p w14:paraId="56305ABF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77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162576" w14:textId="77777777" w:rsidR="009C604B" w:rsidRPr="009813F7" w:rsidDel="00363904" w:rsidRDefault="009C604B" w:rsidP="00643D4F">
            <w:pPr>
              <w:pStyle w:val="tabletext11"/>
              <w:suppressAutoHyphens/>
              <w:jc w:val="center"/>
              <w:rPr>
                <w:del w:id="3774" w:author="Author"/>
              </w:rPr>
            </w:pPr>
            <w:del w:id="3775" w:author="Author">
              <w:r w:rsidRPr="009813F7" w:rsidDel="00363904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24A7CBB4" w14:textId="77777777" w:rsidR="009C604B" w:rsidRPr="009813F7" w:rsidDel="00363904" w:rsidRDefault="009C604B" w:rsidP="00643D4F">
            <w:pPr>
              <w:pStyle w:val="tabletext11"/>
              <w:suppressAutoHyphens/>
              <w:jc w:val="right"/>
              <w:rPr>
                <w:del w:id="3776" w:author="Author"/>
              </w:rPr>
            </w:pPr>
            <w:del w:id="3777" w:author="Author">
              <w:r w:rsidRPr="009813F7" w:rsidDel="00363904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543E75D5" w14:textId="77777777" w:rsidR="009C604B" w:rsidRPr="009813F7" w:rsidDel="00363904" w:rsidRDefault="009C604B" w:rsidP="00643D4F">
            <w:pPr>
              <w:pStyle w:val="tabletext11"/>
              <w:suppressAutoHyphens/>
              <w:jc w:val="both"/>
              <w:rPr>
                <w:del w:id="3778" w:author="Author"/>
              </w:rPr>
            </w:pPr>
            <w:del w:id="3779" w:author="Author">
              <w:r w:rsidRPr="009813F7" w:rsidDel="00363904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7B3B441E" w14:textId="77777777" w:rsidR="009C604B" w:rsidRPr="009813F7" w:rsidDel="00363904" w:rsidRDefault="009C604B" w:rsidP="00643D4F">
            <w:pPr>
              <w:pStyle w:val="tabletext11"/>
              <w:suppressAutoHyphens/>
              <w:jc w:val="right"/>
              <w:rPr>
                <w:del w:id="3780" w:author="Author"/>
              </w:rPr>
            </w:pPr>
            <w:del w:id="3781" w:author="Author">
              <w:r w:rsidRPr="009813F7" w:rsidDel="00363904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B127A3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78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64A720E" w14:textId="77777777" w:rsidR="009C604B" w:rsidRPr="009813F7" w:rsidDel="00363904" w:rsidRDefault="009C604B" w:rsidP="00643D4F">
            <w:pPr>
              <w:pStyle w:val="tabletext11"/>
              <w:suppressAutoHyphens/>
              <w:jc w:val="right"/>
              <w:rPr>
                <w:del w:id="3783" w:author="Author"/>
              </w:rPr>
            </w:pPr>
            <w:del w:id="3784" w:author="Author">
              <w:r w:rsidRPr="009813F7" w:rsidDel="00363904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10654C2" w14:textId="77777777" w:rsidR="009C604B" w:rsidRPr="009813F7" w:rsidDel="00363904" w:rsidRDefault="009C604B" w:rsidP="00643D4F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785" w:author="Author"/>
              </w:rPr>
            </w:pPr>
            <w:del w:id="3786" w:author="Author">
              <w:r w:rsidRPr="009813F7" w:rsidDel="00363904">
                <w:delText>64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AEE6FDD" w14:textId="77777777" w:rsidR="009C604B" w:rsidRPr="009813F7" w:rsidDel="00363904" w:rsidRDefault="009C604B" w:rsidP="00643D4F">
            <w:pPr>
              <w:pStyle w:val="tabletext11"/>
              <w:tabs>
                <w:tab w:val="decimal" w:pos="340"/>
              </w:tabs>
              <w:suppressAutoHyphens/>
              <w:rPr>
                <w:del w:id="3787" w:author="Author"/>
              </w:rPr>
            </w:pPr>
          </w:p>
        </w:tc>
      </w:tr>
      <w:tr w:rsidR="009C604B" w:rsidRPr="009813F7" w:rsidDel="00363904" w14:paraId="20629A28" w14:textId="77777777" w:rsidTr="00643D4F">
        <w:trPr>
          <w:cantSplit/>
          <w:trHeight w:val="190"/>
          <w:del w:id="3788" w:author="Author"/>
        </w:trPr>
        <w:tc>
          <w:tcPr>
            <w:tcW w:w="200" w:type="dxa"/>
          </w:tcPr>
          <w:p w14:paraId="0FBF0E21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78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F8DD3F8" w14:textId="77777777" w:rsidR="009C604B" w:rsidRPr="009813F7" w:rsidDel="00363904" w:rsidRDefault="009C604B" w:rsidP="00643D4F">
            <w:pPr>
              <w:pStyle w:val="tabletext11"/>
              <w:suppressAutoHyphens/>
              <w:jc w:val="center"/>
              <w:rPr>
                <w:del w:id="3790" w:author="Author"/>
              </w:rPr>
            </w:pPr>
            <w:del w:id="3791" w:author="Author">
              <w:r w:rsidRPr="009813F7" w:rsidDel="00363904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F098B9C" w14:textId="77777777" w:rsidR="009C604B" w:rsidRPr="009813F7" w:rsidDel="00363904" w:rsidRDefault="009C604B" w:rsidP="00643D4F">
            <w:pPr>
              <w:pStyle w:val="tabletext11"/>
              <w:suppressAutoHyphens/>
              <w:jc w:val="right"/>
              <w:rPr>
                <w:del w:id="3792" w:author="Author"/>
              </w:rPr>
            </w:pPr>
            <w:del w:id="3793" w:author="Author">
              <w:r w:rsidRPr="009813F7" w:rsidDel="00363904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5C3DDA8E" w14:textId="77777777" w:rsidR="009C604B" w:rsidRPr="009813F7" w:rsidDel="00363904" w:rsidRDefault="009C604B" w:rsidP="00643D4F">
            <w:pPr>
              <w:pStyle w:val="tabletext11"/>
              <w:suppressAutoHyphens/>
              <w:jc w:val="both"/>
              <w:rPr>
                <w:del w:id="3794" w:author="Author"/>
              </w:rPr>
            </w:pPr>
            <w:del w:id="3795" w:author="Author">
              <w:r w:rsidRPr="009813F7" w:rsidDel="00363904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BF64F3B" w14:textId="77777777" w:rsidR="009C604B" w:rsidRPr="009813F7" w:rsidDel="00363904" w:rsidRDefault="009C604B" w:rsidP="00643D4F">
            <w:pPr>
              <w:pStyle w:val="tabletext11"/>
              <w:suppressAutoHyphens/>
              <w:jc w:val="right"/>
              <w:rPr>
                <w:del w:id="3796" w:author="Author"/>
              </w:rPr>
            </w:pPr>
            <w:del w:id="3797" w:author="Author">
              <w:r w:rsidRPr="009813F7" w:rsidDel="00363904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34A5583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79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5BF5C95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79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94F795F" w14:textId="77777777" w:rsidR="009C604B" w:rsidRPr="009813F7" w:rsidDel="00363904" w:rsidRDefault="009C604B" w:rsidP="00643D4F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800" w:author="Author"/>
              </w:rPr>
            </w:pPr>
            <w:del w:id="3801" w:author="Author">
              <w:r w:rsidRPr="009813F7" w:rsidDel="00363904">
                <w:delText>135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8F02906" w14:textId="77777777" w:rsidR="009C604B" w:rsidRPr="009813F7" w:rsidDel="00363904" w:rsidRDefault="009C604B" w:rsidP="00643D4F">
            <w:pPr>
              <w:pStyle w:val="tabletext11"/>
              <w:tabs>
                <w:tab w:val="decimal" w:pos="340"/>
              </w:tabs>
              <w:suppressAutoHyphens/>
              <w:rPr>
                <w:del w:id="3802" w:author="Author"/>
              </w:rPr>
            </w:pPr>
          </w:p>
        </w:tc>
      </w:tr>
      <w:tr w:rsidR="009C604B" w:rsidRPr="009813F7" w:rsidDel="00363904" w14:paraId="3B81BE6A" w14:textId="77777777" w:rsidTr="00643D4F">
        <w:trPr>
          <w:cantSplit/>
          <w:trHeight w:val="190"/>
          <w:del w:id="3803" w:author="Author"/>
        </w:trPr>
        <w:tc>
          <w:tcPr>
            <w:tcW w:w="200" w:type="dxa"/>
          </w:tcPr>
          <w:p w14:paraId="01C0B53F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80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8F5D4A7" w14:textId="77777777" w:rsidR="009C604B" w:rsidRPr="009813F7" w:rsidDel="00363904" w:rsidRDefault="009C604B" w:rsidP="00643D4F">
            <w:pPr>
              <w:pStyle w:val="tabletext11"/>
              <w:suppressAutoHyphens/>
              <w:jc w:val="center"/>
              <w:rPr>
                <w:del w:id="3805" w:author="Author"/>
              </w:rPr>
            </w:pPr>
            <w:del w:id="3806" w:author="Author">
              <w:r w:rsidRPr="009813F7" w:rsidDel="00363904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9EBEF4C" w14:textId="77777777" w:rsidR="009C604B" w:rsidRPr="009813F7" w:rsidDel="00363904" w:rsidRDefault="009C604B" w:rsidP="00643D4F">
            <w:pPr>
              <w:pStyle w:val="tabletext11"/>
              <w:suppressAutoHyphens/>
              <w:jc w:val="right"/>
              <w:rPr>
                <w:del w:id="3807" w:author="Author"/>
              </w:rPr>
            </w:pPr>
            <w:del w:id="3808" w:author="Author">
              <w:r w:rsidRPr="009813F7" w:rsidDel="00363904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B482548" w14:textId="77777777" w:rsidR="009C604B" w:rsidRPr="009813F7" w:rsidDel="00363904" w:rsidRDefault="009C604B" w:rsidP="00643D4F">
            <w:pPr>
              <w:pStyle w:val="tabletext11"/>
              <w:suppressAutoHyphens/>
              <w:jc w:val="both"/>
              <w:rPr>
                <w:del w:id="3809" w:author="Author"/>
              </w:rPr>
            </w:pPr>
            <w:del w:id="3810" w:author="Author">
              <w:r w:rsidRPr="009813F7" w:rsidDel="00363904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9CAF97F" w14:textId="77777777" w:rsidR="009C604B" w:rsidRPr="009813F7" w:rsidDel="00363904" w:rsidRDefault="009C604B" w:rsidP="00643D4F">
            <w:pPr>
              <w:pStyle w:val="tabletext11"/>
              <w:suppressAutoHyphens/>
              <w:jc w:val="right"/>
              <w:rPr>
                <w:del w:id="3811" w:author="Author"/>
              </w:rPr>
            </w:pPr>
            <w:del w:id="3812" w:author="Author">
              <w:r w:rsidRPr="009813F7" w:rsidDel="00363904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AD25BC6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81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3177E37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81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751E22B" w14:textId="77777777" w:rsidR="009C604B" w:rsidRPr="009813F7" w:rsidDel="00363904" w:rsidRDefault="009C604B" w:rsidP="00643D4F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815" w:author="Author"/>
              </w:rPr>
            </w:pPr>
            <w:del w:id="3816" w:author="Author">
              <w:r w:rsidRPr="009813F7" w:rsidDel="00363904">
                <w:delText>218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B5E4B77" w14:textId="77777777" w:rsidR="009C604B" w:rsidRPr="009813F7" w:rsidDel="00363904" w:rsidRDefault="009C604B" w:rsidP="00643D4F">
            <w:pPr>
              <w:pStyle w:val="tabletext11"/>
              <w:tabs>
                <w:tab w:val="decimal" w:pos="340"/>
              </w:tabs>
              <w:suppressAutoHyphens/>
              <w:rPr>
                <w:del w:id="3817" w:author="Author"/>
              </w:rPr>
            </w:pPr>
          </w:p>
        </w:tc>
      </w:tr>
      <w:tr w:rsidR="009C604B" w:rsidRPr="009813F7" w:rsidDel="00363904" w14:paraId="352C5364" w14:textId="77777777" w:rsidTr="00643D4F">
        <w:trPr>
          <w:cantSplit/>
          <w:trHeight w:val="190"/>
          <w:del w:id="3818" w:author="Author"/>
        </w:trPr>
        <w:tc>
          <w:tcPr>
            <w:tcW w:w="200" w:type="dxa"/>
          </w:tcPr>
          <w:p w14:paraId="7B72CC75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81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E1AB08B" w14:textId="77777777" w:rsidR="009C604B" w:rsidRPr="009813F7" w:rsidDel="00363904" w:rsidRDefault="009C604B" w:rsidP="00643D4F">
            <w:pPr>
              <w:pStyle w:val="tabletext11"/>
              <w:suppressAutoHyphens/>
              <w:jc w:val="center"/>
              <w:rPr>
                <w:del w:id="3820" w:author="Author"/>
              </w:rPr>
            </w:pPr>
            <w:del w:id="3821" w:author="Author">
              <w:r w:rsidRPr="009813F7" w:rsidDel="00363904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0F3B111" w14:textId="77777777" w:rsidR="009C604B" w:rsidRPr="009813F7" w:rsidDel="00363904" w:rsidRDefault="009C604B" w:rsidP="00643D4F">
            <w:pPr>
              <w:pStyle w:val="tabletext11"/>
              <w:suppressAutoHyphens/>
              <w:jc w:val="right"/>
              <w:rPr>
                <w:del w:id="3822" w:author="Author"/>
              </w:rPr>
            </w:pPr>
            <w:del w:id="3823" w:author="Author">
              <w:r w:rsidRPr="009813F7" w:rsidDel="00363904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7FDCBAA7" w14:textId="77777777" w:rsidR="009C604B" w:rsidRPr="009813F7" w:rsidDel="00363904" w:rsidRDefault="009C604B" w:rsidP="00643D4F">
            <w:pPr>
              <w:pStyle w:val="tabletext11"/>
              <w:suppressAutoHyphens/>
              <w:jc w:val="both"/>
              <w:rPr>
                <w:del w:id="3824" w:author="Author"/>
              </w:rPr>
            </w:pPr>
            <w:del w:id="3825" w:author="Author">
              <w:r w:rsidRPr="009813F7" w:rsidDel="00363904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51F1A4EF" w14:textId="77777777" w:rsidR="009C604B" w:rsidRPr="009813F7" w:rsidDel="00363904" w:rsidRDefault="009C604B" w:rsidP="00643D4F">
            <w:pPr>
              <w:pStyle w:val="tabletext11"/>
              <w:suppressAutoHyphens/>
              <w:jc w:val="right"/>
              <w:rPr>
                <w:del w:id="3826" w:author="Author"/>
              </w:rPr>
            </w:pPr>
            <w:del w:id="3827" w:author="Author">
              <w:r w:rsidRPr="009813F7" w:rsidDel="00363904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E513FDD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82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E0BCF5C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82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61EE09A" w14:textId="77777777" w:rsidR="009C604B" w:rsidRPr="009813F7" w:rsidDel="00363904" w:rsidRDefault="009C604B" w:rsidP="00643D4F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830" w:author="Author"/>
              </w:rPr>
            </w:pPr>
            <w:del w:id="3831" w:author="Author">
              <w:r w:rsidRPr="009813F7" w:rsidDel="00363904">
                <w:delText>368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99B482A" w14:textId="77777777" w:rsidR="009C604B" w:rsidRPr="009813F7" w:rsidDel="00363904" w:rsidRDefault="009C604B" w:rsidP="00643D4F">
            <w:pPr>
              <w:pStyle w:val="tabletext11"/>
              <w:tabs>
                <w:tab w:val="decimal" w:pos="340"/>
              </w:tabs>
              <w:suppressAutoHyphens/>
              <w:rPr>
                <w:del w:id="3832" w:author="Author"/>
              </w:rPr>
            </w:pPr>
          </w:p>
        </w:tc>
      </w:tr>
      <w:tr w:rsidR="009C604B" w:rsidRPr="009813F7" w:rsidDel="00363904" w14:paraId="462A7165" w14:textId="77777777" w:rsidTr="00643D4F">
        <w:trPr>
          <w:cantSplit/>
          <w:trHeight w:val="190"/>
          <w:del w:id="3833" w:author="Author"/>
        </w:trPr>
        <w:tc>
          <w:tcPr>
            <w:tcW w:w="200" w:type="dxa"/>
          </w:tcPr>
          <w:p w14:paraId="0087FEE5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83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C4A4951" w14:textId="77777777" w:rsidR="009C604B" w:rsidRPr="009813F7" w:rsidDel="00363904" w:rsidRDefault="009C604B" w:rsidP="00643D4F">
            <w:pPr>
              <w:pStyle w:val="tabletext11"/>
              <w:suppressAutoHyphens/>
              <w:jc w:val="center"/>
              <w:rPr>
                <w:del w:id="3835" w:author="Author"/>
              </w:rPr>
            </w:pPr>
            <w:del w:id="3836" w:author="Author">
              <w:r w:rsidRPr="009813F7" w:rsidDel="00363904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8EB961F" w14:textId="77777777" w:rsidR="009C604B" w:rsidRPr="009813F7" w:rsidDel="00363904" w:rsidRDefault="009C604B" w:rsidP="00643D4F">
            <w:pPr>
              <w:pStyle w:val="tabletext11"/>
              <w:suppressAutoHyphens/>
              <w:jc w:val="right"/>
              <w:rPr>
                <w:del w:id="3837" w:author="Author"/>
              </w:rPr>
            </w:pPr>
            <w:del w:id="3838" w:author="Author">
              <w:r w:rsidRPr="009813F7" w:rsidDel="00363904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0EB05A5" w14:textId="77777777" w:rsidR="009C604B" w:rsidRPr="009813F7" w:rsidDel="00363904" w:rsidRDefault="009C604B" w:rsidP="00643D4F">
            <w:pPr>
              <w:pStyle w:val="tabletext11"/>
              <w:suppressAutoHyphens/>
              <w:jc w:val="both"/>
              <w:rPr>
                <w:del w:id="3839" w:author="Author"/>
              </w:rPr>
            </w:pPr>
            <w:del w:id="3840" w:author="Author">
              <w:r w:rsidRPr="009813F7" w:rsidDel="00363904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3445160" w14:textId="77777777" w:rsidR="009C604B" w:rsidRPr="009813F7" w:rsidDel="00363904" w:rsidRDefault="009C604B" w:rsidP="00643D4F">
            <w:pPr>
              <w:pStyle w:val="tabletext11"/>
              <w:suppressAutoHyphens/>
              <w:jc w:val="right"/>
              <w:rPr>
                <w:del w:id="3841" w:author="Author"/>
              </w:rPr>
            </w:pPr>
            <w:del w:id="3842" w:author="Author">
              <w:r w:rsidRPr="009813F7" w:rsidDel="00363904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EF29FD4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84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CEA343A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84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FE24EFE" w14:textId="77777777" w:rsidR="009C604B" w:rsidRPr="009813F7" w:rsidDel="00363904" w:rsidRDefault="009C604B" w:rsidP="00643D4F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845" w:author="Author"/>
              </w:rPr>
            </w:pPr>
            <w:del w:id="3846" w:author="Author">
              <w:r w:rsidRPr="009813F7" w:rsidDel="00363904">
                <w:delText>962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7FD2968" w14:textId="77777777" w:rsidR="009C604B" w:rsidRPr="009813F7" w:rsidDel="00363904" w:rsidRDefault="009C604B" w:rsidP="00643D4F">
            <w:pPr>
              <w:pStyle w:val="tabletext11"/>
              <w:tabs>
                <w:tab w:val="decimal" w:pos="340"/>
              </w:tabs>
              <w:suppressAutoHyphens/>
              <w:rPr>
                <w:del w:id="3847" w:author="Author"/>
              </w:rPr>
            </w:pPr>
          </w:p>
        </w:tc>
      </w:tr>
      <w:tr w:rsidR="009C604B" w:rsidRPr="009813F7" w:rsidDel="00363904" w14:paraId="1F7B462F" w14:textId="77777777" w:rsidTr="00643D4F">
        <w:trPr>
          <w:cantSplit/>
          <w:trHeight w:val="190"/>
          <w:del w:id="3848" w:author="Author"/>
        </w:trPr>
        <w:tc>
          <w:tcPr>
            <w:tcW w:w="200" w:type="dxa"/>
          </w:tcPr>
          <w:p w14:paraId="654CF7D8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84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4CD1699" w14:textId="77777777" w:rsidR="009C604B" w:rsidRPr="009813F7" w:rsidDel="00363904" w:rsidRDefault="009C604B" w:rsidP="00643D4F">
            <w:pPr>
              <w:pStyle w:val="tabletext11"/>
              <w:suppressAutoHyphens/>
              <w:jc w:val="center"/>
              <w:rPr>
                <w:del w:id="3850" w:author="Author"/>
              </w:rPr>
            </w:pPr>
            <w:del w:id="3851" w:author="Author">
              <w:r w:rsidRPr="009813F7" w:rsidDel="00363904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AE8D275" w14:textId="77777777" w:rsidR="009C604B" w:rsidRPr="009813F7" w:rsidDel="00363904" w:rsidRDefault="009C604B" w:rsidP="00643D4F">
            <w:pPr>
              <w:pStyle w:val="tabletext11"/>
              <w:suppressAutoHyphens/>
              <w:jc w:val="right"/>
              <w:rPr>
                <w:del w:id="3852" w:author="Author"/>
              </w:rPr>
            </w:pPr>
            <w:del w:id="3853" w:author="Author">
              <w:r w:rsidRPr="009813F7" w:rsidDel="00363904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30DEBB68" w14:textId="77777777" w:rsidR="009C604B" w:rsidRPr="009813F7" w:rsidDel="00363904" w:rsidRDefault="009C604B" w:rsidP="00643D4F">
            <w:pPr>
              <w:pStyle w:val="tabletext11"/>
              <w:suppressAutoHyphens/>
              <w:jc w:val="both"/>
              <w:rPr>
                <w:del w:id="3854" w:author="Author"/>
              </w:rPr>
            </w:pPr>
            <w:del w:id="3855" w:author="Author">
              <w:r w:rsidRPr="009813F7" w:rsidDel="00363904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BC843A5" w14:textId="77777777" w:rsidR="009C604B" w:rsidRPr="009813F7" w:rsidDel="00363904" w:rsidRDefault="009C604B" w:rsidP="00643D4F">
            <w:pPr>
              <w:pStyle w:val="tabletext11"/>
              <w:suppressAutoHyphens/>
              <w:jc w:val="right"/>
              <w:rPr>
                <w:del w:id="3856" w:author="Author"/>
              </w:rPr>
            </w:pPr>
            <w:del w:id="3857" w:author="Author">
              <w:r w:rsidRPr="009813F7" w:rsidDel="00363904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CD7F9FD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85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49E523B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85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8C54387" w14:textId="77777777" w:rsidR="009C604B" w:rsidRPr="009813F7" w:rsidDel="00363904" w:rsidRDefault="009C604B" w:rsidP="00643D4F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860" w:author="Author"/>
              </w:rPr>
            </w:pPr>
            <w:del w:id="3861" w:author="Author">
              <w:r w:rsidRPr="009813F7" w:rsidDel="00363904">
                <w:delText>2,212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2BC5E52" w14:textId="77777777" w:rsidR="009C604B" w:rsidRPr="009813F7" w:rsidDel="00363904" w:rsidRDefault="009C604B" w:rsidP="00643D4F">
            <w:pPr>
              <w:pStyle w:val="tabletext11"/>
              <w:tabs>
                <w:tab w:val="decimal" w:pos="340"/>
              </w:tabs>
              <w:suppressAutoHyphens/>
              <w:rPr>
                <w:del w:id="3862" w:author="Author"/>
              </w:rPr>
            </w:pPr>
          </w:p>
        </w:tc>
      </w:tr>
      <w:tr w:rsidR="009C604B" w:rsidRPr="009813F7" w:rsidDel="00363904" w14:paraId="797B8C4F" w14:textId="77777777" w:rsidTr="00B96F0D">
        <w:trPr>
          <w:cantSplit/>
          <w:trHeight w:val="190"/>
          <w:del w:id="3863" w:author="Author"/>
        </w:trPr>
        <w:tc>
          <w:tcPr>
            <w:tcW w:w="200" w:type="dxa"/>
          </w:tcPr>
          <w:p w14:paraId="57403D1C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86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53250" w14:textId="77777777" w:rsidR="009C604B" w:rsidRPr="009813F7" w:rsidDel="00363904" w:rsidRDefault="009C604B" w:rsidP="00643D4F">
            <w:pPr>
              <w:pStyle w:val="tabletext11"/>
              <w:suppressAutoHyphens/>
              <w:jc w:val="center"/>
              <w:rPr>
                <w:del w:id="3865" w:author="Author"/>
              </w:rPr>
            </w:pPr>
            <w:del w:id="3866" w:author="Author">
              <w:r w:rsidRPr="009813F7" w:rsidDel="00363904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180A6A" w14:textId="77777777" w:rsidR="009C604B" w:rsidRPr="009813F7" w:rsidDel="00363904" w:rsidRDefault="009C604B" w:rsidP="00643D4F">
            <w:pPr>
              <w:pStyle w:val="tabletext11"/>
              <w:suppressAutoHyphens/>
              <w:jc w:val="right"/>
              <w:rPr>
                <w:del w:id="3867" w:author="Author"/>
              </w:rPr>
            </w:pPr>
            <w:del w:id="3868" w:author="Author">
              <w:r w:rsidRPr="009813F7" w:rsidDel="00363904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5A547F2A" w14:textId="77777777" w:rsidR="009C604B" w:rsidRPr="009813F7" w:rsidDel="00363904" w:rsidRDefault="009C604B" w:rsidP="00643D4F">
            <w:pPr>
              <w:pStyle w:val="tabletext11"/>
              <w:suppressAutoHyphens/>
              <w:jc w:val="right"/>
              <w:rPr>
                <w:del w:id="3869" w:author="Author"/>
              </w:rPr>
            </w:pPr>
            <w:del w:id="3870" w:author="Author">
              <w:r w:rsidRPr="009813F7" w:rsidDel="00363904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9F555B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87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599A81DD" w14:textId="77777777" w:rsidR="009C604B" w:rsidRPr="009813F7" w:rsidDel="00363904" w:rsidRDefault="009C604B" w:rsidP="00643D4F">
            <w:pPr>
              <w:pStyle w:val="tabletext11"/>
              <w:suppressAutoHyphens/>
              <w:rPr>
                <w:del w:id="3872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1774D43A" w14:textId="77777777" w:rsidR="009C604B" w:rsidRPr="009813F7" w:rsidDel="00363904" w:rsidRDefault="009C604B" w:rsidP="00643D4F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873" w:author="Author"/>
              </w:rPr>
            </w:pPr>
            <w:del w:id="3874" w:author="Author">
              <w:r w:rsidRPr="009813F7" w:rsidDel="00363904">
                <w:delText>4,663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FE7FD8" w14:textId="77777777" w:rsidR="009C604B" w:rsidRPr="009813F7" w:rsidDel="00363904" w:rsidRDefault="009C604B" w:rsidP="00643D4F">
            <w:pPr>
              <w:pStyle w:val="tabletext11"/>
              <w:tabs>
                <w:tab w:val="decimal" w:pos="340"/>
              </w:tabs>
              <w:suppressAutoHyphens/>
              <w:rPr>
                <w:del w:id="3875" w:author="Author"/>
              </w:rPr>
            </w:pPr>
          </w:p>
        </w:tc>
      </w:tr>
    </w:tbl>
    <w:p w14:paraId="13C2A2DF" w14:textId="77777777" w:rsidR="009C604B" w:rsidRDefault="009C604B" w:rsidP="00B96F0D">
      <w:pPr>
        <w:pStyle w:val="tablecaption"/>
        <w:suppressAutoHyphens/>
      </w:pPr>
      <w:del w:id="3876" w:author="Author">
        <w:r w:rsidRPr="009813F7" w:rsidDel="00363904">
          <w:delText>Table 89.B.2.a.(1)(a)(LC) Other Than Auto Service Operations Loss Costs</w:delText>
        </w:r>
      </w:del>
    </w:p>
    <w:p w14:paraId="2CEEF558" w14:textId="77777777" w:rsidR="009C604B" w:rsidRDefault="009C604B" w:rsidP="00B96F0D">
      <w:pPr>
        <w:pStyle w:val="isonormal"/>
        <w:jc w:val="left"/>
      </w:pPr>
    </w:p>
    <w:p w14:paraId="6646EA83" w14:textId="77777777" w:rsidR="009C604B" w:rsidRDefault="009C604B" w:rsidP="00B96F0D">
      <w:pPr>
        <w:pStyle w:val="isonormal"/>
        <w:sectPr w:rsidR="009C604B" w:rsidSect="00B96F0D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499F909C" w14:textId="77777777" w:rsidR="009C604B" w:rsidRPr="00F30486" w:rsidRDefault="009C604B" w:rsidP="00B96F0D">
      <w:pPr>
        <w:pStyle w:val="boxrule"/>
        <w:rPr>
          <w:del w:id="3877" w:author="Author"/>
        </w:rPr>
      </w:pPr>
      <w:del w:id="3878" w:author="Author">
        <w:r w:rsidRPr="00F30486">
          <w:lastRenderedPageBreak/>
          <w:delText>90.  HIRED AUTOS</w:delText>
        </w:r>
      </w:del>
    </w:p>
    <w:p w14:paraId="097B9587" w14:textId="77777777" w:rsidR="009C604B" w:rsidRPr="00F30486" w:rsidRDefault="009C604B" w:rsidP="00B96F0D">
      <w:pPr>
        <w:pStyle w:val="isonormal"/>
        <w:suppressAutoHyphens/>
        <w:rPr>
          <w:del w:id="387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9C604B" w:rsidRPr="00F30486" w14:paraId="3C9855F7" w14:textId="77777777" w:rsidTr="00643D4F">
        <w:trPr>
          <w:cantSplit/>
          <w:trHeight w:val="190"/>
          <w:del w:id="3880" w:author="Author"/>
        </w:trPr>
        <w:tc>
          <w:tcPr>
            <w:tcW w:w="200" w:type="dxa"/>
          </w:tcPr>
          <w:p w14:paraId="65242240" w14:textId="77777777" w:rsidR="009C604B" w:rsidRPr="00F30486" w:rsidRDefault="009C604B" w:rsidP="00643D4F">
            <w:pPr>
              <w:pStyle w:val="tablehead"/>
              <w:suppressAutoHyphens/>
              <w:rPr>
                <w:del w:id="3881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2D2A8" w14:textId="77777777" w:rsidR="009C604B" w:rsidRPr="00F30486" w:rsidRDefault="009C604B" w:rsidP="00643D4F">
            <w:pPr>
              <w:pStyle w:val="tablehead"/>
              <w:suppressAutoHyphens/>
              <w:rPr>
                <w:del w:id="3882" w:author="Author"/>
              </w:rPr>
            </w:pPr>
            <w:del w:id="3883" w:author="Author">
              <w:r w:rsidRPr="00F30486">
                <w:delText>Cost Of Hire Basis – All Territories</w:delText>
              </w:r>
              <w:r w:rsidRPr="00F30486">
                <w:br/>
                <w:delText>Liability Base Loss Cost</w:delText>
              </w:r>
            </w:del>
          </w:p>
        </w:tc>
      </w:tr>
      <w:tr w:rsidR="009C604B" w:rsidRPr="00F30486" w14:paraId="175142DA" w14:textId="77777777" w:rsidTr="00643D4F">
        <w:trPr>
          <w:cantSplit/>
          <w:trHeight w:val="190"/>
          <w:del w:id="3884" w:author="Author"/>
        </w:trPr>
        <w:tc>
          <w:tcPr>
            <w:tcW w:w="200" w:type="dxa"/>
          </w:tcPr>
          <w:p w14:paraId="3B26C3E4" w14:textId="77777777" w:rsidR="009C604B" w:rsidRPr="00F30486" w:rsidRDefault="009C604B" w:rsidP="00643D4F">
            <w:pPr>
              <w:pStyle w:val="tabletext11"/>
              <w:suppressAutoHyphens/>
              <w:rPr>
                <w:del w:id="3885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35CF87" w14:textId="77777777" w:rsidR="009C604B" w:rsidRPr="00F30486" w:rsidRDefault="009C604B" w:rsidP="00643D4F">
            <w:pPr>
              <w:pStyle w:val="tabletext11"/>
              <w:suppressAutoHyphens/>
              <w:jc w:val="right"/>
              <w:rPr>
                <w:del w:id="3886" w:author="Author"/>
              </w:rPr>
            </w:pPr>
            <w:del w:id="3887" w:author="Author">
              <w:r w:rsidRPr="00F30486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755BF" w14:textId="77777777" w:rsidR="009C604B" w:rsidRPr="00F30486" w:rsidRDefault="009C604B" w:rsidP="00643D4F">
            <w:pPr>
              <w:pStyle w:val="tabletext11"/>
              <w:suppressAutoHyphens/>
              <w:rPr>
                <w:del w:id="3888" w:author="Author"/>
              </w:rPr>
            </w:pPr>
            <w:del w:id="3889" w:author="Author">
              <w:r w:rsidRPr="00F30486">
                <w:delText>1.</w:delText>
              </w:r>
            </w:del>
            <w:r w:rsidRPr="00F30486">
              <w:rPr>
                <w:strike/>
              </w:rPr>
              <w:t>42</w:t>
            </w:r>
          </w:p>
        </w:tc>
      </w:tr>
    </w:tbl>
    <w:p w14:paraId="237E5D18" w14:textId="77777777" w:rsidR="009C604B" w:rsidRDefault="009C604B" w:rsidP="00B96F0D">
      <w:pPr>
        <w:pStyle w:val="tablecaption"/>
        <w:suppressAutoHyphens/>
      </w:pPr>
      <w:del w:id="3890" w:author="Author">
        <w:r w:rsidRPr="00F30486">
          <w:delText>Table 90.B.3.b.(LC) Cost Of Hire Basis Liability Loss Cost</w:delText>
        </w:r>
      </w:del>
    </w:p>
    <w:p w14:paraId="41C636E5" w14:textId="77777777" w:rsidR="009C604B" w:rsidRDefault="009C604B" w:rsidP="00B96F0D">
      <w:pPr>
        <w:pStyle w:val="isonormal"/>
        <w:jc w:val="left"/>
      </w:pPr>
    </w:p>
    <w:p w14:paraId="6C34BEB0" w14:textId="77777777" w:rsidR="009C604B" w:rsidRDefault="009C604B" w:rsidP="00B96F0D">
      <w:pPr>
        <w:pStyle w:val="isonormal"/>
        <w:sectPr w:rsidR="009C604B" w:rsidSect="00B96F0D">
          <w:pgSz w:w="12240" w:h="15840"/>
          <w:pgMar w:top="1735" w:right="960" w:bottom="1560" w:left="1200" w:header="575" w:footer="480" w:gutter="0"/>
          <w:cols w:space="0"/>
          <w:docGrid w:linePitch="245"/>
        </w:sectPr>
      </w:pPr>
    </w:p>
    <w:p w14:paraId="3E845B6D" w14:textId="77777777" w:rsidR="009C604B" w:rsidRPr="00C519C8" w:rsidDel="003D4C49" w:rsidRDefault="009C604B" w:rsidP="00B96F0D">
      <w:pPr>
        <w:pStyle w:val="boxrule"/>
        <w:rPr>
          <w:del w:id="3891" w:author="Author"/>
        </w:rPr>
      </w:pPr>
      <w:del w:id="3892" w:author="Author">
        <w:r w:rsidRPr="00C519C8" w:rsidDel="003D4C49">
          <w:lastRenderedPageBreak/>
          <w:delText>94.  RENTAL REIMBURSEMENT</w:delText>
        </w:r>
      </w:del>
    </w:p>
    <w:p w14:paraId="76B4373E" w14:textId="77777777" w:rsidR="009C604B" w:rsidRPr="00C519C8" w:rsidDel="003D4C49" w:rsidRDefault="009C604B" w:rsidP="00B96F0D">
      <w:pPr>
        <w:pStyle w:val="blocktext1"/>
        <w:rPr>
          <w:del w:id="3893" w:author="Author"/>
        </w:rPr>
      </w:pPr>
      <w:del w:id="3894" w:author="Author">
        <w:r w:rsidRPr="00C519C8" w:rsidDel="003D4C49">
          <w:delText xml:space="preserve">Table </w:delText>
        </w:r>
        <w:r w:rsidRPr="00C519C8" w:rsidDel="003D4C49">
          <w:rPr>
            <w:b/>
          </w:rPr>
          <w:delText>94.B.3.(LC)</w:delText>
        </w:r>
        <w:r w:rsidRPr="00C519C8" w:rsidDel="003D4C49">
          <w:delText xml:space="preserve"> is replaced by the following:</w:delText>
        </w:r>
      </w:del>
    </w:p>
    <w:p w14:paraId="7AB82CC5" w14:textId="77777777" w:rsidR="009C604B" w:rsidRPr="00C519C8" w:rsidDel="003D4C49" w:rsidRDefault="009C604B" w:rsidP="00B96F0D">
      <w:pPr>
        <w:pStyle w:val="space4"/>
        <w:rPr>
          <w:del w:id="389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1030"/>
        <w:gridCol w:w="1370"/>
      </w:tblGrid>
      <w:tr w:rsidR="009C604B" w:rsidRPr="00C519C8" w:rsidDel="003D4C49" w14:paraId="4EB9F61F" w14:textId="77777777" w:rsidTr="00643D4F">
        <w:trPr>
          <w:cantSplit/>
          <w:trHeight w:val="190"/>
          <w:del w:id="3896" w:author="Author"/>
        </w:trPr>
        <w:tc>
          <w:tcPr>
            <w:tcW w:w="200" w:type="dxa"/>
          </w:tcPr>
          <w:p w14:paraId="069A8D76" w14:textId="77777777" w:rsidR="009C604B" w:rsidRPr="00C519C8" w:rsidDel="003D4C49" w:rsidRDefault="009C604B" w:rsidP="00643D4F">
            <w:pPr>
              <w:pStyle w:val="tablehead"/>
              <w:rPr>
                <w:del w:id="3897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31A023" w14:textId="77777777" w:rsidR="009C604B" w:rsidRPr="00C519C8" w:rsidDel="003D4C49" w:rsidRDefault="009C604B" w:rsidP="00643D4F">
            <w:pPr>
              <w:pStyle w:val="tablehead"/>
              <w:rPr>
                <w:del w:id="3898" w:author="Author"/>
              </w:rPr>
            </w:pPr>
            <w:del w:id="3899" w:author="Author">
              <w:r w:rsidRPr="00C519C8" w:rsidDel="003D4C49">
                <w:br/>
                <w:delText>Coverage</w:delText>
              </w:r>
            </w:del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D9485C" w14:textId="77777777" w:rsidR="009C604B" w:rsidRPr="00C519C8" w:rsidDel="003D4C49" w:rsidRDefault="009C604B" w:rsidP="00643D4F">
            <w:pPr>
              <w:pStyle w:val="tablehead"/>
              <w:rPr>
                <w:del w:id="3900" w:author="Author"/>
              </w:rPr>
            </w:pPr>
            <w:del w:id="3901" w:author="Author">
              <w:r w:rsidRPr="00C519C8" w:rsidDel="003D4C49">
                <w:delText xml:space="preserve">Loss Cost Per $100 </w:delText>
              </w:r>
              <w:r w:rsidRPr="00C519C8" w:rsidDel="003D4C49">
                <w:br/>
                <w:delText>Of Insurance</w:delText>
              </w:r>
            </w:del>
          </w:p>
        </w:tc>
      </w:tr>
      <w:tr w:rsidR="009C604B" w:rsidRPr="00C519C8" w:rsidDel="003D4C49" w14:paraId="264AABE3" w14:textId="77777777" w:rsidTr="00643D4F">
        <w:trPr>
          <w:cantSplit/>
          <w:trHeight w:val="190"/>
          <w:del w:id="3902" w:author="Author"/>
        </w:trPr>
        <w:tc>
          <w:tcPr>
            <w:tcW w:w="200" w:type="dxa"/>
          </w:tcPr>
          <w:p w14:paraId="4F23D11D" w14:textId="77777777" w:rsidR="009C604B" w:rsidRPr="00C519C8" w:rsidDel="003D4C49" w:rsidRDefault="009C604B" w:rsidP="00643D4F">
            <w:pPr>
              <w:pStyle w:val="tabletext11"/>
              <w:rPr>
                <w:del w:id="3903" w:author="Author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C1A14D0" w14:textId="77777777" w:rsidR="009C604B" w:rsidRPr="00C519C8" w:rsidDel="003D4C49" w:rsidRDefault="009C604B" w:rsidP="00643D4F">
            <w:pPr>
              <w:pStyle w:val="tabletext11"/>
              <w:rPr>
                <w:del w:id="3904" w:author="Author"/>
              </w:rPr>
            </w:pPr>
            <w:del w:id="3905" w:author="Author">
              <w:r w:rsidRPr="00C519C8" w:rsidDel="003D4C49">
                <w:delText>Specified Causes of Loss</w:delText>
              </w:r>
            </w:del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</w:tcBorders>
          </w:tcPr>
          <w:p w14:paraId="7F9D29C7" w14:textId="77777777" w:rsidR="009C604B" w:rsidRPr="00C519C8" w:rsidDel="003D4C49" w:rsidRDefault="009C604B" w:rsidP="00643D4F">
            <w:pPr>
              <w:pStyle w:val="tabletext11"/>
              <w:jc w:val="right"/>
              <w:rPr>
                <w:del w:id="3906" w:author="Author"/>
              </w:rPr>
            </w:pPr>
            <w:del w:id="3907" w:author="Author">
              <w:r w:rsidRPr="00C519C8" w:rsidDel="003D4C49">
                <w:delText>$</w:delText>
              </w:r>
            </w:del>
          </w:p>
        </w:tc>
        <w:tc>
          <w:tcPr>
            <w:tcW w:w="1370" w:type="dxa"/>
            <w:tcBorders>
              <w:top w:val="single" w:sz="4" w:space="0" w:color="auto"/>
              <w:right w:val="single" w:sz="6" w:space="0" w:color="auto"/>
            </w:tcBorders>
          </w:tcPr>
          <w:p w14:paraId="4B58BCAA" w14:textId="77777777" w:rsidR="009C604B" w:rsidRPr="00C519C8" w:rsidDel="003D4C49" w:rsidRDefault="009C604B" w:rsidP="00643D4F">
            <w:pPr>
              <w:pStyle w:val="tabletext11"/>
              <w:tabs>
                <w:tab w:val="decimal" w:pos="120"/>
              </w:tabs>
              <w:rPr>
                <w:del w:id="3908" w:author="Author"/>
              </w:rPr>
            </w:pPr>
            <w:del w:id="3909" w:author="Author">
              <w:r w:rsidRPr="00C519C8" w:rsidDel="003D4C49">
                <w:delText>0.77</w:delText>
              </w:r>
            </w:del>
          </w:p>
        </w:tc>
      </w:tr>
      <w:tr w:rsidR="009C604B" w:rsidRPr="00C519C8" w:rsidDel="003D4C49" w14:paraId="5226EE4E" w14:textId="77777777" w:rsidTr="00643D4F">
        <w:trPr>
          <w:cantSplit/>
          <w:trHeight w:val="190"/>
          <w:del w:id="3910" w:author="Author"/>
        </w:trPr>
        <w:tc>
          <w:tcPr>
            <w:tcW w:w="200" w:type="dxa"/>
          </w:tcPr>
          <w:p w14:paraId="19B0ED0C" w14:textId="77777777" w:rsidR="009C604B" w:rsidRPr="00C519C8" w:rsidDel="003D4C49" w:rsidRDefault="009C604B" w:rsidP="00643D4F">
            <w:pPr>
              <w:pStyle w:val="tabletext11"/>
              <w:rPr>
                <w:del w:id="3911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right w:val="single" w:sz="6" w:space="0" w:color="auto"/>
            </w:tcBorders>
          </w:tcPr>
          <w:p w14:paraId="3382A713" w14:textId="77777777" w:rsidR="009C604B" w:rsidRPr="00C519C8" w:rsidDel="003D4C49" w:rsidRDefault="009C604B" w:rsidP="00643D4F">
            <w:pPr>
              <w:pStyle w:val="tabletext11"/>
              <w:rPr>
                <w:del w:id="3912" w:author="Author"/>
              </w:rPr>
            </w:pPr>
            <w:del w:id="3913" w:author="Author">
              <w:r w:rsidRPr="00C519C8" w:rsidDel="003D4C49">
                <w:delText>Comprehensive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</w:tcBorders>
          </w:tcPr>
          <w:p w14:paraId="365042D8" w14:textId="77777777" w:rsidR="009C604B" w:rsidRPr="00C519C8" w:rsidDel="003D4C49" w:rsidRDefault="009C604B" w:rsidP="00643D4F">
            <w:pPr>
              <w:pStyle w:val="tabletext11"/>
              <w:rPr>
                <w:del w:id="3914" w:author="Author"/>
              </w:rPr>
            </w:pPr>
          </w:p>
        </w:tc>
        <w:tc>
          <w:tcPr>
            <w:tcW w:w="1370" w:type="dxa"/>
            <w:tcBorders>
              <w:right w:val="single" w:sz="6" w:space="0" w:color="auto"/>
            </w:tcBorders>
          </w:tcPr>
          <w:p w14:paraId="40212220" w14:textId="77777777" w:rsidR="009C604B" w:rsidRPr="00C519C8" w:rsidDel="003D4C49" w:rsidRDefault="009C604B" w:rsidP="00643D4F">
            <w:pPr>
              <w:pStyle w:val="tabletext11"/>
              <w:tabs>
                <w:tab w:val="decimal" w:pos="120"/>
              </w:tabs>
              <w:rPr>
                <w:del w:id="3915" w:author="Author"/>
              </w:rPr>
            </w:pPr>
            <w:del w:id="3916" w:author="Author">
              <w:r w:rsidRPr="00C519C8" w:rsidDel="003D4C49">
                <w:delText>0.92</w:delText>
              </w:r>
            </w:del>
          </w:p>
        </w:tc>
      </w:tr>
      <w:tr w:rsidR="009C604B" w:rsidRPr="00C519C8" w:rsidDel="003D4C49" w14:paraId="257A009A" w14:textId="77777777" w:rsidTr="00643D4F">
        <w:trPr>
          <w:cantSplit/>
          <w:trHeight w:val="190"/>
          <w:del w:id="3917" w:author="Author"/>
        </w:trPr>
        <w:tc>
          <w:tcPr>
            <w:tcW w:w="200" w:type="dxa"/>
          </w:tcPr>
          <w:p w14:paraId="3A910785" w14:textId="77777777" w:rsidR="009C604B" w:rsidRPr="00C519C8" w:rsidDel="003D4C49" w:rsidRDefault="009C604B" w:rsidP="00643D4F">
            <w:pPr>
              <w:pStyle w:val="tabletext11"/>
              <w:rPr>
                <w:del w:id="3918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A4358" w14:textId="77777777" w:rsidR="009C604B" w:rsidRPr="00C519C8" w:rsidDel="003D4C49" w:rsidRDefault="009C604B" w:rsidP="00643D4F">
            <w:pPr>
              <w:pStyle w:val="tabletext11"/>
              <w:rPr>
                <w:del w:id="3919" w:author="Author"/>
              </w:rPr>
            </w:pPr>
            <w:del w:id="3920" w:author="Author">
              <w:r w:rsidRPr="00C519C8" w:rsidDel="003D4C49">
                <w:delText>Collision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bottom w:val="single" w:sz="6" w:space="0" w:color="auto"/>
            </w:tcBorders>
          </w:tcPr>
          <w:p w14:paraId="1856727E" w14:textId="77777777" w:rsidR="009C604B" w:rsidRPr="00C519C8" w:rsidDel="003D4C49" w:rsidRDefault="009C604B" w:rsidP="00643D4F">
            <w:pPr>
              <w:pStyle w:val="tabletext11"/>
              <w:rPr>
                <w:del w:id="3921" w:author="Author"/>
              </w:rPr>
            </w:pPr>
          </w:p>
        </w:tc>
        <w:tc>
          <w:tcPr>
            <w:tcW w:w="1370" w:type="dxa"/>
            <w:tcBorders>
              <w:bottom w:val="single" w:sz="6" w:space="0" w:color="auto"/>
              <w:right w:val="single" w:sz="6" w:space="0" w:color="auto"/>
            </w:tcBorders>
          </w:tcPr>
          <w:p w14:paraId="4773185A" w14:textId="77777777" w:rsidR="009C604B" w:rsidRPr="00C519C8" w:rsidDel="003D4C49" w:rsidRDefault="009C604B" w:rsidP="00643D4F">
            <w:pPr>
              <w:pStyle w:val="tabletext11"/>
              <w:tabs>
                <w:tab w:val="decimal" w:pos="120"/>
              </w:tabs>
              <w:rPr>
                <w:del w:id="3922" w:author="Author"/>
              </w:rPr>
            </w:pPr>
            <w:del w:id="3923" w:author="Author">
              <w:r w:rsidRPr="00C519C8" w:rsidDel="003D4C49">
                <w:delText>1.54</w:delText>
              </w:r>
            </w:del>
          </w:p>
        </w:tc>
      </w:tr>
    </w:tbl>
    <w:p w14:paraId="5475C77F" w14:textId="77777777" w:rsidR="009C604B" w:rsidRDefault="009C604B" w:rsidP="00B96F0D">
      <w:pPr>
        <w:pStyle w:val="tablecaption"/>
      </w:pPr>
      <w:del w:id="3924" w:author="Author">
        <w:r w:rsidRPr="00C519C8" w:rsidDel="003D4C49">
          <w:delText>Table 94.B.3.(LC) Rental Reimbursement Physical Damage Loss Costs</w:delText>
        </w:r>
      </w:del>
    </w:p>
    <w:p w14:paraId="45732BC7" w14:textId="77777777" w:rsidR="009C604B" w:rsidRDefault="009C604B" w:rsidP="00B96F0D">
      <w:pPr>
        <w:pStyle w:val="isonormal"/>
        <w:jc w:val="left"/>
      </w:pPr>
    </w:p>
    <w:p w14:paraId="6E63468F" w14:textId="77777777" w:rsidR="009C604B" w:rsidRDefault="009C604B" w:rsidP="00B96F0D">
      <w:pPr>
        <w:pStyle w:val="isonormal"/>
        <w:sectPr w:rsidR="009C604B" w:rsidSect="00B96F0D">
          <w:pgSz w:w="12240" w:h="15840"/>
          <w:pgMar w:top="1735" w:right="960" w:bottom="1560" w:left="1200" w:header="575" w:footer="480" w:gutter="0"/>
          <w:cols w:space="480"/>
          <w:noEndnote/>
          <w:docGrid w:linePitch="245"/>
        </w:sectPr>
      </w:pPr>
    </w:p>
    <w:p w14:paraId="7196D0E9" w14:textId="77777777" w:rsidR="009C604B" w:rsidRPr="006E56A4" w:rsidDel="00A150E9" w:rsidRDefault="009C604B" w:rsidP="00B96F0D">
      <w:pPr>
        <w:pStyle w:val="boxrule"/>
        <w:rPr>
          <w:del w:id="3925" w:author="Author"/>
        </w:rPr>
      </w:pPr>
      <w:del w:id="3926" w:author="Author">
        <w:r w:rsidRPr="006E56A4" w:rsidDel="00A150E9">
          <w:lastRenderedPageBreak/>
          <w:delText>97.  UNINSURED MOTORISTS INSURANCE</w:delText>
        </w:r>
      </w:del>
    </w:p>
    <w:p w14:paraId="41D96950" w14:textId="77777777" w:rsidR="009C604B" w:rsidRPr="006E56A4" w:rsidDel="00A150E9" w:rsidRDefault="009C604B" w:rsidP="00B96F0D">
      <w:pPr>
        <w:pStyle w:val="isonormal"/>
        <w:suppressAutoHyphens/>
        <w:rPr>
          <w:del w:id="392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330"/>
        <w:gridCol w:w="720"/>
        <w:gridCol w:w="550"/>
        <w:gridCol w:w="410"/>
        <w:gridCol w:w="720"/>
        <w:gridCol w:w="470"/>
      </w:tblGrid>
      <w:tr w:rsidR="009C604B" w:rsidRPr="006E56A4" w:rsidDel="00A150E9" w14:paraId="5EC64448" w14:textId="77777777" w:rsidTr="00643D4F">
        <w:trPr>
          <w:cantSplit/>
          <w:trHeight w:val="190"/>
          <w:del w:id="3928" w:author="Author"/>
        </w:trPr>
        <w:tc>
          <w:tcPr>
            <w:tcW w:w="200" w:type="dxa"/>
          </w:tcPr>
          <w:p w14:paraId="4CAA06D7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3929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54BB6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3930" w:author="Author"/>
              </w:rPr>
            </w:pPr>
            <w:del w:id="3931" w:author="Author">
              <w:r w:rsidRPr="006E56A4" w:rsidDel="00A150E9">
                <w:delText>Uninsured And Underinsured Motorists Bodily Injury And Property Damage</w:delText>
              </w:r>
            </w:del>
          </w:p>
        </w:tc>
      </w:tr>
      <w:tr w:rsidR="009C604B" w:rsidRPr="006E56A4" w:rsidDel="00A150E9" w14:paraId="485808E4" w14:textId="77777777" w:rsidTr="00643D4F">
        <w:trPr>
          <w:cantSplit/>
          <w:trHeight w:val="190"/>
          <w:del w:id="3932" w:author="Author"/>
        </w:trPr>
        <w:tc>
          <w:tcPr>
            <w:tcW w:w="200" w:type="dxa"/>
          </w:tcPr>
          <w:p w14:paraId="77365CB6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3933" w:author="Author"/>
              </w:rPr>
            </w:pPr>
            <w:del w:id="3934" w:author="Author">
              <w:r w:rsidRPr="006E56A4" w:rsidDel="00A150E9">
                <w:br/>
              </w:r>
              <w:r w:rsidRPr="006E56A4" w:rsidDel="00A150E9">
                <w:br/>
              </w:r>
              <w:r w:rsidRPr="006E56A4" w:rsidDel="00A150E9">
                <w:br/>
              </w:r>
              <w:r w:rsidRPr="006E56A4" w:rsidDel="00A150E9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FBB28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3935" w:author="Author"/>
              </w:rPr>
            </w:pPr>
            <w:del w:id="3936" w:author="Author">
              <w:r w:rsidRPr="006E56A4" w:rsidDel="00A150E9">
                <w:br/>
              </w:r>
              <w:r w:rsidRPr="006E56A4" w:rsidDel="00A150E9">
                <w:br/>
                <w:delText>Bodily</w:delText>
              </w:r>
              <w:r w:rsidRPr="006E56A4" w:rsidDel="00A150E9">
                <w:br/>
                <w:delText>Injury</w:delText>
              </w:r>
              <w:r w:rsidRPr="006E56A4" w:rsidDel="00A150E9">
                <w:br/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0BF646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3937" w:author="Author"/>
              </w:rPr>
            </w:pPr>
            <w:del w:id="3938" w:author="Author">
              <w:r w:rsidRPr="006E56A4" w:rsidDel="00A150E9">
                <w:delText>Private</w:delText>
              </w:r>
              <w:r w:rsidRPr="006E56A4" w:rsidDel="00A150E9">
                <w:br/>
                <w:delText>Passenger</w:delText>
              </w:r>
              <w:r w:rsidRPr="006E56A4" w:rsidDel="00A150E9">
                <w:br/>
                <w:delText>Types</w:delText>
              </w:r>
              <w:r w:rsidRPr="006E56A4" w:rsidDel="00A150E9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F3C84C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3939" w:author="Author"/>
              </w:rPr>
            </w:pPr>
            <w:del w:id="3940" w:author="Author">
              <w:r w:rsidRPr="006E56A4" w:rsidDel="00A150E9">
                <w:delText>Other Than</w:delText>
              </w:r>
              <w:r w:rsidRPr="006E56A4" w:rsidDel="00A150E9">
                <w:br/>
                <w:delText>Private</w:delText>
              </w:r>
              <w:r w:rsidRPr="006E56A4" w:rsidDel="00A150E9">
                <w:br/>
                <w:delText>Passenger</w:delText>
              </w:r>
              <w:r w:rsidRPr="006E56A4" w:rsidDel="00A150E9">
                <w:br/>
                <w:delText>Types</w:delText>
              </w:r>
              <w:r w:rsidRPr="006E56A4" w:rsidDel="00A150E9">
                <w:br/>
                <w:delText>Per Exposure</w:delText>
              </w:r>
            </w:del>
          </w:p>
        </w:tc>
      </w:tr>
      <w:tr w:rsidR="009C604B" w:rsidRPr="006E56A4" w:rsidDel="00A150E9" w14:paraId="6656E39D" w14:textId="77777777" w:rsidTr="00643D4F">
        <w:trPr>
          <w:cantSplit/>
          <w:trHeight w:val="190"/>
          <w:del w:id="3941" w:author="Author"/>
        </w:trPr>
        <w:tc>
          <w:tcPr>
            <w:tcW w:w="200" w:type="dxa"/>
          </w:tcPr>
          <w:p w14:paraId="7459E146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39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24417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43" w:author="Author"/>
              </w:rPr>
            </w:pPr>
            <w:del w:id="3944" w:author="Author">
              <w:r w:rsidRPr="006E56A4" w:rsidDel="00A150E9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EFBEE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45" w:author="Author"/>
              </w:rPr>
            </w:pPr>
            <w:del w:id="3946" w:author="Author">
              <w:r w:rsidRPr="006E56A4" w:rsidDel="00A150E9">
                <w:delText>55,000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7B93DC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3947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E44700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48" w:author="Author"/>
              </w:rPr>
            </w:pPr>
            <w:del w:id="3949" w:author="Author">
              <w:r w:rsidRPr="006E56A4" w:rsidDel="00A150E9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848A03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50" w:author="Author"/>
              </w:rPr>
            </w:pPr>
            <w:del w:id="3951" w:author="Author">
              <w:r w:rsidRPr="006E56A4" w:rsidDel="00A150E9">
                <w:rPr>
                  <w:rFonts w:cs="Arial"/>
                  <w:color w:val="000000"/>
                  <w:szCs w:val="18"/>
                </w:rPr>
                <w:delText>44.83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AF8C13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3952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9D9FD3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53" w:author="Author"/>
              </w:rPr>
            </w:pPr>
            <w:del w:id="3954" w:author="Author">
              <w:r w:rsidRPr="006E56A4" w:rsidDel="00A150E9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909433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55" w:author="Author"/>
              </w:rPr>
            </w:pPr>
            <w:del w:id="3956" w:author="Author">
              <w:r w:rsidRPr="006E56A4" w:rsidDel="00A150E9">
                <w:delText>46.06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64351F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3957" w:author="Author"/>
              </w:rPr>
            </w:pPr>
          </w:p>
        </w:tc>
      </w:tr>
      <w:tr w:rsidR="009C604B" w:rsidRPr="006E56A4" w:rsidDel="00A150E9" w14:paraId="55CB4E80" w14:textId="77777777" w:rsidTr="00643D4F">
        <w:trPr>
          <w:cantSplit/>
          <w:trHeight w:val="190"/>
          <w:del w:id="3958" w:author="Author"/>
        </w:trPr>
        <w:tc>
          <w:tcPr>
            <w:tcW w:w="200" w:type="dxa"/>
          </w:tcPr>
          <w:p w14:paraId="2E66F9E5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39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8D835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6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2F4361C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61" w:author="Author"/>
              </w:rPr>
            </w:pPr>
            <w:del w:id="3962" w:author="Author">
              <w:r w:rsidRPr="006E56A4" w:rsidDel="00A150E9">
                <w:delText>60,000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CCAF08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3963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639E1A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6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8B4F6E7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65" w:author="Author"/>
              </w:rPr>
            </w:pPr>
            <w:del w:id="3966" w:author="Author">
              <w:r w:rsidRPr="006E56A4" w:rsidDel="00A150E9">
                <w:delText>46.72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70E33F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3967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CAADD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6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47D1083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69" w:author="Author"/>
              </w:rPr>
            </w:pPr>
            <w:del w:id="3970" w:author="Author">
              <w:r w:rsidRPr="006E56A4" w:rsidDel="00A150E9">
                <w:delText>47.59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EF5CE4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3971" w:author="Author"/>
              </w:rPr>
            </w:pPr>
          </w:p>
        </w:tc>
      </w:tr>
      <w:tr w:rsidR="009C604B" w:rsidRPr="006E56A4" w:rsidDel="00A150E9" w14:paraId="72187A64" w14:textId="77777777" w:rsidTr="00643D4F">
        <w:trPr>
          <w:cantSplit/>
          <w:trHeight w:val="190"/>
          <w:del w:id="3972" w:author="Author"/>
        </w:trPr>
        <w:tc>
          <w:tcPr>
            <w:tcW w:w="200" w:type="dxa"/>
          </w:tcPr>
          <w:p w14:paraId="738F5CC3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39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E6A3F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7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42E2A8D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75" w:author="Author"/>
              </w:rPr>
            </w:pPr>
            <w:del w:id="3976" w:author="Author">
              <w:r w:rsidRPr="006E56A4" w:rsidDel="00A150E9">
                <w:delText>100,000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2356EA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3977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CA13D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7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B6902B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79" w:author="Author"/>
              </w:rPr>
            </w:pPr>
            <w:del w:id="3980" w:author="Author">
              <w:r w:rsidRPr="006E56A4" w:rsidDel="00A150E9">
                <w:delText>58.04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9A02DE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3981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6CD723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98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86476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83" w:author="Author"/>
              </w:rPr>
            </w:pPr>
            <w:del w:id="3984" w:author="Author">
              <w:r w:rsidRPr="006E56A4" w:rsidDel="00A150E9">
                <w:delText>57.26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6E5DFD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3985" w:author="Author"/>
              </w:rPr>
            </w:pPr>
          </w:p>
        </w:tc>
      </w:tr>
      <w:tr w:rsidR="009C604B" w:rsidRPr="006E56A4" w:rsidDel="00A150E9" w14:paraId="67FD24D8" w14:textId="77777777" w:rsidTr="00643D4F">
        <w:trPr>
          <w:cantSplit/>
          <w:trHeight w:val="190"/>
          <w:del w:id="3986" w:author="Author"/>
        </w:trPr>
        <w:tc>
          <w:tcPr>
            <w:tcW w:w="200" w:type="dxa"/>
          </w:tcPr>
          <w:p w14:paraId="301C331C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39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E1787C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8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8D8198C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89" w:author="Author"/>
              </w:rPr>
            </w:pPr>
            <w:del w:id="3990" w:author="Author">
              <w:r w:rsidRPr="006E56A4" w:rsidDel="00A150E9">
                <w:delText>125,000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8C3EF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3991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618AE2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9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E19B88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93" w:author="Author"/>
              </w:rPr>
            </w:pPr>
            <w:del w:id="3994" w:author="Author">
              <w:r w:rsidRPr="006E56A4" w:rsidDel="00A150E9">
                <w:delText>64.07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C8BDE7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3995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2A1CDC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99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DA20ADF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3997" w:author="Author"/>
              </w:rPr>
            </w:pPr>
            <w:del w:id="3998" w:author="Author">
              <w:r w:rsidRPr="006E56A4" w:rsidDel="00A150E9">
                <w:delText>62.18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87FCE1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3999" w:author="Author"/>
              </w:rPr>
            </w:pPr>
          </w:p>
        </w:tc>
      </w:tr>
      <w:tr w:rsidR="009C604B" w:rsidRPr="006E56A4" w:rsidDel="00A150E9" w14:paraId="59916B34" w14:textId="77777777" w:rsidTr="00643D4F">
        <w:trPr>
          <w:cantSplit/>
          <w:trHeight w:val="190"/>
          <w:del w:id="4000" w:author="Author"/>
        </w:trPr>
        <w:tc>
          <w:tcPr>
            <w:tcW w:w="200" w:type="dxa"/>
          </w:tcPr>
          <w:p w14:paraId="757B5BE4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81297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0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E20D34F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03" w:author="Author"/>
              </w:rPr>
            </w:pPr>
            <w:del w:id="4004" w:author="Author">
              <w:r w:rsidRPr="006E56A4" w:rsidDel="00A150E9">
                <w:delText>150,000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575B0F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05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4D34B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0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2EC9B1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07" w:author="Author"/>
              </w:rPr>
            </w:pPr>
            <w:del w:id="4008" w:author="Author">
              <w:r w:rsidRPr="006E56A4" w:rsidDel="00A150E9">
                <w:delText>68.92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067AD2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09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A2D6C7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01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3168050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11" w:author="Author"/>
              </w:rPr>
            </w:pPr>
            <w:del w:id="4012" w:author="Author">
              <w:r w:rsidRPr="006E56A4" w:rsidDel="00A150E9">
                <w:delText>66.14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545BF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13" w:author="Author"/>
              </w:rPr>
            </w:pPr>
          </w:p>
        </w:tc>
      </w:tr>
      <w:tr w:rsidR="009C604B" w:rsidRPr="006E56A4" w:rsidDel="00A150E9" w14:paraId="1E82AF20" w14:textId="77777777" w:rsidTr="00643D4F">
        <w:trPr>
          <w:cantSplit/>
          <w:trHeight w:val="190"/>
          <w:del w:id="4014" w:author="Author"/>
        </w:trPr>
        <w:tc>
          <w:tcPr>
            <w:tcW w:w="200" w:type="dxa"/>
          </w:tcPr>
          <w:p w14:paraId="3ACA9A49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8DB32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1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C1E5701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17" w:author="Author"/>
              </w:rPr>
            </w:pPr>
            <w:del w:id="4018" w:author="Author">
              <w:r w:rsidRPr="006E56A4" w:rsidDel="00A150E9">
                <w:delText>200,000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FC7C8E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19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43407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2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E0C9F6C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21" w:author="Author"/>
              </w:rPr>
            </w:pPr>
            <w:del w:id="4022" w:author="Author">
              <w:r w:rsidRPr="006E56A4" w:rsidDel="00A150E9">
                <w:delText>77.36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4CC0AF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23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88DA3B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02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28EF6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25" w:author="Author"/>
              </w:rPr>
            </w:pPr>
            <w:del w:id="4026" w:author="Author">
              <w:r w:rsidRPr="006E56A4" w:rsidDel="00A150E9">
                <w:delText>73.03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757126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27" w:author="Author"/>
              </w:rPr>
            </w:pPr>
          </w:p>
        </w:tc>
      </w:tr>
      <w:tr w:rsidR="009C604B" w:rsidRPr="006E56A4" w:rsidDel="00A150E9" w14:paraId="4BB87662" w14:textId="77777777" w:rsidTr="00643D4F">
        <w:trPr>
          <w:cantSplit/>
          <w:trHeight w:val="190"/>
          <w:del w:id="4028" w:author="Author"/>
        </w:trPr>
        <w:tc>
          <w:tcPr>
            <w:tcW w:w="200" w:type="dxa"/>
          </w:tcPr>
          <w:p w14:paraId="16851CE5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B22E7F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3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DAE858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31" w:author="Author"/>
              </w:rPr>
            </w:pPr>
            <w:del w:id="4032" w:author="Author">
              <w:r w:rsidRPr="006E56A4" w:rsidDel="00A150E9">
                <w:delText>250,000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46034F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33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9B110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3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0A719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35" w:author="Author"/>
              </w:rPr>
            </w:pPr>
            <w:del w:id="4036" w:author="Author">
              <w:r w:rsidRPr="006E56A4" w:rsidDel="00A150E9">
                <w:delText>83.81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B50306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37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41F477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03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44C59A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39" w:author="Author"/>
              </w:rPr>
            </w:pPr>
            <w:del w:id="4040" w:author="Author">
              <w:r w:rsidRPr="006E56A4" w:rsidDel="00A150E9">
                <w:delText>78.23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89FD6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41" w:author="Author"/>
              </w:rPr>
            </w:pPr>
          </w:p>
        </w:tc>
      </w:tr>
      <w:tr w:rsidR="009C604B" w:rsidRPr="006E56A4" w:rsidDel="00A150E9" w14:paraId="62525641" w14:textId="77777777" w:rsidTr="00643D4F">
        <w:trPr>
          <w:cantSplit/>
          <w:trHeight w:val="190"/>
          <w:del w:id="4042" w:author="Author"/>
        </w:trPr>
        <w:tc>
          <w:tcPr>
            <w:tcW w:w="200" w:type="dxa"/>
          </w:tcPr>
          <w:p w14:paraId="7EA27CCB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9A7481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4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2743CF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45" w:author="Author"/>
              </w:rPr>
            </w:pPr>
            <w:del w:id="4046" w:author="Author">
              <w:r w:rsidRPr="006E56A4" w:rsidDel="00A150E9">
                <w:delText>300,000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53FA91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47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C06BE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4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0F89E51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49" w:author="Author"/>
              </w:rPr>
            </w:pPr>
            <w:del w:id="4050" w:author="Author">
              <w:r w:rsidRPr="006E56A4" w:rsidDel="00A150E9">
                <w:delText>89.07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DE46A4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51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48EAC8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05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63AF0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53" w:author="Author"/>
              </w:rPr>
            </w:pPr>
            <w:del w:id="4054" w:author="Author">
              <w:r w:rsidRPr="006E56A4" w:rsidDel="00A150E9">
                <w:delText>82.45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3E9E79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55" w:author="Author"/>
              </w:rPr>
            </w:pPr>
          </w:p>
        </w:tc>
      </w:tr>
      <w:tr w:rsidR="009C604B" w:rsidRPr="006E56A4" w:rsidDel="00A150E9" w14:paraId="2D3648D3" w14:textId="77777777" w:rsidTr="00B96F0D">
        <w:trPr>
          <w:cantSplit/>
          <w:trHeight w:val="190"/>
          <w:del w:id="4056" w:author="Author"/>
        </w:trPr>
        <w:tc>
          <w:tcPr>
            <w:tcW w:w="200" w:type="dxa"/>
          </w:tcPr>
          <w:p w14:paraId="0BC3F4B3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8F3EE1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5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D6C455C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59" w:author="Author"/>
              </w:rPr>
            </w:pPr>
            <w:del w:id="4060" w:author="Author">
              <w:r w:rsidRPr="006E56A4" w:rsidDel="00A150E9">
                <w:delText>325,000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ADAB92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61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9BCF0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6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619129" w14:textId="77777777" w:rsidR="009C604B" w:rsidRPr="006E56A4" w:rsidDel="00A150E9" w:rsidRDefault="009C604B" w:rsidP="00B96F0D">
            <w:pPr>
              <w:pStyle w:val="tabletext11"/>
              <w:suppressAutoHyphens/>
              <w:jc w:val="right"/>
              <w:rPr>
                <w:del w:id="4063" w:author="Author"/>
              </w:rPr>
            </w:pPr>
            <w:del w:id="4064" w:author="Author">
              <w:r w:rsidRPr="006E56A4" w:rsidDel="00A150E9">
                <w:delText>91.56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0AC163" w14:textId="77777777" w:rsidR="009C604B" w:rsidRPr="006E56A4" w:rsidDel="00A150E9" w:rsidRDefault="009C604B" w:rsidP="00B96F0D">
            <w:pPr>
              <w:pStyle w:val="tabletext11"/>
              <w:suppressAutoHyphens/>
              <w:rPr>
                <w:del w:id="4065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A9D798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06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C0B9E3" w14:textId="77777777" w:rsidR="009C604B" w:rsidRPr="006E56A4" w:rsidDel="00A150E9" w:rsidRDefault="009C604B" w:rsidP="00B96F0D">
            <w:pPr>
              <w:pStyle w:val="tabletext11"/>
              <w:suppressAutoHyphens/>
              <w:jc w:val="right"/>
              <w:rPr>
                <w:del w:id="4067" w:author="Author"/>
              </w:rPr>
            </w:pPr>
            <w:del w:id="4068" w:author="Author">
              <w:r w:rsidRPr="006E56A4" w:rsidDel="00A150E9">
                <w:delText>84.37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A800E0" w14:textId="77777777" w:rsidR="009C604B" w:rsidRPr="006E56A4" w:rsidDel="00A150E9" w:rsidRDefault="009C604B" w:rsidP="00B96F0D">
            <w:pPr>
              <w:pStyle w:val="tabletext11"/>
              <w:suppressAutoHyphens/>
              <w:rPr>
                <w:del w:id="4069" w:author="Author"/>
              </w:rPr>
            </w:pPr>
          </w:p>
        </w:tc>
      </w:tr>
      <w:tr w:rsidR="009C604B" w:rsidRPr="006E56A4" w:rsidDel="00A150E9" w14:paraId="20946AAD" w14:textId="77777777" w:rsidTr="00643D4F">
        <w:trPr>
          <w:cantSplit/>
          <w:trHeight w:val="190"/>
          <w:del w:id="4070" w:author="Author"/>
        </w:trPr>
        <w:tc>
          <w:tcPr>
            <w:tcW w:w="200" w:type="dxa"/>
          </w:tcPr>
          <w:p w14:paraId="16948A04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7F7A3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7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4817E9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73" w:author="Author"/>
              </w:rPr>
            </w:pPr>
            <w:del w:id="4074" w:author="Author">
              <w:r w:rsidRPr="006E56A4" w:rsidDel="00A150E9">
                <w:delText>350,000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E2D13B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75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81A4D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7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69EA9B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77" w:author="Author"/>
              </w:rPr>
            </w:pPr>
            <w:del w:id="4078" w:author="Author">
              <w:r w:rsidRPr="006E56A4" w:rsidDel="00A150E9">
                <w:delText>93.84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E1E637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79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4994D1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08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9DEB852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81" w:author="Author"/>
              </w:rPr>
            </w:pPr>
            <w:del w:id="4082" w:author="Author">
              <w:r w:rsidRPr="006E56A4" w:rsidDel="00A150E9">
                <w:delText>86.15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51E394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83" w:author="Author"/>
              </w:rPr>
            </w:pPr>
          </w:p>
        </w:tc>
      </w:tr>
      <w:tr w:rsidR="009C604B" w:rsidRPr="006E56A4" w:rsidDel="00A150E9" w14:paraId="216C44D3" w14:textId="77777777" w:rsidTr="00643D4F">
        <w:trPr>
          <w:cantSplit/>
          <w:trHeight w:val="190"/>
          <w:del w:id="4084" w:author="Author"/>
        </w:trPr>
        <w:tc>
          <w:tcPr>
            <w:tcW w:w="200" w:type="dxa"/>
          </w:tcPr>
          <w:p w14:paraId="78CD3461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5F5CA7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8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7276C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87" w:author="Author"/>
              </w:rPr>
            </w:pPr>
            <w:del w:id="4088" w:author="Author">
              <w:r w:rsidRPr="006E56A4" w:rsidDel="00A150E9">
                <w:delText>400,000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432009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89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0C32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9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9BB666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91" w:author="Author"/>
              </w:rPr>
            </w:pPr>
            <w:del w:id="4092" w:author="Author">
              <w:r w:rsidRPr="006E56A4" w:rsidDel="00A150E9">
                <w:delText>97.74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53DF27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93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A47FF4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09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ACDBAF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095" w:author="Author"/>
              </w:rPr>
            </w:pPr>
            <w:del w:id="4096" w:author="Author">
              <w:r w:rsidRPr="006E56A4" w:rsidDel="00A150E9">
                <w:delText>89.39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8A4B01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97" w:author="Author"/>
              </w:rPr>
            </w:pPr>
          </w:p>
        </w:tc>
      </w:tr>
      <w:tr w:rsidR="009C604B" w:rsidRPr="006E56A4" w:rsidDel="00A150E9" w14:paraId="31453B7A" w14:textId="77777777" w:rsidTr="00643D4F">
        <w:trPr>
          <w:cantSplit/>
          <w:trHeight w:val="190"/>
          <w:del w:id="4098" w:author="Author"/>
        </w:trPr>
        <w:tc>
          <w:tcPr>
            <w:tcW w:w="200" w:type="dxa"/>
          </w:tcPr>
          <w:p w14:paraId="519915DD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0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E89680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0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DE296D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01" w:author="Author"/>
              </w:rPr>
            </w:pPr>
            <w:del w:id="4102" w:author="Author">
              <w:r w:rsidRPr="006E56A4" w:rsidDel="00A150E9">
                <w:delText>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C0ECE6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03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4D2200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0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61E29CD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05" w:author="Author"/>
              </w:rPr>
            </w:pPr>
            <w:del w:id="4106" w:author="Author">
              <w:r w:rsidRPr="006E56A4" w:rsidDel="00A150E9">
                <w:delText>104.73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36621B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07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5E8E56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10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873BB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09" w:author="Author"/>
              </w:rPr>
            </w:pPr>
            <w:del w:id="4110" w:author="Author">
              <w:r w:rsidRPr="006E56A4" w:rsidDel="00A150E9">
                <w:delText>94.74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0A46A6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11" w:author="Author"/>
              </w:rPr>
            </w:pPr>
          </w:p>
        </w:tc>
      </w:tr>
      <w:tr w:rsidR="009C604B" w:rsidRPr="006E56A4" w:rsidDel="00A150E9" w14:paraId="2335D6B5" w14:textId="77777777" w:rsidTr="00643D4F">
        <w:trPr>
          <w:cantSplit/>
          <w:trHeight w:val="190"/>
          <w:del w:id="4112" w:author="Author"/>
        </w:trPr>
        <w:tc>
          <w:tcPr>
            <w:tcW w:w="200" w:type="dxa"/>
          </w:tcPr>
          <w:p w14:paraId="480783D2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58FA9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1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7922A8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15" w:author="Author"/>
              </w:rPr>
            </w:pPr>
            <w:del w:id="4116" w:author="Author">
              <w:r w:rsidRPr="006E56A4" w:rsidDel="00A150E9">
                <w:delText>600,000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76554E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17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B3907D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1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6BAEEB0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19" w:author="Author"/>
              </w:rPr>
            </w:pPr>
            <w:del w:id="4120" w:author="Author">
              <w:r w:rsidRPr="006E56A4" w:rsidDel="00A150E9">
                <w:delText>109.71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63C9B3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21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3DCA37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12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C83994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23" w:author="Author"/>
              </w:rPr>
            </w:pPr>
            <w:del w:id="4124" w:author="Author">
              <w:r w:rsidRPr="006E56A4" w:rsidDel="00A150E9">
                <w:delText>98.68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9C88B8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25" w:author="Author"/>
              </w:rPr>
            </w:pPr>
          </w:p>
        </w:tc>
      </w:tr>
      <w:tr w:rsidR="009C604B" w:rsidRPr="006E56A4" w:rsidDel="00A150E9" w14:paraId="64F15E49" w14:textId="77777777" w:rsidTr="00643D4F">
        <w:trPr>
          <w:cantSplit/>
          <w:trHeight w:val="190"/>
          <w:del w:id="4126" w:author="Author"/>
        </w:trPr>
        <w:tc>
          <w:tcPr>
            <w:tcW w:w="200" w:type="dxa"/>
          </w:tcPr>
          <w:p w14:paraId="637AABC1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1BE852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2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DAC907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29" w:author="Author"/>
              </w:rPr>
            </w:pPr>
            <w:del w:id="4130" w:author="Author">
              <w:r w:rsidRPr="006E56A4" w:rsidDel="00A150E9">
                <w:delText>750,000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30119C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31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204D70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3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5478B4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33" w:author="Author"/>
              </w:rPr>
            </w:pPr>
            <w:del w:id="4134" w:author="Author">
              <w:r w:rsidRPr="006E56A4" w:rsidDel="00A150E9">
                <w:delText>116.40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B697C8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35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E99299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13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AA9C13D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37" w:author="Author"/>
              </w:rPr>
            </w:pPr>
            <w:del w:id="4138" w:author="Author">
              <w:r w:rsidRPr="006E56A4" w:rsidDel="00A150E9">
                <w:delText>103.84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6709D8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39" w:author="Author"/>
              </w:rPr>
            </w:pPr>
          </w:p>
        </w:tc>
      </w:tr>
      <w:tr w:rsidR="009C604B" w:rsidRPr="006E56A4" w:rsidDel="00A150E9" w14:paraId="5776DB6B" w14:textId="77777777" w:rsidTr="00643D4F">
        <w:trPr>
          <w:cantSplit/>
          <w:trHeight w:val="190"/>
          <w:del w:id="4140" w:author="Author"/>
        </w:trPr>
        <w:tc>
          <w:tcPr>
            <w:tcW w:w="200" w:type="dxa"/>
          </w:tcPr>
          <w:p w14:paraId="1ABB06EA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05042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4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F7DB233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43" w:author="Author"/>
              </w:rPr>
            </w:pPr>
            <w:del w:id="4144" w:author="Author">
              <w:r w:rsidRPr="006E56A4" w:rsidDel="00A150E9">
                <w:delText>1,000,000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2A1A6E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45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4C7E0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4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B4B50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47" w:author="Author"/>
              </w:rPr>
            </w:pPr>
            <w:del w:id="4148" w:author="Author">
              <w:r w:rsidRPr="006E56A4" w:rsidDel="00A150E9">
                <w:delText>124.53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912FBA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49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E09ACE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15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19FBF6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51" w:author="Author"/>
              </w:rPr>
            </w:pPr>
            <w:del w:id="4152" w:author="Author">
              <w:r w:rsidRPr="006E56A4" w:rsidDel="00A150E9">
                <w:delText>110.02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7FBCB1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53" w:author="Author"/>
              </w:rPr>
            </w:pPr>
          </w:p>
        </w:tc>
      </w:tr>
      <w:tr w:rsidR="009C604B" w:rsidRPr="006E56A4" w:rsidDel="00A150E9" w14:paraId="453601EA" w14:textId="77777777" w:rsidTr="00643D4F">
        <w:trPr>
          <w:cantSplit/>
          <w:trHeight w:val="190"/>
          <w:del w:id="4154" w:author="Author"/>
        </w:trPr>
        <w:tc>
          <w:tcPr>
            <w:tcW w:w="200" w:type="dxa"/>
          </w:tcPr>
          <w:p w14:paraId="05CC814D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8909E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5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14D3C0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57" w:author="Author"/>
              </w:rPr>
            </w:pPr>
            <w:del w:id="4158" w:author="Author">
              <w:r w:rsidRPr="006E56A4" w:rsidDel="00A150E9">
                <w:delText>1,500,000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04CE55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59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6C5B0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6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1ED3F0A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61" w:author="Author"/>
              </w:rPr>
            </w:pPr>
            <w:del w:id="4162" w:author="Author">
              <w:r w:rsidRPr="006E56A4" w:rsidDel="00A150E9">
                <w:delText>135.79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982325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63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892B57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16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1508DD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65" w:author="Author"/>
              </w:rPr>
            </w:pPr>
            <w:del w:id="4166" w:author="Author">
              <w:r w:rsidRPr="006E56A4" w:rsidDel="00A150E9">
                <w:delText>118.54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5E0D6E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67" w:author="Author"/>
              </w:rPr>
            </w:pPr>
          </w:p>
        </w:tc>
      </w:tr>
      <w:tr w:rsidR="009C604B" w:rsidRPr="006E56A4" w:rsidDel="00A150E9" w14:paraId="399633B5" w14:textId="77777777" w:rsidTr="00643D4F">
        <w:trPr>
          <w:cantSplit/>
          <w:trHeight w:val="190"/>
          <w:del w:id="4168" w:author="Author"/>
        </w:trPr>
        <w:tc>
          <w:tcPr>
            <w:tcW w:w="200" w:type="dxa"/>
          </w:tcPr>
          <w:p w14:paraId="43F43663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75FA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7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37CCAB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71" w:author="Author"/>
              </w:rPr>
            </w:pPr>
            <w:del w:id="4172" w:author="Author">
              <w:r w:rsidRPr="006E56A4" w:rsidDel="00A150E9">
                <w:delText>2,000,000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7A2B98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73" w:author="Author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E740E2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7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4B0EFB3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75" w:author="Author"/>
              </w:rPr>
            </w:pPr>
            <w:del w:id="4176" w:author="Author">
              <w:r w:rsidRPr="006E56A4" w:rsidDel="00A150E9">
                <w:delText>142.89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E87874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77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61A620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17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C2EE501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179" w:author="Author"/>
              </w:rPr>
            </w:pPr>
            <w:del w:id="4180" w:author="Author">
              <w:r w:rsidRPr="006E56A4" w:rsidDel="00A150E9">
                <w:delText>123.76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143DDE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181" w:author="Author"/>
              </w:rPr>
            </w:pPr>
          </w:p>
        </w:tc>
      </w:tr>
    </w:tbl>
    <w:p w14:paraId="524A7A39" w14:textId="77777777" w:rsidR="009C604B" w:rsidRPr="006E56A4" w:rsidDel="00A150E9" w:rsidRDefault="009C604B" w:rsidP="00B96F0D">
      <w:pPr>
        <w:pStyle w:val="tablecaption"/>
        <w:suppressAutoHyphens/>
        <w:rPr>
          <w:del w:id="4182" w:author="Author"/>
        </w:rPr>
      </w:pPr>
      <w:del w:id="4183" w:author="Author">
        <w:r w:rsidRPr="006E56A4" w:rsidDel="00A150E9">
          <w:delText>Table 97.B.1.a.(LC) Single Limits Uninsured And Underinsured Motorists Bodily Injury And Property Damage Coverage Loss Costs</w:delText>
        </w:r>
      </w:del>
    </w:p>
    <w:p w14:paraId="0E3FC3E3" w14:textId="77777777" w:rsidR="009C604B" w:rsidRPr="006E56A4" w:rsidDel="00A150E9" w:rsidRDefault="009C604B" w:rsidP="00B96F0D">
      <w:pPr>
        <w:pStyle w:val="isonormal"/>
        <w:suppressAutoHyphens/>
        <w:rPr>
          <w:del w:id="4184" w:author="Author"/>
        </w:rPr>
      </w:pPr>
    </w:p>
    <w:p w14:paraId="3F4A9383" w14:textId="77777777" w:rsidR="009C604B" w:rsidRPr="006E56A4" w:rsidDel="00A150E9" w:rsidRDefault="009C604B" w:rsidP="00B96F0D">
      <w:pPr>
        <w:pStyle w:val="space8"/>
        <w:suppressAutoHyphens/>
        <w:rPr>
          <w:del w:id="418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450"/>
        <w:gridCol w:w="720"/>
        <w:gridCol w:w="430"/>
        <w:gridCol w:w="410"/>
        <w:gridCol w:w="720"/>
        <w:gridCol w:w="470"/>
      </w:tblGrid>
      <w:tr w:rsidR="009C604B" w:rsidRPr="006E56A4" w:rsidDel="00A150E9" w14:paraId="38206AAD" w14:textId="77777777" w:rsidTr="00643D4F">
        <w:trPr>
          <w:cantSplit/>
          <w:trHeight w:val="190"/>
          <w:del w:id="4186" w:author="Author"/>
        </w:trPr>
        <w:tc>
          <w:tcPr>
            <w:tcW w:w="200" w:type="dxa"/>
          </w:tcPr>
          <w:p w14:paraId="2B09DD56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187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CF06E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188" w:author="Author"/>
              </w:rPr>
            </w:pPr>
            <w:del w:id="4189" w:author="Author">
              <w:r w:rsidRPr="006E56A4" w:rsidDel="00A150E9">
                <w:delText xml:space="preserve">Uninsured Motorists Bodily Injury </w:delText>
              </w:r>
              <w:r w:rsidRPr="006E56A4" w:rsidDel="00A150E9">
                <w:br/>
                <w:delText>And Property Damage</w:delText>
              </w:r>
            </w:del>
          </w:p>
        </w:tc>
      </w:tr>
      <w:tr w:rsidR="009C604B" w:rsidRPr="006E56A4" w:rsidDel="00A150E9" w14:paraId="5375C3A8" w14:textId="77777777" w:rsidTr="00643D4F">
        <w:trPr>
          <w:cantSplit/>
          <w:trHeight w:val="190"/>
          <w:del w:id="4190" w:author="Author"/>
        </w:trPr>
        <w:tc>
          <w:tcPr>
            <w:tcW w:w="200" w:type="dxa"/>
          </w:tcPr>
          <w:p w14:paraId="4EA949F6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191" w:author="Author"/>
              </w:rPr>
            </w:pPr>
            <w:del w:id="4192" w:author="Author">
              <w:r w:rsidRPr="006E56A4" w:rsidDel="00A150E9">
                <w:br/>
              </w:r>
              <w:r w:rsidRPr="006E56A4" w:rsidDel="00A150E9">
                <w:br/>
              </w:r>
              <w:r w:rsidRPr="006E56A4" w:rsidDel="00A150E9">
                <w:br/>
              </w:r>
              <w:r w:rsidRPr="006E56A4" w:rsidDel="00A150E9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73769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193" w:author="Author"/>
              </w:rPr>
            </w:pPr>
            <w:del w:id="4194" w:author="Author">
              <w:r w:rsidRPr="006E56A4" w:rsidDel="00A150E9">
                <w:br/>
              </w:r>
              <w:r w:rsidRPr="006E56A4" w:rsidDel="00A150E9">
                <w:br/>
                <w:delText>Bodily</w:delText>
              </w:r>
              <w:r w:rsidRPr="006E56A4" w:rsidDel="00A150E9">
                <w:br/>
                <w:delText>Injury</w:delText>
              </w:r>
              <w:r w:rsidRPr="006E56A4" w:rsidDel="00A150E9">
                <w:br/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659735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195" w:author="Author"/>
              </w:rPr>
            </w:pPr>
            <w:del w:id="4196" w:author="Author">
              <w:r w:rsidRPr="006E56A4" w:rsidDel="00A150E9">
                <w:delText>Private</w:delText>
              </w:r>
              <w:r w:rsidRPr="006E56A4" w:rsidDel="00A150E9">
                <w:br/>
                <w:delText>Passenger</w:delText>
              </w:r>
              <w:r w:rsidRPr="006E56A4" w:rsidDel="00A150E9">
                <w:br/>
                <w:delText>Types</w:delText>
              </w:r>
              <w:r w:rsidRPr="006E56A4" w:rsidDel="00A150E9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667A7D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197" w:author="Author"/>
              </w:rPr>
            </w:pPr>
            <w:del w:id="4198" w:author="Author">
              <w:r w:rsidRPr="006E56A4" w:rsidDel="00A150E9">
                <w:delText>Other Than</w:delText>
              </w:r>
              <w:r w:rsidRPr="006E56A4" w:rsidDel="00A150E9">
                <w:br/>
                <w:delText>Private</w:delText>
              </w:r>
              <w:r w:rsidRPr="006E56A4" w:rsidDel="00A150E9">
                <w:br/>
                <w:delText>Passenger</w:delText>
              </w:r>
              <w:r w:rsidRPr="006E56A4" w:rsidDel="00A150E9">
                <w:br/>
                <w:delText>Types</w:delText>
              </w:r>
              <w:r w:rsidRPr="006E56A4" w:rsidDel="00A150E9">
                <w:br/>
                <w:delText>Per Exposure</w:delText>
              </w:r>
            </w:del>
          </w:p>
        </w:tc>
      </w:tr>
      <w:tr w:rsidR="009C604B" w:rsidRPr="006E56A4" w:rsidDel="00A150E9" w14:paraId="4941FC87" w14:textId="77777777" w:rsidTr="00643D4F">
        <w:trPr>
          <w:cantSplit/>
          <w:trHeight w:val="190"/>
          <w:del w:id="4199" w:author="Author"/>
        </w:trPr>
        <w:tc>
          <w:tcPr>
            <w:tcW w:w="200" w:type="dxa"/>
          </w:tcPr>
          <w:p w14:paraId="67DFF15A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3AEF87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01" w:author="Author"/>
              </w:rPr>
            </w:pPr>
            <w:del w:id="4202" w:author="Author">
              <w:r w:rsidRPr="006E56A4" w:rsidDel="00A150E9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103BBC1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03" w:author="Author"/>
              </w:rPr>
            </w:pPr>
            <w:del w:id="4204" w:author="Author">
              <w:r w:rsidRPr="006E56A4" w:rsidDel="00A150E9">
                <w:delText>55,000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4686F2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05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B3D5B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06" w:author="Author"/>
              </w:rPr>
            </w:pPr>
            <w:del w:id="4207" w:author="Author">
              <w:r w:rsidRPr="006E56A4" w:rsidDel="00A150E9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91ACB9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08" w:author="Author"/>
              </w:rPr>
            </w:pPr>
            <w:del w:id="4209" w:author="Author">
              <w:r w:rsidRPr="006E56A4" w:rsidDel="00A150E9">
                <w:delText>23.66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0107DD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10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97A95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11" w:author="Author"/>
              </w:rPr>
            </w:pPr>
            <w:del w:id="4212" w:author="Author">
              <w:r w:rsidRPr="006E56A4" w:rsidDel="00A150E9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48326A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13" w:author="Author"/>
              </w:rPr>
            </w:pPr>
            <w:del w:id="4214" w:author="Author">
              <w:r w:rsidRPr="006E56A4" w:rsidDel="00A150E9">
                <w:delText>32.29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C2F51B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15" w:author="Author"/>
              </w:rPr>
            </w:pPr>
          </w:p>
        </w:tc>
      </w:tr>
      <w:tr w:rsidR="009C604B" w:rsidRPr="006E56A4" w:rsidDel="00A150E9" w14:paraId="4BDADBFC" w14:textId="77777777" w:rsidTr="00643D4F">
        <w:trPr>
          <w:cantSplit/>
          <w:trHeight w:val="190"/>
          <w:del w:id="4216" w:author="Author"/>
        </w:trPr>
        <w:tc>
          <w:tcPr>
            <w:tcW w:w="200" w:type="dxa"/>
          </w:tcPr>
          <w:p w14:paraId="03819A38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05FB4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1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85E80C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19" w:author="Author"/>
              </w:rPr>
            </w:pPr>
            <w:del w:id="4220" w:author="Author">
              <w:r w:rsidRPr="006E56A4" w:rsidDel="00A150E9">
                <w:delText>60,000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240DF8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21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38B55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2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E929B8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23" w:author="Author"/>
              </w:rPr>
            </w:pPr>
            <w:del w:id="4224" w:author="Author">
              <w:r w:rsidRPr="006E56A4" w:rsidDel="00A150E9">
                <w:delText>24.14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669092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25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C4FFCA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2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695BE8D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27" w:author="Author"/>
              </w:rPr>
            </w:pPr>
            <w:del w:id="4228" w:author="Author">
              <w:r w:rsidRPr="006E56A4" w:rsidDel="00A150E9">
                <w:delText>32.90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BBFCB7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29" w:author="Author"/>
              </w:rPr>
            </w:pPr>
          </w:p>
        </w:tc>
      </w:tr>
      <w:tr w:rsidR="009C604B" w:rsidRPr="006E56A4" w:rsidDel="00A150E9" w14:paraId="2351B267" w14:textId="77777777" w:rsidTr="00643D4F">
        <w:trPr>
          <w:cantSplit/>
          <w:trHeight w:val="190"/>
          <w:del w:id="4230" w:author="Author"/>
        </w:trPr>
        <w:tc>
          <w:tcPr>
            <w:tcW w:w="200" w:type="dxa"/>
          </w:tcPr>
          <w:p w14:paraId="263634C8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93952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3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0CDD15C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33" w:author="Author"/>
              </w:rPr>
            </w:pPr>
            <w:del w:id="4234" w:author="Author">
              <w:r w:rsidRPr="006E56A4" w:rsidDel="00A150E9">
                <w:delText>100,000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E5883F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35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A899DA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3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23062F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37" w:author="Author"/>
              </w:rPr>
            </w:pPr>
            <w:del w:id="4238" w:author="Author">
              <w:r w:rsidRPr="006E56A4" w:rsidDel="00A150E9">
                <w:delText>27.87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B0DF37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39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7005EB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24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9FCB82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41" w:author="Author"/>
              </w:rPr>
            </w:pPr>
            <w:del w:id="4242" w:author="Author">
              <w:r w:rsidRPr="006E56A4" w:rsidDel="00A150E9">
                <w:delText>37.64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F0A79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43" w:author="Author"/>
              </w:rPr>
            </w:pPr>
          </w:p>
        </w:tc>
      </w:tr>
      <w:tr w:rsidR="009C604B" w:rsidRPr="006E56A4" w:rsidDel="00A150E9" w14:paraId="6A717F18" w14:textId="77777777" w:rsidTr="00643D4F">
        <w:trPr>
          <w:cantSplit/>
          <w:trHeight w:val="190"/>
          <w:del w:id="4244" w:author="Author"/>
        </w:trPr>
        <w:tc>
          <w:tcPr>
            <w:tcW w:w="200" w:type="dxa"/>
          </w:tcPr>
          <w:p w14:paraId="1035E95F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468DB7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4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0B7AC20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47" w:author="Author"/>
              </w:rPr>
            </w:pPr>
            <w:del w:id="4248" w:author="Author">
              <w:r w:rsidRPr="006E56A4" w:rsidDel="00A150E9">
                <w:delText>125,000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533133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49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9348B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5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05A8B5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51" w:author="Author"/>
              </w:rPr>
            </w:pPr>
            <w:del w:id="4252" w:author="Author">
              <w:r w:rsidRPr="006E56A4" w:rsidDel="00A150E9">
                <w:delText>29.48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A0A582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53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FA2D57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25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DAA368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55" w:author="Author"/>
              </w:rPr>
            </w:pPr>
            <w:del w:id="4256" w:author="Author">
              <w:r w:rsidRPr="006E56A4" w:rsidDel="00A150E9">
                <w:delText>39.69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FA9D4E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57" w:author="Author"/>
              </w:rPr>
            </w:pPr>
          </w:p>
        </w:tc>
      </w:tr>
      <w:tr w:rsidR="009C604B" w:rsidRPr="006E56A4" w:rsidDel="00A150E9" w14:paraId="39B9AF82" w14:textId="77777777" w:rsidTr="00643D4F">
        <w:trPr>
          <w:cantSplit/>
          <w:trHeight w:val="190"/>
          <w:del w:id="4258" w:author="Author"/>
        </w:trPr>
        <w:tc>
          <w:tcPr>
            <w:tcW w:w="200" w:type="dxa"/>
          </w:tcPr>
          <w:p w14:paraId="1F2599AE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857983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6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B934D2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61" w:author="Author"/>
              </w:rPr>
            </w:pPr>
            <w:del w:id="4262" w:author="Author">
              <w:r w:rsidRPr="006E56A4" w:rsidDel="00A150E9">
                <w:delText>150,000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031A8B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63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1E423D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6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2E00A6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65" w:author="Author"/>
              </w:rPr>
            </w:pPr>
            <w:del w:id="4266" w:author="Author">
              <w:r w:rsidRPr="006E56A4" w:rsidDel="00A150E9">
                <w:delText>30.78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FD09EE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67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72E5D9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26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E88F5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69" w:author="Author"/>
              </w:rPr>
            </w:pPr>
            <w:del w:id="4270" w:author="Author">
              <w:r w:rsidRPr="006E56A4" w:rsidDel="00A150E9">
                <w:delText>41.34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D10BAC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71" w:author="Author"/>
              </w:rPr>
            </w:pPr>
          </w:p>
        </w:tc>
      </w:tr>
      <w:tr w:rsidR="009C604B" w:rsidRPr="006E56A4" w:rsidDel="00A150E9" w14:paraId="33EA3008" w14:textId="77777777" w:rsidTr="00643D4F">
        <w:trPr>
          <w:cantSplit/>
          <w:trHeight w:val="190"/>
          <w:del w:id="4272" w:author="Author"/>
        </w:trPr>
        <w:tc>
          <w:tcPr>
            <w:tcW w:w="200" w:type="dxa"/>
          </w:tcPr>
          <w:p w14:paraId="238EE8E4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9446D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7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12DC0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75" w:author="Author"/>
              </w:rPr>
            </w:pPr>
            <w:del w:id="4276" w:author="Author">
              <w:r w:rsidRPr="006E56A4" w:rsidDel="00A150E9">
                <w:delText>200,000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8F7E29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77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E7DCB7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7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40B089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79" w:author="Author"/>
              </w:rPr>
            </w:pPr>
            <w:del w:id="4280" w:author="Author">
              <w:r w:rsidRPr="006E56A4" w:rsidDel="00A150E9">
                <w:delText>33.05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552D80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81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BF3428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28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E40C643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83" w:author="Author"/>
              </w:rPr>
            </w:pPr>
            <w:del w:id="4284" w:author="Author">
              <w:r w:rsidRPr="006E56A4" w:rsidDel="00A150E9">
                <w:delText>44.22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02C91E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85" w:author="Author"/>
              </w:rPr>
            </w:pPr>
          </w:p>
        </w:tc>
      </w:tr>
      <w:tr w:rsidR="009C604B" w:rsidRPr="006E56A4" w:rsidDel="00A150E9" w14:paraId="0908ACFC" w14:textId="77777777" w:rsidTr="00643D4F">
        <w:trPr>
          <w:cantSplit/>
          <w:trHeight w:val="190"/>
          <w:del w:id="4286" w:author="Author"/>
        </w:trPr>
        <w:tc>
          <w:tcPr>
            <w:tcW w:w="200" w:type="dxa"/>
          </w:tcPr>
          <w:p w14:paraId="3A417C39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475DF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8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5EC9C9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89" w:author="Author"/>
              </w:rPr>
            </w:pPr>
            <w:del w:id="4290" w:author="Author">
              <w:r w:rsidRPr="006E56A4" w:rsidDel="00A150E9">
                <w:delText>250,000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40B20F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91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FBDBCA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9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E2BB54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93" w:author="Author"/>
              </w:rPr>
            </w:pPr>
            <w:del w:id="4294" w:author="Author">
              <w:r w:rsidRPr="006E56A4" w:rsidDel="00A150E9">
                <w:delText>34.66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D5C639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95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224E59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29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8249DC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297" w:author="Author"/>
              </w:rPr>
            </w:pPr>
            <w:del w:id="4298" w:author="Author">
              <w:r w:rsidRPr="006E56A4" w:rsidDel="00A150E9">
                <w:delText>46.27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C58EEA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299" w:author="Author"/>
              </w:rPr>
            </w:pPr>
          </w:p>
        </w:tc>
      </w:tr>
      <w:tr w:rsidR="009C604B" w:rsidRPr="006E56A4" w:rsidDel="00A150E9" w14:paraId="5C525204" w14:textId="77777777" w:rsidTr="00643D4F">
        <w:trPr>
          <w:cantSplit/>
          <w:trHeight w:val="190"/>
          <w:del w:id="4300" w:author="Author"/>
        </w:trPr>
        <w:tc>
          <w:tcPr>
            <w:tcW w:w="200" w:type="dxa"/>
          </w:tcPr>
          <w:p w14:paraId="2CE0EA55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8A8DDA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0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D70CF4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03" w:author="Author"/>
              </w:rPr>
            </w:pPr>
            <w:del w:id="4304" w:author="Author">
              <w:r w:rsidRPr="006E56A4" w:rsidDel="00A150E9">
                <w:delText>300,000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CC5333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05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A089C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0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D3086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07" w:author="Author"/>
              </w:rPr>
            </w:pPr>
            <w:del w:id="4308" w:author="Author">
              <w:r w:rsidRPr="006E56A4" w:rsidDel="00A150E9">
                <w:delText>35.96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F691EB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09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489BD1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31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18EA1A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11" w:author="Author"/>
              </w:rPr>
            </w:pPr>
            <w:del w:id="4312" w:author="Author">
              <w:r w:rsidRPr="006E56A4" w:rsidDel="00A150E9">
                <w:delText>47.92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DC5FC0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13" w:author="Author"/>
              </w:rPr>
            </w:pPr>
          </w:p>
        </w:tc>
      </w:tr>
      <w:tr w:rsidR="009C604B" w:rsidRPr="006E56A4" w:rsidDel="00A150E9" w14:paraId="249BEA02" w14:textId="77777777" w:rsidTr="00B96F0D">
        <w:trPr>
          <w:cantSplit/>
          <w:trHeight w:val="190"/>
          <w:del w:id="4314" w:author="Author"/>
        </w:trPr>
        <w:tc>
          <w:tcPr>
            <w:tcW w:w="200" w:type="dxa"/>
          </w:tcPr>
          <w:p w14:paraId="5D215AAA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A0053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1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F530E7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17" w:author="Author"/>
              </w:rPr>
            </w:pPr>
            <w:del w:id="4318" w:author="Author">
              <w:r w:rsidRPr="006E56A4" w:rsidDel="00A150E9">
                <w:delText>325,000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61D58D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19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4A4E9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2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EB53AC4" w14:textId="77777777" w:rsidR="009C604B" w:rsidRPr="006E56A4" w:rsidDel="00A150E9" w:rsidRDefault="009C604B" w:rsidP="00B96F0D">
            <w:pPr>
              <w:pStyle w:val="tabletext11"/>
              <w:suppressAutoHyphens/>
              <w:jc w:val="right"/>
              <w:rPr>
                <w:del w:id="4321" w:author="Author"/>
              </w:rPr>
            </w:pPr>
            <w:del w:id="4322" w:author="Author">
              <w:r w:rsidRPr="006E56A4" w:rsidDel="00A150E9">
                <w:delText>36.45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9C311E" w14:textId="77777777" w:rsidR="009C604B" w:rsidRPr="006E56A4" w:rsidDel="00A150E9" w:rsidRDefault="009C604B" w:rsidP="00B96F0D">
            <w:pPr>
              <w:pStyle w:val="tabletext11"/>
              <w:suppressAutoHyphens/>
              <w:rPr>
                <w:del w:id="4323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15236A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32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FC7957" w14:textId="77777777" w:rsidR="009C604B" w:rsidRPr="006E56A4" w:rsidDel="00A150E9" w:rsidRDefault="009C604B" w:rsidP="00B96F0D">
            <w:pPr>
              <w:pStyle w:val="tabletext11"/>
              <w:suppressAutoHyphens/>
              <w:jc w:val="right"/>
              <w:rPr>
                <w:del w:id="4325" w:author="Author"/>
              </w:rPr>
            </w:pPr>
            <w:del w:id="4326" w:author="Author">
              <w:r w:rsidRPr="006E56A4" w:rsidDel="00A150E9">
                <w:delText>48.54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C7E4A9" w14:textId="77777777" w:rsidR="009C604B" w:rsidRPr="006E56A4" w:rsidDel="00A150E9" w:rsidRDefault="009C604B" w:rsidP="00B96F0D">
            <w:pPr>
              <w:pStyle w:val="tabletext11"/>
              <w:suppressAutoHyphens/>
              <w:rPr>
                <w:del w:id="4327" w:author="Author"/>
              </w:rPr>
            </w:pPr>
          </w:p>
        </w:tc>
      </w:tr>
      <w:tr w:rsidR="009C604B" w:rsidRPr="006E56A4" w:rsidDel="00A150E9" w14:paraId="6D74BCAB" w14:textId="77777777" w:rsidTr="00643D4F">
        <w:trPr>
          <w:cantSplit/>
          <w:trHeight w:val="190"/>
          <w:del w:id="4328" w:author="Author"/>
        </w:trPr>
        <w:tc>
          <w:tcPr>
            <w:tcW w:w="200" w:type="dxa"/>
          </w:tcPr>
          <w:p w14:paraId="0C6D1490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BA96E1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3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43B02EA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31" w:author="Author"/>
              </w:rPr>
            </w:pPr>
            <w:del w:id="4332" w:author="Author">
              <w:r w:rsidRPr="006E56A4" w:rsidDel="00A150E9">
                <w:delText>350,000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EBA84C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33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A4248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3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91B373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35" w:author="Author"/>
              </w:rPr>
            </w:pPr>
            <w:del w:id="4336" w:author="Author">
              <w:r w:rsidRPr="006E56A4" w:rsidDel="00A150E9">
                <w:delText>36.93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22652A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37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8FE5D5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33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970F39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39" w:author="Author"/>
              </w:rPr>
            </w:pPr>
            <w:del w:id="4340" w:author="Author">
              <w:r w:rsidRPr="006E56A4" w:rsidDel="00A150E9">
                <w:delText>49.15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3DF88B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41" w:author="Author"/>
              </w:rPr>
            </w:pPr>
          </w:p>
        </w:tc>
      </w:tr>
      <w:tr w:rsidR="009C604B" w:rsidRPr="006E56A4" w:rsidDel="00A150E9" w14:paraId="33B01254" w14:textId="77777777" w:rsidTr="00643D4F">
        <w:trPr>
          <w:cantSplit/>
          <w:trHeight w:val="190"/>
          <w:del w:id="4342" w:author="Author"/>
        </w:trPr>
        <w:tc>
          <w:tcPr>
            <w:tcW w:w="200" w:type="dxa"/>
          </w:tcPr>
          <w:p w14:paraId="3276D399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A0689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4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BD8C0FF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45" w:author="Author"/>
              </w:rPr>
            </w:pPr>
            <w:del w:id="4346" w:author="Author">
              <w:r w:rsidRPr="006E56A4" w:rsidDel="00A150E9">
                <w:delText>400,000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70B834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47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5753E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4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13A4A1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49" w:author="Author"/>
              </w:rPr>
            </w:pPr>
            <w:del w:id="4350" w:author="Author">
              <w:r w:rsidRPr="006E56A4" w:rsidDel="00A150E9">
                <w:delText>38.06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391C49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51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FF04BE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35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B65E04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53" w:author="Author"/>
              </w:rPr>
            </w:pPr>
            <w:del w:id="4354" w:author="Author">
              <w:r w:rsidRPr="006E56A4" w:rsidDel="00A150E9">
                <w:delText>50.59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59521E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55" w:author="Author"/>
              </w:rPr>
            </w:pPr>
          </w:p>
        </w:tc>
      </w:tr>
      <w:tr w:rsidR="009C604B" w:rsidRPr="006E56A4" w:rsidDel="00A150E9" w14:paraId="549D022A" w14:textId="77777777" w:rsidTr="00643D4F">
        <w:trPr>
          <w:cantSplit/>
          <w:trHeight w:val="190"/>
          <w:del w:id="4356" w:author="Author"/>
        </w:trPr>
        <w:tc>
          <w:tcPr>
            <w:tcW w:w="200" w:type="dxa"/>
          </w:tcPr>
          <w:p w14:paraId="04BBFAA9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8BC637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5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F3FF4E3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59" w:author="Author"/>
              </w:rPr>
            </w:pPr>
            <w:del w:id="4360" w:author="Author">
              <w:r w:rsidRPr="006E56A4" w:rsidDel="00A150E9">
                <w:delText>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A27830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61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E9AD7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6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1B09AF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63" w:author="Author"/>
              </w:rPr>
            </w:pPr>
            <w:del w:id="4364" w:author="Author">
              <w:r w:rsidRPr="006E56A4" w:rsidDel="00A150E9">
                <w:delText>39.36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354B9F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65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A2E975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36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E2E70C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67" w:author="Author"/>
              </w:rPr>
            </w:pPr>
            <w:del w:id="4368" w:author="Author">
              <w:r w:rsidRPr="006E56A4" w:rsidDel="00A150E9">
                <w:delText>52.24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C6A460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69" w:author="Author"/>
              </w:rPr>
            </w:pPr>
          </w:p>
        </w:tc>
      </w:tr>
      <w:tr w:rsidR="009C604B" w:rsidRPr="006E56A4" w:rsidDel="00A150E9" w14:paraId="2263D8A9" w14:textId="77777777" w:rsidTr="00643D4F">
        <w:trPr>
          <w:cantSplit/>
          <w:trHeight w:val="190"/>
          <w:del w:id="4370" w:author="Author"/>
        </w:trPr>
        <w:tc>
          <w:tcPr>
            <w:tcW w:w="200" w:type="dxa"/>
          </w:tcPr>
          <w:p w14:paraId="2668F8E0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0674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7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A2676E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73" w:author="Author"/>
              </w:rPr>
            </w:pPr>
            <w:del w:id="4374" w:author="Author">
              <w:r w:rsidRPr="006E56A4" w:rsidDel="00A150E9">
                <w:delText>600,000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ABE4D8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75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76E80A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7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5B0C2F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77" w:author="Author"/>
              </w:rPr>
            </w:pPr>
            <w:del w:id="4378" w:author="Author">
              <w:r w:rsidRPr="006E56A4" w:rsidDel="00A150E9">
                <w:delText>40.49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346248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79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AB5B38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38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DD73EDF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81" w:author="Author"/>
              </w:rPr>
            </w:pPr>
            <w:del w:id="4382" w:author="Author">
              <w:r w:rsidRPr="006E56A4" w:rsidDel="00A150E9">
                <w:delText>53.68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93CE72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83" w:author="Author"/>
              </w:rPr>
            </w:pPr>
          </w:p>
        </w:tc>
      </w:tr>
      <w:tr w:rsidR="009C604B" w:rsidRPr="006E56A4" w:rsidDel="00A150E9" w14:paraId="7773F89C" w14:textId="77777777" w:rsidTr="00643D4F">
        <w:trPr>
          <w:cantSplit/>
          <w:trHeight w:val="190"/>
          <w:del w:id="4384" w:author="Author"/>
        </w:trPr>
        <w:tc>
          <w:tcPr>
            <w:tcW w:w="200" w:type="dxa"/>
          </w:tcPr>
          <w:p w14:paraId="6B7B9ECA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878B9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8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B030262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87" w:author="Author"/>
              </w:rPr>
            </w:pPr>
            <w:del w:id="4388" w:author="Author">
              <w:r w:rsidRPr="006E56A4" w:rsidDel="00A150E9">
                <w:delText>750,000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7F6455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89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390A7D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9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542FC1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91" w:author="Author"/>
              </w:rPr>
            </w:pPr>
            <w:del w:id="4392" w:author="Author">
              <w:r w:rsidRPr="006E56A4" w:rsidDel="00A150E9">
                <w:delText>41.79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B8F0DB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93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FCD10F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39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ECFB92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395" w:author="Author"/>
              </w:rPr>
            </w:pPr>
            <w:del w:id="4396" w:author="Author">
              <w:r w:rsidRPr="006E56A4" w:rsidDel="00A150E9">
                <w:delText>55.33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7C090B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97" w:author="Author"/>
              </w:rPr>
            </w:pPr>
          </w:p>
        </w:tc>
      </w:tr>
      <w:tr w:rsidR="009C604B" w:rsidRPr="006E56A4" w:rsidDel="00A150E9" w14:paraId="1A138170" w14:textId="77777777" w:rsidTr="00643D4F">
        <w:trPr>
          <w:cantSplit/>
          <w:trHeight w:val="190"/>
          <w:del w:id="4398" w:author="Author"/>
        </w:trPr>
        <w:tc>
          <w:tcPr>
            <w:tcW w:w="200" w:type="dxa"/>
          </w:tcPr>
          <w:p w14:paraId="37155E33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3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CBA92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0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525738C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01" w:author="Author"/>
              </w:rPr>
            </w:pPr>
            <w:del w:id="4402" w:author="Author">
              <w:r w:rsidRPr="006E56A4" w:rsidDel="00A150E9">
                <w:delText>1,000,000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CE79AF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03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1EEE6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0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AD290F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05" w:author="Author"/>
              </w:rPr>
            </w:pPr>
            <w:del w:id="4406" w:author="Author">
              <w:r w:rsidRPr="006E56A4" w:rsidDel="00A150E9">
                <w:delText>43.25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0CE20A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07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487F50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40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048FD33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09" w:author="Author"/>
              </w:rPr>
            </w:pPr>
            <w:del w:id="4410" w:author="Author">
              <w:r w:rsidRPr="006E56A4" w:rsidDel="00A150E9">
                <w:delText>57.18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265EE6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11" w:author="Author"/>
              </w:rPr>
            </w:pPr>
          </w:p>
        </w:tc>
      </w:tr>
      <w:tr w:rsidR="009C604B" w:rsidRPr="006E56A4" w:rsidDel="00A150E9" w14:paraId="48A85613" w14:textId="77777777" w:rsidTr="00643D4F">
        <w:trPr>
          <w:cantSplit/>
          <w:trHeight w:val="190"/>
          <w:del w:id="4412" w:author="Author"/>
        </w:trPr>
        <w:tc>
          <w:tcPr>
            <w:tcW w:w="200" w:type="dxa"/>
          </w:tcPr>
          <w:p w14:paraId="79595E08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79498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1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C0673D1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15" w:author="Author"/>
              </w:rPr>
            </w:pPr>
            <w:del w:id="4416" w:author="Author">
              <w:r w:rsidRPr="006E56A4" w:rsidDel="00A150E9">
                <w:delText>1,500,000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96068C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17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85F8C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1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AA6EFC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19" w:author="Author"/>
              </w:rPr>
            </w:pPr>
            <w:del w:id="4420" w:author="Author">
              <w:r w:rsidRPr="006E56A4" w:rsidDel="00A150E9">
                <w:delText>45.19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493900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21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1C8613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42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E504EE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23" w:author="Author"/>
              </w:rPr>
            </w:pPr>
            <w:del w:id="4424" w:author="Author">
              <w:r w:rsidRPr="006E56A4" w:rsidDel="00A150E9">
                <w:delText>59.64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F0097A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25" w:author="Author"/>
              </w:rPr>
            </w:pPr>
          </w:p>
        </w:tc>
      </w:tr>
      <w:tr w:rsidR="009C604B" w:rsidRPr="006E56A4" w:rsidDel="00A150E9" w14:paraId="6C90B0BC" w14:textId="77777777" w:rsidTr="00643D4F">
        <w:trPr>
          <w:cantSplit/>
          <w:trHeight w:val="190"/>
          <w:del w:id="4426" w:author="Author"/>
        </w:trPr>
        <w:tc>
          <w:tcPr>
            <w:tcW w:w="200" w:type="dxa"/>
          </w:tcPr>
          <w:p w14:paraId="7CFAFF0D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1781F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2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E2D93F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29" w:author="Author"/>
              </w:rPr>
            </w:pPr>
            <w:del w:id="4430" w:author="Author">
              <w:r w:rsidRPr="006E56A4" w:rsidDel="00A150E9">
                <w:delText>2,000,000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B515EA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31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16652F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3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34983C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33" w:author="Author"/>
              </w:rPr>
            </w:pPr>
            <w:del w:id="4434" w:author="Author">
              <w:r w:rsidRPr="006E56A4" w:rsidDel="00A150E9">
                <w:delText>46.16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C11FAC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35" w:author="Author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E8D637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43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6EAF7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37" w:author="Author"/>
              </w:rPr>
            </w:pPr>
            <w:del w:id="4438" w:author="Author">
              <w:r w:rsidRPr="006E56A4" w:rsidDel="00A150E9">
                <w:delText>60.88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4DED2C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39" w:author="Author"/>
              </w:rPr>
            </w:pPr>
          </w:p>
        </w:tc>
      </w:tr>
    </w:tbl>
    <w:p w14:paraId="05D910F7" w14:textId="77777777" w:rsidR="009C604B" w:rsidRPr="006E56A4" w:rsidDel="00A150E9" w:rsidRDefault="009C604B" w:rsidP="00B96F0D">
      <w:pPr>
        <w:pStyle w:val="tablecaption"/>
        <w:suppressAutoHyphens/>
        <w:rPr>
          <w:del w:id="4440" w:author="Author"/>
        </w:rPr>
      </w:pPr>
      <w:del w:id="4441" w:author="Author">
        <w:r w:rsidRPr="006E56A4" w:rsidDel="00A150E9">
          <w:lastRenderedPageBreak/>
          <w:delText>Table 97.B.1.b.(LC) Single Limits Uninsured Motorists Bodily Injury And Property Damage Coverage Loss Costs</w:delText>
        </w:r>
      </w:del>
    </w:p>
    <w:p w14:paraId="736C8029" w14:textId="77777777" w:rsidR="009C604B" w:rsidRPr="006E56A4" w:rsidDel="00A150E9" w:rsidRDefault="009C604B" w:rsidP="00B96F0D">
      <w:pPr>
        <w:pStyle w:val="isonormal"/>
        <w:suppressAutoHyphens/>
        <w:rPr>
          <w:del w:id="4442" w:author="Author"/>
        </w:rPr>
      </w:pPr>
    </w:p>
    <w:p w14:paraId="247D9A16" w14:textId="77777777" w:rsidR="009C604B" w:rsidRPr="006E56A4" w:rsidDel="00A150E9" w:rsidRDefault="009C604B" w:rsidP="00B96F0D">
      <w:pPr>
        <w:pStyle w:val="space8"/>
        <w:suppressAutoHyphens/>
        <w:rPr>
          <w:del w:id="444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810"/>
        <w:gridCol w:w="280"/>
        <w:gridCol w:w="760"/>
        <w:gridCol w:w="320"/>
        <w:gridCol w:w="360"/>
        <w:gridCol w:w="1070"/>
      </w:tblGrid>
      <w:tr w:rsidR="009C604B" w:rsidRPr="006E56A4" w:rsidDel="00A150E9" w14:paraId="1065EF49" w14:textId="77777777" w:rsidTr="00643D4F">
        <w:trPr>
          <w:cantSplit/>
          <w:trHeight w:val="190"/>
          <w:del w:id="4444" w:author="Author"/>
        </w:trPr>
        <w:tc>
          <w:tcPr>
            <w:tcW w:w="200" w:type="dxa"/>
          </w:tcPr>
          <w:p w14:paraId="018CF4C5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445" w:author="Author"/>
              </w:rPr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6D494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446" w:author="Author"/>
              </w:rPr>
            </w:pPr>
            <w:del w:id="4447" w:author="Author">
              <w:r w:rsidRPr="006E56A4" w:rsidDel="00A150E9">
                <w:delText xml:space="preserve">Uninsured And Underinsured Motorists </w:delText>
              </w:r>
              <w:r w:rsidRPr="006E56A4" w:rsidDel="00A150E9">
                <w:br/>
                <w:delText>Bodily Injury</w:delText>
              </w:r>
            </w:del>
          </w:p>
        </w:tc>
      </w:tr>
      <w:tr w:rsidR="009C604B" w:rsidRPr="006E56A4" w:rsidDel="00A150E9" w14:paraId="4D257012" w14:textId="77777777" w:rsidTr="00643D4F">
        <w:trPr>
          <w:cantSplit/>
          <w:trHeight w:val="190"/>
          <w:del w:id="4448" w:author="Author"/>
        </w:trPr>
        <w:tc>
          <w:tcPr>
            <w:tcW w:w="200" w:type="dxa"/>
          </w:tcPr>
          <w:p w14:paraId="3199875E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449" w:author="Author"/>
              </w:rPr>
            </w:pPr>
            <w:del w:id="4450" w:author="Author">
              <w:r w:rsidRPr="006E56A4" w:rsidDel="00A150E9">
                <w:br/>
              </w:r>
              <w:r w:rsidRPr="006E56A4" w:rsidDel="00A150E9">
                <w:br/>
              </w:r>
              <w:r w:rsidRPr="006E56A4" w:rsidDel="00A150E9">
                <w:br/>
              </w:r>
              <w:r w:rsidRPr="006E56A4" w:rsidDel="00A150E9">
                <w:br/>
              </w:r>
            </w:del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AFA0C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451" w:author="Author"/>
              </w:rPr>
            </w:pPr>
            <w:del w:id="4452" w:author="Author">
              <w:r w:rsidRPr="006E56A4" w:rsidDel="00A150E9">
                <w:br/>
              </w:r>
              <w:r w:rsidRPr="006E56A4" w:rsidDel="00A150E9">
                <w:br/>
                <w:delText>Bodily</w:delText>
              </w:r>
              <w:r w:rsidRPr="006E56A4" w:rsidDel="00A150E9">
                <w:br/>
                <w:delText>Injury</w:delText>
              </w:r>
              <w:r w:rsidRPr="006E56A4" w:rsidDel="00A150E9">
                <w:br/>
                <w:delText>Limits</w:delText>
              </w:r>
            </w:del>
          </w:p>
        </w:tc>
        <w:tc>
          <w:tcPr>
            <w:tcW w:w="1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879F32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453" w:author="Author"/>
              </w:rPr>
            </w:pPr>
            <w:del w:id="4454" w:author="Author">
              <w:r w:rsidRPr="006E56A4" w:rsidDel="00A150E9">
                <w:delText>Private</w:delText>
              </w:r>
              <w:r w:rsidRPr="006E56A4" w:rsidDel="00A150E9">
                <w:br/>
                <w:delText>Passenger</w:delText>
              </w:r>
              <w:r w:rsidRPr="006E56A4" w:rsidDel="00A150E9">
                <w:br/>
                <w:delText>Types</w:delText>
              </w:r>
              <w:r w:rsidRPr="006E56A4" w:rsidDel="00A150E9">
                <w:br/>
                <w:delText>Per Exposure</w:delText>
              </w:r>
            </w:del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F33AD9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455" w:author="Author"/>
              </w:rPr>
            </w:pPr>
            <w:del w:id="4456" w:author="Author">
              <w:r w:rsidRPr="006E56A4" w:rsidDel="00A150E9">
                <w:delText>Other Than</w:delText>
              </w:r>
              <w:r w:rsidRPr="006E56A4" w:rsidDel="00A150E9">
                <w:br/>
                <w:delText>Private</w:delText>
              </w:r>
              <w:r w:rsidRPr="006E56A4" w:rsidDel="00A150E9">
                <w:br/>
                <w:delText>Passenger</w:delText>
              </w:r>
              <w:r w:rsidRPr="006E56A4" w:rsidDel="00A150E9">
                <w:br/>
                <w:delText>Types</w:delText>
              </w:r>
              <w:r w:rsidRPr="006E56A4" w:rsidDel="00A150E9">
                <w:br/>
                <w:delText>Per Exposure</w:delText>
              </w:r>
            </w:del>
          </w:p>
        </w:tc>
      </w:tr>
      <w:tr w:rsidR="009C604B" w:rsidRPr="006E56A4" w:rsidDel="00A150E9" w14:paraId="5EE3E8A8" w14:textId="77777777" w:rsidTr="00643D4F">
        <w:trPr>
          <w:cantSplit/>
          <w:trHeight w:val="190"/>
          <w:del w:id="4457" w:author="Author"/>
        </w:trPr>
        <w:tc>
          <w:tcPr>
            <w:tcW w:w="200" w:type="dxa"/>
          </w:tcPr>
          <w:p w14:paraId="30494931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89B0CD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59" w:author="Author"/>
              </w:rPr>
            </w:pPr>
            <w:del w:id="4460" w:author="Author">
              <w:r w:rsidRPr="006E56A4" w:rsidDel="00A150E9">
                <w:delText>$</w:delText>
              </w:r>
            </w:del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504D56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461" w:author="Author"/>
              </w:rPr>
            </w:pPr>
            <w:del w:id="4462" w:author="Author">
              <w:r w:rsidRPr="006E56A4" w:rsidDel="00A150E9">
                <w:delText>25,000/50,000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B3C42C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63" w:author="Author"/>
              </w:rPr>
            </w:pPr>
            <w:del w:id="4464" w:author="Author">
              <w:r w:rsidRPr="006E56A4" w:rsidDel="00A150E9">
                <w:delText>$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797D10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65" w:author="Author"/>
              </w:rPr>
            </w:pPr>
            <w:del w:id="4466" w:author="Author">
              <w:r w:rsidRPr="006E56A4" w:rsidDel="00A150E9">
                <w:delText>25.90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BFA7AE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6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90990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68" w:author="Author"/>
              </w:rPr>
            </w:pPr>
            <w:del w:id="4469" w:author="Author">
              <w:r w:rsidRPr="006E56A4" w:rsidDel="00A150E9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4B5AB6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70" w:author="Author"/>
              </w:rPr>
            </w:pPr>
            <w:del w:id="4471" w:author="Author">
              <w:r w:rsidRPr="006E56A4" w:rsidDel="00A150E9">
                <w:delText>26.88</w:delText>
              </w:r>
            </w:del>
          </w:p>
        </w:tc>
      </w:tr>
      <w:tr w:rsidR="009C604B" w:rsidRPr="006E56A4" w:rsidDel="00A150E9" w14:paraId="0BD99844" w14:textId="77777777" w:rsidTr="00643D4F">
        <w:trPr>
          <w:cantSplit/>
          <w:trHeight w:val="190"/>
          <w:del w:id="4472" w:author="Author"/>
        </w:trPr>
        <w:tc>
          <w:tcPr>
            <w:tcW w:w="200" w:type="dxa"/>
          </w:tcPr>
          <w:p w14:paraId="68616E7D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D89C1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74" w:author="Author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E9AAD3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475" w:author="Author"/>
              </w:rPr>
            </w:pPr>
            <w:del w:id="4476" w:author="Author">
              <w:r w:rsidRPr="006E56A4" w:rsidDel="00A150E9">
                <w:delText>50,000/100,000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4B339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77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07515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78" w:author="Author"/>
              </w:rPr>
            </w:pPr>
            <w:del w:id="4479" w:author="Author">
              <w:r w:rsidRPr="006E56A4" w:rsidDel="00A150E9">
                <w:delText>38.03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871DC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8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C4FD6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8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A5B9E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82" w:author="Author"/>
              </w:rPr>
            </w:pPr>
            <w:del w:id="4483" w:author="Author">
              <w:r w:rsidRPr="006E56A4" w:rsidDel="00A150E9">
                <w:delText>37.48</w:delText>
              </w:r>
            </w:del>
          </w:p>
        </w:tc>
      </w:tr>
      <w:tr w:rsidR="009C604B" w:rsidRPr="006E56A4" w:rsidDel="00A150E9" w14:paraId="5F860D3B" w14:textId="77777777" w:rsidTr="00643D4F">
        <w:trPr>
          <w:cantSplit/>
          <w:trHeight w:val="190"/>
          <w:del w:id="4484" w:author="Author"/>
        </w:trPr>
        <w:tc>
          <w:tcPr>
            <w:tcW w:w="200" w:type="dxa"/>
          </w:tcPr>
          <w:p w14:paraId="35B32758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92F1D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86" w:author="Author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9144B3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487" w:author="Author"/>
              </w:rPr>
            </w:pPr>
            <w:del w:id="4488" w:author="Author">
              <w:r w:rsidRPr="006E56A4" w:rsidDel="00A150E9">
                <w:delText>100,000/300,000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0566B7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89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0422C3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90" w:author="Author"/>
              </w:rPr>
            </w:pPr>
            <w:del w:id="4491" w:author="Author">
              <w:r w:rsidRPr="006E56A4" w:rsidDel="00A150E9">
                <w:delText>53.94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A7C4A7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9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2FFFC0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9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7354B9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94" w:author="Author"/>
              </w:rPr>
            </w:pPr>
            <w:del w:id="4495" w:author="Author">
              <w:r w:rsidRPr="006E56A4" w:rsidDel="00A150E9">
                <w:delText>50.93</w:delText>
              </w:r>
            </w:del>
          </w:p>
        </w:tc>
      </w:tr>
      <w:tr w:rsidR="009C604B" w:rsidRPr="006E56A4" w:rsidDel="00A150E9" w14:paraId="65DDF567" w14:textId="77777777" w:rsidTr="00643D4F">
        <w:trPr>
          <w:cantSplit/>
          <w:trHeight w:val="190"/>
          <w:del w:id="4496" w:author="Author"/>
        </w:trPr>
        <w:tc>
          <w:tcPr>
            <w:tcW w:w="200" w:type="dxa"/>
          </w:tcPr>
          <w:p w14:paraId="34B669F9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4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0C519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498" w:author="Author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A40445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499" w:author="Author"/>
              </w:rPr>
            </w:pPr>
            <w:del w:id="4500" w:author="Author">
              <w:r w:rsidRPr="006E56A4" w:rsidDel="00A150E9">
                <w:delText>250,000/500,000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44BE2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01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3FDE5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02" w:author="Author"/>
              </w:rPr>
            </w:pPr>
            <w:del w:id="4503" w:author="Author">
              <w:r w:rsidRPr="006E56A4" w:rsidDel="00A150E9">
                <w:delText>77.69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42B430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0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7489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0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798B33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06" w:author="Author"/>
              </w:rPr>
            </w:pPr>
            <w:del w:id="4507" w:author="Author">
              <w:r w:rsidRPr="006E56A4" w:rsidDel="00A150E9">
                <w:delText>70.19</w:delText>
              </w:r>
            </w:del>
          </w:p>
        </w:tc>
      </w:tr>
      <w:tr w:rsidR="009C604B" w:rsidRPr="006E56A4" w:rsidDel="00A150E9" w14:paraId="159A7784" w14:textId="77777777" w:rsidTr="00643D4F">
        <w:trPr>
          <w:cantSplit/>
          <w:trHeight w:val="190"/>
          <w:del w:id="4508" w:author="Author"/>
        </w:trPr>
        <w:tc>
          <w:tcPr>
            <w:tcW w:w="200" w:type="dxa"/>
          </w:tcPr>
          <w:p w14:paraId="0F1C6695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9826C3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10" w:author="Author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13EF5E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511" w:author="Author"/>
              </w:rPr>
            </w:pPr>
            <w:del w:id="4512" w:author="Author">
              <w:r w:rsidRPr="006E56A4" w:rsidDel="00A150E9">
                <w:delText>500,000/500,000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D2AB8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13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B0B7E10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14" w:author="Author"/>
              </w:rPr>
            </w:pPr>
            <w:del w:id="4515" w:author="Author">
              <w:r w:rsidRPr="006E56A4" w:rsidDel="00A150E9">
                <w:delText>96.04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EFF6BE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1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9A31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1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51F7C0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18" w:author="Author"/>
              </w:rPr>
            </w:pPr>
            <w:del w:id="4519" w:author="Author">
              <w:r w:rsidRPr="006E56A4" w:rsidDel="00A150E9">
                <w:delText>84.63</w:delText>
              </w:r>
            </w:del>
          </w:p>
        </w:tc>
      </w:tr>
      <w:tr w:rsidR="009C604B" w:rsidRPr="006E56A4" w:rsidDel="00A150E9" w14:paraId="666D87EA" w14:textId="77777777" w:rsidTr="00643D4F">
        <w:trPr>
          <w:cantSplit/>
          <w:trHeight w:val="190"/>
          <w:del w:id="4520" w:author="Author"/>
        </w:trPr>
        <w:tc>
          <w:tcPr>
            <w:tcW w:w="200" w:type="dxa"/>
          </w:tcPr>
          <w:p w14:paraId="61E7B29B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BBD23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22" w:author="Author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7CE6D2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523" w:author="Author"/>
              </w:rPr>
            </w:pPr>
            <w:del w:id="4524" w:author="Author">
              <w:r w:rsidRPr="006E56A4" w:rsidDel="00A150E9">
                <w:delText>500,000/1,000,000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AFC16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25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9B98AF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26" w:author="Author"/>
              </w:rPr>
            </w:pPr>
            <w:del w:id="4527" w:author="Author">
              <w:r w:rsidRPr="006E56A4" w:rsidDel="00A150E9">
                <w:delText>97.61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3D4C9D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2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B0F11C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2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1EA35A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30" w:author="Author"/>
              </w:rPr>
            </w:pPr>
            <w:del w:id="4531" w:author="Author">
              <w:r w:rsidRPr="006E56A4" w:rsidDel="00A150E9">
                <w:delText>85.85</w:delText>
              </w:r>
            </w:del>
          </w:p>
        </w:tc>
      </w:tr>
      <w:tr w:rsidR="009C604B" w:rsidRPr="006E56A4" w:rsidDel="00A150E9" w14:paraId="5570B4B2" w14:textId="77777777" w:rsidTr="00643D4F">
        <w:trPr>
          <w:cantSplit/>
          <w:trHeight w:val="190"/>
          <w:del w:id="4532" w:author="Author"/>
        </w:trPr>
        <w:tc>
          <w:tcPr>
            <w:tcW w:w="200" w:type="dxa"/>
          </w:tcPr>
          <w:p w14:paraId="1303FC25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ECCCA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34" w:author="Author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738812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535" w:author="Author"/>
              </w:rPr>
            </w:pPr>
            <w:del w:id="4536" w:author="Author">
              <w:r w:rsidRPr="006E56A4" w:rsidDel="00A150E9">
                <w:delText>1,000,000/1,000,000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7E1DF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37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AE0FEDA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38" w:author="Author"/>
              </w:rPr>
            </w:pPr>
            <w:del w:id="4539" w:author="Author">
              <w:r w:rsidRPr="006E56A4" w:rsidDel="00A150E9">
                <w:delText>115.84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9DDF0A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4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826790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4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CBCC7C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42" w:author="Author"/>
              </w:rPr>
            </w:pPr>
            <w:del w:id="4543" w:author="Author">
              <w:r w:rsidRPr="006E56A4" w:rsidDel="00A150E9">
                <w:delText>99.91</w:delText>
              </w:r>
            </w:del>
          </w:p>
        </w:tc>
      </w:tr>
    </w:tbl>
    <w:p w14:paraId="5FD0F00C" w14:textId="77777777" w:rsidR="009C604B" w:rsidRPr="006E56A4" w:rsidDel="00A150E9" w:rsidRDefault="009C604B" w:rsidP="00B96F0D">
      <w:pPr>
        <w:pStyle w:val="tablecaption"/>
        <w:suppressAutoHyphens/>
        <w:rPr>
          <w:del w:id="4544" w:author="Author"/>
        </w:rPr>
      </w:pPr>
      <w:del w:id="4545" w:author="Author">
        <w:r w:rsidRPr="006E56A4" w:rsidDel="00A150E9">
          <w:delText>Table 97.B.1.c.(LC) Split Limits Uninsured And Underinsured Motorists Bodily Injury Coverage Loss Costs</w:delText>
        </w:r>
      </w:del>
    </w:p>
    <w:p w14:paraId="6D95DEF6" w14:textId="77777777" w:rsidR="009C604B" w:rsidRPr="006E56A4" w:rsidDel="00A150E9" w:rsidRDefault="009C604B" w:rsidP="00B96F0D">
      <w:pPr>
        <w:pStyle w:val="isonormal"/>
        <w:suppressAutoHyphens/>
        <w:rPr>
          <w:del w:id="4546" w:author="Author"/>
        </w:rPr>
      </w:pPr>
    </w:p>
    <w:p w14:paraId="29978512" w14:textId="77777777" w:rsidR="009C604B" w:rsidRPr="006E56A4" w:rsidDel="00A150E9" w:rsidRDefault="009C604B" w:rsidP="00B96F0D">
      <w:pPr>
        <w:pStyle w:val="space8"/>
        <w:suppressAutoHyphens/>
        <w:rPr>
          <w:del w:id="454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850"/>
        <w:gridCol w:w="360"/>
        <w:gridCol w:w="960"/>
        <w:gridCol w:w="360"/>
        <w:gridCol w:w="1070"/>
      </w:tblGrid>
      <w:tr w:rsidR="009C604B" w:rsidRPr="006E56A4" w:rsidDel="00A150E9" w14:paraId="7E7F8B65" w14:textId="77777777" w:rsidTr="00643D4F">
        <w:trPr>
          <w:cantSplit/>
          <w:trHeight w:val="190"/>
          <w:del w:id="4548" w:author="Author"/>
        </w:trPr>
        <w:tc>
          <w:tcPr>
            <w:tcW w:w="200" w:type="dxa"/>
          </w:tcPr>
          <w:p w14:paraId="34D8C733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549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ECA30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550" w:author="Author"/>
              </w:rPr>
            </w:pPr>
            <w:del w:id="4551" w:author="Author">
              <w:r w:rsidRPr="006E56A4" w:rsidDel="00A150E9">
                <w:delText>Uninsured Motorists Bodily Injury</w:delText>
              </w:r>
            </w:del>
          </w:p>
        </w:tc>
      </w:tr>
      <w:tr w:rsidR="009C604B" w:rsidRPr="006E56A4" w:rsidDel="00A150E9" w14:paraId="039EE597" w14:textId="77777777" w:rsidTr="00643D4F">
        <w:trPr>
          <w:cantSplit/>
          <w:trHeight w:val="190"/>
          <w:del w:id="4552" w:author="Author"/>
        </w:trPr>
        <w:tc>
          <w:tcPr>
            <w:tcW w:w="200" w:type="dxa"/>
          </w:tcPr>
          <w:p w14:paraId="7E139A8C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553" w:author="Author"/>
              </w:rPr>
            </w:pPr>
            <w:del w:id="4554" w:author="Author">
              <w:r w:rsidRPr="006E56A4" w:rsidDel="00A150E9">
                <w:br/>
              </w:r>
              <w:r w:rsidRPr="006E56A4" w:rsidDel="00A150E9">
                <w:br/>
              </w:r>
            </w:del>
          </w:p>
        </w:tc>
        <w:tc>
          <w:tcPr>
            <w:tcW w:w="2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CEC9D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555" w:author="Author"/>
              </w:rPr>
            </w:pPr>
            <w:del w:id="4556" w:author="Author">
              <w:r w:rsidRPr="006E56A4" w:rsidDel="00A150E9">
                <w:br/>
              </w:r>
              <w:r w:rsidRPr="006E56A4" w:rsidDel="00A150E9">
                <w:br/>
                <w:delText>Bodily</w:delText>
              </w:r>
              <w:r w:rsidRPr="006E56A4" w:rsidDel="00A150E9">
                <w:br/>
                <w:delText>Injury</w:delText>
              </w:r>
              <w:r w:rsidRPr="006E56A4" w:rsidDel="00A150E9">
                <w:br/>
                <w:delText>Limits</w:delText>
              </w:r>
            </w:del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AE1155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557" w:author="Author"/>
              </w:rPr>
            </w:pPr>
            <w:del w:id="4558" w:author="Author">
              <w:r w:rsidRPr="006E56A4" w:rsidDel="00A150E9">
                <w:delText>Private</w:delText>
              </w:r>
              <w:r w:rsidRPr="006E56A4" w:rsidDel="00A150E9">
                <w:br/>
                <w:delText>Passenger</w:delText>
              </w:r>
              <w:r w:rsidRPr="006E56A4" w:rsidDel="00A150E9">
                <w:br/>
                <w:delText>Types</w:delText>
              </w:r>
              <w:r w:rsidRPr="006E56A4" w:rsidDel="00A150E9">
                <w:br/>
                <w:delText>Per Exposure</w:delText>
              </w:r>
            </w:del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DBE2F6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559" w:author="Author"/>
              </w:rPr>
            </w:pPr>
            <w:del w:id="4560" w:author="Author">
              <w:r w:rsidRPr="006E56A4" w:rsidDel="00A150E9">
                <w:delText>Other Than</w:delText>
              </w:r>
              <w:r w:rsidRPr="006E56A4" w:rsidDel="00A150E9">
                <w:br/>
                <w:delText>Private</w:delText>
              </w:r>
              <w:r w:rsidRPr="006E56A4" w:rsidDel="00A150E9">
                <w:br/>
                <w:delText>Passenger</w:delText>
              </w:r>
              <w:r w:rsidRPr="006E56A4" w:rsidDel="00A150E9">
                <w:br/>
                <w:delText>Types</w:delText>
              </w:r>
              <w:r w:rsidRPr="006E56A4" w:rsidDel="00A150E9">
                <w:br/>
                <w:delText>Per Exposure</w:delText>
              </w:r>
            </w:del>
          </w:p>
        </w:tc>
      </w:tr>
      <w:tr w:rsidR="009C604B" w:rsidRPr="006E56A4" w:rsidDel="00A150E9" w14:paraId="7C870AD6" w14:textId="77777777" w:rsidTr="00643D4F">
        <w:trPr>
          <w:cantSplit/>
          <w:trHeight w:val="190"/>
          <w:del w:id="4561" w:author="Author"/>
        </w:trPr>
        <w:tc>
          <w:tcPr>
            <w:tcW w:w="200" w:type="dxa"/>
          </w:tcPr>
          <w:p w14:paraId="01DA8CD4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59529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63" w:author="Author"/>
              </w:rPr>
            </w:pPr>
            <w:del w:id="4564" w:author="Author">
              <w:r w:rsidRPr="006E56A4" w:rsidDel="00A150E9">
                <w:delText>$</w:delText>
              </w:r>
            </w:del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C35AAE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565" w:author="Author"/>
              </w:rPr>
            </w:pPr>
            <w:del w:id="4566" w:author="Author">
              <w:r w:rsidRPr="006E56A4" w:rsidDel="00A150E9">
                <w:delText>25,000/50,000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7AA98A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67" w:author="Author"/>
              </w:rPr>
            </w:pPr>
            <w:del w:id="4568" w:author="Author">
              <w:r w:rsidRPr="006E56A4" w:rsidDel="00A150E9">
                <w:delText>$</w:delText>
              </w:r>
            </w:del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6F549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69" w:author="Author"/>
              </w:rPr>
            </w:pPr>
            <w:del w:id="4570" w:author="Author">
              <w:r w:rsidRPr="006E56A4" w:rsidDel="00A150E9">
                <w:delText>16.19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BCEFC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71" w:author="Author"/>
              </w:rPr>
            </w:pPr>
            <w:del w:id="4572" w:author="Author">
              <w:r w:rsidRPr="006E56A4" w:rsidDel="00A150E9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75B50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73" w:author="Author"/>
              </w:rPr>
            </w:pPr>
            <w:del w:id="4574" w:author="Author">
              <w:r w:rsidRPr="006E56A4" w:rsidDel="00A150E9">
                <w:delText>20.57</w:delText>
              </w:r>
            </w:del>
          </w:p>
        </w:tc>
      </w:tr>
      <w:tr w:rsidR="009C604B" w:rsidRPr="006E56A4" w:rsidDel="00A150E9" w14:paraId="5D268D30" w14:textId="77777777" w:rsidTr="00643D4F">
        <w:trPr>
          <w:cantSplit/>
          <w:trHeight w:val="190"/>
          <w:del w:id="4575" w:author="Author"/>
        </w:trPr>
        <w:tc>
          <w:tcPr>
            <w:tcW w:w="200" w:type="dxa"/>
          </w:tcPr>
          <w:p w14:paraId="63B7C0D5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6D866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77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CA84F2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578" w:author="Author"/>
              </w:rPr>
            </w:pPr>
            <w:del w:id="4579" w:author="Author">
              <w:r w:rsidRPr="006E56A4" w:rsidDel="00A150E9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5B1C1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8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5198F1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81" w:author="Author"/>
              </w:rPr>
            </w:pPr>
            <w:del w:id="4582" w:author="Author">
              <w:r w:rsidRPr="006E56A4" w:rsidDel="00A150E9">
                <w:delText>20.56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650F53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8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099859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84" w:author="Author"/>
              </w:rPr>
            </w:pPr>
            <w:del w:id="4585" w:author="Author">
              <w:r w:rsidRPr="006E56A4" w:rsidDel="00A150E9">
                <w:delText>26.12</w:delText>
              </w:r>
            </w:del>
          </w:p>
        </w:tc>
      </w:tr>
      <w:tr w:rsidR="009C604B" w:rsidRPr="006E56A4" w:rsidDel="00A150E9" w14:paraId="7D78F76E" w14:textId="77777777" w:rsidTr="00643D4F">
        <w:trPr>
          <w:cantSplit/>
          <w:trHeight w:val="190"/>
          <w:del w:id="4586" w:author="Author"/>
        </w:trPr>
        <w:tc>
          <w:tcPr>
            <w:tcW w:w="200" w:type="dxa"/>
          </w:tcPr>
          <w:p w14:paraId="2B0348C6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0BA1B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88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476510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589" w:author="Author"/>
              </w:rPr>
            </w:pPr>
            <w:del w:id="4590" w:author="Author">
              <w:r w:rsidRPr="006E56A4" w:rsidDel="00A150E9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FCD52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9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8A17CD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92" w:author="Author"/>
              </w:rPr>
            </w:pPr>
            <w:del w:id="4593" w:author="Author">
              <w:r w:rsidRPr="006E56A4" w:rsidDel="00A150E9">
                <w:delText>25.58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BFFD1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9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5E6C98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95" w:author="Author"/>
              </w:rPr>
            </w:pPr>
            <w:del w:id="4596" w:author="Author">
              <w:r w:rsidRPr="006E56A4" w:rsidDel="00A150E9">
                <w:delText>32.50</w:delText>
              </w:r>
            </w:del>
          </w:p>
        </w:tc>
      </w:tr>
      <w:tr w:rsidR="009C604B" w:rsidRPr="006E56A4" w:rsidDel="00A150E9" w14:paraId="4FEE6761" w14:textId="77777777" w:rsidTr="00643D4F">
        <w:trPr>
          <w:cantSplit/>
          <w:trHeight w:val="190"/>
          <w:del w:id="4597" w:author="Author"/>
        </w:trPr>
        <w:tc>
          <w:tcPr>
            <w:tcW w:w="200" w:type="dxa"/>
          </w:tcPr>
          <w:p w14:paraId="24B92CAD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5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F3AA1C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599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D1D608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600" w:author="Author"/>
              </w:rPr>
            </w:pPr>
            <w:del w:id="4601" w:author="Author">
              <w:r w:rsidRPr="006E56A4" w:rsidDel="00A150E9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0CAD13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0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588645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03" w:author="Author"/>
              </w:rPr>
            </w:pPr>
            <w:del w:id="4604" w:author="Author">
              <w:r w:rsidRPr="006E56A4" w:rsidDel="00A150E9">
                <w:delText>31.73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23F323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0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33591C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06" w:author="Author"/>
              </w:rPr>
            </w:pPr>
            <w:del w:id="4607" w:author="Author">
              <w:r w:rsidRPr="006E56A4" w:rsidDel="00A150E9">
                <w:delText>40.32</w:delText>
              </w:r>
            </w:del>
          </w:p>
        </w:tc>
      </w:tr>
      <w:tr w:rsidR="009C604B" w:rsidRPr="006E56A4" w:rsidDel="00A150E9" w14:paraId="02B39C21" w14:textId="77777777" w:rsidTr="00643D4F">
        <w:trPr>
          <w:cantSplit/>
          <w:trHeight w:val="190"/>
          <w:del w:id="4608" w:author="Author"/>
        </w:trPr>
        <w:tc>
          <w:tcPr>
            <w:tcW w:w="200" w:type="dxa"/>
          </w:tcPr>
          <w:p w14:paraId="0800D6C6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C17F0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10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6F19E5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611" w:author="Author"/>
              </w:rPr>
            </w:pPr>
            <w:del w:id="4612" w:author="Author">
              <w:r w:rsidRPr="006E56A4" w:rsidDel="00A150E9">
                <w:delText>500,000/500,000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413982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1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482FD5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14" w:author="Author"/>
              </w:rPr>
            </w:pPr>
            <w:del w:id="4615" w:author="Author">
              <w:r w:rsidRPr="006E56A4" w:rsidDel="00A150E9">
                <w:delText>35.78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FBEA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1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227A1D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17" w:author="Author"/>
              </w:rPr>
            </w:pPr>
            <w:del w:id="4618" w:author="Author">
              <w:r w:rsidRPr="006E56A4" w:rsidDel="00A150E9">
                <w:delText>45.46</w:delText>
              </w:r>
            </w:del>
          </w:p>
        </w:tc>
      </w:tr>
      <w:tr w:rsidR="009C604B" w:rsidRPr="006E56A4" w:rsidDel="00A150E9" w14:paraId="3BAFAEEF" w14:textId="77777777" w:rsidTr="00643D4F">
        <w:trPr>
          <w:cantSplit/>
          <w:trHeight w:val="190"/>
          <w:del w:id="4619" w:author="Author"/>
        </w:trPr>
        <w:tc>
          <w:tcPr>
            <w:tcW w:w="200" w:type="dxa"/>
          </w:tcPr>
          <w:p w14:paraId="3F795F8D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537B9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21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B938C1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622" w:author="Author"/>
              </w:rPr>
            </w:pPr>
            <w:del w:id="4623" w:author="Author">
              <w:r w:rsidRPr="006E56A4" w:rsidDel="00A150E9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C3295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2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15D7A7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25" w:author="Author"/>
              </w:rPr>
            </w:pPr>
            <w:del w:id="4626" w:author="Author">
              <w:r w:rsidRPr="006E56A4" w:rsidDel="00A150E9">
                <w:delText>36.10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FF14D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2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F1042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28" w:author="Author"/>
              </w:rPr>
            </w:pPr>
            <w:del w:id="4629" w:author="Author">
              <w:r w:rsidRPr="006E56A4" w:rsidDel="00A150E9">
                <w:delText>45.87</w:delText>
              </w:r>
            </w:del>
          </w:p>
        </w:tc>
      </w:tr>
      <w:tr w:rsidR="009C604B" w:rsidRPr="006E56A4" w:rsidDel="00A150E9" w14:paraId="15D15CD6" w14:textId="77777777" w:rsidTr="00643D4F">
        <w:trPr>
          <w:cantSplit/>
          <w:trHeight w:val="190"/>
          <w:del w:id="4630" w:author="Author"/>
        </w:trPr>
        <w:tc>
          <w:tcPr>
            <w:tcW w:w="200" w:type="dxa"/>
          </w:tcPr>
          <w:p w14:paraId="5DD6E382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E2E68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32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B22C31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633" w:author="Author"/>
              </w:rPr>
            </w:pPr>
            <w:del w:id="4634" w:author="Author">
              <w:r w:rsidRPr="006E56A4" w:rsidDel="00A150E9">
                <w:delText>1,000,000/1,000,000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5656A1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3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4617AA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36" w:author="Author"/>
              </w:rPr>
            </w:pPr>
            <w:del w:id="4637" w:author="Author">
              <w:r w:rsidRPr="006E56A4" w:rsidDel="00A150E9">
                <w:delText>39.67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067893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3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4C7280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39" w:author="Author"/>
              </w:rPr>
            </w:pPr>
            <w:del w:id="4640" w:author="Author">
              <w:r w:rsidRPr="006E56A4" w:rsidDel="00A150E9">
                <w:delText>50.40</w:delText>
              </w:r>
            </w:del>
          </w:p>
        </w:tc>
      </w:tr>
    </w:tbl>
    <w:p w14:paraId="1BE34A65" w14:textId="77777777" w:rsidR="009C604B" w:rsidRPr="006E56A4" w:rsidDel="00A150E9" w:rsidRDefault="009C604B" w:rsidP="00B96F0D">
      <w:pPr>
        <w:pStyle w:val="tablecaption"/>
        <w:suppressAutoHyphens/>
        <w:rPr>
          <w:del w:id="4641" w:author="Author"/>
        </w:rPr>
      </w:pPr>
      <w:del w:id="4642" w:author="Author">
        <w:r w:rsidRPr="006E56A4" w:rsidDel="00A150E9">
          <w:delText>Table 97.B.1.d.(LC) Split Limits Uninsured Motorists Bodily Injury Coverage Loss Costs</w:delText>
        </w:r>
      </w:del>
    </w:p>
    <w:p w14:paraId="79A9D78F" w14:textId="77777777" w:rsidR="009C604B" w:rsidRPr="006E56A4" w:rsidDel="00A150E9" w:rsidRDefault="009C604B" w:rsidP="00B96F0D">
      <w:pPr>
        <w:pStyle w:val="isonormal"/>
        <w:suppressAutoHyphens/>
        <w:rPr>
          <w:del w:id="4643" w:author="Author"/>
        </w:rPr>
      </w:pPr>
    </w:p>
    <w:p w14:paraId="03BF851C" w14:textId="77777777" w:rsidR="009C604B" w:rsidRPr="006E56A4" w:rsidDel="00A150E9" w:rsidRDefault="009C604B" w:rsidP="00B96F0D">
      <w:pPr>
        <w:pStyle w:val="space8"/>
        <w:suppressAutoHyphens/>
        <w:rPr>
          <w:del w:id="464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60"/>
        <w:gridCol w:w="550"/>
        <w:gridCol w:w="440"/>
        <w:gridCol w:w="600"/>
        <w:gridCol w:w="350"/>
        <w:gridCol w:w="530"/>
        <w:gridCol w:w="600"/>
        <w:gridCol w:w="470"/>
      </w:tblGrid>
      <w:tr w:rsidR="009C604B" w:rsidRPr="006E56A4" w:rsidDel="00A150E9" w14:paraId="2763E04E" w14:textId="77777777" w:rsidTr="00643D4F">
        <w:trPr>
          <w:cantSplit/>
          <w:trHeight w:val="190"/>
          <w:del w:id="4645" w:author="Author"/>
        </w:trPr>
        <w:tc>
          <w:tcPr>
            <w:tcW w:w="200" w:type="dxa"/>
          </w:tcPr>
          <w:p w14:paraId="656235E5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646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A9146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647" w:author="Author"/>
              </w:rPr>
            </w:pPr>
            <w:del w:id="4648" w:author="Author">
              <w:r w:rsidRPr="006E56A4" w:rsidDel="00A150E9">
                <w:delText>Uninsured And Underinsured Motorists</w:delText>
              </w:r>
              <w:r w:rsidRPr="006E56A4" w:rsidDel="00A150E9">
                <w:br/>
                <w:delText>Property Damage</w:delText>
              </w:r>
            </w:del>
          </w:p>
        </w:tc>
      </w:tr>
      <w:tr w:rsidR="009C604B" w:rsidRPr="006E56A4" w:rsidDel="00A150E9" w14:paraId="743F21CA" w14:textId="77777777" w:rsidTr="00643D4F">
        <w:trPr>
          <w:cantSplit/>
          <w:trHeight w:val="190"/>
          <w:del w:id="4649" w:author="Author"/>
        </w:trPr>
        <w:tc>
          <w:tcPr>
            <w:tcW w:w="200" w:type="dxa"/>
          </w:tcPr>
          <w:p w14:paraId="3DA0DAD1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650" w:author="Author"/>
              </w:rPr>
            </w:pPr>
            <w:del w:id="4651" w:author="Author">
              <w:r w:rsidRPr="006E56A4" w:rsidDel="00A150E9">
                <w:br/>
              </w:r>
              <w:r w:rsidRPr="006E56A4" w:rsidDel="00A150E9">
                <w:br/>
              </w:r>
              <w:r w:rsidRPr="006E56A4" w:rsidDel="00A150E9">
                <w:br/>
              </w:r>
              <w:r w:rsidRPr="006E56A4" w:rsidDel="00A150E9">
                <w:br/>
              </w:r>
            </w:del>
          </w:p>
        </w:tc>
        <w:tc>
          <w:tcPr>
            <w:tcW w:w="1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74C88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652" w:author="Author"/>
              </w:rPr>
            </w:pPr>
            <w:del w:id="4653" w:author="Author">
              <w:r w:rsidRPr="006E56A4" w:rsidDel="00A150E9">
                <w:br/>
              </w:r>
              <w:r w:rsidRPr="006E56A4" w:rsidDel="00A150E9">
                <w:br/>
                <w:delText>Property</w:delText>
              </w:r>
              <w:r w:rsidRPr="006E56A4" w:rsidDel="00A150E9">
                <w:br/>
                <w:delText>Damage</w:delText>
              </w:r>
              <w:r w:rsidRPr="006E56A4" w:rsidDel="00A150E9">
                <w:br/>
                <w:delText>Limits</w:delText>
              </w:r>
            </w:del>
          </w:p>
        </w:tc>
        <w:tc>
          <w:tcPr>
            <w:tcW w:w="1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3FD79F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654" w:author="Author"/>
              </w:rPr>
            </w:pPr>
            <w:del w:id="4655" w:author="Author">
              <w:r w:rsidRPr="006E56A4" w:rsidDel="00A150E9">
                <w:delText>Private</w:delText>
              </w:r>
              <w:r w:rsidRPr="006E56A4" w:rsidDel="00A150E9">
                <w:br/>
                <w:delText>Passenger</w:delText>
              </w:r>
              <w:r w:rsidRPr="006E56A4" w:rsidDel="00A150E9">
                <w:br/>
                <w:delText>Types</w:delText>
              </w:r>
              <w:r w:rsidRPr="006E56A4" w:rsidDel="00A150E9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3FBCEA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656" w:author="Author"/>
              </w:rPr>
            </w:pPr>
            <w:del w:id="4657" w:author="Author">
              <w:r w:rsidRPr="006E56A4" w:rsidDel="00A150E9">
                <w:delText>Other Than</w:delText>
              </w:r>
              <w:r w:rsidRPr="006E56A4" w:rsidDel="00A150E9">
                <w:br/>
                <w:delText>Private</w:delText>
              </w:r>
              <w:r w:rsidRPr="006E56A4" w:rsidDel="00A150E9">
                <w:br/>
                <w:delText>Passenger</w:delText>
              </w:r>
              <w:r w:rsidRPr="006E56A4" w:rsidDel="00A150E9">
                <w:br/>
                <w:delText>Types</w:delText>
              </w:r>
              <w:r w:rsidRPr="006E56A4" w:rsidDel="00A150E9">
                <w:br/>
                <w:delText>Per Exposure</w:delText>
              </w:r>
            </w:del>
          </w:p>
        </w:tc>
      </w:tr>
      <w:tr w:rsidR="009C604B" w:rsidRPr="006E56A4" w:rsidDel="00A150E9" w14:paraId="4614DFCC" w14:textId="77777777" w:rsidTr="00643D4F">
        <w:trPr>
          <w:cantSplit/>
          <w:trHeight w:val="190"/>
          <w:del w:id="4658" w:author="Author"/>
        </w:trPr>
        <w:tc>
          <w:tcPr>
            <w:tcW w:w="200" w:type="dxa"/>
          </w:tcPr>
          <w:p w14:paraId="350038D8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91970D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60" w:author="Author"/>
              </w:rPr>
            </w:pPr>
            <w:del w:id="4661" w:author="Author">
              <w:r w:rsidRPr="006E56A4" w:rsidDel="00A150E9">
                <w:delText>$</w:delText>
              </w:r>
            </w:del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05CACB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62" w:author="Author"/>
              </w:rPr>
            </w:pPr>
            <w:del w:id="4663" w:author="Author">
              <w:r w:rsidRPr="006E56A4" w:rsidDel="00A150E9">
                <w:delText>5,000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5B6810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664" w:author="Author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3F76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65" w:author="Author"/>
              </w:rPr>
            </w:pPr>
            <w:del w:id="4666" w:author="Author">
              <w:r w:rsidRPr="006E56A4" w:rsidDel="00A150E9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A269F67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67" w:author="Author"/>
              </w:rPr>
            </w:pPr>
            <w:del w:id="4668" w:author="Author">
              <w:r w:rsidRPr="006E56A4" w:rsidDel="00A150E9">
                <w:delText>6.01</w:delText>
              </w:r>
            </w:del>
          </w:p>
        </w:tc>
        <w:tc>
          <w:tcPr>
            <w:tcW w:w="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BE17B8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6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A0DDDC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70" w:author="Author"/>
              </w:rPr>
            </w:pPr>
            <w:del w:id="4671" w:author="Author">
              <w:r w:rsidRPr="006E56A4" w:rsidDel="00A150E9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76C300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72" w:author="Author"/>
              </w:rPr>
            </w:pPr>
            <w:del w:id="4673" w:author="Author">
              <w:r w:rsidRPr="006E56A4" w:rsidDel="00A150E9">
                <w:delText>8.61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7BD7DC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74" w:author="Author"/>
              </w:rPr>
            </w:pPr>
          </w:p>
        </w:tc>
      </w:tr>
      <w:tr w:rsidR="009C604B" w:rsidRPr="006E56A4" w:rsidDel="00A150E9" w14:paraId="4BAEF46E" w14:textId="77777777" w:rsidTr="00643D4F">
        <w:trPr>
          <w:cantSplit/>
          <w:trHeight w:val="190"/>
          <w:del w:id="4675" w:author="Author"/>
        </w:trPr>
        <w:tc>
          <w:tcPr>
            <w:tcW w:w="200" w:type="dxa"/>
          </w:tcPr>
          <w:p w14:paraId="29DA7CE3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F5D9E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77" w:author="Author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BB5005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78" w:author="Author"/>
              </w:rPr>
            </w:pPr>
            <w:del w:id="4679" w:author="Author">
              <w:r w:rsidRPr="006E56A4" w:rsidDel="00A150E9">
                <w:delText>10,000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DA8410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680" w:author="Author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0922B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C85BC91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82" w:author="Author"/>
              </w:rPr>
            </w:pPr>
            <w:del w:id="4683" w:author="Author">
              <w:r w:rsidRPr="006E56A4" w:rsidDel="00A150E9">
                <w:delText>8.37</w:delText>
              </w:r>
            </w:del>
          </w:p>
        </w:tc>
        <w:tc>
          <w:tcPr>
            <w:tcW w:w="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9FEAB4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8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FBE80A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0189C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86" w:author="Author"/>
              </w:rPr>
            </w:pPr>
            <w:del w:id="4687" w:author="Author">
              <w:r w:rsidRPr="006E56A4" w:rsidDel="00A150E9">
                <w:delText>11.10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10197E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88" w:author="Author"/>
              </w:rPr>
            </w:pPr>
          </w:p>
        </w:tc>
      </w:tr>
      <w:tr w:rsidR="009C604B" w:rsidRPr="006E56A4" w:rsidDel="00A150E9" w14:paraId="6F532CA0" w14:textId="77777777" w:rsidTr="00643D4F">
        <w:trPr>
          <w:cantSplit/>
          <w:trHeight w:val="190"/>
          <w:del w:id="4689" w:author="Author"/>
        </w:trPr>
        <w:tc>
          <w:tcPr>
            <w:tcW w:w="200" w:type="dxa"/>
          </w:tcPr>
          <w:p w14:paraId="11E3EAF8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B9D8C0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91" w:author="Author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7BD217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92" w:author="Author"/>
              </w:rPr>
            </w:pPr>
            <w:del w:id="4693" w:author="Author">
              <w:r w:rsidRPr="006E56A4" w:rsidDel="00A150E9">
                <w:delText>25,000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BA3C88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694" w:author="Author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B106DF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E616E3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96" w:author="Author"/>
              </w:rPr>
            </w:pPr>
            <w:del w:id="4697" w:author="Author">
              <w:r w:rsidRPr="006E56A4" w:rsidDel="00A150E9">
                <w:delText>12.41</w:delText>
              </w:r>
            </w:del>
          </w:p>
        </w:tc>
        <w:tc>
          <w:tcPr>
            <w:tcW w:w="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CDAEE3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69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BB06D1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6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5015D4A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00" w:author="Author"/>
              </w:rPr>
            </w:pPr>
            <w:del w:id="4701" w:author="Author">
              <w:r w:rsidRPr="006E56A4" w:rsidDel="00A150E9">
                <w:delText>14.43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649FCC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702" w:author="Author"/>
              </w:rPr>
            </w:pPr>
          </w:p>
        </w:tc>
      </w:tr>
      <w:tr w:rsidR="009C604B" w:rsidRPr="006E56A4" w:rsidDel="00A150E9" w14:paraId="6C0AA91C" w14:textId="77777777" w:rsidTr="00643D4F">
        <w:trPr>
          <w:cantSplit/>
          <w:trHeight w:val="190"/>
          <w:del w:id="4703" w:author="Author"/>
        </w:trPr>
        <w:tc>
          <w:tcPr>
            <w:tcW w:w="200" w:type="dxa"/>
          </w:tcPr>
          <w:p w14:paraId="64E3D5F5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7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93FE22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05" w:author="Author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F8927EF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06" w:author="Author"/>
              </w:rPr>
            </w:pPr>
            <w:del w:id="4707" w:author="Author">
              <w:r w:rsidRPr="006E56A4" w:rsidDel="00A150E9">
                <w:delText>50,000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CDBD89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708" w:author="Author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ED1612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874A08F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10" w:author="Author"/>
              </w:rPr>
            </w:pPr>
            <w:del w:id="4711" w:author="Author">
              <w:r w:rsidRPr="006E56A4" w:rsidDel="00A150E9">
                <w:delText>16.31</w:delText>
              </w:r>
            </w:del>
          </w:p>
        </w:tc>
        <w:tc>
          <w:tcPr>
            <w:tcW w:w="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4056A1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71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483FAB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BF738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14" w:author="Author"/>
              </w:rPr>
            </w:pPr>
            <w:del w:id="4715" w:author="Author">
              <w:r w:rsidRPr="006E56A4" w:rsidDel="00A150E9">
                <w:delText>17.35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BF541C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716" w:author="Author"/>
              </w:rPr>
            </w:pPr>
          </w:p>
        </w:tc>
      </w:tr>
      <w:tr w:rsidR="009C604B" w:rsidRPr="006E56A4" w:rsidDel="00A150E9" w14:paraId="7E857665" w14:textId="77777777" w:rsidTr="00643D4F">
        <w:trPr>
          <w:cantSplit/>
          <w:trHeight w:val="190"/>
          <w:del w:id="4717" w:author="Author"/>
        </w:trPr>
        <w:tc>
          <w:tcPr>
            <w:tcW w:w="200" w:type="dxa"/>
          </w:tcPr>
          <w:p w14:paraId="7006896F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7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D367AD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19" w:author="Author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A3D378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20" w:author="Author"/>
              </w:rPr>
            </w:pPr>
            <w:del w:id="4721" w:author="Author">
              <w:r w:rsidRPr="006E56A4" w:rsidDel="00A150E9">
                <w:delText>100,000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883485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722" w:author="Author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53C38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D8123EE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24" w:author="Author"/>
              </w:rPr>
            </w:pPr>
            <w:del w:id="4725" w:author="Author">
              <w:r w:rsidRPr="006E56A4" w:rsidDel="00A150E9">
                <w:delText>21.66</w:delText>
              </w:r>
            </w:del>
          </w:p>
        </w:tc>
        <w:tc>
          <w:tcPr>
            <w:tcW w:w="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4C2E1C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72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91E16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8128BA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28" w:author="Author"/>
              </w:rPr>
            </w:pPr>
            <w:del w:id="4729" w:author="Author">
              <w:r w:rsidRPr="006E56A4" w:rsidDel="00A150E9">
                <w:delText>21.19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042829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730" w:author="Author"/>
              </w:rPr>
            </w:pPr>
          </w:p>
        </w:tc>
      </w:tr>
    </w:tbl>
    <w:p w14:paraId="611C0829" w14:textId="77777777" w:rsidR="009C604B" w:rsidRPr="006E56A4" w:rsidDel="00A150E9" w:rsidRDefault="009C604B" w:rsidP="00B96F0D">
      <w:pPr>
        <w:pStyle w:val="tablecaption"/>
        <w:suppressAutoHyphens/>
        <w:rPr>
          <w:del w:id="4731" w:author="Author"/>
        </w:rPr>
      </w:pPr>
      <w:del w:id="4732" w:author="Author">
        <w:r w:rsidRPr="006E56A4" w:rsidDel="00A150E9">
          <w:delText>Table 97.B.1.e.(LC) Split Limits Uninsured And Underinsured Motorists Property Damage Coverage Loss Costs</w:delText>
        </w:r>
      </w:del>
    </w:p>
    <w:p w14:paraId="0B71F652" w14:textId="77777777" w:rsidR="009C604B" w:rsidRPr="006E56A4" w:rsidDel="00A150E9" w:rsidRDefault="009C604B" w:rsidP="00B96F0D">
      <w:pPr>
        <w:pStyle w:val="isonormal"/>
        <w:suppressAutoHyphens/>
        <w:rPr>
          <w:del w:id="4733" w:author="Author"/>
        </w:rPr>
      </w:pPr>
    </w:p>
    <w:p w14:paraId="2E037112" w14:textId="77777777" w:rsidR="009C604B" w:rsidRPr="006E56A4" w:rsidDel="00A150E9" w:rsidRDefault="009C604B" w:rsidP="00B96F0D">
      <w:pPr>
        <w:pStyle w:val="space8"/>
        <w:suppressAutoHyphens/>
        <w:rPr>
          <w:del w:id="473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60"/>
        <w:gridCol w:w="550"/>
        <w:gridCol w:w="360"/>
        <w:gridCol w:w="600"/>
        <w:gridCol w:w="430"/>
        <w:gridCol w:w="530"/>
        <w:gridCol w:w="600"/>
        <w:gridCol w:w="470"/>
      </w:tblGrid>
      <w:tr w:rsidR="009C604B" w:rsidRPr="006E56A4" w:rsidDel="00A150E9" w14:paraId="04564EF0" w14:textId="77777777" w:rsidTr="00643D4F">
        <w:trPr>
          <w:cantSplit/>
          <w:trHeight w:val="190"/>
          <w:del w:id="4735" w:author="Author"/>
        </w:trPr>
        <w:tc>
          <w:tcPr>
            <w:tcW w:w="200" w:type="dxa"/>
          </w:tcPr>
          <w:p w14:paraId="55158BBD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736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EC773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737" w:author="Author"/>
              </w:rPr>
            </w:pPr>
            <w:del w:id="4738" w:author="Author">
              <w:r w:rsidRPr="006E56A4" w:rsidDel="00A150E9">
                <w:delText>Uninsured Motorists Property Damage</w:delText>
              </w:r>
            </w:del>
          </w:p>
        </w:tc>
      </w:tr>
      <w:tr w:rsidR="009C604B" w:rsidRPr="006E56A4" w:rsidDel="00A150E9" w14:paraId="49AC2B40" w14:textId="77777777" w:rsidTr="00643D4F">
        <w:trPr>
          <w:cantSplit/>
          <w:trHeight w:val="190"/>
          <w:del w:id="4739" w:author="Author"/>
        </w:trPr>
        <w:tc>
          <w:tcPr>
            <w:tcW w:w="200" w:type="dxa"/>
          </w:tcPr>
          <w:p w14:paraId="7E1EFD96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740" w:author="Author"/>
              </w:rPr>
            </w:pPr>
            <w:del w:id="4741" w:author="Author">
              <w:r w:rsidRPr="006E56A4" w:rsidDel="00A150E9">
                <w:lastRenderedPageBreak/>
                <w:br/>
              </w:r>
              <w:r w:rsidRPr="006E56A4" w:rsidDel="00A150E9">
                <w:br/>
              </w:r>
              <w:r w:rsidRPr="006E56A4" w:rsidDel="00A150E9">
                <w:br/>
              </w:r>
              <w:r w:rsidRPr="006E56A4" w:rsidDel="00A150E9">
                <w:br/>
              </w:r>
            </w:del>
          </w:p>
        </w:tc>
        <w:tc>
          <w:tcPr>
            <w:tcW w:w="1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370BC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742" w:author="Author"/>
              </w:rPr>
            </w:pPr>
            <w:del w:id="4743" w:author="Author">
              <w:r w:rsidRPr="006E56A4" w:rsidDel="00A150E9">
                <w:br/>
              </w:r>
              <w:r w:rsidRPr="006E56A4" w:rsidDel="00A150E9">
                <w:br/>
                <w:delText>Property</w:delText>
              </w:r>
              <w:r w:rsidRPr="006E56A4" w:rsidDel="00A150E9">
                <w:br/>
                <w:delText>Damage</w:delText>
              </w:r>
              <w:r w:rsidRPr="006E56A4" w:rsidDel="00A150E9">
                <w:br/>
                <w:delText>Limits</w:delText>
              </w:r>
            </w:del>
          </w:p>
        </w:tc>
        <w:tc>
          <w:tcPr>
            <w:tcW w:w="1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389EE8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744" w:author="Author"/>
              </w:rPr>
            </w:pPr>
            <w:del w:id="4745" w:author="Author">
              <w:r w:rsidRPr="006E56A4" w:rsidDel="00A150E9">
                <w:delText>Private</w:delText>
              </w:r>
              <w:r w:rsidRPr="006E56A4" w:rsidDel="00A150E9">
                <w:br/>
                <w:delText>Passenger</w:delText>
              </w:r>
              <w:r w:rsidRPr="006E56A4" w:rsidDel="00A150E9">
                <w:br/>
                <w:delText>Types</w:delText>
              </w:r>
              <w:r w:rsidRPr="006E56A4" w:rsidDel="00A150E9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35167B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746" w:author="Author"/>
              </w:rPr>
            </w:pPr>
            <w:del w:id="4747" w:author="Author">
              <w:r w:rsidRPr="006E56A4" w:rsidDel="00A150E9">
                <w:delText>Other Than</w:delText>
              </w:r>
              <w:r w:rsidRPr="006E56A4" w:rsidDel="00A150E9">
                <w:br/>
                <w:delText>Private</w:delText>
              </w:r>
              <w:r w:rsidRPr="006E56A4" w:rsidDel="00A150E9">
                <w:br/>
                <w:delText>Passenger</w:delText>
              </w:r>
              <w:r w:rsidRPr="006E56A4" w:rsidDel="00A150E9">
                <w:br/>
                <w:delText>Types</w:delText>
              </w:r>
              <w:r w:rsidRPr="006E56A4" w:rsidDel="00A150E9">
                <w:br/>
                <w:delText>Per Exposure</w:delText>
              </w:r>
            </w:del>
          </w:p>
        </w:tc>
      </w:tr>
      <w:tr w:rsidR="009C604B" w:rsidRPr="006E56A4" w:rsidDel="00A150E9" w14:paraId="0CEC2D30" w14:textId="77777777" w:rsidTr="00643D4F">
        <w:trPr>
          <w:cantSplit/>
          <w:trHeight w:val="190"/>
          <w:del w:id="4748" w:author="Author"/>
        </w:trPr>
        <w:tc>
          <w:tcPr>
            <w:tcW w:w="200" w:type="dxa"/>
          </w:tcPr>
          <w:p w14:paraId="6D04036D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7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0460E3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50" w:author="Author"/>
              </w:rPr>
            </w:pPr>
            <w:del w:id="4751" w:author="Author">
              <w:r w:rsidRPr="006E56A4" w:rsidDel="00A150E9">
                <w:delText>$</w:delText>
              </w:r>
            </w:del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905BAB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52" w:author="Author"/>
              </w:rPr>
            </w:pPr>
            <w:del w:id="4753" w:author="Author">
              <w:r w:rsidRPr="006E56A4" w:rsidDel="00A150E9">
                <w:delText>5,000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D88E38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75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D4B35E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755" w:author="Author"/>
              </w:rPr>
            </w:pPr>
            <w:del w:id="4756" w:author="Author">
              <w:r w:rsidRPr="006E56A4" w:rsidDel="00A150E9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3F1D96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57" w:author="Author"/>
              </w:rPr>
            </w:pPr>
            <w:del w:id="4758" w:author="Author">
              <w:r w:rsidRPr="006E56A4" w:rsidDel="00A150E9">
                <w:delText>3.79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2DACAA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75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45DFB5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760" w:author="Author"/>
              </w:rPr>
            </w:pPr>
            <w:del w:id="4761" w:author="Author">
              <w:r w:rsidRPr="006E56A4" w:rsidDel="00A150E9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AA3F673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62" w:author="Author"/>
              </w:rPr>
            </w:pPr>
            <w:del w:id="4763" w:author="Author">
              <w:r w:rsidRPr="006E56A4" w:rsidDel="00A150E9">
                <w:delText>7.17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326F7F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764" w:author="Author"/>
              </w:rPr>
            </w:pPr>
          </w:p>
        </w:tc>
      </w:tr>
      <w:tr w:rsidR="009C604B" w:rsidRPr="006E56A4" w:rsidDel="00A150E9" w14:paraId="5A0E607C" w14:textId="77777777" w:rsidTr="00643D4F">
        <w:trPr>
          <w:cantSplit/>
          <w:trHeight w:val="190"/>
          <w:del w:id="4765" w:author="Author"/>
        </w:trPr>
        <w:tc>
          <w:tcPr>
            <w:tcW w:w="200" w:type="dxa"/>
          </w:tcPr>
          <w:p w14:paraId="5B8E39F1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7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51B28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67" w:author="Author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B3AFF6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68" w:author="Author"/>
              </w:rPr>
            </w:pPr>
            <w:del w:id="4769" w:author="Author">
              <w:r w:rsidRPr="006E56A4" w:rsidDel="00A150E9">
                <w:delText>10,000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64A66D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77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516A2E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7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763449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72" w:author="Author"/>
              </w:rPr>
            </w:pPr>
            <w:del w:id="4773" w:author="Author">
              <w:r w:rsidRPr="006E56A4" w:rsidDel="00A150E9">
                <w:delText>4.54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4B6BE9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77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77AAAE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7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DB914D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76" w:author="Author"/>
              </w:rPr>
            </w:pPr>
            <w:del w:id="4777" w:author="Author">
              <w:r w:rsidRPr="006E56A4" w:rsidDel="00A150E9">
                <w:delText>8.61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622ABD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778" w:author="Author"/>
              </w:rPr>
            </w:pPr>
          </w:p>
        </w:tc>
      </w:tr>
      <w:tr w:rsidR="009C604B" w:rsidRPr="006E56A4" w:rsidDel="00A150E9" w14:paraId="5EBFD0FC" w14:textId="77777777" w:rsidTr="00643D4F">
        <w:trPr>
          <w:cantSplit/>
          <w:trHeight w:val="190"/>
          <w:del w:id="4779" w:author="Author"/>
        </w:trPr>
        <w:tc>
          <w:tcPr>
            <w:tcW w:w="200" w:type="dxa"/>
          </w:tcPr>
          <w:p w14:paraId="74986E5A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7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CE75D3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81" w:author="Author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98ACE5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82" w:author="Author"/>
              </w:rPr>
            </w:pPr>
            <w:del w:id="4783" w:author="Author">
              <w:r w:rsidRPr="006E56A4" w:rsidDel="00A150E9">
                <w:delText>25,000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1A72F0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78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B835C7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7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7F4164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86" w:author="Author"/>
              </w:rPr>
            </w:pPr>
            <w:del w:id="4787" w:author="Author">
              <w:r w:rsidRPr="006E56A4" w:rsidDel="00A150E9">
                <w:delText>5.11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071C06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78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CAEC8A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7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CE16C9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90" w:author="Author"/>
              </w:rPr>
            </w:pPr>
            <w:del w:id="4791" w:author="Author">
              <w:r w:rsidRPr="006E56A4" w:rsidDel="00A150E9">
                <w:delText>9.68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0F731D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792" w:author="Author"/>
              </w:rPr>
            </w:pPr>
          </w:p>
        </w:tc>
      </w:tr>
      <w:tr w:rsidR="009C604B" w:rsidRPr="006E56A4" w:rsidDel="00A150E9" w14:paraId="1CABA799" w14:textId="77777777" w:rsidTr="00643D4F">
        <w:trPr>
          <w:cantSplit/>
          <w:trHeight w:val="190"/>
          <w:del w:id="4793" w:author="Author"/>
        </w:trPr>
        <w:tc>
          <w:tcPr>
            <w:tcW w:w="200" w:type="dxa"/>
          </w:tcPr>
          <w:p w14:paraId="7FC14F40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7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0A462F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95" w:author="Author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3333D5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796" w:author="Author"/>
              </w:rPr>
            </w:pPr>
            <w:del w:id="4797" w:author="Author">
              <w:r w:rsidRPr="006E56A4" w:rsidDel="00A150E9">
                <w:delText>50,000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C4D1EE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79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B64817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7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F86FC6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800" w:author="Author"/>
              </w:rPr>
            </w:pPr>
            <w:del w:id="4801" w:author="Author">
              <w:r w:rsidRPr="006E56A4" w:rsidDel="00A150E9">
                <w:delText>5.41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4DB77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80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C44A96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8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36E14C4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804" w:author="Author"/>
              </w:rPr>
            </w:pPr>
            <w:del w:id="4805" w:author="Author">
              <w:r w:rsidRPr="006E56A4" w:rsidDel="00A150E9">
                <w:delText>10.26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1F667D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806" w:author="Author"/>
              </w:rPr>
            </w:pPr>
          </w:p>
        </w:tc>
      </w:tr>
      <w:tr w:rsidR="009C604B" w:rsidRPr="006E56A4" w:rsidDel="00A150E9" w14:paraId="2D624A32" w14:textId="77777777" w:rsidTr="00643D4F">
        <w:trPr>
          <w:cantSplit/>
          <w:trHeight w:val="190"/>
          <w:del w:id="4807" w:author="Author"/>
        </w:trPr>
        <w:tc>
          <w:tcPr>
            <w:tcW w:w="200" w:type="dxa"/>
          </w:tcPr>
          <w:p w14:paraId="0049586D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8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D1F7C9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809" w:author="Author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A1B979D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810" w:author="Author"/>
              </w:rPr>
            </w:pPr>
            <w:del w:id="4811" w:author="Author">
              <w:r w:rsidRPr="006E56A4" w:rsidDel="00A150E9">
                <w:delText>100,000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942FB8" w14:textId="77777777" w:rsidR="009C604B" w:rsidRPr="006E56A4" w:rsidDel="00A150E9" w:rsidRDefault="009C604B" w:rsidP="00643D4F">
            <w:pPr>
              <w:pStyle w:val="tabletext11"/>
              <w:suppressAutoHyphens/>
              <w:jc w:val="center"/>
              <w:rPr>
                <w:del w:id="481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F76F0D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8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6C0AF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814" w:author="Author"/>
              </w:rPr>
            </w:pPr>
            <w:del w:id="4815" w:author="Author">
              <w:r w:rsidRPr="006E56A4" w:rsidDel="00A150E9">
                <w:delText>5.72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ED2C8E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81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D2E502" w14:textId="77777777" w:rsidR="009C604B" w:rsidRPr="006E56A4" w:rsidDel="00A150E9" w:rsidRDefault="009C604B" w:rsidP="00643D4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48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6A831A8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818" w:author="Author"/>
              </w:rPr>
            </w:pPr>
            <w:del w:id="4819" w:author="Author">
              <w:r w:rsidRPr="006E56A4" w:rsidDel="00A150E9">
                <w:delText>10.83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5B44A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820" w:author="Author"/>
              </w:rPr>
            </w:pPr>
          </w:p>
        </w:tc>
      </w:tr>
    </w:tbl>
    <w:p w14:paraId="2EC5310D" w14:textId="77777777" w:rsidR="009C604B" w:rsidRPr="006E56A4" w:rsidDel="00A150E9" w:rsidRDefault="009C604B" w:rsidP="00B96F0D">
      <w:pPr>
        <w:pStyle w:val="tablecaption"/>
        <w:suppressAutoHyphens/>
        <w:rPr>
          <w:del w:id="4821" w:author="Author"/>
        </w:rPr>
      </w:pPr>
      <w:del w:id="4822" w:author="Author">
        <w:r w:rsidRPr="006E56A4" w:rsidDel="00A150E9">
          <w:delText>Table 97.B.1.f.(LC) Split Limits Uninsured Motorists Property Damage Coverage Loss Costs</w:delText>
        </w:r>
      </w:del>
    </w:p>
    <w:p w14:paraId="5DF7897D" w14:textId="77777777" w:rsidR="009C604B" w:rsidRPr="006E56A4" w:rsidDel="00A150E9" w:rsidRDefault="009C604B" w:rsidP="00B96F0D">
      <w:pPr>
        <w:pStyle w:val="isonormal"/>
        <w:suppressAutoHyphens/>
        <w:rPr>
          <w:del w:id="4823" w:author="Author"/>
        </w:rPr>
      </w:pPr>
    </w:p>
    <w:p w14:paraId="7C6266B9" w14:textId="77777777" w:rsidR="009C604B" w:rsidRPr="006E56A4" w:rsidDel="00A150E9" w:rsidRDefault="009C604B" w:rsidP="00B96F0D">
      <w:pPr>
        <w:pStyle w:val="space8"/>
        <w:suppressAutoHyphens/>
        <w:rPr>
          <w:del w:id="4824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9C604B" w:rsidRPr="006E56A4" w:rsidDel="00A150E9" w14:paraId="2B5FB369" w14:textId="77777777" w:rsidTr="00643D4F">
        <w:trPr>
          <w:trHeight w:val="190"/>
          <w:del w:id="4825" w:author="Author"/>
        </w:trPr>
        <w:tc>
          <w:tcPr>
            <w:tcW w:w="210" w:type="dxa"/>
          </w:tcPr>
          <w:p w14:paraId="660BB55A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826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391822" w14:textId="77777777" w:rsidR="009C604B" w:rsidRPr="006E56A4" w:rsidDel="00A150E9" w:rsidRDefault="009C604B" w:rsidP="00643D4F">
            <w:pPr>
              <w:pStyle w:val="tablehead"/>
              <w:suppressAutoHyphens/>
              <w:rPr>
                <w:del w:id="4827" w:author="Author"/>
              </w:rPr>
            </w:pPr>
            <w:del w:id="4828" w:author="Author">
              <w:r w:rsidRPr="006E56A4" w:rsidDel="00A150E9">
                <w:delText>Loss Cost</w:delText>
              </w:r>
            </w:del>
          </w:p>
        </w:tc>
      </w:tr>
      <w:tr w:rsidR="009C604B" w:rsidRPr="006E56A4" w:rsidDel="00A150E9" w14:paraId="2CCF722A" w14:textId="77777777" w:rsidTr="00643D4F">
        <w:trPr>
          <w:trHeight w:val="190"/>
          <w:del w:id="4829" w:author="Author"/>
        </w:trPr>
        <w:tc>
          <w:tcPr>
            <w:tcW w:w="210" w:type="dxa"/>
          </w:tcPr>
          <w:p w14:paraId="11727B92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830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FB3AE5" w14:textId="77777777" w:rsidR="009C604B" w:rsidRPr="006E56A4" w:rsidDel="00A150E9" w:rsidRDefault="009C604B" w:rsidP="00643D4F">
            <w:pPr>
              <w:pStyle w:val="tabletext11"/>
              <w:suppressAutoHyphens/>
              <w:jc w:val="right"/>
              <w:rPr>
                <w:del w:id="4831" w:author="Author"/>
              </w:rPr>
            </w:pPr>
            <w:del w:id="4832" w:author="Author">
              <w:r w:rsidRPr="006E56A4" w:rsidDel="00A150E9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0F5F80" w14:textId="77777777" w:rsidR="009C604B" w:rsidRPr="006E56A4" w:rsidDel="00A150E9" w:rsidRDefault="009C604B" w:rsidP="00643D4F">
            <w:pPr>
              <w:pStyle w:val="tabletext11"/>
              <w:suppressAutoHyphens/>
              <w:rPr>
                <w:del w:id="4833" w:author="Author"/>
              </w:rPr>
            </w:pPr>
            <w:del w:id="4834" w:author="Author">
              <w:r w:rsidRPr="006E56A4" w:rsidDel="00A150E9">
                <w:rPr>
                  <w:noProof/>
                </w:rPr>
                <w:delText>1.25</w:delText>
              </w:r>
            </w:del>
          </w:p>
        </w:tc>
      </w:tr>
    </w:tbl>
    <w:p w14:paraId="2D5B85BB" w14:textId="77777777" w:rsidR="009C604B" w:rsidRPr="00B96F0D" w:rsidRDefault="009C604B" w:rsidP="00B96F0D">
      <w:pPr>
        <w:pStyle w:val="tablecaption"/>
        <w:suppressAutoHyphens/>
      </w:pPr>
      <w:del w:id="4835" w:author="Author">
        <w:r w:rsidRPr="006E56A4" w:rsidDel="00A150E9">
          <w:delText>Table 97.B.2.a.(4)(LC) Individual Named Insured Loss Cost</w:delText>
        </w:r>
      </w:del>
    </w:p>
    <w:p w14:paraId="756EF300" w14:textId="2B2633EC" w:rsidR="009C604B" w:rsidRPr="00721D62" w:rsidRDefault="009C604B" w:rsidP="00721D62">
      <w:pPr>
        <w:pStyle w:val="tablecaption"/>
      </w:pPr>
    </w:p>
    <w:sectPr w:rsidR="009C604B" w:rsidRPr="00721D62" w:rsidSect="00721D62">
      <w:pgSz w:w="12240" w:h="15840"/>
      <w:pgMar w:top="1400" w:right="960" w:bottom="1560" w:left="1200" w:header="0" w:footer="480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ACE14" w14:textId="77777777" w:rsidR="00721D62" w:rsidRDefault="00721D62" w:rsidP="00721D62">
      <w:r>
        <w:separator/>
      </w:r>
    </w:p>
  </w:endnote>
  <w:endnote w:type="continuationSeparator" w:id="0">
    <w:p w14:paraId="5EF714FD" w14:textId="77777777" w:rsidR="00721D62" w:rsidRDefault="00721D62" w:rsidP="00721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867A1" w14:textId="623089B4" w:rsidR="00D74333" w:rsidRDefault="00D74333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C46815" w14:paraId="19BA470B" w14:textId="77777777">
      <w:tc>
        <w:tcPr>
          <w:tcW w:w="6900" w:type="dxa"/>
        </w:tcPr>
        <w:p w14:paraId="3976A41F" w14:textId="3E4F3D52" w:rsidR="00C46815" w:rsidRDefault="00C46815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17830DEF" w14:textId="77777777" w:rsidR="00C46815" w:rsidRDefault="00C46815" w:rsidP="00143BE8">
          <w:pPr>
            <w:pStyle w:val="FilingFooter"/>
          </w:pPr>
        </w:p>
      </w:tc>
    </w:tr>
  </w:tbl>
  <w:p w14:paraId="26444D76" w14:textId="77777777" w:rsidR="00C46815" w:rsidRDefault="00C46815" w:rsidP="00C46815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5853C" w14:textId="77777777" w:rsidR="009C604B" w:rsidRDefault="009C604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9C604B" w14:paraId="6A5F6A3F" w14:textId="77777777">
      <w:tc>
        <w:tcPr>
          <w:tcW w:w="6900" w:type="dxa"/>
        </w:tcPr>
        <w:p w14:paraId="613E665B" w14:textId="77777777" w:rsidR="009C604B" w:rsidRDefault="009C604B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31E99E01" w14:textId="77777777" w:rsidR="009C604B" w:rsidRDefault="009C604B" w:rsidP="00143BE8">
          <w:pPr>
            <w:pStyle w:val="FilingFooter"/>
          </w:pPr>
        </w:p>
      </w:tc>
    </w:tr>
  </w:tbl>
  <w:p w14:paraId="697BE394" w14:textId="77777777" w:rsidR="009C604B" w:rsidRDefault="009C604B" w:rsidP="00D57A2C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5E018" w14:textId="77777777" w:rsidR="009C604B" w:rsidRDefault="009C6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5C69F" w14:textId="77777777" w:rsidR="00721D62" w:rsidRDefault="00721D62" w:rsidP="00721D62">
      <w:r>
        <w:separator/>
      </w:r>
    </w:p>
  </w:footnote>
  <w:footnote w:type="continuationSeparator" w:id="0">
    <w:p w14:paraId="32F37279" w14:textId="77777777" w:rsidR="00721D62" w:rsidRDefault="00721D62" w:rsidP="00721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EFB5" w14:textId="77777777" w:rsidR="00D74333" w:rsidRDefault="00D7433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D74333" w14:paraId="4D2B92DB" w14:textId="77777777" w:rsidTr="00D74333">
      <w:tc>
        <w:tcPr>
          <w:tcW w:w="10100" w:type="dxa"/>
          <w:gridSpan w:val="2"/>
        </w:tcPr>
        <w:p w14:paraId="389F2A6E" w14:textId="77777777" w:rsidR="00D74333" w:rsidRDefault="00D74333" w:rsidP="00D74333">
          <w:pPr>
            <w:pStyle w:val="FilingHeader"/>
          </w:pPr>
          <w:r>
            <w:t>DISTRICT OF COLUMBIA – COMMERCIAL AUTO</w:t>
          </w:r>
        </w:p>
      </w:tc>
    </w:tr>
    <w:tr w:rsidR="00D74333" w:rsidRPr="00C46815" w14:paraId="46E9AD39" w14:textId="77777777" w:rsidTr="00D74333">
      <w:tc>
        <w:tcPr>
          <w:tcW w:w="8300" w:type="dxa"/>
        </w:tcPr>
        <w:p w14:paraId="1BADADAF" w14:textId="77777777" w:rsidR="00D74333" w:rsidRDefault="00D74333" w:rsidP="00D7433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0ECC90B" w14:textId="77777777" w:rsidR="00D74333" w:rsidRPr="00C46815" w:rsidRDefault="00D74333" w:rsidP="00D74333">
          <w:pPr>
            <w:pStyle w:val="FilingHeader"/>
            <w:jc w:val="right"/>
          </w:pPr>
        </w:p>
      </w:tc>
    </w:tr>
  </w:tbl>
  <w:p w14:paraId="00EBB865" w14:textId="77777777" w:rsidR="00D74333" w:rsidRDefault="00D743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FB4D9" w14:textId="77777777" w:rsidR="00D74333" w:rsidRDefault="00D7433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46815" w14:paraId="6872F3BA" w14:textId="77777777" w:rsidTr="00D74333">
      <w:tc>
        <w:tcPr>
          <w:tcW w:w="10100" w:type="dxa"/>
          <w:gridSpan w:val="2"/>
        </w:tcPr>
        <w:p w14:paraId="255C7EA3" w14:textId="63F4FC96" w:rsidR="00C46815" w:rsidRDefault="00C46815" w:rsidP="00143BE8">
          <w:pPr>
            <w:pStyle w:val="FilingHeader"/>
          </w:pPr>
          <w:r>
            <w:t>DISTRICT OF COLUMBIA – COMMERCIAL AUTO</w:t>
          </w:r>
        </w:p>
      </w:tc>
    </w:tr>
    <w:tr w:rsidR="00C46815" w14:paraId="52678856" w14:textId="77777777" w:rsidTr="00D74333">
      <w:tc>
        <w:tcPr>
          <w:tcW w:w="8300" w:type="dxa"/>
        </w:tcPr>
        <w:p w14:paraId="1CFD0F79" w14:textId="69BC6B80" w:rsidR="00C46815" w:rsidRDefault="00C46815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34753D3" w14:textId="7CB419D3" w:rsidR="00C46815" w:rsidRPr="00C46815" w:rsidRDefault="00C46815" w:rsidP="00C46815">
          <w:pPr>
            <w:pStyle w:val="FilingHeader"/>
            <w:jc w:val="right"/>
          </w:pPr>
        </w:p>
      </w:tc>
    </w:tr>
  </w:tbl>
  <w:p w14:paraId="6CC35C9D" w14:textId="77777777" w:rsidR="00C46815" w:rsidRDefault="00C46815" w:rsidP="00C46815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A82B" w14:textId="77777777" w:rsidR="009C604B" w:rsidRDefault="009C604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9374" w14:textId="77777777" w:rsidR="009C604B" w:rsidRDefault="009C604B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9C604B" w14:paraId="5A47FFB7" w14:textId="77777777" w:rsidTr="009C604B">
      <w:tc>
        <w:tcPr>
          <w:tcW w:w="10100" w:type="dxa"/>
          <w:gridSpan w:val="2"/>
        </w:tcPr>
        <w:p w14:paraId="09BE0810" w14:textId="77777777" w:rsidR="009C604B" w:rsidRDefault="009C604B" w:rsidP="00143BE8">
          <w:pPr>
            <w:pStyle w:val="FilingHeader"/>
          </w:pPr>
          <w:r>
            <w:t>DISTRICT OF COLUMBIA – COMMERCIAL AUTO</w:t>
          </w:r>
        </w:p>
      </w:tc>
    </w:tr>
    <w:tr w:rsidR="009C604B" w14:paraId="1D527DCA" w14:textId="77777777" w:rsidTr="009C604B">
      <w:tc>
        <w:tcPr>
          <w:tcW w:w="8300" w:type="dxa"/>
        </w:tcPr>
        <w:p w14:paraId="1729E846" w14:textId="77777777" w:rsidR="009C604B" w:rsidRDefault="009C604B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DC08246" w14:textId="77777777" w:rsidR="009C604B" w:rsidRPr="00D57A2C" w:rsidRDefault="009C604B" w:rsidP="00D57A2C">
          <w:pPr>
            <w:pStyle w:val="FilingHeader"/>
            <w:jc w:val="right"/>
          </w:pPr>
        </w:p>
      </w:tc>
    </w:tr>
  </w:tbl>
  <w:p w14:paraId="00B0775E" w14:textId="77777777" w:rsidR="009C604B" w:rsidRDefault="009C604B" w:rsidP="00D57A2C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7C590" w14:textId="77777777" w:rsidR="009C604B" w:rsidRDefault="009C60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District of Columbia"/>
    <w:docVar w:name="dtype$" w:val="LOSS COSTS FILING"/>
  </w:docVars>
  <w:rsids>
    <w:rsidRoot w:val="00E20D61"/>
    <w:rsid w:val="001A14D6"/>
    <w:rsid w:val="002F4DFF"/>
    <w:rsid w:val="00387916"/>
    <w:rsid w:val="00721D62"/>
    <w:rsid w:val="009C604B"/>
    <w:rsid w:val="00AB2720"/>
    <w:rsid w:val="00C46815"/>
    <w:rsid w:val="00D74333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04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9C604B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9C604B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9C604B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9C604B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9C604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C604B"/>
  </w:style>
  <w:style w:type="paragraph" w:styleId="Header">
    <w:name w:val="header"/>
    <w:basedOn w:val="isonormal"/>
    <w:link w:val="HeaderChar"/>
    <w:rsid w:val="009C604B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9C604B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9C604B"/>
    <w:pPr>
      <w:spacing w:before="0" w:line="240" w:lineRule="auto"/>
    </w:pPr>
  </w:style>
  <w:style w:type="character" w:customStyle="1" w:styleId="FooterChar">
    <w:name w:val="Footer Char"/>
    <w:link w:val="Footer"/>
    <w:rsid w:val="009C604B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9C604B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9C604B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9C604B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9C604B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9C604B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9C604B"/>
    <w:pPr>
      <w:spacing w:before="20" w:after="20"/>
      <w:jc w:val="left"/>
    </w:pPr>
  </w:style>
  <w:style w:type="paragraph" w:customStyle="1" w:styleId="isonormal">
    <w:name w:val="isonormal"/>
    <w:link w:val="isonormalChar"/>
    <w:rsid w:val="009C604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9C604B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9C604B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9C604B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9C604B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9C604B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9C604B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9C604B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9C604B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9C604B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9C604B"/>
    <w:pPr>
      <w:keepLines/>
    </w:pPr>
  </w:style>
  <w:style w:type="paragraph" w:customStyle="1" w:styleId="blocktext10">
    <w:name w:val="blocktext10"/>
    <w:basedOn w:val="isonormal"/>
    <w:rsid w:val="009C604B"/>
    <w:pPr>
      <w:keepLines/>
      <w:ind w:left="2700"/>
    </w:pPr>
  </w:style>
  <w:style w:type="paragraph" w:customStyle="1" w:styleId="blocktext2">
    <w:name w:val="blocktext2"/>
    <w:basedOn w:val="isonormal"/>
    <w:rsid w:val="009C604B"/>
    <w:pPr>
      <w:keepLines/>
      <w:ind w:left="300"/>
    </w:pPr>
  </w:style>
  <w:style w:type="paragraph" w:customStyle="1" w:styleId="blocktext3">
    <w:name w:val="blocktext3"/>
    <w:basedOn w:val="isonormal"/>
    <w:rsid w:val="009C604B"/>
    <w:pPr>
      <w:keepLines/>
      <w:ind w:left="600"/>
    </w:pPr>
  </w:style>
  <w:style w:type="paragraph" w:customStyle="1" w:styleId="blocktext4">
    <w:name w:val="blocktext4"/>
    <w:basedOn w:val="isonormal"/>
    <w:rsid w:val="009C604B"/>
    <w:pPr>
      <w:keepLines/>
      <w:ind w:left="900"/>
    </w:pPr>
  </w:style>
  <w:style w:type="paragraph" w:customStyle="1" w:styleId="blocktext5">
    <w:name w:val="blocktext5"/>
    <w:basedOn w:val="isonormal"/>
    <w:rsid w:val="009C604B"/>
    <w:pPr>
      <w:keepLines/>
      <w:ind w:left="1200"/>
    </w:pPr>
  </w:style>
  <w:style w:type="paragraph" w:customStyle="1" w:styleId="blocktext6">
    <w:name w:val="blocktext6"/>
    <w:basedOn w:val="isonormal"/>
    <w:rsid w:val="009C604B"/>
    <w:pPr>
      <w:keepLines/>
      <w:ind w:left="1500"/>
    </w:pPr>
  </w:style>
  <w:style w:type="paragraph" w:customStyle="1" w:styleId="blocktext7">
    <w:name w:val="blocktext7"/>
    <w:basedOn w:val="isonormal"/>
    <w:rsid w:val="009C604B"/>
    <w:pPr>
      <w:keepLines/>
      <w:ind w:left="1800"/>
    </w:pPr>
  </w:style>
  <w:style w:type="paragraph" w:customStyle="1" w:styleId="blocktext8">
    <w:name w:val="blocktext8"/>
    <w:basedOn w:val="isonormal"/>
    <w:rsid w:val="009C604B"/>
    <w:pPr>
      <w:keepLines/>
      <w:ind w:left="2100"/>
    </w:pPr>
  </w:style>
  <w:style w:type="paragraph" w:customStyle="1" w:styleId="blocktext9">
    <w:name w:val="blocktext9"/>
    <w:basedOn w:val="isonormal"/>
    <w:rsid w:val="009C604B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9C604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9C604B"/>
    <w:pPr>
      <w:jc w:val="center"/>
    </w:pPr>
    <w:rPr>
      <w:b/>
    </w:rPr>
  </w:style>
  <w:style w:type="paragraph" w:customStyle="1" w:styleId="ctoutlinetxt1">
    <w:name w:val="ctoutlinetxt1"/>
    <w:basedOn w:val="isonormal"/>
    <w:rsid w:val="009C604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C604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C604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C604B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9C604B"/>
    <w:rPr>
      <w:b/>
    </w:rPr>
  </w:style>
  <w:style w:type="paragraph" w:customStyle="1" w:styleId="icblock">
    <w:name w:val="i/cblock"/>
    <w:basedOn w:val="isonormal"/>
    <w:rsid w:val="009C604B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9C604B"/>
  </w:style>
  <w:style w:type="paragraph" w:styleId="MacroText">
    <w:name w:val="macro"/>
    <w:link w:val="MacroTextChar"/>
    <w:rsid w:val="009C604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9C604B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9C604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C604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9C604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9C604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C604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C604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C604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C604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C604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C604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C604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C604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9C604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C604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C604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C604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C604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C604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C604B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9C604B"/>
  </w:style>
  <w:style w:type="character" w:customStyle="1" w:styleId="rulelink">
    <w:name w:val="rulelink"/>
    <w:rsid w:val="009C604B"/>
    <w:rPr>
      <w:b/>
    </w:rPr>
  </w:style>
  <w:style w:type="paragraph" w:styleId="Signature">
    <w:name w:val="Signature"/>
    <w:basedOn w:val="Normal"/>
    <w:link w:val="SignatureChar"/>
    <w:rsid w:val="009C604B"/>
    <w:pPr>
      <w:ind w:left="4320"/>
    </w:pPr>
  </w:style>
  <w:style w:type="character" w:customStyle="1" w:styleId="SignatureChar">
    <w:name w:val="Signature Char"/>
    <w:link w:val="Signature"/>
    <w:rsid w:val="009C604B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9C604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C604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C604B"/>
    <w:pPr>
      <w:spacing w:before="0" w:line="160" w:lineRule="exact"/>
    </w:pPr>
  </w:style>
  <w:style w:type="character" w:customStyle="1" w:styleId="spotlinksource">
    <w:name w:val="spotlinksource"/>
    <w:rsid w:val="009C604B"/>
    <w:rPr>
      <w:b/>
    </w:rPr>
  </w:style>
  <w:style w:type="character" w:customStyle="1" w:styleId="spotlinktarget">
    <w:name w:val="spotlinktarget"/>
    <w:rsid w:val="009C604B"/>
    <w:rPr>
      <w:b/>
    </w:rPr>
  </w:style>
  <w:style w:type="paragraph" w:customStyle="1" w:styleId="subcap">
    <w:name w:val="subcap"/>
    <w:basedOn w:val="isonormal"/>
    <w:rsid w:val="009C604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9C604B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9C604B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9C604B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9C604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9C604B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9C604B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9C604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C604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C604B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9C604B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9C604B"/>
    <w:pPr>
      <w:jc w:val="left"/>
    </w:pPr>
    <w:rPr>
      <w:b/>
    </w:rPr>
  </w:style>
  <w:style w:type="character" w:customStyle="1" w:styleId="tablelink">
    <w:name w:val="tablelink"/>
    <w:rsid w:val="009C604B"/>
    <w:rPr>
      <w:b/>
    </w:rPr>
  </w:style>
  <w:style w:type="paragraph" w:customStyle="1" w:styleId="tabletext00">
    <w:name w:val="tabletext0/0"/>
    <w:basedOn w:val="isonormal"/>
    <w:rsid w:val="009C604B"/>
    <w:pPr>
      <w:spacing w:before="0"/>
      <w:jc w:val="left"/>
    </w:pPr>
  </w:style>
  <w:style w:type="paragraph" w:customStyle="1" w:styleId="tabletext01">
    <w:name w:val="tabletext0/1"/>
    <w:basedOn w:val="isonormal"/>
    <w:rsid w:val="009C604B"/>
    <w:pPr>
      <w:spacing w:before="0" w:after="20"/>
      <w:jc w:val="left"/>
    </w:pPr>
  </w:style>
  <w:style w:type="paragraph" w:customStyle="1" w:styleId="tabletext10">
    <w:name w:val="tabletext1/0"/>
    <w:basedOn w:val="isonormal"/>
    <w:rsid w:val="009C604B"/>
    <w:pPr>
      <w:spacing w:before="20"/>
      <w:jc w:val="left"/>
    </w:pPr>
  </w:style>
  <w:style w:type="paragraph" w:customStyle="1" w:styleId="tabletext40">
    <w:name w:val="tabletext4/0"/>
    <w:basedOn w:val="isonormal"/>
    <w:rsid w:val="009C604B"/>
    <w:pPr>
      <w:jc w:val="left"/>
    </w:pPr>
  </w:style>
  <w:style w:type="paragraph" w:customStyle="1" w:styleId="tabletext44">
    <w:name w:val="tabletext4/4"/>
    <w:basedOn w:val="isonormal"/>
    <w:rsid w:val="009C604B"/>
    <w:pPr>
      <w:spacing w:after="80"/>
      <w:jc w:val="left"/>
    </w:pPr>
  </w:style>
  <w:style w:type="paragraph" w:customStyle="1" w:styleId="terr2colblock1">
    <w:name w:val="terr2colblock1"/>
    <w:basedOn w:val="isonormal"/>
    <w:rsid w:val="009C604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C604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C604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C604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C604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C604B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9C604B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9C604B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9C604B"/>
  </w:style>
  <w:style w:type="paragraph" w:customStyle="1" w:styleId="tabletext1">
    <w:name w:val="tabletext1"/>
    <w:rsid w:val="009C604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9C604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9C604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9C604B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9C604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C604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C604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C604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C604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C604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C604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9C604B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9C604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C604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C604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C604B"/>
  </w:style>
  <w:style w:type="paragraph" w:customStyle="1" w:styleId="spacesingle">
    <w:name w:val="spacesingle"/>
    <w:basedOn w:val="isonormal"/>
    <w:next w:val="isonormal"/>
    <w:rsid w:val="009C604B"/>
    <w:pPr>
      <w:spacing w:line="240" w:lineRule="auto"/>
    </w:pPr>
  </w:style>
  <w:style w:type="character" w:customStyle="1" w:styleId="isonormalChar">
    <w:name w:val="isonormal Char"/>
    <w:link w:val="isonormal"/>
    <w:rsid w:val="00721D62"/>
    <w:rPr>
      <w:rFonts w:ascii="Arial" w:eastAsia="Times New Roman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LI-CA-2023-084 - 003 -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2022-12-13T05:00:00+00:00</Date_x0020_Modified>
    <CircularDate xmlns="a86cc342-0045-41e2-80e9-abdb777d2eca">2023-03-17T04:00:00+00:00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District of Columbia is provided. This supplement complements the multistate loss costs filing, which is attached to circular LI-CA-2022-112. Proposed Effective Date: 2/1/2024 Caution: Not yet [...]</KeyMessage>
    <CircularNumber xmlns="a86cc342-0045-41e2-80e9-abdb777d2eca">LI-CA-2023-084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2</Sequence>
    <ServiceModuleString xmlns="a86cc342-0045-41e2-80e9-abdb777d2eca">Loss Costs;</ServiceModuleString>
    <CircId xmlns="a86cc342-0045-41e2-80e9-abdb777d2eca">37702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DISTRICT OF COLUMBIA SUPPLEMENT TO THE COMMERCIAL AUTO 2022 MULTISTATE LOSS COSTS FILING PROVIDED</CircularTitle>
    <Jurs xmlns="a86cc342-0045-41e2-80e9-abdb777d2eca">
      <Value>9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8AE37E60-611F-4330-8DA5-B2B0318E687E}"/>
</file>

<file path=customXml/itemProps4.xml><?xml version="1.0" encoding="utf-8"?>
<ds:datastoreItem xmlns:ds="http://schemas.openxmlformats.org/officeDocument/2006/customXml" ds:itemID="{E1C11881-EF76-41F5-A316-CD8CA308ABFB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28</Pages>
  <Words>4370</Words>
  <Characters>21198</Characters>
  <Application>Microsoft Office Word</Application>
  <DocSecurity>0</DocSecurity>
  <Lines>10599</Lines>
  <Paragraphs>2840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2022-12-13T15:56:00Z</dcterms:created>
  <dcterms:modified xsi:type="dcterms:W3CDTF">2022-12-13T16:02:00Z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  <property fmtid="{D5CDD505-2E9C-101B-9397-08002B2CF9AE}" pid="11" name="PSDName">
    <vt:lpwstr/>
  </property>
  <property fmtid="{D5CDD505-2E9C-101B-9397-08002B2CF9AE}" pid="12" name="PSDId">
    <vt:lpwstr/>
  </property>
</Properties>
</file>